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D28E" w14:textId="1401D9C4" w:rsidR="0010248A" w:rsidRPr="00EE4A06" w:rsidRDefault="0010248A" w:rsidP="0010248A">
      <w:pPr>
        <w:pStyle w:val="Title"/>
        <w:tabs>
          <w:tab w:val="left" w:pos="4589"/>
        </w:tabs>
        <w:jc w:val="right"/>
        <w:rPr>
          <w:rFonts w:asciiTheme="minorHAnsi" w:hAnsiTheme="minorHAnsi" w:cstheme="minorHAnsi"/>
          <w:sz w:val="28"/>
          <w:szCs w:val="28"/>
        </w:rPr>
      </w:pPr>
      <w:r w:rsidRPr="00EE4A06">
        <w:rPr>
          <w:rFonts w:asciiTheme="minorHAnsi" w:eastAsiaTheme="minorHAnsi" w:hAnsiTheme="minorHAnsi" w:cstheme="minorHAnsi"/>
          <w:noProof/>
          <w:lang w:eastAsia="ja-JP"/>
        </w:rPr>
        <w:drawing>
          <wp:anchor distT="0" distB="0" distL="114300" distR="114300" simplePos="0" relativeHeight="251658241" behindDoc="0" locked="0" layoutInCell="1" allowOverlap="1" wp14:anchorId="2C934888" wp14:editId="29524BDF">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7E63">
        <w:rPr>
          <w:rFonts w:asciiTheme="minorHAnsi" w:hAnsiTheme="minorHAnsi" w:cstheme="minorBidi"/>
          <w:b w:val="0"/>
        </w:rPr>
        <w:t>e</w:t>
      </w:r>
      <w:r w:rsidRPr="51114769">
        <w:rPr>
          <w:rFonts w:asciiTheme="minorHAnsi" w:hAnsiTheme="minorHAnsi" w:cstheme="minorBidi"/>
          <w:b w:val="0"/>
        </w:rPr>
        <w:t xml:space="preserve">             </w:t>
      </w:r>
      <w:r w:rsidRPr="51114769">
        <w:rPr>
          <w:rFonts w:asciiTheme="minorHAnsi" w:hAnsiTheme="minorHAnsi" w:cstheme="minorBidi"/>
          <w:b w:val="0"/>
          <w:u w:val="thick"/>
        </w:rPr>
        <w:t xml:space="preserve">                           </w:t>
      </w:r>
      <w:r w:rsidRPr="51114769">
        <w:rPr>
          <w:rFonts w:asciiTheme="minorHAnsi" w:hAnsiTheme="minorHAnsi" w:cstheme="minorBidi"/>
          <w:w w:val="115"/>
          <w:sz w:val="28"/>
          <w:szCs w:val="28"/>
          <w:u w:val="thick"/>
        </w:rPr>
        <w:t>ISO/</w:t>
      </w:r>
      <w:r w:rsidR="000A1407" w:rsidRPr="51114769">
        <w:rPr>
          <w:rFonts w:asciiTheme="minorHAnsi" w:hAnsiTheme="minorHAnsi" w:cstheme="minorBidi"/>
          <w:w w:val="115"/>
          <w:sz w:val="28"/>
          <w:szCs w:val="28"/>
          <w:u w:val="thick"/>
        </w:rPr>
        <w:t>IEC JTC </w:t>
      </w:r>
      <w:r w:rsidRPr="51114769">
        <w:rPr>
          <w:rFonts w:asciiTheme="minorHAnsi" w:hAnsiTheme="minorHAnsi" w:cstheme="minorBidi"/>
          <w:w w:val="115"/>
          <w:sz w:val="28"/>
          <w:szCs w:val="28"/>
          <w:u w:val="thick"/>
        </w:rPr>
        <w:t>1/</w:t>
      </w:r>
      <w:r w:rsidR="000A1407" w:rsidRPr="51114769">
        <w:rPr>
          <w:rFonts w:asciiTheme="minorHAnsi" w:hAnsiTheme="minorHAnsi" w:cstheme="minorBidi"/>
          <w:w w:val="115"/>
          <w:sz w:val="28"/>
          <w:szCs w:val="28"/>
          <w:u w:val="thick"/>
        </w:rPr>
        <w:t>SC</w:t>
      </w:r>
      <w:r w:rsidR="000A1407" w:rsidRPr="51114769">
        <w:rPr>
          <w:rFonts w:asciiTheme="minorHAnsi" w:hAnsiTheme="minorHAnsi" w:cstheme="minorBidi"/>
          <w:spacing w:val="-25"/>
          <w:w w:val="115"/>
          <w:sz w:val="28"/>
          <w:szCs w:val="28"/>
          <w:u w:val="thick"/>
        </w:rPr>
        <w:t> </w:t>
      </w:r>
      <w:r w:rsidRPr="51114769">
        <w:rPr>
          <w:rFonts w:asciiTheme="minorHAnsi" w:hAnsiTheme="minorHAnsi" w:cstheme="minorBidi"/>
          <w:w w:val="115"/>
          <w:sz w:val="28"/>
          <w:szCs w:val="28"/>
          <w:u w:val="thick"/>
        </w:rPr>
        <w:t>29/</w:t>
      </w:r>
      <w:r w:rsidR="000A1407" w:rsidRPr="51114769">
        <w:rPr>
          <w:rFonts w:asciiTheme="minorHAnsi" w:hAnsiTheme="minorHAnsi" w:cstheme="minorBidi"/>
          <w:w w:val="115"/>
          <w:sz w:val="28"/>
          <w:szCs w:val="28"/>
          <w:u w:val="thick"/>
        </w:rPr>
        <w:t>WG</w:t>
      </w:r>
      <w:r w:rsidR="000A1407" w:rsidRPr="51114769">
        <w:rPr>
          <w:rFonts w:asciiTheme="minorHAnsi" w:hAnsiTheme="minorHAnsi" w:cstheme="minorBidi"/>
          <w:spacing w:val="-9"/>
          <w:w w:val="115"/>
          <w:sz w:val="28"/>
          <w:szCs w:val="28"/>
          <w:u w:val="thick"/>
        </w:rPr>
        <w:t> </w:t>
      </w:r>
      <w:proofErr w:type="gramStart"/>
      <w:r w:rsidR="000A1407" w:rsidRPr="51114769">
        <w:rPr>
          <w:rFonts w:asciiTheme="minorHAnsi" w:hAnsiTheme="minorHAnsi" w:cstheme="minorBidi"/>
          <w:spacing w:val="-9"/>
          <w:w w:val="115"/>
          <w:sz w:val="28"/>
          <w:szCs w:val="28"/>
          <w:u w:val="thick"/>
        </w:rPr>
        <w:t>0</w:t>
      </w:r>
      <w:r w:rsidRPr="51114769">
        <w:rPr>
          <w:rFonts w:asciiTheme="minorHAnsi" w:hAnsiTheme="minorHAnsi" w:cstheme="minorBidi"/>
          <w:w w:val="115"/>
          <w:sz w:val="28"/>
          <w:szCs w:val="28"/>
          <w:u w:val="thick"/>
        </w:rPr>
        <w:t xml:space="preserve">4 </w:t>
      </w:r>
      <w:r w:rsidR="005D1CE7" w:rsidRPr="51114769">
        <w:rPr>
          <w:rFonts w:asciiTheme="minorHAnsi" w:hAnsiTheme="minorHAnsi" w:cstheme="minorBidi"/>
          <w:w w:val="115"/>
          <w:sz w:val="28"/>
          <w:szCs w:val="28"/>
          <w:u w:val="thick"/>
        </w:rPr>
        <w:t xml:space="preserve"> </w:t>
      </w:r>
      <w:r w:rsidR="000A1407" w:rsidRPr="00314598">
        <w:rPr>
          <w:rFonts w:asciiTheme="minorHAnsi" w:hAnsiTheme="minorHAnsi" w:cstheme="minorBidi"/>
          <w:color w:val="000000" w:themeColor="text1"/>
          <w:w w:val="115"/>
          <w:sz w:val="48"/>
          <w:szCs w:val="48"/>
          <w:u w:val="thick"/>
        </w:rPr>
        <w:t>N</w:t>
      </w:r>
      <w:proofErr w:type="gramEnd"/>
      <w:r w:rsidR="000A1407" w:rsidRPr="00314598">
        <w:rPr>
          <w:rFonts w:asciiTheme="minorHAnsi" w:hAnsiTheme="minorHAnsi" w:cstheme="minorBidi"/>
          <w:color w:val="000000" w:themeColor="text1"/>
          <w:spacing w:val="28"/>
          <w:w w:val="115"/>
          <w:sz w:val="48"/>
          <w:szCs w:val="48"/>
          <w:u w:val="thick"/>
        </w:rPr>
        <w:t> </w:t>
      </w:r>
      <w:r w:rsidR="00863F0D" w:rsidRPr="00314598">
        <w:rPr>
          <w:rFonts w:asciiTheme="minorHAnsi" w:hAnsiTheme="minorHAnsi" w:cstheme="minorBidi"/>
          <w:color w:val="000000" w:themeColor="text1"/>
          <w:spacing w:val="28"/>
          <w:w w:val="115"/>
          <w:sz w:val="48"/>
          <w:szCs w:val="48"/>
          <w:u w:val="thick"/>
        </w:rPr>
        <w:t>0</w:t>
      </w:r>
      <w:r w:rsidR="0028248F" w:rsidRPr="00314598">
        <w:rPr>
          <w:rFonts w:asciiTheme="minorHAnsi" w:hAnsiTheme="minorHAnsi" w:cstheme="minorBidi"/>
          <w:color w:val="000000" w:themeColor="text1"/>
          <w:sz w:val="48"/>
          <w:szCs w:val="48"/>
          <w:u w:val="thick"/>
        </w:rPr>
        <w:t>203</w:t>
      </w:r>
    </w:p>
    <w:p w14:paraId="44E378FD" w14:textId="77777777" w:rsidR="0010248A" w:rsidRPr="00EE4A06" w:rsidRDefault="0010248A" w:rsidP="0010248A">
      <w:pPr>
        <w:rPr>
          <w:rFonts w:asciiTheme="minorHAnsi" w:hAnsiTheme="minorHAnsi" w:cstheme="minorHAnsi"/>
          <w:b/>
          <w:sz w:val="20"/>
        </w:rPr>
      </w:pPr>
    </w:p>
    <w:p w14:paraId="65A54EDC" w14:textId="77777777" w:rsidR="0010248A" w:rsidRPr="00EE4A06" w:rsidRDefault="0010248A" w:rsidP="0010248A">
      <w:pPr>
        <w:rPr>
          <w:rFonts w:asciiTheme="minorHAnsi" w:hAnsiTheme="minorHAnsi" w:cstheme="minorHAnsi"/>
          <w:b/>
          <w:sz w:val="20"/>
        </w:rPr>
      </w:pPr>
    </w:p>
    <w:p w14:paraId="11CF3CAB" w14:textId="77777777" w:rsidR="0010248A" w:rsidRPr="00EE4A06" w:rsidRDefault="0010248A" w:rsidP="0010248A">
      <w:pPr>
        <w:spacing w:before="3"/>
        <w:rPr>
          <w:rFonts w:asciiTheme="minorHAnsi" w:hAnsiTheme="minorHAnsi" w:cstheme="minorHAnsi"/>
          <w:b/>
          <w:sz w:val="23"/>
        </w:rPr>
      </w:pPr>
      <w:r w:rsidRPr="00EE4A06">
        <w:rPr>
          <w:rFonts w:asciiTheme="minorHAnsi" w:hAnsiTheme="minorHAnsi" w:cstheme="minorHAnsi"/>
          <w:noProof/>
        </w:rPr>
        <mc:AlternateContent>
          <mc:Choice Requires="wps">
            <w:drawing>
              <wp:anchor distT="0" distB="0" distL="0" distR="0" simplePos="0" relativeHeight="251658240" behindDoc="1" locked="0" layoutInCell="1" allowOverlap="1" wp14:anchorId="553561E8" wp14:editId="7BF9EE7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4026D" w14:textId="2B05E8DA" w:rsidR="00D3072D" w:rsidRPr="00196997" w:rsidRDefault="00D3072D"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561E8"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37F4026D" w14:textId="2B05E8DA" w:rsidR="00D3072D" w:rsidRPr="00196997" w:rsidRDefault="00D3072D"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657316E" w14:textId="77777777" w:rsidR="0010248A" w:rsidRPr="00EE4A06" w:rsidRDefault="0010248A" w:rsidP="0010248A">
      <w:pPr>
        <w:rPr>
          <w:rFonts w:asciiTheme="minorHAnsi" w:hAnsiTheme="minorHAnsi" w:cstheme="minorHAnsi"/>
          <w:b/>
          <w:sz w:val="20"/>
        </w:rPr>
      </w:pPr>
    </w:p>
    <w:p w14:paraId="6A102379" w14:textId="77777777" w:rsidR="0010248A" w:rsidRPr="007A05AE" w:rsidRDefault="0010248A" w:rsidP="0010248A">
      <w:pPr>
        <w:rPr>
          <w:rFonts w:asciiTheme="minorHAnsi" w:hAnsiTheme="minorHAnsi" w:cstheme="minorHAnsi"/>
          <w:b/>
          <w:sz w:val="24"/>
          <w:szCs w:val="24"/>
        </w:rPr>
      </w:pPr>
    </w:p>
    <w:p w14:paraId="60E0123C" w14:textId="7777777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830D61">
        <w:rPr>
          <w:rFonts w:asciiTheme="minorHAnsi" w:hAnsiTheme="minorHAnsi" w:cstheme="minorHAnsi"/>
          <w:b/>
          <w:snapToGrid w:val="0"/>
          <w:sz w:val="24"/>
          <w:szCs w:val="24"/>
        </w:rPr>
        <w:t>Document</w:t>
      </w:r>
      <w:r w:rsidRPr="007A05AE">
        <w:rPr>
          <w:rFonts w:asciiTheme="minorHAnsi" w:hAnsiTheme="minorHAnsi" w:cstheme="minorHAnsi"/>
          <w:b/>
          <w:snapToGrid w:val="0"/>
          <w:sz w:val="24"/>
          <w:szCs w:val="24"/>
        </w:rPr>
        <w:t xml:space="preserve"> </w:t>
      </w:r>
      <w:r w:rsidRPr="00830D61">
        <w:rPr>
          <w:rFonts w:asciiTheme="minorHAnsi" w:hAnsiTheme="minorHAnsi" w:cstheme="minorHAnsi"/>
          <w:b/>
          <w:snapToGrid w:val="0"/>
          <w:sz w:val="24"/>
          <w:szCs w:val="24"/>
        </w:rPr>
        <w:t>type:</w:t>
      </w:r>
      <w:r w:rsidRPr="00830D61">
        <w:rPr>
          <w:rFonts w:asciiTheme="minorHAnsi" w:hAnsiTheme="minorHAnsi" w:cstheme="minorHAnsi"/>
          <w:snapToGrid w:val="0"/>
          <w:sz w:val="24"/>
          <w:szCs w:val="24"/>
        </w:rPr>
        <w:tab/>
        <w:t>Output Document</w:t>
      </w:r>
    </w:p>
    <w:p w14:paraId="6948C561" w14:textId="099C9B01" w:rsidR="0010248A"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7A05AE">
        <w:rPr>
          <w:rFonts w:asciiTheme="minorHAnsi" w:hAnsiTheme="minorHAnsi" w:cstheme="minorHAnsi"/>
          <w:b/>
          <w:snapToGrid w:val="0"/>
          <w:sz w:val="24"/>
          <w:szCs w:val="24"/>
        </w:rPr>
        <w:t>Title:</w:t>
      </w:r>
      <w:r w:rsidRPr="007A05AE">
        <w:rPr>
          <w:rFonts w:asciiTheme="minorHAnsi" w:hAnsiTheme="minorHAnsi" w:cstheme="minorHAnsi"/>
          <w:snapToGrid w:val="0"/>
          <w:sz w:val="24"/>
          <w:szCs w:val="24"/>
        </w:rPr>
        <w:tab/>
      </w:r>
      <w:r w:rsidR="00DE0D3E" w:rsidRPr="00DE0D3E">
        <w:rPr>
          <w:rFonts w:asciiTheme="minorHAnsi" w:hAnsiTheme="minorHAnsi" w:cstheme="minorHAnsi"/>
          <w:snapToGrid w:val="0"/>
          <w:sz w:val="24"/>
          <w:szCs w:val="24"/>
        </w:rPr>
        <w:t>Common Test Conditions for MPEG Immersive Video</w:t>
      </w:r>
    </w:p>
    <w:p w14:paraId="5B5C1C78" w14:textId="617F421E" w:rsidR="005D1CE7" w:rsidRPr="00830D61" w:rsidRDefault="005D1CE7"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A74D8D">
        <w:rPr>
          <w:rFonts w:asciiTheme="minorHAnsi" w:hAnsiTheme="minorHAnsi" w:cstheme="minorHAnsi"/>
          <w:b/>
          <w:snapToGrid w:val="0"/>
          <w:sz w:val="24"/>
          <w:szCs w:val="24"/>
        </w:rPr>
        <w:t>Status:</w:t>
      </w:r>
      <w:r w:rsidRPr="005D1CE7">
        <w:rPr>
          <w:rFonts w:asciiTheme="minorHAnsi" w:hAnsiTheme="minorHAnsi" w:cstheme="minorHAnsi"/>
          <w:snapToGrid w:val="0"/>
          <w:sz w:val="24"/>
          <w:szCs w:val="24"/>
        </w:rPr>
        <w:t xml:space="preserve"> </w:t>
      </w:r>
      <w:r>
        <w:rPr>
          <w:rFonts w:asciiTheme="minorHAnsi" w:hAnsiTheme="minorHAnsi" w:cstheme="minorHAnsi"/>
          <w:snapToGrid w:val="0"/>
          <w:sz w:val="24"/>
          <w:szCs w:val="24"/>
        </w:rPr>
        <w:tab/>
      </w:r>
      <w:r w:rsidRPr="008D3A67">
        <w:rPr>
          <w:rFonts w:asciiTheme="minorHAnsi" w:hAnsiTheme="minorHAnsi" w:cstheme="minorHAnsi"/>
          <w:snapToGrid w:val="0"/>
          <w:sz w:val="24"/>
          <w:szCs w:val="24"/>
        </w:rPr>
        <w:t>Approved</w:t>
      </w:r>
    </w:p>
    <w:p w14:paraId="2B37369D" w14:textId="3FEBCD62"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Date</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document:</w:t>
      </w:r>
      <w:r w:rsidRPr="005D1CE7">
        <w:rPr>
          <w:rFonts w:asciiTheme="minorHAnsi" w:hAnsiTheme="minorHAnsi" w:cstheme="minorHAnsi"/>
          <w:snapToGrid w:val="0"/>
          <w:sz w:val="24"/>
          <w:szCs w:val="24"/>
        </w:rPr>
        <w:tab/>
        <w:t>202</w:t>
      </w:r>
      <w:r w:rsidR="00031981">
        <w:rPr>
          <w:rFonts w:asciiTheme="minorHAnsi" w:hAnsiTheme="minorHAnsi" w:cstheme="minorHAnsi"/>
          <w:snapToGrid w:val="0"/>
          <w:sz w:val="24"/>
          <w:szCs w:val="24"/>
        </w:rPr>
        <w:t>2</w:t>
      </w:r>
      <w:r w:rsidRPr="005D1CE7">
        <w:rPr>
          <w:rFonts w:asciiTheme="minorHAnsi" w:hAnsiTheme="minorHAnsi" w:cstheme="minorHAnsi"/>
          <w:snapToGrid w:val="0"/>
          <w:sz w:val="24"/>
          <w:szCs w:val="24"/>
        </w:rPr>
        <w:t>-</w:t>
      </w:r>
      <w:r w:rsidR="00031981">
        <w:rPr>
          <w:rFonts w:asciiTheme="minorHAnsi" w:hAnsiTheme="minorHAnsi" w:cstheme="minorHAnsi"/>
          <w:snapToGrid w:val="0"/>
          <w:sz w:val="24"/>
          <w:szCs w:val="24"/>
        </w:rPr>
        <w:t>0</w:t>
      </w:r>
      <w:r w:rsidR="0028248F">
        <w:rPr>
          <w:rFonts w:asciiTheme="minorHAnsi" w:hAnsiTheme="minorHAnsi" w:cstheme="minorHAnsi"/>
          <w:snapToGrid w:val="0"/>
          <w:sz w:val="24"/>
          <w:szCs w:val="24"/>
        </w:rPr>
        <w:t>4</w:t>
      </w:r>
      <w:r w:rsidRPr="005D1CE7">
        <w:rPr>
          <w:rFonts w:asciiTheme="minorHAnsi" w:hAnsiTheme="minorHAnsi" w:cstheme="minorHAnsi"/>
          <w:snapToGrid w:val="0"/>
          <w:sz w:val="24"/>
          <w:szCs w:val="24"/>
        </w:rPr>
        <w:t>-</w:t>
      </w:r>
      <w:r w:rsidR="0028248F">
        <w:rPr>
          <w:rFonts w:asciiTheme="minorHAnsi" w:hAnsiTheme="minorHAnsi" w:cstheme="minorHAnsi"/>
          <w:snapToGrid w:val="0"/>
          <w:sz w:val="24"/>
          <w:szCs w:val="24"/>
        </w:rPr>
        <w:t>29</w:t>
      </w:r>
    </w:p>
    <w:p w14:paraId="43D048F9" w14:textId="1D89E662"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Source:</w:t>
      </w:r>
      <w:r w:rsidRPr="005D1CE7">
        <w:rPr>
          <w:rFonts w:asciiTheme="minorHAnsi" w:hAnsiTheme="minorHAnsi" w:cstheme="minorHAnsi"/>
          <w:snapToGrid w:val="0"/>
          <w:sz w:val="24"/>
          <w:szCs w:val="24"/>
        </w:rPr>
        <w:tab/>
        <w:t>ISO/</w:t>
      </w:r>
      <w:r w:rsidR="000A1407" w:rsidRPr="005D1CE7">
        <w:rPr>
          <w:rFonts w:asciiTheme="minorHAnsi" w:hAnsiTheme="minorHAnsi" w:cstheme="minorHAnsi"/>
          <w:snapToGrid w:val="0"/>
          <w:sz w:val="24"/>
          <w:szCs w:val="24"/>
        </w:rPr>
        <w:t>IEC</w:t>
      </w:r>
      <w:r w:rsidR="000A1407">
        <w:rPr>
          <w:rFonts w:asciiTheme="minorHAnsi" w:hAnsiTheme="minorHAnsi" w:cstheme="minorHAnsi"/>
          <w:snapToGrid w:val="0"/>
          <w:sz w:val="24"/>
          <w:szCs w:val="24"/>
        </w:rPr>
        <w:t> </w:t>
      </w:r>
      <w:r w:rsidR="000A1407" w:rsidRPr="005D1CE7">
        <w:rPr>
          <w:rFonts w:asciiTheme="minorHAnsi" w:hAnsiTheme="minorHAnsi" w:cstheme="minorHAnsi"/>
          <w:snapToGrid w:val="0"/>
          <w:sz w:val="24"/>
          <w:szCs w:val="24"/>
        </w:rPr>
        <w:t>JTC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1/</w:t>
      </w:r>
      <w:r w:rsidR="000A1407" w:rsidRPr="005D1CE7">
        <w:rPr>
          <w:rFonts w:asciiTheme="minorHAnsi" w:hAnsiTheme="minorHAnsi" w:cstheme="minorHAnsi"/>
          <w:snapToGrid w:val="0"/>
          <w:sz w:val="24"/>
          <w:szCs w:val="24"/>
        </w:rPr>
        <w:t>SC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29/</w:t>
      </w:r>
      <w:r w:rsidR="000A1407" w:rsidRPr="005D1CE7">
        <w:rPr>
          <w:rFonts w:asciiTheme="minorHAnsi" w:hAnsiTheme="minorHAnsi" w:cstheme="minorHAnsi"/>
          <w:snapToGrid w:val="0"/>
          <w:sz w:val="24"/>
          <w:szCs w:val="24"/>
        </w:rPr>
        <w:t>WG</w:t>
      </w:r>
      <w:r w:rsidR="000A1407">
        <w:rPr>
          <w:rFonts w:asciiTheme="minorHAnsi" w:hAnsiTheme="minorHAnsi" w:cstheme="minorHAnsi"/>
          <w:snapToGrid w:val="0"/>
          <w:sz w:val="24"/>
          <w:szCs w:val="24"/>
        </w:rPr>
        <w:t> 0</w:t>
      </w:r>
      <w:r w:rsidRPr="00830D61">
        <w:rPr>
          <w:rFonts w:asciiTheme="minorHAnsi" w:hAnsiTheme="minorHAnsi" w:cstheme="minorHAnsi"/>
          <w:snapToGrid w:val="0"/>
          <w:sz w:val="24"/>
          <w:szCs w:val="24"/>
        </w:rPr>
        <w:t>4</w:t>
      </w:r>
    </w:p>
    <w:p w14:paraId="288C5DD6"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Expected action:</w:t>
      </w:r>
      <w:r w:rsidRPr="007A05AE">
        <w:rPr>
          <w:rFonts w:asciiTheme="minorHAnsi" w:hAnsiTheme="minorHAnsi" w:cstheme="minorHAnsi"/>
          <w:b w:val="0"/>
          <w:snapToGrid w:val="0"/>
          <w:sz w:val="24"/>
          <w:szCs w:val="24"/>
        </w:rPr>
        <w:tab/>
        <w:t>None</w:t>
      </w:r>
    </w:p>
    <w:p w14:paraId="7DD2F9B4"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Action due date:</w:t>
      </w:r>
      <w:r w:rsidRPr="007A05AE">
        <w:rPr>
          <w:rFonts w:asciiTheme="minorHAnsi" w:hAnsiTheme="minorHAnsi" w:cstheme="minorHAnsi"/>
          <w:b w:val="0"/>
          <w:snapToGrid w:val="0"/>
          <w:sz w:val="24"/>
          <w:szCs w:val="24"/>
        </w:rPr>
        <w:tab/>
        <w:t>None</w:t>
      </w:r>
    </w:p>
    <w:p w14:paraId="3C41A1B8" w14:textId="72D2E751" w:rsidR="0010248A" w:rsidRPr="006221AD"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Bidi"/>
          <w:snapToGrid w:val="0"/>
          <w:sz w:val="24"/>
          <w:szCs w:val="24"/>
        </w:rPr>
      </w:pPr>
      <w:r w:rsidRPr="55C2AC28">
        <w:rPr>
          <w:rFonts w:asciiTheme="minorHAnsi" w:hAnsiTheme="minorHAnsi" w:cstheme="minorBidi"/>
          <w:snapToGrid w:val="0"/>
          <w:sz w:val="24"/>
          <w:szCs w:val="24"/>
        </w:rPr>
        <w:t>No. of pages:</w:t>
      </w:r>
      <w:r w:rsidRPr="000D14E7">
        <w:rPr>
          <w:rFonts w:asciiTheme="minorHAnsi" w:hAnsiTheme="minorHAnsi" w:cstheme="minorHAnsi"/>
          <w:bCs w:val="0"/>
          <w:snapToGrid w:val="0"/>
          <w:sz w:val="24"/>
          <w:szCs w:val="24"/>
        </w:rPr>
        <w:tab/>
      </w:r>
      <w:r w:rsidR="00975455" w:rsidRPr="55C2AC28">
        <w:rPr>
          <w:rFonts w:asciiTheme="minorHAnsi" w:hAnsiTheme="minorHAnsi" w:cstheme="minorBidi"/>
          <w:b w:val="0"/>
          <w:sz w:val="24"/>
          <w:szCs w:val="24"/>
        </w:rPr>
        <w:t>21</w:t>
      </w:r>
    </w:p>
    <w:p w14:paraId="5CE93D3C" w14:textId="77777777" w:rsidR="0010248A"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Email</w:t>
      </w:r>
      <w:r w:rsidRPr="005D1CE7">
        <w:rPr>
          <w:rFonts w:asciiTheme="minorHAnsi" w:hAnsiTheme="minorHAnsi" w:cstheme="minorHAnsi"/>
          <w:b/>
          <w:snapToGrid w:val="0"/>
          <w:spacing w:val="5"/>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Convenor:</w:t>
      </w:r>
      <w:r w:rsidRPr="005D1CE7">
        <w:rPr>
          <w:rFonts w:asciiTheme="minorHAnsi" w:hAnsiTheme="minorHAnsi" w:cstheme="minorHAnsi"/>
          <w:snapToGrid w:val="0"/>
          <w:sz w:val="24"/>
          <w:szCs w:val="24"/>
        </w:rPr>
        <w:tab/>
        <w:t>yul@zju.edu.cn</w:t>
      </w:r>
    </w:p>
    <w:p w14:paraId="594A91D3" w14:textId="3DDD6526" w:rsidR="0010248A" w:rsidRPr="00830D61" w:rsidRDefault="0010248A" w:rsidP="00314598">
      <w:pPr>
        <w:pBdr>
          <w:top w:val="none" w:sz="0" w:space="0" w:color="auto"/>
          <w:left w:val="none" w:sz="0" w:space="0" w:color="auto"/>
          <w:bottom w:val="none" w:sz="0" w:space="0" w:color="auto"/>
          <w:right w:val="none" w:sz="0" w:space="0" w:color="auto"/>
          <w:between w:val="none" w:sz="0" w:space="0" w:color="auto"/>
        </w:pBdr>
        <w:tabs>
          <w:tab w:val="left" w:pos="3099"/>
        </w:tabs>
        <w:ind w:left="3118" w:hangingChars="1294" w:hanging="3118"/>
        <w:rPr>
          <w:rFonts w:asciiTheme="minorHAnsi" w:hAnsiTheme="minorHAnsi" w:cstheme="minorHAnsi"/>
          <w:snapToGrid w:val="0"/>
          <w:color w:val="0000EE"/>
          <w:sz w:val="24"/>
          <w:szCs w:val="24"/>
          <w:u w:color="0000EE"/>
        </w:rPr>
      </w:pPr>
      <w:r w:rsidRPr="005D1CE7">
        <w:rPr>
          <w:rFonts w:asciiTheme="minorHAnsi" w:hAnsiTheme="minorHAnsi" w:cstheme="minorHAnsi"/>
          <w:b/>
          <w:snapToGrid w:val="0"/>
          <w:sz w:val="24"/>
          <w:szCs w:val="24"/>
        </w:rPr>
        <w:t>Committee</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URL:</w:t>
      </w:r>
      <w:r w:rsidRPr="005D1CE7">
        <w:rPr>
          <w:rFonts w:asciiTheme="minorHAnsi" w:hAnsiTheme="minorHAnsi" w:cstheme="minorHAnsi"/>
          <w:snapToGrid w:val="0"/>
          <w:sz w:val="24"/>
          <w:szCs w:val="24"/>
        </w:rPr>
        <w:tab/>
      </w:r>
      <w:hyperlink r:id="rId9" w:anchor="!/browse/iso/iso-iec-jtc-1/iso-iec-jtc-1-sc-29/iso-iec-jtc-1-sc-29-wg-4" w:history="1">
        <w:r w:rsidR="00314598" w:rsidRPr="002E6DF2">
          <w:rPr>
            <w:rStyle w:val="Hyperlink"/>
          </w:rPr>
          <w:t>https://sd.iso.org/documents/ui/#!/browse/iso/iso-iec-jtc-1/iso-iec-jtc-1-sc-29/iso-iec-jtc-1-sc-29-wg-4</w:t>
        </w:r>
      </w:hyperlink>
    </w:p>
    <w:p w14:paraId="1CC92AE4" w14:textId="77777777" w:rsidR="0010248A" w:rsidRPr="00EE4A06" w:rsidRDefault="0010248A" w:rsidP="0010248A">
      <w:pPr>
        <w:tabs>
          <w:tab w:val="left" w:pos="3099"/>
        </w:tabs>
        <w:ind w:left="104"/>
        <w:rPr>
          <w:rFonts w:asciiTheme="minorHAnsi" w:hAnsiTheme="minorHAnsi" w:cstheme="minorHAnsi"/>
          <w:color w:val="0000EE"/>
          <w:w w:val="120"/>
          <w:sz w:val="24"/>
          <w:szCs w:val="24"/>
          <w:u w:val="single" w:color="0000EE"/>
        </w:rPr>
      </w:pPr>
    </w:p>
    <w:p w14:paraId="5B546D7A" w14:textId="5FD31EA7" w:rsidR="00E53C4C" w:rsidRPr="0019404F" w:rsidRDefault="00E53C4C" w:rsidP="00E53C4C">
      <w:pPr>
        <w:tabs>
          <w:tab w:val="left" w:pos="3099"/>
        </w:tabs>
        <w:ind w:left="104"/>
        <w:rPr>
          <w:rFonts w:ascii="Calibri Light" w:eastAsia="DengXian" w:hAnsi="Calibri Light" w:cs="Calibri Light"/>
        </w:rPr>
        <w:sectPr w:rsidR="00E53C4C" w:rsidRPr="0019404F" w:rsidSect="0010248A">
          <w:pgSz w:w="11900" w:h="16840"/>
          <w:pgMar w:top="540" w:right="980" w:bottom="280" w:left="1000" w:header="720" w:footer="720" w:gutter="0"/>
          <w:cols w:space="720"/>
        </w:sectPr>
      </w:pPr>
    </w:p>
    <w:p w14:paraId="2D60D647" w14:textId="77777777" w:rsidR="004E5E4B"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lastRenderedPageBreak/>
        <w:t>INTERNATIONAL ORGANIZATION FOR STANDARDIZATION</w:t>
      </w:r>
    </w:p>
    <w:p w14:paraId="041832D9" w14:textId="6CA26746" w:rsidR="004E5E4B" w:rsidRPr="00EE4A06"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ORGANISATION INTERNATIONALE DE NORMALISATION</w:t>
      </w:r>
    </w:p>
    <w:p w14:paraId="590B9CB9" w14:textId="6CD33B33" w:rsidR="0010248A" w:rsidRDefault="004E5E4B" w:rsidP="004E5E4B">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ISO/IEC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4 MPEG VIDEO CODING</w:t>
      </w:r>
    </w:p>
    <w:p w14:paraId="791B5119" w14:textId="77777777" w:rsidR="004E5E4B" w:rsidRPr="007A05AE" w:rsidRDefault="004E5E4B" w:rsidP="007A05AE">
      <w:pPr>
        <w:widowControl/>
        <w:spacing w:after="0" w:line="240" w:lineRule="auto"/>
        <w:jc w:val="center"/>
        <w:rPr>
          <w:rFonts w:asciiTheme="minorHAnsi" w:eastAsia="SimSun" w:hAnsiTheme="minorHAnsi" w:cstheme="minorHAnsi"/>
          <w:b/>
          <w:sz w:val="28"/>
          <w:szCs w:val="24"/>
          <w:lang w:val="en-GB" w:eastAsia="zh-CN"/>
        </w:rPr>
      </w:pPr>
    </w:p>
    <w:p w14:paraId="2D884CD6" w14:textId="45DA24BD" w:rsidR="0010248A" w:rsidRPr="00EE4A06" w:rsidRDefault="0010248A" w:rsidP="0010248A">
      <w:pPr>
        <w:widowControl/>
        <w:jc w:val="right"/>
        <w:rPr>
          <w:rFonts w:asciiTheme="minorHAnsi" w:eastAsia="SimSun" w:hAnsiTheme="minorHAnsi" w:cstheme="minorHAnsi"/>
          <w:b/>
          <w:sz w:val="48"/>
          <w:szCs w:val="24"/>
          <w:lang w:val="en-GB" w:eastAsia="zh-CN"/>
        </w:rPr>
      </w:pPr>
      <w:r w:rsidRPr="00EE4A06">
        <w:rPr>
          <w:rFonts w:asciiTheme="minorHAnsi" w:eastAsia="SimSun" w:hAnsiTheme="minorHAnsi" w:cstheme="minorHAnsi"/>
          <w:b/>
          <w:sz w:val="28"/>
          <w:szCs w:val="24"/>
          <w:lang w:val="en-GB" w:eastAsia="zh-CN"/>
        </w:rPr>
        <w:t>ISO/</w:t>
      </w:r>
      <w:r w:rsidR="000A1407" w:rsidRPr="00EE4A06">
        <w:rPr>
          <w:rFonts w:asciiTheme="minorHAnsi" w:eastAsia="SimSun" w:hAnsiTheme="minorHAnsi" w:cstheme="minorHAnsi"/>
          <w:b/>
          <w:sz w:val="28"/>
          <w:szCs w:val="24"/>
          <w:lang w:val="en-GB" w:eastAsia="zh-CN"/>
        </w:rPr>
        <w:t>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 xml:space="preserve">4 </w:t>
      </w:r>
      <w:r w:rsidRPr="00314598">
        <w:rPr>
          <w:rFonts w:asciiTheme="minorHAnsi" w:eastAsia="SimSun" w:hAnsiTheme="minorHAnsi" w:cstheme="minorHAnsi"/>
          <w:b/>
          <w:color w:val="000000" w:themeColor="text1"/>
          <w:sz w:val="48"/>
          <w:szCs w:val="24"/>
          <w:lang w:val="en-GB" w:eastAsia="zh-CN"/>
        </w:rPr>
        <w:t>N</w:t>
      </w:r>
      <w:r w:rsidR="00151559" w:rsidRPr="00314598">
        <w:rPr>
          <w:rFonts w:asciiTheme="minorHAnsi" w:eastAsia="SimSun" w:hAnsiTheme="minorHAnsi" w:cstheme="minorHAnsi"/>
          <w:b/>
          <w:color w:val="000000" w:themeColor="text1"/>
          <w:sz w:val="48"/>
          <w:szCs w:val="24"/>
          <w:lang w:val="en-GB" w:eastAsia="zh-CN"/>
        </w:rPr>
        <w:t> </w:t>
      </w:r>
      <w:r w:rsidR="00863F0D" w:rsidRPr="00314598">
        <w:rPr>
          <w:rFonts w:asciiTheme="minorHAnsi" w:eastAsia="SimSun" w:hAnsiTheme="minorHAnsi" w:cstheme="minorHAnsi"/>
          <w:b/>
          <w:color w:val="000000" w:themeColor="text1"/>
          <w:sz w:val="48"/>
          <w:szCs w:val="24"/>
          <w:lang w:val="en-GB" w:eastAsia="zh-CN"/>
        </w:rPr>
        <w:t>0</w:t>
      </w:r>
      <w:r w:rsidR="0028248F" w:rsidRPr="00314598">
        <w:rPr>
          <w:rFonts w:asciiTheme="minorHAnsi" w:eastAsia="SimSun" w:hAnsiTheme="minorHAnsi" w:cstheme="minorHAnsi"/>
          <w:b/>
          <w:color w:val="000000" w:themeColor="text1"/>
          <w:sz w:val="48"/>
          <w:szCs w:val="24"/>
          <w:lang w:val="en-GB" w:eastAsia="zh-CN"/>
        </w:rPr>
        <w:t>203</w:t>
      </w:r>
    </w:p>
    <w:p w14:paraId="60F8693C" w14:textId="54E4D247" w:rsidR="0010248A" w:rsidRPr="00EE4A06" w:rsidRDefault="0028248F" w:rsidP="0010248A">
      <w:pPr>
        <w:widowControl/>
        <w:jc w:val="right"/>
        <w:rPr>
          <w:rFonts w:asciiTheme="minorHAnsi" w:eastAsia="SimSun" w:hAnsiTheme="minorHAnsi" w:cstheme="minorHAnsi"/>
          <w:b/>
          <w:sz w:val="28"/>
          <w:szCs w:val="24"/>
          <w:lang w:val="en-GB" w:eastAsia="zh-CN"/>
        </w:rPr>
      </w:pPr>
      <w:r>
        <w:rPr>
          <w:rFonts w:asciiTheme="minorHAnsi" w:eastAsia="SimSun" w:hAnsiTheme="minorHAnsi" w:cstheme="minorHAnsi"/>
          <w:b/>
          <w:sz w:val="28"/>
          <w:szCs w:val="24"/>
          <w:lang w:val="en-GB" w:eastAsia="zh-CN"/>
        </w:rPr>
        <w:t>April</w:t>
      </w:r>
      <w:r w:rsidRPr="00EE4A06">
        <w:rPr>
          <w:rFonts w:asciiTheme="minorHAnsi" w:eastAsia="SimSun" w:hAnsiTheme="minorHAnsi" w:cstheme="minorHAnsi"/>
          <w:b/>
          <w:sz w:val="28"/>
          <w:szCs w:val="24"/>
          <w:lang w:val="en-GB" w:eastAsia="zh-CN"/>
        </w:rPr>
        <w:t xml:space="preserve"> </w:t>
      </w:r>
      <w:r w:rsidR="0010248A" w:rsidRPr="00EE4A06">
        <w:rPr>
          <w:rFonts w:asciiTheme="minorHAnsi" w:eastAsia="SimSun" w:hAnsiTheme="minorHAnsi" w:cstheme="minorHAnsi"/>
          <w:b/>
          <w:sz w:val="28"/>
          <w:szCs w:val="24"/>
          <w:lang w:val="en-GB" w:eastAsia="zh-CN"/>
        </w:rPr>
        <w:t>202</w:t>
      </w:r>
      <w:r w:rsidR="00031981">
        <w:rPr>
          <w:rFonts w:asciiTheme="minorHAnsi" w:eastAsia="SimSun" w:hAnsiTheme="minorHAnsi" w:cstheme="minorHAnsi"/>
          <w:b/>
          <w:sz w:val="28"/>
          <w:szCs w:val="24"/>
          <w:lang w:val="en-GB" w:eastAsia="zh-CN"/>
        </w:rPr>
        <w:t>2</w:t>
      </w:r>
      <w:r w:rsidR="0010248A" w:rsidRPr="00EE4A06">
        <w:rPr>
          <w:rFonts w:asciiTheme="minorHAnsi" w:eastAsia="SimSun" w:hAnsiTheme="minorHAnsi" w:cstheme="minorHAnsi"/>
          <w:b/>
          <w:sz w:val="28"/>
          <w:szCs w:val="24"/>
          <w:lang w:val="en-GB" w:eastAsia="zh-CN"/>
        </w:rPr>
        <w:t>, Online</w:t>
      </w:r>
    </w:p>
    <w:p w14:paraId="34EA052E"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tbl>
      <w:tblPr>
        <w:tblW w:w="10169" w:type="dxa"/>
        <w:tblLook w:val="01E0" w:firstRow="1" w:lastRow="1" w:firstColumn="1" w:lastColumn="1" w:noHBand="0" w:noVBand="0"/>
      </w:tblPr>
      <w:tblGrid>
        <w:gridCol w:w="1890"/>
        <w:gridCol w:w="8279"/>
      </w:tblGrid>
      <w:tr w:rsidR="0010248A" w:rsidRPr="00EE4A06" w14:paraId="19810CD7" w14:textId="77777777" w:rsidTr="000D14E7">
        <w:tc>
          <w:tcPr>
            <w:tcW w:w="1890" w:type="dxa"/>
            <w:hideMark/>
          </w:tcPr>
          <w:p w14:paraId="69086763"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Title</w:t>
            </w:r>
          </w:p>
        </w:tc>
        <w:tc>
          <w:tcPr>
            <w:tcW w:w="8279" w:type="dxa"/>
            <w:hideMark/>
          </w:tcPr>
          <w:p w14:paraId="027339E7" w14:textId="76EA94C3" w:rsidR="0010248A" w:rsidRPr="00451CDF" w:rsidRDefault="00520F79" w:rsidP="007A05AE">
            <w:pPr>
              <w:suppressAutoHyphens/>
              <w:spacing w:after="0"/>
              <w:rPr>
                <w:rFonts w:asciiTheme="minorHAnsi" w:hAnsiTheme="minorHAnsi" w:cstheme="minorHAnsi"/>
                <w:b/>
                <w:sz w:val="24"/>
                <w:szCs w:val="24"/>
              </w:rPr>
            </w:pPr>
            <w:bookmarkStart w:id="0" w:name="_Hlk55507015"/>
            <w:r w:rsidRPr="007A05AE">
              <w:rPr>
                <w:rFonts w:asciiTheme="minorHAnsi" w:hAnsiTheme="minorHAnsi" w:cstheme="minorHAnsi"/>
                <w:b/>
                <w:sz w:val="24"/>
                <w:szCs w:val="24"/>
              </w:rPr>
              <w:t>Common Test Conditions for MPEG Immersive Video</w:t>
            </w:r>
            <w:bookmarkEnd w:id="0"/>
          </w:p>
        </w:tc>
      </w:tr>
      <w:tr w:rsidR="0010248A" w:rsidRPr="00EE4A06" w14:paraId="4305AD4F" w14:textId="77777777" w:rsidTr="000D14E7">
        <w:tc>
          <w:tcPr>
            <w:tcW w:w="1890" w:type="dxa"/>
            <w:hideMark/>
          </w:tcPr>
          <w:p w14:paraId="06D6573F"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Source</w:t>
            </w:r>
          </w:p>
        </w:tc>
        <w:tc>
          <w:tcPr>
            <w:tcW w:w="8279" w:type="dxa"/>
            <w:hideMark/>
          </w:tcPr>
          <w:p w14:paraId="67DDCCC6" w14:textId="0183B2C7" w:rsidR="0010248A" w:rsidRPr="00451CDF" w:rsidRDefault="000A1407"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lang w:val="fr-FR"/>
              </w:rPr>
              <w:t>WG</w:t>
            </w:r>
            <w:r>
              <w:rPr>
                <w:rFonts w:asciiTheme="minorHAnsi" w:hAnsiTheme="minorHAnsi" w:cstheme="minorHAnsi"/>
                <w:b/>
                <w:sz w:val="24"/>
                <w:szCs w:val="24"/>
                <w:lang w:val="fr-FR"/>
              </w:rPr>
              <w:t> 0</w:t>
            </w:r>
            <w:r w:rsidR="0010248A" w:rsidRPr="00451CDF">
              <w:rPr>
                <w:rFonts w:asciiTheme="minorHAnsi" w:hAnsiTheme="minorHAnsi" w:cstheme="minorHAnsi"/>
                <w:b/>
                <w:sz w:val="24"/>
                <w:szCs w:val="24"/>
                <w:lang w:val="fr-FR"/>
              </w:rPr>
              <w:t xml:space="preserve">4 </w:t>
            </w:r>
            <w:r w:rsidR="0010248A" w:rsidRPr="00451CDF">
              <w:rPr>
                <w:rFonts w:asciiTheme="minorHAnsi" w:hAnsiTheme="minorHAnsi" w:cstheme="minorHAnsi"/>
                <w:b/>
                <w:sz w:val="24"/>
                <w:szCs w:val="24"/>
              </w:rPr>
              <w:t>MPEG Video Coding</w:t>
            </w:r>
          </w:p>
        </w:tc>
      </w:tr>
      <w:tr w:rsidR="0010248A" w:rsidRPr="00EE4A06" w14:paraId="18F28BAD" w14:textId="77777777" w:rsidTr="000D14E7">
        <w:tc>
          <w:tcPr>
            <w:tcW w:w="1890" w:type="dxa"/>
            <w:hideMark/>
          </w:tcPr>
          <w:p w14:paraId="4BD68052"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Status</w:t>
            </w:r>
          </w:p>
        </w:tc>
        <w:tc>
          <w:tcPr>
            <w:tcW w:w="8279" w:type="dxa"/>
            <w:hideMark/>
          </w:tcPr>
          <w:p w14:paraId="7F05B4B5" w14:textId="77777777" w:rsidR="0010248A" w:rsidRPr="00451CDF" w:rsidRDefault="0010248A" w:rsidP="007A05AE">
            <w:pPr>
              <w:suppressAutoHyphens/>
              <w:spacing w:after="0"/>
              <w:rPr>
                <w:rFonts w:asciiTheme="minorHAnsi" w:hAnsiTheme="minorHAnsi" w:cstheme="minorHAnsi"/>
                <w:b/>
                <w:sz w:val="24"/>
                <w:szCs w:val="24"/>
                <w:lang w:val="fr-FR"/>
              </w:rPr>
            </w:pPr>
            <w:proofErr w:type="spellStart"/>
            <w:r w:rsidRPr="00451CDF">
              <w:rPr>
                <w:rFonts w:asciiTheme="minorHAnsi" w:hAnsiTheme="minorHAnsi" w:cstheme="minorHAnsi"/>
                <w:b/>
                <w:sz w:val="24"/>
                <w:szCs w:val="24"/>
                <w:lang w:val="fr-FR"/>
              </w:rPr>
              <w:t>Approved</w:t>
            </w:r>
            <w:proofErr w:type="spellEnd"/>
          </w:p>
        </w:tc>
      </w:tr>
      <w:tr w:rsidR="0010248A" w:rsidRPr="00EE4A06" w14:paraId="3931500D" w14:textId="77777777" w:rsidTr="000D14E7">
        <w:tc>
          <w:tcPr>
            <w:tcW w:w="1890" w:type="dxa"/>
            <w:hideMark/>
          </w:tcPr>
          <w:p w14:paraId="2BE53282" w14:textId="77777777" w:rsidR="0010248A" w:rsidRPr="00EE4A06" w:rsidRDefault="0010248A" w:rsidP="007A05AE">
            <w:pPr>
              <w:suppressAutoHyphens/>
              <w:spacing w:after="0"/>
              <w:rPr>
                <w:rFonts w:asciiTheme="minorHAnsi" w:hAnsiTheme="minorHAnsi" w:cstheme="minorHAnsi"/>
                <w:b/>
                <w:sz w:val="24"/>
                <w:szCs w:val="24"/>
                <w:highlight w:val="yellow"/>
              </w:rPr>
            </w:pPr>
            <w:r w:rsidRPr="00451CDF">
              <w:rPr>
                <w:rFonts w:asciiTheme="minorHAnsi" w:hAnsiTheme="minorHAnsi" w:cstheme="minorHAnsi"/>
                <w:b/>
                <w:sz w:val="24"/>
                <w:szCs w:val="24"/>
              </w:rPr>
              <w:t>Serial Number</w:t>
            </w:r>
          </w:p>
        </w:tc>
        <w:tc>
          <w:tcPr>
            <w:tcW w:w="8279" w:type="dxa"/>
            <w:hideMark/>
          </w:tcPr>
          <w:p w14:paraId="12CF63B8" w14:textId="6963C8AE" w:rsidR="0010248A" w:rsidRPr="00EE4A06" w:rsidRDefault="0028248F" w:rsidP="007A05AE">
            <w:pPr>
              <w:suppressAutoHyphens/>
              <w:spacing w:after="0"/>
              <w:rPr>
                <w:rFonts w:asciiTheme="minorHAnsi" w:hAnsiTheme="minorHAnsi" w:cstheme="minorHAnsi"/>
                <w:b/>
                <w:sz w:val="24"/>
                <w:szCs w:val="24"/>
                <w:highlight w:val="yellow"/>
                <w:lang w:val="fr-FR"/>
              </w:rPr>
            </w:pPr>
            <w:r>
              <w:rPr>
                <w:rFonts w:asciiTheme="minorHAnsi" w:hAnsiTheme="minorHAnsi" w:cstheme="minorHAnsi"/>
                <w:b/>
                <w:sz w:val="24"/>
                <w:szCs w:val="24"/>
                <w:lang w:val="fr-FR"/>
              </w:rPr>
              <w:t>21479</w:t>
            </w:r>
            <w:r w:rsidR="00412F7F">
              <w:rPr>
                <w:rFonts w:asciiTheme="minorHAnsi" w:hAnsiTheme="minorHAnsi" w:cstheme="minorHAnsi"/>
                <w:b/>
                <w:sz w:val="24"/>
                <w:szCs w:val="24"/>
                <w:lang w:val="fr-FR"/>
              </w:rPr>
              <w:t xml:space="preserve"> </w:t>
            </w:r>
          </w:p>
        </w:tc>
      </w:tr>
      <w:tr w:rsidR="0010248A" w:rsidRPr="00EE4A06" w14:paraId="1D85AEE5" w14:textId="77777777" w:rsidTr="000D14E7">
        <w:trPr>
          <w:trHeight w:val="57"/>
        </w:trPr>
        <w:tc>
          <w:tcPr>
            <w:tcW w:w="1890" w:type="dxa"/>
            <w:hideMark/>
          </w:tcPr>
          <w:p w14:paraId="33D8E421"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Authors</w:t>
            </w:r>
          </w:p>
        </w:tc>
        <w:tc>
          <w:tcPr>
            <w:tcW w:w="8279" w:type="dxa"/>
            <w:hideMark/>
          </w:tcPr>
          <w:p w14:paraId="22B4A4ED" w14:textId="50CCF6CB" w:rsidR="0010248A" w:rsidRPr="0032071F" w:rsidRDefault="0010248A" w:rsidP="007A05AE">
            <w:pPr>
              <w:suppressAutoHyphens/>
              <w:spacing w:after="0"/>
              <w:rPr>
                <w:rFonts w:asciiTheme="minorHAnsi" w:hAnsiTheme="minorHAnsi" w:cstheme="minorHAnsi"/>
                <w:b/>
                <w:sz w:val="24"/>
                <w:szCs w:val="24"/>
              </w:rPr>
            </w:pPr>
            <w:r w:rsidRPr="0032071F">
              <w:rPr>
                <w:rFonts w:asciiTheme="minorHAnsi" w:hAnsiTheme="minorHAnsi" w:cstheme="minorHAnsi"/>
                <w:b/>
                <w:sz w:val="24"/>
                <w:szCs w:val="24"/>
              </w:rPr>
              <w:t xml:space="preserve">Joel Jung (Tencent), </w:t>
            </w:r>
            <w:r w:rsidR="00520F79" w:rsidRPr="0032071F">
              <w:rPr>
                <w:rFonts w:asciiTheme="minorHAnsi" w:hAnsiTheme="minorHAnsi" w:cstheme="minorHAnsi"/>
                <w:b/>
                <w:sz w:val="24"/>
                <w:szCs w:val="24"/>
              </w:rPr>
              <w:t>Bart Kroon (Philips)</w:t>
            </w:r>
          </w:p>
          <w:p w14:paraId="0727D0E6" w14:textId="5416B41D" w:rsidR="00E85181" w:rsidRPr="0032071F" w:rsidRDefault="00E85181" w:rsidP="007A05AE">
            <w:pPr>
              <w:suppressAutoHyphens/>
              <w:spacing w:after="0"/>
              <w:rPr>
                <w:rFonts w:asciiTheme="minorHAnsi" w:hAnsiTheme="minorHAnsi" w:cstheme="minorHAnsi"/>
                <w:b/>
                <w:sz w:val="24"/>
                <w:szCs w:val="24"/>
              </w:rPr>
            </w:pPr>
          </w:p>
        </w:tc>
      </w:tr>
    </w:tbl>
    <w:p w14:paraId="06310ACB" w14:textId="52998766"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2CA273A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ISO/</w:t>
      </w:r>
      <w:r w:rsidR="004F05AE">
        <w:rPr>
          <w:rFonts w:ascii="Calibri Light" w:eastAsia="DengXian" w:hAnsi="Calibri Light" w:cs="Calibri Light"/>
        </w:rPr>
        <w:t>IEC </w:t>
      </w:r>
      <w:r w:rsidR="00D133DD">
        <w:rPr>
          <w:rFonts w:ascii="Calibri Light" w:eastAsia="DengXian" w:hAnsi="Calibri Light" w:cs="Calibri Light"/>
        </w:rPr>
        <w:t>23090-</w:t>
      </w:r>
      <w:r w:rsidR="00D133DD" w:rsidRPr="008E77ED">
        <w:rPr>
          <w:rFonts w:ascii="Calibri Light" w:eastAsia="DengXian" w:hAnsi="Calibri Light" w:cs="Calibri Light"/>
        </w:rPr>
        <w:t xml:space="preserve">12 </w:t>
      </w:r>
      <w:r w:rsidR="00D133DD" w:rsidRPr="007A05AE">
        <w:rPr>
          <w:rFonts w:ascii="Calibri Light" w:eastAsia="DengXian" w:hAnsi="Calibri Light" w:cs="Calibri Light"/>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410A1F7A" w:rsidR="00D91A0F" w:rsidRDefault="009B5DEF">
      <w:pPr>
        <w:pStyle w:val="AfterEnum"/>
      </w:pPr>
      <w:r>
        <w:t xml:space="preserve">The bitstream </w:t>
      </w:r>
      <w:r w:rsidR="002F0812">
        <w:t>is</w:t>
      </w:r>
      <w:r>
        <w:t xml:space="preserve"> </w:t>
      </w:r>
      <w:r w:rsidR="004F05AE">
        <w:t>viewer-</w:t>
      </w:r>
      <w:r>
        <w:t xml:space="preserve">independent, meaning that neither the position nor the orientation of the viewer </w:t>
      </w:r>
      <w:r w:rsidR="002F0812">
        <w:t>is</w:t>
      </w:r>
      <w:r>
        <w:t xml:space="preserve"> considered when compressing the test content. The range of supported possible viewer positions is constrained and known.</w:t>
      </w:r>
    </w:p>
    <w:p w14:paraId="06310AD2" w14:textId="4A04ABDF" w:rsidR="00D91A0F" w:rsidRDefault="00D92197">
      <w:pPr>
        <w:widowControl/>
        <w:spacing w:after="120" w:line="240" w:lineRule="auto"/>
        <w:jc w:val="both"/>
        <w:rPr>
          <w:rFonts w:ascii="Calibri Light" w:eastAsia="DengXian" w:hAnsi="Calibri Light" w:cs="Calibri Light"/>
        </w:rPr>
      </w:pPr>
      <w:r>
        <w:rPr>
          <w:rFonts w:ascii="Calibri Light" w:eastAsia="DengXian" w:hAnsi="Calibri Light"/>
        </w:rPr>
        <w:t xml:space="preserve">Three </w:t>
      </w:r>
      <w:r w:rsidR="009B5DEF">
        <w:rPr>
          <w:rFonts w:ascii="Calibri Light" w:eastAsia="DengXian" w:hAnsi="Calibri Light" w:cs="Calibri Light"/>
        </w:rPr>
        <w:t>anchors are used</w:t>
      </w:r>
      <w:r w:rsidR="00D133DD">
        <w:rPr>
          <w:rFonts w:ascii="Calibri Light" w:eastAsia="DengXian" w:hAnsi="Calibri Light" w:cs="Calibri Light"/>
        </w:rPr>
        <w:t xml:space="preserve"> that are based on </w:t>
      </w:r>
      <w:r w:rsidR="00D4618C">
        <w:rPr>
          <w:rFonts w:ascii="Calibri Light" w:eastAsia="DengXian" w:hAnsi="Calibri Light" w:cs="Calibri Light"/>
        </w:rPr>
        <w:t xml:space="preserve">the latest </w:t>
      </w:r>
      <w:r w:rsidR="00D133DD" w:rsidRPr="007A05AE">
        <w:rPr>
          <w:rFonts w:ascii="Calibri Light" w:eastAsia="DengXian" w:hAnsi="Calibri Light" w:cs="Calibri Light"/>
        </w:rPr>
        <w:t>Test Model</w:t>
      </w:r>
      <w:r w:rsidR="00D4618C">
        <w:rPr>
          <w:rFonts w:ascii="Calibri Light" w:eastAsia="DengXian" w:hAnsi="Calibri Light" w:cs="Calibri Light"/>
        </w:rPr>
        <w:t xml:space="preserve"> </w:t>
      </w:r>
      <w:r w:rsidR="00D133DD" w:rsidRPr="007A05AE">
        <w:rPr>
          <w:rFonts w:ascii="Calibri Light" w:eastAsia="DengXian" w:hAnsi="Calibri Light" w:cs="Calibri Light"/>
        </w:rPr>
        <w:t>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in combination with </w:t>
      </w:r>
      <w:r w:rsidR="001B736B">
        <w:rPr>
          <w:rFonts w:ascii="Calibri Light" w:eastAsia="DengXian" w:hAnsi="Calibri Light" w:cs="Calibri Light"/>
        </w:rPr>
        <w:t>the</w:t>
      </w:r>
      <w:r w:rsidR="004F05AE">
        <w:rPr>
          <w:rFonts w:ascii="Calibri Light" w:eastAsia="DengXian" w:hAnsi="Calibri Light" w:cs="Calibri Light"/>
        </w:rPr>
        <w:t xml:space="preserve"> </w:t>
      </w:r>
      <w:proofErr w:type="spellStart"/>
      <w:r w:rsidR="00F82F44">
        <w:rPr>
          <w:rFonts w:ascii="Calibri Light" w:eastAsia="DengXian" w:hAnsi="Calibri Light" w:cs="Calibri Light"/>
        </w:rPr>
        <w:t>VV</w:t>
      </w:r>
      <w:r w:rsidR="001B736B">
        <w:rPr>
          <w:rFonts w:ascii="Calibri Light" w:eastAsia="DengXian" w:hAnsi="Calibri Light" w:cs="Calibri Light"/>
        </w:rPr>
        <w:t>enC</w:t>
      </w:r>
      <w:proofErr w:type="spellEnd"/>
      <w:r w:rsidR="00F82F44">
        <w:rPr>
          <w:rFonts w:ascii="Calibri Light" w:eastAsia="DengXian" w:hAnsi="Calibri Light" w:cs="Calibri Light"/>
        </w:rPr>
        <w:t xml:space="preserve"> encoder</w:t>
      </w:r>
      <w:r w:rsidR="00D133DD">
        <w:rPr>
          <w:rFonts w:ascii="Calibri Light" w:eastAsia="DengXian" w:hAnsi="Calibri Light" w:cs="Calibri Light"/>
        </w:rPr>
        <w:t>.</w:t>
      </w:r>
      <w:r w:rsidR="009B5DEF">
        <w:rPr>
          <w:rFonts w:ascii="Calibri Light" w:eastAsia="DengXian" w:hAnsi="Calibri Light" w:cs="Calibri Light"/>
        </w:rPr>
        <w:t xml:space="preserve"> </w:t>
      </w:r>
      <w:r>
        <w:rPr>
          <w:rFonts w:ascii="Calibri Light" w:eastAsia="DengXian" w:hAnsi="Calibri Light" w:cs="Calibri Light"/>
        </w:rPr>
        <w:t>T</w:t>
      </w:r>
      <w:r w:rsidR="009B5DEF">
        <w:rPr>
          <w:rFonts w:ascii="Calibri Light" w:eastAsia="DengXian" w:hAnsi="Calibri Light" w:cs="Calibri Light"/>
        </w:rPr>
        <w:t xml:space="preserve">he first one, the </w:t>
      </w:r>
      <w:r w:rsidR="009B5DEF" w:rsidRPr="006873AF">
        <w:rPr>
          <w:rFonts w:ascii="Calibri Light" w:eastAsia="DengXian" w:hAnsi="Calibri Light" w:cs="Calibri Light"/>
          <w:i/>
          <w:iCs/>
        </w:rPr>
        <w:t>MIV anchor</w:t>
      </w:r>
      <w:r w:rsidR="009B5DEF">
        <w:rPr>
          <w:rFonts w:ascii="Calibri Light" w:eastAsia="DengXian" w:hAnsi="Calibri Light" w:cs="Calibri Light"/>
        </w:rPr>
        <w:t xml:space="preserve">, is </w:t>
      </w:r>
      <w:r w:rsidR="00DF1CF9">
        <w:rPr>
          <w:rFonts w:ascii="Calibri Light" w:eastAsia="DengXian" w:hAnsi="Calibri Light" w:cs="Calibri Light"/>
        </w:rPr>
        <w:t>a</w:t>
      </w:r>
      <w:r w:rsidR="00F82F44">
        <w:rPr>
          <w:rFonts w:ascii="Calibri Light" w:eastAsia="DengXian" w:hAnsi="Calibri Light" w:cs="Calibri Light"/>
        </w:rPr>
        <w:t xml:space="preserve"> </w:t>
      </w:r>
      <w:r w:rsidR="00D133DD">
        <w:rPr>
          <w:rFonts w:ascii="Calibri Light" w:eastAsia="DengXian" w:hAnsi="Calibri Light" w:cs="Calibri Light"/>
        </w:rPr>
        <w:t xml:space="preserve">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133DD">
        <w:rPr>
          <w:rFonts w:ascii="Calibri Light" w:eastAsia="DengXian" w:hAnsi="Calibri Light" w:cs="Calibri Light"/>
        </w:rPr>
        <w:t xml:space="preserve">, encoding some source views completely while taking only patches of others. </w:t>
      </w:r>
      <w:r w:rsidR="009B5DEF">
        <w:rPr>
          <w:rFonts w:ascii="Calibri Light" w:eastAsia="DengXian" w:hAnsi="Calibri Light" w:cs="Calibri Light"/>
        </w:rPr>
        <w:t xml:space="preserve">The second one, the </w:t>
      </w:r>
      <w:r w:rsidR="009B5DEF" w:rsidRPr="006873AF">
        <w:rPr>
          <w:rFonts w:ascii="Calibri Light" w:eastAsia="DengXian" w:hAnsi="Calibri Light" w:cs="Calibri Light"/>
          <w:i/>
          <w:iCs/>
        </w:rPr>
        <w:t>MIV view anchor</w:t>
      </w:r>
      <w:r w:rsidR="009B5DEF">
        <w:rPr>
          <w:rFonts w:ascii="Calibri Light" w:eastAsia="DengXian" w:hAnsi="Calibri Light" w:cs="Calibri Light"/>
        </w:rPr>
        <w:t xml:space="preserve">, </w:t>
      </w:r>
      <w:r w:rsidR="00DF1CF9">
        <w:rPr>
          <w:rFonts w:ascii="Calibri Light" w:eastAsia="DengXian" w:hAnsi="Calibri Light" w:cs="Calibri Light"/>
        </w:rPr>
        <w:t xml:space="preserve">is a 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F1CF9">
        <w:rPr>
          <w:rFonts w:ascii="Calibri Light" w:eastAsia="DengXian" w:hAnsi="Calibri Light" w:cs="Calibri Light"/>
        </w:rPr>
        <w:t xml:space="preserve">, restricted to encode an </w:t>
      </w:r>
      <w:r w:rsidR="00D133DD">
        <w:rPr>
          <w:rFonts w:ascii="Calibri Light" w:eastAsia="DengXian" w:hAnsi="Calibri Light" w:cs="Calibri Light"/>
        </w:rPr>
        <w:t>automatically determined</w:t>
      </w:r>
      <w:r w:rsidR="009B5DEF">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sidR="009B5DEF">
        <w:rPr>
          <w:rFonts w:ascii="Calibri Light" w:eastAsia="DengXian" w:hAnsi="Calibri Light" w:cs="Calibri Light"/>
        </w:rPr>
        <w:t>.</w:t>
      </w:r>
      <w:r>
        <w:rPr>
          <w:rFonts w:ascii="Calibri Light" w:eastAsia="DengXian" w:hAnsi="Calibri Light" w:cs="Calibri Light"/>
        </w:rPr>
        <w:t xml:space="preserve"> The third one, the </w:t>
      </w:r>
      <w:r w:rsidR="00D07F08">
        <w:rPr>
          <w:rFonts w:ascii="Calibri Light" w:eastAsia="DengXian" w:hAnsi="Calibri Light" w:cs="Calibri Light"/>
          <w:i/>
          <w:iCs/>
        </w:rPr>
        <w:t>MIV decoder-side depth-estimati</w:t>
      </w:r>
      <w:r w:rsidR="00F82F44">
        <w:rPr>
          <w:rFonts w:ascii="Calibri Light" w:eastAsia="DengXian" w:hAnsi="Calibri Light" w:cs="Calibri Light"/>
          <w:i/>
          <w:iCs/>
        </w:rPr>
        <w:t>n</w:t>
      </w:r>
      <w:r w:rsidR="004F05AE">
        <w:rPr>
          <w:rFonts w:ascii="Calibri Light" w:eastAsia="DengXian" w:hAnsi="Calibri Light" w:cs="Calibri Light"/>
          <w:i/>
          <w:iCs/>
        </w:rPr>
        <w:t>g</w:t>
      </w:r>
      <w:r w:rsidR="00D67716">
        <w:rPr>
          <w:rFonts w:ascii="Calibri Light" w:eastAsia="DengXian" w:hAnsi="Calibri Light" w:cs="Calibri Light"/>
        </w:rPr>
        <w:t xml:space="preserve"> anchor, is a configuration of TMIV + </w:t>
      </w:r>
      <w:proofErr w:type="spellStart"/>
      <w:r w:rsidR="00F82F44">
        <w:rPr>
          <w:rFonts w:ascii="Calibri Light" w:eastAsia="DengXian" w:hAnsi="Calibri Light" w:cs="Calibri Light"/>
        </w:rPr>
        <w:t>VVenC</w:t>
      </w:r>
      <w:proofErr w:type="spellEnd"/>
      <w:r w:rsidR="00F82F44">
        <w:rPr>
          <w:rFonts w:ascii="Calibri Light" w:eastAsia="DengXian" w:hAnsi="Calibri Light" w:cs="Calibri Light"/>
        </w:rPr>
        <w:t xml:space="preserve"> </w:t>
      </w:r>
      <w:r w:rsidR="00D07F08">
        <w:rPr>
          <w:rFonts w:ascii="Calibri Light" w:eastAsia="DengXian" w:hAnsi="Calibri Light" w:cs="Calibri Light"/>
        </w:rPr>
        <w:t>+ IVDE</w:t>
      </w:r>
      <w:r w:rsidR="00D67716">
        <w:rPr>
          <w:rFonts w:ascii="Calibri Light" w:eastAsia="DengXian" w:hAnsi="Calibri Light" w:cs="Calibri Light"/>
        </w:rPr>
        <w:t>, restricted to encod</w:t>
      </w:r>
      <w:r w:rsidR="00F86EBA">
        <w:rPr>
          <w:rFonts w:ascii="Calibri Light" w:eastAsia="DengXian" w:hAnsi="Calibri Light" w:cs="Calibri Light"/>
        </w:rPr>
        <w:t>ing</w:t>
      </w:r>
      <w:r w:rsidR="00D67716">
        <w:rPr>
          <w:rFonts w:ascii="Calibri Light" w:eastAsia="DengXian" w:hAnsi="Calibri Light" w:cs="Calibri Light"/>
        </w:rPr>
        <w:t xml:space="preserve"> an automatically</w:t>
      </w:r>
      <w:r w:rsidR="001B736B">
        <w:rPr>
          <w:rFonts w:ascii="Calibri Light" w:eastAsia="DengXian" w:hAnsi="Calibri Light" w:cs="Calibri Light"/>
        </w:rPr>
        <w:t>-</w:t>
      </w:r>
      <w:r w:rsidR="00D67716">
        <w:rPr>
          <w:rFonts w:ascii="Calibri Light" w:eastAsia="DengXian" w:hAnsi="Calibri Light" w:cs="Calibri Light"/>
        </w:rPr>
        <w:t xml:space="preserve">determined subset of source views </w:t>
      </w:r>
      <w:r w:rsidR="00061313">
        <w:rPr>
          <w:rFonts w:ascii="Calibri Light" w:eastAsia="DengXian" w:hAnsi="Calibri Light" w:cs="Calibri Light"/>
        </w:rPr>
        <w:t xml:space="preserve">without </w:t>
      </w:r>
      <w:r w:rsidR="007C2286">
        <w:rPr>
          <w:rFonts w:ascii="Calibri Light" w:eastAsia="DengXian" w:hAnsi="Calibri Light" w:cs="Calibri Light"/>
        </w:rPr>
        <w:t xml:space="preserve">geometry </w:t>
      </w:r>
      <w:r w:rsidR="00F86EBA">
        <w:rPr>
          <w:rFonts w:ascii="Calibri Light" w:eastAsia="DengXian" w:hAnsi="Calibri Light" w:cs="Calibri Light"/>
        </w:rPr>
        <w:t xml:space="preserve">information, and </w:t>
      </w:r>
      <w:r w:rsidR="00F82F44">
        <w:rPr>
          <w:rFonts w:ascii="Calibri Light" w:eastAsia="DengXian" w:hAnsi="Calibri Light" w:cs="Calibri Light"/>
        </w:rPr>
        <w:t xml:space="preserve">applying </w:t>
      </w:r>
      <w:r w:rsidR="00F86EBA">
        <w:rPr>
          <w:rFonts w:ascii="Calibri Light" w:eastAsia="DengXian" w:hAnsi="Calibri Light" w:cs="Calibri Light"/>
        </w:rPr>
        <w:t>depth estimation in between decoding and rendering</w:t>
      </w:r>
      <w:r w:rsidR="007C2286">
        <w:rPr>
          <w:rFonts w:ascii="Calibri Light" w:eastAsia="DengXian" w:hAnsi="Calibri Light" w:cs="Calibri Light"/>
        </w:rPr>
        <w:t>.</w:t>
      </w:r>
    </w:p>
    <w:p w14:paraId="73B963C9" w14:textId="5D171CEE" w:rsidR="00332DE1" w:rsidRPr="00332DE1" w:rsidRDefault="00332DE1">
      <w:pPr>
        <w:widowControl/>
        <w:spacing w:after="120" w:line="240" w:lineRule="auto"/>
        <w:jc w:val="both"/>
        <w:rPr>
          <w:rFonts w:ascii="Calibri Light" w:eastAsia="DengXian" w:hAnsi="Calibri Light"/>
        </w:rPr>
      </w:pPr>
      <w:r>
        <w:rPr>
          <w:rFonts w:ascii="Calibri Light" w:eastAsia="DengXian" w:hAnsi="Calibri Light" w:cs="Calibri Light"/>
        </w:rPr>
        <w:t xml:space="preserve">In addition, there is the </w:t>
      </w:r>
      <w:r>
        <w:rPr>
          <w:rFonts w:ascii="Calibri Light" w:eastAsia="DengXian" w:hAnsi="Calibri Light" w:cs="Calibri Light"/>
          <w:i/>
          <w:iCs/>
        </w:rPr>
        <w:t>best reference</w:t>
      </w:r>
      <w:r>
        <w:rPr>
          <w:rFonts w:ascii="Calibri Light" w:eastAsia="DengXian" w:hAnsi="Calibri Light" w:cs="Calibri Light"/>
        </w:rPr>
        <w:t>, which is the best-known configuration of TMIV to render synthesized views using the full source material and without coding.</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1" w:name="_Ref23768511"/>
      <w:r>
        <w:rPr>
          <w:rFonts w:ascii="Calibri Light" w:eastAsia="DengXian" w:hAnsi="Calibri Light" w:cs="Calibri Light"/>
          <w:b/>
          <w:bCs/>
          <w:sz w:val="32"/>
          <w:szCs w:val="32"/>
        </w:rPr>
        <w:lastRenderedPageBreak/>
        <w:t>Test material</w:t>
      </w:r>
      <w:bookmarkEnd w:id="1"/>
    </w:p>
    <w:p w14:paraId="582B7DE8" w14:textId="304253D1" w:rsidR="001D6DA0" w:rsidRDefault="009B5DEF" w:rsidP="001D6DA0">
      <w:pPr>
        <w:pStyle w:val="AfterEnum"/>
      </w:pPr>
      <w:r>
        <w:t xml:space="preserve">This section </w:t>
      </w:r>
      <w:r w:rsidR="007F32CA">
        <w:t xml:space="preserve">lists </w:t>
      </w:r>
      <w:r>
        <w:t xml:space="preserve">the test material that is used </w:t>
      </w:r>
      <w:r w:rsidR="00A35448">
        <w:t>by</w:t>
      </w:r>
      <w:r>
        <w:t xml:space="preserve"> the common test conditions</w:t>
      </w:r>
      <w:r w:rsidR="00B35F9B">
        <w:t xml:space="preserve">. </w:t>
      </w:r>
      <w:r w:rsidR="007A0AF5">
        <w:t xml:space="preserve">Annex </w:t>
      </w:r>
      <w:r w:rsidR="004541B3">
        <w:t>A</w:t>
      </w:r>
      <w:r w:rsidR="001D6DA0">
        <w:t xml:space="preserve"> provides</w:t>
      </w:r>
      <w:r w:rsidR="00C41356">
        <w:t xml:space="preserve"> detailed description</w:t>
      </w:r>
      <w:r w:rsidR="001D6DA0">
        <w:t>s</w:t>
      </w:r>
      <w:r w:rsidR="00C41356">
        <w:t xml:space="preserve"> of the sequences</w:t>
      </w:r>
      <w:r w:rsidR="00DA46A3">
        <w:t>.</w:t>
      </w:r>
      <w:r w:rsidR="004E723B">
        <w:t xml:space="preserve"> The configuration files are attached to the TMIV reference software</w:t>
      </w:r>
      <w:r w:rsidR="004E224F">
        <w:t xml:space="preserve"> TM1]</w:t>
      </w:r>
      <w:r w:rsidR="004E723B">
        <w:t>.</w:t>
      </w:r>
    </w:p>
    <w:p w14:paraId="6F04D9F7" w14:textId="77777777" w:rsidR="00DA46A3" w:rsidRDefault="00DA46A3">
      <w:pPr>
        <w:widowControl/>
        <w:spacing w:after="120" w:line="240" w:lineRule="auto"/>
        <w:jc w:val="both"/>
        <w:rPr>
          <w:rFonts w:ascii="Calibri Light" w:eastAsia="DengXian" w:hAnsi="Calibri Light" w:cs="Calibri Light"/>
        </w:rPr>
      </w:pPr>
      <w:r>
        <w:rPr>
          <w:rFonts w:ascii="Calibri Light" w:eastAsia="DengXian" w:hAnsi="Calibri Light" w:cs="Calibri Light"/>
        </w:rPr>
        <w:t>All test material is available from the following location on the MPEG content server:</w:t>
      </w:r>
    </w:p>
    <w:p w14:paraId="282ACC0C" w14:textId="77777777" w:rsidR="00DA46A3" w:rsidRPr="00B32115" w:rsidRDefault="00DA46A3" w:rsidP="00DA46A3">
      <w:pPr>
        <w:pStyle w:val="ListParagraph"/>
        <w:widowControl/>
        <w:spacing w:after="120" w:line="240" w:lineRule="auto"/>
        <w:jc w:val="both"/>
        <w:rPr>
          <w:rFonts w:ascii="Calibri Light" w:eastAsia="DengXian" w:hAnsi="Calibri Light" w:cs="Calibri Light"/>
        </w:rPr>
      </w:pPr>
      <w:r w:rsidRPr="00B32115">
        <w:rPr>
          <w:rStyle w:val="Teletype"/>
        </w:rPr>
        <w:t>/MPEG-I/Part12-ImmersiveVideo/</w:t>
      </w:r>
      <w:proofErr w:type="spellStart"/>
      <w:r w:rsidRPr="00B32115">
        <w:rPr>
          <w:rStyle w:val="Teletype"/>
        </w:rPr>
        <w:t>ctc_content</w:t>
      </w:r>
      <w:proofErr w:type="spellEnd"/>
      <w:r>
        <w:rPr>
          <w:rStyle w:val="Teletype"/>
        </w:rPr>
        <w:t>/</w:t>
      </w:r>
    </w:p>
    <w:p w14:paraId="06310AD9" w14:textId="5076606F" w:rsidR="00D91A0F" w:rsidRPr="0019404F" w:rsidRDefault="009B5DEF">
      <w:pPr>
        <w:widowControl/>
        <w:spacing w:after="120" w:line="240" w:lineRule="auto"/>
        <w:jc w:val="both"/>
        <w:rPr>
          <w:lang w:eastAsia="zh-CN"/>
        </w:rPr>
      </w:pPr>
      <w:r>
        <w:rPr>
          <w:rFonts w:ascii="Calibri Light" w:eastAsia="DengXian" w:hAnsi="Calibri Light" w:cs="Calibri Light"/>
        </w:rPr>
        <w:t xml:space="preserve">The test material is provided as a set of raw sequences, one per view and component (texture or depth). Texture and depth maps sequences characteristics are reported in </w:t>
      </w:r>
      <w:r w:rsidR="001D6DA0">
        <w:rPr>
          <w:rFonts w:ascii="Calibri Light" w:eastAsia="DengXian" w:hAnsi="Calibri Light" w:cs="Calibri Light"/>
        </w:rPr>
        <w:t>Annex A</w:t>
      </w:r>
      <w:r>
        <w:rPr>
          <w:rFonts w:ascii="Calibri Light" w:eastAsia="DengXian" w:hAnsi="Calibri Light" w:cs="Calibri Light"/>
        </w:rPr>
        <w:t xml:space="preserve">. </w:t>
      </w:r>
      <w:r w:rsidR="000C2CEF" w:rsidRPr="00DF74C6">
        <w:rPr>
          <w:rFonts w:ascii="Calibri Light" w:eastAsia="DengXian" w:hAnsi="Calibri Light" w:cs="Calibri Light"/>
        </w:rPr>
        <w:t xml:space="preserve">The sequences have a common format as defined in the Call for MPEG-I Visual Test Materials </w:t>
      </w:r>
      <w:r w:rsidR="000C2CEF">
        <w:rPr>
          <w:rFonts w:ascii="Calibri Light" w:eastAsia="DengXian" w:hAnsi="Calibri Light" w:cs="Calibri Light"/>
        </w:rPr>
        <w:t>[</w:t>
      </w:r>
      <w:r w:rsidR="002506E3">
        <w:rPr>
          <w:rFonts w:ascii="Calibri Light" w:eastAsia="DengXian" w:hAnsi="Calibri Light" w:cs="Calibri Light"/>
        </w:rPr>
        <w:t>CFTM</w:t>
      </w:r>
      <w:r w:rsidR="000C2CEF">
        <w:rPr>
          <w:rFonts w:ascii="Calibri Light" w:eastAsia="DengXian" w:hAnsi="Calibri Light" w:cs="Calibri Light"/>
        </w:rPr>
        <w:t>]</w:t>
      </w:r>
      <w:r w:rsidR="000C2CEF" w:rsidRPr="00DF74C6">
        <w:rPr>
          <w:rFonts w:ascii="Calibri Light" w:eastAsia="DengXian" w:hAnsi="Calibri Light" w:cs="Calibri Light"/>
        </w:rPr>
        <w:t xml:space="preserve"> determining texture and depth representations, filenames, and metadata. The views are numbered according to the ordering of the metadata files, counting from zero.</w:t>
      </w:r>
      <w:r w:rsidR="000C2CEF">
        <w:rPr>
          <w:lang w:eastAsia="zh-CN"/>
        </w:rPr>
        <w:t xml:space="preserve"> </w:t>
      </w:r>
      <w:r w:rsidR="00DA46A3">
        <w:rPr>
          <w:rFonts w:ascii="Calibri Light" w:eastAsia="DengXian" w:hAnsi="Calibri Light" w:cs="Calibri Light"/>
        </w:rPr>
        <w:t xml:space="preserve">Video data is named </w:t>
      </w:r>
      <w:r>
        <w:rPr>
          <w:rFonts w:ascii="Calibri Light" w:eastAsia="DengXian" w:hAnsi="Calibri Light" w:cs="Calibri Light"/>
        </w:rPr>
        <w:t>as follows:</w:t>
      </w:r>
    </w:p>
    <w:p w14:paraId="6D0BA760" w14:textId="1E8B66AA" w:rsidR="0090451E" w:rsidRPr="00C60F5F" w:rsidRDefault="0090451E" w:rsidP="00C60F5F">
      <w:pPr>
        <w:widowControl/>
        <w:spacing w:after="120" w:line="240" w:lineRule="auto"/>
        <w:jc w:val="center"/>
        <w:rPr>
          <w:rFonts w:ascii="Calibri Light" w:eastAsia="DengXian" w:hAnsi="Calibri Light" w:cs="Calibri Light"/>
          <w:i/>
          <w:iCs/>
        </w:rPr>
      </w:pPr>
      <w:r w:rsidRPr="00C60F5F">
        <w:rPr>
          <w:rFonts w:ascii="Calibri Light" w:eastAsia="DengXian" w:hAnsi="Calibri Light" w:cs="Calibri Light"/>
          <w:i/>
          <w:iCs/>
        </w:rPr>
        <w:t>v{</w:t>
      </w:r>
      <w:proofErr w:type="spellStart"/>
      <w:r w:rsidRPr="00C60F5F">
        <w:rPr>
          <w:rFonts w:ascii="Calibri Light" w:eastAsia="DengXian" w:hAnsi="Calibri Light" w:cs="Calibri Light"/>
          <w:i/>
          <w:iCs/>
        </w:rPr>
        <w:t>i</w:t>
      </w:r>
      <w:proofErr w:type="spellEnd"/>
      <w:r w:rsidRPr="00C60F5F">
        <w:rPr>
          <w:rFonts w:ascii="Calibri Light" w:eastAsia="DengXian" w:hAnsi="Calibri Light" w:cs="Calibri Light"/>
          <w:i/>
          <w:iCs/>
        </w:rPr>
        <w:t>}_{t}_{w}x{h}_</w:t>
      </w:r>
      <w:proofErr w:type="spellStart"/>
      <w:r w:rsidRPr="00C60F5F">
        <w:rPr>
          <w:rFonts w:ascii="Calibri Light" w:eastAsia="DengXian" w:hAnsi="Calibri Light" w:cs="Calibri Light"/>
          <w:i/>
          <w:iCs/>
        </w:rPr>
        <w:t>yuv</w:t>
      </w:r>
      <w:proofErr w:type="spellEnd"/>
      <w:r w:rsidRPr="00C60F5F">
        <w:rPr>
          <w:rFonts w:ascii="Calibri Light" w:eastAsia="DengXian" w:hAnsi="Calibri Light" w:cs="Calibri Light"/>
          <w:i/>
          <w:iCs/>
        </w:rPr>
        <w:t>{f}p{b}</w:t>
      </w:r>
      <w:proofErr w:type="spellStart"/>
      <w:r w:rsidRPr="00C60F5F">
        <w:rPr>
          <w:rFonts w:ascii="Calibri Light" w:eastAsia="DengXian" w:hAnsi="Calibri Light" w:cs="Calibri Light"/>
          <w:i/>
          <w:iCs/>
        </w:rPr>
        <w:t>le.yuv</w:t>
      </w:r>
      <w:proofErr w:type="spellEnd"/>
    </w:p>
    <w:p w14:paraId="732107B5" w14:textId="77777777"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w:t>
      </w:r>
      <w:proofErr w:type="gramStart"/>
      <w:r w:rsidRPr="00C60F5F">
        <w:rPr>
          <w:rFonts w:ascii="Calibri Light" w:eastAsia="DengXian" w:hAnsi="Calibri Light" w:cs="Calibri Light"/>
        </w:rPr>
        <w:t>where</w:t>
      </w:r>
      <w:proofErr w:type="gramEnd"/>
      <w:r w:rsidRPr="00C60F5F">
        <w:rPr>
          <w:rFonts w:ascii="Calibri Light" w:eastAsia="DengXian" w:hAnsi="Calibri Light" w:cs="Calibri Light"/>
        </w:rPr>
        <w:t>,</w:t>
      </w:r>
    </w:p>
    <w:p w14:paraId="55319214" w14:textId="228903EC" w:rsidR="0090451E" w:rsidRPr="00C60F5F" w:rsidRDefault="0090451E" w:rsidP="00C60F5F">
      <w:pPr>
        <w:pStyle w:val="ListParagraph"/>
        <w:widowControl/>
        <w:numPr>
          <w:ilvl w:val="0"/>
          <w:numId w:val="60"/>
        </w:numPr>
        <w:spacing w:after="120" w:line="240" w:lineRule="auto"/>
        <w:jc w:val="both"/>
        <w:rPr>
          <w:rFonts w:ascii="Calibri Light" w:eastAsia="DengXian" w:hAnsi="Calibri Light" w:cs="Calibri Light"/>
        </w:rPr>
      </w:pPr>
      <w:proofErr w:type="spellStart"/>
      <w:r w:rsidRPr="00C60F5F">
        <w:rPr>
          <w:rFonts w:ascii="Calibri Light" w:eastAsia="DengXian" w:hAnsi="Calibri Light" w:cs="Calibri Light"/>
          <w:i/>
          <w:iCs/>
        </w:rPr>
        <w:t>i</w:t>
      </w:r>
      <w:proofErr w:type="spellEnd"/>
      <w:r w:rsidRPr="00C60F5F">
        <w:rPr>
          <w:rFonts w:ascii="Calibri Light" w:eastAsia="DengXian" w:hAnsi="Calibri Light" w:cs="Calibri Light"/>
        </w:rPr>
        <w:t xml:space="preserve">   </w:t>
      </w:r>
      <w:r w:rsidR="00E377F5">
        <w:rPr>
          <w:rFonts w:ascii="Calibri Light" w:eastAsia="DengXian" w:hAnsi="Calibri Light" w:cs="Calibri Light"/>
        </w:rPr>
        <w:t>is a</w:t>
      </w:r>
      <w:r w:rsidRPr="00C60F5F">
        <w:rPr>
          <w:rFonts w:ascii="Calibri Light" w:eastAsia="DengXian" w:hAnsi="Calibri Light" w:cs="Calibri Light"/>
        </w:rPr>
        <w:t xml:space="preserve"> unique positive integer index used to identify the camera that captured the video sequence. The indexing should preferably start from zero.</w:t>
      </w:r>
    </w:p>
    <w:p w14:paraId="46335FE7" w14:textId="77777777" w:rsidR="00E377F5" w:rsidRDefault="0090451E" w:rsidP="00CB75CC">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t</w:t>
      </w:r>
      <w:r w:rsidRPr="00C60F5F">
        <w:rPr>
          <w:rFonts w:ascii="Calibri Light" w:eastAsia="DengXian" w:hAnsi="Calibri Light" w:cs="Calibri Light"/>
        </w:rPr>
        <w:t xml:space="preserve">   denotes the property of the video that is represented by the video stream. The following types are allowed: (a) texture (b) depth</w:t>
      </w:r>
    </w:p>
    <w:p w14:paraId="617E8627" w14:textId="5B8D3BF7" w:rsidR="00E377F5" w:rsidRDefault="0090451E" w:rsidP="00B565D7">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 xml:space="preserve">w </w:t>
      </w:r>
      <w:r w:rsidR="00E377F5" w:rsidRPr="00E377F5">
        <w:rPr>
          <w:rFonts w:ascii="Calibri Light" w:eastAsia="DengXian" w:hAnsi="Calibri Light" w:cs="Calibri Light"/>
        </w:rPr>
        <w:t xml:space="preserve">is the </w:t>
      </w:r>
      <w:r w:rsidRPr="00C60F5F">
        <w:rPr>
          <w:rFonts w:ascii="Calibri Light" w:eastAsia="DengXian" w:hAnsi="Calibri Light" w:cs="Calibri Light"/>
        </w:rPr>
        <w:t>width (total number of pixels in a row) of a frame in the Y (luma) channel of the video sequence.</w:t>
      </w:r>
    </w:p>
    <w:p w14:paraId="5AF0A7FD" w14:textId="77777777" w:rsidR="00C96500" w:rsidRDefault="0090451E" w:rsidP="00E377F5">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h</w:t>
      </w:r>
      <w:r w:rsidRPr="00C60F5F">
        <w:rPr>
          <w:rFonts w:ascii="Calibri Light" w:eastAsia="DengXian" w:hAnsi="Calibri Light" w:cs="Calibri Light"/>
        </w:rPr>
        <w:t xml:space="preserve"> </w:t>
      </w:r>
      <w:r w:rsidR="00C96500">
        <w:rPr>
          <w:rFonts w:ascii="Calibri Light" w:eastAsia="DengXian" w:hAnsi="Calibri Light" w:cs="Calibri Light"/>
        </w:rPr>
        <w:t>is the</w:t>
      </w:r>
      <w:r w:rsidRPr="00C60F5F">
        <w:rPr>
          <w:rFonts w:ascii="Calibri Light" w:eastAsia="DengXian" w:hAnsi="Calibri Light" w:cs="Calibri Light"/>
        </w:rPr>
        <w:t xml:space="preserve"> height (total number of pixels in a column) of a frame in the Y (luma) channel of the video sequence.</w:t>
      </w:r>
    </w:p>
    <w:p w14:paraId="6EA30DE1" w14:textId="21A9488F" w:rsidR="00132855" w:rsidRDefault="00132855" w:rsidP="00E377F5">
      <w:pPr>
        <w:pStyle w:val="ListParagraph"/>
        <w:widowControl/>
        <w:numPr>
          <w:ilvl w:val="0"/>
          <w:numId w:val="60"/>
        </w:numPr>
        <w:spacing w:after="120" w:line="240" w:lineRule="auto"/>
        <w:jc w:val="both"/>
        <w:rPr>
          <w:rFonts w:ascii="Calibri Light" w:eastAsia="DengXian" w:hAnsi="Calibri Light" w:cs="Calibri Light"/>
        </w:rPr>
      </w:pPr>
      <w:proofErr w:type="gramStart"/>
      <w:r w:rsidRPr="00C60F5F">
        <w:rPr>
          <w:rFonts w:ascii="Calibri Light" w:eastAsia="DengXian" w:hAnsi="Calibri Light" w:cs="Calibri Light"/>
          <w:i/>
          <w:iCs/>
        </w:rPr>
        <w:t>f</w:t>
      </w:r>
      <w:r w:rsidR="0090451E" w:rsidRPr="00C60F5F">
        <w:rPr>
          <w:rFonts w:ascii="Calibri Light" w:eastAsia="DengXian" w:hAnsi="Calibri Light" w:cs="Calibri Light"/>
        </w:rPr>
        <w:t xml:space="preserve">  </w:t>
      </w:r>
      <w:r w:rsidR="00C96500">
        <w:rPr>
          <w:rFonts w:ascii="Calibri Light" w:eastAsia="DengXian" w:hAnsi="Calibri Light" w:cs="Calibri Light"/>
        </w:rPr>
        <w:t>is</w:t>
      </w:r>
      <w:proofErr w:type="gramEnd"/>
      <w:r w:rsidR="00C96500">
        <w:rPr>
          <w:rFonts w:ascii="Calibri Light" w:eastAsia="DengXian" w:hAnsi="Calibri Light" w:cs="Calibri Light"/>
        </w:rPr>
        <w:t xml:space="preserve"> th</w:t>
      </w:r>
      <w:r w:rsidR="0090451E" w:rsidRPr="00C60F5F">
        <w:rPr>
          <w:rFonts w:ascii="Calibri Light" w:eastAsia="DengXian" w:hAnsi="Calibri Light" w:cs="Calibri Light"/>
        </w:rPr>
        <w:t xml:space="preserve">e </w:t>
      </w:r>
      <w:r w:rsidR="00A45217">
        <w:rPr>
          <w:rFonts w:ascii="Calibri Light" w:eastAsia="DengXian" w:hAnsi="Calibri Light" w:cs="Calibri Light"/>
        </w:rPr>
        <w:t>YUV</w:t>
      </w:r>
      <w:r w:rsidR="0090451E" w:rsidRPr="00C60F5F">
        <w:rPr>
          <w:rFonts w:ascii="Calibri Light" w:eastAsia="DengXian" w:hAnsi="Calibri Light" w:cs="Calibri Light"/>
        </w:rPr>
        <w:t xml:space="preserve"> sub-sampling format used for the video sequence. </w:t>
      </w:r>
      <w:proofErr w:type="gramStart"/>
      <w:r w:rsidR="0090451E" w:rsidRPr="00C60F5F">
        <w:rPr>
          <w:rFonts w:ascii="Calibri Light" w:eastAsia="DengXian" w:hAnsi="Calibri Light" w:cs="Calibri Light"/>
        </w:rPr>
        <w:t>e.g.</w:t>
      </w:r>
      <w:proofErr w:type="gramEnd"/>
      <w:r w:rsidR="0090451E" w:rsidRPr="00C60F5F">
        <w:rPr>
          <w:rFonts w:ascii="Calibri Light" w:eastAsia="DengXian" w:hAnsi="Calibri Light" w:cs="Calibri Light"/>
        </w:rPr>
        <w:t xml:space="preserve"> 420</w:t>
      </w:r>
    </w:p>
    <w:p w14:paraId="0F59D9CD" w14:textId="266A0D1A" w:rsidR="0090451E" w:rsidRPr="00C60F5F" w:rsidRDefault="0090451E" w:rsidP="00C60F5F">
      <w:pPr>
        <w:pStyle w:val="ListParagraph"/>
        <w:widowControl/>
        <w:numPr>
          <w:ilvl w:val="0"/>
          <w:numId w:val="60"/>
        </w:numPr>
        <w:spacing w:after="120" w:line="240" w:lineRule="auto"/>
        <w:jc w:val="both"/>
        <w:rPr>
          <w:rFonts w:ascii="Calibri Light" w:eastAsia="DengXian" w:hAnsi="Calibri Light" w:cs="Calibri Light"/>
        </w:rPr>
      </w:pPr>
      <w:proofErr w:type="gramStart"/>
      <w:r w:rsidRPr="00C60F5F">
        <w:rPr>
          <w:rFonts w:ascii="Calibri Light" w:eastAsia="DengXian" w:hAnsi="Calibri Light" w:cs="Calibri Light"/>
          <w:i/>
          <w:iCs/>
        </w:rPr>
        <w:t>b</w:t>
      </w:r>
      <w:r w:rsidRPr="00C60F5F">
        <w:rPr>
          <w:rFonts w:ascii="Calibri Light" w:eastAsia="DengXian" w:hAnsi="Calibri Light" w:cs="Calibri Light"/>
        </w:rPr>
        <w:t xml:space="preserve">  </w:t>
      </w:r>
      <w:r w:rsidR="00132855">
        <w:rPr>
          <w:rFonts w:ascii="Calibri Light" w:eastAsia="DengXian" w:hAnsi="Calibri Light" w:cs="Calibri Light"/>
        </w:rPr>
        <w:t>is</w:t>
      </w:r>
      <w:proofErr w:type="gramEnd"/>
      <w:r w:rsidR="00132855">
        <w:rPr>
          <w:rFonts w:ascii="Calibri Light" w:eastAsia="DengXian" w:hAnsi="Calibri Light" w:cs="Calibri Light"/>
        </w:rPr>
        <w:t xml:space="preserve"> t</w:t>
      </w:r>
      <w:r w:rsidRPr="00C60F5F">
        <w:rPr>
          <w:rFonts w:ascii="Calibri Light" w:eastAsia="DengXian" w:hAnsi="Calibri Light" w:cs="Calibri Light"/>
        </w:rPr>
        <w:t>he bits per channel of the YUV sequence.</w:t>
      </w:r>
    </w:p>
    <w:p w14:paraId="05054C31" w14:textId="77777777" w:rsidR="0090451E" w:rsidRPr="00C60F5F" w:rsidRDefault="0090451E" w:rsidP="00C60F5F">
      <w:pPr>
        <w:widowControl/>
        <w:spacing w:after="120" w:line="240" w:lineRule="auto"/>
        <w:jc w:val="both"/>
        <w:rPr>
          <w:rFonts w:ascii="Calibri Light" w:eastAsia="DengXian" w:hAnsi="Calibri Light" w:cs="Calibri Light"/>
        </w:rPr>
      </w:pPr>
    </w:p>
    <w:p w14:paraId="3748A88D" w14:textId="0481BA95"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Examples:</w:t>
      </w:r>
    </w:p>
    <w:p w14:paraId="7976FE43" w14:textId="77777777"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   v0_depth_2048x1088_yuv420p16le.yuv</w:t>
      </w:r>
    </w:p>
    <w:p w14:paraId="650556C2" w14:textId="77777777" w:rsidR="0090451E" w:rsidRDefault="0090451E" w:rsidP="00E377F5">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   v2_texture_2048x1088_yuv420p10le.yuv</w:t>
      </w:r>
    </w:p>
    <w:p w14:paraId="6DC0D027" w14:textId="77777777" w:rsidR="00132855" w:rsidRPr="00C60F5F" w:rsidRDefault="00132855" w:rsidP="00EB1CC4">
      <w:pPr>
        <w:widowControl/>
        <w:spacing w:after="120" w:line="240" w:lineRule="auto"/>
        <w:jc w:val="both"/>
        <w:rPr>
          <w:rFonts w:ascii="Calibri Light" w:eastAsia="DengXian" w:hAnsi="Calibri Light" w:cs="Calibri Light"/>
        </w:rPr>
      </w:pPr>
    </w:p>
    <w:p w14:paraId="06310ADF" w14:textId="465C546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w:t>
      </w:r>
      <w:r w:rsidR="00D87F03">
        <w:rPr>
          <w:rFonts w:ascii="Calibri Light" w:eastAsia="DengXian" w:hAnsi="Calibri Light" w:cs="Calibri Light"/>
        </w:rPr>
        <w:t xml:space="preserve">the </w:t>
      </w:r>
      <w:r>
        <w:rPr>
          <w:rFonts w:ascii="Calibri Light" w:eastAsia="DengXian" w:hAnsi="Calibri Light" w:cs="Calibri Light"/>
        </w:rPr>
        <w:t xml:space="preserve">list of sequences. </w:t>
      </w:r>
      <w:r w:rsidR="00007C37" w:rsidRPr="00247896">
        <w:rPr>
          <w:rFonts w:ascii="Calibri Light" w:eastAsia="DengXian" w:hAnsi="Calibri Light" w:cs="Calibri Light"/>
        </w:rPr>
        <w:t>The test material is organized in</w:t>
      </w:r>
      <w:r w:rsidR="00007C37">
        <w:rPr>
          <w:rFonts w:ascii="Calibri Light" w:eastAsia="DengXian" w:hAnsi="Calibri Light" w:cs="Calibri Light"/>
        </w:rPr>
        <w:t>to</w:t>
      </w:r>
      <w:r w:rsidR="00007C37" w:rsidRPr="00247896">
        <w:rPr>
          <w:rFonts w:ascii="Calibri Light" w:eastAsia="DengXian" w:hAnsi="Calibri Light" w:cs="Calibri Light"/>
        </w:rPr>
        <w:t xml:space="preserve"> two categories:</w:t>
      </w:r>
      <w:r w:rsidR="00007C37">
        <w:rPr>
          <w:rFonts w:ascii="Calibri Light" w:eastAsia="DengXian" w:hAnsi="Calibri Light" w:cs="Calibri Light"/>
        </w:rPr>
        <w:t xml:space="preserve"> class CG for computer-generated content, and class NC for natural content with estimated depth. </w:t>
      </w:r>
      <w:r w:rsidR="00296A6B">
        <w:rPr>
          <w:rFonts w:ascii="Calibri Light" w:eastAsia="DengXian" w:hAnsi="Calibri Light" w:cs="Calibri Light"/>
        </w:rPr>
        <w:t xml:space="preserve">There are mandatory sequences, which results are required for </w:t>
      </w:r>
      <w:r w:rsidR="00255E1D">
        <w:rPr>
          <w:rFonts w:ascii="Calibri Light" w:eastAsia="DengXian" w:hAnsi="Calibri Light" w:cs="Calibri Light"/>
        </w:rPr>
        <w:t>non</w:t>
      </w:r>
      <w:r w:rsidR="00EA4713">
        <w:rPr>
          <w:rFonts w:ascii="Calibri Light" w:eastAsia="DengXian" w:hAnsi="Calibri Light" w:cs="Calibri Light"/>
        </w:rPr>
        <w:t>-</w:t>
      </w:r>
      <w:r w:rsidR="00255E1D">
        <w:rPr>
          <w:rFonts w:ascii="Calibri Light" w:eastAsia="DengXian" w:hAnsi="Calibri Light" w:cs="Calibri Light"/>
        </w:rPr>
        <w:t xml:space="preserve">informative proposals, and optional sequences. </w:t>
      </w:r>
      <w:r>
        <w:rPr>
          <w:rFonts w:ascii="Calibri Light" w:eastAsia="DengXian" w:hAnsi="Calibri Light" w:cs="Calibri Light"/>
        </w:rPr>
        <w:t xml:space="preserve">Optional sequences are challenging content, deliberately difficult to handle. They are not meant for evaluation or promotion of the </w:t>
      </w:r>
      <w:r w:rsidR="000A1407">
        <w:rPr>
          <w:rFonts w:ascii="Calibri Light" w:eastAsia="DengXian" w:hAnsi="Calibri Light" w:cs="Calibri Light"/>
        </w:rPr>
        <w:t>test model</w:t>
      </w:r>
      <w:r>
        <w:rPr>
          <w:rFonts w:ascii="Calibri Light" w:eastAsia="DengXian" w:hAnsi="Calibri Light" w:cs="Calibri Light"/>
        </w:rPr>
        <w:t>.</w:t>
      </w:r>
      <w:r w:rsidR="00255E1D">
        <w:rPr>
          <w:rFonts w:ascii="Calibri Light" w:eastAsia="DengXian" w:hAnsi="Calibri Light" w:cs="Calibri Light"/>
        </w:rPr>
        <w:t xml:space="preserve"> The split </w:t>
      </w:r>
      <w:r w:rsidR="00D848BE">
        <w:rPr>
          <w:rFonts w:ascii="Calibri Light" w:eastAsia="DengXian" w:hAnsi="Calibri Light" w:cs="Calibri Light"/>
        </w:rPr>
        <w:t>between mandatory and optional sequences</w:t>
      </w:r>
      <w:r w:rsidR="009F62CE">
        <w:rPr>
          <w:rFonts w:ascii="Calibri Light" w:eastAsia="DengXian" w:hAnsi="Calibri Light" w:cs="Calibri Light"/>
        </w:rPr>
        <w:t xml:space="preserve"> is given in Section  </w:t>
      </w:r>
      <w:r w:rsidR="009F62CE">
        <w:rPr>
          <w:rFonts w:ascii="Calibri Light" w:eastAsia="DengXian" w:hAnsi="Calibri Light" w:cs="Calibri Light"/>
        </w:rPr>
        <w:fldChar w:fldCharType="begin"/>
      </w:r>
      <w:r w:rsidR="009F62CE">
        <w:rPr>
          <w:rFonts w:ascii="Calibri Light" w:eastAsia="DengXian" w:hAnsi="Calibri Light" w:cs="Calibri Light"/>
        </w:rPr>
        <w:instrText xml:space="preserve"> REF _Ref77750527 \r \h </w:instrText>
      </w:r>
      <w:r w:rsidR="009F62CE">
        <w:rPr>
          <w:rFonts w:ascii="Calibri Light" w:eastAsia="DengXian" w:hAnsi="Calibri Light" w:cs="Calibri Light"/>
        </w:rPr>
      </w:r>
      <w:r w:rsidR="009F62CE">
        <w:rPr>
          <w:rFonts w:ascii="Calibri Light" w:eastAsia="DengXian" w:hAnsi="Calibri Light" w:cs="Calibri Light"/>
        </w:rPr>
        <w:fldChar w:fldCharType="separate"/>
      </w:r>
      <w:r w:rsidR="00BA3BE2">
        <w:rPr>
          <w:rFonts w:ascii="Calibri Light" w:eastAsia="DengXian" w:hAnsi="Calibri Light" w:cs="Calibri Light"/>
        </w:rPr>
        <w:t>3</w:t>
      </w:r>
      <w:r w:rsidR="009F62CE">
        <w:rPr>
          <w:rFonts w:ascii="Calibri Light" w:eastAsia="DengXian" w:hAnsi="Calibri Light" w:cs="Calibri Light"/>
        </w:rPr>
        <w:fldChar w:fldCharType="end"/>
      </w:r>
      <w:r w:rsidR="00DC2520">
        <w:rPr>
          <w:rFonts w:ascii="Calibri Light" w:eastAsia="DengXian" w:hAnsi="Calibri Light" w:cs="Calibri Light"/>
        </w:rPr>
        <w:t>,</w:t>
      </w:r>
      <w:r w:rsidR="009F62CE">
        <w:rPr>
          <w:rFonts w:ascii="Calibri Light" w:eastAsia="DengXian" w:hAnsi="Calibri Light" w:cs="Calibri Light"/>
        </w:rPr>
        <w:t xml:space="preserve"> as it </w:t>
      </w:r>
      <w:r w:rsidR="00D848BE">
        <w:rPr>
          <w:rFonts w:ascii="Calibri Light" w:eastAsia="DengXian" w:hAnsi="Calibri Light" w:cs="Calibri Light"/>
        </w:rPr>
        <w:t>depends on the anchor</w:t>
      </w:r>
      <w:r w:rsidR="00DC2520">
        <w:rPr>
          <w:rFonts w:ascii="Calibri Light" w:eastAsia="DengXian" w:hAnsi="Calibri Light" w:cs="Calibri Light"/>
        </w:rPr>
        <w:t>.</w:t>
      </w:r>
    </w:p>
    <w:p w14:paraId="1BE70EDB" w14:textId="0CEC6307" w:rsidR="00B916E7" w:rsidRDefault="009B5DEF" w:rsidP="00394AF3">
      <w:pPr>
        <w:keepNext/>
        <w:widowControl/>
        <w:spacing w:line="240" w:lineRule="auto"/>
        <w:jc w:val="center"/>
        <w:rPr>
          <w:rFonts w:ascii="Calibri Light" w:eastAsia="DengXian" w:hAnsi="Calibri Light"/>
          <w:i/>
          <w:iCs/>
          <w:color w:val="44546A"/>
          <w:sz w:val="18"/>
          <w:szCs w:val="18"/>
        </w:rPr>
      </w:pPr>
      <w:bookmarkStart w:id="2"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BA3BE2">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2"/>
      <w:r>
        <w:rPr>
          <w:rFonts w:ascii="Calibri Light" w:eastAsia="DengXian" w:hAnsi="Calibri Light"/>
          <w:i/>
          <w:iCs/>
          <w:color w:val="44546A"/>
          <w:sz w:val="18"/>
          <w:szCs w:val="18"/>
        </w:rPr>
        <w:t xml:space="preserve">: </w:t>
      </w:r>
      <w:r w:rsidR="002449A0">
        <w:rPr>
          <w:rFonts w:ascii="Calibri Light" w:eastAsia="DengXian" w:hAnsi="Calibri Light"/>
          <w:i/>
          <w:iCs/>
          <w:color w:val="44546A"/>
          <w:sz w:val="18"/>
          <w:szCs w:val="18"/>
        </w:rPr>
        <w:t>List of</w:t>
      </w:r>
      <w:r>
        <w:rPr>
          <w:rFonts w:ascii="Calibri Light" w:eastAsia="DengXian" w:hAnsi="Calibri Light"/>
          <w:i/>
          <w:iCs/>
          <w:color w:val="44546A"/>
          <w:sz w:val="18"/>
          <w:szCs w:val="18"/>
        </w:rPr>
        <w:t xml:space="preserve"> sequences</w:t>
      </w:r>
    </w:p>
    <w:tbl>
      <w:tblPr>
        <w:tblStyle w:val="TableGrid1"/>
        <w:tblW w:w="7915" w:type="dxa"/>
        <w:jc w:val="center"/>
        <w:tblLook w:val="04A0" w:firstRow="1" w:lastRow="0" w:firstColumn="1" w:lastColumn="0" w:noHBand="0" w:noVBand="1"/>
      </w:tblPr>
      <w:tblGrid>
        <w:gridCol w:w="902"/>
        <w:gridCol w:w="1754"/>
        <w:gridCol w:w="277"/>
        <w:gridCol w:w="828"/>
        <w:gridCol w:w="1454"/>
        <w:gridCol w:w="270"/>
        <w:gridCol w:w="900"/>
        <w:gridCol w:w="1530"/>
      </w:tblGrid>
      <w:tr w:rsidR="00195152" w14:paraId="64610A56" w14:textId="3FE495BD" w:rsidTr="006C002A">
        <w:trPr>
          <w:jc w:val="center"/>
        </w:trPr>
        <w:tc>
          <w:tcPr>
            <w:tcW w:w="902" w:type="dxa"/>
          </w:tcPr>
          <w:p w14:paraId="00B6B65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A</w:t>
            </w:r>
          </w:p>
        </w:tc>
        <w:tc>
          <w:tcPr>
            <w:tcW w:w="1754" w:type="dxa"/>
            <w:tcBorders>
              <w:right w:val="single" w:sz="4" w:space="0" w:color="auto"/>
            </w:tcBorders>
          </w:tcPr>
          <w:p w14:paraId="7C7D0CCD" w14:textId="77777777" w:rsidR="00195152" w:rsidRDefault="00195152" w:rsidP="00DC4899">
            <w:pPr>
              <w:widowControl/>
              <w:spacing w:after="120" w:line="240" w:lineRule="auto"/>
              <w:jc w:val="both"/>
              <w:rPr>
                <w:rFonts w:ascii="Calibri Light" w:eastAsia="DengXian" w:hAnsi="Calibri Light"/>
              </w:rPr>
            </w:pPr>
            <w:proofErr w:type="spellStart"/>
            <w:r>
              <w:rPr>
                <w:rFonts w:ascii="Calibri Light" w:eastAsia="DengXian" w:hAnsi="Calibri Light" w:cs="Calibri Light"/>
              </w:rPr>
              <w:t>ClassroomVideo</w:t>
            </w:r>
            <w:proofErr w:type="spellEnd"/>
          </w:p>
        </w:tc>
        <w:tc>
          <w:tcPr>
            <w:tcW w:w="277" w:type="dxa"/>
            <w:tcBorders>
              <w:top w:val="nil"/>
              <w:left w:val="single" w:sz="4" w:space="0" w:color="auto"/>
              <w:bottom w:val="nil"/>
              <w:right w:val="single" w:sz="4" w:space="0" w:color="auto"/>
            </w:tcBorders>
          </w:tcPr>
          <w:p w14:paraId="2CEBB527"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C48811" w14:textId="5EEC5E54"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O</w:t>
            </w:r>
          </w:p>
        </w:tc>
        <w:tc>
          <w:tcPr>
            <w:tcW w:w="1454" w:type="dxa"/>
            <w:tcBorders>
              <w:right w:val="single" w:sz="4" w:space="0" w:color="auto"/>
            </w:tcBorders>
          </w:tcPr>
          <w:p w14:paraId="29A4D44F" w14:textId="2C6A00D5"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Fan</w:t>
            </w:r>
          </w:p>
        </w:tc>
        <w:tc>
          <w:tcPr>
            <w:tcW w:w="270" w:type="dxa"/>
            <w:tcBorders>
              <w:top w:val="nil"/>
              <w:left w:val="single" w:sz="4" w:space="0" w:color="auto"/>
              <w:bottom w:val="nil"/>
              <w:right w:val="single" w:sz="4" w:space="0" w:color="auto"/>
            </w:tcBorders>
          </w:tcPr>
          <w:p w14:paraId="65007C9B"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3F5155F7" w14:textId="4FB16F1D"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D</w:t>
            </w:r>
          </w:p>
        </w:tc>
        <w:tc>
          <w:tcPr>
            <w:tcW w:w="1530" w:type="dxa"/>
          </w:tcPr>
          <w:p w14:paraId="2E5BCA8F" w14:textId="6C7F2603"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Painter</w:t>
            </w:r>
          </w:p>
        </w:tc>
      </w:tr>
      <w:tr w:rsidR="00195152" w14:paraId="484FAC33" w14:textId="64E224E4" w:rsidTr="006C002A">
        <w:trPr>
          <w:jc w:val="center"/>
        </w:trPr>
        <w:tc>
          <w:tcPr>
            <w:tcW w:w="902" w:type="dxa"/>
          </w:tcPr>
          <w:p w14:paraId="79D65FFA"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B</w:t>
            </w:r>
          </w:p>
        </w:tc>
        <w:tc>
          <w:tcPr>
            <w:tcW w:w="1754" w:type="dxa"/>
            <w:tcBorders>
              <w:right w:val="single" w:sz="4" w:space="0" w:color="auto"/>
            </w:tcBorders>
          </w:tcPr>
          <w:p w14:paraId="302CF8C0"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Museum</w:t>
            </w:r>
          </w:p>
        </w:tc>
        <w:tc>
          <w:tcPr>
            <w:tcW w:w="277" w:type="dxa"/>
            <w:tcBorders>
              <w:top w:val="nil"/>
              <w:left w:val="single" w:sz="4" w:space="0" w:color="auto"/>
              <w:bottom w:val="nil"/>
              <w:right w:val="single" w:sz="4" w:space="0" w:color="auto"/>
            </w:tcBorders>
          </w:tcPr>
          <w:p w14:paraId="3B4270A6"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E0AC6F6" w14:textId="40C406B7"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CG - J</w:t>
            </w:r>
          </w:p>
        </w:tc>
        <w:tc>
          <w:tcPr>
            <w:tcW w:w="1454" w:type="dxa"/>
            <w:tcBorders>
              <w:right w:val="single" w:sz="4" w:space="0" w:color="auto"/>
            </w:tcBorders>
          </w:tcPr>
          <w:p w14:paraId="3E7F92ED" w14:textId="5573772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Kitchen</w:t>
            </w:r>
          </w:p>
        </w:tc>
        <w:tc>
          <w:tcPr>
            <w:tcW w:w="270" w:type="dxa"/>
            <w:tcBorders>
              <w:top w:val="nil"/>
              <w:left w:val="single" w:sz="4" w:space="0" w:color="auto"/>
              <w:bottom w:val="nil"/>
              <w:right w:val="single" w:sz="4" w:space="0" w:color="auto"/>
            </w:tcBorders>
          </w:tcPr>
          <w:p w14:paraId="1FE863E8"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52AE3CEE" w14:textId="23A22EC1"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E</w:t>
            </w:r>
          </w:p>
        </w:tc>
        <w:tc>
          <w:tcPr>
            <w:tcW w:w="1530" w:type="dxa"/>
          </w:tcPr>
          <w:p w14:paraId="01646B34" w14:textId="0C11F115"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Frog</w:t>
            </w:r>
          </w:p>
        </w:tc>
      </w:tr>
      <w:tr w:rsidR="00195152" w14:paraId="1606E84D" w14:textId="234E7C13" w:rsidTr="006C002A">
        <w:trPr>
          <w:jc w:val="center"/>
        </w:trPr>
        <w:tc>
          <w:tcPr>
            <w:tcW w:w="902" w:type="dxa"/>
          </w:tcPr>
          <w:p w14:paraId="7EFE4A7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NC - P</w:t>
            </w:r>
          </w:p>
        </w:tc>
        <w:tc>
          <w:tcPr>
            <w:tcW w:w="1754" w:type="dxa"/>
            <w:tcBorders>
              <w:right w:val="single" w:sz="4" w:space="0" w:color="auto"/>
            </w:tcBorders>
          </w:tcPr>
          <w:p w14:paraId="7C7B01F4"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c>
          <w:tcPr>
            <w:tcW w:w="277" w:type="dxa"/>
            <w:tcBorders>
              <w:top w:val="nil"/>
              <w:left w:val="single" w:sz="4" w:space="0" w:color="auto"/>
              <w:bottom w:val="nil"/>
              <w:right w:val="single" w:sz="4" w:space="0" w:color="auto"/>
            </w:tcBorders>
          </w:tcPr>
          <w:p w14:paraId="5CD90A90"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6CB515" w14:textId="7F543743"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R</w:t>
            </w:r>
          </w:p>
        </w:tc>
        <w:tc>
          <w:tcPr>
            <w:tcW w:w="1454" w:type="dxa"/>
            <w:tcBorders>
              <w:right w:val="single" w:sz="4" w:space="0" w:color="auto"/>
            </w:tcBorders>
          </w:tcPr>
          <w:p w14:paraId="006BCDA9" w14:textId="79780FD9"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Group</w:t>
            </w:r>
          </w:p>
        </w:tc>
        <w:tc>
          <w:tcPr>
            <w:tcW w:w="270" w:type="dxa"/>
            <w:tcBorders>
              <w:top w:val="nil"/>
              <w:left w:val="single" w:sz="4" w:space="0" w:color="auto"/>
              <w:bottom w:val="nil"/>
              <w:right w:val="single" w:sz="4" w:space="0" w:color="auto"/>
            </w:tcBorders>
          </w:tcPr>
          <w:p w14:paraId="3456CDB5"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14FAB2E8" w14:textId="4C6AB2B6"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U</w:t>
            </w:r>
          </w:p>
        </w:tc>
        <w:tc>
          <w:tcPr>
            <w:tcW w:w="1530" w:type="dxa"/>
          </w:tcPr>
          <w:p w14:paraId="70AE2520" w14:textId="3997E55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Street</w:t>
            </w:r>
          </w:p>
        </w:tc>
      </w:tr>
      <w:tr w:rsidR="00195152" w14:paraId="515FDBB4" w14:textId="13466D63" w:rsidTr="006C002A">
        <w:trPr>
          <w:jc w:val="center"/>
        </w:trPr>
        <w:tc>
          <w:tcPr>
            <w:tcW w:w="902" w:type="dxa"/>
          </w:tcPr>
          <w:p w14:paraId="220A92CA" w14:textId="77777777" w:rsidR="00195152"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N</w:t>
            </w:r>
          </w:p>
        </w:tc>
        <w:tc>
          <w:tcPr>
            <w:tcW w:w="1754" w:type="dxa"/>
            <w:tcBorders>
              <w:right w:val="single" w:sz="4" w:space="0" w:color="auto"/>
            </w:tcBorders>
          </w:tcPr>
          <w:p w14:paraId="0AAE076F" w14:textId="77777777" w:rsidR="00195152"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277" w:type="dxa"/>
            <w:tcBorders>
              <w:top w:val="nil"/>
              <w:left w:val="single" w:sz="4" w:space="0" w:color="auto"/>
              <w:bottom w:val="nil"/>
              <w:right w:val="single" w:sz="4" w:space="0" w:color="auto"/>
            </w:tcBorders>
          </w:tcPr>
          <w:p w14:paraId="004DC050"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E0895E5" w14:textId="01D5C0B0" w:rsidR="00195152"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NC - L</w:t>
            </w:r>
          </w:p>
        </w:tc>
        <w:tc>
          <w:tcPr>
            <w:tcW w:w="1454" w:type="dxa"/>
            <w:tcBorders>
              <w:right w:val="single" w:sz="4" w:space="0" w:color="auto"/>
            </w:tcBorders>
          </w:tcPr>
          <w:p w14:paraId="5A6B6CC6" w14:textId="2B5FE960" w:rsidR="00195152"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 xml:space="preserve">Fencing </w:t>
            </w:r>
          </w:p>
        </w:tc>
        <w:tc>
          <w:tcPr>
            <w:tcW w:w="270" w:type="dxa"/>
            <w:tcBorders>
              <w:top w:val="nil"/>
              <w:left w:val="single" w:sz="4" w:space="0" w:color="auto"/>
              <w:bottom w:val="nil"/>
              <w:right w:val="single" w:sz="4" w:space="0" w:color="auto"/>
            </w:tcBorders>
          </w:tcPr>
          <w:p w14:paraId="377F0CEA"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0FDF3194" w14:textId="7DEE3BF4" w:rsidR="00195152" w:rsidRDefault="00195152" w:rsidP="006C002A">
            <w:pPr>
              <w:widowControl/>
              <w:spacing w:after="0" w:line="240" w:lineRule="auto"/>
              <w:jc w:val="center"/>
              <w:rPr>
                <w:rFonts w:ascii="Calibri Light" w:eastAsia="DengXian" w:hAnsi="Calibri Light" w:cs="Calibri Light"/>
              </w:rPr>
            </w:pPr>
            <w:r w:rsidRPr="00003E10">
              <w:rPr>
                <w:rFonts w:ascii="Calibri Light" w:eastAsia="DengXian" w:hAnsi="Calibri Light" w:cs="Calibri Light"/>
              </w:rPr>
              <w:t>NC - T</w:t>
            </w:r>
          </w:p>
        </w:tc>
        <w:tc>
          <w:tcPr>
            <w:tcW w:w="1530" w:type="dxa"/>
          </w:tcPr>
          <w:p w14:paraId="007DC09A" w14:textId="41CB78C4" w:rsidR="00195152" w:rsidRDefault="00195152" w:rsidP="00DC4899">
            <w:pPr>
              <w:widowControl/>
              <w:spacing w:after="0" w:line="240" w:lineRule="auto"/>
              <w:rPr>
                <w:rFonts w:ascii="Calibri Light" w:eastAsia="DengXian" w:hAnsi="Calibri Light" w:cs="Calibri Light"/>
              </w:rPr>
            </w:pPr>
            <w:r w:rsidRPr="00003E10">
              <w:rPr>
                <w:rFonts w:ascii="Calibri Light" w:eastAsia="DengXian" w:hAnsi="Calibri Light" w:cs="Calibri Light"/>
              </w:rPr>
              <w:t>Hall</w:t>
            </w:r>
          </w:p>
        </w:tc>
      </w:tr>
      <w:tr w:rsidR="00195152" w:rsidRPr="00003E10" w14:paraId="30CE25A4" w14:textId="5C56E247" w:rsidTr="006C002A">
        <w:trPr>
          <w:gridAfter w:val="2"/>
          <w:wAfter w:w="2430" w:type="dxa"/>
          <w:jc w:val="center"/>
        </w:trPr>
        <w:tc>
          <w:tcPr>
            <w:tcW w:w="902" w:type="dxa"/>
          </w:tcPr>
          <w:p w14:paraId="78E1BFA7" w14:textId="77777777" w:rsidR="00195152" w:rsidRPr="00003E10" w:rsidRDefault="00195152" w:rsidP="006C002A">
            <w:pPr>
              <w:widowControl/>
              <w:spacing w:after="120" w:line="240" w:lineRule="auto"/>
              <w:jc w:val="center"/>
              <w:rPr>
                <w:rFonts w:ascii="Calibri Light" w:eastAsia="DengXian" w:hAnsi="Calibri Light" w:cs="Calibri Light"/>
              </w:rPr>
            </w:pPr>
            <w:r w:rsidRPr="00003E10">
              <w:rPr>
                <w:rFonts w:ascii="Calibri Light" w:eastAsia="DengXian" w:hAnsi="Calibri Light" w:cs="Calibri Light"/>
              </w:rPr>
              <w:t>CG - Q</w:t>
            </w:r>
          </w:p>
        </w:tc>
        <w:tc>
          <w:tcPr>
            <w:tcW w:w="1754" w:type="dxa"/>
            <w:tcBorders>
              <w:right w:val="single" w:sz="4" w:space="0" w:color="auto"/>
            </w:tcBorders>
          </w:tcPr>
          <w:p w14:paraId="078267A0" w14:textId="77777777" w:rsidR="00195152" w:rsidRPr="00003E10" w:rsidRDefault="00195152" w:rsidP="00DC4899">
            <w:pPr>
              <w:widowControl/>
              <w:spacing w:after="120" w:line="240" w:lineRule="auto"/>
              <w:jc w:val="both"/>
              <w:rPr>
                <w:rFonts w:ascii="Calibri Light" w:eastAsia="DengXian" w:hAnsi="Calibri Light" w:cs="Calibri Light"/>
              </w:rPr>
            </w:pPr>
            <w:proofErr w:type="spellStart"/>
            <w:r w:rsidRPr="006873AF">
              <w:rPr>
                <w:rFonts w:ascii="Calibri Light" w:eastAsia="DengXian" w:hAnsi="Calibri Light" w:cs="Calibri Light"/>
              </w:rPr>
              <w:t>ChessPiece</w:t>
            </w:r>
            <w:r>
              <w:rPr>
                <w:rFonts w:ascii="Calibri Light" w:eastAsia="DengXian" w:hAnsi="Calibri Light" w:cs="Calibri Light"/>
              </w:rPr>
              <w:t>s</w:t>
            </w:r>
            <w:proofErr w:type="spellEnd"/>
          </w:p>
        </w:tc>
        <w:tc>
          <w:tcPr>
            <w:tcW w:w="277" w:type="dxa"/>
            <w:tcBorders>
              <w:top w:val="nil"/>
              <w:left w:val="single" w:sz="4" w:space="0" w:color="auto"/>
              <w:bottom w:val="nil"/>
              <w:right w:val="single" w:sz="4" w:space="0" w:color="auto"/>
            </w:tcBorders>
          </w:tcPr>
          <w:p w14:paraId="5E3881EE"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2FCC903" w14:textId="17A98AA4" w:rsidR="00195152" w:rsidRPr="00003E10"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CG - I</w:t>
            </w:r>
          </w:p>
        </w:tc>
        <w:tc>
          <w:tcPr>
            <w:tcW w:w="1454" w:type="dxa"/>
            <w:tcBorders>
              <w:right w:val="single" w:sz="4" w:space="0" w:color="auto"/>
            </w:tcBorders>
          </w:tcPr>
          <w:p w14:paraId="16B8517B" w14:textId="71F51B65" w:rsidR="00195152" w:rsidRPr="00003E10"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Mirror</w:t>
            </w:r>
          </w:p>
        </w:tc>
        <w:tc>
          <w:tcPr>
            <w:tcW w:w="270" w:type="dxa"/>
            <w:tcBorders>
              <w:top w:val="nil"/>
              <w:left w:val="single" w:sz="4" w:space="0" w:color="auto"/>
              <w:bottom w:val="nil"/>
              <w:right w:val="nil"/>
            </w:tcBorders>
          </w:tcPr>
          <w:p w14:paraId="0C33AF8A" w14:textId="77777777" w:rsidR="00195152" w:rsidRDefault="00195152" w:rsidP="00DC4899">
            <w:pPr>
              <w:widowControl/>
              <w:spacing w:after="0" w:line="240" w:lineRule="auto"/>
              <w:rPr>
                <w:rFonts w:ascii="Calibri Light" w:eastAsia="DengXian" w:hAnsi="Calibri Light" w:cs="Calibri Light"/>
              </w:rPr>
            </w:pPr>
          </w:p>
        </w:tc>
      </w:tr>
      <w:tr w:rsidR="00195152" w:rsidRPr="00003E10" w:rsidDel="00910B55" w14:paraId="0A3889F8" w14:textId="1043B273" w:rsidTr="006C002A">
        <w:trPr>
          <w:gridAfter w:val="2"/>
          <w:wAfter w:w="2430" w:type="dxa"/>
          <w:jc w:val="center"/>
        </w:trPr>
        <w:tc>
          <w:tcPr>
            <w:tcW w:w="902" w:type="dxa"/>
          </w:tcPr>
          <w:p w14:paraId="6F86C71D" w14:textId="77777777" w:rsidR="00195152" w:rsidRPr="00003E10"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C</w:t>
            </w:r>
          </w:p>
        </w:tc>
        <w:tc>
          <w:tcPr>
            <w:tcW w:w="1754" w:type="dxa"/>
            <w:tcBorders>
              <w:right w:val="single" w:sz="4" w:space="0" w:color="auto"/>
            </w:tcBorders>
          </w:tcPr>
          <w:p w14:paraId="209188C4" w14:textId="77777777" w:rsidR="00195152" w:rsidRPr="00003E10" w:rsidDel="00910B55"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277" w:type="dxa"/>
            <w:tcBorders>
              <w:top w:val="nil"/>
              <w:left w:val="single" w:sz="4" w:space="0" w:color="auto"/>
              <w:bottom w:val="nil"/>
              <w:right w:val="single" w:sz="4" w:space="0" w:color="auto"/>
            </w:tcBorders>
          </w:tcPr>
          <w:p w14:paraId="4FFE03A2"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2C0E7F1" w14:textId="6D1CF9BC" w:rsidR="00195152" w:rsidRPr="00003E10" w:rsidDel="00910B55"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 xml:space="preserve">CG - </w:t>
            </w:r>
            <w:r w:rsidR="001D116A">
              <w:rPr>
                <w:rFonts w:ascii="Calibri Light" w:eastAsia="DengXian" w:hAnsi="Calibri Light" w:cs="Calibri Light"/>
              </w:rPr>
              <w:t>G</w:t>
            </w:r>
          </w:p>
        </w:tc>
        <w:tc>
          <w:tcPr>
            <w:tcW w:w="1454" w:type="dxa"/>
            <w:tcBorders>
              <w:right w:val="single" w:sz="4" w:space="0" w:color="auto"/>
            </w:tcBorders>
          </w:tcPr>
          <w:p w14:paraId="2D8EC4A5" w14:textId="0BA597B0" w:rsidR="00195152" w:rsidRPr="00003E10" w:rsidDel="00910B55" w:rsidRDefault="001D116A" w:rsidP="00DC4899">
            <w:pPr>
              <w:widowControl/>
              <w:spacing w:after="0" w:line="240" w:lineRule="auto"/>
              <w:rPr>
                <w:rFonts w:ascii="Calibri Light" w:eastAsia="DengXian" w:hAnsi="Calibri Light" w:cs="Calibri Light"/>
              </w:rPr>
            </w:pPr>
            <w:r>
              <w:rPr>
                <w:rFonts w:ascii="Calibri Light" w:eastAsia="DengXian" w:hAnsi="Calibri Light" w:cs="Calibri Light"/>
              </w:rPr>
              <w:t>Cadillac</w:t>
            </w:r>
          </w:p>
        </w:tc>
        <w:tc>
          <w:tcPr>
            <w:tcW w:w="270" w:type="dxa"/>
            <w:tcBorders>
              <w:top w:val="nil"/>
              <w:left w:val="single" w:sz="4" w:space="0" w:color="auto"/>
              <w:bottom w:val="nil"/>
              <w:right w:val="nil"/>
            </w:tcBorders>
          </w:tcPr>
          <w:p w14:paraId="1021A6AB" w14:textId="77777777" w:rsidR="00195152" w:rsidRDefault="00195152" w:rsidP="00DC4899">
            <w:pPr>
              <w:widowControl/>
              <w:spacing w:after="0" w:line="240" w:lineRule="auto"/>
              <w:rPr>
                <w:rFonts w:ascii="Calibri Light" w:eastAsia="DengXian" w:hAnsi="Calibri Light" w:cs="Calibri Light"/>
              </w:rPr>
            </w:pPr>
          </w:p>
        </w:tc>
      </w:tr>
    </w:tbl>
    <w:p w14:paraId="06310CE6" w14:textId="3EDD73E9" w:rsidR="00D91A0F" w:rsidRDefault="009B5DEF" w:rsidP="00E8458E">
      <w:pPr>
        <w:widowControl/>
        <w:spacing w:before="360" w:after="120" w:line="240" w:lineRule="auto"/>
        <w:jc w:val="both"/>
        <w:rPr>
          <w:rFonts w:eastAsia="DengXian" w:cs="Calibri Light"/>
          <w:b/>
          <w:bCs/>
          <w:sz w:val="32"/>
          <w:szCs w:val="32"/>
        </w:rPr>
      </w:pPr>
      <w:r>
        <w:rPr>
          <w:rFonts w:ascii="Calibri Light" w:eastAsia="DengXian" w:hAnsi="Calibri Light" w:cs="Calibri Light"/>
          <w:b/>
          <w:bCs/>
          <w:sz w:val="32"/>
          <w:szCs w:val="32"/>
        </w:rPr>
        <w:lastRenderedPageBreak/>
        <w:t>Software tools</w:t>
      </w:r>
      <w:bookmarkStart w:id="3" w:name="_Ref526167172"/>
    </w:p>
    <w:p w14:paraId="0B90C075" w14:textId="51E92A47" w:rsidR="004A3FAB"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BA3BE2" w:rsidRPr="00EB1CC4">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xml:space="preserve">, with source code location, documentation and </w:t>
      </w:r>
      <w:r w:rsidR="00310D48">
        <w:rPr>
          <w:rFonts w:ascii="Calibri Light" w:eastAsia="DengXian" w:hAnsi="Calibri Light"/>
        </w:rPr>
        <w:t>release tag</w:t>
      </w:r>
      <w:r>
        <w:rPr>
          <w:rFonts w:ascii="Calibri Light" w:eastAsia="DengXian" w:hAnsi="Calibri Light"/>
        </w:rPr>
        <w:t>.</w:t>
      </w:r>
      <w:r w:rsidR="004A3FAB">
        <w:rPr>
          <w:rFonts w:ascii="Calibri Light" w:eastAsia="DengXian" w:hAnsi="Calibri Light"/>
        </w:rPr>
        <w:t xml:space="preserve"> Please consult the report on anchor generation for any </w:t>
      </w:r>
      <w:r w:rsidR="00310D48">
        <w:rPr>
          <w:rFonts w:ascii="Calibri Light" w:eastAsia="DengXian" w:hAnsi="Calibri Light"/>
        </w:rPr>
        <w:t>updates</w:t>
      </w:r>
      <w:r w:rsidR="004A3FAB">
        <w:rPr>
          <w:rFonts w:ascii="Calibri Light" w:eastAsia="DengXian" w:hAnsi="Calibri Light"/>
        </w:rPr>
        <w:t>.</w:t>
      </w:r>
    </w:p>
    <w:p w14:paraId="06310CE8" w14:textId="46BFAC10"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 w:name="_Ref529393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4"/>
      <w:r>
        <w:rPr>
          <w:rFonts w:ascii="Calibri Light" w:eastAsia="DengXian" w:hAnsi="Calibri Light" w:cs="Calibri Light"/>
          <w:i/>
          <w:iCs/>
          <w:color w:val="44546A"/>
          <w:sz w:val="18"/>
          <w:szCs w:val="18"/>
        </w:rPr>
        <w:t>: List of used tools</w:t>
      </w:r>
    </w:p>
    <w:tbl>
      <w:tblPr>
        <w:tblStyle w:val="TableGrid1"/>
        <w:tblW w:w="9581" w:type="dxa"/>
        <w:jc w:val="center"/>
        <w:tblLayout w:type="fixed"/>
        <w:tblLook w:val="04A0" w:firstRow="1" w:lastRow="0" w:firstColumn="1" w:lastColumn="0" w:noHBand="0" w:noVBand="1"/>
      </w:tblPr>
      <w:tblGrid>
        <w:gridCol w:w="1037"/>
        <w:gridCol w:w="2195"/>
        <w:gridCol w:w="3815"/>
        <w:gridCol w:w="2534"/>
      </w:tblGrid>
      <w:tr w:rsidR="00D91A0F" w14:paraId="06310CED" w14:textId="77777777" w:rsidTr="00E8458E">
        <w:trPr>
          <w:jc w:val="center"/>
        </w:trPr>
        <w:tc>
          <w:tcPr>
            <w:tcW w:w="1037" w:type="dxa"/>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2195" w:type="dxa"/>
          </w:tcPr>
          <w:p w14:paraId="06310CEA"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2534" w:type="dxa"/>
          </w:tcPr>
          <w:p w14:paraId="06310CEC" w14:textId="3C3C3B4E" w:rsidR="00D91A0F" w:rsidRDefault="00310D48">
            <w:pPr>
              <w:widowControl/>
              <w:spacing w:after="120" w:line="240" w:lineRule="auto"/>
              <w:jc w:val="both"/>
              <w:rPr>
                <w:rFonts w:ascii="Calibri Light" w:eastAsia="DengXian" w:hAnsi="Calibri Light" w:cs="Calibri Light"/>
              </w:rPr>
            </w:pPr>
            <w:r>
              <w:rPr>
                <w:rFonts w:ascii="Calibri Light" w:eastAsia="DengXian" w:hAnsi="Calibri Light" w:cs="Calibri Light"/>
              </w:rPr>
              <w:t>Release</w:t>
            </w:r>
          </w:p>
        </w:tc>
      </w:tr>
      <w:tr w:rsidR="00D91A0F" w14:paraId="06310CF2" w14:textId="77777777" w:rsidTr="00E8458E">
        <w:trPr>
          <w:jc w:val="center"/>
        </w:trPr>
        <w:tc>
          <w:tcPr>
            <w:tcW w:w="1037" w:type="dxa"/>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195" w:type="dxa"/>
          </w:tcPr>
          <w:p w14:paraId="06310CEF" w14:textId="1C4FB002"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DE2793">
              <w:rPr>
                <w:rFonts w:ascii="Calibri Light" w:eastAsia="DengXian" w:hAnsi="Calibri Light" w:cs="Calibri Light"/>
              </w:rPr>
              <w:t>TM1</w:t>
            </w:r>
            <w:r w:rsidRPr="00E122E0">
              <w:rPr>
                <w:rFonts w:ascii="Calibri Light" w:eastAsia="DengXian" w:hAnsi="Calibri Light" w:cs="Calibri Light"/>
              </w:rPr>
              <w:t>]</w:t>
            </w:r>
          </w:p>
        </w:tc>
        <w:tc>
          <w:tcPr>
            <w:tcW w:w="3815" w:type="dxa"/>
          </w:tcPr>
          <w:p w14:paraId="06310CF0" w14:textId="3A3082EC" w:rsidR="00D91A0F" w:rsidRDefault="00B3288B">
            <w:pPr>
              <w:widowControl/>
              <w:spacing w:after="120" w:line="240" w:lineRule="auto"/>
              <w:jc w:val="both"/>
              <w:rPr>
                <w:rFonts w:ascii="Calibri Light" w:eastAsia="DengXian" w:hAnsi="Calibri Light" w:cs="Calibri Light"/>
                <w:sz w:val="18"/>
                <w:szCs w:val="18"/>
              </w:rPr>
            </w:pPr>
            <w:hyperlink r:id="rId10"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2534" w:type="dxa"/>
          </w:tcPr>
          <w:p w14:paraId="06310CF1" w14:textId="3416A1B7" w:rsidR="00D91A0F" w:rsidRDefault="00BF52EE">
            <w:pPr>
              <w:widowControl/>
              <w:spacing w:after="120" w:line="240" w:lineRule="auto"/>
              <w:jc w:val="both"/>
              <w:rPr>
                <w:rFonts w:ascii="Calibri Light" w:eastAsia="DengXian" w:hAnsi="Calibri Light" w:cs="Calibri Light"/>
              </w:rPr>
            </w:pPr>
            <w:r w:rsidRPr="55C2AC28">
              <w:rPr>
                <w:rFonts w:ascii="Calibri Light" w:eastAsia="DengXian" w:hAnsi="Calibri Light" w:cs="Calibri Light"/>
              </w:rPr>
              <w:t>v</w:t>
            </w:r>
            <w:r w:rsidR="00C4215B" w:rsidRPr="55C2AC28">
              <w:rPr>
                <w:rFonts w:ascii="Calibri Light" w:eastAsia="DengXian" w:hAnsi="Calibri Light" w:cs="Calibri Light"/>
              </w:rPr>
              <w:t>1</w:t>
            </w:r>
            <w:r w:rsidR="0069478F">
              <w:rPr>
                <w:rFonts w:ascii="Calibri Light" w:eastAsia="DengXian" w:hAnsi="Calibri Light" w:cs="Calibri Light"/>
              </w:rPr>
              <w:t>3</w:t>
            </w:r>
            <w:r w:rsidR="009B5DEF" w:rsidRPr="55C2AC28">
              <w:rPr>
                <w:rFonts w:ascii="Calibri Light" w:eastAsia="DengXian" w:hAnsi="Calibri Light" w:cs="Calibri Light"/>
              </w:rPr>
              <w:t>.0</w:t>
            </w:r>
          </w:p>
        </w:tc>
      </w:tr>
      <w:tr w:rsidR="00D91A0F" w14:paraId="06310CFC" w14:textId="77777777" w:rsidTr="00E8458E">
        <w:trPr>
          <w:jc w:val="center"/>
        </w:trPr>
        <w:tc>
          <w:tcPr>
            <w:tcW w:w="1037" w:type="dxa"/>
          </w:tcPr>
          <w:p w14:paraId="06310CF8" w14:textId="1509B8D1" w:rsidR="00D91A0F" w:rsidRDefault="006B369B">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VVenC</w:t>
            </w:r>
            <w:proofErr w:type="spellEnd"/>
          </w:p>
        </w:tc>
        <w:tc>
          <w:tcPr>
            <w:tcW w:w="2195" w:type="dxa"/>
          </w:tcPr>
          <w:p w14:paraId="06310CF9"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FA" w14:textId="471618F6" w:rsidR="00D91A0F" w:rsidRDefault="00E90EB0">
            <w:pPr>
              <w:widowControl/>
              <w:spacing w:after="120" w:line="240" w:lineRule="auto"/>
              <w:jc w:val="both"/>
              <w:rPr>
                <w:rFonts w:ascii="Calibri Light" w:eastAsia="DengXian" w:hAnsi="Calibri Light" w:cs="Calibri Light"/>
                <w:sz w:val="18"/>
                <w:szCs w:val="18"/>
              </w:rPr>
            </w:pPr>
            <w:r w:rsidRPr="061B20C3">
              <w:rPr>
                <w:rFonts w:ascii="Calibri Light" w:eastAsia="DengXian" w:hAnsi="Calibri Light" w:cs="Calibri Light"/>
                <w:color w:val="0563C1"/>
                <w:sz w:val="18"/>
                <w:szCs w:val="18"/>
                <w:u w:val="single"/>
              </w:rPr>
              <w:t>https://github.com/fraunhoferhhi/vvenc</w:t>
            </w:r>
          </w:p>
        </w:tc>
        <w:tc>
          <w:tcPr>
            <w:tcW w:w="2534" w:type="dxa"/>
          </w:tcPr>
          <w:p w14:paraId="06310CFB" w14:textId="44F3B7CF" w:rsidR="00D91A0F" w:rsidRPr="0019404F" w:rsidRDefault="061B20C3" w:rsidP="061B20C3">
            <w:pPr>
              <w:spacing w:after="120" w:line="240" w:lineRule="auto"/>
              <w:jc w:val="both"/>
              <w:rPr>
                <w:rFonts w:cs="Times New Roman"/>
              </w:rPr>
            </w:pPr>
            <w:r w:rsidRPr="0019404F">
              <w:rPr>
                <w:rFonts w:ascii="Calibri Light" w:eastAsia="DengXian" w:hAnsi="Calibri Light" w:cs="Calibri Light"/>
              </w:rPr>
              <w:t>v0.3.1.0</w:t>
            </w:r>
          </w:p>
        </w:tc>
      </w:tr>
      <w:tr w:rsidR="000A1407" w14:paraId="0283B2B5" w14:textId="77777777" w:rsidTr="00E8458E">
        <w:trPr>
          <w:jc w:val="center"/>
        </w:trPr>
        <w:tc>
          <w:tcPr>
            <w:tcW w:w="1037" w:type="dxa"/>
          </w:tcPr>
          <w:p w14:paraId="3220A3EC" w14:textId="14C468F5" w:rsidR="000A1407" w:rsidRPr="00DB339B" w:rsidRDefault="000A1407">
            <w:pPr>
              <w:widowControl/>
              <w:spacing w:after="120" w:line="240" w:lineRule="auto"/>
              <w:jc w:val="both"/>
              <w:rPr>
                <w:rFonts w:ascii="Calibri Light" w:eastAsia="DengXian" w:hAnsi="Calibri Light" w:cs="Calibri Light"/>
              </w:rPr>
            </w:pPr>
            <w:proofErr w:type="spellStart"/>
            <w:r w:rsidRPr="061B20C3">
              <w:rPr>
                <w:rFonts w:ascii="Calibri Light" w:eastAsia="DengXian" w:hAnsi="Calibri Light" w:cs="Calibri Light"/>
              </w:rPr>
              <w:t>VVdeC</w:t>
            </w:r>
            <w:proofErr w:type="spellEnd"/>
          </w:p>
        </w:tc>
        <w:tc>
          <w:tcPr>
            <w:tcW w:w="2195" w:type="dxa"/>
          </w:tcPr>
          <w:p w14:paraId="293D5F24" w14:textId="77777777" w:rsidR="000A1407" w:rsidRPr="00DB339B" w:rsidRDefault="000A1407">
            <w:pPr>
              <w:widowControl/>
              <w:spacing w:after="120" w:line="240" w:lineRule="auto"/>
              <w:jc w:val="both"/>
              <w:rPr>
                <w:rFonts w:ascii="Calibri Light" w:eastAsia="DengXian" w:hAnsi="Calibri Light" w:cs="Calibri Light"/>
              </w:rPr>
            </w:pPr>
          </w:p>
        </w:tc>
        <w:tc>
          <w:tcPr>
            <w:tcW w:w="3815" w:type="dxa"/>
          </w:tcPr>
          <w:p w14:paraId="3277A9B7" w14:textId="39604A77" w:rsidR="000A1407" w:rsidRPr="00DB339B" w:rsidRDefault="000A1407">
            <w:pPr>
              <w:widowControl/>
              <w:spacing w:after="120" w:line="240" w:lineRule="auto"/>
              <w:jc w:val="both"/>
            </w:pPr>
            <w:r w:rsidRPr="061B20C3">
              <w:rPr>
                <w:rFonts w:ascii="Calibri Light" w:eastAsia="DengXian" w:hAnsi="Calibri Light" w:cs="Calibri Light"/>
                <w:color w:val="0563C1"/>
                <w:sz w:val="18"/>
                <w:szCs w:val="18"/>
                <w:u w:val="single"/>
              </w:rPr>
              <w:t>https://github.com/fraunhoferhhi/vvdec</w:t>
            </w:r>
          </w:p>
        </w:tc>
        <w:tc>
          <w:tcPr>
            <w:tcW w:w="2534" w:type="dxa"/>
          </w:tcPr>
          <w:p w14:paraId="33B6AFD1" w14:textId="54DF4D13" w:rsidR="000A1407" w:rsidRPr="00DB339B" w:rsidRDefault="061B20C3" w:rsidP="061B20C3">
            <w:pPr>
              <w:spacing w:after="120" w:line="240" w:lineRule="auto"/>
              <w:jc w:val="both"/>
              <w:rPr>
                <w:rFonts w:ascii="Calibri Light" w:eastAsia="DengXian" w:hAnsi="Calibri Light" w:cs="Calibri Light"/>
              </w:rPr>
            </w:pPr>
            <w:r w:rsidRPr="0019404F">
              <w:rPr>
                <w:rFonts w:ascii="Calibri Light" w:eastAsia="DengXian" w:hAnsi="Calibri Light" w:cs="Calibri Light"/>
              </w:rPr>
              <w:t>v1.0.1</w:t>
            </w:r>
          </w:p>
        </w:tc>
      </w:tr>
      <w:tr w:rsidR="00D91A0F" w14:paraId="06310D06" w14:textId="77777777" w:rsidTr="00E8458E">
        <w:trPr>
          <w:jc w:val="center"/>
        </w:trPr>
        <w:tc>
          <w:tcPr>
            <w:tcW w:w="1037" w:type="dxa"/>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IV-PSNR</w:t>
            </w:r>
          </w:p>
        </w:tc>
        <w:tc>
          <w:tcPr>
            <w:tcW w:w="2195" w:type="dxa"/>
          </w:tcPr>
          <w:p w14:paraId="06310D03" w14:textId="38D6DB4A"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DE2793">
              <w:rPr>
                <w:rFonts w:ascii="Calibri Light" w:eastAsia="DengXian" w:hAnsi="Calibri Light" w:cs="Calibri Light"/>
              </w:rPr>
              <w:t>IVPSNR</w:t>
            </w:r>
            <w:r w:rsidRPr="006873AF">
              <w:rPr>
                <w:rFonts w:ascii="Calibri Light" w:eastAsia="DengXian" w:hAnsi="Calibri Light" w:cs="Calibri Light"/>
              </w:rPr>
              <w:t>]</w:t>
            </w:r>
          </w:p>
        </w:tc>
        <w:tc>
          <w:tcPr>
            <w:tcW w:w="3815" w:type="dxa"/>
          </w:tcPr>
          <w:p w14:paraId="06310D04" w14:textId="721B722C" w:rsidR="00D91A0F" w:rsidRPr="006873AF" w:rsidRDefault="00B3288B">
            <w:pPr>
              <w:widowControl/>
              <w:spacing w:after="120" w:line="240" w:lineRule="auto"/>
              <w:jc w:val="both"/>
              <w:rPr>
                <w:rFonts w:ascii="Calibri Light" w:eastAsia="DengXian" w:hAnsi="Calibri Light"/>
                <w:sz w:val="18"/>
                <w:szCs w:val="18"/>
              </w:rPr>
            </w:pPr>
            <w:hyperlink r:id="rId11" w:history="1">
              <w:r w:rsidR="009B5DEF" w:rsidRPr="006873AF">
                <w:rPr>
                  <w:rFonts w:ascii="Calibri Light" w:eastAsia="DengXian" w:hAnsi="Calibri Light"/>
                  <w:color w:val="0563C1"/>
                  <w:sz w:val="18"/>
                  <w:szCs w:val="18"/>
                  <w:u w:val="single"/>
                </w:rPr>
                <w:t>https://gitlab.com/mpeg-i-visual/ivpsnr</w:t>
              </w:r>
            </w:hyperlink>
          </w:p>
        </w:tc>
        <w:tc>
          <w:tcPr>
            <w:tcW w:w="2534" w:type="dxa"/>
          </w:tcPr>
          <w:p w14:paraId="06310D05" w14:textId="25918ED1" w:rsidR="00D91A0F" w:rsidRPr="006873AF" w:rsidRDefault="008408C1">
            <w:pPr>
              <w:widowControl/>
              <w:spacing w:after="120" w:line="240" w:lineRule="auto"/>
              <w:jc w:val="both"/>
              <w:rPr>
                <w:rFonts w:ascii="Calibri Light" w:eastAsia="DengXian" w:hAnsi="Calibri Light" w:cs="Calibri Light"/>
              </w:rPr>
            </w:pPr>
            <w:r>
              <w:rPr>
                <w:rFonts w:ascii="Calibri Light" w:eastAsia="DengXian" w:hAnsi="Calibri Light" w:cs="Calibri Light"/>
              </w:rPr>
              <w:t>v</w:t>
            </w:r>
            <w:bookmarkEnd w:id="3"/>
            <w:r w:rsidR="00EC6C5F">
              <w:rPr>
                <w:rFonts w:ascii="Calibri Light" w:eastAsia="DengXian" w:hAnsi="Calibri Light" w:cs="Calibri Light"/>
              </w:rPr>
              <w:t>3.0</w:t>
            </w:r>
          </w:p>
        </w:tc>
      </w:tr>
      <w:tr w:rsidR="00F86EBA" w14:paraId="3EE2D957" w14:textId="77777777" w:rsidTr="00E8458E">
        <w:trPr>
          <w:jc w:val="center"/>
        </w:trPr>
        <w:tc>
          <w:tcPr>
            <w:tcW w:w="1037" w:type="dxa"/>
          </w:tcPr>
          <w:p w14:paraId="2995C007" w14:textId="26C46DF0" w:rsidR="00F86EBA" w:rsidRPr="00C91F8D" w:rsidRDefault="00F86EBA" w:rsidP="00F86EBA">
            <w:pPr>
              <w:widowControl/>
              <w:spacing w:after="120" w:line="240" w:lineRule="auto"/>
              <w:jc w:val="both"/>
              <w:rPr>
                <w:rFonts w:ascii="Calibri Light" w:eastAsia="Times New Roman" w:hAnsi="Calibri Light"/>
                <w:color w:val="000000"/>
                <w:lang w:eastAsia="fr-FR"/>
              </w:rPr>
            </w:pPr>
            <w:r>
              <w:rPr>
                <w:rFonts w:ascii="Calibri Light" w:eastAsia="Times New Roman" w:hAnsi="Calibri Light"/>
                <w:color w:val="000000"/>
                <w:lang w:eastAsia="fr-FR"/>
              </w:rPr>
              <w:t>IVDE</w:t>
            </w:r>
          </w:p>
        </w:tc>
        <w:tc>
          <w:tcPr>
            <w:tcW w:w="2195" w:type="dxa"/>
          </w:tcPr>
          <w:p w14:paraId="70F49FA3" w14:textId="461A5732"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w:t>
            </w:r>
            <w:r w:rsidR="00DE2793">
              <w:rPr>
                <w:rFonts w:ascii="Calibri Light" w:eastAsia="DengXian" w:hAnsi="Calibri Light" w:cs="Calibri Light"/>
              </w:rPr>
              <w:t>IVDE</w:t>
            </w:r>
            <w:r>
              <w:rPr>
                <w:rFonts w:ascii="Calibri Light" w:eastAsia="DengXian" w:hAnsi="Calibri Light" w:cs="Calibri Light"/>
              </w:rPr>
              <w:t>]</w:t>
            </w:r>
          </w:p>
        </w:tc>
        <w:tc>
          <w:tcPr>
            <w:tcW w:w="3815" w:type="dxa"/>
          </w:tcPr>
          <w:p w14:paraId="739D1AE9" w14:textId="6C06C8BC" w:rsidR="00B755D0" w:rsidRPr="007A05AE" w:rsidRDefault="00B3288B" w:rsidP="00BF52EE">
            <w:pPr>
              <w:spacing w:after="0"/>
              <w:rPr>
                <w:rFonts w:asciiTheme="majorHAnsi" w:hAnsiTheme="majorHAnsi" w:cstheme="majorHAnsi"/>
                <w:sz w:val="18"/>
                <w:szCs w:val="18"/>
              </w:rPr>
            </w:pPr>
            <w:hyperlink r:id="rId12" w:history="1">
              <w:r w:rsidR="00F86EBA">
                <w:rPr>
                  <w:rFonts w:ascii="Calibri Light" w:eastAsia="DengXian" w:hAnsi="Calibri Light"/>
                  <w:color w:val="0563C1"/>
                  <w:sz w:val="18"/>
                  <w:szCs w:val="18"/>
                  <w:u w:val="single"/>
                </w:rPr>
                <w:t>https://gitlab.com/mpeg-i-visual/ivde</w:t>
              </w:r>
            </w:hyperlink>
          </w:p>
        </w:tc>
        <w:tc>
          <w:tcPr>
            <w:tcW w:w="2534" w:type="dxa"/>
          </w:tcPr>
          <w:p w14:paraId="6D1E4FA8" w14:textId="40A57259" w:rsidR="00F86EBA" w:rsidRPr="006873AF" w:rsidRDefault="00AA695D"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v</w:t>
            </w:r>
            <w:r w:rsidR="000974B7">
              <w:rPr>
                <w:rFonts w:ascii="Calibri Light" w:eastAsia="DengXian" w:hAnsi="Calibri Light" w:cs="Calibri Light"/>
              </w:rPr>
              <w:t>7</w:t>
            </w:r>
            <w:r w:rsidR="00163A7D">
              <w:rPr>
                <w:rFonts w:ascii="Calibri Light" w:eastAsia="DengXian" w:hAnsi="Calibri Light" w:cs="Calibri Light"/>
              </w:rPr>
              <w:t>.0</w:t>
            </w:r>
          </w:p>
        </w:tc>
      </w:tr>
    </w:tbl>
    <w:p w14:paraId="06310D07" w14:textId="4E104046" w:rsidR="00D91A0F" w:rsidRDefault="001C3DB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V</w:t>
      </w:r>
      <w:r w:rsidR="004A3FAB">
        <w:rPr>
          <w:rFonts w:ascii="Calibri Light" w:eastAsia="DengXian" w:hAnsi="Calibri Light" w:cs="Calibri"/>
          <w:b/>
          <w:bCs/>
          <w:i/>
          <w:iCs/>
          <w:sz w:val="28"/>
          <w:szCs w:val="28"/>
        </w:rPr>
        <w:t>V</w:t>
      </w:r>
      <w:r>
        <w:rPr>
          <w:rFonts w:ascii="Calibri Light" w:eastAsia="DengXian" w:hAnsi="Calibri Light" w:cs="Calibri"/>
          <w:b/>
          <w:bCs/>
          <w:i/>
          <w:iCs/>
          <w:sz w:val="28"/>
          <w:szCs w:val="28"/>
        </w:rPr>
        <w:t>enC</w:t>
      </w:r>
      <w:proofErr w:type="spellEnd"/>
    </w:p>
    <w:p w14:paraId="06310D08" w14:textId="7120DB23" w:rsidR="00D91A0F" w:rsidRDefault="004A3FAB">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proofErr w:type="spellStart"/>
      <w:r w:rsidR="00B83C42">
        <w:rPr>
          <w:rFonts w:ascii="Calibri Light" w:eastAsia="DengXian" w:hAnsi="Calibri Light" w:cs="Calibri Light"/>
        </w:rPr>
        <w:t>VVenC</w:t>
      </w:r>
      <w:proofErr w:type="spellEnd"/>
      <w:r w:rsidR="001C3DBE">
        <w:rPr>
          <w:rFonts w:ascii="Calibri Light" w:eastAsia="DengXian" w:hAnsi="Calibri Light" w:cs="Calibri Light"/>
        </w:rPr>
        <w:t xml:space="preserve"> implementation of VVC </w:t>
      </w:r>
      <w:r w:rsidR="009B5DEF">
        <w:rPr>
          <w:rFonts w:ascii="Calibri Light" w:eastAsia="DengXian" w:hAnsi="Calibri Light" w:cs="Calibri Light"/>
        </w:rPr>
        <w:t xml:space="preserve">is used for </w:t>
      </w:r>
      <w:r w:rsidR="00B83C42">
        <w:rPr>
          <w:rFonts w:ascii="Calibri Light" w:eastAsia="DengXian" w:hAnsi="Calibri Light" w:cs="Calibri Light"/>
        </w:rPr>
        <w:t xml:space="preserve">all </w:t>
      </w:r>
      <w:r w:rsidR="009B5DEF">
        <w:rPr>
          <w:rFonts w:ascii="Calibri Light" w:eastAsia="DengXian" w:hAnsi="Calibri Light" w:cs="Calibri Light"/>
        </w:rPr>
        <w:t>anchor</w:t>
      </w:r>
      <w:r w:rsidR="00B83C42">
        <w:rPr>
          <w:rFonts w:ascii="Calibri Light" w:eastAsia="DengXian" w:hAnsi="Calibri Light" w:cs="Calibri Light"/>
        </w:rPr>
        <w:t>s</w:t>
      </w:r>
      <w:r w:rsidR="009B5DEF">
        <w:rPr>
          <w:rFonts w:ascii="Calibri Light" w:eastAsia="DengXian" w:hAnsi="Calibri Light" w:cs="Calibri Light"/>
        </w:rPr>
        <w:t>.</w:t>
      </w:r>
      <w:r w:rsidR="00C14605">
        <w:rPr>
          <w:rFonts w:ascii="Calibri Light" w:eastAsia="DengXian" w:hAnsi="Calibri Light" w:cs="Calibri Light"/>
        </w:rPr>
        <w:t xml:space="preserve"> </w:t>
      </w:r>
      <w:r w:rsidR="00CF7E28">
        <w:rPr>
          <w:rFonts w:ascii="Calibri Light" w:eastAsia="DengXian" w:hAnsi="Calibri Light" w:cs="Calibri Light"/>
        </w:rPr>
        <w:t>The expert mode (</w:t>
      </w:r>
      <w:proofErr w:type="spellStart"/>
      <w:r w:rsidR="00CF7E28">
        <w:rPr>
          <w:rFonts w:ascii="Calibri Light" w:eastAsia="DengXian" w:hAnsi="Calibri Light" w:cs="Calibri Light"/>
        </w:rPr>
        <w:t>vvencFFapp</w:t>
      </w:r>
      <w:proofErr w:type="spellEnd"/>
      <w:r w:rsidR="00CF7E28">
        <w:rPr>
          <w:rFonts w:ascii="Calibri Light" w:eastAsia="DengXian" w:hAnsi="Calibri Light" w:cs="Calibri Light"/>
        </w:rPr>
        <w:t xml:space="preserve">) </w:t>
      </w:r>
      <w:r w:rsidR="00A16E68">
        <w:rPr>
          <w:rFonts w:ascii="Calibri Light" w:eastAsia="DengXian" w:hAnsi="Calibri Light" w:cs="Calibri Light"/>
        </w:rPr>
        <w:t>based on VVC test model is used, with t</w:t>
      </w:r>
      <w:r w:rsidR="008B6AD9">
        <w:rPr>
          <w:rFonts w:ascii="Calibri Light" w:eastAsia="DengXian" w:hAnsi="Calibri Light" w:cs="Calibri Light"/>
        </w:rPr>
        <w:t>he random access “slow” configuration.</w:t>
      </w:r>
      <w:r w:rsidR="00E000D0">
        <w:rPr>
          <w:rFonts w:ascii="Calibri Light" w:eastAsia="DengXian" w:hAnsi="Calibri Light" w:cs="Calibri Light"/>
        </w:rPr>
        <w:t xml:space="preserve"> </w:t>
      </w:r>
      <w:r w:rsidR="00661F5E">
        <w:rPr>
          <w:rFonts w:ascii="Calibri Light" w:eastAsia="DengXian" w:hAnsi="Calibri Light" w:cs="Calibri Light"/>
        </w:rPr>
        <w:t xml:space="preserve">The </w:t>
      </w:r>
      <w:r w:rsidR="00E000D0">
        <w:rPr>
          <w:rFonts w:ascii="Calibri Light" w:eastAsia="DengXian" w:hAnsi="Calibri Light" w:cs="Calibri Light"/>
        </w:rPr>
        <w:t xml:space="preserve">configuration file </w:t>
      </w:r>
      <w:r w:rsidR="00C83791">
        <w:rPr>
          <w:rFonts w:ascii="Calibri Light" w:eastAsia="DengXian" w:hAnsi="Calibri Light" w:cs="Calibri Light"/>
        </w:rPr>
        <w:t>is attached to th</w:t>
      </w:r>
      <w:r w:rsidR="00661F5E">
        <w:rPr>
          <w:rFonts w:ascii="Calibri Light" w:eastAsia="DengXian" w:hAnsi="Calibri Light" w:cs="Calibri Light"/>
        </w:rPr>
        <w:t>e TMIV software</w:t>
      </w:r>
      <w:r w:rsidR="00E000D0">
        <w:rPr>
          <w:rFonts w:ascii="Calibri Light" w:eastAsia="DengXian" w:hAnsi="Calibri Light" w:cs="Calibri Light"/>
        </w:rPr>
        <w:t>.</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IV-PSNR</w:t>
      </w:r>
    </w:p>
    <w:p w14:paraId="4C879198" w14:textId="186974E5" w:rsidR="00527935"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r>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r w:rsidR="00912346">
        <w:rPr>
          <w:rFonts w:ascii="Calibri Light" w:eastAsia="DengXian" w:hAnsi="Calibri Light"/>
        </w:rPr>
        <w:t xml:space="preserve"> </w:t>
      </w:r>
      <w:r w:rsidR="00527935">
        <w:rPr>
          <w:rFonts w:ascii="Calibri Light" w:eastAsia="DengXian" w:hAnsi="Calibri Light"/>
        </w:rPr>
        <w:t>IV-PSNR software produces</w:t>
      </w:r>
      <w:r w:rsidR="000B4D2A">
        <w:rPr>
          <w:rFonts w:ascii="Calibri Light" w:eastAsia="DengXian" w:hAnsi="Calibri Light"/>
        </w:rPr>
        <w:t xml:space="preserve">, in addition to the IV-PSNR score, the WS-PSNR score for both </w:t>
      </w:r>
      <w:r w:rsidR="00BD3ABB">
        <w:rPr>
          <w:rFonts w:ascii="Calibri Light" w:eastAsia="DengXian" w:hAnsi="Calibri Light"/>
        </w:rPr>
        <w:t>perspective and omni-directional contents.</w:t>
      </w:r>
    </w:p>
    <w:p w14:paraId="0793762D" w14:textId="1AA95FBD" w:rsidR="00A83F55" w:rsidRDefault="00A83F55" w:rsidP="00A83F55">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IVDE</w:t>
      </w:r>
    </w:p>
    <w:p w14:paraId="20B62AC4" w14:textId="44BC4ABF" w:rsidR="00A83F55" w:rsidRDefault="00F86EBA">
      <w:pPr>
        <w:widowControl/>
        <w:spacing w:after="160" w:line="259" w:lineRule="auto"/>
        <w:jc w:val="both"/>
        <w:rPr>
          <w:rFonts w:ascii="Calibri Light" w:eastAsia="DengXian" w:hAnsi="Calibri Light" w:cs="Calibri Light"/>
        </w:rPr>
      </w:pPr>
      <w:r w:rsidRPr="00F86EBA">
        <w:rPr>
          <w:rFonts w:ascii="Calibri Light" w:eastAsia="DengXian" w:hAnsi="Calibri Light" w:cs="Calibri Light"/>
        </w:rPr>
        <w:t>Immersive Video Depth Estimation (IVDE) is a depth estimation method that can be used to create geometry data for a 6DoF scene representation from views acquired by multiple perspective or omnidirectional cameras. Depth is estimated for segments instead of individual pixels, and thus the size of segments can be used to control the trade-off between the quality of depth maps and the processing time. Larger segments can be used to attain fast depth estimation, or finer segments can be used to attain higher quality.</w:t>
      </w:r>
    </w:p>
    <w:p w14:paraId="6E6D12EE" w14:textId="0F7C75A5" w:rsidR="009B39B2" w:rsidRPr="00F86EBA" w:rsidRDefault="009B39B2">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IVDE further includes a feature extractor, used with the </w:t>
      </w:r>
      <w:r w:rsidR="00B73B2D">
        <w:rPr>
          <w:rFonts w:ascii="Calibri Light" w:eastAsia="DengXian" w:hAnsi="Calibri Light" w:cs="Calibri Light"/>
        </w:rPr>
        <w:t>Decoder-Side-Depth-Estimating anchor, to produce a list of blocks to be skipped by IVDE.</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5" w:name="_Ref77750527"/>
      <w:r>
        <w:rPr>
          <w:rFonts w:ascii="Calibri Light" w:eastAsia="DengXian" w:hAnsi="Calibri Light" w:cs="Calibri Light"/>
          <w:b/>
          <w:bCs/>
          <w:sz w:val="32"/>
          <w:szCs w:val="32"/>
        </w:rPr>
        <w:t>Anchor definition</w:t>
      </w:r>
      <w:bookmarkEnd w:id="5"/>
    </w:p>
    <w:p w14:paraId="06310D11" w14:textId="3F5AEBA4" w:rsidR="00D91A0F" w:rsidRDefault="006E1B60">
      <w:pPr>
        <w:widowControl/>
        <w:spacing w:after="120" w:line="240" w:lineRule="auto"/>
        <w:jc w:val="both"/>
        <w:rPr>
          <w:rFonts w:ascii="Calibri Light" w:eastAsia="DengXian" w:hAnsi="Calibri Light"/>
        </w:rPr>
      </w:pPr>
      <w:r>
        <w:rPr>
          <w:rFonts w:ascii="Calibri Light" w:eastAsia="DengXian" w:hAnsi="Calibri Light"/>
        </w:rPr>
        <w:t xml:space="preserve">Three </w:t>
      </w:r>
      <w:r w:rsidR="009B5DEF">
        <w:rPr>
          <w:rFonts w:ascii="Calibri Light" w:eastAsia="DengXian" w:hAnsi="Calibri Light"/>
        </w:rPr>
        <w:t>anchors are considered to encode the multi-view sequences:</w:t>
      </w:r>
    </w:p>
    <w:p w14:paraId="06310D12" w14:textId="3845E868"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 xml:space="preserve">TMIV + </w:t>
      </w:r>
      <w:proofErr w:type="spellStart"/>
      <w:r w:rsidR="00A91695">
        <w:rPr>
          <w:rFonts w:ascii="Calibri Light" w:eastAsia="DengXian" w:hAnsi="Calibri Light" w:cs="Calibri Light"/>
        </w:rPr>
        <w:t>VVenC</w:t>
      </w:r>
      <w:proofErr w:type="spellEnd"/>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0D582061"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1525E318" w14:textId="08DEF0CC" w:rsidR="006E1B60" w:rsidRPr="006E1B60" w:rsidRDefault="00D07F08">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lastRenderedPageBreak/>
        <w:t>MIV decoder-side depth-estimating</w:t>
      </w:r>
      <w:r w:rsidR="006E1B60">
        <w:rPr>
          <w:rFonts w:ascii="Calibri Light" w:eastAsia="DengXian" w:hAnsi="Calibri Light"/>
          <w:b/>
        </w:rPr>
        <w:t xml:space="preserve"> anchor</w:t>
      </w:r>
      <w:r w:rsidR="006E1B60">
        <w:rPr>
          <w:rFonts w:ascii="Calibri Light" w:eastAsia="DengXian" w:hAnsi="Calibri Light"/>
        </w:rPr>
        <w:t xml:space="preserve">: </w:t>
      </w:r>
      <w:r w:rsidR="008408C1">
        <w:rPr>
          <w:rFonts w:ascii="Calibri Light" w:eastAsia="DengXian" w:hAnsi="Calibri Light"/>
        </w:rPr>
        <w:t>en</w:t>
      </w:r>
      <w:r w:rsidR="006E1B60">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6E1B60">
        <w:rPr>
          <w:rFonts w:ascii="Calibri Light" w:eastAsia="DengXian" w:hAnsi="Calibri Light"/>
        </w:rPr>
        <w:t xml:space="preserve">, </w:t>
      </w:r>
      <w:r w:rsidR="006E1B60">
        <w:rPr>
          <w:rFonts w:ascii="Calibri Light" w:eastAsia="DengXian" w:hAnsi="Calibri Light" w:cs="Calibri Light"/>
        </w:rPr>
        <w:t>packing</w:t>
      </w:r>
      <w:r w:rsidR="006E1B60" w:rsidRPr="000414FD">
        <w:rPr>
          <w:rFonts w:ascii="Calibri Light" w:eastAsia="DengXian" w:hAnsi="Calibri Light" w:cs="Calibri Light"/>
        </w:rPr>
        <w:t xml:space="preserve"> a</w:t>
      </w:r>
      <w:r w:rsidR="006E1B60">
        <w:rPr>
          <w:rFonts w:ascii="Calibri Light" w:eastAsia="DengXian" w:hAnsi="Calibri Light" w:cs="Calibri Light"/>
        </w:rPr>
        <w:t xml:space="preserve"> </w:t>
      </w:r>
      <w:r w:rsidR="006E1B60" w:rsidRPr="000414FD">
        <w:rPr>
          <w:rFonts w:ascii="Calibri Light" w:eastAsia="DengXian" w:hAnsi="Calibri Light" w:cs="Calibri Light"/>
        </w:rPr>
        <w:t>subset of source views completely</w:t>
      </w:r>
      <w:r w:rsidR="006E1B60">
        <w:rPr>
          <w:rFonts w:ascii="Calibri Light" w:eastAsia="DengXian" w:hAnsi="Calibri Light" w:cs="Calibri Light"/>
        </w:rPr>
        <w:t xml:space="preserve"> but without their geometry information</w:t>
      </w:r>
      <w:r w:rsidR="008408C1">
        <w:rPr>
          <w:rFonts w:ascii="Calibri Light" w:eastAsia="DengXian" w:hAnsi="Calibri Light" w:cs="Calibri Light"/>
        </w:rPr>
        <w:t>, followed by decoding, depth estimation and rendering with TMIV + IVDE</w:t>
      </w:r>
      <w:r w:rsidR="006E1B60">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5D013374" w14:textId="6174495D" w:rsidR="007749AD" w:rsidRPr="007A05AE" w:rsidRDefault="007749AD" w:rsidP="006C002A">
      <w:pPr>
        <w:widowControl/>
        <w:spacing w:after="160" w:line="259" w:lineRule="auto"/>
        <w:jc w:val="both"/>
        <w:rPr>
          <w:rFonts w:ascii="Calibri Light" w:eastAsia="DengXian" w:hAnsi="Calibri Light" w:cs="Calibri Light"/>
        </w:rPr>
      </w:pPr>
      <w:r>
        <w:rPr>
          <w:rFonts w:ascii="Calibri Light" w:eastAsia="DengXian" w:hAnsi="Calibri Light" w:cs="Calibri Light"/>
        </w:rPr>
        <w:t>In addition, there is a non-anchor reference condition:</w:t>
      </w:r>
      <w:r w:rsidR="00A40784">
        <w:rPr>
          <w:rFonts w:ascii="Calibri Light" w:eastAsia="DengXian" w:hAnsi="Calibri Light" w:cs="Calibri Light"/>
        </w:rPr>
        <w:t xml:space="preserve"> </w:t>
      </w:r>
      <w:r w:rsidRPr="007A05AE">
        <w:rPr>
          <w:rFonts w:ascii="Calibri Light" w:eastAsia="DengXian" w:hAnsi="Calibri Light" w:cs="Calibri Light"/>
          <w:b/>
          <w:bCs/>
        </w:rPr>
        <w:t>best reference</w:t>
      </w:r>
      <w:r>
        <w:rPr>
          <w:rFonts w:ascii="Calibri Light" w:eastAsia="DengXian" w:hAnsi="Calibri Light" w:cs="Calibri Light"/>
        </w:rPr>
        <w:t xml:space="preserve">: directly </w:t>
      </w:r>
      <w:r w:rsidRPr="007749AD">
        <w:rPr>
          <w:rFonts w:ascii="Calibri Light" w:eastAsia="DengXian" w:hAnsi="Calibri Light" w:cs="Calibri Light"/>
        </w:rPr>
        <w:t xml:space="preserve">render </w:t>
      </w:r>
      <w:r>
        <w:rPr>
          <w:rFonts w:ascii="Calibri Light" w:eastAsia="DengXian" w:hAnsi="Calibri Light" w:cs="Calibri Light"/>
        </w:rPr>
        <w:t>from all source views with TMIV and without coding.</w:t>
      </w:r>
    </w:p>
    <w:p w14:paraId="2A4FEA20" w14:textId="369D7899"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w:t>
      </w:r>
      <w:r w:rsidR="00CB5183">
        <w:rPr>
          <w:rFonts w:ascii="Calibri Light" w:eastAsia="DengXian" w:hAnsi="Calibri Light" w:cs="Calibri Light"/>
        </w:rPr>
        <w:t>TMIV</w:t>
      </w:r>
      <w:r w:rsidR="00D85061">
        <w:rPr>
          <w:rFonts w:ascii="Calibri Light" w:eastAsia="DengXian" w:hAnsi="Calibri Light" w:cs="Calibri Light"/>
        </w:rPr>
        <w:t>]</w:t>
      </w:r>
      <w:r>
        <w:rPr>
          <w:rFonts w:ascii="Calibri Light" w:eastAsia="DengXian" w:hAnsi="Calibri Light" w:cs="Calibri Light"/>
        </w:rPr>
        <w:t xml:space="preserve">. </w:t>
      </w:r>
      <w:proofErr w:type="spellStart"/>
      <w:r w:rsidR="00153780">
        <w:rPr>
          <w:rFonts w:ascii="Calibri Light" w:eastAsia="DengXian" w:hAnsi="Calibri Light"/>
        </w:rPr>
        <w:t>VVenC</w:t>
      </w:r>
      <w:proofErr w:type="spellEnd"/>
      <w:r w:rsidR="00153780">
        <w:rPr>
          <w:rFonts w:ascii="Calibri Light" w:eastAsia="DengXian" w:hAnsi="Calibri Light"/>
        </w:rPr>
        <w:t xml:space="preserve"> </w:t>
      </w:r>
      <w:r w:rsidR="00C14605">
        <w:rPr>
          <w:rFonts w:ascii="Calibri Light" w:eastAsia="DengXian" w:hAnsi="Calibri Light"/>
        </w:rPr>
        <w:t>is configured to encode each video sub</w:t>
      </w:r>
      <w:r w:rsidR="00310D48">
        <w:rPr>
          <w:rFonts w:ascii="Calibri Light" w:eastAsia="DengXian" w:hAnsi="Calibri Light"/>
        </w:rPr>
        <w:t>-</w:t>
      </w:r>
      <w:r w:rsidR="00C14605">
        <w:rPr>
          <w:rFonts w:ascii="Calibri Light" w:eastAsia="DengXian" w:hAnsi="Calibri Light"/>
        </w:rPr>
        <w:t xml:space="preserve">bitstream </w:t>
      </w:r>
      <w:r w:rsidR="00D85061">
        <w:rPr>
          <w:rFonts w:ascii="Calibri Light" w:eastAsia="DengXian" w:hAnsi="Calibri Light"/>
        </w:rPr>
        <w:t xml:space="preserve">using </w:t>
      </w:r>
      <w:r w:rsidR="00703383">
        <w:rPr>
          <w:rFonts w:ascii="Calibri Light" w:eastAsia="DengXian" w:hAnsi="Calibri Light"/>
        </w:rPr>
        <w:t xml:space="preserve">the </w:t>
      </w:r>
      <w:r w:rsidR="003D0536">
        <w:rPr>
          <w:rFonts w:ascii="Calibri Light" w:eastAsia="DengXian" w:hAnsi="Calibri Light"/>
        </w:rPr>
        <w:t xml:space="preserve">VVC </w:t>
      </w:r>
      <w:r w:rsidR="00C14605">
        <w:rPr>
          <w:rFonts w:ascii="Calibri Light" w:eastAsia="DengXian" w:hAnsi="Calibri Light"/>
        </w:rPr>
        <w:t>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3C75565A" w14:textId="1B414577" w:rsidR="00300221" w:rsidRDefault="00300221" w:rsidP="0019404F">
      <w:pPr>
        <w:widowControl/>
        <w:spacing w:after="120" w:line="240" w:lineRule="auto"/>
        <w:jc w:val="both"/>
        <w:rPr>
          <w:rFonts w:ascii="Calibri Light" w:eastAsia="DengXian" w:hAnsi="Calibri Light" w:cs="Calibri Light"/>
        </w:rPr>
      </w:pPr>
      <w:r>
        <w:rPr>
          <w:rFonts w:ascii="Calibri Light" w:eastAsia="DengXian" w:hAnsi="Calibri Light"/>
        </w:rPr>
        <w:t>CTC-specific configuration files and detailed run instructions are provided with the reference software [TM1].</w:t>
      </w:r>
      <w:r w:rsidR="00B00F48">
        <w:rPr>
          <w:rFonts w:ascii="Calibri Light" w:eastAsia="DengXian" w:hAnsi="Calibri Light"/>
        </w:rPr>
        <w:t xml:space="preserve"> CTC-specific IVDE configuration files for IVDE are provided with IVDE software.</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6C31F684" w:rsidR="00D91A0F" w:rsidRDefault="00B9513D">
      <w:pPr>
        <w:widowControl/>
        <w:spacing w:after="120" w:line="240" w:lineRule="auto"/>
        <w:jc w:val="both"/>
        <w:rPr>
          <w:rFonts w:ascii="Calibri Light" w:eastAsia="DengXian" w:hAnsi="Calibri Light" w:cs="Calibri Light"/>
        </w:rPr>
      </w:pPr>
      <w:bookmarkStart w:id="6" w:name="_Ref520298423"/>
      <w:r>
        <w:rPr>
          <w:rFonts w:ascii="Calibri Light" w:eastAsia="DengXian" w:hAnsi="Calibri Light"/>
        </w:rPr>
        <w:t>A</w:t>
      </w:r>
      <w:r w:rsidR="009B5DEF">
        <w:rPr>
          <w:rFonts w:ascii="Calibri Light" w:eastAsia="DengXian" w:hAnsi="Calibri Light"/>
        </w:rPr>
        <w:t xml:space="preserve"> configuration “17fr” with 17 frames only</w:t>
      </w:r>
      <w:r>
        <w:rPr>
          <w:rFonts w:ascii="Calibri Light" w:eastAsia="DengXian" w:hAnsi="Calibri Light"/>
        </w:rPr>
        <w:t xml:space="preserve"> </w:t>
      </w:r>
      <w:r w:rsidR="009B5DEF">
        <w:rPr>
          <w:rFonts w:ascii="Calibri Light" w:eastAsia="DengXian" w:hAnsi="Calibri Light"/>
        </w:rPr>
        <w:t xml:space="preserve">is used to compare the anchors against each other. The configuration “97fr”, with 97 frames is mandatory when proposing an improvement of the MIV anchor and is used (optionally) when proposing an improvement of the MIV </w:t>
      </w:r>
      <w:r w:rsidR="00D85061">
        <w:rPr>
          <w:rFonts w:ascii="Calibri Light" w:eastAsia="DengXian" w:hAnsi="Calibri Light"/>
        </w:rPr>
        <w:t>v</w:t>
      </w:r>
      <w:r w:rsidR="009B5DEF">
        <w:rPr>
          <w:rFonts w:ascii="Calibri Light" w:eastAsia="DengXian" w:hAnsi="Calibri Light"/>
        </w:rPr>
        <w:t xml:space="preserve">iew </w:t>
      </w:r>
      <w:r w:rsidR="00FA4167">
        <w:rPr>
          <w:rFonts w:ascii="Calibri Light" w:eastAsia="DengXian" w:hAnsi="Calibri Light"/>
        </w:rPr>
        <w:t xml:space="preserve">or MIV DSDE </w:t>
      </w:r>
      <w:r w:rsidR="009B5DEF">
        <w:rPr>
          <w:rFonts w:ascii="Calibri Light" w:eastAsia="DengXian" w:hAnsi="Calibri Light"/>
        </w:rPr>
        <w:t xml:space="preserve">anchor. The </w:t>
      </w:r>
      <w:r w:rsidR="00DE17C0">
        <w:rPr>
          <w:rFonts w:ascii="Calibri Light" w:eastAsia="DengXian" w:hAnsi="Calibri Light"/>
        </w:rPr>
        <w:t xml:space="preserve">start </w:t>
      </w:r>
      <w:r w:rsidR="009B5DEF">
        <w:rPr>
          <w:rFonts w:ascii="Calibri Light" w:eastAsia="DengXian" w:hAnsi="Calibri Light"/>
        </w:rPr>
        <w:t>frame</w:t>
      </w:r>
      <w:r w:rsidR="00DE17C0">
        <w:rPr>
          <w:rFonts w:ascii="Calibri Light" w:eastAsia="DengXian" w:hAnsi="Calibri Light"/>
        </w:rPr>
        <w:t xml:space="preserve">s </w:t>
      </w:r>
      <w:r w:rsidR="009B5DEF">
        <w:rPr>
          <w:rFonts w:ascii="Calibri Light" w:eastAsia="DengXian" w:hAnsi="Calibri Light"/>
        </w:rPr>
        <w:t xml:space="preserve">for each sequence are reflected in </w:t>
      </w:r>
      <w:r w:rsidR="009B5DEF">
        <w:rPr>
          <w:rFonts w:ascii="Calibri Light" w:eastAsia="DengXian" w:hAnsi="Calibri Light"/>
        </w:rPr>
        <w:fldChar w:fldCharType="begin"/>
      </w:r>
      <w:r w:rsidR="009B5DEF">
        <w:rPr>
          <w:rFonts w:ascii="Calibri Light" w:eastAsia="DengXian" w:hAnsi="Calibri Light"/>
        </w:rPr>
        <w:instrText xml:space="preserve"> REF _Ref40081544 \h  \* MERGEFORMAT </w:instrText>
      </w:r>
      <w:r w:rsidR="009B5DEF">
        <w:rPr>
          <w:rFonts w:ascii="Calibri Light" w:eastAsia="DengXian" w:hAnsi="Calibri Light"/>
        </w:rPr>
      </w:r>
      <w:r w:rsidR="009B5DEF">
        <w:rPr>
          <w:rFonts w:ascii="Calibri Light" w:eastAsia="DengXian" w:hAnsi="Calibri Light"/>
        </w:rPr>
        <w:fldChar w:fldCharType="separate"/>
      </w:r>
      <w:r w:rsidR="00BA3BE2" w:rsidRPr="00EB1CC4">
        <w:rPr>
          <w:rFonts w:ascii="Calibri Light" w:eastAsia="DengXian" w:hAnsi="Calibri Light"/>
        </w:rPr>
        <w:t>Table 3</w:t>
      </w:r>
      <w:r w:rsidR="009B5DEF">
        <w:rPr>
          <w:rFonts w:ascii="Calibri Light" w:eastAsia="DengXian" w:hAnsi="Calibri Light"/>
        </w:rPr>
        <w:fldChar w:fldCharType="end"/>
      </w:r>
      <w:r w:rsidR="009B5DEF">
        <w:rPr>
          <w:rFonts w:ascii="Calibri Light" w:eastAsia="DengXian" w:hAnsi="Calibri Light"/>
        </w:rPr>
        <w:t xml:space="preserve">. </w:t>
      </w:r>
      <w:r w:rsidR="009B5DEF">
        <w:rPr>
          <w:rFonts w:ascii="Calibri Light" w:eastAsia="DengXian" w:hAnsi="Calibri Light"/>
          <w:lang w:eastAsia="fr-FR"/>
        </w:rPr>
        <w:t xml:space="preserve">Specific details for each anchor are given in the following sub-sections. </w:t>
      </w:r>
    </w:p>
    <w:p w14:paraId="06310D1A" w14:textId="6BCEC53C"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7" w:name="_Ref40081544"/>
      <w:bookmarkStart w:id="8" w:name="_Ref536433547"/>
      <w:bookmarkStart w:id="9"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7"/>
      <w:r>
        <w:rPr>
          <w:rFonts w:ascii="Calibri Light" w:eastAsia="DengXian" w:hAnsi="Calibri Light" w:cs="Calibri Light"/>
          <w:i/>
          <w:iCs/>
          <w:color w:val="44546A"/>
          <w:sz w:val="18"/>
          <w:szCs w:val="18"/>
        </w:rPr>
        <w:t xml:space="preserve">:  </w:t>
      </w:r>
      <w:bookmarkStart w:id="10" w:name="_Ref40081525"/>
      <w:r>
        <w:rPr>
          <w:rFonts w:ascii="Calibri Light" w:eastAsia="DengXian" w:hAnsi="Calibri Light" w:cs="Calibri Light"/>
          <w:i/>
          <w:iCs/>
          <w:color w:val="44546A"/>
          <w:sz w:val="18"/>
          <w:szCs w:val="18"/>
        </w:rPr>
        <w:t xml:space="preserve">Start frames for each </w:t>
      </w:r>
      <w:r w:rsidR="000D4391">
        <w:rPr>
          <w:rFonts w:ascii="Calibri Light" w:eastAsia="DengXian" w:hAnsi="Calibri Light" w:cs="Calibri Light"/>
          <w:i/>
          <w:iCs/>
          <w:color w:val="44546A"/>
          <w:sz w:val="18"/>
          <w:szCs w:val="18"/>
        </w:rPr>
        <w:t>sequence</w:t>
      </w:r>
      <w:r>
        <w:rPr>
          <w:rFonts w:ascii="Calibri Light" w:eastAsia="DengXian" w:hAnsi="Calibri Light" w:cs="Calibri Light"/>
          <w:i/>
          <w:iCs/>
          <w:color w:val="44546A"/>
          <w:sz w:val="18"/>
          <w:szCs w:val="18"/>
        </w:rPr>
        <w:t>.</w:t>
      </w:r>
      <w:bookmarkEnd w:id="10"/>
    </w:p>
    <w:tbl>
      <w:tblPr>
        <w:tblStyle w:val="TableGrid1"/>
        <w:tblW w:w="0" w:type="auto"/>
        <w:jc w:val="center"/>
        <w:tblLayout w:type="fixed"/>
        <w:tblLook w:val="04A0" w:firstRow="1" w:lastRow="0" w:firstColumn="1" w:lastColumn="0" w:noHBand="0" w:noVBand="1"/>
      </w:tblPr>
      <w:tblGrid>
        <w:gridCol w:w="990"/>
        <w:gridCol w:w="2520"/>
        <w:gridCol w:w="1080"/>
      </w:tblGrid>
      <w:tr w:rsidR="000D4391" w14:paraId="06310D1F" w14:textId="77777777">
        <w:trPr>
          <w:jc w:val="center"/>
        </w:trPr>
        <w:tc>
          <w:tcPr>
            <w:tcW w:w="990" w:type="dxa"/>
          </w:tcPr>
          <w:p w14:paraId="06310D1B" w14:textId="77777777" w:rsidR="000D4391" w:rsidRDefault="000D4391">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0D4391" w:rsidRDefault="000D4391">
            <w:pPr>
              <w:widowControl/>
              <w:spacing w:after="120" w:line="240" w:lineRule="auto"/>
              <w:jc w:val="center"/>
              <w:rPr>
                <w:rFonts w:eastAsia="DengXian" w:cs="Calibri"/>
              </w:rPr>
            </w:pPr>
            <w:r>
              <w:rPr>
                <w:rFonts w:eastAsia="DengXian" w:cs="Calibri"/>
              </w:rPr>
              <w:t>Sequence</w:t>
            </w:r>
          </w:p>
        </w:tc>
        <w:tc>
          <w:tcPr>
            <w:tcW w:w="1080" w:type="dxa"/>
          </w:tcPr>
          <w:p w14:paraId="06310D1E" w14:textId="10AD8EC3" w:rsidR="000D4391" w:rsidRDefault="000D4391">
            <w:pPr>
              <w:widowControl/>
              <w:spacing w:after="120" w:line="240" w:lineRule="auto"/>
              <w:jc w:val="center"/>
              <w:rPr>
                <w:rFonts w:eastAsia="DengXian" w:cs="Calibri"/>
              </w:rPr>
            </w:pPr>
            <w:r>
              <w:rPr>
                <w:rFonts w:eastAsia="DengXian" w:cs="Calibri"/>
              </w:rPr>
              <w:t>Start frame</w:t>
            </w:r>
          </w:p>
        </w:tc>
      </w:tr>
      <w:tr w:rsidR="000D4391" w14:paraId="06310D24" w14:textId="77777777">
        <w:trPr>
          <w:jc w:val="center"/>
        </w:trPr>
        <w:tc>
          <w:tcPr>
            <w:tcW w:w="990" w:type="dxa"/>
          </w:tcPr>
          <w:p w14:paraId="06310D20" w14:textId="6B4FBF9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A</w:t>
            </w:r>
          </w:p>
        </w:tc>
        <w:tc>
          <w:tcPr>
            <w:tcW w:w="2520" w:type="dxa"/>
          </w:tcPr>
          <w:p w14:paraId="06310D21" w14:textId="77777777" w:rsidR="000D4391" w:rsidRDefault="000D4391">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ClassroomVideo</w:t>
            </w:r>
            <w:proofErr w:type="spellEnd"/>
          </w:p>
        </w:tc>
        <w:tc>
          <w:tcPr>
            <w:tcW w:w="1080" w:type="dxa"/>
          </w:tcPr>
          <w:p w14:paraId="06310D23"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0D4391" w14:paraId="06310D29" w14:textId="77777777">
        <w:trPr>
          <w:jc w:val="center"/>
        </w:trPr>
        <w:tc>
          <w:tcPr>
            <w:tcW w:w="990" w:type="dxa"/>
          </w:tcPr>
          <w:p w14:paraId="06310D25" w14:textId="6D7502C0"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B</w:t>
            </w:r>
          </w:p>
        </w:tc>
        <w:tc>
          <w:tcPr>
            <w:tcW w:w="2520" w:type="dxa"/>
          </w:tcPr>
          <w:p w14:paraId="06310D26" w14:textId="185EE55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80" w:type="dxa"/>
          </w:tcPr>
          <w:p w14:paraId="06310D28"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0D4391" w14:paraId="06310D2E" w14:textId="77777777">
        <w:trPr>
          <w:jc w:val="center"/>
        </w:trPr>
        <w:tc>
          <w:tcPr>
            <w:tcW w:w="990" w:type="dxa"/>
          </w:tcPr>
          <w:p w14:paraId="06310D2A" w14:textId="3CF7814D"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2520" w:type="dxa"/>
          </w:tcPr>
          <w:p w14:paraId="06310D2B" w14:textId="53F0377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80" w:type="dxa"/>
          </w:tcPr>
          <w:p w14:paraId="06310D2D"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3" w14:textId="77777777">
        <w:trPr>
          <w:jc w:val="center"/>
        </w:trPr>
        <w:tc>
          <w:tcPr>
            <w:tcW w:w="990" w:type="dxa"/>
          </w:tcPr>
          <w:p w14:paraId="06310D2F" w14:textId="7E28430E"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2520" w:type="dxa"/>
          </w:tcPr>
          <w:p w14:paraId="06310D30" w14:textId="2EB23C4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80" w:type="dxa"/>
          </w:tcPr>
          <w:p w14:paraId="06310D32"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06310D38" w14:textId="77777777">
        <w:trPr>
          <w:jc w:val="center"/>
        </w:trPr>
        <w:tc>
          <w:tcPr>
            <w:tcW w:w="990" w:type="dxa"/>
          </w:tcPr>
          <w:p w14:paraId="06310D34" w14:textId="69A1795A"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J</w:t>
            </w:r>
          </w:p>
        </w:tc>
        <w:tc>
          <w:tcPr>
            <w:tcW w:w="2520" w:type="dxa"/>
          </w:tcPr>
          <w:p w14:paraId="06310D35" w14:textId="7427F5A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80" w:type="dxa"/>
          </w:tcPr>
          <w:p w14:paraId="06310D37"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D" w14:textId="77777777">
        <w:trPr>
          <w:jc w:val="center"/>
        </w:trPr>
        <w:tc>
          <w:tcPr>
            <w:tcW w:w="990" w:type="dxa"/>
          </w:tcPr>
          <w:p w14:paraId="06310D39" w14:textId="72B968E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D</w:t>
            </w:r>
          </w:p>
        </w:tc>
        <w:tc>
          <w:tcPr>
            <w:tcW w:w="2520" w:type="dxa"/>
          </w:tcPr>
          <w:p w14:paraId="06310D3A" w14:textId="7B255848"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80" w:type="dxa"/>
          </w:tcPr>
          <w:p w14:paraId="06310D3C"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0D4391" w14:paraId="06310D42" w14:textId="77777777">
        <w:trPr>
          <w:jc w:val="center"/>
        </w:trPr>
        <w:tc>
          <w:tcPr>
            <w:tcW w:w="990" w:type="dxa"/>
          </w:tcPr>
          <w:p w14:paraId="06310D3E" w14:textId="4DFA65B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E</w:t>
            </w:r>
          </w:p>
        </w:tc>
        <w:tc>
          <w:tcPr>
            <w:tcW w:w="2520" w:type="dxa"/>
          </w:tcPr>
          <w:p w14:paraId="06310D3F" w14:textId="618CDD3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80" w:type="dxa"/>
          </w:tcPr>
          <w:p w14:paraId="06310D41"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0D4391" w14:paraId="06310D47" w14:textId="77777777">
        <w:trPr>
          <w:jc w:val="center"/>
        </w:trPr>
        <w:tc>
          <w:tcPr>
            <w:tcW w:w="990" w:type="dxa"/>
          </w:tcPr>
          <w:p w14:paraId="06310D43" w14:textId="1A1E25BC"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L</w:t>
            </w:r>
          </w:p>
        </w:tc>
        <w:tc>
          <w:tcPr>
            <w:tcW w:w="2520" w:type="dxa"/>
          </w:tcPr>
          <w:p w14:paraId="06310D44" w14:textId="7EE4EC8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80" w:type="dxa"/>
          </w:tcPr>
          <w:p w14:paraId="06310D46"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0D4391" w14:paraId="06310D4C" w14:textId="77777777">
        <w:trPr>
          <w:jc w:val="center"/>
        </w:trPr>
        <w:tc>
          <w:tcPr>
            <w:tcW w:w="990" w:type="dxa"/>
          </w:tcPr>
          <w:p w14:paraId="06310D48" w14:textId="119A4C8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P</w:t>
            </w:r>
          </w:p>
        </w:tc>
        <w:tc>
          <w:tcPr>
            <w:tcW w:w="2520" w:type="dxa"/>
          </w:tcPr>
          <w:p w14:paraId="06310D49" w14:textId="2F52AB4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80" w:type="dxa"/>
          </w:tcPr>
          <w:p w14:paraId="06310D4B"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0D4391" w14:paraId="06310D51" w14:textId="77777777">
        <w:trPr>
          <w:jc w:val="center"/>
        </w:trPr>
        <w:tc>
          <w:tcPr>
            <w:tcW w:w="990" w:type="dxa"/>
          </w:tcPr>
          <w:p w14:paraId="06310D4D" w14:textId="6775B4F9"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2520" w:type="dxa"/>
          </w:tcPr>
          <w:p w14:paraId="06310D4E" w14:textId="118140C6"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80" w:type="dxa"/>
          </w:tcPr>
          <w:p w14:paraId="06310D50"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0D4391" w14:paraId="06310D56" w14:textId="77777777">
        <w:trPr>
          <w:jc w:val="center"/>
        </w:trPr>
        <w:tc>
          <w:tcPr>
            <w:tcW w:w="990" w:type="dxa"/>
          </w:tcPr>
          <w:p w14:paraId="06310D52" w14:textId="29AC929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T</w:t>
            </w:r>
          </w:p>
        </w:tc>
        <w:tc>
          <w:tcPr>
            <w:tcW w:w="2520" w:type="dxa"/>
          </w:tcPr>
          <w:p w14:paraId="06310D53" w14:textId="269EA31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80" w:type="dxa"/>
          </w:tcPr>
          <w:p w14:paraId="06310D55"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EAFFE1B" w14:textId="77777777">
        <w:trPr>
          <w:jc w:val="center"/>
        </w:trPr>
        <w:tc>
          <w:tcPr>
            <w:tcW w:w="990" w:type="dxa"/>
          </w:tcPr>
          <w:p w14:paraId="3C52F096" w14:textId="5C7FA3E9"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R</w:t>
            </w:r>
          </w:p>
        </w:tc>
        <w:tc>
          <w:tcPr>
            <w:tcW w:w="2520" w:type="dxa"/>
          </w:tcPr>
          <w:p w14:paraId="54E48036" w14:textId="44F2162D" w:rsidR="000D4391" w:rsidDel="00910B55"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80" w:type="dxa"/>
          </w:tcPr>
          <w:p w14:paraId="663D74A0" w14:textId="231C2BBE"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482B7043" w14:textId="77777777">
        <w:trPr>
          <w:jc w:val="center"/>
        </w:trPr>
        <w:tc>
          <w:tcPr>
            <w:tcW w:w="990" w:type="dxa"/>
          </w:tcPr>
          <w:p w14:paraId="5BED4C76" w14:textId="27BFF651"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O</w:t>
            </w:r>
          </w:p>
        </w:tc>
        <w:tc>
          <w:tcPr>
            <w:tcW w:w="2520" w:type="dxa"/>
          </w:tcPr>
          <w:p w14:paraId="399B3857" w14:textId="2802AC9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80" w:type="dxa"/>
          </w:tcPr>
          <w:p w14:paraId="62D95F57" w14:textId="0AC6E0B5"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F4C641A" w14:textId="77777777">
        <w:trPr>
          <w:jc w:val="center"/>
        </w:trPr>
        <w:tc>
          <w:tcPr>
            <w:tcW w:w="990" w:type="dxa"/>
          </w:tcPr>
          <w:p w14:paraId="7C643383" w14:textId="0A593EA5" w:rsidR="000D4391" w:rsidRPr="006873AF" w:rsidRDefault="000D4391"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Q</w:t>
            </w:r>
          </w:p>
        </w:tc>
        <w:tc>
          <w:tcPr>
            <w:tcW w:w="2520" w:type="dxa"/>
          </w:tcPr>
          <w:p w14:paraId="2B192905" w14:textId="5F2820FD" w:rsidR="000D4391" w:rsidRPr="006873AF" w:rsidRDefault="000D4391" w:rsidP="00387716">
            <w:pPr>
              <w:widowControl/>
              <w:spacing w:after="120" w:line="240" w:lineRule="auto"/>
              <w:jc w:val="both"/>
              <w:rPr>
                <w:rFonts w:ascii="Calibri Light" w:eastAsia="DengXian" w:hAnsi="Calibri Light" w:cs="Calibri Light"/>
                <w:lang w:val="nl-NL"/>
              </w:rPr>
            </w:pPr>
            <w:proofErr w:type="spellStart"/>
            <w:r>
              <w:rPr>
                <w:rFonts w:ascii="Calibri Light" w:eastAsia="DengXian" w:hAnsi="Calibri Light" w:cs="Calibri Light"/>
              </w:rPr>
              <w:t>ChessPieces</w:t>
            </w:r>
            <w:proofErr w:type="spellEnd"/>
          </w:p>
        </w:tc>
        <w:tc>
          <w:tcPr>
            <w:tcW w:w="1080" w:type="dxa"/>
          </w:tcPr>
          <w:p w14:paraId="710170AC" w14:textId="3E7D8DB2" w:rsidR="000D4391" w:rsidRDefault="000D4391"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1F4A3763" w14:textId="77777777">
        <w:trPr>
          <w:jc w:val="center"/>
        </w:trPr>
        <w:tc>
          <w:tcPr>
            <w:tcW w:w="990" w:type="dxa"/>
          </w:tcPr>
          <w:p w14:paraId="7986105C" w14:textId="57E3BB2E" w:rsidR="000D4391" w:rsidRPr="00016236"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 xml:space="preserve">CG - </w:t>
            </w:r>
            <w:r w:rsidRPr="00584126">
              <w:rPr>
                <w:rFonts w:ascii="Calibri Light" w:eastAsia="DengXian" w:hAnsi="Calibri Light" w:cs="Calibri Light"/>
              </w:rPr>
              <w:t>I</w:t>
            </w:r>
          </w:p>
        </w:tc>
        <w:tc>
          <w:tcPr>
            <w:tcW w:w="2520" w:type="dxa"/>
          </w:tcPr>
          <w:p w14:paraId="272E888B" w14:textId="0723DB4E" w:rsidR="000D4391" w:rsidRPr="00663A72"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Mirror</w:t>
            </w:r>
          </w:p>
        </w:tc>
        <w:tc>
          <w:tcPr>
            <w:tcW w:w="1080" w:type="dxa"/>
          </w:tcPr>
          <w:p w14:paraId="0882DC4D" w14:textId="5AB5717E" w:rsidR="000D4391" w:rsidRPr="00663A72" w:rsidRDefault="000D4391" w:rsidP="00387716">
            <w:pPr>
              <w:widowControl/>
              <w:spacing w:after="120" w:line="240" w:lineRule="auto"/>
              <w:jc w:val="center"/>
              <w:rPr>
                <w:rFonts w:ascii="Calibri Light" w:eastAsia="DengXian" w:hAnsi="Calibri Light" w:cs="Calibri Light"/>
              </w:rPr>
            </w:pPr>
            <w:r w:rsidRPr="0032071F">
              <w:rPr>
                <w:rFonts w:ascii="Calibri Light" w:eastAsia="DengXian" w:hAnsi="Calibri Light" w:cs="Calibri Light"/>
              </w:rPr>
              <w:t>0</w:t>
            </w:r>
          </w:p>
        </w:tc>
      </w:tr>
      <w:tr w:rsidR="0036303D" w14:paraId="63C16EB7" w14:textId="77777777">
        <w:trPr>
          <w:jc w:val="center"/>
        </w:trPr>
        <w:tc>
          <w:tcPr>
            <w:tcW w:w="990" w:type="dxa"/>
          </w:tcPr>
          <w:p w14:paraId="380C487C" w14:textId="6FCADBF5" w:rsidR="0036303D" w:rsidRPr="00663A72" w:rsidRDefault="0036303D"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CG</w:t>
            </w:r>
            <w:r w:rsidR="00263E06">
              <w:rPr>
                <w:rFonts w:ascii="Calibri Light" w:eastAsia="DengXian" w:hAnsi="Calibri Light" w:cs="Calibri Light"/>
              </w:rPr>
              <w:t xml:space="preserve"> - G</w:t>
            </w:r>
          </w:p>
        </w:tc>
        <w:tc>
          <w:tcPr>
            <w:tcW w:w="2520" w:type="dxa"/>
          </w:tcPr>
          <w:p w14:paraId="4A459935" w14:textId="54654502" w:rsidR="0036303D" w:rsidRPr="00663A72" w:rsidRDefault="00263E06"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Cadillac</w:t>
            </w:r>
          </w:p>
        </w:tc>
        <w:tc>
          <w:tcPr>
            <w:tcW w:w="1080" w:type="dxa"/>
          </w:tcPr>
          <w:p w14:paraId="6B137020" w14:textId="4C153312" w:rsidR="0036303D" w:rsidRPr="0032071F" w:rsidRDefault="00263E0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bl>
    <w:bookmarkEnd w:id="8"/>
    <w:bookmarkEnd w:id="9"/>
    <w:p w14:paraId="06310D7F" w14:textId="4CE966DE"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lastRenderedPageBreak/>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anchor</w:t>
      </w:r>
      <w:bookmarkEnd w:id="6"/>
    </w:p>
    <w:p w14:paraId="06310D80" w14:textId="11243E04" w:rsidR="00D91A0F" w:rsidRDefault="009B5DEF" w:rsidP="000A5A2B">
      <w:pPr>
        <w:widowControl/>
        <w:spacing w:after="120" w:line="240" w:lineRule="auto"/>
        <w:jc w:val="both"/>
        <w:rPr>
          <w:rFonts w:ascii="Calibri Light" w:eastAsia="DengXian" w:hAnsi="Calibri Light" w:cs="Calibri Light"/>
        </w:rPr>
      </w:pPr>
      <w:r>
        <w:rPr>
          <w:rFonts w:ascii="Calibri Light" w:eastAsia="DengXian" w:hAnsi="Calibri Light" w:cs="Calibri Light"/>
        </w:rPr>
        <w:t>For each video sequence, two sets of QP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QPs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CE558E">
        <w:rPr>
          <w:rFonts w:ascii="Calibri Light" w:eastAsia="DengXian" w:hAnsi="Calibri Light" w:cs="Calibri Light"/>
        </w:rPr>
        <w:t xml:space="preserve">. The set of </w:t>
      </w:r>
      <w:r w:rsidR="00426A0F">
        <w:rPr>
          <w:rFonts w:ascii="Calibri Light" w:eastAsia="DengXian" w:hAnsi="Calibri Light" w:cs="Calibri Light"/>
        </w:rPr>
        <w:t xml:space="preserve">texture </w:t>
      </w:r>
      <w:r w:rsidR="00CE558E">
        <w:rPr>
          <w:rFonts w:ascii="Calibri Light" w:eastAsia="DengXian" w:hAnsi="Calibri Light" w:cs="Calibri Light"/>
        </w:rPr>
        <w:t xml:space="preserve">QPs </w:t>
      </w:r>
      <w:r w:rsidR="00426A0F">
        <w:rPr>
          <w:rFonts w:ascii="Calibri Light" w:eastAsia="DengXian" w:hAnsi="Calibri Light" w:cs="Calibri Light"/>
        </w:rPr>
        <w:t xml:space="preserve">is supplied </w:t>
      </w:r>
      <w:r w:rsidR="00C11692">
        <w:rPr>
          <w:rFonts w:ascii="Calibri Light" w:eastAsia="DengXian" w:hAnsi="Calibri Light" w:cs="Calibri Light"/>
        </w:rPr>
        <w:t xml:space="preserve">in </w:t>
      </w:r>
      <w:r w:rsidR="003D4988">
        <w:rPr>
          <w:rFonts w:ascii="Calibri Light" w:eastAsia="DengXian" w:hAnsi="Calibri Light" w:cs="Calibri Light"/>
        </w:rPr>
        <w:fldChar w:fldCharType="begin"/>
      </w:r>
      <w:r w:rsidR="003D4988">
        <w:rPr>
          <w:rFonts w:ascii="Calibri Light" w:eastAsia="DengXian" w:hAnsi="Calibri Light" w:cs="Calibri Light"/>
        </w:rPr>
        <w:instrText xml:space="preserve"> REF _Ref94005727 \h  \* MERGEFORMAT </w:instrText>
      </w:r>
      <w:r w:rsidR="003D4988">
        <w:rPr>
          <w:rFonts w:ascii="Calibri Light" w:eastAsia="DengXian" w:hAnsi="Calibri Light" w:cs="Calibri Light"/>
        </w:rPr>
      </w:r>
      <w:r w:rsidR="003D4988">
        <w:rPr>
          <w:rFonts w:ascii="Calibri Light" w:eastAsia="DengXian" w:hAnsi="Calibri Light" w:cs="Calibri Light"/>
        </w:rPr>
        <w:fldChar w:fldCharType="separate"/>
      </w:r>
      <w:r w:rsidR="003D4988" w:rsidRPr="00EB1CC4">
        <w:rPr>
          <w:rFonts w:ascii="Calibri Light" w:eastAsia="DengXian" w:hAnsi="Calibri Light" w:cs="Calibri Light"/>
        </w:rPr>
        <w:t>Table 4</w:t>
      </w:r>
      <w:r w:rsidR="003D4988">
        <w:rPr>
          <w:rFonts w:ascii="Calibri Light" w:eastAsia="DengXian" w:hAnsi="Calibri Light" w:cs="Calibri Light"/>
        </w:rPr>
        <w:fldChar w:fldCharType="end"/>
      </w:r>
      <w:r>
        <w:rPr>
          <w:rFonts w:ascii="Calibri Light" w:eastAsia="DengXian" w:hAnsi="Calibri Light" w:cs="Calibri Light"/>
        </w:rPr>
        <w:t>.</w:t>
      </w:r>
      <w:r w:rsidR="003B3389">
        <w:rPr>
          <w:rFonts w:ascii="Calibri Light" w:eastAsia="DengXian" w:hAnsi="Calibri Light" w:cs="Calibri Light"/>
        </w:rPr>
        <w:t xml:space="preserve"> To each texture QP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QP.</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QP </w:t>
      </w:r>
      <w:r w:rsidR="00A866BF" w:rsidRPr="003326F9">
        <w:rPr>
          <w:rFonts w:ascii="Calibri Light" w:eastAsia="DengXian" w:hAnsi="Calibri Light" w:cs="Calibri Light"/>
        </w:rPr>
        <w:t>(</w:t>
      </w:r>
      <w:r w:rsidR="00A866BF" w:rsidRPr="00EB1CC4">
        <w:rPr>
          <w:rFonts w:ascii="Calibri Light" w:eastAsia="DengXian" w:hAnsi="Calibri Light" w:cs="Calibri Light"/>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r w:rsidR="00A26B8D">
        <w:rPr>
          <w:rFonts w:ascii="Calibri Light" w:eastAsia="DengXian" w:hAnsi="Calibri Light" w:cs="Calibri Light"/>
        </w:rPr>
        <w:t xml:space="preserve">QP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w:t>
      </w:r>
      <w:r w:rsidR="00916D73">
        <w:rPr>
          <w:rFonts w:ascii="Calibri Light" w:eastAsia="DengXian" w:hAnsi="Calibri Light" w:cs="Calibri Light"/>
        </w:rPr>
        <w:t xml:space="preserve">is the same for all sequences, and </w:t>
      </w:r>
      <w:r w:rsidR="00A866BF">
        <w:rPr>
          <w:rFonts w:ascii="Calibri Light" w:eastAsia="DengXian" w:hAnsi="Calibri Light" w:cs="Calibri Light"/>
        </w:rPr>
        <w:t xml:space="preserve">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tab/>
      </w:r>
      <m:oMath>
        <m:sSup>
          <m:sSupPr>
            <m:ctrlPr>
              <w:ins w:id="11" w:author="Yu Lu" w:date="2022-04-30T07:41:00Z">
                <w:rPr>
                  <w:rFonts w:ascii="Cambria Math" w:hAnsi="Cambria Math"/>
                </w:rPr>
              </w:ins>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ins w:id="12" w:author="Yu Lu" w:date="2022-04-30T07:41:00Z">
                <w:rPr>
                  <w:rFonts w:ascii="Cambria Math" w:hAnsi="Cambria Math"/>
                </w:rPr>
              </w:ins>
            </m:ctrlPr>
          </m:funcPr>
          <m:fName>
            <m:limLow>
              <m:limLowPr>
                <m:ctrlPr>
                  <w:ins w:id="13" w:author="Yu Lu" w:date="2022-04-30T07:41:00Z">
                    <w:rPr>
                      <w:rFonts w:ascii="Cambria Math" w:hAnsi="Cambria Math"/>
                    </w:rPr>
                  </w:ins>
                </m:ctrlPr>
              </m:limLowPr>
              <m:e>
                <m:r>
                  <m:rPr>
                    <m:sty m:val="p"/>
                  </m:rPr>
                  <w:rPr>
                    <w:rFonts w:ascii="Cambria Math" w:hAnsi="Cambria Math"/>
                  </w:rPr>
                  <m:t>max</m:t>
                </m:r>
              </m:e>
              <m:lim>
                <m:r>
                  <m:rPr>
                    <m:sty m:val="p"/>
                  </m:rPr>
                  <w:rPr>
                    <w:rFonts w:ascii="Cambria Math" w:hAnsi="Cambria Math"/>
                  </w:rPr>
                  <m:t xml:space="preserve"> </m:t>
                </m:r>
              </m:lim>
            </m:limLow>
          </m:fName>
          <m:e>
            <m:d>
              <m:dPr>
                <m:ctrlPr>
                  <w:ins w:id="14" w:author="Yu Lu" w:date="2022-04-30T07:41:00Z">
                    <w:rPr>
                      <w:rFonts w:ascii="Cambria Math" w:hAnsi="Cambria Math"/>
                    </w:rPr>
                  </w:ins>
                </m:ctrlPr>
              </m:dPr>
              <m:e>
                <m:r>
                  <m:rPr>
                    <m:sty m:val="p"/>
                  </m:rPr>
                  <w:rPr>
                    <w:rFonts w:ascii="Cambria Math" w:hAnsi="Cambria Math"/>
                  </w:rPr>
                  <m:t>1,</m:t>
                </m:r>
                <m:d>
                  <m:dPr>
                    <m:begChr m:val="["/>
                    <m:endChr m:val="]"/>
                    <m:ctrlPr>
                      <w:ins w:id="15" w:author="Yu Lu" w:date="2022-04-30T07:41:00Z">
                        <w:rPr>
                          <w:rFonts w:ascii="Cambria Math" w:hAnsi="Cambria Math"/>
                        </w:rPr>
                      </w:ins>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ins w:id="16" w:author="Yu Lu" w:date="2022-04-30T07:41:00Z">
                <w:rPr>
                  <w:rFonts w:ascii="Cambria Math" w:hAnsi="Cambria Math"/>
                  <w:i/>
                </w:rPr>
              </w:ins>
            </m:ctrlPr>
          </m:dPr>
          <m:e>
            <m:r>
              <w:rPr>
                <w:rFonts w:ascii="Cambria Math" w:hAnsi="Cambria Math"/>
              </w:rPr>
              <m:t>∙</m:t>
            </m:r>
          </m:e>
        </m:d>
      </m:oMath>
      <w:r>
        <w:t xml:space="preserve"> indicates the rounding to nearest integer operation.</w:t>
      </w:r>
    </w:p>
    <w:p w14:paraId="7804071A" w14:textId="4A366704" w:rsidR="00E44EC5" w:rsidRPr="00EB1CC4" w:rsidRDefault="003B36C8" w:rsidP="00EB1CC4">
      <w:pPr>
        <w:keepNext/>
        <w:keepLines/>
        <w:spacing w:before="360" w:after="120" w:line="240" w:lineRule="auto"/>
        <w:jc w:val="center"/>
        <w:rPr>
          <w:rFonts w:ascii="Calibri Light" w:eastAsia="DengXian" w:hAnsi="Calibri Light" w:cs="Calibri Light"/>
          <w:i/>
          <w:color w:val="44546A"/>
          <w:sz w:val="18"/>
          <w:szCs w:val="18"/>
        </w:rPr>
      </w:pPr>
      <w:bookmarkStart w:id="17" w:name="_Ref94005727"/>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4</w:t>
      </w:r>
      <w:r w:rsidRPr="009965CC">
        <w:rPr>
          <w:rFonts w:ascii="Calibri Light" w:eastAsia="DengXian" w:hAnsi="Calibri Light" w:cs="Calibri Light"/>
          <w:i/>
          <w:iCs/>
          <w:color w:val="44546A"/>
          <w:sz w:val="18"/>
          <w:szCs w:val="18"/>
        </w:rPr>
        <w:fldChar w:fldCharType="end"/>
      </w:r>
      <w:bookmarkEnd w:id="17"/>
      <w:r w:rsidRPr="009965CC">
        <w:rPr>
          <w:rFonts w:ascii="Calibri Light" w:eastAsia="DengXian" w:hAnsi="Calibri Light" w:cs="Calibri Light"/>
          <w:i/>
          <w:iCs/>
          <w:color w:val="44546A"/>
          <w:sz w:val="18"/>
          <w:szCs w:val="18"/>
        </w:rPr>
        <w:t>:  List</w:t>
      </w:r>
      <w:r>
        <w:rPr>
          <w:rFonts w:ascii="Calibri Light" w:eastAsia="DengXian" w:hAnsi="Calibri Light" w:cs="Calibri Light"/>
          <w:i/>
          <w:iCs/>
          <w:color w:val="44546A"/>
          <w:sz w:val="18"/>
          <w:szCs w:val="18"/>
        </w:rPr>
        <w:t xml:space="preserve"> of texture QPs for the MIV anchor</w:t>
      </w:r>
    </w:p>
    <w:tbl>
      <w:tblPr>
        <w:tblW w:w="5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810"/>
        <w:gridCol w:w="720"/>
      </w:tblGrid>
      <w:tr w:rsidR="00E44EC5" w:rsidRPr="0092261D" w14:paraId="44FC8C81" w14:textId="77777777" w:rsidTr="00EB1CC4">
        <w:trPr>
          <w:trHeight w:val="300"/>
          <w:jc w:val="center"/>
        </w:trPr>
        <w:tc>
          <w:tcPr>
            <w:tcW w:w="1096" w:type="dxa"/>
            <w:shd w:val="clear" w:color="auto" w:fill="auto"/>
            <w:noWrap/>
            <w:vAlign w:val="bottom"/>
          </w:tcPr>
          <w:p w14:paraId="4D915C1E"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5C87C57C"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5FB0170A"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0170B12E"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810" w:type="dxa"/>
            <w:shd w:val="clear" w:color="auto" w:fill="auto"/>
            <w:noWrap/>
            <w:vAlign w:val="bottom"/>
          </w:tcPr>
          <w:p w14:paraId="5B49DD51"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720" w:type="dxa"/>
            <w:shd w:val="clear" w:color="auto" w:fill="auto"/>
            <w:noWrap/>
            <w:vAlign w:val="bottom"/>
          </w:tcPr>
          <w:p w14:paraId="3BBC61B1"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E44EC5" w:rsidRPr="0092261D" w14:paraId="358F386E" w14:textId="77777777" w:rsidTr="00EB1CC4">
        <w:trPr>
          <w:trHeight w:val="300"/>
          <w:jc w:val="center"/>
        </w:trPr>
        <w:tc>
          <w:tcPr>
            <w:tcW w:w="1096" w:type="dxa"/>
            <w:shd w:val="clear" w:color="auto" w:fill="auto"/>
            <w:noWrap/>
            <w:vAlign w:val="bottom"/>
            <w:hideMark/>
          </w:tcPr>
          <w:p w14:paraId="27A71C76" w14:textId="41F5AD24"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A</w:t>
            </w:r>
          </w:p>
        </w:tc>
        <w:tc>
          <w:tcPr>
            <w:tcW w:w="789" w:type="dxa"/>
            <w:shd w:val="clear" w:color="auto" w:fill="auto"/>
            <w:noWrap/>
            <w:vAlign w:val="bottom"/>
            <w:hideMark/>
          </w:tcPr>
          <w:p w14:paraId="50FBAE6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25EE04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CCF512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869DA1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720" w:type="dxa"/>
            <w:shd w:val="clear" w:color="auto" w:fill="auto"/>
            <w:noWrap/>
            <w:vAlign w:val="bottom"/>
            <w:hideMark/>
          </w:tcPr>
          <w:p w14:paraId="3FE0FE7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3BE3F700" w14:textId="77777777" w:rsidTr="00EB1CC4">
        <w:trPr>
          <w:trHeight w:val="300"/>
          <w:jc w:val="center"/>
        </w:trPr>
        <w:tc>
          <w:tcPr>
            <w:tcW w:w="1096" w:type="dxa"/>
            <w:shd w:val="clear" w:color="auto" w:fill="auto"/>
            <w:noWrap/>
            <w:vAlign w:val="bottom"/>
            <w:hideMark/>
          </w:tcPr>
          <w:p w14:paraId="5274B0F2" w14:textId="54D00B48"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B</w:t>
            </w:r>
          </w:p>
        </w:tc>
        <w:tc>
          <w:tcPr>
            <w:tcW w:w="789" w:type="dxa"/>
            <w:shd w:val="clear" w:color="auto" w:fill="auto"/>
            <w:noWrap/>
            <w:vAlign w:val="bottom"/>
            <w:hideMark/>
          </w:tcPr>
          <w:p w14:paraId="61B51DB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7C41BB3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00B8F12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810" w:type="dxa"/>
            <w:shd w:val="clear" w:color="auto" w:fill="auto"/>
            <w:noWrap/>
            <w:vAlign w:val="bottom"/>
            <w:hideMark/>
          </w:tcPr>
          <w:p w14:paraId="520703B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c>
          <w:tcPr>
            <w:tcW w:w="720" w:type="dxa"/>
            <w:shd w:val="clear" w:color="auto" w:fill="auto"/>
            <w:noWrap/>
            <w:vAlign w:val="bottom"/>
            <w:hideMark/>
          </w:tcPr>
          <w:p w14:paraId="7226219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614DCBC3" w14:textId="77777777" w:rsidTr="00EB1CC4">
        <w:trPr>
          <w:trHeight w:val="300"/>
          <w:jc w:val="center"/>
        </w:trPr>
        <w:tc>
          <w:tcPr>
            <w:tcW w:w="1096" w:type="dxa"/>
            <w:shd w:val="clear" w:color="auto" w:fill="auto"/>
            <w:noWrap/>
            <w:vAlign w:val="bottom"/>
            <w:hideMark/>
          </w:tcPr>
          <w:p w14:paraId="33877DC3" w14:textId="642E7B0B"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C</w:t>
            </w:r>
          </w:p>
        </w:tc>
        <w:tc>
          <w:tcPr>
            <w:tcW w:w="789" w:type="dxa"/>
            <w:shd w:val="clear" w:color="auto" w:fill="auto"/>
            <w:noWrap/>
            <w:vAlign w:val="bottom"/>
            <w:hideMark/>
          </w:tcPr>
          <w:p w14:paraId="6FF0759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76DCBE5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D7F9D6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3C7158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720" w:type="dxa"/>
            <w:shd w:val="clear" w:color="auto" w:fill="auto"/>
            <w:noWrap/>
            <w:vAlign w:val="bottom"/>
            <w:hideMark/>
          </w:tcPr>
          <w:p w14:paraId="37916EA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E44EC5" w:rsidRPr="0092261D" w14:paraId="1D917D76" w14:textId="77777777" w:rsidTr="00EB1CC4">
        <w:trPr>
          <w:trHeight w:val="300"/>
          <w:jc w:val="center"/>
        </w:trPr>
        <w:tc>
          <w:tcPr>
            <w:tcW w:w="1096" w:type="dxa"/>
            <w:shd w:val="clear" w:color="auto" w:fill="auto"/>
            <w:noWrap/>
            <w:vAlign w:val="bottom"/>
            <w:hideMark/>
          </w:tcPr>
          <w:p w14:paraId="008ED74D" w14:textId="48AC8B20"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D</w:t>
            </w:r>
          </w:p>
        </w:tc>
        <w:tc>
          <w:tcPr>
            <w:tcW w:w="789" w:type="dxa"/>
            <w:shd w:val="clear" w:color="auto" w:fill="auto"/>
            <w:noWrap/>
            <w:vAlign w:val="bottom"/>
            <w:hideMark/>
          </w:tcPr>
          <w:p w14:paraId="02E6683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5C37AA4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E8CCEB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5AE2BD9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c>
          <w:tcPr>
            <w:tcW w:w="720" w:type="dxa"/>
            <w:shd w:val="clear" w:color="auto" w:fill="auto"/>
            <w:noWrap/>
            <w:vAlign w:val="bottom"/>
            <w:hideMark/>
          </w:tcPr>
          <w:p w14:paraId="4790EAE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183BF70A" w14:textId="77777777" w:rsidTr="00EB1CC4">
        <w:trPr>
          <w:trHeight w:val="300"/>
          <w:jc w:val="center"/>
        </w:trPr>
        <w:tc>
          <w:tcPr>
            <w:tcW w:w="1096" w:type="dxa"/>
            <w:shd w:val="clear" w:color="auto" w:fill="auto"/>
            <w:noWrap/>
            <w:vAlign w:val="bottom"/>
            <w:hideMark/>
          </w:tcPr>
          <w:p w14:paraId="7186D8E7" w14:textId="08AAA6F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E</w:t>
            </w:r>
          </w:p>
        </w:tc>
        <w:tc>
          <w:tcPr>
            <w:tcW w:w="789" w:type="dxa"/>
            <w:shd w:val="clear" w:color="auto" w:fill="auto"/>
            <w:noWrap/>
            <w:vAlign w:val="bottom"/>
            <w:hideMark/>
          </w:tcPr>
          <w:p w14:paraId="5D3C093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33B0B4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6B2B88E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002F693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720" w:type="dxa"/>
            <w:shd w:val="clear" w:color="auto" w:fill="auto"/>
            <w:noWrap/>
            <w:vAlign w:val="bottom"/>
            <w:hideMark/>
          </w:tcPr>
          <w:p w14:paraId="35E473D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E44EC5" w:rsidRPr="0092261D" w14:paraId="22D331C2" w14:textId="77777777" w:rsidTr="00EB1CC4">
        <w:trPr>
          <w:trHeight w:val="300"/>
          <w:jc w:val="center"/>
        </w:trPr>
        <w:tc>
          <w:tcPr>
            <w:tcW w:w="1096" w:type="dxa"/>
            <w:shd w:val="clear" w:color="auto" w:fill="auto"/>
            <w:noWrap/>
            <w:vAlign w:val="bottom"/>
          </w:tcPr>
          <w:p w14:paraId="4F8101E4" w14:textId="6C9520F5"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G</w:t>
            </w:r>
          </w:p>
        </w:tc>
        <w:tc>
          <w:tcPr>
            <w:tcW w:w="789" w:type="dxa"/>
            <w:shd w:val="clear" w:color="auto" w:fill="auto"/>
            <w:noWrap/>
            <w:vAlign w:val="bottom"/>
          </w:tcPr>
          <w:p w14:paraId="233257B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tcPr>
          <w:p w14:paraId="5D5B5FF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tcPr>
          <w:p w14:paraId="157E77A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tcPr>
          <w:p w14:paraId="2FC210F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720" w:type="dxa"/>
            <w:shd w:val="clear" w:color="auto" w:fill="auto"/>
            <w:noWrap/>
            <w:vAlign w:val="bottom"/>
          </w:tcPr>
          <w:p w14:paraId="4311F43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0901952F" w14:textId="77777777" w:rsidTr="00EB1CC4">
        <w:trPr>
          <w:trHeight w:val="300"/>
          <w:jc w:val="center"/>
        </w:trPr>
        <w:tc>
          <w:tcPr>
            <w:tcW w:w="1096" w:type="dxa"/>
            <w:shd w:val="clear" w:color="auto" w:fill="auto"/>
            <w:noWrap/>
            <w:vAlign w:val="bottom"/>
            <w:hideMark/>
          </w:tcPr>
          <w:p w14:paraId="1B28AD68" w14:textId="58CDC502"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I</w:t>
            </w:r>
          </w:p>
        </w:tc>
        <w:tc>
          <w:tcPr>
            <w:tcW w:w="789" w:type="dxa"/>
            <w:shd w:val="clear" w:color="auto" w:fill="auto"/>
            <w:noWrap/>
            <w:vAlign w:val="bottom"/>
            <w:hideMark/>
          </w:tcPr>
          <w:p w14:paraId="02911EA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145215D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1D51F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7BDD842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720" w:type="dxa"/>
            <w:shd w:val="clear" w:color="auto" w:fill="auto"/>
            <w:noWrap/>
            <w:vAlign w:val="bottom"/>
            <w:hideMark/>
          </w:tcPr>
          <w:p w14:paraId="7C23EB2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715E7D3A" w14:textId="77777777" w:rsidTr="00EB1CC4">
        <w:trPr>
          <w:trHeight w:val="300"/>
          <w:jc w:val="center"/>
        </w:trPr>
        <w:tc>
          <w:tcPr>
            <w:tcW w:w="1096" w:type="dxa"/>
            <w:shd w:val="clear" w:color="auto" w:fill="auto"/>
            <w:noWrap/>
            <w:vAlign w:val="bottom"/>
            <w:hideMark/>
          </w:tcPr>
          <w:p w14:paraId="1CC4E758" w14:textId="4F998D2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J</w:t>
            </w:r>
          </w:p>
        </w:tc>
        <w:tc>
          <w:tcPr>
            <w:tcW w:w="789" w:type="dxa"/>
            <w:shd w:val="clear" w:color="auto" w:fill="auto"/>
            <w:noWrap/>
            <w:vAlign w:val="bottom"/>
            <w:hideMark/>
          </w:tcPr>
          <w:p w14:paraId="48EBE87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1D41303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68E3567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74780A2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720" w:type="dxa"/>
            <w:shd w:val="clear" w:color="auto" w:fill="auto"/>
            <w:noWrap/>
            <w:vAlign w:val="bottom"/>
            <w:hideMark/>
          </w:tcPr>
          <w:p w14:paraId="3C2BA4C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E44EC5" w:rsidRPr="0092261D" w14:paraId="5C501694" w14:textId="77777777" w:rsidTr="00EB1CC4">
        <w:trPr>
          <w:trHeight w:val="300"/>
          <w:jc w:val="center"/>
        </w:trPr>
        <w:tc>
          <w:tcPr>
            <w:tcW w:w="1096" w:type="dxa"/>
            <w:shd w:val="clear" w:color="auto" w:fill="auto"/>
            <w:noWrap/>
            <w:vAlign w:val="bottom"/>
            <w:hideMark/>
          </w:tcPr>
          <w:p w14:paraId="50F706B7" w14:textId="7F4E54F4"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L</w:t>
            </w:r>
          </w:p>
        </w:tc>
        <w:tc>
          <w:tcPr>
            <w:tcW w:w="789" w:type="dxa"/>
            <w:shd w:val="clear" w:color="auto" w:fill="auto"/>
            <w:noWrap/>
            <w:vAlign w:val="bottom"/>
            <w:hideMark/>
          </w:tcPr>
          <w:p w14:paraId="2FC9830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0B3A61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6F87DD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5FFF8F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720" w:type="dxa"/>
            <w:shd w:val="clear" w:color="auto" w:fill="auto"/>
            <w:noWrap/>
            <w:vAlign w:val="bottom"/>
            <w:hideMark/>
          </w:tcPr>
          <w:p w14:paraId="27FE27F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7B2613C8" w14:textId="77777777" w:rsidTr="00EB1CC4">
        <w:trPr>
          <w:trHeight w:val="300"/>
          <w:jc w:val="center"/>
        </w:trPr>
        <w:tc>
          <w:tcPr>
            <w:tcW w:w="1096" w:type="dxa"/>
            <w:shd w:val="clear" w:color="auto" w:fill="auto"/>
            <w:noWrap/>
            <w:vAlign w:val="bottom"/>
            <w:hideMark/>
          </w:tcPr>
          <w:p w14:paraId="077F2288" w14:textId="3E49929A"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N</w:t>
            </w:r>
          </w:p>
        </w:tc>
        <w:tc>
          <w:tcPr>
            <w:tcW w:w="789" w:type="dxa"/>
            <w:shd w:val="clear" w:color="auto" w:fill="auto"/>
            <w:noWrap/>
            <w:vAlign w:val="bottom"/>
            <w:hideMark/>
          </w:tcPr>
          <w:p w14:paraId="335C6B1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7B840C5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13DB5DE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61ADFBD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720" w:type="dxa"/>
            <w:shd w:val="clear" w:color="auto" w:fill="auto"/>
            <w:noWrap/>
            <w:vAlign w:val="bottom"/>
            <w:hideMark/>
          </w:tcPr>
          <w:p w14:paraId="6AA29B2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E44EC5" w:rsidRPr="0092261D" w14:paraId="0B372566" w14:textId="77777777" w:rsidTr="00EB1CC4">
        <w:trPr>
          <w:trHeight w:val="300"/>
          <w:jc w:val="center"/>
        </w:trPr>
        <w:tc>
          <w:tcPr>
            <w:tcW w:w="1096" w:type="dxa"/>
            <w:shd w:val="clear" w:color="auto" w:fill="auto"/>
            <w:noWrap/>
            <w:vAlign w:val="bottom"/>
            <w:hideMark/>
          </w:tcPr>
          <w:p w14:paraId="7ED1D4D7" w14:textId="3833B56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O</w:t>
            </w:r>
          </w:p>
        </w:tc>
        <w:tc>
          <w:tcPr>
            <w:tcW w:w="789" w:type="dxa"/>
            <w:shd w:val="clear" w:color="auto" w:fill="auto"/>
            <w:noWrap/>
            <w:vAlign w:val="bottom"/>
            <w:hideMark/>
          </w:tcPr>
          <w:p w14:paraId="52DF3F9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5997EEC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810" w:type="dxa"/>
            <w:shd w:val="clear" w:color="auto" w:fill="auto"/>
            <w:noWrap/>
            <w:vAlign w:val="bottom"/>
            <w:hideMark/>
          </w:tcPr>
          <w:p w14:paraId="34AF4CF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442853F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720" w:type="dxa"/>
            <w:shd w:val="clear" w:color="auto" w:fill="auto"/>
            <w:noWrap/>
            <w:vAlign w:val="bottom"/>
            <w:hideMark/>
          </w:tcPr>
          <w:p w14:paraId="5A29A8A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0419D434" w14:textId="77777777" w:rsidTr="00EB1CC4">
        <w:trPr>
          <w:trHeight w:val="300"/>
          <w:jc w:val="center"/>
        </w:trPr>
        <w:tc>
          <w:tcPr>
            <w:tcW w:w="1096" w:type="dxa"/>
            <w:shd w:val="clear" w:color="auto" w:fill="auto"/>
            <w:noWrap/>
            <w:vAlign w:val="bottom"/>
            <w:hideMark/>
          </w:tcPr>
          <w:p w14:paraId="5DA265A9" w14:textId="04725CB6"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P</w:t>
            </w:r>
          </w:p>
        </w:tc>
        <w:tc>
          <w:tcPr>
            <w:tcW w:w="789" w:type="dxa"/>
            <w:shd w:val="clear" w:color="auto" w:fill="auto"/>
            <w:noWrap/>
            <w:vAlign w:val="bottom"/>
            <w:hideMark/>
          </w:tcPr>
          <w:p w14:paraId="3A22F9A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AD0862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5CB6B9F7"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9091D0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1DACAA9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E44EC5" w:rsidRPr="0092261D" w14:paraId="3C7A1018" w14:textId="77777777" w:rsidTr="00EB1CC4">
        <w:trPr>
          <w:trHeight w:val="300"/>
          <w:jc w:val="center"/>
        </w:trPr>
        <w:tc>
          <w:tcPr>
            <w:tcW w:w="1096" w:type="dxa"/>
            <w:shd w:val="clear" w:color="auto" w:fill="auto"/>
            <w:noWrap/>
            <w:vAlign w:val="bottom"/>
            <w:hideMark/>
          </w:tcPr>
          <w:p w14:paraId="6DEE84D6" w14:textId="6E9DFBEA"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Q</w:t>
            </w:r>
          </w:p>
        </w:tc>
        <w:tc>
          <w:tcPr>
            <w:tcW w:w="789" w:type="dxa"/>
            <w:shd w:val="clear" w:color="auto" w:fill="auto"/>
            <w:noWrap/>
            <w:vAlign w:val="bottom"/>
            <w:hideMark/>
          </w:tcPr>
          <w:p w14:paraId="726AFD8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0D8DF5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1A026E1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6A459C6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0B8D080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E44EC5" w:rsidRPr="0092261D" w14:paraId="719E0F48" w14:textId="77777777" w:rsidTr="00EB1CC4">
        <w:trPr>
          <w:trHeight w:val="300"/>
          <w:jc w:val="center"/>
        </w:trPr>
        <w:tc>
          <w:tcPr>
            <w:tcW w:w="1096" w:type="dxa"/>
            <w:shd w:val="clear" w:color="auto" w:fill="auto"/>
            <w:noWrap/>
            <w:vAlign w:val="bottom"/>
            <w:hideMark/>
          </w:tcPr>
          <w:p w14:paraId="31C845DB" w14:textId="7BB3CF3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R</w:t>
            </w:r>
          </w:p>
        </w:tc>
        <w:tc>
          <w:tcPr>
            <w:tcW w:w="789" w:type="dxa"/>
            <w:shd w:val="clear" w:color="auto" w:fill="auto"/>
            <w:noWrap/>
            <w:vAlign w:val="bottom"/>
            <w:hideMark/>
          </w:tcPr>
          <w:p w14:paraId="6B2CB3E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CFF955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411096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7CA2128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720" w:type="dxa"/>
            <w:shd w:val="clear" w:color="auto" w:fill="auto"/>
            <w:noWrap/>
            <w:vAlign w:val="bottom"/>
            <w:hideMark/>
          </w:tcPr>
          <w:p w14:paraId="70AE812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E44EC5" w:rsidRPr="0092261D" w14:paraId="5A4DF5FB" w14:textId="77777777" w:rsidTr="00EB1CC4">
        <w:trPr>
          <w:trHeight w:val="300"/>
          <w:jc w:val="center"/>
        </w:trPr>
        <w:tc>
          <w:tcPr>
            <w:tcW w:w="1096" w:type="dxa"/>
            <w:shd w:val="clear" w:color="auto" w:fill="auto"/>
            <w:noWrap/>
            <w:vAlign w:val="bottom"/>
            <w:hideMark/>
          </w:tcPr>
          <w:p w14:paraId="57BD3411" w14:textId="709FE43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T</w:t>
            </w:r>
          </w:p>
        </w:tc>
        <w:tc>
          <w:tcPr>
            <w:tcW w:w="789" w:type="dxa"/>
            <w:shd w:val="clear" w:color="auto" w:fill="auto"/>
            <w:noWrap/>
            <w:vAlign w:val="bottom"/>
            <w:hideMark/>
          </w:tcPr>
          <w:p w14:paraId="1083543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19423B8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1CF2DF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67694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163DC2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E44EC5" w:rsidRPr="0092261D" w14:paraId="4DC86203" w14:textId="77777777" w:rsidTr="00EB1CC4">
        <w:trPr>
          <w:trHeight w:val="300"/>
          <w:jc w:val="center"/>
        </w:trPr>
        <w:tc>
          <w:tcPr>
            <w:tcW w:w="1096" w:type="dxa"/>
            <w:shd w:val="clear" w:color="auto" w:fill="auto"/>
            <w:noWrap/>
            <w:vAlign w:val="bottom"/>
            <w:hideMark/>
          </w:tcPr>
          <w:p w14:paraId="7BE297A4" w14:textId="55995781"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U</w:t>
            </w:r>
          </w:p>
        </w:tc>
        <w:tc>
          <w:tcPr>
            <w:tcW w:w="789" w:type="dxa"/>
            <w:shd w:val="clear" w:color="auto" w:fill="auto"/>
            <w:noWrap/>
            <w:vAlign w:val="bottom"/>
            <w:hideMark/>
          </w:tcPr>
          <w:p w14:paraId="3EE05947"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20</w:t>
            </w:r>
          </w:p>
        </w:tc>
        <w:tc>
          <w:tcPr>
            <w:tcW w:w="810" w:type="dxa"/>
            <w:shd w:val="clear" w:color="auto" w:fill="auto"/>
            <w:noWrap/>
            <w:vAlign w:val="bottom"/>
            <w:hideMark/>
          </w:tcPr>
          <w:p w14:paraId="3FCDC57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541C794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365BB5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720" w:type="dxa"/>
            <w:shd w:val="clear" w:color="auto" w:fill="auto"/>
            <w:noWrap/>
            <w:vAlign w:val="bottom"/>
            <w:hideMark/>
          </w:tcPr>
          <w:p w14:paraId="50CFC51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bl>
    <w:p w14:paraId="086682C3" w14:textId="77777777" w:rsidR="00E44EC5" w:rsidRDefault="00E44EC5" w:rsidP="003562E1">
      <w:pPr>
        <w:pStyle w:val="Equation"/>
      </w:pPr>
    </w:p>
    <w:p w14:paraId="28F84D55" w14:textId="005ECC87" w:rsidR="00474E3B" w:rsidRDefault="003562E1" w:rsidP="00474E3B">
      <w:pPr>
        <w:widowControl/>
        <w:spacing w:after="120" w:line="240" w:lineRule="auto"/>
        <w:jc w:val="both"/>
        <w:rPr>
          <w:rFonts w:ascii="Calibri Light" w:eastAsia="DengXian" w:hAnsi="Calibri Light"/>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include decoded picture hashes for automatic consistency checking</w:t>
      </w:r>
      <w:r>
        <w:rPr>
          <w:rFonts w:ascii="Calibri Light" w:eastAsia="DengXian" w:hAnsi="Calibri Light"/>
        </w:rPr>
        <w:t>.</w:t>
      </w:r>
      <w:bookmarkStart w:id="18" w:name="_Ref519636661"/>
    </w:p>
    <w:p w14:paraId="4FD90666" w14:textId="0BA798C3" w:rsidR="00C42995" w:rsidRDefault="00C42995" w:rsidP="00474E3B">
      <w:pPr>
        <w:widowControl/>
        <w:spacing w:after="120" w:line="240" w:lineRule="auto"/>
        <w:jc w:val="both"/>
        <w:rPr>
          <w:rFonts w:ascii="Calibri Light" w:eastAsia="DengXian" w:hAnsi="Calibri Light"/>
        </w:rPr>
      </w:pPr>
      <w:r>
        <w:rPr>
          <w:rFonts w:ascii="Calibri Light" w:eastAsia="DengXian" w:hAnsi="Calibri Light"/>
        </w:rPr>
        <w:t xml:space="preserve">The mandatory sequences are </w:t>
      </w:r>
      <w:r w:rsidR="001C75E8">
        <w:rPr>
          <w:rFonts w:ascii="Calibri Light" w:eastAsia="DengXian" w:hAnsi="Calibri Light"/>
        </w:rPr>
        <w:t xml:space="preserve">A, B, O, J, D, E, P, N, R. All other sequence from </w:t>
      </w:r>
      <w:r w:rsidR="001C75E8">
        <w:rPr>
          <w:rFonts w:ascii="Calibri Light" w:eastAsia="DengXian" w:hAnsi="Calibri Light"/>
        </w:rPr>
        <w:fldChar w:fldCharType="begin"/>
      </w:r>
      <w:r w:rsidR="001C75E8">
        <w:rPr>
          <w:rFonts w:ascii="Calibri Light" w:eastAsia="DengXian" w:hAnsi="Calibri Light"/>
        </w:rPr>
        <w:instrText xml:space="preserve"> REF _Ref14338468 \h  \* MERGEFORMAT </w:instrText>
      </w:r>
      <w:r w:rsidR="001C75E8">
        <w:rPr>
          <w:rFonts w:ascii="Calibri Light" w:eastAsia="DengXian" w:hAnsi="Calibri Light"/>
        </w:rPr>
      </w:r>
      <w:r w:rsidR="001C75E8">
        <w:rPr>
          <w:rFonts w:ascii="Calibri Light" w:eastAsia="DengXian" w:hAnsi="Calibri Light"/>
        </w:rPr>
        <w:fldChar w:fldCharType="separate"/>
      </w:r>
      <w:r w:rsidR="00BA3BE2" w:rsidRPr="00EB1CC4">
        <w:rPr>
          <w:rFonts w:ascii="Calibri Light" w:eastAsia="DengXian" w:hAnsi="Calibri Light"/>
        </w:rPr>
        <w:t>Table 1</w:t>
      </w:r>
      <w:r w:rsidR="001C75E8">
        <w:rPr>
          <w:rFonts w:ascii="Calibri Light" w:eastAsia="DengXian" w:hAnsi="Calibri Light"/>
        </w:rPr>
        <w:fldChar w:fldCharType="end"/>
      </w:r>
      <w:r w:rsidR="001C75E8">
        <w:rPr>
          <w:rFonts w:ascii="Calibri Light" w:eastAsia="DengXian" w:hAnsi="Calibri Light"/>
        </w:rPr>
        <w:t xml:space="preserve"> are optional.</w:t>
      </w:r>
    </w:p>
    <w:bookmarkEnd w:id="18"/>
    <w:p w14:paraId="71FE3E7F" w14:textId="0F3B7428" w:rsidR="007246D5" w:rsidRDefault="007246D5" w:rsidP="007246D5">
      <w:pPr>
        <w:widowControl/>
        <w:spacing w:after="120" w:line="240" w:lineRule="auto"/>
        <w:jc w:val="both"/>
        <w:rPr>
          <w:rFonts w:ascii="Calibri Light" w:eastAsia="DengXian" w:hAnsi="Calibri Light"/>
        </w:rPr>
      </w:pPr>
      <w:r>
        <w:rPr>
          <w:rFonts w:ascii="Calibri Light" w:eastAsia="DengXian" w:hAnsi="Calibri Light"/>
        </w:rPr>
        <w:t>Coding for the MIV anchor has the following steps:</w:t>
      </w:r>
    </w:p>
    <w:p w14:paraId="41B07B3C" w14:textId="00445F2D" w:rsidR="007246D5" w:rsidRPr="00F649C7"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A747242" w14:textId="32E56BC3"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89742F">
        <w:rPr>
          <w:rFonts w:ascii="Calibri Light" w:eastAsia="DengXian" w:hAnsi="Calibri Light"/>
        </w:rPr>
        <w:t>VVenC</w:t>
      </w:r>
      <w:proofErr w:type="spellEnd"/>
      <w:r w:rsidR="0089742F">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08F60DCF" w14:textId="43724527" w:rsidR="0089742F" w:rsidRDefault="33332F3A" w:rsidP="007246D5">
      <w:pPr>
        <w:pStyle w:val="ListParagraph"/>
        <w:widowControl/>
        <w:numPr>
          <w:ilvl w:val="0"/>
          <w:numId w:val="41"/>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A851798" w14:textId="11D3B599"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r w:rsidR="00CD281A">
        <w:rPr>
          <w:rFonts w:ascii="Calibri Light" w:eastAsia="DengXian" w:hAnsi="Calibri Light"/>
        </w:rPr>
        <w:t>.</w:t>
      </w:r>
    </w:p>
    <w:p w14:paraId="06310D99" w14:textId="72D5ECA5"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lastRenderedPageBreak/>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view anchor</w:t>
      </w:r>
    </w:p>
    <w:p w14:paraId="06310D9A" w14:textId="550B38B0"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w:t>
      </w:r>
      <w:r w:rsidR="00505532">
        <w:rPr>
          <w:rFonts w:ascii="Calibri Light" w:eastAsia="DengXian" w:hAnsi="Calibri Light"/>
        </w:rPr>
        <w:t xml:space="preserve">The encoder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maxBasicViewFraction</w:t>
      </w:r>
      <w:proofErr w:type="spellEnd"/>
      <w:r>
        <w:rPr>
          <w:rFonts w:ascii="Calibri Light" w:eastAsia="DengXian" w:hAnsi="Calibri Light"/>
        </w:rPr>
        <w:t xml:space="preserve">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outputAdditionalViews</w:t>
      </w:r>
      <w:proofErr w:type="spellEnd"/>
      <w:r>
        <w:rPr>
          <w:rFonts w:ascii="Calibri Light" w:eastAsia="DengXian" w:hAnsi="Calibri Light"/>
        </w:rPr>
        <w:t xml:space="preserve"> = false</w:t>
      </w:r>
    </w:p>
    <w:p w14:paraId="3FB4F29B" w14:textId="7F537011" w:rsidR="00002A0E" w:rsidRDefault="00002A0E">
      <w:pPr>
        <w:widowControl/>
        <w:spacing w:after="120" w:line="240" w:lineRule="auto"/>
        <w:jc w:val="both"/>
        <w:rPr>
          <w:rFonts w:ascii="Calibri Light" w:eastAsia="DengXian" w:hAnsi="Calibri Light"/>
        </w:rPr>
      </w:pPr>
      <w:r w:rsidRPr="006C002A">
        <w:rPr>
          <w:rFonts w:ascii="Calibri Light" w:eastAsia="DengXian" w:hAnsi="Calibri Light"/>
        </w:rPr>
        <w:t xml:space="preserve">The mandatory sequences are A, B, O, J, D, E, P, N,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00BA3BE2" w:rsidRPr="00EB1CC4">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004C0C64" w14:textId="0446D3B6" w:rsidR="005839F0" w:rsidRDefault="003B36C8">
      <w:pPr>
        <w:widowControl/>
        <w:spacing w:after="120" w:line="240" w:lineRule="auto"/>
        <w:jc w:val="both"/>
        <w:rPr>
          <w:rFonts w:ascii="Calibri Light" w:eastAsia="DengXian" w:hAnsi="Calibri Light"/>
        </w:rPr>
      </w:pPr>
      <w:r>
        <w:rPr>
          <w:rFonts w:ascii="Calibri Light" w:eastAsia="DengXian" w:hAnsi="Calibri Light" w:cs="Calibri Light"/>
        </w:rPr>
        <w:t xml:space="preserve">The set of texture QPs is supplied in </w:t>
      </w:r>
      <w:r w:rsidR="003D4988">
        <w:rPr>
          <w:rFonts w:ascii="Calibri Light" w:eastAsia="DengXian" w:hAnsi="Calibri Light" w:cs="Calibri Light"/>
        </w:rPr>
        <w:fldChar w:fldCharType="begin"/>
      </w:r>
      <w:r w:rsidR="003D4988">
        <w:rPr>
          <w:rFonts w:ascii="Calibri Light" w:eastAsia="DengXian" w:hAnsi="Calibri Light" w:cs="Calibri Light"/>
        </w:rPr>
        <w:instrText xml:space="preserve"> REF _Ref94005706 \h  \* MERGEFORMAT </w:instrText>
      </w:r>
      <w:r w:rsidR="003D4988">
        <w:rPr>
          <w:rFonts w:ascii="Calibri Light" w:eastAsia="DengXian" w:hAnsi="Calibri Light" w:cs="Calibri Light"/>
        </w:rPr>
      </w:r>
      <w:r w:rsidR="003D4988">
        <w:rPr>
          <w:rFonts w:ascii="Calibri Light" w:eastAsia="DengXian" w:hAnsi="Calibri Light" w:cs="Calibri Light"/>
        </w:rPr>
        <w:fldChar w:fldCharType="separate"/>
      </w:r>
      <w:r w:rsidR="003D4988" w:rsidRPr="00EB1CC4">
        <w:rPr>
          <w:rFonts w:ascii="Calibri Light" w:eastAsia="DengXian" w:hAnsi="Calibri Light" w:cs="Calibri Light"/>
        </w:rPr>
        <w:t>Table 5</w:t>
      </w:r>
      <w:r w:rsidR="003D4988">
        <w:rPr>
          <w:rFonts w:ascii="Calibri Light" w:eastAsia="DengXian" w:hAnsi="Calibri Light" w:cs="Calibri Light"/>
        </w:rPr>
        <w:fldChar w:fldCharType="end"/>
      </w:r>
      <w:r w:rsidR="00994AF0">
        <w:rPr>
          <w:rFonts w:ascii="Calibri Light" w:eastAsia="DengXian" w:hAnsi="Calibri Light" w:cs="Calibri Light"/>
        </w:rPr>
        <w:t xml:space="preserve">, </w:t>
      </w:r>
      <w:r w:rsidR="003326F9" w:rsidRPr="003D4988">
        <w:rPr>
          <w:rFonts w:ascii="Calibri Light" w:eastAsia="DengXian" w:hAnsi="Calibri Light" w:cs="Calibri Light"/>
        </w:rPr>
        <w:t>and</w:t>
      </w:r>
      <w:r w:rsidR="003326F9">
        <w:rPr>
          <w:rFonts w:ascii="Calibri Light" w:eastAsia="DengXian" w:hAnsi="Calibri Light"/>
        </w:rPr>
        <w:t xml:space="preserve"> the geometry QPs follow from equation (1).</w:t>
      </w:r>
    </w:p>
    <w:p w14:paraId="75D05A0F" w14:textId="5B8C3D70" w:rsidR="009649F0" w:rsidRDefault="009649F0" w:rsidP="009649F0">
      <w:pPr>
        <w:widowControl/>
        <w:spacing w:after="120" w:line="240" w:lineRule="auto"/>
        <w:jc w:val="both"/>
        <w:rPr>
          <w:rFonts w:ascii="Calibri Light" w:eastAsia="DengXian" w:hAnsi="Calibri Light"/>
        </w:rPr>
      </w:pPr>
      <w:r>
        <w:rPr>
          <w:rFonts w:ascii="Calibri Light" w:eastAsia="DengXian" w:hAnsi="Calibri Light"/>
        </w:rPr>
        <w:t>Coding for the MIV view anchor has the following steps:</w:t>
      </w:r>
    </w:p>
    <w:p w14:paraId="551BDF98" w14:textId="376B415F" w:rsidR="009649F0" w:rsidRPr="00F649C7"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95DA4A9" w14:textId="0A210160" w:rsidR="009649F0"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00CD281A" w:rsidDel="00CD281A">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74C0C480" w14:textId="0347BECB" w:rsidR="00CD281A" w:rsidRDefault="33332F3A" w:rsidP="0032071F">
      <w:pPr>
        <w:pStyle w:val="ListParagraph"/>
        <w:widowControl/>
        <w:numPr>
          <w:ilvl w:val="0"/>
          <w:numId w:val="52"/>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23F6B52" w14:textId="726F2D29" w:rsidR="00CD281A" w:rsidRDefault="00CD281A"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p>
    <w:p w14:paraId="03962D2C" w14:textId="77777777" w:rsidR="00230924" w:rsidRDefault="00230924" w:rsidP="00EB1CC4">
      <w:pPr>
        <w:pStyle w:val="ListParagraph"/>
        <w:widowControl/>
        <w:spacing w:after="120" w:line="240" w:lineRule="auto"/>
        <w:jc w:val="both"/>
        <w:rPr>
          <w:rFonts w:ascii="Calibri Light" w:eastAsia="DengXian" w:hAnsi="Calibri Light"/>
        </w:rPr>
      </w:pPr>
    </w:p>
    <w:p w14:paraId="763A733C" w14:textId="06F3B1AF" w:rsidR="003174AB" w:rsidRPr="00EB1CC4" w:rsidRDefault="00230924" w:rsidP="00EB1CC4">
      <w:pPr>
        <w:pStyle w:val="ListParagraph"/>
        <w:keepNext/>
        <w:keepLines/>
        <w:spacing w:before="360" w:after="120" w:line="240" w:lineRule="auto"/>
        <w:jc w:val="center"/>
        <w:rPr>
          <w:rFonts w:ascii="Calibri Light" w:eastAsia="DengXian" w:hAnsi="Calibri Light" w:cs="Calibri Light"/>
          <w:i/>
          <w:iCs/>
          <w:color w:val="44546A"/>
          <w:sz w:val="18"/>
          <w:szCs w:val="18"/>
        </w:rPr>
      </w:pPr>
      <w:bookmarkStart w:id="19" w:name="_Ref94005706"/>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5</w:t>
      </w:r>
      <w:r w:rsidRPr="009965CC">
        <w:rPr>
          <w:rFonts w:ascii="Calibri Light" w:eastAsia="DengXian" w:hAnsi="Calibri Light" w:cs="Calibri Light"/>
          <w:i/>
          <w:iCs/>
          <w:color w:val="44546A"/>
          <w:sz w:val="18"/>
          <w:szCs w:val="18"/>
        </w:rPr>
        <w:fldChar w:fldCharType="end"/>
      </w:r>
      <w:bookmarkEnd w:id="19"/>
      <w:r w:rsidRPr="009965CC">
        <w:rPr>
          <w:rFonts w:ascii="Calibri Light" w:eastAsia="DengXian" w:hAnsi="Calibri Light" w:cs="Calibri Light"/>
          <w:i/>
          <w:iCs/>
          <w:color w:val="44546A"/>
          <w:sz w:val="18"/>
          <w:szCs w:val="18"/>
        </w:rPr>
        <w:t>:</w:t>
      </w:r>
      <w:r w:rsidRPr="00230924">
        <w:rPr>
          <w:rFonts w:ascii="Calibri Light" w:eastAsia="DengXian" w:hAnsi="Calibri Light" w:cs="Calibri Light"/>
          <w:i/>
          <w:iCs/>
          <w:color w:val="44546A"/>
          <w:sz w:val="18"/>
          <w:szCs w:val="18"/>
        </w:rPr>
        <w:t xml:space="preserve">  List of texture QPs for the MIV </w:t>
      </w:r>
      <w:r>
        <w:rPr>
          <w:rFonts w:ascii="Calibri Light" w:eastAsia="DengXian" w:hAnsi="Calibri Light" w:cs="Calibri Light"/>
          <w:i/>
          <w:iCs/>
          <w:color w:val="44546A"/>
          <w:sz w:val="18"/>
          <w:szCs w:val="18"/>
        </w:rPr>
        <w:t xml:space="preserve">view </w:t>
      </w:r>
      <w:r w:rsidRPr="00230924">
        <w:rPr>
          <w:rFonts w:ascii="Calibri Light" w:eastAsia="DengXian" w:hAnsi="Calibri Light" w:cs="Calibri Light"/>
          <w:i/>
          <w:iCs/>
          <w:color w:val="44546A"/>
          <w:sz w:val="18"/>
          <w:szCs w:val="18"/>
        </w:rPr>
        <w:t>anchor</w:t>
      </w:r>
    </w:p>
    <w:tbl>
      <w:tblPr>
        <w:tblW w:w="5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810"/>
        <w:gridCol w:w="810"/>
      </w:tblGrid>
      <w:tr w:rsidR="003174AB" w:rsidRPr="0092261D" w14:paraId="774ED385" w14:textId="77777777" w:rsidTr="00EB1CC4">
        <w:trPr>
          <w:trHeight w:val="300"/>
          <w:jc w:val="center"/>
        </w:trPr>
        <w:tc>
          <w:tcPr>
            <w:tcW w:w="1096" w:type="dxa"/>
            <w:shd w:val="clear" w:color="auto" w:fill="auto"/>
            <w:noWrap/>
            <w:vAlign w:val="bottom"/>
          </w:tcPr>
          <w:p w14:paraId="1B1ACE9B"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6E74CA00"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11765CF6"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04D8FFB2"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810" w:type="dxa"/>
            <w:shd w:val="clear" w:color="auto" w:fill="auto"/>
            <w:noWrap/>
            <w:vAlign w:val="bottom"/>
          </w:tcPr>
          <w:p w14:paraId="13D5F73B"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810" w:type="dxa"/>
            <w:shd w:val="clear" w:color="auto" w:fill="auto"/>
            <w:noWrap/>
            <w:vAlign w:val="bottom"/>
          </w:tcPr>
          <w:p w14:paraId="127A4251"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230924" w:rsidRPr="0092261D" w14:paraId="73E98091" w14:textId="77777777" w:rsidTr="00EB1CC4">
        <w:trPr>
          <w:trHeight w:val="300"/>
          <w:jc w:val="center"/>
        </w:trPr>
        <w:tc>
          <w:tcPr>
            <w:tcW w:w="1096" w:type="dxa"/>
            <w:shd w:val="clear" w:color="auto" w:fill="auto"/>
            <w:noWrap/>
            <w:vAlign w:val="bottom"/>
            <w:hideMark/>
          </w:tcPr>
          <w:p w14:paraId="26159B11" w14:textId="4B5E807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A</w:t>
            </w:r>
          </w:p>
        </w:tc>
        <w:tc>
          <w:tcPr>
            <w:tcW w:w="789" w:type="dxa"/>
            <w:shd w:val="clear" w:color="auto" w:fill="auto"/>
            <w:noWrap/>
            <w:vAlign w:val="bottom"/>
            <w:hideMark/>
          </w:tcPr>
          <w:p w14:paraId="25EA977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33C29F1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C5DA81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400674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52BB3B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230924" w:rsidRPr="0092261D" w14:paraId="4FBBD6CD" w14:textId="77777777" w:rsidTr="00EB1CC4">
        <w:trPr>
          <w:trHeight w:val="300"/>
          <w:jc w:val="center"/>
        </w:trPr>
        <w:tc>
          <w:tcPr>
            <w:tcW w:w="1096" w:type="dxa"/>
            <w:shd w:val="clear" w:color="auto" w:fill="auto"/>
            <w:noWrap/>
            <w:vAlign w:val="bottom"/>
            <w:hideMark/>
          </w:tcPr>
          <w:p w14:paraId="5FF638C7" w14:textId="71D0DA8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B</w:t>
            </w:r>
          </w:p>
        </w:tc>
        <w:tc>
          <w:tcPr>
            <w:tcW w:w="789" w:type="dxa"/>
            <w:shd w:val="clear" w:color="auto" w:fill="auto"/>
            <w:noWrap/>
            <w:vAlign w:val="bottom"/>
            <w:hideMark/>
          </w:tcPr>
          <w:p w14:paraId="03ED1F1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3ACF2F7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395CCE3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385FA94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c>
          <w:tcPr>
            <w:tcW w:w="810" w:type="dxa"/>
            <w:shd w:val="clear" w:color="auto" w:fill="auto"/>
            <w:noWrap/>
            <w:vAlign w:val="bottom"/>
            <w:hideMark/>
          </w:tcPr>
          <w:p w14:paraId="48ED394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57144D37" w14:textId="77777777" w:rsidTr="00EB1CC4">
        <w:trPr>
          <w:trHeight w:val="300"/>
          <w:jc w:val="center"/>
        </w:trPr>
        <w:tc>
          <w:tcPr>
            <w:tcW w:w="1096" w:type="dxa"/>
            <w:shd w:val="clear" w:color="auto" w:fill="auto"/>
            <w:noWrap/>
            <w:vAlign w:val="bottom"/>
            <w:hideMark/>
          </w:tcPr>
          <w:p w14:paraId="742C472B" w14:textId="03A7AF9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C</w:t>
            </w:r>
          </w:p>
        </w:tc>
        <w:tc>
          <w:tcPr>
            <w:tcW w:w="789" w:type="dxa"/>
            <w:shd w:val="clear" w:color="auto" w:fill="auto"/>
            <w:noWrap/>
            <w:vAlign w:val="bottom"/>
            <w:hideMark/>
          </w:tcPr>
          <w:p w14:paraId="61B32E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14</w:t>
            </w:r>
          </w:p>
        </w:tc>
        <w:tc>
          <w:tcPr>
            <w:tcW w:w="810" w:type="dxa"/>
            <w:shd w:val="clear" w:color="auto" w:fill="auto"/>
            <w:noWrap/>
            <w:vAlign w:val="bottom"/>
            <w:hideMark/>
          </w:tcPr>
          <w:p w14:paraId="320C350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195B146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562B6CF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B012C7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7BD9817A" w14:textId="77777777" w:rsidTr="00EB1CC4">
        <w:trPr>
          <w:trHeight w:val="300"/>
          <w:jc w:val="center"/>
        </w:trPr>
        <w:tc>
          <w:tcPr>
            <w:tcW w:w="1096" w:type="dxa"/>
            <w:shd w:val="clear" w:color="auto" w:fill="auto"/>
            <w:noWrap/>
            <w:vAlign w:val="bottom"/>
            <w:hideMark/>
          </w:tcPr>
          <w:p w14:paraId="40E30B5A" w14:textId="00C1471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D</w:t>
            </w:r>
          </w:p>
        </w:tc>
        <w:tc>
          <w:tcPr>
            <w:tcW w:w="789" w:type="dxa"/>
            <w:shd w:val="clear" w:color="auto" w:fill="auto"/>
            <w:noWrap/>
            <w:vAlign w:val="bottom"/>
            <w:hideMark/>
          </w:tcPr>
          <w:p w14:paraId="613743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02199B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413C0E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44DC1E3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B7FAB4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230924" w:rsidRPr="0092261D" w14:paraId="7C35A344" w14:textId="77777777" w:rsidTr="00EB1CC4">
        <w:trPr>
          <w:trHeight w:val="300"/>
          <w:jc w:val="center"/>
        </w:trPr>
        <w:tc>
          <w:tcPr>
            <w:tcW w:w="1096" w:type="dxa"/>
            <w:shd w:val="clear" w:color="auto" w:fill="auto"/>
            <w:noWrap/>
            <w:vAlign w:val="bottom"/>
            <w:hideMark/>
          </w:tcPr>
          <w:p w14:paraId="62490D3E" w14:textId="107E8015"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E</w:t>
            </w:r>
          </w:p>
        </w:tc>
        <w:tc>
          <w:tcPr>
            <w:tcW w:w="789" w:type="dxa"/>
            <w:shd w:val="clear" w:color="auto" w:fill="auto"/>
            <w:noWrap/>
            <w:vAlign w:val="bottom"/>
            <w:hideMark/>
          </w:tcPr>
          <w:p w14:paraId="278E015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0DD5CC6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5E0E8F6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6FA097B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c>
          <w:tcPr>
            <w:tcW w:w="810" w:type="dxa"/>
            <w:shd w:val="clear" w:color="auto" w:fill="auto"/>
            <w:noWrap/>
            <w:vAlign w:val="bottom"/>
            <w:hideMark/>
          </w:tcPr>
          <w:p w14:paraId="7EEA43B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6359E170" w14:textId="77777777" w:rsidTr="00EB1CC4">
        <w:trPr>
          <w:trHeight w:val="300"/>
          <w:jc w:val="center"/>
        </w:trPr>
        <w:tc>
          <w:tcPr>
            <w:tcW w:w="1096" w:type="dxa"/>
            <w:shd w:val="clear" w:color="auto" w:fill="auto"/>
            <w:noWrap/>
            <w:vAlign w:val="bottom"/>
          </w:tcPr>
          <w:p w14:paraId="30C5606A" w14:textId="234F71B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G</w:t>
            </w:r>
          </w:p>
        </w:tc>
        <w:tc>
          <w:tcPr>
            <w:tcW w:w="789" w:type="dxa"/>
            <w:shd w:val="clear" w:color="auto" w:fill="auto"/>
            <w:noWrap/>
            <w:vAlign w:val="bottom"/>
          </w:tcPr>
          <w:p w14:paraId="1F108DF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tcPr>
          <w:p w14:paraId="5922ECD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tcPr>
          <w:p w14:paraId="2BE498B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tcPr>
          <w:p w14:paraId="7BC4AA6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810" w:type="dxa"/>
            <w:shd w:val="clear" w:color="auto" w:fill="auto"/>
            <w:noWrap/>
            <w:vAlign w:val="bottom"/>
          </w:tcPr>
          <w:p w14:paraId="42CA3B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654F4BA8" w14:textId="77777777" w:rsidTr="00EB1CC4">
        <w:trPr>
          <w:trHeight w:val="300"/>
          <w:jc w:val="center"/>
        </w:trPr>
        <w:tc>
          <w:tcPr>
            <w:tcW w:w="1096" w:type="dxa"/>
            <w:shd w:val="clear" w:color="auto" w:fill="auto"/>
            <w:noWrap/>
            <w:vAlign w:val="bottom"/>
            <w:hideMark/>
          </w:tcPr>
          <w:p w14:paraId="0A2A5F28" w14:textId="3C3A3373"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I</w:t>
            </w:r>
          </w:p>
        </w:tc>
        <w:tc>
          <w:tcPr>
            <w:tcW w:w="789" w:type="dxa"/>
            <w:shd w:val="clear" w:color="auto" w:fill="auto"/>
            <w:noWrap/>
            <w:vAlign w:val="bottom"/>
            <w:hideMark/>
          </w:tcPr>
          <w:p w14:paraId="1691305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5AF9276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236A003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3497681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2F803A7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230924" w:rsidRPr="0092261D" w14:paraId="3C1C1761" w14:textId="77777777" w:rsidTr="00EB1CC4">
        <w:trPr>
          <w:trHeight w:val="300"/>
          <w:jc w:val="center"/>
        </w:trPr>
        <w:tc>
          <w:tcPr>
            <w:tcW w:w="1096" w:type="dxa"/>
            <w:shd w:val="clear" w:color="auto" w:fill="auto"/>
            <w:noWrap/>
            <w:vAlign w:val="bottom"/>
            <w:hideMark/>
          </w:tcPr>
          <w:p w14:paraId="2E164BDE" w14:textId="3C40F74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J</w:t>
            </w:r>
          </w:p>
        </w:tc>
        <w:tc>
          <w:tcPr>
            <w:tcW w:w="789" w:type="dxa"/>
            <w:shd w:val="clear" w:color="auto" w:fill="auto"/>
            <w:noWrap/>
            <w:vAlign w:val="bottom"/>
            <w:hideMark/>
          </w:tcPr>
          <w:p w14:paraId="2869435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6949233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35D8E12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C43604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1FD150F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230924" w:rsidRPr="0092261D" w14:paraId="2DB5A37A" w14:textId="77777777" w:rsidTr="00EB1CC4">
        <w:trPr>
          <w:trHeight w:val="300"/>
          <w:jc w:val="center"/>
        </w:trPr>
        <w:tc>
          <w:tcPr>
            <w:tcW w:w="1096" w:type="dxa"/>
            <w:shd w:val="clear" w:color="auto" w:fill="auto"/>
            <w:noWrap/>
            <w:vAlign w:val="bottom"/>
            <w:hideMark/>
          </w:tcPr>
          <w:p w14:paraId="1CB9C38D" w14:textId="0685A9B7"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L</w:t>
            </w:r>
          </w:p>
        </w:tc>
        <w:tc>
          <w:tcPr>
            <w:tcW w:w="789" w:type="dxa"/>
            <w:shd w:val="clear" w:color="auto" w:fill="auto"/>
            <w:noWrap/>
            <w:vAlign w:val="bottom"/>
            <w:hideMark/>
          </w:tcPr>
          <w:p w14:paraId="1D8FAD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BFFC09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0D8C70C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FCFF2F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47A8B1B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230924" w:rsidRPr="0092261D" w14:paraId="2D5F5A48" w14:textId="77777777" w:rsidTr="00EB1CC4">
        <w:trPr>
          <w:trHeight w:val="300"/>
          <w:jc w:val="center"/>
        </w:trPr>
        <w:tc>
          <w:tcPr>
            <w:tcW w:w="1096" w:type="dxa"/>
            <w:shd w:val="clear" w:color="auto" w:fill="auto"/>
            <w:noWrap/>
            <w:vAlign w:val="bottom"/>
            <w:hideMark/>
          </w:tcPr>
          <w:p w14:paraId="2C4D406F" w14:textId="4EB6F7F7"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N</w:t>
            </w:r>
          </w:p>
        </w:tc>
        <w:tc>
          <w:tcPr>
            <w:tcW w:w="789" w:type="dxa"/>
            <w:shd w:val="clear" w:color="auto" w:fill="auto"/>
            <w:noWrap/>
            <w:vAlign w:val="bottom"/>
            <w:hideMark/>
          </w:tcPr>
          <w:p w14:paraId="2AADB63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6535532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49C39E7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0A3F8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5D7D5CD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r>
      <w:tr w:rsidR="00230924" w:rsidRPr="0092261D" w14:paraId="347DA8F0" w14:textId="77777777" w:rsidTr="00EB1CC4">
        <w:trPr>
          <w:trHeight w:val="300"/>
          <w:jc w:val="center"/>
        </w:trPr>
        <w:tc>
          <w:tcPr>
            <w:tcW w:w="1096" w:type="dxa"/>
            <w:shd w:val="clear" w:color="auto" w:fill="auto"/>
            <w:noWrap/>
            <w:vAlign w:val="bottom"/>
            <w:hideMark/>
          </w:tcPr>
          <w:p w14:paraId="3E173C25" w14:textId="0C14219B"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O</w:t>
            </w:r>
          </w:p>
        </w:tc>
        <w:tc>
          <w:tcPr>
            <w:tcW w:w="789" w:type="dxa"/>
            <w:shd w:val="clear" w:color="auto" w:fill="auto"/>
            <w:noWrap/>
            <w:vAlign w:val="bottom"/>
            <w:hideMark/>
          </w:tcPr>
          <w:p w14:paraId="1C6B35E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800A0C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2B260BA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6D98DE9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1C9FAB5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3C73962E" w14:textId="77777777" w:rsidTr="00EB1CC4">
        <w:trPr>
          <w:trHeight w:val="300"/>
          <w:jc w:val="center"/>
        </w:trPr>
        <w:tc>
          <w:tcPr>
            <w:tcW w:w="1096" w:type="dxa"/>
            <w:shd w:val="clear" w:color="auto" w:fill="auto"/>
            <w:noWrap/>
            <w:vAlign w:val="bottom"/>
            <w:hideMark/>
          </w:tcPr>
          <w:p w14:paraId="53C6C1B9" w14:textId="4393D290"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P</w:t>
            </w:r>
          </w:p>
        </w:tc>
        <w:tc>
          <w:tcPr>
            <w:tcW w:w="789" w:type="dxa"/>
            <w:shd w:val="clear" w:color="auto" w:fill="auto"/>
            <w:noWrap/>
            <w:vAlign w:val="bottom"/>
            <w:hideMark/>
          </w:tcPr>
          <w:p w14:paraId="0B02BB7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02DD7A6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05AC81A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45F7AAA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495AD39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0CD92031" w14:textId="77777777" w:rsidTr="00EB1CC4">
        <w:trPr>
          <w:trHeight w:val="300"/>
          <w:jc w:val="center"/>
        </w:trPr>
        <w:tc>
          <w:tcPr>
            <w:tcW w:w="1096" w:type="dxa"/>
            <w:shd w:val="clear" w:color="auto" w:fill="auto"/>
            <w:noWrap/>
            <w:vAlign w:val="bottom"/>
            <w:hideMark/>
          </w:tcPr>
          <w:p w14:paraId="39552C24" w14:textId="7156099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Q</w:t>
            </w:r>
          </w:p>
        </w:tc>
        <w:tc>
          <w:tcPr>
            <w:tcW w:w="789" w:type="dxa"/>
            <w:shd w:val="clear" w:color="auto" w:fill="auto"/>
            <w:noWrap/>
            <w:vAlign w:val="bottom"/>
            <w:hideMark/>
          </w:tcPr>
          <w:p w14:paraId="138B3B3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5F6B9A8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3E13F5F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1ECF3B0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0F17530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18847714" w14:textId="77777777" w:rsidTr="00EB1CC4">
        <w:trPr>
          <w:trHeight w:val="300"/>
          <w:jc w:val="center"/>
        </w:trPr>
        <w:tc>
          <w:tcPr>
            <w:tcW w:w="1096" w:type="dxa"/>
            <w:shd w:val="clear" w:color="auto" w:fill="auto"/>
            <w:noWrap/>
            <w:vAlign w:val="bottom"/>
          </w:tcPr>
          <w:p w14:paraId="00B4B9D1" w14:textId="0156804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R</w:t>
            </w:r>
          </w:p>
        </w:tc>
        <w:tc>
          <w:tcPr>
            <w:tcW w:w="789" w:type="dxa"/>
            <w:shd w:val="clear" w:color="auto" w:fill="auto"/>
            <w:noWrap/>
            <w:vAlign w:val="bottom"/>
          </w:tcPr>
          <w:p w14:paraId="30493B6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tcPr>
          <w:p w14:paraId="0477B16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tcPr>
          <w:p w14:paraId="7EDDDED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810" w:type="dxa"/>
            <w:shd w:val="clear" w:color="auto" w:fill="auto"/>
            <w:noWrap/>
            <w:vAlign w:val="bottom"/>
          </w:tcPr>
          <w:p w14:paraId="20BA26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tcPr>
          <w:p w14:paraId="205FDBE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r>
      <w:tr w:rsidR="00230924" w:rsidRPr="0092261D" w14:paraId="6F33D8B4" w14:textId="77777777" w:rsidTr="00EB1CC4">
        <w:trPr>
          <w:trHeight w:val="300"/>
          <w:jc w:val="center"/>
        </w:trPr>
        <w:tc>
          <w:tcPr>
            <w:tcW w:w="1096" w:type="dxa"/>
            <w:shd w:val="clear" w:color="auto" w:fill="auto"/>
            <w:noWrap/>
            <w:vAlign w:val="bottom"/>
            <w:hideMark/>
          </w:tcPr>
          <w:p w14:paraId="2CD8F04A" w14:textId="4F00D09D"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T</w:t>
            </w:r>
          </w:p>
        </w:tc>
        <w:tc>
          <w:tcPr>
            <w:tcW w:w="789" w:type="dxa"/>
            <w:shd w:val="clear" w:color="auto" w:fill="auto"/>
            <w:noWrap/>
            <w:vAlign w:val="bottom"/>
            <w:hideMark/>
          </w:tcPr>
          <w:p w14:paraId="19871F4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6FC88D5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7BE2F73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D3273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2386388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r>
      <w:tr w:rsidR="00230924" w:rsidRPr="0092261D" w14:paraId="30452146" w14:textId="77777777" w:rsidTr="00EB1CC4">
        <w:trPr>
          <w:trHeight w:val="300"/>
          <w:jc w:val="center"/>
        </w:trPr>
        <w:tc>
          <w:tcPr>
            <w:tcW w:w="1096" w:type="dxa"/>
            <w:shd w:val="clear" w:color="auto" w:fill="auto"/>
            <w:noWrap/>
            <w:vAlign w:val="bottom"/>
            <w:hideMark/>
          </w:tcPr>
          <w:p w14:paraId="330D51AD" w14:textId="321A2D8B"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U</w:t>
            </w:r>
          </w:p>
        </w:tc>
        <w:tc>
          <w:tcPr>
            <w:tcW w:w="789" w:type="dxa"/>
            <w:shd w:val="clear" w:color="auto" w:fill="auto"/>
            <w:noWrap/>
            <w:vAlign w:val="bottom"/>
            <w:hideMark/>
          </w:tcPr>
          <w:p w14:paraId="21031D1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F7E9FA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07C0271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1A820C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59FF3FF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r>
    </w:tbl>
    <w:p w14:paraId="0EC3D23D" w14:textId="77777777" w:rsidR="003174AB" w:rsidRPr="00EB1CC4" w:rsidRDefault="003174AB" w:rsidP="00EB1CC4">
      <w:pPr>
        <w:widowControl/>
        <w:spacing w:after="120" w:line="240" w:lineRule="auto"/>
        <w:jc w:val="both"/>
        <w:rPr>
          <w:rFonts w:ascii="Calibri Light" w:eastAsia="DengXian" w:hAnsi="Calibri Light"/>
        </w:rPr>
      </w:pPr>
    </w:p>
    <w:p w14:paraId="27B50436" w14:textId="7AE97031" w:rsidR="00817DF0" w:rsidRPr="003562E1" w:rsidRDefault="00817DF0" w:rsidP="00817DF0">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w:t>
      </w:r>
      <w:r w:rsidR="00D07F08">
        <w:rPr>
          <w:rFonts w:ascii="Calibri Light" w:eastAsia="DengXian" w:hAnsi="Calibri Light" w:cs="Calibri Light"/>
          <w:b/>
          <w:bCs/>
          <w:i/>
          <w:iCs/>
          <w:sz w:val="28"/>
          <w:szCs w:val="28"/>
        </w:rPr>
        <w:t xml:space="preserve"> the</w:t>
      </w:r>
      <w:r w:rsidRPr="003562E1">
        <w:rPr>
          <w:rFonts w:ascii="Calibri Light" w:eastAsia="DengXian" w:hAnsi="Calibri Light" w:cs="Calibri Light"/>
          <w:b/>
          <w:bCs/>
          <w:i/>
          <w:iCs/>
          <w:sz w:val="28"/>
          <w:szCs w:val="28"/>
        </w:rPr>
        <w:t xml:space="preserve"> </w:t>
      </w:r>
      <w:r w:rsidR="00D07F08">
        <w:rPr>
          <w:rFonts w:ascii="Calibri Light" w:eastAsia="DengXian" w:hAnsi="Calibri Light" w:cs="Calibri Light"/>
          <w:b/>
          <w:bCs/>
          <w:i/>
          <w:iCs/>
          <w:sz w:val="28"/>
          <w:szCs w:val="28"/>
        </w:rPr>
        <w:t>MIV decoder-side depth-estimating</w:t>
      </w:r>
      <w:r>
        <w:rPr>
          <w:rFonts w:ascii="Calibri Light" w:eastAsia="DengXian" w:hAnsi="Calibri Light" w:cs="Calibri Light"/>
          <w:b/>
          <w:bCs/>
          <w:i/>
          <w:iCs/>
          <w:sz w:val="28"/>
          <w:szCs w:val="28"/>
        </w:rPr>
        <w:t xml:space="preserve"> </w:t>
      </w:r>
      <w:r w:rsidRPr="003562E1">
        <w:rPr>
          <w:rFonts w:ascii="Calibri Light" w:eastAsia="DengXian" w:hAnsi="Calibri Light" w:cs="Calibri Light"/>
          <w:b/>
          <w:bCs/>
          <w:i/>
          <w:iCs/>
          <w:sz w:val="28"/>
          <w:szCs w:val="28"/>
        </w:rPr>
        <w:t>anchor</w:t>
      </w:r>
    </w:p>
    <w:p w14:paraId="666F5C9D" w14:textId="44D5D014"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coding of the </w:t>
      </w:r>
      <w:r w:rsidR="00D07F08">
        <w:rPr>
          <w:rFonts w:ascii="Calibri Light" w:eastAsia="DengXian" w:hAnsi="Calibri Light"/>
        </w:rPr>
        <w:t>MIV decoder-side depth-estimating</w:t>
      </w:r>
      <w:r>
        <w:rPr>
          <w:rFonts w:ascii="Calibri Light" w:eastAsia="DengXian" w:hAnsi="Calibri Light"/>
        </w:rPr>
        <w:t xml:space="preserve"> anchor is like the MIV </w:t>
      </w:r>
      <w:r w:rsidR="0081737B">
        <w:rPr>
          <w:rFonts w:ascii="Calibri Light" w:eastAsia="DengXian" w:hAnsi="Calibri Light"/>
        </w:rPr>
        <w:t xml:space="preserve">view </w:t>
      </w:r>
      <w:r>
        <w:rPr>
          <w:rFonts w:ascii="Calibri Light" w:eastAsia="DengXian" w:hAnsi="Calibri Light"/>
        </w:rPr>
        <w:t xml:space="preserve">anchor. </w:t>
      </w:r>
      <w:r w:rsidR="00062AD9">
        <w:rPr>
          <w:rFonts w:ascii="Calibri Light" w:eastAsia="DengXian" w:hAnsi="Calibri Light"/>
        </w:rPr>
        <w:t>The e</w:t>
      </w:r>
      <w:r w:rsidR="00703383">
        <w:rPr>
          <w:rFonts w:ascii="Calibri Light" w:eastAsia="DengXian" w:hAnsi="Calibri Light"/>
        </w:rPr>
        <w:t xml:space="preserve">ncoder </w:t>
      </w:r>
      <w:r>
        <w:rPr>
          <w:rFonts w:ascii="Calibri Light" w:eastAsia="DengXian" w:hAnsi="Calibri Light"/>
        </w:rPr>
        <w:t>parameters are the same except:</w:t>
      </w:r>
    </w:p>
    <w:p w14:paraId="2D06BAAB" w14:textId="258844C7" w:rsidR="004F1BDE" w:rsidRDefault="004F1BDE" w:rsidP="00817DF0">
      <w:pPr>
        <w:pStyle w:val="ListParagraph"/>
        <w:widowControl/>
        <w:numPr>
          <w:ilvl w:val="0"/>
          <w:numId w:val="17"/>
        </w:numPr>
        <w:spacing w:after="120" w:line="240" w:lineRule="auto"/>
        <w:jc w:val="both"/>
        <w:rPr>
          <w:rFonts w:ascii="Calibri Light" w:eastAsia="DengXian" w:hAnsi="Calibri Light"/>
        </w:rPr>
      </w:pPr>
      <w:proofErr w:type="spellStart"/>
      <w:r w:rsidRPr="004F1BDE">
        <w:rPr>
          <w:rFonts w:ascii="Calibri Light" w:eastAsia="DengXian" w:hAnsi="Calibri Light"/>
        </w:rPr>
        <w:t>dynamicDepthRange</w:t>
      </w:r>
      <w:proofErr w:type="spellEnd"/>
      <w:r>
        <w:rPr>
          <w:rFonts w:ascii="Calibri Light" w:eastAsia="DengXian" w:hAnsi="Calibri Light"/>
        </w:rPr>
        <w:t xml:space="preserve"> = </w:t>
      </w:r>
      <w:r w:rsidRPr="004F1BDE">
        <w:rPr>
          <w:rFonts w:ascii="Calibri Light" w:eastAsia="DengXian" w:hAnsi="Calibri Light"/>
        </w:rPr>
        <w:t>false,</w:t>
      </w:r>
    </w:p>
    <w:p w14:paraId="2808C7A4" w14:textId="59C5416A" w:rsidR="00817DF0" w:rsidRDefault="006F3E5B" w:rsidP="00817DF0">
      <w:pPr>
        <w:pStyle w:val="ListParagraph"/>
        <w:widowControl/>
        <w:numPr>
          <w:ilvl w:val="0"/>
          <w:numId w:val="17"/>
        </w:numPr>
        <w:spacing w:after="120" w:line="240" w:lineRule="auto"/>
        <w:jc w:val="both"/>
        <w:rPr>
          <w:rFonts w:ascii="Calibri Light" w:eastAsia="DengXian" w:hAnsi="Calibri Light"/>
        </w:rPr>
      </w:pPr>
      <w:proofErr w:type="spellStart"/>
      <w:r w:rsidRPr="006F3E5B">
        <w:rPr>
          <w:rFonts w:ascii="Calibri Light" w:eastAsia="DengXian" w:hAnsi="Calibri Light"/>
        </w:rPr>
        <w:t>haveGeometryVideo</w:t>
      </w:r>
      <w:proofErr w:type="spellEnd"/>
      <w:r>
        <w:rPr>
          <w:rFonts w:ascii="Calibri Light" w:eastAsia="DengXian" w:hAnsi="Calibri Light"/>
        </w:rPr>
        <w:t xml:space="preserve"> = </w:t>
      </w:r>
      <w:r w:rsidRPr="006F3E5B">
        <w:rPr>
          <w:rFonts w:ascii="Calibri Light" w:eastAsia="DengXian" w:hAnsi="Calibri Light"/>
        </w:rPr>
        <w:t>false,</w:t>
      </w:r>
    </w:p>
    <w:p w14:paraId="7F6B5D64" w14:textId="489B081E" w:rsidR="00D72D6F" w:rsidRDefault="00246FDB" w:rsidP="00817DF0">
      <w:pPr>
        <w:pStyle w:val="ListParagraph"/>
        <w:widowControl/>
        <w:numPr>
          <w:ilvl w:val="0"/>
          <w:numId w:val="17"/>
        </w:numPr>
        <w:spacing w:after="120" w:line="240" w:lineRule="auto"/>
        <w:jc w:val="both"/>
        <w:rPr>
          <w:rFonts w:ascii="Calibri Light" w:eastAsia="DengXian" w:hAnsi="Calibri Light"/>
        </w:rPr>
      </w:pPr>
      <w:proofErr w:type="spellStart"/>
      <w:r w:rsidRPr="00246FDB">
        <w:rPr>
          <w:rFonts w:ascii="Calibri Light" w:eastAsia="DengXian" w:hAnsi="Calibri Light"/>
        </w:rPr>
        <w:t>geometryScaleEnabledFlag</w:t>
      </w:r>
      <w:proofErr w:type="spellEnd"/>
      <w:r>
        <w:rPr>
          <w:rFonts w:ascii="Calibri Light" w:eastAsia="DengXian" w:hAnsi="Calibri Light"/>
        </w:rPr>
        <w:t xml:space="preserve"> = </w:t>
      </w:r>
      <w:r w:rsidRPr="00246FDB">
        <w:rPr>
          <w:rFonts w:ascii="Calibri Light" w:eastAsia="DengXian" w:hAnsi="Calibri Light"/>
        </w:rPr>
        <w:t>false</w:t>
      </w:r>
      <w:r>
        <w:rPr>
          <w:rFonts w:ascii="Calibri Light" w:eastAsia="DengXian" w:hAnsi="Calibri Light"/>
        </w:rPr>
        <w:t>,</w:t>
      </w:r>
    </w:p>
    <w:p w14:paraId="31C7F202" w14:textId="709208CB" w:rsidR="006F3E5B" w:rsidRDefault="00D72D6F">
      <w:pPr>
        <w:pStyle w:val="ListParagraph"/>
        <w:widowControl/>
        <w:numPr>
          <w:ilvl w:val="0"/>
          <w:numId w:val="17"/>
        </w:numPr>
        <w:spacing w:after="120" w:line="240" w:lineRule="auto"/>
        <w:jc w:val="both"/>
        <w:rPr>
          <w:rFonts w:ascii="Calibri Light" w:eastAsia="DengXian" w:hAnsi="Calibri Light"/>
        </w:rPr>
      </w:pPr>
      <w:proofErr w:type="spellStart"/>
      <w:r w:rsidRPr="00D72D6F">
        <w:rPr>
          <w:rFonts w:ascii="Calibri Light" w:eastAsia="DengXian" w:hAnsi="Calibri Light"/>
        </w:rPr>
        <w:t>maxAtlases</w:t>
      </w:r>
      <w:proofErr w:type="spellEnd"/>
      <w:r>
        <w:rPr>
          <w:rFonts w:ascii="Calibri Light" w:eastAsia="DengXian" w:hAnsi="Calibri Light"/>
        </w:rPr>
        <w:t xml:space="preserve"> = </w:t>
      </w:r>
      <w:r w:rsidRPr="00D72D6F">
        <w:rPr>
          <w:rFonts w:ascii="Calibri Light" w:eastAsia="DengXian" w:hAnsi="Calibri Light"/>
        </w:rPr>
        <w:t>4</w:t>
      </w:r>
    </w:p>
    <w:p w14:paraId="66B2FE74" w14:textId="4AA64689" w:rsidR="00F27EEC" w:rsidRPr="006C002A" w:rsidRDefault="00F27EEC" w:rsidP="006C002A">
      <w:pPr>
        <w:widowControl/>
        <w:spacing w:after="120" w:line="240" w:lineRule="auto"/>
        <w:jc w:val="both"/>
        <w:rPr>
          <w:rFonts w:ascii="Calibri Light" w:eastAsia="DengXian" w:hAnsi="Calibri Light"/>
        </w:rPr>
      </w:pPr>
      <w:r w:rsidRPr="006C002A">
        <w:rPr>
          <w:rFonts w:ascii="Calibri Light" w:eastAsia="DengXian" w:hAnsi="Calibri Light"/>
        </w:rPr>
        <w:lastRenderedPageBreak/>
        <w:t xml:space="preserve">The mandatory sequences are O, J, D, E, P,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00BA3BE2" w:rsidRPr="00EB1CC4">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73DFA6F5" w14:textId="22225C76" w:rsidR="00817DF0" w:rsidRDefault="003B36C8" w:rsidP="00817DF0">
      <w:pPr>
        <w:widowControl/>
        <w:spacing w:after="120" w:line="240" w:lineRule="auto"/>
        <w:jc w:val="both"/>
        <w:rPr>
          <w:rFonts w:ascii="Calibri Light" w:eastAsia="DengXian" w:hAnsi="Calibri Light"/>
        </w:rPr>
      </w:pPr>
      <w:r>
        <w:rPr>
          <w:rFonts w:ascii="Calibri Light" w:eastAsia="DengXian" w:hAnsi="Calibri Light" w:cs="Calibri Light"/>
        </w:rPr>
        <w:t xml:space="preserve">The set of texture QPs is </w:t>
      </w:r>
      <w:r w:rsidRPr="003D4988">
        <w:rPr>
          <w:rFonts w:ascii="Calibri Light" w:eastAsia="DengXian" w:hAnsi="Calibri Light"/>
        </w:rPr>
        <w:t xml:space="preserve">supplied in </w:t>
      </w:r>
      <w:r w:rsidR="009965CC" w:rsidRPr="003D4988">
        <w:rPr>
          <w:rFonts w:ascii="Calibri Light" w:eastAsia="DengXian" w:hAnsi="Calibri Light"/>
        </w:rPr>
        <w:fldChar w:fldCharType="begin"/>
      </w:r>
      <w:r w:rsidR="009965CC" w:rsidRPr="003D4988">
        <w:rPr>
          <w:rFonts w:ascii="Calibri Light" w:eastAsia="DengXian" w:hAnsi="Calibri Light"/>
        </w:rPr>
        <w:instrText xml:space="preserve"> REF _Ref94005655 \h </w:instrText>
      </w:r>
      <w:r w:rsidR="003D4988">
        <w:rPr>
          <w:rFonts w:ascii="Calibri Light" w:eastAsia="DengXian" w:hAnsi="Calibri Light"/>
        </w:rPr>
        <w:instrText xml:space="preserve"> \* MERGEFORMAT </w:instrText>
      </w:r>
      <w:r w:rsidR="009965CC" w:rsidRPr="003D4988">
        <w:rPr>
          <w:rFonts w:ascii="Calibri Light" w:eastAsia="DengXian" w:hAnsi="Calibri Light"/>
        </w:rPr>
      </w:r>
      <w:r w:rsidR="009965CC" w:rsidRPr="003D4988">
        <w:rPr>
          <w:rFonts w:ascii="Calibri Light" w:eastAsia="DengXian" w:hAnsi="Calibri Light"/>
        </w:rPr>
        <w:fldChar w:fldCharType="separate"/>
      </w:r>
      <w:r w:rsidR="009965CC" w:rsidRPr="00EB1CC4">
        <w:rPr>
          <w:rFonts w:ascii="Calibri Light" w:eastAsia="DengXian" w:hAnsi="Calibri Light"/>
        </w:rPr>
        <w:t>Table 6</w:t>
      </w:r>
      <w:r w:rsidR="009965CC" w:rsidRPr="003D4988">
        <w:rPr>
          <w:rFonts w:ascii="Calibri Light" w:eastAsia="DengXian" w:hAnsi="Calibri Light"/>
        </w:rPr>
        <w:fldChar w:fldCharType="end"/>
      </w:r>
      <w:r w:rsidRPr="003D4988">
        <w:rPr>
          <w:rFonts w:ascii="Calibri Light" w:eastAsia="DengXian" w:hAnsi="Calibri Light"/>
        </w:rPr>
        <w:t xml:space="preserve">. </w:t>
      </w:r>
      <w:r w:rsidR="0079562C">
        <w:rPr>
          <w:rFonts w:ascii="Calibri Light" w:eastAsia="DengXian" w:hAnsi="Calibri Light"/>
        </w:rPr>
        <w:t xml:space="preserve">Note that there is no geometry to encode, hence </w:t>
      </w:r>
      <w:r w:rsidR="00D3072D">
        <w:rPr>
          <w:rFonts w:ascii="Calibri Light" w:eastAsia="DengXian" w:hAnsi="Calibri Light"/>
        </w:rPr>
        <w:t xml:space="preserve">there are </w:t>
      </w:r>
      <w:r w:rsidR="0079562C">
        <w:rPr>
          <w:rFonts w:ascii="Calibri Light" w:eastAsia="DengXian" w:hAnsi="Calibri Light"/>
        </w:rPr>
        <w:t>no depth QPs.</w:t>
      </w:r>
    </w:p>
    <w:p w14:paraId="410BB3CF" w14:textId="3DBCF6E2" w:rsidR="004C1E87" w:rsidRDefault="009649F0" w:rsidP="004C1E87">
      <w:pPr>
        <w:widowControl/>
        <w:spacing w:after="120" w:line="240" w:lineRule="auto"/>
        <w:jc w:val="both"/>
        <w:rPr>
          <w:rFonts w:ascii="Calibri Light" w:eastAsia="DengXian" w:hAnsi="Calibri Light"/>
        </w:rPr>
      </w:pPr>
      <w:r>
        <w:rPr>
          <w:rFonts w:ascii="Calibri Light" w:eastAsia="DengXian" w:hAnsi="Calibri Light"/>
        </w:rPr>
        <w:t>Coding</w:t>
      </w:r>
      <w:r w:rsidR="00F112B9">
        <w:rPr>
          <w:rFonts w:ascii="Calibri Light" w:eastAsia="DengXian" w:hAnsi="Calibri Light"/>
        </w:rPr>
        <w:t xml:space="preserve"> </w:t>
      </w:r>
      <w:r>
        <w:rPr>
          <w:rFonts w:ascii="Calibri Light" w:eastAsia="DengXian" w:hAnsi="Calibri Light"/>
        </w:rPr>
        <w:t xml:space="preserve">for </w:t>
      </w:r>
      <w:r w:rsidR="00F112B9">
        <w:rPr>
          <w:rFonts w:ascii="Calibri Light" w:eastAsia="DengXian" w:hAnsi="Calibri Light"/>
        </w:rPr>
        <w:t xml:space="preserve">the </w:t>
      </w:r>
      <w:r w:rsidR="00D07F08">
        <w:rPr>
          <w:rFonts w:ascii="Calibri Light" w:eastAsia="DengXian" w:hAnsi="Calibri Light"/>
        </w:rPr>
        <w:t>MIV decoder-side depth-estimating</w:t>
      </w:r>
      <w:r w:rsidR="00F112B9">
        <w:rPr>
          <w:rFonts w:ascii="Calibri Light" w:eastAsia="DengXian" w:hAnsi="Calibri Light"/>
        </w:rPr>
        <w:t xml:space="preserve"> </w:t>
      </w:r>
      <w:r>
        <w:rPr>
          <w:rFonts w:ascii="Calibri Light" w:eastAsia="DengXian" w:hAnsi="Calibri Light"/>
        </w:rPr>
        <w:t>anchor has the following steps:</w:t>
      </w:r>
    </w:p>
    <w:p w14:paraId="472CD0D5" w14:textId="60C8E9D6"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MIV bitstream using the TMIV encoder</w:t>
      </w:r>
      <w:r w:rsidR="00F659C7">
        <w:rPr>
          <w:rFonts w:ascii="Calibri Light" w:eastAsia="DengXian" w:hAnsi="Calibri Light"/>
        </w:rPr>
        <w:t>.</w:t>
      </w:r>
    </w:p>
    <w:p w14:paraId="1D546841" w14:textId="36731623" w:rsidR="004C1E87"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Pr="007A05AE">
        <w:rPr>
          <w:rFonts w:ascii="Calibri Light" w:eastAsia="DengXian" w:hAnsi="Calibri Light"/>
        </w:rPr>
        <w:t xml:space="preserve"> encoder</w:t>
      </w:r>
      <w:r w:rsidR="00F659C7">
        <w:rPr>
          <w:rFonts w:ascii="Calibri Light" w:eastAsia="DengXian" w:hAnsi="Calibri Light"/>
        </w:rPr>
        <w:t>.</w:t>
      </w:r>
    </w:p>
    <w:p w14:paraId="73201E67" w14:textId="294F9BCA" w:rsidR="00CD281A"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8062541" w14:textId="69E0E980" w:rsidR="33332F3A" w:rsidRPr="006C002A" w:rsidRDefault="33332F3A" w:rsidP="33332F3A">
      <w:pPr>
        <w:pStyle w:val="ListParagraph"/>
        <w:numPr>
          <w:ilvl w:val="0"/>
          <w:numId w:val="45"/>
        </w:numPr>
        <w:spacing w:after="120" w:line="240" w:lineRule="auto"/>
        <w:jc w:val="both"/>
      </w:pPr>
      <w:r w:rsidRPr="33332F3A">
        <w:rPr>
          <w:rFonts w:ascii="Calibri Light" w:eastAsia="DengXian" w:hAnsi="Calibri Light"/>
        </w:rPr>
        <w:t>Decode (but not render) the MIV bitstream using the TMIV decoder.</w:t>
      </w:r>
    </w:p>
    <w:p w14:paraId="1A2762E8" w14:textId="5B63B7F8" w:rsidR="007246D5"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Estimate depth maps</w:t>
      </w:r>
      <w:r w:rsidR="007749AD">
        <w:rPr>
          <w:rFonts w:ascii="Calibri Light" w:eastAsia="DengXian" w:hAnsi="Calibri Light"/>
        </w:rPr>
        <w:t xml:space="preserve"> for each view</w:t>
      </w:r>
      <w:r w:rsidRPr="007A05AE">
        <w:rPr>
          <w:rFonts w:ascii="Calibri Light" w:eastAsia="DengXian" w:hAnsi="Calibri Light"/>
        </w:rPr>
        <w:t xml:space="preserve"> using IVDE</w:t>
      </w:r>
      <w:r w:rsidR="00870360">
        <w:rPr>
          <w:rFonts w:ascii="Calibri Light" w:eastAsia="DengXian" w:hAnsi="Calibri Light"/>
        </w:rPr>
        <w:t>.</w:t>
      </w:r>
    </w:p>
    <w:p w14:paraId="410D7F8A" w14:textId="5B759BA5" w:rsidR="003174AB" w:rsidRPr="00EB1CC4" w:rsidRDefault="33332F3A" w:rsidP="00EB1CC4">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Render</w:t>
      </w:r>
      <w:r w:rsidR="009649F0" w:rsidRPr="007246D5">
        <w:rPr>
          <w:rFonts w:ascii="Calibri Light" w:eastAsia="DengXian" w:hAnsi="Calibri Light"/>
        </w:rPr>
        <w:t xml:space="preserve"> using the TMIV renderer</w:t>
      </w:r>
      <w:r w:rsidR="00870360">
        <w:rPr>
          <w:rFonts w:ascii="Calibri Light" w:eastAsia="DengXian" w:hAnsi="Calibri Light"/>
        </w:rPr>
        <w:t>.</w:t>
      </w:r>
    </w:p>
    <w:p w14:paraId="4866A79D" w14:textId="0C0D4B4C" w:rsidR="00230924" w:rsidRPr="00EB1CC4" w:rsidRDefault="00230924" w:rsidP="00EB1CC4">
      <w:pPr>
        <w:keepNext/>
        <w:keepLines/>
        <w:spacing w:before="360" w:after="120" w:line="240" w:lineRule="auto"/>
        <w:jc w:val="center"/>
        <w:rPr>
          <w:rFonts w:ascii="Calibri Light" w:eastAsia="DengXian" w:hAnsi="Calibri Light" w:cs="Calibri Light"/>
          <w:i/>
          <w:iCs/>
          <w:color w:val="44546A"/>
          <w:sz w:val="18"/>
          <w:szCs w:val="18"/>
        </w:rPr>
      </w:pPr>
      <w:bookmarkStart w:id="20" w:name="_Ref94005655"/>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6</w:t>
      </w:r>
      <w:r w:rsidRPr="009965CC">
        <w:rPr>
          <w:rFonts w:ascii="Calibri Light" w:eastAsia="DengXian" w:hAnsi="Calibri Light" w:cs="Calibri Light"/>
          <w:i/>
          <w:iCs/>
          <w:color w:val="44546A"/>
          <w:sz w:val="18"/>
          <w:szCs w:val="18"/>
        </w:rPr>
        <w:fldChar w:fldCharType="end"/>
      </w:r>
      <w:bookmarkEnd w:id="20"/>
      <w:r w:rsidRPr="009965CC">
        <w:rPr>
          <w:rFonts w:ascii="Calibri Light" w:eastAsia="DengXian" w:hAnsi="Calibri Light" w:cs="Calibri Light"/>
          <w:i/>
          <w:iCs/>
          <w:color w:val="44546A"/>
          <w:sz w:val="18"/>
          <w:szCs w:val="18"/>
        </w:rPr>
        <w:t>:</w:t>
      </w:r>
      <w:r>
        <w:rPr>
          <w:rFonts w:ascii="Calibri Light" w:eastAsia="DengXian" w:hAnsi="Calibri Light" w:cs="Calibri Light"/>
          <w:i/>
          <w:iCs/>
          <w:color w:val="44546A"/>
          <w:sz w:val="18"/>
          <w:szCs w:val="18"/>
        </w:rPr>
        <w:t xml:space="preserve">  List of texture QPs for the MIV DSDE anchor</w:t>
      </w:r>
    </w:p>
    <w:tbl>
      <w:tblPr>
        <w:tblW w:w="5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900"/>
        <w:gridCol w:w="810"/>
      </w:tblGrid>
      <w:tr w:rsidR="003174AB" w:rsidRPr="0092261D" w14:paraId="406A4136" w14:textId="77777777" w:rsidTr="00EB1CC4">
        <w:trPr>
          <w:trHeight w:val="300"/>
          <w:jc w:val="center"/>
        </w:trPr>
        <w:tc>
          <w:tcPr>
            <w:tcW w:w="1096" w:type="dxa"/>
            <w:shd w:val="clear" w:color="auto" w:fill="auto"/>
            <w:noWrap/>
            <w:vAlign w:val="bottom"/>
          </w:tcPr>
          <w:p w14:paraId="45CC4BB8"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4981ADEE"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0EFA665F"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3735F4FF"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900" w:type="dxa"/>
            <w:shd w:val="clear" w:color="auto" w:fill="auto"/>
            <w:noWrap/>
            <w:vAlign w:val="bottom"/>
          </w:tcPr>
          <w:p w14:paraId="2C04B41A"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810" w:type="dxa"/>
            <w:shd w:val="clear" w:color="auto" w:fill="auto"/>
            <w:noWrap/>
            <w:vAlign w:val="bottom"/>
          </w:tcPr>
          <w:p w14:paraId="4B7E1EA3"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230924" w:rsidRPr="0092261D" w14:paraId="0B05E5DF" w14:textId="77777777" w:rsidTr="00EB1CC4">
        <w:trPr>
          <w:trHeight w:val="300"/>
          <w:jc w:val="center"/>
        </w:trPr>
        <w:tc>
          <w:tcPr>
            <w:tcW w:w="1096" w:type="dxa"/>
            <w:shd w:val="clear" w:color="auto" w:fill="auto"/>
            <w:noWrap/>
            <w:vAlign w:val="bottom"/>
            <w:hideMark/>
          </w:tcPr>
          <w:p w14:paraId="475480F8" w14:textId="4A44B99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A</w:t>
            </w:r>
          </w:p>
        </w:tc>
        <w:tc>
          <w:tcPr>
            <w:tcW w:w="789" w:type="dxa"/>
            <w:shd w:val="clear" w:color="auto" w:fill="auto"/>
            <w:noWrap/>
            <w:vAlign w:val="bottom"/>
            <w:hideMark/>
          </w:tcPr>
          <w:p w14:paraId="0FE4877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D2D536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EE6076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39B640C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c>
          <w:tcPr>
            <w:tcW w:w="810" w:type="dxa"/>
            <w:shd w:val="clear" w:color="auto" w:fill="auto"/>
            <w:noWrap/>
            <w:vAlign w:val="bottom"/>
            <w:hideMark/>
          </w:tcPr>
          <w:p w14:paraId="1FE0B82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50</w:t>
            </w:r>
          </w:p>
        </w:tc>
      </w:tr>
      <w:tr w:rsidR="00230924" w:rsidRPr="0092261D" w14:paraId="49AE18AA" w14:textId="77777777" w:rsidTr="00EB1CC4">
        <w:trPr>
          <w:trHeight w:val="300"/>
          <w:jc w:val="center"/>
        </w:trPr>
        <w:tc>
          <w:tcPr>
            <w:tcW w:w="1096" w:type="dxa"/>
            <w:shd w:val="clear" w:color="auto" w:fill="auto"/>
            <w:noWrap/>
            <w:vAlign w:val="bottom"/>
            <w:hideMark/>
          </w:tcPr>
          <w:p w14:paraId="7C5061D7" w14:textId="6193F7CF"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B</w:t>
            </w:r>
          </w:p>
        </w:tc>
        <w:tc>
          <w:tcPr>
            <w:tcW w:w="789" w:type="dxa"/>
            <w:shd w:val="clear" w:color="auto" w:fill="auto"/>
            <w:noWrap/>
            <w:vAlign w:val="bottom"/>
            <w:hideMark/>
          </w:tcPr>
          <w:p w14:paraId="32C680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0438964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09EB129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c>
          <w:tcPr>
            <w:tcW w:w="900" w:type="dxa"/>
            <w:shd w:val="clear" w:color="auto" w:fill="auto"/>
            <w:noWrap/>
            <w:vAlign w:val="bottom"/>
            <w:hideMark/>
          </w:tcPr>
          <w:p w14:paraId="1A35060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50</w:t>
            </w:r>
          </w:p>
        </w:tc>
        <w:tc>
          <w:tcPr>
            <w:tcW w:w="810" w:type="dxa"/>
            <w:shd w:val="clear" w:color="auto" w:fill="auto"/>
            <w:noWrap/>
            <w:vAlign w:val="bottom"/>
            <w:hideMark/>
          </w:tcPr>
          <w:p w14:paraId="7F35B00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420D2A65" w14:textId="77777777" w:rsidTr="00EB1CC4">
        <w:trPr>
          <w:trHeight w:val="300"/>
          <w:jc w:val="center"/>
        </w:trPr>
        <w:tc>
          <w:tcPr>
            <w:tcW w:w="1096" w:type="dxa"/>
            <w:shd w:val="clear" w:color="auto" w:fill="auto"/>
            <w:noWrap/>
            <w:vAlign w:val="bottom"/>
            <w:hideMark/>
          </w:tcPr>
          <w:p w14:paraId="36F506CD" w14:textId="2260AF22"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C</w:t>
            </w:r>
          </w:p>
        </w:tc>
        <w:tc>
          <w:tcPr>
            <w:tcW w:w="789" w:type="dxa"/>
            <w:shd w:val="clear" w:color="auto" w:fill="auto"/>
            <w:noWrap/>
            <w:vAlign w:val="bottom"/>
            <w:hideMark/>
          </w:tcPr>
          <w:p w14:paraId="7112C68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18</w:t>
            </w:r>
          </w:p>
        </w:tc>
        <w:tc>
          <w:tcPr>
            <w:tcW w:w="810" w:type="dxa"/>
            <w:shd w:val="clear" w:color="auto" w:fill="auto"/>
            <w:noWrap/>
            <w:vAlign w:val="bottom"/>
            <w:hideMark/>
          </w:tcPr>
          <w:p w14:paraId="785723F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420CF0B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900" w:type="dxa"/>
            <w:shd w:val="clear" w:color="auto" w:fill="auto"/>
            <w:noWrap/>
            <w:vAlign w:val="bottom"/>
            <w:hideMark/>
          </w:tcPr>
          <w:p w14:paraId="057A5DF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42729D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17D6EFBC" w14:textId="77777777" w:rsidTr="00EB1CC4">
        <w:trPr>
          <w:trHeight w:val="300"/>
          <w:jc w:val="center"/>
        </w:trPr>
        <w:tc>
          <w:tcPr>
            <w:tcW w:w="1096" w:type="dxa"/>
            <w:shd w:val="clear" w:color="auto" w:fill="auto"/>
            <w:noWrap/>
            <w:vAlign w:val="bottom"/>
            <w:hideMark/>
          </w:tcPr>
          <w:p w14:paraId="0E204474" w14:textId="0634ED6E"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D</w:t>
            </w:r>
          </w:p>
        </w:tc>
        <w:tc>
          <w:tcPr>
            <w:tcW w:w="789" w:type="dxa"/>
            <w:shd w:val="clear" w:color="auto" w:fill="auto"/>
            <w:noWrap/>
            <w:vAlign w:val="bottom"/>
            <w:hideMark/>
          </w:tcPr>
          <w:p w14:paraId="06EECED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1282BB0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3C4D744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900" w:type="dxa"/>
            <w:shd w:val="clear" w:color="auto" w:fill="auto"/>
            <w:noWrap/>
            <w:vAlign w:val="bottom"/>
            <w:hideMark/>
          </w:tcPr>
          <w:p w14:paraId="027289E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7F205E8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230924" w:rsidRPr="0092261D" w14:paraId="5B506DA5" w14:textId="77777777" w:rsidTr="00EB1CC4">
        <w:trPr>
          <w:trHeight w:val="300"/>
          <w:jc w:val="center"/>
        </w:trPr>
        <w:tc>
          <w:tcPr>
            <w:tcW w:w="1096" w:type="dxa"/>
            <w:shd w:val="clear" w:color="auto" w:fill="auto"/>
            <w:noWrap/>
            <w:vAlign w:val="bottom"/>
            <w:hideMark/>
          </w:tcPr>
          <w:p w14:paraId="2BB7BA91" w14:textId="1104ADA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E</w:t>
            </w:r>
          </w:p>
        </w:tc>
        <w:tc>
          <w:tcPr>
            <w:tcW w:w="789" w:type="dxa"/>
            <w:shd w:val="clear" w:color="auto" w:fill="auto"/>
            <w:noWrap/>
            <w:vAlign w:val="bottom"/>
            <w:hideMark/>
          </w:tcPr>
          <w:p w14:paraId="427D1A2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4611CF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A0FE8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900" w:type="dxa"/>
            <w:shd w:val="clear" w:color="auto" w:fill="auto"/>
            <w:noWrap/>
            <w:vAlign w:val="bottom"/>
            <w:hideMark/>
          </w:tcPr>
          <w:p w14:paraId="37526AB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6FD50C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r>
      <w:tr w:rsidR="00230924" w:rsidRPr="0092261D" w14:paraId="7DA12C10" w14:textId="77777777" w:rsidTr="00EB1CC4">
        <w:trPr>
          <w:trHeight w:val="300"/>
          <w:jc w:val="center"/>
        </w:trPr>
        <w:tc>
          <w:tcPr>
            <w:tcW w:w="1096" w:type="dxa"/>
            <w:shd w:val="clear" w:color="auto" w:fill="auto"/>
            <w:noWrap/>
            <w:vAlign w:val="bottom"/>
            <w:hideMark/>
          </w:tcPr>
          <w:p w14:paraId="378B31BA" w14:textId="1061463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G</w:t>
            </w:r>
          </w:p>
        </w:tc>
        <w:tc>
          <w:tcPr>
            <w:tcW w:w="789" w:type="dxa"/>
            <w:shd w:val="clear" w:color="auto" w:fill="auto"/>
            <w:noWrap/>
            <w:vAlign w:val="bottom"/>
            <w:hideMark/>
          </w:tcPr>
          <w:p w14:paraId="71FF7D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7189AAB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496608F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900" w:type="dxa"/>
            <w:shd w:val="clear" w:color="auto" w:fill="auto"/>
            <w:noWrap/>
            <w:vAlign w:val="bottom"/>
            <w:hideMark/>
          </w:tcPr>
          <w:p w14:paraId="6A72BC4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EADD3B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r>
      <w:tr w:rsidR="00230924" w:rsidRPr="0092261D" w14:paraId="0A0CDBE9" w14:textId="77777777" w:rsidTr="00EB1CC4">
        <w:trPr>
          <w:trHeight w:val="300"/>
          <w:jc w:val="center"/>
        </w:trPr>
        <w:tc>
          <w:tcPr>
            <w:tcW w:w="1096" w:type="dxa"/>
            <w:shd w:val="clear" w:color="auto" w:fill="auto"/>
            <w:noWrap/>
            <w:vAlign w:val="bottom"/>
            <w:hideMark/>
          </w:tcPr>
          <w:p w14:paraId="2B244E4F" w14:textId="10FC15B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I</w:t>
            </w:r>
          </w:p>
        </w:tc>
        <w:tc>
          <w:tcPr>
            <w:tcW w:w="789" w:type="dxa"/>
            <w:shd w:val="clear" w:color="auto" w:fill="auto"/>
            <w:noWrap/>
            <w:vAlign w:val="bottom"/>
            <w:hideMark/>
          </w:tcPr>
          <w:p w14:paraId="2ADD072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7C67ACC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305BE05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4FBAADF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7B1C62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r>
      <w:tr w:rsidR="00230924" w:rsidRPr="0092261D" w14:paraId="406CBF60" w14:textId="77777777" w:rsidTr="00EB1CC4">
        <w:trPr>
          <w:trHeight w:val="300"/>
          <w:jc w:val="center"/>
        </w:trPr>
        <w:tc>
          <w:tcPr>
            <w:tcW w:w="1096" w:type="dxa"/>
            <w:shd w:val="clear" w:color="auto" w:fill="auto"/>
            <w:noWrap/>
            <w:vAlign w:val="bottom"/>
            <w:hideMark/>
          </w:tcPr>
          <w:p w14:paraId="2A5D1D2A" w14:textId="1B0B820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J</w:t>
            </w:r>
          </w:p>
        </w:tc>
        <w:tc>
          <w:tcPr>
            <w:tcW w:w="789" w:type="dxa"/>
            <w:shd w:val="clear" w:color="auto" w:fill="auto"/>
            <w:noWrap/>
            <w:vAlign w:val="bottom"/>
            <w:hideMark/>
          </w:tcPr>
          <w:p w14:paraId="51348B7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7D7C2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B4D9A0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900" w:type="dxa"/>
            <w:shd w:val="clear" w:color="auto" w:fill="auto"/>
            <w:noWrap/>
            <w:vAlign w:val="bottom"/>
            <w:hideMark/>
          </w:tcPr>
          <w:p w14:paraId="4B1A6C6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4FBDD3A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5A303376" w14:textId="77777777" w:rsidTr="00EB1CC4">
        <w:trPr>
          <w:trHeight w:val="300"/>
          <w:jc w:val="center"/>
        </w:trPr>
        <w:tc>
          <w:tcPr>
            <w:tcW w:w="1096" w:type="dxa"/>
            <w:shd w:val="clear" w:color="auto" w:fill="auto"/>
            <w:noWrap/>
            <w:vAlign w:val="bottom"/>
            <w:hideMark/>
          </w:tcPr>
          <w:p w14:paraId="26F69154" w14:textId="3DFD9FD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L</w:t>
            </w:r>
          </w:p>
        </w:tc>
        <w:tc>
          <w:tcPr>
            <w:tcW w:w="789" w:type="dxa"/>
            <w:shd w:val="clear" w:color="auto" w:fill="auto"/>
            <w:noWrap/>
            <w:vAlign w:val="bottom"/>
            <w:hideMark/>
          </w:tcPr>
          <w:p w14:paraId="5C3219F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91BA38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045E2B3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900" w:type="dxa"/>
            <w:shd w:val="clear" w:color="auto" w:fill="auto"/>
            <w:noWrap/>
            <w:vAlign w:val="bottom"/>
            <w:hideMark/>
          </w:tcPr>
          <w:p w14:paraId="2BADCD4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5A8076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r>
      <w:tr w:rsidR="00230924" w:rsidRPr="0092261D" w14:paraId="51A3003F" w14:textId="77777777" w:rsidTr="00EB1CC4">
        <w:trPr>
          <w:trHeight w:val="300"/>
          <w:jc w:val="center"/>
        </w:trPr>
        <w:tc>
          <w:tcPr>
            <w:tcW w:w="1096" w:type="dxa"/>
            <w:shd w:val="clear" w:color="auto" w:fill="auto"/>
            <w:noWrap/>
            <w:vAlign w:val="bottom"/>
            <w:hideMark/>
          </w:tcPr>
          <w:p w14:paraId="06330F30" w14:textId="2EBEF41E"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N</w:t>
            </w:r>
          </w:p>
        </w:tc>
        <w:tc>
          <w:tcPr>
            <w:tcW w:w="789" w:type="dxa"/>
            <w:shd w:val="clear" w:color="auto" w:fill="auto"/>
            <w:noWrap/>
            <w:vAlign w:val="bottom"/>
            <w:hideMark/>
          </w:tcPr>
          <w:p w14:paraId="6FDA455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23A29DC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308AC0D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900" w:type="dxa"/>
            <w:shd w:val="clear" w:color="auto" w:fill="auto"/>
            <w:noWrap/>
            <w:vAlign w:val="bottom"/>
            <w:hideMark/>
          </w:tcPr>
          <w:p w14:paraId="5615D0A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1DF16B0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r>
      <w:tr w:rsidR="00230924" w:rsidRPr="0092261D" w14:paraId="18701A80" w14:textId="77777777" w:rsidTr="00EB1CC4">
        <w:trPr>
          <w:trHeight w:val="300"/>
          <w:jc w:val="center"/>
        </w:trPr>
        <w:tc>
          <w:tcPr>
            <w:tcW w:w="1096" w:type="dxa"/>
            <w:shd w:val="clear" w:color="auto" w:fill="auto"/>
            <w:noWrap/>
            <w:vAlign w:val="bottom"/>
            <w:hideMark/>
          </w:tcPr>
          <w:p w14:paraId="754D4687" w14:textId="38E6266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O</w:t>
            </w:r>
          </w:p>
        </w:tc>
        <w:tc>
          <w:tcPr>
            <w:tcW w:w="789" w:type="dxa"/>
            <w:shd w:val="clear" w:color="auto" w:fill="auto"/>
            <w:noWrap/>
            <w:vAlign w:val="bottom"/>
            <w:hideMark/>
          </w:tcPr>
          <w:p w14:paraId="30979A7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30E613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19B3359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900" w:type="dxa"/>
            <w:shd w:val="clear" w:color="auto" w:fill="auto"/>
            <w:noWrap/>
            <w:vAlign w:val="bottom"/>
            <w:hideMark/>
          </w:tcPr>
          <w:p w14:paraId="0B1CDDA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6D70B8D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1A128296" w14:textId="77777777" w:rsidTr="00EB1CC4">
        <w:trPr>
          <w:trHeight w:val="300"/>
          <w:jc w:val="center"/>
        </w:trPr>
        <w:tc>
          <w:tcPr>
            <w:tcW w:w="1096" w:type="dxa"/>
            <w:shd w:val="clear" w:color="auto" w:fill="auto"/>
            <w:noWrap/>
            <w:vAlign w:val="bottom"/>
            <w:hideMark/>
          </w:tcPr>
          <w:p w14:paraId="1FB566DC" w14:textId="0614DE8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P</w:t>
            </w:r>
          </w:p>
        </w:tc>
        <w:tc>
          <w:tcPr>
            <w:tcW w:w="789" w:type="dxa"/>
            <w:shd w:val="clear" w:color="auto" w:fill="auto"/>
            <w:noWrap/>
            <w:vAlign w:val="bottom"/>
            <w:hideMark/>
          </w:tcPr>
          <w:p w14:paraId="0D37CEE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31094A9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4C8022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900" w:type="dxa"/>
            <w:shd w:val="clear" w:color="auto" w:fill="auto"/>
            <w:noWrap/>
            <w:vAlign w:val="bottom"/>
            <w:hideMark/>
          </w:tcPr>
          <w:p w14:paraId="6ABB74C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347C27E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52467F10" w14:textId="77777777" w:rsidTr="00EB1CC4">
        <w:trPr>
          <w:trHeight w:val="300"/>
          <w:jc w:val="center"/>
        </w:trPr>
        <w:tc>
          <w:tcPr>
            <w:tcW w:w="1096" w:type="dxa"/>
            <w:shd w:val="clear" w:color="auto" w:fill="auto"/>
            <w:noWrap/>
            <w:vAlign w:val="bottom"/>
            <w:hideMark/>
          </w:tcPr>
          <w:p w14:paraId="53286F89" w14:textId="3AFE3CD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Q</w:t>
            </w:r>
          </w:p>
        </w:tc>
        <w:tc>
          <w:tcPr>
            <w:tcW w:w="789" w:type="dxa"/>
            <w:shd w:val="clear" w:color="auto" w:fill="auto"/>
            <w:noWrap/>
            <w:vAlign w:val="bottom"/>
            <w:hideMark/>
          </w:tcPr>
          <w:p w14:paraId="514BB9B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1200D8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25B4A7E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900" w:type="dxa"/>
            <w:shd w:val="clear" w:color="auto" w:fill="auto"/>
            <w:noWrap/>
            <w:vAlign w:val="bottom"/>
            <w:hideMark/>
          </w:tcPr>
          <w:p w14:paraId="1E9AF07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3906BB2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230924" w:rsidRPr="0092261D" w14:paraId="65AE0267" w14:textId="77777777" w:rsidTr="00EB1CC4">
        <w:trPr>
          <w:trHeight w:val="300"/>
          <w:jc w:val="center"/>
        </w:trPr>
        <w:tc>
          <w:tcPr>
            <w:tcW w:w="1096" w:type="dxa"/>
            <w:shd w:val="clear" w:color="auto" w:fill="auto"/>
            <w:noWrap/>
            <w:vAlign w:val="bottom"/>
            <w:hideMark/>
          </w:tcPr>
          <w:p w14:paraId="758575FB" w14:textId="5F368275"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R</w:t>
            </w:r>
          </w:p>
        </w:tc>
        <w:tc>
          <w:tcPr>
            <w:tcW w:w="789" w:type="dxa"/>
            <w:shd w:val="clear" w:color="auto" w:fill="auto"/>
            <w:noWrap/>
            <w:vAlign w:val="bottom"/>
            <w:hideMark/>
          </w:tcPr>
          <w:p w14:paraId="1C0C10F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15F404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4D68752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3B64173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810" w:type="dxa"/>
            <w:shd w:val="clear" w:color="auto" w:fill="auto"/>
            <w:noWrap/>
            <w:vAlign w:val="bottom"/>
            <w:hideMark/>
          </w:tcPr>
          <w:p w14:paraId="09DC5B7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21B05CC1" w14:textId="77777777" w:rsidTr="00EB1CC4">
        <w:trPr>
          <w:trHeight w:val="300"/>
          <w:jc w:val="center"/>
        </w:trPr>
        <w:tc>
          <w:tcPr>
            <w:tcW w:w="1096" w:type="dxa"/>
            <w:shd w:val="clear" w:color="auto" w:fill="auto"/>
            <w:noWrap/>
            <w:vAlign w:val="bottom"/>
            <w:hideMark/>
          </w:tcPr>
          <w:p w14:paraId="5F9F1444" w14:textId="76FC9C0D"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T</w:t>
            </w:r>
          </w:p>
        </w:tc>
        <w:tc>
          <w:tcPr>
            <w:tcW w:w="789" w:type="dxa"/>
            <w:shd w:val="clear" w:color="auto" w:fill="auto"/>
            <w:noWrap/>
            <w:vAlign w:val="bottom"/>
            <w:hideMark/>
          </w:tcPr>
          <w:p w14:paraId="74D94F4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12</w:t>
            </w:r>
          </w:p>
        </w:tc>
        <w:tc>
          <w:tcPr>
            <w:tcW w:w="810" w:type="dxa"/>
            <w:shd w:val="clear" w:color="auto" w:fill="auto"/>
            <w:noWrap/>
            <w:vAlign w:val="bottom"/>
            <w:hideMark/>
          </w:tcPr>
          <w:p w14:paraId="4FC3BAE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22E4F9E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900" w:type="dxa"/>
            <w:shd w:val="clear" w:color="auto" w:fill="auto"/>
            <w:noWrap/>
            <w:vAlign w:val="bottom"/>
            <w:hideMark/>
          </w:tcPr>
          <w:p w14:paraId="45547E5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20</w:t>
            </w:r>
          </w:p>
        </w:tc>
        <w:tc>
          <w:tcPr>
            <w:tcW w:w="810" w:type="dxa"/>
            <w:shd w:val="clear" w:color="auto" w:fill="auto"/>
            <w:noWrap/>
            <w:vAlign w:val="bottom"/>
            <w:hideMark/>
          </w:tcPr>
          <w:p w14:paraId="557FC4D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r>
      <w:tr w:rsidR="00230924" w:rsidRPr="0092261D" w14:paraId="790B5F53" w14:textId="77777777" w:rsidTr="00EB1CC4">
        <w:trPr>
          <w:trHeight w:val="300"/>
          <w:jc w:val="center"/>
        </w:trPr>
        <w:tc>
          <w:tcPr>
            <w:tcW w:w="1096" w:type="dxa"/>
            <w:shd w:val="clear" w:color="auto" w:fill="auto"/>
            <w:noWrap/>
            <w:vAlign w:val="bottom"/>
            <w:hideMark/>
          </w:tcPr>
          <w:p w14:paraId="05E3255E" w14:textId="737AA4F8"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U</w:t>
            </w:r>
          </w:p>
        </w:tc>
        <w:tc>
          <w:tcPr>
            <w:tcW w:w="789" w:type="dxa"/>
            <w:shd w:val="clear" w:color="auto" w:fill="auto"/>
            <w:noWrap/>
            <w:vAlign w:val="bottom"/>
            <w:hideMark/>
          </w:tcPr>
          <w:p w14:paraId="761D450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5BEE6BD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64AB336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900" w:type="dxa"/>
            <w:shd w:val="clear" w:color="auto" w:fill="auto"/>
            <w:noWrap/>
            <w:vAlign w:val="bottom"/>
            <w:hideMark/>
          </w:tcPr>
          <w:p w14:paraId="16DECCC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7C62E5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bl>
    <w:p w14:paraId="03F05663" w14:textId="77777777" w:rsidR="003174AB" w:rsidRPr="00EB1CC4" w:rsidRDefault="003174AB" w:rsidP="00EB1CC4">
      <w:pPr>
        <w:widowControl/>
        <w:spacing w:after="120" w:line="240" w:lineRule="auto"/>
        <w:jc w:val="both"/>
        <w:rPr>
          <w:rFonts w:ascii="Calibri Light" w:eastAsia="DengXian" w:hAnsi="Calibri Light"/>
        </w:rPr>
      </w:pPr>
    </w:p>
    <w:p w14:paraId="63144723" w14:textId="77777777" w:rsidR="003562E1" w:rsidRDefault="003562E1" w:rsidP="00E8458E">
      <w:pPr>
        <w:widowControl/>
        <w:spacing w:after="120" w:line="240" w:lineRule="auto"/>
        <w:jc w:val="both"/>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7EFDEABD"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w:t>
      </w:r>
      <w:r w:rsidR="33332F3A" w:rsidRPr="33332F3A">
        <w:rPr>
          <w:rFonts w:ascii="Calibri Light" w:eastAsia="DengXian" w:hAnsi="Calibri Light" w:cs="Calibri Light"/>
          <w:lang w:eastAsia="fr-FR"/>
        </w:rPr>
        <w:t xml:space="preserve">is </w:t>
      </w:r>
      <w:r>
        <w:rPr>
          <w:rFonts w:ascii="Calibri Light" w:eastAsia="DengXian" w:hAnsi="Calibri Light" w:cs="Calibri Light"/>
          <w:lang w:eastAsia="fr-FR"/>
        </w:rPr>
        <w:t xml:space="preserve">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2A95C32F" w14:textId="3E5135C3" w:rsidR="00D81160" w:rsidRDefault="003562E1" w:rsidP="00D81160">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fr-FR"/>
        </w:rPr>
        <w:t xml:space="preserve">The format of each synthesized view is an omnidirectional image with equirectangular projection with the same angular resolution (pixels / degree) for ERP or semi-ERP test materials, and a linear perspective </w:t>
      </w:r>
      <w:r>
        <w:rPr>
          <w:rFonts w:ascii="Calibri Light" w:eastAsia="DengXian" w:hAnsi="Calibri Light" w:cs="Calibri Light"/>
          <w:lang w:eastAsia="fr-FR"/>
        </w:rPr>
        <w:lastRenderedPageBreak/>
        <w:t>projection for linear perspective input content. The synthesis result is 10-bit YUV 4:2:0 format for subjective and objective evaluation. Inpainting of invalid pixels is used for both subjective and objective testing.</w:t>
      </w:r>
      <w:bookmarkStart w:id="21" w:name="_Ref45747112"/>
    </w:p>
    <w:bookmarkEnd w:id="21"/>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746ABFC5" w:rsidR="00D91A0F" w:rsidRDefault="00806EEE">
      <w:pPr>
        <w:widowControl/>
        <w:spacing w:after="120" w:line="240" w:lineRule="auto"/>
        <w:jc w:val="both"/>
        <w:rPr>
          <w:rFonts w:ascii="Calibri Light" w:eastAsia="DengXian" w:hAnsi="Calibri Light" w:cs="Calibri Light"/>
        </w:rPr>
      </w:pPr>
      <w:r>
        <w:rPr>
          <w:rFonts w:ascii="Calibri Light" w:eastAsia="DengXian" w:hAnsi="Calibri Light" w:cs="Calibri Light"/>
        </w:rPr>
        <w:t>O</w:t>
      </w:r>
      <w:r w:rsidR="009B5DEF">
        <w:rPr>
          <w:rFonts w:ascii="Calibri Light" w:eastAsia="DengXian" w:hAnsi="Calibri Light" w:cs="Calibri Light"/>
        </w:rPr>
        <w:t xml:space="preserve">bjective and subjective results on mandatory sequences </w:t>
      </w:r>
      <w:r>
        <w:rPr>
          <w:rFonts w:ascii="Calibri Light" w:eastAsia="DengXian" w:hAnsi="Calibri Light" w:cs="Calibri Light"/>
        </w:rPr>
        <w:t xml:space="preserve">only </w:t>
      </w:r>
      <w:r w:rsidR="009B5DEF">
        <w:rPr>
          <w:rFonts w:ascii="Calibri Light" w:eastAsia="DengXian" w:hAnsi="Calibri Light" w:cs="Calibri Light"/>
        </w:rPr>
        <w:t>are required for an adoption of a proposal. Additional results obtained on optional sequences can be provided as additional information.</w:t>
      </w:r>
    </w:p>
    <w:p w14:paraId="5A630AD0" w14:textId="27B6F03E" w:rsidR="007F17D1" w:rsidRDefault="0067764A">
      <w:pPr>
        <w:widowControl/>
        <w:spacing w:after="120" w:line="240" w:lineRule="auto"/>
        <w:jc w:val="both"/>
        <w:rPr>
          <w:rFonts w:ascii="Calibri Light" w:eastAsia="DengXian" w:hAnsi="Calibri Light" w:cs="Calibri Light"/>
        </w:rPr>
      </w:pPr>
      <w:r>
        <w:rPr>
          <w:rFonts w:ascii="Calibri Light" w:eastAsia="DengXian" w:hAnsi="Calibri Light" w:cs="Calibri Light"/>
        </w:rPr>
        <w:t>Bitrate matching between the anchor and the proposal is encourage</w:t>
      </w:r>
      <w:r w:rsidR="00BF52EE">
        <w:rPr>
          <w:rFonts w:ascii="Calibri Light" w:eastAsia="DengXian" w:hAnsi="Calibri Light" w:cs="Calibri Light"/>
        </w:rPr>
        <w:t>d</w:t>
      </w:r>
      <w:r>
        <w:rPr>
          <w:rFonts w:ascii="Calibri Light" w:eastAsia="DengXian" w:hAnsi="Calibri Light" w:cs="Calibri Light"/>
        </w:rPr>
        <w:t xml:space="preserve"> to facilitate the </w:t>
      </w:r>
      <w:r w:rsidR="0013316E">
        <w:rPr>
          <w:rFonts w:ascii="Calibri Light" w:eastAsia="DengXian" w:hAnsi="Calibri Light" w:cs="Calibri Light"/>
        </w:rPr>
        <w:t xml:space="preserve">objective and subjective comparison. </w:t>
      </w:r>
      <w:r w:rsidR="007F17D1">
        <w:rPr>
          <w:rFonts w:ascii="Calibri Light" w:eastAsia="DengXian" w:hAnsi="Calibri Light" w:cs="Calibri Light"/>
        </w:rPr>
        <w:t xml:space="preserve">The proponent is allowed to have a single QP change </w:t>
      </w:r>
      <w:r w:rsidR="00135004">
        <w:rPr>
          <w:rFonts w:ascii="Calibri Light" w:eastAsia="DengXian" w:hAnsi="Calibri Light" w:cs="Calibri Light"/>
        </w:rPr>
        <w:t>to better match the QP of the anchor.</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6E234520"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10-bit YUV 4:2:0 color format. The purpose is to mimic natural viewing on a head-mounted display while using offline tools and a 2D monitor.</w:t>
      </w:r>
    </w:p>
    <w:p w14:paraId="06310E0B" w14:textId="52D3822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represent a diversity of natural head movement compliant with the overall dimension of the capture rig. </w:t>
      </w:r>
      <w:r w:rsidR="008D535F">
        <w:rPr>
          <w:rFonts w:ascii="Calibri Light" w:eastAsia="DengXian" w:hAnsi="Calibri Light" w:cs="Calibri Light"/>
          <w:lang w:eastAsia="fr-FR"/>
        </w:rPr>
        <w:t xml:space="preserve">The </w:t>
      </w:r>
      <w:r>
        <w:rPr>
          <w:rFonts w:ascii="Calibri Light" w:eastAsia="DengXian" w:hAnsi="Calibri Light" w:cs="Calibri Light"/>
          <w:lang w:eastAsia="fr-FR"/>
        </w:rPr>
        <w:t>pose traces</w:t>
      </w:r>
      <w:r w:rsidR="008D535F">
        <w:rPr>
          <w:rFonts w:ascii="Calibri Light" w:eastAsia="DengXian" w:hAnsi="Calibri Light" w:cs="Calibri Light"/>
          <w:lang w:eastAsia="fr-FR"/>
        </w:rPr>
        <w:t xml:space="preserve"> are attached to the TMIV reference software [TM1]</w:t>
      </w:r>
      <w:r>
        <w:rPr>
          <w:rFonts w:ascii="Calibri Light" w:eastAsia="DengXian" w:hAnsi="Calibri Light" w:cs="Calibri Light"/>
          <w:lang w:eastAsia="fr-FR"/>
        </w:rPr>
        <w:t xml:space="preserve">. The TMIV decoder is configured to extend the video to 300 frames by mirroring the 97-frame sequences. </w:t>
      </w:r>
      <w:r>
        <w:rPr>
          <w:rFonts w:ascii="Calibri Light" w:eastAsia="DengXian" w:hAnsi="Calibri Light" w:cs="Calibri Light"/>
        </w:rPr>
        <w:t>It is meaningful to define the pose traces according to the conditions of capture, and typically to define the related path within the volume of the camera rig. It is convenient to formulate this range as a volume in 3D space.</w:t>
      </w:r>
    </w:p>
    <w:p w14:paraId="06310E0E" w14:textId="2DA4FF48" w:rsidR="00D91A0F" w:rsidRDefault="009B5DEF" w:rsidP="006C002A">
      <w:pPr>
        <w:widowControl/>
        <w:spacing w:after="120" w:line="240" w:lineRule="auto"/>
        <w:jc w:val="both"/>
        <w:rPr>
          <w:rFonts w:ascii="Calibri Light" w:eastAsia="DengXian" w:hAnsi="Calibri Light" w:cs="Calibri Light"/>
        </w:rPr>
      </w:pPr>
      <w:r>
        <w:rPr>
          <w:rFonts w:ascii="Calibri Light" w:eastAsia="DengXian" w:hAnsi="Calibri Light" w:cs="Calibri Light"/>
        </w:rPr>
        <w:t>For adoption of a proposed method, the proponent must</w:t>
      </w:r>
      <w:r w:rsidR="00A14E12">
        <w:rPr>
          <w:rFonts w:ascii="Calibri Light" w:eastAsia="DengXian" w:hAnsi="Calibri Light" w:cs="Calibri Light"/>
        </w:rPr>
        <w:t xml:space="preserve"> provide</w:t>
      </w:r>
      <w:r>
        <w:rPr>
          <w:rFonts w:ascii="Calibri Light" w:eastAsia="DengXian" w:hAnsi="Calibri Light" w:cs="Calibri Light"/>
        </w:rPr>
        <w:t xml:space="preserve"> any pose trace of the proposed method, during a viewing session</w:t>
      </w:r>
      <w:r w:rsidR="00FD66BF">
        <w:rPr>
          <w:rFonts w:ascii="Calibri Light" w:eastAsia="DengXian" w:hAnsi="Calibri Light" w:cs="Calibri Light"/>
        </w:rPr>
        <w:t xml:space="preserve">, </w:t>
      </w:r>
      <w:r>
        <w:rPr>
          <w:rFonts w:ascii="Calibri Light" w:eastAsia="DengXian" w:hAnsi="Calibri Light" w:cs="Calibri Light"/>
        </w:rPr>
        <w:t xml:space="preserve">and make it clear what the bitrate and pixel-rate differences with the anchor are. </w:t>
      </w:r>
    </w:p>
    <w:p w14:paraId="06310E0F" w14:textId="64580AA3" w:rsidR="00D91A0F" w:rsidRDefault="00F54502">
      <w:pPr>
        <w:widowControl/>
        <w:spacing w:after="120" w:line="240" w:lineRule="auto"/>
        <w:jc w:val="both"/>
        <w:rPr>
          <w:rFonts w:ascii="Calibri Light" w:eastAsia="DengXian" w:hAnsi="Calibri Light" w:cs="Calibri Light"/>
        </w:rPr>
      </w:pPr>
      <w:r>
        <w:rPr>
          <w:rFonts w:ascii="Calibri Light" w:eastAsia="DengXian" w:hAnsi="Calibri Light"/>
        </w:rPr>
        <w:t>The mp4 pose traces are 1920</w:t>
      </w:r>
      <w:r w:rsidR="00BF52EE">
        <w:rPr>
          <w:rFonts w:ascii="Calibri Light" w:eastAsia="DengXian" w:hAnsi="Calibri Light"/>
        </w:rPr>
        <w:t> </w:t>
      </w:r>
      <w:r>
        <w:rPr>
          <w:rFonts w:ascii="Calibri Light" w:eastAsia="DengXian" w:hAnsi="Calibri Light"/>
        </w:rPr>
        <w:t>x</w:t>
      </w:r>
      <w:r w:rsidR="00BF52EE">
        <w:rPr>
          <w:rFonts w:ascii="Calibri Light" w:eastAsia="DengXian" w:hAnsi="Calibri Light"/>
        </w:rPr>
        <w:t> </w:t>
      </w:r>
      <w:r>
        <w:rPr>
          <w:rFonts w:ascii="Calibri Light" w:eastAsia="DengXian" w:hAnsi="Calibri Light"/>
        </w:rPr>
        <w:t xml:space="preserve">1080 </w:t>
      </w:r>
      <w:r w:rsidR="00001CFC">
        <w:rPr>
          <w:rFonts w:ascii="Calibri Light" w:eastAsia="DengXian" w:hAnsi="Calibri Light"/>
        </w:rPr>
        <w:t xml:space="preserve">viewports converted from the YUV pose trace. </w:t>
      </w:r>
      <w:r w:rsidR="009B5DEF">
        <w:rPr>
          <w:rFonts w:ascii="Calibri Light" w:eastAsia="DengXian" w:hAnsi="Calibri Light"/>
        </w:rPr>
        <w:t xml:space="preserve">The </w:t>
      </w:r>
      <w:r w:rsidR="007246D5">
        <w:rPr>
          <w:rFonts w:ascii="Calibri Light" w:eastAsia="DengXian" w:hAnsi="Calibri Light"/>
        </w:rPr>
        <w:t xml:space="preserve">following </w:t>
      </w:r>
      <w:r w:rsidR="009B5DEF">
        <w:rPr>
          <w:rFonts w:ascii="Calibri Light" w:eastAsia="DengXian" w:hAnsi="Calibri Light"/>
        </w:rPr>
        <w:t xml:space="preserve">command line </w:t>
      </w:r>
      <w:r w:rsidR="007246D5">
        <w:rPr>
          <w:rFonts w:ascii="Calibri Light" w:eastAsia="DengXian" w:hAnsi="Calibri Light"/>
        </w:rPr>
        <w:t xml:space="preserve">shall </w:t>
      </w:r>
      <w:r w:rsidR="009B5DEF">
        <w:rPr>
          <w:rFonts w:ascii="Calibri Light" w:eastAsia="DengXian" w:hAnsi="Calibri Light"/>
        </w:rPr>
        <w:t xml:space="preserve">be used to generate the </w:t>
      </w:r>
      <w:r w:rsidR="00FD66BF">
        <w:rPr>
          <w:rFonts w:ascii="Calibri Light" w:eastAsia="DengXian" w:hAnsi="Calibri Light"/>
        </w:rPr>
        <w:t xml:space="preserve">mp4 </w:t>
      </w:r>
      <w:r w:rsidR="009B5DEF">
        <w:rPr>
          <w:rFonts w:ascii="Calibri Light" w:eastAsia="DengXian" w:hAnsi="Calibri Light"/>
        </w:rPr>
        <w:t>pose trace</w:t>
      </w:r>
      <w:r w:rsidR="007246D5">
        <w:rPr>
          <w:rFonts w:ascii="Calibri Light" w:eastAsia="DengXian" w:hAnsi="Calibri Light"/>
        </w:rPr>
        <w:t>s</w:t>
      </w:r>
      <w:r w:rsidR="009B5DEF">
        <w:rPr>
          <w:rFonts w:ascii="Calibri Light" w:eastAsia="DengXian" w:hAnsi="Calibri Light"/>
        </w:rPr>
        <w:t>:</w:t>
      </w:r>
    </w:p>
    <w:p w14:paraId="06310E10" w14:textId="7098E8D7" w:rsidR="00D91A0F" w:rsidRDefault="000F4765" w:rsidP="00DE0D3E">
      <w:pPr>
        <w:widowControl/>
        <w:pBdr>
          <w:top w:val="single" w:sz="4" w:space="1" w:color="auto"/>
          <w:left w:val="single" w:sz="4" w:space="4" w:color="auto"/>
          <w:bottom w:val="single" w:sz="4" w:space="1" w:color="auto"/>
          <w:right w:val="single" w:sz="4" w:space="4" w:color="auto"/>
        </w:pBdr>
        <w:spacing w:after="180" w:line="240" w:lineRule="auto"/>
        <w:contextualSpacing/>
        <w:rPr>
          <w:rFonts w:ascii="Calibri Light" w:eastAsia="DengXian" w:hAnsi="Calibri Light" w:cs="Calibri Light"/>
        </w:rPr>
      </w:pPr>
      <w:proofErr w:type="spellStart"/>
      <w:r w:rsidRPr="0341D123">
        <w:rPr>
          <w:rFonts w:ascii="Consolas" w:hAnsi="Consolas" w:cs="Calibri Light"/>
          <w:sz w:val="18"/>
          <w:szCs w:val="18"/>
        </w:rPr>
        <w:t>ffmpeg</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-f </w:t>
      </w:r>
      <w:proofErr w:type="spellStart"/>
      <w:r w:rsidRPr="0341D123">
        <w:rPr>
          <w:rFonts w:ascii="Consolas" w:hAnsi="Consolas" w:cs="Calibri Light"/>
          <w:sz w:val="18"/>
          <w:szCs w:val="18"/>
        </w:rPr>
        <w:t>rawvideo</w:t>
      </w:r>
      <w:proofErr w:type="spellEnd"/>
      <w:r w:rsidRPr="0341D123">
        <w:rPr>
          <w:rFonts w:ascii="Consolas" w:hAnsi="Consolas" w:cs="Calibri Light"/>
          <w:sz w:val="18"/>
          <w:szCs w:val="18"/>
        </w:rPr>
        <w:t xml:space="preserve">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yuv420p10le -</w:t>
      </w:r>
      <w:proofErr w:type="spellStart"/>
      <w:proofErr w:type="gramStart"/>
      <w:r w:rsidRPr="0341D123">
        <w:rPr>
          <w:rFonts w:ascii="Consolas" w:hAnsi="Consolas" w:cs="Calibri Light"/>
          <w:sz w:val="18"/>
          <w:szCs w:val="18"/>
        </w:rPr>
        <w:t>s:v</w:t>
      </w:r>
      <w:proofErr w:type="spellEnd"/>
      <w:proofErr w:type="gramEnd"/>
      <w:r w:rsidRPr="0341D123">
        <w:rPr>
          <w:rFonts w:ascii="Consolas" w:hAnsi="Consolas" w:cs="Calibri Light"/>
          <w:sz w:val="18"/>
          <w:szCs w:val="18"/>
        </w:rPr>
        <w:t xml:space="preserve"> </w:t>
      </w:r>
      <w:r w:rsidR="00BF52EE">
        <w:rPr>
          <w:rFonts w:ascii="Consolas" w:hAnsi="Consolas" w:cs="Calibri Light"/>
          <w:sz w:val="18"/>
          <w:szCs w:val="18"/>
        </w:rPr>
        <w:t>1920</w:t>
      </w:r>
      <w:r w:rsidRPr="0341D123">
        <w:rPr>
          <w:rFonts w:ascii="Consolas" w:hAnsi="Consolas" w:cs="Calibri Light"/>
          <w:sz w:val="18"/>
          <w:szCs w:val="18"/>
        </w:rPr>
        <w:t>x</w:t>
      </w:r>
      <w:r w:rsidR="00BF52EE">
        <w:rPr>
          <w:rFonts w:ascii="Consolas" w:hAnsi="Consolas" w:cs="Calibri Light"/>
          <w:sz w:val="18"/>
          <w:szCs w:val="18"/>
        </w:rPr>
        <w:t>1080</w:t>
      </w:r>
      <w:r w:rsidRPr="0341D123">
        <w:rPr>
          <w:rFonts w:ascii="Consolas" w:hAnsi="Consolas" w:cs="Calibri Light"/>
          <w:sz w:val="18"/>
          <w:szCs w:val="18"/>
        </w:rPr>
        <w:t xml:space="preserve"> -r </w:t>
      </w:r>
      <w:r w:rsidR="0341D123" w:rsidRPr="0341D123">
        <w:rPr>
          <w:rFonts w:ascii="Consolas" w:hAnsi="Consolas" w:cs="Calibri Light"/>
          <w:sz w:val="18"/>
          <w:szCs w:val="18"/>
        </w:rPr>
        <w:t>${rate}</w:t>
      </w:r>
      <w:r w:rsidRPr="0341D123">
        <w:rPr>
          <w:rFonts w:ascii="Consolas" w:hAnsi="Consolas" w:cs="Calibri Light"/>
          <w:sz w:val="18"/>
          <w:szCs w:val="18"/>
        </w:rPr>
        <w:t xml:space="preserve"> -</w:t>
      </w:r>
      <w:proofErr w:type="spellStart"/>
      <w:r w:rsidRPr="0341D123">
        <w:rPr>
          <w:rFonts w:ascii="Consolas" w:hAnsi="Consolas" w:cs="Calibri Light"/>
          <w:sz w:val="18"/>
          <w:szCs w:val="18"/>
        </w:rPr>
        <w:t>i</w:t>
      </w:r>
      <w:proofErr w:type="spellEnd"/>
      <w:r w:rsidRPr="0341D123">
        <w:rPr>
          <w:rFonts w:ascii="Consolas" w:hAnsi="Consolas" w:cs="Calibri Light"/>
          <w:sz w:val="18"/>
          <w:szCs w:val="18"/>
        </w:rPr>
        <w:t xml:space="preserve"> {</w:t>
      </w:r>
      <w:r w:rsidR="0341D123" w:rsidRPr="0341D123">
        <w:rPr>
          <w:rFonts w:ascii="Consolas" w:hAnsi="Consolas" w:cs="Calibri Light"/>
          <w:sz w:val="18"/>
          <w:szCs w:val="18"/>
        </w:rPr>
        <w:t>input</w:t>
      </w:r>
      <w:r w:rsidRPr="0341D123">
        <w:rPr>
          <w:rFonts w:ascii="Consolas" w:hAnsi="Consolas" w:cs="Calibri Light"/>
          <w:sz w:val="18"/>
          <w:szCs w:val="18"/>
        </w:rPr>
        <w:t>}.</w:t>
      </w:r>
      <w:proofErr w:type="spellStart"/>
      <w:r w:rsidRPr="0341D123">
        <w:rPr>
          <w:rFonts w:ascii="Consolas" w:hAnsi="Consolas" w:cs="Calibri Light"/>
          <w:sz w:val="18"/>
          <w:szCs w:val="18"/>
        </w:rPr>
        <w:t>yuv</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w:t>
      </w:r>
      <w:proofErr w:type="spellStart"/>
      <w:r w:rsidRPr="0341D123">
        <w:rPr>
          <w:rFonts w:ascii="Consolas" w:hAnsi="Consolas" w:cs="Calibri Light"/>
          <w:sz w:val="18"/>
          <w:szCs w:val="18"/>
        </w:rPr>
        <w:t>c:v</w:t>
      </w:r>
      <w:proofErr w:type="spellEnd"/>
      <w:r w:rsidRPr="0341D123">
        <w:rPr>
          <w:rFonts w:ascii="Consolas" w:hAnsi="Consolas" w:cs="Calibri Light"/>
          <w:sz w:val="18"/>
          <w:szCs w:val="18"/>
        </w:rPr>
        <w:t xml:space="preserve"> libx264 -</w:t>
      </w:r>
      <w:proofErr w:type="spellStart"/>
      <w:r w:rsidRPr="0341D123">
        <w:rPr>
          <w:rFonts w:ascii="Consolas" w:hAnsi="Consolas" w:cs="Calibri Light"/>
          <w:sz w:val="18"/>
          <w:szCs w:val="18"/>
        </w:rPr>
        <w:t>crf</w:t>
      </w:r>
      <w:proofErr w:type="spellEnd"/>
      <w:r w:rsidRPr="0341D123">
        <w:rPr>
          <w:rFonts w:ascii="Consolas" w:hAnsi="Consolas" w:cs="Calibri Light"/>
          <w:sz w:val="18"/>
          <w:szCs w:val="18"/>
        </w:rPr>
        <w:t xml:space="preserve"> 10 -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 {output}.mp4</w:t>
      </w:r>
    </w:p>
    <w:p w14:paraId="4AD23AE4" w14:textId="7E2A2340" w:rsidR="000F4765" w:rsidRPr="00DE0D3E" w:rsidRDefault="000F4765" w:rsidP="00DE0D3E">
      <w:pPr>
        <w:widowControl/>
        <w:spacing w:after="120" w:line="240" w:lineRule="auto"/>
        <w:jc w:val="both"/>
        <w:rPr>
          <w:rFonts w:ascii="Calibri Light" w:eastAsia="DengXian" w:hAnsi="Calibri Light"/>
        </w:rPr>
      </w:pPr>
    </w:p>
    <w:p w14:paraId="0ECF0FE1" w14:textId="352969FB" w:rsidR="0341D123" w:rsidRDefault="0341D123" w:rsidP="0341D123">
      <w:pPr>
        <w:spacing w:after="120" w:line="240" w:lineRule="auto"/>
        <w:jc w:val="both"/>
        <w:rPr>
          <w:rFonts w:ascii="Calibri Light" w:eastAsia="DengXian" w:hAnsi="Calibri Light"/>
        </w:rPr>
      </w:pPr>
      <w:r w:rsidRPr="0341D123">
        <w:rPr>
          <w:rFonts w:ascii="Calibri Light" w:eastAsia="DengXian" w:hAnsi="Calibri Light"/>
        </w:rPr>
        <w:t xml:space="preserve">whereby ${rate} is the frame rate in Hz, </w:t>
      </w:r>
      <w:proofErr w:type="gramStart"/>
      <w:r w:rsidRPr="0341D123">
        <w:rPr>
          <w:rFonts w:ascii="Calibri Light" w:eastAsia="DengXian" w:hAnsi="Calibri Light"/>
        </w:rPr>
        <w:t>e.g.</w:t>
      </w:r>
      <w:proofErr w:type="gramEnd"/>
      <w:r w:rsidRPr="0341D123">
        <w:rPr>
          <w:rFonts w:ascii="Calibri Light" w:eastAsia="DengXian" w:hAnsi="Calibri Light"/>
        </w:rPr>
        <w:t xml:space="preserve"> 25 or 30. It is recommended to use </w:t>
      </w:r>
      <w:proofErr w:type="spellStart"/>
      <w:r w:rsidRPr="0341D123">
        <w:rPr>
          <w:rFonts w:ascii="Calibri Light" w:eastAsia="DengXian" w:hAnsi="Calibri Light"/>
        </w:rPr>
        <w:t>ffmpeg</w:t>
      </w:r>
      <w:proofErr w:type="spellEnd"/>
      <w:r w:rsidRPr="0341D123">
        <w:rPr>
          <w:rFonts w:ascii="Calibri Light" w:eastAsia="DengXian" w:hAnsi="Calibri Light"/>
        </w:rPr>
        <w:t xml:space="preserve"> 4.2 or newer.</w:t>
      </w:r>
    </w:p>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Objective evaluation</w:t>
      </w:r>
    </w:p>
    <w:p w14:paraId="06310E15" w14:textId="1A9947D6"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8E30D2">
        <w:rPr>
          <w:rFonts w:ascii="Calibri Light" w:eastAsia="DengXian" w:hAnsi="Calibri Light" w:cs="Calibri Light"/>
        </w:rPr>
        <w:t>“</w:t>
      </w:r>
      <w:r w:rsidR="008E30D2">
        <w:rPr>
          <w:rFonts w:ascii="Calibri Light" w:eastAsia="DengXian" w:hAnsi="Calibri Light" w:cs="Calibri Light"/>
        </w:rPr>
        <w:t>s</w:t>
      </w:r>
      <w:r w:rsidR="009B5DEF" w:rsidRPr="007A05AE">
        <w:rPr>
          <w:rFonts w:ascii="Calibri Light" w:eastAsia="DengXian" w:hAnsi="Calibri Light" w:cs="Calibri Light"/>
        </w:rPr>
        <w:t>ynthesized view</w:t>
      </w:r>
      <w:r w:rsidR="009B5DEF" w:rsidRPr="008E30D2">
        <w:rPr>
          <w:rFonts w:ascii="Calibri Light" w:eastAsia="DengXian" w:hAnsi="Calibri Light" w:cs="Calibri Light"/>
        </w:rPr>
        <w:t>”</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025AC33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1D0E96">
        <w:rPr>
          <w:rFonts w:ascii="Calibri Light" w:eastAsia="DengXian" w:hAnsi="Calibri Light" w:cs="Calibri Light"/>
        </w:rPr>
        <w:t>proposal</w:t>
      </w:r>
      <w:r>
        <w:rPr>
          <w:rFonts w:ascii="Calibri Light" w:eastAsia="DengXian" w:hAnsi="Calibri Light" w:cs="Calibri Light"/>
        </w:rPr>
        <w:t xml:space="preserve"> should be compared with the anchor coding results, by reporting the metrics </w:t>
      </w:r>
      <w:r w:rsidR="000E285B">
        <w:rPr>
          <w:rFonts w:ascii="Calibri Light" w:eastAsia="DengXian" w:hAnsi="Calibri Light" w:cs="Calibri Light"/>
        </w:rPr>
        <w:t>using the reporting template</w:t>
      </w:r>
      <w:r w:rsidR="00EC5CE3">
        <w:rPr>
          <w:rFonts w:ascii="Calibri Light" w:eastAsia="DengXian" w:hAnsi="Calibri Light" w:cs="Calibri Light"/>
        </w:rPr>
        <w:t xml:space="preserve"> provided in </w:t>
      </w:r>
      <w:r w:rsidR="00CC675B">
        <w:rPr>
          <w:rFonts w:ascii="Calibri Light" w:eastAsia="DengXian" w:hAnsi="Calibri Light" w:cs="Calibri Light"/>
        </w:rPr>
        <w:t>[</w:t>
      </w:r>
      <w:r w:rsidR="008C79FF">
        <w:rPr>
          <w:rFonts w:ascii="Calibri Light" w:eastAsia="DengXian" w:hAnsi="Calibri Light" w:cs="Calibri Light"/>
        </w:rPr>
        <w:t>ANC</w:t>
      </w:r>
      <w:r w:rsidR="00E411FE">
        <w:rPr>
          <w:rFonts w:ascii="Calibri Light" w:eastAsia="DengXian" w:hAnsi="Calibri Light" w:cs="Calibri Light"/>
        </w:rPr>
        <w:t>H</w:t>
      </w:r>
      <w:r w:rsidR="00CC675B">
        <w:rPr>
          <w:rFonts w:ascii="Calibri Light" w:eastAsia="DengXian" w:hAnsi="Calibri Light" w:cs="Calibri Light"/>
        </w:rPr>
        <w:t>]</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3CCEDEB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w:t>
      </w:r>
      <w:r w:rsidR="00BB03E7">
        <w:rPr>
          <w:rFonts w:ascii="Calibri Light" w:eastAsia="DengXian" w:hAnsi="Calibri Light" w:cs="Calibri Light"/>
        </w:rPr>
        <w:t xml:space="preserve"> the IV-PSNR software will be used to compute </w:t>
      </w:r>
      <w:r w:rsidR="004456FD">
        <w:rPr>
          <w:rFonts w:ascii="Calibri Light" w:eastAsia="DengXian" w:hAnsi="Calibri Light" w:cs="Calibri Light"/>
        </w:rPr>
        <w:t xml:space="preserve">both </w:t>
      </w:r>
      <w:r w:rsidR="00BB03E7">
        <w:rPr>
          <w:rFonts w:ascii="Calibri Light" w:eastAsia="DengXian" w:hAnsi="Calibri Light" w:cs="Calibri Light"/>
        </w:rPr>
        <w:t>the</w:t>
      </w:r>
      <w:r>
        <w:rPr>
          <w:rFonts w:ascii="Calibri Light" w:eastAsia="DengXian" w:hAnsi="Calibri Light" w:cs="Calibri Light"/>
        </w:rPr>
        <w:t xml:space="preserve"> WS-PSNR</w:t>
      </w:r>
      <w:r w:rsidR="00D65DFE">
        <w:rPr>
          <w:rFonts w:ascii="Calibri Light" w:eastAsia="DengXian" w:hAnsi="Calibri Light" w:cs="Calibri Light"/>
        </w:rPr>
        <w:t xml:space="preserve"> </w:t>
      </w:r>
      <w:r w:rsidR="00F80AAC">
        <w:rPr>
          <w:rFonts w:ascii="Calibri Light" w:eastAsia="DengXian" w:hAnsi="Calibri Light" w:cs="Calibri Light"/>
        </w:rPr>
        <w:t>and IV-PSNR</w:t>
      </w:r>
      <w:r>
        <w:rPr>
          <w:rFonts w:ascii="Calibri Light" w:eastAsia="DengXian" w:hAnsi="Calibri Light" w:cs="Calibri Light"/>
        </w:rPr>
        <w:t xml:space="preserve"> based BD-rate values will be provided for synthesized source views. The comparison of </w:t>
      </w:r>
      <w:r w:rsidR="00064B41">
        <w:rPr>
          <w:rFonts w:ascii="Calibri Light" w:eastAsia="DengXian" w:hAnsi="Calibri Light" w:cs="Calibri Light"/>
        </w:rPr>
        <w:t xml:space="preserve">proposals </w:t>
      </w:r>
      <w:r>
        <w:rPr>
          <w:rFonts w:ascii="Calibri Light" w:eastAsia="DengXian" w:hAnsi="Calibri Light" w:cs="Calibri Light"/>
        </w:rPr>
        <w:t>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The BD-rates for anchor and proponent are obtained from:</w:t>
      </w:r>
    </w:p>
    <w:p w14:paraId="15100071" w14:textId="0484A76D"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BA3BE2" w:rsidRPr="00EB1CC4">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53B17E6F"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r w:rsidR="00BE2742">
        <w:rPr>
          <w:rFonts w:ascii="Calibri Light" w:eastAsia="DengXian" w:hAnsi="Calibri Light" w:cs="Calibri Light"/>
        </w:rPr>
        <w:t>.</w:t>
      </w:r>
    </w:p>
    <w:p w14:paraId="2BE36B52" w14:textId="76F0484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For WS-PSNR and IV-PSNR the average is computed in mean square error (MSE) space.</w:t>
      </w:r>
    </w:p>
    <w:p w14:paraId="06310E7F" w14:textId="759B20E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Because TMIV makes use of floating-point operations, it is important to report the compiler and operating system that are used for evaluation. Preferred compilers are GCC 7 or newer and VC15</w:t>
      </w:r>
      <w:r w:rsidR="33332F3A" w:rsidRPr="33332F3A">
        <w:rPr>
          <w:rFonts w:ascii="Calibri Light" w:eastAsia="DengXian" w:hAnsi="Calibri Light" w:cs="Calibri Light"/>
        </w:rPr>
        <w:t xml:space="preserve"> or newer.</w:t>
      </w:r>
      <w:r>
        <w:rPr>
          <w:rFonts w:ascii="Calibri Light" w:eastAsia="DengXian" w:hAnsi="Calibri Light" w:cs="Calibri Light"/>
        </w:rPr>
        <w:t xml:space="preserve"> The TMIV software </w:t>
      </w:r>
      <w:r w:rsidR="00526743">
        <w:rPr>
          <w:rFonts w:ascii="Calibri Light" w:eastAsia="DengXian" w:hAnsi="Calibri Light" w:cs="Calibri Light"/>
        </w:rPr>
        <w:t>includes a manual with build instructions.</w:t>
      </w:r>
    </w:p>
    <w:p w14:paraId="34E96F4F" w14:textId="781CF497" w:rsidR="00611FE2" w:rsidRDefault="00611FE2">
      <w:pPr>
        <w:widowControl/>
        <w:spacing w:after="120" w:line="240" w:lineRule="auto"/>
        <w:jc w:val="both"/>
        <w:rPr>
          <w:rFonts w:ascii="Calibri Light" w:eastAsia="DengXian" w:hAnsi="Calibri Light" w:cs="Calibri Light"/>
        </w:rPr>
      </w:pPr>
      <w:r w:rsidRPr="00EA323B">
        <w:rPr>
          <w:rFonts w:ascii="Calibri Light" w:eastAsia="DengXian" w:hAnsi="Calibri Light" w:cs="Calibri Light"/>
        </w:rPr>
        <w:t xml:space="preserve">When the BD-rate </w:t>
      </w:r>
      <w:r w:rsidR="00634C45" w:rsidRPr="00EA323B">
        <w:rPr>
          <w:rFonts w:ascii="Calibri Light" w:eastAsia="DengXian" w:hAnsi="Calibri Light" w:cs="Calibri Light"/>
        </w:rPr>
        <w:t xml:space="preserve">computation returns a </w:t>
      </w:r>
      <w:r w:rsidR="00526743" w:rsidRPr="00EA323B">
        <w:rPr>
          <w:rFonts w:ascii="Calibri Light" w:eastAsia="DengXian" w:hAnsi="Calibri Light" w:cs="Calibri Light"/>
        </w:rPr>
        <w:t>zero</w:t>
      </w:r>
      <w:r w:rsidR="00634C45" w:rsidRPr="00EA323B">
        <w:rPr>
          <w:rFonts w:ascii="Calibri Light" w:eastAsia="DengXian" w:hAnsi="Calibri Light" w:cs="Calibri Light"/>
        </w:rPr>
        <w:t xml:space="preserve"> value, </w:t>
      </w:r>
      <w:r w:rsidR="00F80AAC" w:rsidRPr="00EA323B">
        <w:rPr>
          <w:rFonts w:ascii="Calibri Light" w:eastAsia="DengXian" w:hAnsi="Calibri Light" w:cs="Calibri Light"/>
        </w:rPr>
        <w:t>no average over all sequences will be calculated for this metric</w:t>
      </w:r>
      <w:r w:rsidR="00526743" w:rsidRPr="00EA323B">
        <w:rPr>
          <w:rFonts w:ascii="Calibri Light" w:eastAsia="DengXian" w:hAnsi="Calibri Light" w:cs="Calibri Light"/>
        </w:rPr>
        <w:t xml:space="preserve"> (</w:t>
      </w:r>
      <w:r w:rsidR="00F97EE3" w:rsidRPr="00EA323B">
        <w:rPr>
          <w:rFonts w:ascii="Calibri Light" w:eastAsia="DengXian" w:hAnsi="Calibri Light" w:cs="Calibri Light"/>
        </w:rPr>
        <w:t>i</w:t>
      </w:r>
      <w:r w:rsidR="00526743" w:rsidRPr="00EA323B">
        <w:rPr>
          <w:rFonts w:ascii="Calibri Light" w:eastAsia="DengXian" w:hAnsi="Calibri Light" w:cs="Calibri Light"/>
        </w:rPr>
        <w:t>nstead “---” is printed)</w:t>
      </w:r>
      <w:r w:rsidR="00F97EE3" w:rsidRPr="00EA323B">
        <w:rPr>
          <w:rFonts w:ascii="Calibri Light" w:eastAsia="DengXian" w:hAnsi="Calibri Light" w:cs="Calibri Light"/>
        </w:rPr>
        <w:t>.</w:t>
      </w:r>
      <w:r w:rsidR="00526743" w:rsidRPr="00EA323B">
        <w:rPr>
          <w:rFonts w:ascii="Calibri Light" w:eastAsia="DengXian" w:hAnsi="Calibri Light" w:cs="Calibri Light"/>
        </w:rPr>
        <w:t xml:space="preserve">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1,069,547,520 samples per second (</w:t>
      </w:r>
      <w:proofErr w:type="gramStart"/>
      <w:r>
        <w:rPr>
          <w:rFonts w:ascii="Calibri Light" w:eastAsia="DengXian" w:hAnsi="Calibri Light"/>
        </w:rPr>
        <w:t>e.g.</w:t>
      </w:r>
      <w:proofErr w:type="gramEnd"/>
      <w:r>
        <w:rPr>
          <w:rFonts w:ascii="Calibri Light" w:eastAsia="DengXian" w:hAnsi="Calibri Light"/>
        </w:rPr>
        <w:t xml:space="preserve"> 32 MP @ 30 fps, corresponding to HEVC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8,912,896 pixels (</w:t>
      </w:r>
      <w:proofErr w:type="gramStart"/>
      <w:r>
        <w:rPr>
          <w:rFonts w:ascii="Calibri Light" w:eastAsia="DengXian" w:hAnsi="Calibri Light"/>
        </w:rPr>
        <w:t>e.g.</w:t>
      </w:r>
      <w:proofErr w:type="gramEnd"/>
      <w:r>
        <w:rPr>
          <w:rFonts w:ascii="Calibri Light" w:eastAsia="DengXian" w:hAnsi="Calibri Light"/>
        </w:rPr>
        <w:t xml:space="preserve"> 4096 x 2048, corresponding to HEVC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4,278,190,080 samples per second (</w:t>
      </w:r>
      <w:proofErr w:type="gramStart"/>
      <w:r>
        <w:rPr>
          <w:rFonts w:ascii="Calibri Light" w:eastAsia="DengXian" w:hAnsi="Calibri Light"/>
        </w:rPr>
        <w:t>e.g.</w:t>
      </w:r>
      <w:proofErr w:type="gramEnd"/>
      <w:r>
        <w:rPr>
          <w:rFonts w:ascii="Calibri Light" w:eastAsia="DengXian" w:hAnsi="Calibri Light"/>
        </w:rPr>
        <w:t xml:space="preserve"> 128 MP @ 30 fps, corresponding to HEVC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35,651,584 pixels (</w:t>
      </w:r>
      <w:proofErr w:type="gramStart"/>
      <w:r>
        <w:rPr>
          <w:rFonts w:ascii="Calibri Light" w:eastAsia="DengXian" w:hAnsi="Calibri Light"/>
        </w:rPr>
        <w:t>e.g.</w:t>
      </w:r>
      <w:proofErr w:type="gramEnd"/>
      <w:r>
        <w:rPr>
          <w:rFonts w:ascii="Calibri Light" w:eastAsia="DengXian" w:hAnsi="Calibri Light"/>
        </w:rPr>
        <w:t xml:space="preserve"> 8192 x 4096, corresponding to HEVC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317C120F" w14:textId="58C8829C" w:rsidR="00526743"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w:t>
      </w:r>
      <w:r w:rsidR="00AA6755">
        <w:rPr>
          <w:rFonts w:ascii="Calibri Light" w:eastAsia="DengXian" w:hAnsi="Calibri Light"/>
        </w:rPr>
        <w:t>All</w:t>
      </w:r>
      <w:r>
        <w:rPr>
          <w:rFonts w:ascii="Calibri Light" w:eastAsia="DengXian" w:hAnsi="Calibri Light"/>
        </w:rPr>
        <w:t xml:space="preserve"> anchor</w:t>
      </w:r>
      <w:r w:rsidR="00AA6755">
        <w:rPr>
          <w:rFonts w:ascii="Calibri Light" w:eastAsia="DengXian" w:hAnsi="Calibri Light"/>
        </w:rPr>
        <w:t>s</w:t>
      </w:r>
      <w:r w:rsidR="00526743">
        <w:rPr>
          <w:rFonts w:ascii="Calibri Light" w:eastAsia="DengXian" w:hAnsi="Calibri Light"/>
        </w:rPr>
        <w:t xml:space="preserve"> satisfy the low pixel rate test condition constraints</w:t>
      </w:r>
      <w:r w:rsidR="00EF3277">
        <w:rPr>
          <w:rFonts w:ascii="Calibri Light" w:eastAsia="DengXian" w:hAnsi="Calibri Light"/>
        </w:rPr>
        <w:t xml:space="preserve">: </w:t>
      </w:r>
      <w:r w:rsidR="00526743">
        <w:rPr>
          <w:rFonts w:ascii="Calibri Light" w:eastAsia="DengXian" w:hAnsi="Calibri Light"/>
        </w:rPr>
        <w:t>the test model automatically determines suitable atlas frame sizes based on these constraints.</w:t>
      </w:r>
      <w:r w:rsidR="00AD0FD6">
        <w:rPr>
          <w:rFonts w:ascii="Calibri Light" w:eastAsia="DengXian" w:hAnsi="Calibri Light"/>
        </w:rPr>
        <w:t xml:space="preserve"> </w:t>
      </w:r>
      <w:r w:rsidR="00526743">
        <w:rPr>
          <w:rFonts w:ascii="Calibri Light" w:eastAsia="DengXian" w:hAnsi="Calibri Light"/>
        </w:rPr>
        <w:t xml:space="preserve">There is currently no </w:t>
      </w:r>
      <w:r w:rsidR="003315D0">
        <w:rPr>
          <w:rFonts w:ascii="Calibri Light" w:eastAsia="DengXian" w:hAnsi="Calibri Light"/>
        </w:rPr>
        <w:t xml:space="preserve">test sequence or </w:t>
      </w:r>
      <w:r w:rsidR="00526743">
        <w:rPr>
          <w:rFonts w:ascii="Calibri Light" w:eastAsia="DengXian" w:hAnsi="Calibri Light"/>
        </w:rPr>
        <w:t>anchor that targets the high pixel rate test condition constraints.</w:t>
      </w:r>
    </w:p>
    <w:p w14:paraId="06310E8B" w14:textId="0419194C"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EB8249B"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w:t>
      </w:r>
      <w:r w:rsidR="0341D123" w:rsidRPr="0341D123">
        <w:rPr>
          <w:rFonts w:ascii="Calibri Light" w:eastAsia="DengXian" w:hAnsi="Calibri Light" w:cs="Calibri Light"/>
        </w:rPr>
        <w:t>uding</w:t>
      </w:r>
      <w:r>
        <w:rPr>
          <w:rFonts w:ascii="Calibri Light" w:eastAsia="DengXian" w:hAnsi="Calibri Light" w:cs="Calibri Light"/>
          <w:bCs/>
        </w:rPr>
        <w:t xml:space="preserve"> all preprocessing</w:t>
      </w:r>
      <w:r w:rsidR="0341D123" w:rsidRPr="0341D123">
        <w:rPr>
          <w:rFonts w:ascii="Calibri Light" w:eastAsia="DengXian" w:hAnsi="Calibri Light" w:cs="Calibri Light"/>
        </w:rPr>
        <w:t xml:space="preserve"> but without video encoding,</w:t>
      </w:r>
      <w:r>
        <w:rPr>
          <w:rFonts w:ascii="Calibri Light" w:eastAsia="DengXian" w:hAnsi="Calibri Light" w:cs="Calibri Light"/>
          <w:bCs/>
        </w:rPr>
        <w:t xml:space="preserve"> cells M2</w:t>
      </w:r>
      <w:r w:rsidR="0341D123" w:rsidRPr="0341D123">
        <w:rPr>
          <w:rFonts w:ascii="Calibri Light" w:eastAsia="DengXian" w:hAnsi="Calibri Light" w:cs="Calibri Light"/>
        </w:rPr>
        <w:t>76</w:t>
      </w:r>
      <w:r>
        <w:rPr>
          <w:rFonts w:ascii="Calibri Light" w:eastAsia="DengXian" w:hAnsi="Calibri Light" w:cs="Calibri Light"/>
          <w:bCs/>
        </w:rPr>
        <w:t xml:space="preserve"> to M2</w:t>
      </w:r>
      <w:r w:rsidR="0341D123" w:rsidRPr="0341D123">
        <w:rPr>
          <w:rFonts w:ascii="Calibri Light" w:eastAsia="DengXian" w:hAnsi="Calibri Light" w:cs="Calibri Light"/>
        </w:rPr>
        <w:t>80</w:t>
      </w:r>
      <w:r>
        <w:rPr>
          <w:rFonts w:ascii="Calibri Light" w:eastAsia="DengXian" w:hAnsi="Calibri Light" w:cs="Calibri Light"/>
          <w:bCs/>
        </w:rPr>
        <w:t xml:space="preserve"> and AA2</w:t>
      </w:r>
      <w:r w:rsidR="0341D123" w:rsidRPr="0341D123">
        <w:rPr>
          <w:rFonts w:ascii="Calibri Light" w:eastAsia="DengXian" w:hAnsi="Calibri Light" w:cs="Calibri Light"/>
        </w:rPr>
        <w:t>76</w:t>
      </w:r>
      <w:r>
        <w:rPr>
          <w:rFonts w:ascii="Calibri Light" w:eastAsia="DengXian" w:hAnsi="Calibri Light" w:cs="Calibri Light"/>
          <w:bCs/>
        </w:rPr>
        <w:t xml:space="preserve"> to AA2</w:t>
      </w:r>
      <w:r w:rsidR="0341D123" w:rsidRPr="0341D123">
        <w:rPr>
          <w:rFonts w:ascii="Calibri Light" w:eastAsia="DengXian" w:hAnsi="Calibri Light" w:cs="Calibri Light"/>
        </w:rPr>
        <w:t>80</w:t>
      </w:r>
      <w:r>
        <w:rPr>
          <w:rFonts w:ascii="Calibri Light" w:eastAsia="DengXian" w:hAnsi="Calibri Light" w:cs="Calibri Light"/>
          <w:bCs/>
        </w:rPr>
        <w:t>.</w:t>
      </w:r>
    </w:p>
    <w:p w14:paraId="06310E8E" w14:textId="23B4D8DC" w:rsidR="00D91A0F" w:rsidRDefault="0341D123">
      <w:pPr>
        <w:widowControl/>
        <w:numPr>
          <w:ilvl w:val="0"/>
          <w:numId w:val="15"/>
        </w:numPr>
        <w:spacing w:after="180" w:line="240" w:lineRule="auto"/>
        <w:contextualSpacing/>
        <w:jc w:val="both"/>
        <w:rPr>
          <w:rFonts w:ascii="Calibri Light" w:eastAsia="DengXian" w:hAnsi="Calibri Light" w:cs="Calibri Light"/>
          <w:bCs/>
        </w:rPr>
      </w:pPr>
      <w:r w:rsidRPr="0341D123">
        <w:rPr>
          <w:rFonts w:ascii="Calibri Light" w:eastAsia="DengXian" w:hAnsi="Calibri Light" w:cs="Calibri Light"/>
        </w:rPr>
        <w:t>Video</w:t>
      </w:r>
      <w:r w:rsidR="00F659C7">
        <w:rPr>
          <w:rFonts w:ascii="Calibri Light" w:eastAsia="DengXian" w:hAnsi="Calibri Light" w:cs="Calibri Light"/>
          <w:bCs/>
        </w:rPr>
        <w:t xml:space="preserve"> </w:t>
      </w:r>
      <w:r w:rsidR="009B5DEF">
        <w:rPr>
          <w:rFonts w:ascii="Calibri Light" w:eastAsia="DengXian" w:hAnsi="Calibri Light" w:cs="Calibri Light"/>
          <w:bCs/>
        </w:rPr>
        <w:t xml:space="preserve">encoding of </w:t>
      </w:r>
      <w:r w:rsidRPr="0341D123">
        <w:rPr>
          <w:rFonts w:ascii="Calibri Light" w:eastAsia="DengXian" w:hAnsi="Calibri Light" w:cs="Calibri Light"/>
        </w:rPr>
        <w:t>all</w:t>
      </w:r>
      <w:r w:rsidR="009B5DEF">
        <w:rPr>
          <w:rFonts w:ascii="Calibri Light" w:eastAsia="DengXian" w:hAnsi="Calibri Light" w:cs="Calibri Light"/>
          <w:bCs/>
        </w:rPr>
        <w:t xml:space="preserve"> atlases</w:t>
      </w:r>
      <w:r w:rsidRPr="0341D123">
        <w:rPr>
          <w:rFonts w:ascii="Calibri Light" w:eastAsia="DengXian" w:hAnsi="Calibri Light" w:cs="Calibri Light"/>
        </w:rPr>
        <w:t xml:space="preserve"> of all components</w:t>
      </w:r>
      <w:r w:rsidR="009B5DEF">
        <w:rPr>
          <w:rFonts w:ascii="Calibri Light" w:eastAsia="DengXian" w:hAnsi="Calibri Light" w:cs="Calibri Light"/>
          <w:bCs/>
        </w:rPr>
        <w:t>, cells M4 to M128 and AA4 to AA128, M140 to M264 and AA140 to AA264.</w:t>
      </w:r>
    </w:p>
    <w:p w14:paraId="06310E90" w14:textId="723320D4"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 xml:space="preserve">Rendering </w:t>
      </w:r>
      <w:r w:rsidR="0341D123" w:rsidRPr="0341D123">
        <w:rPr>
          <w:rFonts w:ascii="Calibri Light" w:eastAsia="DengXian" w:hAnsi="Calibri Light" w:cs="Calibri Light"/>
        </w:rPr>
        <w:t>including video decoding and</w:t>
      </w:r>
      <w:r>
        <w:rPr>
          <w:rFonts w:ascii="Calibri Light" w:eastAsia="DengXian" w:hAnsi="Calibri Light" w:cs="Calibri Light"/>
          <w:bCs/>
        </w:rPr>
        <w:t xml:space="preserve">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lastRenderedPageBreak/>
        <w:t>The reference software includes measurement of CPU runtime, excluding loading from disk and writing to disk. Proposals should include a similar runtime measurement.</w:t>
      </w:r>
    </w:p>
    <w:p w14:paraId="06310E93" w14:textId="522ED53D"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7246D5">
        <w:rPr>
          <w:rFonts w:ascii="Calibri Light" w:eastAsia="DengXian" w:hAnsi="Calibri Light" w:cs="Calibri Light"/>
          <w:bCs/>
        </w:rPr>
        <w:t>should</w:t>
      </w:r>
      <w:r>
        <w:rPr>
          <w:rFonts w:ascii="Calibri Light" w:eastAsia="DengXian" w:hAnsi="Calibri Light" w:cs="Calibri Light"/>
          <w:bCs/>
        </w:rPr>
        <w:t xml:space="preserve"> fill </w:t>
      </w:r>
      <w:r w:rsidR="0341D123" w:rsidRPr="0341D123">
        <w:rPr>
          <w:rFonts w:ascii="Calibri Light" w:eastAsia="DengXian" w:hAnsi="Calibri Light" w:cs="Calibri Light"/>
        </w:rPr>
        <w:t xml:space="preserve">in </w:t>
      </w:r>
      <w:r>
        <w:rPr>
          <w:rFonts w:ascii="Calibri Light" w:eastAsia="DengXian" w:hAnsi="Calibri Light" w:cs="Calibri Light"/>
          <w:bCs/>
        </w:rPr>
        <w:t>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A" w14:textId="09D0F127" w:rsidR="00D91A0F" w:rsidRDefault="00D133DD"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CB5183">
        <w:rPr>
          <w:rFonts w:ascii="Calibri Light" w:eastAsia="DengXian" w:hAnsi="Calibri Light" w:cs="Calibri Light"/>
        </w:rPr>
        <w:t>TMIV</w:t>
      </w:r>
      <w:r w:rsidRPr="007A05AE">
        <w:rPr>
          <w:rFonts w:asciiTheme="majorHAnsi" w:eastAsia="DengXian" w:hAnsiTheme="majorHAnsi" w:cstheme="majorHAnsi"/>
        </w:rPr>
        <w:t>]</w:t>
      </w:r>
      <w:r w:rsidR="009B5DEF" w:rsidRPr="007A05AE">
        <w:rPr>
          <w:rFonts w:asciiTheme="majorHAnsi" w:eastAsia="DengXian" w:hAnsiTheme="majorHAnsi" w:cstheme="majorHAnsi"/>
        </w:rPr>
        <w:tab/>
      </w:r>
      <w:r w:rsidR="008C3179">
        <w:rPr>
          <w:rFonts w:asciiTheme="majorHAnsi" w:eastAsia="DengXian" w:hAnsiTheme="majorHAnsi" w:cstheme="majorHAnsi"/>
        </w:rPr>
        <w:t xml:space="preserve">B. </w:t>
      </w:r>
      <w:proofErr w:type="spellStart"/>
      <w:r w:rsidR="008C3179">
        <w:rPr>
          <w:rFonts w:asciiTheme="majorHAnsi" w:eastAsia="DengXian" w:hAnsiTheme="majorHAnsi" w:cstheme="majorHAnsi"/>
        </w:rPr>
        <w:t>Salahieh</w:t>
      </w:r>
      <w:proofErr w:type="spellEnd"/>
      <w:r w:rsidR="008C3179">
        <w:rPr>
          <w:rFonts w:asciiTheme="majorHAnsi" w:eastAsia="DengXian" w:hAnsiTheme="majorHAnsi" w:cstheme="majorHAnsi"/>
        </w:rPr>
        <w:t xml:space="preserve">, J. Jung, A. </w:t>
      </w:r>
      <w:proofErr w:type="spellStart"/>
      <w:r w:rsidR="008C3179">
        <w:rPr>
          <w:rFonts w:asciiTheme="majorHAnsi" w:eastAsia="DengXian" w:hAnsiTheme="majorHAnsi" w:cstheme="majorHAnsi"/>
        </w:rPr>
        <w:t>Dziembowski</w:t>
      </w:r>
      <w:proofErr w:type="spellEnd"/>
      <w:r w:rsidR="008C3179">
        <w:rPr>
          <w:rFonts w:asciiTheme="majorHAnsi" w:eastAsia="DengXian" w:hAnsiTheme="majorHAnsi" w:cstheme="majorHAnsi"/>
        </w:rPr>
        <w:t xml:space="preserve">, </w:t>
      </w:r>
      <w:r w:rsidR="009B5DEF" w:rsidRPr="007A05AE">
        <w:rPr>
          <w:rFonts w:asciiTheme="majorHAnsi" w:eastAsia="DengXian" w:hAnsiTheme="majorHAnsi" w:cstheme="majorHAnsi"/>
        </w:rPr>
        <w:t xml:space="preserve">Test Model </w:t>
      </w:r>
      <w:r w:rsidR="00C82FCB">
        <w:rPr>
          <w:rFonts w:asciiTheme="majorHAnsi" w:eastAsia="DengXian" w:hAnsiTheme="majorHAnsi" w:cstheme="majorHAnsi"/>
        </w:rPr>
        <w:t>11</w:t>
      </w:r>
      <w:r w:rsidR="00C82FCB" w:rsidRPr="007A05AE">
        <w:rPr>
          <w:rFonts w:asciiTheme="majorHAnsi" w:eastAsia="DengXian" w:hAnsiTheme="majorHAnsi" w:cstheme="majorHAnsi"/>
        </w:rPr>
        <w:t xml:space="preserve"> </w:t>
      </w:r>
      <w:r w:rsidR="009B5DEF" w:rsidRPr="007A05AE">
        <w:rPr>
          <w:rFonts w:asciiTheme="majorHAnsi" w:eastAsia="DengXian" w:hAnsiTheme="majorHAnsi" w:cstheme="majorHAnsi"/>
        </w:rPr>
        <w:t xml:space="preserve">for Immersive </w:t>
      </w:r>
      <w:r w:rsidR="00D3072D">
        <w:rPr>
          <w:rFonts w:asciiTheme="majorHAnsi" w:eastAsia="DengXian" w:hAnsiTheme="majorHAnsi" w:cstheme="majorHAnsi"/>
        </w:rPr>
        <w:t>v</w:t>
      </w:r>
      <w:r w:rsidR="00D3072D" w:rsidRPr="007A05AE">
        <w:rPr>
          <w:rFonts w:asciiTheme="majorHAnsi" w:eastAsia="DengXian" w:hAnsiTheme="majorHAnsi" w:cstheme="majorHAnsi"/>
        </w:rPr>
        <w:t>ideo</w:t>
      </w:r>
      <w:r w:rsidR="009B5DEF" w:rsidRPr="007A05AE">
        <w:rPr>
          <w:rFonts w:asciiTheme="majorHAnsi" w:eastAsia="DengXian" w:hAnsiTheme="majorHAnsi" w:cstheme="majorHAnsi"/>
        </w:rPr>
        <w:t>,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009B5DEF" w:rsidRPr="007A05AE">
        <w:rPr>
          <w:rFonts w:asciiTheme="majorHAnsi" w:eastAsia="DengXian" w:hAnsiTheme="majorHAnsi" w:cstheme="majorHAnsi"/>
        </w:rPr>
        <w:t>JTC</w:t>
      </w:r>
      <w:r w:rsidR="001B736B">
        <w:rPr>
          <w:rFonts w:asciiTheme="majorHAnsi" w:eastAsia="DengXian" w:hAnsiTheme="majorHAnsi" w:cstheme="majorHAnsi"/>
        </w:rPr>
        <w:t> </w:t>
      </w:r>
      <w:r w:rsidR="009B5DEF" w:rsidRPr="007A05AE">
        <w:rPr>
          <w:rFonts w:asciiTheme="majorHAnsi" w:eastAsia="DengXian" w:hAnsiTheme="majorHAnsi" w:cstheme="majorHAnsi"/>
        </w:rPr>
        <w:t>1/SC</w:t>
      </w:r>
      <w:r w:rsidR="001B736B">
        <w:rPr>
          <w:rFonts w:asciiTheme="majorHAnsi" w:eastAsia="DengXian" w:hAnsiTheme="majorHAnsi" w:cstheme="majorHAnsi"/>
        </w:rPr>
        <w:t> </w:t>
      </w:r>
      <w:r w:rsidR="009B5DEF"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1B736B">
        <w:rPr>
          <w:rFonts w:asciiTheme="majorHAnsi" w:eastAsia="DengXian" w:hAnsiTheme="majorHAnsi" w:cstheme="majorHAnsi"/>
        </w:rPr>
        <w:t> </w:t>
      </w:r>
      <w:r w:rsidR="00745C47">
        <w:rPr>
          <w:rFonts w:asciiTheme="majorHAnsi" w:eastAsia="DengXian" w:hAnsiTheme="majorHAnsi" w:cstheme="majorHAnsi"/>
        </w:rPr>
        <w:t>04</w:t>
      </w:r>
      <w:r w:rsidR="001B736B">
        <w:rPr>
          <w:rFonts w:asciiTheme="majorHAnsi" w:eastAsia="DengXian" w:hAnsiTheme="majorHAnsi" w:cstheme="majorHAnsi"/>
        </w:rPr>
        <w:t> </w:t>
      </w:r>
      <w:r w:rsidR="00745C47" w:rsidRPr="007A05AE">
        <w:rPr>
          <w:rFonts w:asciiTheme="majorHAnsi" w:eastAsia="DengXian" w:hAnsiTheme="majorHAnsi" w:cstheme="majorHAnsi"/>
        </w:rPr>
        <w:t>N</w:t>
      </w:r>
      <w:r w:rsidR="00745C47">
        <w:rPr>
          <w:rFonts w:asciiTheme="majorHAnsi" w:eastAsia="DengXian" w:hAnsiTheme="majorHAnsi" w:cstheme="majorHAnsi"/>
        </w:rPr>
        <w:t> </w:t>
      </w:r>
      <w:r w:rsidR="002F5E70">
        <w:rPr>
          <w:rFonts w:asciiTheme="majorHAnsi" w:eastAsia="DengXian" w:hAnsiTheme="majorHAnsi" w:cstheme="majorHAnsi"/>
        </w:rPr>
        <w:t>0</w:t>
      </w:r>
      <w:r w:rsidR="00164E88">
        <w:rPr>
          <w:rFonts w:asciiTheme="majorHAnsi" w:eastAsia="DengXian" w:hAnsiTheme="majorHAnsi" w:cstheme="majorHAnsi"/>
        </w:rPr>
        <w:t>1</w:t>
      </w:r>
      <w:r w:rsidR="00613CBF">
        <w:rPr>
          <w:rFonts w:asciiTheme="majorHAnsi" w:eastAsia="DengXian" w:hAnsiTheme="majorHAnsi" w:cstheme="majorHAnsi"/>
        </w:rPr>
        <w:t>42</w:t>
      </w:r>
      <w:r w:rsidR="009B5DEF" w:rsidRPr="007A05AE">
        <w:rPr>
          <w:rFonts w:asciiTheme="majorHAnsi" w:eastAsia="DengXian" w:hAnsiTheme="majorHAnsi" w:cstheme="majorHAnsi"/>
        </w:rPr>
        <w:t xml:space="preserve">, </w:t>
      </w:r>
      <w:r w:rsidR="00C82FCB">
        <w:rPr>
          <w:rFonts w:asciiTheme="majorHAnsi" w:eastAsia="DengXian" w:hAnsiTheme="majorHAnsi" w:cstheme="majorHAnsi"/>
        </w:rPr>
        <w:t>October</w:t>
      </w:r>
      <w:r w:rsidR="00C82FCB" w:rsidRPr="007A05AE">
        <w:rPr>
          <w:rFonts w:asciiTheme="majorHAnsi" w:eastAsia="DengXian" w:hAnsiTheme="majorHAnsi" w:cstheme="majorHAnsi"/>
        </w:rPr>
        <w:t xml:space="preserve"> </w:t>
      </w:r>
      <w:r w:rsidR="009B5DEF" w:rsidRPr="007A05AE">
        <w:rPr>
          <w:rFonts w:asciiTheme="majorHAnsi" w:eastAsia="DengXian" w:hAnsiTheme="majorHAnsi" w:cstheme="majorHAnsi"/>
        </w:rPr>
        <w:t>20</w:t>
      </w:r>
      <w:r w:rsidRPr="007A05AE">
        <w:rPr>
          <w:rFonts w:asciiTheme="majorHAnsi" w:eastAsia="DengXian" w:hAnsiTheme="majorHAnsi" w:cstheme="majorHAnsi"/>
        </w:rPr>
        <w:t>2</w:t>
      </w:r>
      <w:r w:rsidR="002F5E70">
        <w:rPr>
          <w:rFonts w:asciiTheme="majorHAnsi" w:eastAsia="DengXian" w:hAnsiTheme="majorHAnsi" w:cstheme="majorHAnsi"/>
        </w:rPr>
        <w:t>1</w:t>
      </w:r>
      <w:r w:rsidR="009B5DEF" w:rsidRPr="007A05AE">
        <w:rPr>
          <w:rFonts w:asciiTheme="majorHAnsi" w:eastAsia="DengXian" w:hAnsiTheme="majorHAnsi" w:cstheme="majorHAnsi"/>
        </w:rPr>
        <w:t>.</w:t>
      </w:r>
    </w:p>
    <w:p w14:paraId="681334EB" w14:textId="07DCBBF1" w:rsidR="001B736B" w:rsidRPr="007A05AE" w:rsidRDefault="001B736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[TM1]</w:t>
      </w:r>
      <w:r>
        <w:rPr>
          <w:rFonts w:asciiTheme="majorHAnsi" w:eastAsia="DengXian" w:hAnsiTheme="majorHAnsi" w:cstheme="majorHAnsi"/>
        </w:rPr>
        <w:tab/>
        <w:t>TMIV reference software</w:t>
      </w:r>
      <w:r w:rsidR="00A0092D">
        <w:rPr>
          <w:rFonts w:asciiTheme="majorHAnsi" w:eastAsia="DengXian" w:hAnsiTheme="majorHAnsi" w:cstheme="majorHAnsi"/>
        </w:rPr>
        <w:t xml:space="preserve">, </w:t>
      </w:r>
      <w:r>
        <w:rPr>
          <w:rFonts w:asciiTheme="majorHAnsi" w:eastAsia="DengXian" w:hAnsiTheme="majorHAnsi" w:cstheme="majorHAnsi"/>
        </w:rPr>
        <w:t>public</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3" w:history="1">
        <w:r w:rsidRPr="001B736B">
          <w:rPr>
            <w:rStyle w:val="Hyperlink"/>
            <w:rFonts w:asciiTheme="majorHAnsi" w:eastAsia="DengXian" w:hAnsiTheme="majorHAnsi" w:cstheme="majorHAnsi"/>
          </w:rPr>
          <w:t>https://gitlab.com/mpeg-i-visual/tmiv</w:t>
        </w:r>
      </w:hyperlink>
      <w:r>
        <w:rPr>
          <w:rFonts w:asciiTheme="majorHAnsi" w:eastAsia="DengXian" w:hAnsiTheme="majorHAnsi" w:cstheme="majorHAnsi"/>
        </w:rPr>
        <w:t>, MPEG-internal</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4" w:history="1">
        <w:r w:rsidRPr="001B736B">
          <w:rPr>
            <w:rStyle w:val="Hyperlink"/>
            <w:rFonts w:asciiTheme="majorHAnsi" w:eastAsia="DengXian" w:hAnsiTheme="majorHAnsi" w:cstheme="majorHAnsi"/>
          </w:rPr>
          <w:t>http://mpegx.int-evry.fr/software/MPEG/MIV/RS/TM1</w:t>
        </w:r>
      </w:hyperlink>
      <w:r w:rsidR="00A0092D">
        <w:rPr>
          <w:rFonts w:asciiTheme="majorHAnsi" w:eastAsia="DengXian" w:hAnsiTheme="majorHAnsi" w:cstheme="majorHAnsi"/>
        </w:rPr>
        <w:t>.</w:t>
      </w:r>
    </w:p>
    <w:p w14:paraId="06310E9B" w14:textId="4AD8C1F2" w:rsidR="00D91A0F"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603F04">
        <w:rPr>
          <w:rFonts w:asciiTheme="majorHAnsi" w:eastAsia="DengXian" w:hAnsiTheme="majorHAnsi" w:cstheme="majorHAnsi"/>
        </w:rPr>
        <w:t>IVPSNR</w:t>
      </w:r>
      <w:r w:rsidRPr="007A05AE">
        <w:rPr>
          <w:rFonts w:asciiTheme="majorHAnsi" w:eastAsia="DengXian" w:hAnsiTheme="majorHAnsi" w:cstheme="majorHAnsi"/>
        </w:rPr>
        <w:t>]</w:t>
      </w:r>
      <w:r w:rsidRPr="007A05AE">
        <w:rPr>
          <w:rFonts w:asciiTheme="majorHAnsi" w:eastAsia="DengXian" w:hAnsiTheme="majorHAnsi" w:cstheme="majorHAnsi"/>
        </w:rPr>
        <w:tab/>
        <w:t>Software manual of IV-PSNR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Pr="007A05AE">
        <w:rPr>
          <w:rFonts w:asciiTheme="majorHAnsi" w:eastAsia="DengXian" w:hAnsiTheme="majorHAnsi" w:cstheme="majorHAnsi"/>
        </w:rPr>
        <w:t>JTC</w:t>
      </w:r>
      <w:r w:rsidR="001B736B">
        <w:rPr>
          <w:rFonts w:asciiTheme="majorHAnsi" w:eastAsia="DengXian" w:hAnsiTheme="majorHAnsi" w:cstheme="majorHAnsi"/>
        </w:rPr>
        <w:t> </w:t>
      </w:r>
      <w:r w:rsidRPr="007A05AE">
        <w:rPr>
          <w:rFonts w:asciiTheme="majorHAnsi" w:eastAsia="DengXian" w:hAnsiTheme="majorHAnsi" w:cstheme="majorHAnsi"/>
        </w:rPr>
        <w:t>1/SC</w:t>
      </w:r>
      <w:r w:rsidR="001B736B">
        <w:rPr>
          <w:rFonts w:asciiTheme="majorHAnsi" w:eastAsia="DengXian" w:hAnsiTheme="majorHAnsi" w:cstheme="majorHAnsi"/>
        </w:rPr>
        <w:t> </w:t>
      </w:r>
      <w:r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745C47">
        <w:rPr>
          <w:rFonts w:asciiTheme="majorHAnsi" w:eastAsia="DengXian" w:hAnsiTheme="majorHAnsi" w:cstheme="majorHAnsi"/>
        </w:rPr>
        <w:t> 04 </w:t>
      </w:r>
      <w:r w:rsidRPr="007A05AE">
        <w:rPr>
          <w:rFonts w:asciiTheme="majorHAnsi" w:eastAsia="DengXian" w:hAnsiTheme="majorHAnsi" w:cstheme="majorHAnsi"/>
        </w:rPr>
        <w:t>N</w:t>
      </w:r>
      <w:r w:rsidR="00745C47">
        <w:rPr>
          <w:rFonts w:asciiTheme="majorHAnsi" w:eastAsia="DengXian" w:hAnsiTheme="majorHAnsi" w:cstheme="majorHAnsi"/>
        </w:rPr>
        <w:t> 0013</w:t>
      </w:r>
      <w:r w:rsidRPr="007A05AE">
        <w:rPr>
          <w:rFonts w:asciiTheme="majorHAnsi" w:eastAsia="DengXian" w:hAnsiTheme="majorHAnsi" w:cstheme="majorHAnsi"/>
        </w:rPr>
        <w:t xml:space="preserve">, </w:t>
      </w:r>
      <w:r w:rsidR="005D4B76">
        <w:rPr>
          <w:rFonts w:asciiTheme="majorHAnsi" w:eastAsia="DengXian" w:hAnsiTheme="majorHAnsi" w:cstheme="majorHAnsi"/>
        </w:rPr>
        <w:t>October</w:t>
      </w:r>
      <w:r w:rsidR="005D4B76" w:rsidRPr="007A05AE">
        <w:rPr>
          <w:rFonts w:asciiTheme="majorHAnsi" w:eastAsia="DengXian" w:hAnsiTheme="majorHAnsi" w:cstheme="majorHAnsi"/>
        </w:rPr>
        <w:t xml:space="preserve"> </w:t>
      </w:r>
      <w:r w:rsidRPr="007A05AE">
        <w:rPr>
          <w:rFonts w:asciiTheme="majorHAnsi" w:eastAsia="DengXian" w:hAnsiTheme="majorHAnsi" w:cstheme="majorHAnsi"/>
        </w:rPr>
        <w:t>20</w:t>
      </w:r>
      <w:r w:rsidR="005D4B76">
        <w:rPr>
          <w:rFonts w:asciiTheme="majorHAnsi" w:eastAsia="DengXian" w:hAnsiTheme="majorHAnsi" w:cstheme="majorHAnsi"/>
        </w:rPr>
        <w:t>20</w:t>
      </w:r>
      <w:r w:rsidRPr="007A05AE">
        <w:rPr>
          <w:rFonts w:asciiTheme="majorHAnsi" w:eastAsia="DengXian" w:hAnsiTheme="majorHAnsi" w:cstheme="majorHAnsi"/>
        </w:rPr>
        <w:t xml:space="preserve">, </w:t>
      </w:r>
      <w:proofErr w:type="gramStart"/>
      <w:r w:rsidR="005D4B76">
        <w:rPr>
          <w:rFonts w:asciiTheme="majorHAnsi" w:eastAsia="DengXian" w:hAnsiTheme="majorHAnsi" w:cstheme="majorHAnsi"/>
        </w:rPr>
        <w:t>Online</w:t>
      </w:r>
      <w:proofErr w:type="gramEnd"/>
      <w:r w:rsidRPr="007A05AE">
        <w:rPr>
          <w:rFonts w:asciiTheme="majorHAnsi" w:eastAsia="DengXian" w:hAnsiTheme="majorHAnsi" w:cstheme="majorHAnsi"/>
        </w:rPr>
        <w:t>.</w:t>
      </w:r>
    </w:p>
    <w:p w14:paraId="5775AC7B" w14:textId="20F918F0" w:rsidR="00526D5A" w:rsidRDefault="006A4740"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w:t>
      </w:r>
      <w:r w:rsidR="00603F04">
        <w:rPr>
          <w:rFonts w:asciiTheme="majorHAnsi" w:eastAsia="DengXian" w:hAnsiTheme="majorHAnsi" w:cstheme="majorHAnsi"/>
        </w:rPr>
        <w:t>IVDE</w:t>
      </w:r>
      <w:r>
        <w:rPr>
          <w:rFonts w:asciiTheme="majorHAnsi" w:eastAsia="DengXian" w:hAnsiTheme="majorHAnsi" w:cstheme="majorHAnsi"/>
        </w:rPr>
        <w:t>]</w:t>
      </w:r>
      <w:r w:rsidR="00526D5A">
        <w:rPr>
          <w:rFonts w:asciiTheme="majorHAnsi" w:eastAsia="DengXian" w:hAnsiTheme="majorHAnsi" w:cstheme="majorHAnsi"/>
        </w:rPr>
        <w:tab/>
      </w:r>
      <w:r w:rsidR="00526D5A" w:rsidRPr="007A05AE">
        <w:rPr>
          <w:rFonts w:asciiTheme="majorHAnsi" w:hAnsiTheme="majorHAnsi" w:cstheme="majorHAnsi"/>
        </w:rPr>
        <w:t>Manual of Immersive Video Depth Estimation</w:t>
      </w:r>
      <w:r w:rsidR="00526D5A">
        <w:rPr>
          <w:rFonts w:asciiTheme="majorHAnsi" w:hAnsiTheme="majorHAnsi" w:cstheme="majorHAnsi"/>
        </w:rPr>
        <w:t xml:space="preserve">, </w:t>
      </w:r>
      <w:r w:rsidR="00526D5A" w:rsidRPr="00157ADC">
        <w:rPr>
          <w:rFonts w:asciiTheme="majorHAnsi" w:eastAsia="DengXian" w:hAnsiTheme="majorHAnsi" w:cstheme="majorHAnsi"/>
        </w:rPr>
        <w:t>ISO/IEC</w:t>
      </w:r>
      <w:r w:rsidR="007749AD">
        <w:rPr>
          <w:rFonts w:asciiTheme="majorHAnsi" w:eastAsia="DengXian" w:hAnsiTheme="majorHAnsi" w:cstheme="majorHAnsi"/>
        </w:rPr>
        <w:t> </w:t>
      </w:r>
      <w:r w:rsidR="00526D5A" w:rsidRPr="00157ADC">
        <w:rPr>
          <w:rFonts w:asciiTheme="majorHAnsi" w:eastAsia="DengXian" w:hAnsiTheme="majorHAnsi" w:cstheme="majorHAnsi"/>
        </w:rPr>
        <w:t>JTC</w:t>
      </w:r>
      <w:r w:rsidR="001B736B">
        <w:rPr>
          <w:rFonts w:asciiTheme="majorHAnsi" w:eastAsia="DengXian" w:hAnsiTheme="majorHAnsi" w:cstheme="majorHAnsi"/>
        </w:rPr>
        <w:t> </w:t>
      </w:r>
      <w:r w:rsidR="00526D5A" w:rsidRPr="00157ADC">
        <w:rPr>
          <w:rFonts w:asciiTheme="majorHAnsi" w:eastAsia="DengXian" w:hAnsiTheme="majorHAnsi" w:cstheme="majorHAnsi"/>
        </w:rPr>
        <w:t>1/SC</w:t>
      </w:r>
      <w:r w:rsidR="00A0092D">
        <w:rPr>
          <w:rFonts w:asciiTheme="majorHAnsi" w:eastAsia="DengXian" w:hAnsiTheme="majorHAnsi" w:cstheme="majorHAnsi"/>
        </w:rPr>
        <w:t> </w:t>
      </w:r>
      <w:r w:rsidR="00526D5A" w:rsidRPr="00157ADC">
        <w:rPr>
          <w:rFonts w:asciiTheme="majorHAnsi" w:eastAsia="DengXian" w:hAnsiTheme="majorHAnsi" w:cstheme="majorHAnsi"/>
        </w:rPr>
        <w:t>29/WG</w:t>
      </w:r>
      <w:r w:rsidR="00A0092D">
        <w:rPr>
          <w:rFonts w:asciiTheme="majorHAnsi" w:eastAsia="DengXian" w:hAnsiTheme="majorHAnsi" w:cstheme="majorHAnsi"/>
        </w:rPr>
        <w:t> 04 </w:t>
      </w:r>
      <w:r w:rsidR="00A0092D" w:rsidRPr="00157ADC">
        <w:rPr>
          <w:rFonts w:asciiTheme="majorHAnsi" w:eastAsia="DengXian" w:hAnsiTheme="majorHAnsi" w:cstheme="majorHAnsi"/>
        </w:rPr>
        <w:t>N</w:t>
      </w:r>
      <w:r w:rsidR="00A0092D">
        <w:rPr>
          <w:rFonts w:asciiTheme="majorHAnsi" w:eastAsia="DengXian" w:hAnsiTheme="majorHAnsi" w:cstheme="majorHAnsi"/>
        </w:rPr>
        <w:t> 0058</w:t>
      </w:r>
      <w:r w:rsidR="00526D5A" w:rsidRPr="00157ADC">
        <w:rPr>
          <w:rFonts w:asciiTheme="majorHAnsi" w:eastAsia="DengXian" w:hAnsiTheme="majorHAnsi" w:cstheme="majorHAnsi"/>
        </w:rPr>
        <w:t xml:space="preserve">, </w:t>
      </w:r>
      <w:r w:rsidR="00F25067">
        <w:rPr>
          <w:rFonts w:asciiTheme="majorHAnsi" w:eastAsia="DengXian" w:hAnsiTheme="majorHAnsi" w:cstheme="majorHAnsi"/>
        </w:rPr>
        <w:t>May</w:t>
      </w:r>
      <w:r w:rsidR="00526D5A" w:rsidRPr="00157ADC">
        <w:rPr>
          <w:rFonts w:asciiTheme="majorHAnsi" w:eastAsia="DengXian" w:hAnsiTheme="majorHAnsi" w:cstheme="majorHAnsi"/>
        </w:rPr>
        <w:t xml:space="preserve"> 20</w:t>
      </w:r>
      <w:r w:rsidR="00526D5A">
        <w:rPr>
          <w:rFonts w:asciiTheme="majorHAnsi" w:eastAsia="DengXian" w:hAnsiTheme="majorHAnsi" w:cstheme="majorHAnsi"/>
        </w:rPr>
        <w:t>20</w:t>
      </w:r>
      <w:r w:rsidR="00526D5A" w:rsidRPr="00157ADC">
        <w:rPr>
          <w:rFonts w:asciiTheme="majorHAnsi" w:eastAsia="DengXian" w:hAnsiTheme="majorHAnsi" w:cstheme="majorHAnsi"/>
        </w:rPr>
        <w:t xml:space="preserve">, </w:t>
      </w:r>
      <w:proofErr w:type="gramStart"/>
      <w:r w:rsidR="00526D5A">
        <w:rPr>
          <w:rFonts w:asciiTheme="majorHAnsi" w:eastAsia="DengXian" w:hAnsiTheme="majorHAnsi" w:cstheme="majorHAnsi"/>
        </w:rPr>
        <w:t>Online</w:t>
      </w:r>
      <w:proofErr w:type="gramEnd"/>
      <w:r w:rsidR="00526D5A" w:rsidRPr="00157ADC">
        <w:rPr>
          <w:rFonts w:asciiTheme="majorHAnsi" w:eastAsia="DengXian" w:hAnsiTheme="majorHAnsi" w:cstheme="majorHAnsi"/>
        </w:rPr>
        <w:t>.</w:t>
      </w:r>
    </w:p>
    <w:p w14:paraId="20655F06" w14:textId="04E30BCF" w:rsidR="00CC675B" w:rsidRDefault="00CC675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[AN</w:t>
      </w:r>
      <w:r w:rsidR="004E4443">
        <w:rPr>
          <w:rFonts w:asciiTheme="majorHAnsi" w:eastAsia="DengXian" w:hAnsiTheme="majorHAnsi" w:cstheme="majorHAnsi"/>
        </w:rPr>
        <w:t>C</w:t>
      </w:r>
      <w:r w:rsidR="00DE2793">
        <w:rPr>
          <w:rFonts w:asciiTheme="majorHAnsi" w:eastAsia="DengXian" w:hAnsiTheme="majorHAnsi" w:cstheme="majorHAnsi"/>
        </w:rPr>
        <w:t>H</w:t>
      </w:r>
      <w:r>
        <w:rPr>
          <w:rFonts w:asciiTheme="majorHAnsi" w:eastAsia="DengXian" w:hAnsiTheme="majorHAnsi" w:cstheme="majorHAnsi"/>
        </w:rPr>
        <w:t>]</w:t>
      </w:r>
      <w:r>
        <w:rPr>
          <w:rFonts w:asciiTheme="majorHAnsi" w:eastAsia="DengXian" w:hAnsiTheme="majorHAnsi" w:cstheme="majorHAnsi"/>
        </w:rPr>
        <w:tab/>
      </w:r>
      <w:r w:rsidR="003C2000">
        <w:rPr>
          <w:rFonts w:asciiTheme="majorHAnsi" w:eastAsia="DengXian" w:hAnsiTheme="majorHAnsi" w:cstheme="majorHAnsi"/>
        </w:rPr>
        <w:t xml:space="preserve">A. </w:t>
      </w:r>
      <w:proofErr w:type="spellStart"/>
      <w:r w:rsidR="003C2000">
        <w:rPr>
          <w:rFonts w:asciiTheme="majorHAnsi" w:eastAsia="DengXian" w:hAnsiTheme="majorHAnsi" w:cstheme="majorHAnsi"/>
        </w:rPr>
        <w:t>Dziembowski</w:t>
      </w:r>
      <w:proofErr w:type="spellEnd"/>
      <w:r w:rsidR="003C2000">
        <w:rPr>
          <w:rFonts w:asciiTheme="majorHAnsi" w:eastAsia="DengXian" w:hAnsiTheme="majorHAnsi" w:cstheme="majorHAnsi"/>
        </w:rPr>
        <w:t xml:space="preserve">, B. Kroon, J. Jung, </w:t>
      </w:r>
      <w:r w:rsidR="00EA4A6E">
        <w:rPr>
          <w:rFonts w:asciiTheme="majorHAnsi" w:eastAsia="DengXian" w:hAnsiTheme="majorHAnsi" w:cstheme="majorHAnsi"/>
        </w:rPr>
        <w:t xml:space="preserve">Report of the </w:t>
      </w:r>
      <w:r w:rsidR="008C79FF">
        <w:rPr>
          <w:rFonts w:asciiTheme="majorHAnsi" w:eastAsia="DengXian" w:hAnsiTheme="majorHAnsi" w:cstheme="majorHAnsi"/>
        </w:rPr>
        <w:t>MPEG Immersive Video CTC Anchor Generation</w:t>
      </w:r>
      <w:r w:rsidR="003C2000" w:rsidRPr="007A05AE">
        <w:rPr>
          <w:rFonts w:asciiTheme="majorHAnsi" w:eastAsia="DengXian" w:hAnsiTheme="majorHAnsi" w:cstheme="majorHAnsi"/>
        </w:rPr>
        <w:t>, ISO/IEC</w:t>
      </w:r>
      <w:r w:rsidR="003C2000">
        <w:rPr>
          <w:rFonts w:asciiTheme="majorHAnsi" w:eastAsia="DengXian" w:hAnsiTheme="majorHAnsi" w:cstheme="majorHAnsi"/>
        </w:rPr>
        <w:t> </w:t>
      </w:r>
      <w:r w:rsidR="003C2000" w:rsidRPr="007A05AE">
        <w:rPr>
          <w:rFonts w:asciiTheme="majorHAnsi" w:eastAsia="DengXian" w:hAnsiTheme="majorHAnsi" w:cstheme="majorHAnsi"/>
        </w:rPr>
        <w:t>JTC</w:t>
      </w:r>
      <w:r w:rsidR="003C2000">
        <w:rPr>
          <w:rFonts w:asciiTheme="majorHAnsi" w:eastAsia="DengXian" w:hAnsiTheme="majorHAnsi" w:cstheme="majorHAnsi"/>
        </w:rPr>
        <w:t> </w:t>
      </w:r>
      <w:r w:rsidR="003C2000" w:rsidRPr="007A05AE">
        <w:rPr>
          <w:rFonts w:asciiTheme="majorHAnsi" w:eastAsia="DengXian" w:hAnsiTheme="majorHAnsi" w:cstheme="majorHAnsi"/>
        </w:rPr>
        <w:t>1/SC</w:t>
      </w:r>
      <w:r w:rsidR="003C2000">
        <w:rPr>
          <w:rFonts w:asciiTheme="majorHAnsi" w:eastAsia="DengXian" w:hAnsiTheme="majorHAnsi" w:cstheme="majorHAnsi"/>
        </w:rPr>
        <w:t> </w:t>
      </w:r>
      <w:r w:rsidR="003C2000" w:rsidRPr="007A05AE">
        <w:rPr>
          <w:rFonts w:asciiTheme="majorHAnsi" w:eastAsia="DengXian" w:hAnsiTheme="majorHAnsi" w:cstheme="majorHAnsi"/>
        </w:rPr>
        <w:t>29/WG</w:t>
      </w:r>
      <w:r w:rsidR="003C2000">
        <w:rPr>
          <w:rFonts w:asciiTheme="majorHAnsi" w:eastAsia="DengXian" w:hAnsiTheme="majorHAnsi" w:cstheme="majorHAnsi"/>
        </w:rPr>
        <w:t> 04 </w:t>
      </w:r>
      <w:r w:rsidR="003C2000" w:rsidRPr="007A05AE">
        <w:rPr>
          <w:rFonts w:asciiTheme="majorHAnsi" w:eastAsia="DengXian" w:hAnsiTheme="majorHAnsi" w:cstheme="majorHAnsi"/>
        </w:rPr>
        <w:t>N</w:t>
      </w:r>
      <w:r w:rsidR="003C2000">
        <w:rPr>
          <w:rFonts w:asciiTheme="majorHAnsi" w:eastAsia="DengXian" w:hAnsiTheme="majorHAnsi" w:cstheme="majorHAnsi"/>
        </w:rPr>
        <w:t> </w:t>
      </w:r>
      <w:r w:rsidR="00515254">
        <w:rPr>
          <w:rFonts w:asciiTheme="majorHAnsi" w:eastAsia="DengXian" w:hAnsiTheme="majorHAnsi" w:cstheme="majorHAnsi"/>
        </w:rPr>
        <w:t>0173</w:t>
      </w:r>
      <w:r w:rsidR="003C2000" w:rsidRPr="007A05AE">
        <w:rPr>
          <w:rFonts w:asciiTheme="majorHAnsi" w:eastAsia="DengXian" w:hAnsiTheme="majorHAnsi" w:cstheme="majorHAnsi"/>
        </w:rPr>
        <w:t xml:space="preserve">, </w:t>
      </w:r>
      <w:r w:rsidR="00515254">
        <w:rPr>
          <w:rFonts w:asciiTheme="majorHAnsi" w:eastAsia="DengXian" w:hAnsiTheme="majorHAnsi" w:cstheme="majorHAnsi"/>
        </w:rPr>
        <w:t>January</w:t>
      </w:r>
      <w:r w:rsidR="00515254" w:rsidRPr="007A05AE">
        <w:rPr>
          <w:rFonts w:asciiTheme="majorHAnsi" w:eastAsia="DengXian" w:hAnsiTheme="majorHAnsi" w:cstheme="majorHAnsi"/>
        </w:rPr>
        <w:t xml:space="preserve"> </w:t>
      </w:r>
      <w:r w:rsidR="003C2000" w:rsidRPr="007A05AE">
        <w:rPr>
          <w:rFonts w:asciiTheme="majorHAnsi" w:eastAsia="DengXian" w:hAnsiTheme="majorHAnsi" w:cstheme="majorHAnsi"/>
        </w:rPr>
        <w:t>202</w:t>
      </w:r>
      <w:r w:rsidR="00515254">
        <w:rPr>
          <w:rFonts w:asciiTheme="majorHAnsi" w:eastAsia="DengXian" w:hAnsiTheme="majorHAnsi" w:cstheme="majorHAnsi"/>
        </w:rPr>
        <w:t>2</w:t>
      </w:r>
      <w:r w:rsidR="003C2000" w:rsidRPr="007A05AE">
        <w:rPr>
          <w:rFonts w:asciiTheme="majorHAnsi" w:eastAsia="DengXian" w:hAnsiTheme="majorHAnsi" w:cstheme="majorHAnsi"/>
        </w:rPr>
        <w:t>.</w:t>
      </w:r>
    </w:p>
    <w:p w14:paraId="41D8BCBE" w14:textId="50275B14" w:rsidR="001F1474" w:rsidRDefault="001F1474" w:rsidP="001F1474">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BB51E5">
        <w:rPr>
          <w:rFonts w:ascii="Calibri Light" w:eastAsia="DengXian" w:hAnsi="Calibri Light" w:cs="Calibri Light"/>
        </w:rPr>
        <w:t>CFTM</w:t>
      </w:r>
      <w:r w:rsidRPr="007A05AE">
        <w:rPr>
          <w:rFonts w:asciiTheme="majorHAnsi" w:eastAsia="DengXian" w:hAnsiTheme="majorHAnsi" w:cstheme="majorHAnsi"/>
        </w:rPr>
        <w:t>]</w:t>
      </w:r>
      <w:r w:rsidRPr="007A05AE">
        <w:rPr>
          <w:rFonts w:asciiTheme="majorHAnsi" w:eastAsia="DengXian" w:hAnsiTheme="majorHAnsi" w:cstheme="majorHAnsi"/>
        </w:rPr>
        <w:tab/>
      </w:r>
      <w:r>
        <w:rPr>
          <w:rFonts w:asciiTheme="majorHAnsi" w:eastAsia="DengXian" w:hAnsiTheme="majorHAnsi" w:cstheme="majorHAnsi"/>
        </w:rPr>
        <w:t xml:space="preserve">Vinod </w:t>
      </w:r>
      <w:r w:rsidR="00CC0B97">
        <w:rPr>
          <w:rFonts w:asciiTheme="majorHAnsi" w:eastAsia="DengXian" w:hAnsiTheme="majorHAnsi" w:cstheme="majorHAnsi"/>
        </w:rPr>
        <w:t xml:space="preserve">Kumar </w:t>
      </w:r>
      <w:proofErr w:type="spellStart"/>
      <w:r>
        <w:rPr>
          <w:rFonts w:asciiTheme="majorHAnsi" w:eastAsia="DengXian" w:hAnsiTheme="majorHAnsi" w:cstheme="majorHAnsi"/>
        </w:rPr>
        <w:t>Malamal</w:t>
      </w:r>
      <w:proofErr w:type="spellEnd"/>
      <w:r w:rsidR="00CC0B97">
        <w:rPr>
          <w:rFonts w:asciiTheme="majorHAnsi" w:eastAsia="DengXian" w:hAnsiTheme="majorHAnsi" w:cstheme="majorHAnsi"/>
        </w:rPr>
        <w:t xml:space="preserve"> </w:t>
      </w:r>
      <w:proofErr w:type="spellStart"/>
      <w:r w:rsidR="00CC0B97">
        <w:rPr>
          <w:rFonts w:asciiTheme="majorHAnsi" w:eastAsia="DengXian" w:hAnsiTheme="majorHAnsi" w:cstheme="majorHAnsi"/>
        </w:rPr>
        <w:t>Vadakital</w:t>
      </w:r>
      <w:proofErr w:type="spellEnd"/>
      <w:r w:rsidR="00CC0B97">
        <w:rPr>
          <w:rFonts w:asciiTheme="majorHAnsi" w:eastAsia="DengXian" w:hAnsiTheme="majorHAnsi" w:cstheme="majorHAnsi"/>
        </w:rPr>
        <w:t>, Call for MPEG</w:t>
      </w:r>
      <w:r w:rsidR="00D17B9B">
        <w:rPr>
          <w:rFonts w:asciiTheme="majorHAnsi" w:eastAsia="DengXian" w:hAnsiTheme="majorHAnsi" w:cstheme="majorHAnsi"/>
        </w:rPr>
        <w:t xml:space="preserve"> Immersive Video</w:t>
      </w:r>
      <w:r w:rsidR="00CC0B97">
        <w:rPr>
          <w:rFonts w:asciiTheme="majorHAnsi" w:eastAsia="DengXian" w:hAnsiTheme="majorHAnsi" w:cstheme="majorHAnsi"/>
        </w:rPr>
        <w:t xml:space="preserve"> Test Materials, </w:t>
      </w:r>
      <w:r w:rsidRPr="007A05AE">
        <w:rPr>
          <w:rFonts w:asciiTheme="majorHAnsi" w:eastAsia="DengXian" w:hAnsiTheme="majorHAnsi" w:cstheme="majorHAnsi"/>
        </w:rPr>
        <w:t>ISO/IEC</w:t>
      </w:r>
      <w:r>
        <w:rPr>
          <w:rFonts w:asciiTheme="majorHAnsi" w:eastAsia="DengXian" w:hAnsiTheme="majorHAnsi" w:cstheme="majorHAnsi"/>
        </w:rPr>
        <w:t> </w:t>
      </w:r>
      <w:r w:rsidRPr="007A05AE">
        <w:rPr>
          <w:rFonts w:asciiTheme="majorHAnsi" w:eastAsia="DengXian" w:hAnsiTheme="majorHAnsi" w:cstheme="majorHAnsi"/>
        </w:rPr>
        <w:t>JTC</w:t>
      </w:r>
      <w:r>
        <w:rPr>
          <w:rFonts w:asciiTheme="majorHAnsi" w:eastAsia="DengXian" w:hAnsiTheme="majorHAnsi" w:cstheme="majorHAnsi"/>
        </w:rPr>
        <w:t> </w:t>
      </w:r>
      <w:r w:rsidRPr="007A05AE">
        <w:rPr>
          <w:rFonts w:asciiTheme="majorHAnsi" w:eastAsia="DengXian" w:hAnsiTheme="majorHAnsi" w:cstheme="majorHAnsi"/>
        </w:rPr>
        <w:t>1/SC</w:t>
      </w:r>
      <w:r>
        <w:rPr>
          <w:rFonts w:asciiTheme="majorHAnsi" w:eastAsia="DengXian" w:hAnsiTheme="majorHAnsi" w:cstheme="majorHAnsi"/>
        </w:rPr>
        <w:t> </w:t>
      </w:r>
      <w:r w:rsidRPr="007A05AE">
        <w:rPr>
          <w:rFonts w:asciiTheme="majorHAnsi" w:eastAsia="DengXian" w:hAnsiTheme="majorHAnsi" w:cstheme="majorHAnsi"/>
        </w:rPr>
        <w:t>29/WG</w:t>
      </w:r>
      <w:r>
        <w:rPr>
          <w:rFonts w:asciiTheme="majorHAnsi" w:eastAsia="DengXian" w:hAnsiTheme="majorHAnsi" w:cstheme="majorHAnsi"/>
        </w:rPr>
        <w:t> 04 </w:t>
      </w:r>
      <w:r w:rsidRPr="007A05AE">
        <w:rPr>
          <w:rFonts w:asciiTheme="majorHAnsi" w:eastAsia="DengXian" w:hAnsiTheme="majorHAnsi" w:cstheme="majorHAnsi"/>
        </w:rPr>
        <w:t>N</w:t>
      </w:r>
      <w:r>
        <w:rPr>
          <w:rFonts w:asciiTheme="majorHAnsi" w:eastAsia="DengXian" w:hAnsiTheme="majorHAnsi" w:cstheme="majorHAnsi"/>
        </w:rPr>
        <w:t> </w:t>
      </w:r>
      <w:r w:rsidR="00D17B9B">
        <w:rPr>
          <w:rFonts w:asciiTheme="majorHAnsi" w:eastAsia="DengXian" w:hAnsiTheme="majorHAnsi" w:cstheme="majorHAnsi"/>
        </w:rPr>
        <w:t>0170</w:t>
      </w:r>
      <w:r w:rsidRPr="007A05AE">
        <w:rPr>
          <w:rFonts w:asciiTheme="majorHAnsi" w:eastAsia="DengXian" w:hAnsiTheme="majorHAnsi" w:cstheme="majorHAnsi"/>
        </w:rPr>
        <w:t xml:space="preserve">, </w:t>
      </w:r>
      <w:r w:rsidR="00D17B9B">
        <w:rPr>
          <w:rFonts w:asciiTheme="majorHAnsi" w:eastAsia="DengXian" w:hAnsiTheme="majorHAnsi" w:cstheme="majorHAnsi"/>
        </w:rPr>
        <w:t>January</w:t>
      </w:r>
      <w:r w:rsidR="00D17B9B" w:rsidRPr="007A05AE">
        <w:rPr>
          <w:rFonts w:asciiTheme="majorHAnsi" w:eastAsia="DengXian" w:hAnsiTheme="majorHAnsi" w:cstheme="majorHAnsi"/>
        </w:rPr>
        <w:t xml:space="preserve"> </w:t>
      </w:r>
      <w:r w:rsidRPr="007A05AE">
        <w:rPr>
          <w:rFonts w:asciiTheme="majorHAnsi" w:eastAsia="DengXian" w:hAnsiTheme="majorHAnsi" w:cstheme="majorHAnsi"/>
        </w:rPr>
        <w:t>202</w:t>
      </w:r>
      <w:r w:rsidR="00D17B9B">
        <w:rPr>
          <w:rFonts w:asciiTheme="majorHAnsi" w:eastAsia="DengXian" w:hAnsiTheme="majorHAnsi" w:cstheme="majorHAnsi"/>
        </w:rPr>
        <w:t>2</w:t>
      </w:r>
      <w:r w:rsidRPr="007A05AE">
        <w:rPr>
          <w:rFonts w:asciiTheme="majorHAnsi" w:eastAsia="DengXian" w:hAnsiTheme="majorHAnsi" w:cstheme="majorHAnsi"/>
        </w:rPr>
        <w:t>.</w:t>
      </w:r>
    </w:p>
    <w:p w14:paraId="2E2AFA80" w14:textId="77777777" w:rsidR="001F1474" w:rsidRPr="007A05AE" w:rsidRDefault="001F1474" w:rsidP="0019404F">
      <w:pPr>
        <w:widowControl/>
        <w:spacing w:after="0" w:line="240" w:lineRule="auto"/>
        <w:rPr>
          <w:rFonts w:asciiTheme="majorHAnsi" w:eastAsia="DengXian" w:hAnsiTheme="majorHAnsi" w:cstheme="majorHAnsi"/>
        </w:rPr>
      </w:pPr>
    </w:p>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22" w:name="_Ref526167158"/>
      <w:r>
        <w:rPr>
          <w:rFonts w:ascii="Calibri Light" w:eastAsia="DengXian" w:hAnsi="Calibri Light" w:cs="Calibri Light"/>
          <w:b/>
          <w:bCs/>
          <w:i/>
          <w:iCs/>
          <w:sz w:val="28"/>
          <w:szCs w:val="28"/>
        </w:rPr>
        <w:t>Computer-generated content</w:t>
      </w:r>
      <w:bookmarkEnd w:id="22"/>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Pr>
          <w:rFonts w:ascii="Calibri Light" w:eastAsia="DengXian" w:hAnsi="Calibri Light" w:cs="Calibri Light"/>
          <w:b/>
          <w:bCs/>
          <w:sz w:val="26"/>
          <w:szCs w:val="26"/>
          <w:lang w:eastAsia="zh-CN"/>
        </w:rPr>
        <w:t>ClassroomVideo</w:t>
      </w:r>
      <w:proofErr w:type="spellEnd"/>
    </w:p>
    <w:p w14:paraId="338B4509" w14:textId="2BF0278D"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w:t>
      </w:r>
      <w:proofErr w:type="spellStart"/>
      <w:r>
        <w:rPr>
          <w:rFonts w:ascii="Calibri Light" w:eastAsia="DengXian" w:hAnsi="Calibri Light" w:cs="Calibri Light"/>
          <w:lang w:eastAsia="zh-CN"/>
        </w:rPr>
        <w:t>ClassroomVideo</w:t>
      </w:r>
      <w:proofErr w:type="spellEnd"/>
      <w:r>
        <w:rPr>
          <w:rFonts w:ascii="Calibri Light" w:eastAsia="DengXian" w:hAnsi="Calibri Light" w:cs="Calibri Light"/>
          <w:lang w:eastAsia="zh-CN"/>
        </w:rPr>
        <w:t xml:space="preserve">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7</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372A1AD3"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3"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7</w:t>
      </w:r>
      <w:r>
        <w:rPr>
          <w:rFonts w:ascii="Calibri Light" w:eastAsia="DengXian" w:hAnsi="Calibri Light" w:cs="Calibri Light"/>
          <w:i/>
          <w:iCs/>
          <w:color w:val="44546A"/>
          <w:sz w:val="18"/>
          <w:szCs w:val="18"/>
        </w:rPr>
        <w:fldChar w:fldCharType="end"/>
      </w:r>
      <w:bookmarkEnd w:id="23"/>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044"/>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2FBFBAB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D25C65">
              <w:rPr>
                <w:rFonts w:ascii="Calibri Light" w:eastAsia="DengXian" w:hAnsi="Calibri Light"/>
              </w:rPr>
              <w:t xml:space="preserve">- </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40D5878C"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M42415</w:t>
            </w:r>
            <w:r w:rsidR="009C528D">
              <w:rPr>
                <w:rFonts w:ascii="Calibri Light" w:eastAsia="DengXian" w:hAnsi="Calibri Light"/>
              </w:rPr>
              <w:t xml:space="preserve">,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 xml:space="preserve">42756 and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6611A52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4F0394" w14:paraId="474756E5" w14:textId="77777777" w:rsidTr="004B6612">
        <w:trPr>
          <w:jc w:val="center"/>
        </w:trPr>
        <w:tc>
          <w:tcPr>
            <w:tcW w:w="0" w:type="auto"/>
          </w:tcPr>
          <w:p w14:paraId="73E536F1" w14:textId="5D7646D2" w:rsidR="004F0394" w:rsidRDefault="004F0394"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3B79B5FC" w14:textId="58D27426" w:rsidR="004F0394" w:rsidRDefault="004F0394"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[0.8m, </w:t>
            </w:r>
            <m:oMath>
              <m:r>
                <w:rPr>
                  <w:rFonts w:ascii="Cambria Math" w:eastAsia="DengXian" w:hAnsi="Cambria Math" w:cs="Calibri Light"/>
                </w:rPr>
                <m:t>∞</m:t>
              </m:r>
            </m:oMath>
            <w:r>
              <w:rPr>
                <w:rFonts w:ascii="Calibri Light" w:eastAsia="DengXian" w:hAnsi="Calibri Light" w:cs="Calibri Light"/>
              </w:rPr>
              <w:t>)</w:t>
            </w:r>
            <w:r w:rsidR="007E0637">
              <w:rPr>
                <w:rFonts w:ascii="Calibri Light" w:eastAsia="DengXian" w:hAnsi="Calibri Light" w:cs="Calibri Light"/>
              </w:rPr>
              <w:t>, normalized disparity</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363BD84C" w14:textId="77777777" w:rsidR="000B51F5" w:rsidRDefault="000B51F5" w:rsidP="009C528D">
      <w:pPr>
        <w:keepNext/>
        <w:spacing w:before="120" w:after="120" w:line="240" w:lineRule="auto"/>
        <w:jc w:val="center"/>
        <w:rPr>
          <w:rFonts w:ascii="Calibri Light" w:eastAsia="DengXian" w:hAnsi="Calibri Light" w:cs="Calibri Light"/>
        </w:rPr>
      </w:pPr>
    </w:p>
    <w:p w14:paraId="196D0DB1" w14:textId="457F0DA9"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55D59F04" wp14:editId="2D7E3991">
            <wp:extent cx="5436158"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a:extLst>
                        <a:ext uri="{28A0092B-C50C-407E-A947-70E740481C1C}">
                          <a14:useLocalDpi xmlns:a14="http://schemas.microsoft.com/office/drawing/2010/main" val="0"/>
                        </a:ext>
                      </a:extLst>
                    </a:blip>
                    <a:stretch>
                      <a:fillRect/>
                    </a:stretch>
                  </pic:blipFill>
                  <pic:spPr>
                    <a:xfrm>
                      <a:off x="0" y="0"/>
                      <a:ext cx="5436158" cy="2431840"/>
                    </a:xfrm>
                    <a:prstGeom prst="rect">
                      <a:avLst/>
                    </a:prstGeom>
                  </pic:spPr>
                </pic:pic>
              </a:graphicData>
            </a:graphic>
          </wp:inline>
        </w:drawing>
      </w:r>
    </w:p>
    <w:p w14:paraId="07B30849" w14:textId="0E83DAA0"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24"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24"/>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p w14:paraId="7A5188D8" w14:textId="5551972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source view v0 e</w:t>
      </w:r>
      <w:r w:rsidR="00743E4D">
        <w:rPr>
          <w:rFonts w:ascii="Calibri Light" w:eastAsia="DengXian" w:hAnsi="Calibri Light" w:cs="Calibri Light"/>
        </w:rPr>
        <w:t>.</w:t>
      </w:r>
      <w:r>
        <w:rPr>
          <w:rFonts w:ascii="Calibri Light" w:eastAsia="DengXian" w:hAnsi="Calibri Light" w:cs="Calibri Light"/>
        </w:rPr>
        <w:t>g</w:t>
      </w:r>
      <w:r w:rsidR="00743E4D">
        <w:rPr>
          <w:rFonts w:ascii="Calibri Light" w:eastAsia="DengXian" w:hAnsi="Calibri Light" w:cs="Calibri Light"/>
        </w:rPr>
        <w:t>.</w:t>
      </w:r>
      <w:r>
        <w:rPr>
          <w:rFonts w:ascii="Calibri Light" w:eastAsia="DengXian" w:hAnsi="Calibri Light" w:cs="Calibri Light"/>
        </w:rPr>
        <w:t xml:space="preserve"> (0, 0, 0) meter position, with equatorial radius 104 mm and polar distance 60 mm:</w:t>
      </w:r>
    </w:p>
    <w:p w14:paraId="24FBCCBE" w14:textId="77777777" w:rsidR="009C528D" w:rsidRDefault="00B3288B" w:rsidP="009C528D">
      <w:pPr>
        <w:widowControl/>
        <w:spacing w:after="120" w:line="240" w:lineRule="auto"/>
        <w:jc w:val="both"/>
        <w:rPr>
          <w:rFonts w:ascii="Calibri Light" w:eastAsia="DengXian" w:hAnsi="Calibri Light"/>
          <w:lang w:eastAsia="zh-CN"/>
        </w:rPr>
      </w:pPr>
      <m:oMathPara>
        <m:oMath>
          <m:f>
            <m:fPr>
              <m:ctrlPr>
                <w:ins w:id="25" w:author="Yu Lu" w:date="2022-04-30T07:41:00Z">
                  <w:rPr>
                    <w:rFonts w:ascii="Cambria Math" w:eastAsia="DengXian" w:hAnsi="Cambria Math" w:cs="Calibri Light"/>
                    <w:i/>
                  </w:rPr>
                </w:ins>
              </m:ctrlPr>
            </m:fPr>
            <m:num>
              <m:sSup>
                <m:sSupPr>
                  <m:ctrlPr>
                    <w:ins w:id="26" w:author="Yu Lu" w:date="2022-04-30T07:41:00Z">
                      <w:rPr>
                        <w:rFonts w:ascii="Cambria Math" w:eastAsia="DengXian" w:hAnsi="Cambria Math" w:cs="Calibri Light"/>
                        <w:i/>
                      </w:rPr>
                    </w:ins>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ins w:id="27" w:author="Yu Lu" w:date="2022-04-30T07:41:00Z">
                      <w:rPr>
                        <w:rFonts w:ascii="Cambria Math" w:eastAsia="DengXian" w:hAnsi="Cambria Math" w:cs="Calibri Light"/>
                        <w:i/>
                      </w:rPr>
                    </w:ins>
                  </m:ctrlPr>
                </m:sSupPr>
                <m:e>
                  <m:r>
                    <w:rPr>
                      <w:rFonts w:ascii="Cambria Math" w:eastAsia="DengXian" w:hAnsi="Cambria Math" w:cs="Calibri Light"/>
                    </w:rPr>
                    <m:t>y</m:t>
                  </m:r>
                </m:e>
                <m:sup>
                  <m:r>
                    <w:rPr>
                      <w:rFonts w:ascii="Cambria Math" w:eastAsia="DengXian" w:hAnsi="Cambria Math" w:cs="Calibri Light"/>
                    </w:rPr>
                    <m:t>2</m:t>
                  </m:r>
                </m:sup>
              </m:sSup>
            </m:num>
            <m:den>
              <m:sSup>
                <m:sSupPr>
                  <m:ctrlPr>
                    <w:ins w:id="28" w:author="Yu Lu" w:date="2022-04-30T07:41:00Z">
                      <w:rPr>
                        <w:rFonts w:ascii="Cambria Math" w:eastAsia="DengXian" w:hAnsi="Cambria Math" w:cs="Calibri Light"/>
                        <w:i/>
                      </w:rPr>
                    </w:ins>
                  </m:ctrlPr>
                </m:sSupPr>
                <m:e>
                  <m:d>
                    <m:dPr>
                      <m:ctrlPr>
                        <w:ins w:id="29" w:author="Yu Lu" w:date="2022-04-30T07:41:00Z">
                          <w:rPr>
                            <w:rFonts w:ascii="Cambria Math" w:eastAsia="DengXian" w:hAnsi="Cambria Math" w:cs="Calibri Light"/>
                            <w:i/>
                          </w:rPr>
                        </w:ins>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ins w:id="30" w:author="Yu Lu" w:date="2022-04-30T07:41:00Z">
                  <w:rPr>
                    <w:rFonts w:ascii="Cambria Math" w:eastAsia="DengXian" w:hAnsi="Cambria Math" w:cs="Calibri Light"/>
                    <w:i/>
                  </w:rPr>
                </w:ins>
              </m:ctrlPr>
            </m:fPr>
            <m:num>
              <m:sSup>
                <m:sSupPr>
                  <m:ctrlPr>
                    <w:ins w:id="31" w:author="Yu Lu" w:date="2022-04-30T07:41:00Z">
                      <w:rPr>
                        <w:rFonts w:ascii="Cambria Math" w:eastAsia="DengXian" w:hAnsi="Cambria Math" w:cs="Calibri Light"/>
                        <w:i/>
                      </w:rPr>
                    </w:ins>
                  </m:ctrlPr>
                </m:sSupPr>
                <m:e>
                  <m:r>
                    <w:rPr>
                      <w:rFonts w:ascii="Cambria Math" w:eastAsia="DengXian" w:hAnsi="Cambria Math" w:cs="Calibri Light"/>
                    </w:rPr>
                    <m:t>z</m:t>
                  </m:r>
                </m:e>
                <m:sup>
                  <m:r>
                    <w:rPr>
                      <w:rFonts w:ascii="Cambria Math" w:eastAsia="DengXian" w:hAnsi="Cambria Math" w:cs="Calibri Light"/>
                    </w:rPr>
                    <m:t>2</m:t>
                  </m:r>
                </m:sup>
              </m:sSup>
            </m:num>
            <m:den>
              <m:sSup>
                <m:sSupPr>
                  <m:ctrlPr>
                    <w:ins w:id="32" w:author="Yu Lu" w:date="2022-04-30T07:41:00Z">
                      <w:rPr>
                        <w:rFonts w:ascii="Cambria Math" w:eastAsia="DengXian" w:hAnsi="Cambria Math" w:cs="Calibri Light"/>
                        <w:i/>
                      </w:rPr>
                    </w:ins>
                  </m:ctrlPr>
                </m:sSupPr>
                <m:e>
                  <m:d>
                    <m:dPr>
                      <m:ctrlPr>
                        <w:ins w:id="33" w:author="Yu Lu" w:date="2022-04-30T07:41:00Z">
                          <w:rPr>
                            <w:rFonts w:ascii="Cambria Math" w:eastAsia="DengXian" w:hAnsi="Cambria Math" w:cs="Calibri Light"/>
                            <w:i/>
                          </w:rPr>
                        </w:ins>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Museum</w:t>
      </w:r>
    </w:p>
    <w:p w14:paraId="3BCC0711" w14:textId="360528A4"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8</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7EF4EA40"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4"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34"/>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3300"/>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696BCCCF"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300548F5"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E5DD0D6"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7E0637" w14:paraId="1B3F521E" w14:textId="77777777" w:rsidTr="004B6612">
        <w:trPr>
          <w:jc w:val="center"/>
        </w:trPr>
        <w:tc>
          <w:tcPr>
            <w:tcW w:w="0" w:type="auto"/>
          </w:tcPr>
          <w:p w14:paraId="6CA76421" w14:textId="3FE042CD" w:rsidR="007E0637" w:rsidRDefault="007E0637"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6CB94956" w14:textId="4B338C1E" w:rsidR="007E0637" w:rsidRDefault="007E0637"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[0.5</w:t>
            </w:r>
            <w:r w:rsidR="000B51F5">
              <w:rPr>
                <w:rFonts w:ascii="Calibri Light" w:eastAsia="DengXian" w:hAnsi="Calibri Light" w:cs="Calibri Light"/>
              </w:rPr>
              <w:t xml:space="preserve"> </w:t>
            </w:r>
            <w:r>
              <w:rPr>
                <w:rFonts w:ascii="Calibri Light" w:eastAsia="DengXian" w:hAnsi="Calibri Light" w:cs="Calibri Light"/>
              </w:rPr>
              <w:t>m, 25</w:t>
            </w:r>
            <w:r w:rsidR="000B51F5">
              <w:rPr>
                <w:rFonts w:ascii="Calibri Light" w:eastAsia="DengXian" w:hAnsi="Calibri Light" w:cs="Calibri Light"/>
              </w:rPr>
              <w:t xml:space="preserve"> </w:t>
            </w:r>
            <w:r>
              <w:rPr>
                <w:rFonts w:ascii="Calibri Light" w:eastAsia="DengXian" w:hAnsi="Calibri Light" w:cs="Calibri Light"/>
              </w:rPr>
              <w:t>m], normalized disparity</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2A6EA9D1" wp14:editId="0885B974">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
                      <a:extLst>
                        <a:ext uri="{28A0092B-C50C-407E-A947-70E740481C1C}">
                          <a14:useLocalDpi xmlns:a14="http://schemas.microsoft.com/office/drawing/2010/main" val="0"/>
                        </a:ext>
                      </a:extLst>
                    </a:blip>
                    <a:stretch>
                      <a:fillRect/>
                    </a:stretch>
                  </pic:blipFill>
                  <pic:spPr>
                    <a:xfrm>
                      <a:off x="0" y="0"/>
                      <a:ext cx="4057501" cy="2800713"/>
                    </a:xfrm>
                    <a:prstGeom prst="rect">
                      <a:avLst/>
                    </a:prstGeom>
                  </pic:spPr>
                </pic:pic>
              </a:graphicData>
            </a:graphic>
          </wp:inline>
        </w:drawing>
      </w:r>
    </w:p>
    <w:p w14:paraId="67D073BB" w14:textId="25882B9B"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35"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35"/>
      <w:r>
        <w:rPr>
          <w:rFonts w:ascii="Calibri Light" w:eastAsia="DengXian" w:hAnsi="Calibri Light" w:cs="Calibri Light"/>
          <w:i/>
          <w:iCs/>
          <w:color w:val="44546A"/>
          <w:sz w:val="18"/>
          <w:szCs w:val="18"/>
        </w:rPr>
        <w:t>: Coordinate system as used by 3D Audio and OMAF,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B3288B" w:rsidP="009C528D">
      <w:pPr>
        <w:widowControl/>
        <w:spacing w:after="120" w:line="240" w:lineRule="auto"/>
        <w:jc w:val="both"/>
        <w:rPr>
          <w:rFonts w:ascii="Calibri Light" w:eastAsia="DengXian" w:hAnsi="Calibri Light"/>
          <w:lang w:eastAsia="zh-CN"/>
        </w:rPr>
      </w:pPr>
      <m:oMathPara>
        <m:oMath>
          <m:f>
            <m:fPr>
              <m:ctrlPr>
                <w:ins w:id="36" w:author="Yu Lu" w:date="2022-04-30T07:41:00Z">
                  <w:rPr>
                    <w:rFonts w:ascii="Cambria Math" w:eastAsia="DengXian" w:hAnsi="Cambria Math" w:cs="Calibri Light"/>
                    <w:i/>
                  </w:rPr>
                </w:ins>
              </m:ctrlPr>
            </m:fPr>
            <m:num>
              <m:sSup>
                <m:sSupPr>
                  <m:ctrlPr>
                    <w:ins w:id="37" w:author="Yu Lu" w:date="2022-04-30T07:41:00Z">
                      <w:rPr>
                        <w:rFonts w:ascii="Cambria Math" w:eastAsia="DengXian" w:hAnsi="Cambria Math" w:cs="Calibri Light"/>
                        <w:i/>
                      </w:rPr>
                    </w:ins>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ins w:id="38" w:author="Yu Lu" w:date="2022-04-30T07:41:00Z">
                      <w:rPr>
                        <w:rFonts w:ascii="Cambria Math" w:eastAsia="DengXian" w:hAnsi="Cambria Math" w:cs="Calibri Light"/>
                        <w:i/>
                      </w:rPr>
                    </w:ins>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ins w:id="39" w:author="Yu Lu" w:date="2022-04-30T07:41:00Z">
                      <w:rPr>
                        <w:rFonts w:ascii="Cambria Math" w:eastAsia="DengXian" w:hAnsi="Cambria Math" w:cs="Calibri Light"/>
                        <w:i/>
                      </w:rPr>
                    </w:ins>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ins w:id="40" w:author="Yu Lu" w:date="2022-04-30T07:41:00Z">
                      <w:rPr>
                        <w:rFonts w:ascii="Cambria Math" w:eastAsia="DengXian" w:hAnsi="Cambria Math" w:cs="Calibri Light"/>
                        <w:i/>
                      </w:rPr>
                    </w:ins>
                  </m:ctrlPr>
                </m:sSupPr>
                <m:e>
                  <m:d>
                    <m:dPr>
                      <m:ctrlPr>
                        <w:ins w:id="41" w:author="Yu Lu" w:date="2022-04-30T07:41:00Z">
                          <w:rPr>
                            <w:rFonts w:ascii="Cambria Math" w:eastAsia="DengXian" w:hAnsi="Cambria Math" w:cs="Calibri Light"/>
                            <w:i/>
                          </w:rPr>
                        </w:ins>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Hijack</w:t>
      </w:r>
    </w:p>
    <w:p w14:paraId="69B83A84" w14:textId="4149F00D"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9</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4C8AF18C"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42" w:name="_Ref511946343"/>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9</w:t>
      </w:r>
      <w:r>
        <w:rPr>
          <w:rFonts w:ascii="Calibri Light" w:eastAsia="DengXian" w:hAnsi="Calibri Light" w:cs="Calibri Light"/>
          <w:i/>
          <w:iCs/>
          <w:color w:val="44546A"/>
          <w:sz w:val="18"/>
          <w:szCs w:val="18"/>
        </w:rPr>
        <w:fldChar w:fldCharType="end"/>
      </w:r>
      <w:bookmarkEnd w:id="42"/>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3300"/>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39B7D46B"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7E0637">
              <w:rPr>
                <w:rFonts w:ascii="Calibri Light" w:eastAsia="DengXian" w:hAnsi="Calibri Light"/>
              </w:rPr>
              <w:t>–</w:t>
            </w:r>
            <w:r>
              <w:rPr>
                <w:rFonts w:ascii="Calibri Light" w:eastAsia="DengXian" w:hAnsi="Calibri Light"/>
              </w:rPr>
              <w:t xml:space="preserve"> 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E56B640"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052B90EB"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7E0637" w14:paraId="3690CC79" w14:textId="77777777" w:rsidTr="004B6612">
        <w:trPr>
          <w:jc w:val="center"/>
        </w:trPr>
        <w:tc>
          <w:tcPr>
            <w:tcW w:w="0" w:type="auto"/>
          </w:tcPr>
          <w:p w14:paraId="5996A109" w14:textId="33160615" w:rsidR="007E0637" w:rsidRDefault="007E0637"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02ACB462" w14:textId="30CD333E" w:rsidR="007E0637" w:rsidRDefault="007E0637"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[0.5</w:t>
            </w:r>
            <w:r w:rsidR="000B51F5">
              <w:rPr>
                <w:rFonts w:ascii="Calibri Light" w:eastAsia="DengXian" w:hAnsi="Calibri Light" w:cs="Calibri Light"/>
              </w:rPr>
              <w:t xml:space="preserve"> </w:t>
            </w:r>
            <w:r>
              <w:rPr>
                <w:rFonts w:ascii="Calibri Light" w:eastAsia="DengXian" w:hAnsi="Calibri Light" w:cs="Calibri Light"/>
              </w:rPr>
              <w:t>m, 25</w:t>
            </w:r>
            <w:r w:rsidR="000B51F5">
              <w:rPr>
                <w:rFonts w:ascii="Calibri Light" w:eastAsia="DengXian" w:hAnsi="Calibri Light" w:cs="Calibri Light"/>
              </w:rPr>
              <w:t xml:space="preserve"> </w:t>
            </w:r>
            <w:r>
              <w:rPr>
                <w:rFonts w:ascii="Calibri Light" w:eastAsia="DengXian" w:hAnsi="Calibri Light" w:cs="Calibri Light"/>
              </w:rPr>
              <w:t>m]</w:t>
            </w:r>
            <w:r w:rsidR="00447E53">
              <w:rPr>
                <w:rFonts w:ascii="Calibri Light" w:eastAsia="DengXian" w:hAnsi="Calibri Light" w:cs="Calibri Light"/>
              </w:rPr>
              <w:t>, normalized disparity</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1FE127AD" wp14:editId="4935EC1D">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rcRect l="-1" r="-215" b="11840"/>
                    <a:stretch>
                      <a:fillRect/>
                    </a:stretch>
                  </pic:blipFill>
                  <pic:spPr>
                    <a:xfrm>
                      <a:off x="0" y="0"/>
                      <a:ext cx="5765470" cy="2173184"/>
                    </a:xfrm>
                    <a:prstGeom prst="rect">
                      <a:avLst/>
                    </a:prstGeom>
                  </pic:spPr>
                </pic:pic>
              </a:graphicData>
            </a:graphic>
          </wp:inline>
        </w:drawing>
      </w:r>
    </w:p>
    <w:p w14:paraId="3CC802EC" w14:textId="37C2D5FC"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43"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43"/>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B3288B" w:rsidP="009C528D">
      <w:pPr>
        <w:widowControl/>
        <w:spacing w:after="120" w:line="240" w:lineRule="auto"/>
        <w:jc w:val="both"/>
        <w:rPr>
          <w:rFonts w:ascii="Calibri Light" w:eastAsia="DengXian" w:hAnsi="Calibri Light"/>
          <w:lang w:eastAsia="zh-CN"/>
        </w:rPr>
      </w:pPr>
      <m:oMathPara>
        <m:oMath>
          <m:f>
            <m:fPr>
              <m:ctrlPr>
                <w:ins w:id="44" w:author="Yu Lu" w:date="2022-04-30T07:41:00Z">
                  <w:rPr>
                    <w:rFonts w:ascii="Cambria Math" w:eastAsia="DengXian" w:hAnsi="Cambria Math" w:cs="Calibri Light"/>
                    <w:i/>
                  </w:rPr>
                </w:ins>
              </m:ctrlPr>
            </m:fPr>
            <m:num>
              <m:sSup>
                <m:sSupPr>
                  <m:ctrlPr>
                    <w:ins w:id="45" w:author="Yu Lu" w:date="2022-04-30T07:41:00Z">
                      <w:rPr>
                        <w:rFonts w:ascii="Cambria Math" w:eastAsia="DengXian" w:hAnsi="Cambria Math" w:cs="Calibri Light"/>
                        <w:i/>
                      </w:rPr>
                    </w:ins>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ins w:id="46" w:author="Yu Lu" w:date="2022-04-30T07:41:00Z">
                      <w:rPr>
                        <w:rFonts w:ascii="Cambria Math" w:eastAsia="DengXian" w:hAnsi="Cambria Math" w:cs="Calibri Light"/>
                        <w:i/>
                      </w:rPr>
                    </w:ins>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ins w:id="47" w:author="Yu Lu" w:date="2022-04-30T07:41:00Z">
                      <w:rPr>
                        <w:rFonts w:ascii="Cambria Math" w:eastAsia="DengXian" w:hAnsi="Cambria Math" w:cs="Calibri Light"/>
                        <w:i/>
                      </w:rPr>
                    </w:ins>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ins w:id="48" w:author="Yu Lu" w:date="2022-04-30T07:41:00Z">
                      <w:rPr>
                        <w:rFonts w:ascii="Cambria Math" w:eastAsia="DengXian" w:hAnsi="Cambria Math" w:cs="Calibri Light"/>
                        <w:i/>
                      </w:rPr>
                    </w:ins>
                  </m:ctrlPr>
                </m:sSupPr>
                <m:e>
                  <m:d>
                    <m:dPr>
                      <m:ctrlPr>
                        <w:ins w:id="49" w:author="Yu Lu" w:date="2022-04-30T07:41:00Z">
                          <w:rPr>
                            <w:rFonts w:ascii="Cambria Math" w:eastAsia="DengXian" w:hAnsi="Cambria Math" w:cs="Calibri Light"/>
                            <w:i/>
                          </w:rPr>
                        </w:ins>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4AC9A55D"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10</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Pr>
          <w:noProof/>
        </w:rPr>
        <w:lastRenderedPageBreak/>
        <w:drawing>
          <wp:inline distT="0" distB="0" distL="0" distR="0" wp14:anchorId="3F7C788E" wp14:editId="0C313689">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8">
                      <a:extLst>
                        <a:ext uri="{28A0092B-C50C-407E-A947-70E740481C1C}">
                          <a14:useLocalDpi xmlns:a14="http://schemas.microsoft.com/office/drawing/2010/main" val="0"/>
                        </a:ext>
                      </a:extLst>
                    </a:blip>
                    <a:stretch>
                      <a:fillRect/>
                    </a:stretch>
                  </pic:blipFill>
                  <pic:spPr>
                    <a:xfrm>
                      <a:off x="0" y="0"/>
                      <a:ext cx="4543253" cy="3248025"/>
                    </a:xfrm>
                    <a:prstGeom prst="rect">
                      <a:avLst/>
                    </a:prstGeom>
                  </pic:spPr>
                </pic:pic>
              </a:graphicData>
            </a:graphic>
          </wp:inline>
        </w:drawing>
      </w:r>
    </w:p>
    <w:p w14:paraId="4FD213D7" w14:textId="7DD798F8" w:rsidR="00CF16A0" w:rsidRDefault="00CF16A0" w:rsidP="006873AF">
      <w:pPr>
        <w:pStyle w:val="FigureCaption"/>
      </w:pPr>
      <w:bookmarkStart w:id="50" w:name="_Ref45788445"/>
      <w:r>
        <w:t xml:space="preserve">Figure </w:t>
      </w:r>
      <w:r>
        <w:fldChar w:fldCharType="begin"/>
      </w:r>
      <w:r>
        <w:instrText xml:space="preserve"> SEQ Figure \* ARABIC </w:instrText>
      </w:r>
      <w:r>
        <w:fldChar w:fldCharType="separate"/>
      </w:r>
      <w:r w:rsidR="00BA3BE2">
        <w:rPr>
          <w:noProof/>
        </w:rPr>
        <w:t>4</w:t>
      </w:r>
      <w:r>
        <w:fldChar w:fldCharType="end"/>
      </w:r>
      <w:bookmarkEnd w:id="50"/>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34D9C39E"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51"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10</w:t>
      </w:r>
      <w:r>
        <w:rPr>
          <w:rFonts w:ascii="Calibri Light" w:eastAsia="DengXian" w:hAnsi="Calibri Light" w:cs="Calibri Light"/>
          <w:i/>
          <w:iCs/>
          <w:color w:val="44546A"/>
          <w:sz w:val="18"/>
          <w:szCs w:val="18"/>
        </w:rPr>
        <w:fldChar w:fldCharType="end"/>
      </w:r>
      <w:bookmarkEnd w:id="51"/>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0A4D72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4EDDFD9B" w:rsidR="00CF16A0"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CF16A0">
              <w:rPr>
                <w:rFonts w:ascii="Calibri Light" w:eastAsia="DengXian" w:hAnsi="Calibri Light" w:cs="Calibri Light"/>
              </w:rPr>
              <w:t>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44A9E6AA"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r w:rsidR="002054F4">
              <w:rPr>
                <w:rFonts w:ascii="Calibri Light" w:eastAsia="DengXian" w:hAnsi="Calibri Light" w:cs="Calibri Light"/>
              </w:rPr>
              <w:t xml:space="preserve"> </w:t>
            </w:r>
          </w:p>
        </w:tc>
      </w:tr>
      <w:tr w:rsidR="00447E53" w:rsidRPr="003B2DCE" w14:paraId="4DFDAB32" w14:textId="77777777" w:rsidTr="004B6612">
        <w:trPr>
          <w:jc w:val="center"/>
        </w:trPr>
        <w:tc>
          <w:tcPr>
            <w:tcW w:w="2405" w:type="dxa"/>
          </w:tcPr>
          <w:p w14:paraId="74B67193" w14:textId="748F8CA5" w:rsidR="00447E53" w:rsidRPr="003B2DCE" w:rsidRDefault="00447E5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16301761" w14:textId="5A4DB680" w:rsidR="00447E53" w:rsidRPr="003B2DCE" w:rsidRDefault="00C363D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 25 m</w:t>
            </w:r>
            <w:r w:rsidR="00492BE8">
              <w:rPr>
                <w:rFonts w:ascii="Calibri Light" w:eastAsia="DengXian" w:hAnsi="Calibri Light" w:cs="Calibri Light"/>
              </w:rPr>
              <w:t>], normalized disparity</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2E539678" w14:textId="725F3253"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w:t>
      </w:r>
      <w:r>
        <w:rPr>
          <w:rFonts w:ascii="Calibri Light" w:eastAsia="DengXian" w:hAnsi="Calibri Light" w:cs="Calibri Light"/>
        </w:rPr>
        <w:t>a flat volume which would be wrapped around this partial half dome.</w:t>
      </w:r>
    </w:p>
    <w:p w14:paraId="2AA863B2" w14:textId="77777777" w:rsidR="007C0AE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Fan</w:t>
      </w:r>
    </w:p>
    <w:p w14:paraId="75AC976D" w14:textId="18AA97E8"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11</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63925467"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52" w:name="_Ref45788538"/>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52"/>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2D59BAF1"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6665884D" w:rsidR="008C6858"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8C6858">
              <w:rPr>
                <w:rFonts w:ascii="Calibri Light" w:eastAsia="DengXian" w:hAnsi="Calibri Light" w:cs="Calibri Light"/>
              </w:rPr>
              <w:t>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345576BC"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r w:rsidR="003A17AB">
              <w:rPr>
                <w:rFonts w:ascii="Calibri Light" w:eastAsia="DengXian" w:hAnsi="Calibri Light" w:cs="Calibri Light"/>
              </w:rPr>
              <w:t xml:space="preserve"> </w:t>
            </w:r>
          </w:p>
        </w:tc>
      </w:tr>
      <w:tr w:rsidR="00447E53" w:rsidRPr="003B2DCE" w14:paraId="08B226A6" w14:textId="77777777" w:rsidTr="004B6612">
        <w:trPr>
          <w:jc w:val="center"/>
        </w:trPr>
        <w:tc>
          <w:tcPr>
            <w:tcW w:w="2405" w:type="dxa"/>
          </w:tcPr>
          <w:p w14:paraId="4672FFBC" w14:textId="6ECB590E" w:rsidR="00447E53" w:rsidRPr="003B2DCE" w:rsidRDefault="00447E5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44C9B1AE" w14:textId="191E296B" w:rsidR="00447E53" w:rsidRPr="003B2DCE" w:rsidRDefault="00115F6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 12.5 m]</w:t>
            </w:r>
            <w:r w:rsidR="00492BE8">
              <w:rPr>
                <w:rFonts w:ascii="Calibri Light" w:eastAsia="DengXian" w:hAnsi="Calibri Light" w:cs="Calibri Light"/>
              </w:rPr>
              <w:t>, normalized disparity</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5AECC4AC" w14:textId="77777777" w:rsidR="004E4443" w:rsidRDefault="004E4443" w:rsidP="006873AF">
      <w:pPr>
        <w:rPr>
          <w:rFonts w:ascii="Calibri Light" w:eastAsia="DengXian" w:hAnsi="Calibri Light" w:cs="Calibri Light"/>
          <w:lang w:eastAsia="zh-CN"/>
        </w:rPr>
      </w:pPr>
    </w:p>
    <w:p w14:paraId="53A8975F" w14:textId="6877E72E"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sidRPr="00B62894">
        <w:rPr>
          <w:rFonts w:ascii="Calibri Light" w:eastAsia="DengXian" w:hAnsi="Calibri Light" w:cs="Calibri Light"/>
          <w:b/>
          <w:bCs/>
          <w:sz w:val="26"/>
          <w:szCs w:val="26"/>
          <w:lang w:eastAsia="zh-CN"/>
        </w:rPr>
        <w:t>ChessPieces</w:t>
      </w:r>
      <w:proofErr w:type="spellEnd"/>
    </w:p>
    <w:p w14:paraId="7F380762" w14:textId="29853471"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 xml:space="preserve">The general characteristics of the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sequence are exactly the same as </w:t>
      </w:r>
      <w:proofErr w:type="gramStart"/>
      <w:r w:rsidRPr="006873AF">
        <w:rPr>
          <w:rFonts w:ascii="Calibri Light" w:eastAsia="DengXian" w:hAnsi="Calibri Light" w:cs="Calibri Light"/>
          <w:lang w:eastAsia="zh-CN"/>
        </w:rPr>
        <w:t>Chess</w:t>
      </w:r>
      <w:proofErr w:type="gramEnd"/>
      <w:r w:rsidRPr="006873AF">
        <w:rPr>
          <w:rFonts w:ascii="Calibri Light" w:eastAsia="DengXian" w:hAnsi="Calibri Light" w:cs="Calibri Light"/>
          <w:lang w:eastAsia="zh-CN"/>
        </w:rPr>
        <w:t xml:space="preserve">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12</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763990CA"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53" w:name="_Ref45788646"/>
      <w:bookmarkStart w:id="54"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12</w:t>
      </w:r>
      <w:r w:rsidRPr="006873AF">
        <w:rPr>
          <w:rFonts w:ascii="Calibri Light" w:eastAsia="DengXian" w:hAnsi="Calibri Light" w:cs="Calibri Light"/>
          <w:i/>
          <w:iCs/>
          <w:color w:val="44546A"/>
          <w:sz w:val="18"/>
          <w:szCs w:val="18"/>
        </w:rPr>
        <w:fldChar w:fldCharType="end"/>
      </w:r>
      <w:bookmarkEnd w:id="53"/>
      <w:r w:rsidRPr="006873AF">
        <w:rPr>
          <w:rFonts w:ascii="Calibri Light" w:eastAsia="DengXian" w:hAnsi="Calibri Light" w:cs="Calibri Light"/>
          <w:i/>
          <w:iCs/>
          <w:color w:val="44546A"/>
          <w:sz w:val="18"/>
          <w:szCs w:val="18"/>
        </w:rPr>
        <w:t xml:space="preserve">: Characteristics of the </w:t>
      </w:r>
      <w:proofErr w:type="spellStart"/>
      <w:r>
        <w:rPr>
          <w:rFonts w:ascii="Calibri Light" w:eastAsia="DengXian" w:hAnsi="Calibri Light" w:cs="Calibri Light"/>
          <w:i/>
          <w:iCs/>
          <w:color w:val="44546A"/>
          <w:sz w:val="18"/>
          <w:szCs w:val="18"/>
        </w:rPr>
        <w:t>ChessPieces</w:t>
      </w:r>
      <w:proofErr w:type="spellEnd"/>
      <w:r w:rsidRPr="006873AF">
        <w:rPr>
          <w:rFonts w:ascii="Calibri Light" w:eastAsia="DengXian" w:hAnsi="Calibri Light" w:cs="Calibri Light"/>
          <w:i/>
          <w:iCs/>
          <w:color w:val="44546A"/>
          <w:sz w:val="18"/>
          <w:szCs w:val="18"/>
        </w:rPr>
        <w:t xml:space="preserve"> sequence</w:t>
      </w:r>
      <w:bookmarkEnd w:id="54"/>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087B935E"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07D13979" w:rsidR="00CE2E10" w:rsidRPr="006873AF" w:rsidRDefault="00DB3CEF" w:rsidP="006873AF">
            <w:pPr>
              <w:widowControl/>
              <w:spacing w:after="120" w:line="240" w:lineRule="auto"/>
              <w:jc w:val="both"/>
              <w:rPr>
                <w:rFonts w:ascii="Calibri Light" w:eastAsia="DengXian" w:hAnsi="Calibri Light"/>
              </w:rPr>
            </w:pPr>
            <w:r>
              <w:rPr>
                <w:rFonts w:ascii="Calibri Light" w:eastAsia="DengXian" w:hAnsi="Calibri Light"/>
              </w:rPr>
              <w:t>WG 11 M</w:t>
            </w:r>
            <w:r w:rsidR="00CE2E10" w:rsidRPr="006873AF">
              <w:rPr>
                <w:rFonts w:ascii="Calibri Light" w:eastAsia="DengXian" w:hAnsi="Calibri Light" w:cs="Times New Roman"/>
              </w:rPr>
              <w:t>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39A0BCED"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16-bits</w:t>
            </w:r>
          </w:p>
        </w:tc>
      </w:tr>
      <w:tr w:rsidR="007D1AC5" w14:paraId="78E6CBD7"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tcPr>
          <w:p w14:paraId="26DBBEFB" w14:textId="727EF06D" w:rsidR="007D1AC5" w:rsidRPr="006873AF" w:rsidRDefault="007D1AC5" w:rsidP="006873AF">
            <w:pPr>
              <w:widowControl/>
              <w:spacing w:after="120" w:line="240" w:lineRule="auto"/>
              <w:jc w:val="both"/>
              <w:rPr>
                <w:rFonts w:ascii="Calibri Light" w:eastAsia="DengXian" w:hAnsi="Calibri Light"/>
              </w:rPr>
            </w:pPr>
            <w:r>
              <w:rPr>
                <w:rFonts w:ascii="Calibri Light" w:eastAsia="DengXian" w:hAnsi="Calibri Light"/>
              </w:rPr>
              <w:t>Depth range</w:t>
            </w:r>
          </w:p>
        </w:tc>
        <w:tc>
          <w:tcPr>
            <w:tcW w:w="6798" w:type="dxa"/>
            <w:tcBorders>
              <w:top w:val="single" w:sz="4" w:space="0" w:color="auto"/>
              <w:left w:val="single" w:sz="4" w:space="0" w:color="auto"/>
              <w:bottom w:val="single" w:sz="4" w:space="0" w:color="auto"/>
              <w:right w:val="single" w:sz="4" w:space="0" w:color="auto"/>
            </w:tcBorders>
          </w:tcPr>
          <w:p w14:paraId="573A76A7" w14:textId="365373CE" w:rsidR="007D1AC5" w:rsidRPr="006873AF" w:rsidRDefault="007D1AC5" w:rsidP="006873AF">
            <w:pPr>
              <w:widowControl/>
              <w:spacing w:after="120" w:line="240" w:lineRule="auto"/>
              <w:jc w:val="both"/>
              <w:rPr>
                <w:rFonts w:ascii="Calibri Light" w:eastAsia="DengXian" w:hAnsi="Calibri Light"/>
              </w:rPr>
            </w:pPr>
            <w:r>
              <w:rPr>
                <w:rFonts w:ascii="Calibri Light" w:eastAsia="DengXian" w:hAnsi="Calibri Light" w:cs="Times New Roman"/>
              </w:rPr>
              <w:t>[</w:t>
            </w:r>
            <w:r w:rsidRPr="006873AF">
              <w:rPr>
                <w:rFonts w:ascii="Calibri Light" w:eastAsia="DengXian" w:hAnsi="Calibri Light" w:cs="Times New Roman"/>
              </w:rPr>
              <w:t>0.1</w:t>
            </w:r>
            <w:r w:rsidR="00306F7F">
              <w:rPr>
                <w:rFonts w:ascii="Calibri Light" w:eastAsia="DengXian" w:hAnsi="Calibri Light" w:cs="Times New Roman"/>
              </w:rPr>
              <w:t xml:space="preserve"> </w:t>
            </w:r>
            <w:r w:rsidRPr="006873AF">
              <w:rPr>
                <w:rFonts w:ascii="Calibri Light" w:eastAsia="DengXian" w:hAnsi="Calibri Light" w:cs="Times New Roman"/>
              </w:rPr>
              <w:t>m,</w:t>
            </w:r>
            <w:r w:rsidR="00306F7F">
              <w:rPr>
                <w:rFonts w:ascii="Calibri Light" w:eastAsia="DengXian" w:hAnsi="Calibri Light" w:cs="Times New Roman"/>
              </w:rPr>
              <w:t xml:space="preserve"> 500 m]</w:t>
            </w:r>
            <w:r w:rsidR="001D3BA3">
              <w:rPr>
                <w:rFonts w:ascii="Calibri Light" w:eastAsia="DengXian" w:hAnsi="Calibri Light" w:cs="Times New Roman"/>
              </w:rPr>
              <w:t>,</w:t>
            </w:r>
            <w:r w:rsidR="00E95B4D">
              <w:rPr>
                <w:rFonts w:ascii="Calibri Light" w:eastAsia="DengXian" w:hAnsi="Calibri Light" w:cs="Times New Roman"/>
              </w:rPr>
              <w:t xml:space="preserve"> normalized disparity</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View </w:t>
            </w:r>
            <w:proofErr w:type="spellStart"/>
            <w:r w:rsidRPr="006873AF">
              <w:rPr>
                <w:rFonts w:ascii="Calibri Light" w:eastAsia="DengXian" w:hAnsi="Calibri Light" w:cs="Times New Roman"/>
              </w:rPr>
              <w:t>FoV</w:t>
            </w:r>
            <w:proofErr w:type="spellEnd"/>
            <w:r w:rsidRPr="006873AF">
              <w:rPr>
                <w:rFonts w:ascii="Calibri Light" w:eastAsia="DengXian" w:hAnsi="Calibri Light" w:cs="Times New Roman"/>
              </w:rPr>
              <w:t xml:space="preserve">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Global </w:t>
            </w:r>
            <w:proofErr w:type="spellStart"/>
            <w:r w:rsidRPr="006873AF">
              <w:rPr>
                <w:rFonts w:ascii="Calibri Light" w:eastAsia="DengXian" w:hAnsi="Calibri Light" w:cs="Times New Roman"/>
              </w:rPr>
              <w:t>FoV</w:t>
            </w:r>
            <w:proofErr w:type="spellEnd"/>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Chess</w:t>
      </w:r>
    </w:p>
    <w:p w14:paraId="09196A4C" w14:textId="519D87F6"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13</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2375B85B"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55"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13</w:t>
      </w:r>
      <w:r w:rsidRPr="006873AF">
        <w:rPr>
          <w:rFonts w:ascii="Calibri Light" w:eastAsia="DengXian" w:hAnsi="Calibri Light" w:cs="Calibri Light"/>
          <w:i/>
          <w:iCs/>
          <w:color w:val="44546A"/>
          <w:sz w:val="18"/>
          <w:szCs w:val="18"/>
        </w:rPr>
        <w:fldChar w:fldCharType="end"/>
      </w:r>
      <w:bookmarkEnd w:id="55"/>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164"/>
        <w:gridCol w:w="3411"/>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0F1AA07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04DAC7F2"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934E916"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16-bits</w:t>
            </w:r>
          </w:p>
        </w:tc>
      </w:tr>
      <w:tr w:rsidR="00E95B4D" w14:paraId="2B5C5349" w14:textId="77777777" w:rsidTr="004B6612">
        <w:trPr>
          <w:jc w:val="center"/>
        </w:trPr>
        <w:tc>
          <w:tcPr>
            <w:tcW w:w="0" w:type="auto"/>
          </w:tcPr>
          <w:p w14:paraId="33B12031" w14:textId="492658E2"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rPr>
              <w:t>Depth range</w:t>
            </w:r>
          </w:p>
        </w:tc>
        <w:tc>
          <w:tcPr>
            <w:tcW w:w="0" w:type="auto"/>
          </w:tcPr>
          <w:p w14:paraId="2D2CD10B" w14:textId="0E3EEF3C"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cs="Times New Roman"/>
              </w:rPr>
              <w:t>[</w:t>
            </w:r>
            <w:r w:rsidRPr="006873AF">
              <w:rPr>
                <w:rFonts w:ascii="Calibri Light" w:eastAsia="DengXian" w:hAnsi="Calibri Light" w:cs="Times New Roman"/>
              </w:rPr>
              <w:t>0.1</w:t>
            </w:r>
            <w:r w:rsidR="00E12233">
              <w:rPr>
                <w:rFonts w:ascii="Calibri Light" w:eastAsia="DengXian" w:hAnsi="Calibri Light" w:cs="Times New Roman"/>
              </w:rPr>
              <w:t xml:space="preserve"> </w:t>
            </w:r>
            <w:r w:rsidRPr="006873AF">
              <w:rPr>
                <w:rFonts w:ascii="Calibri Light" w:eastAsia="DengXian" w:hAnsi="Calibri Light" w:cs="Times New Roman"/>
              </w:rPr>
              <w:t>m,</w:t>
            </w:r>
            <w:r w:rsidR="00E12233">
              <w:rPr>
                <w:rFonts w:ascii="Calibri Light" w:eastAsia="DengXian" w:hAnsi="Calibri Light" w:cs="Times New Roman"/>
              </w:rPr>
              <w:t xml:space="preserve"> 500 m]</w:t>
            </w:r>
            <w:r w:rsidR="001D3BA3">
              <w:rPr>
                <w:rFonts w:ascii="Calibri Light" w:eastAsia="DengXian" w:hAnsi="Calibri Light" w:cs="Times New Roman"/>
              </w:rPr>
              <w:t>,</w:t>
            </w:r>
            <w:r>
              <w:rPr>
                <w:rFonts w:ascii="Calibri Light" w:eastAsia="DengXian" w:hAnsi="Calibri Light" w:cs="Times New Roman"/>
              </w:rPr>
              <w:t xml:space="preserve"> normalized disparity</w:t>
            </w:r>
          </w:p>
        </w:tc>
      </w:tr>
      <w:tr w:rsidR="00E95B4D" w14:paraId="567ED201" w14:textId="77777777" w:rsidTr="004B6612">
        <w:trPr>
          <w:jc w:val="center"/>
        </w:trPr>
        <w:tc>
          <w:tcPr>
            <w:tcW w:w="0" w:type="auto"/>
          </w:tcPr>
          <w:p w14:paraId="231BDCE9"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2048 × 2048</w:t>
            </w:r>
          </w:p>
        </w:tc>
      </w:tr>
      <w:tr w:rsidR="00E95B4D" w14:paraId="6DF12EF6" w14:textId="77777777" w:rsidTr="004B6612">
        <w:trPr>
          <w:jc w:val="center"/>
        </w:trPr>
        <w:tc>
          <w:tcPr>
            <w:tcW w:w="0" w:type="auto"/>
          </w:tcPr>
          <w:p w14:paraId="5A4B6360"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1930531D"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180° × 180° ERP</w:t>
            </w:r>
          </w:p>
        </w:tc>
      </w:tr>
      <w:tr w:rsidR="00E95B4D" w14:paraId="691DA7B5" w14:textId="77777777" w:rsidTr="004B6612">
        <w:trPr>
          <w:jc w:val="center"/>
        </w:trPr>
        <w:tc>
          <w:tcPr>
            <w:tcW w:w="0" w:type="auto"/>
          </w:tcPr>
          <w:p w14:paraId="58A392BE"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16417B23"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360° × 180°</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noProof/>
        </w:rPr>
        <w:drawing>
          <wp:inline distT="0" distB="0" distL="0" distR="0" wp14:anchorId="0FB5F258" wp14:editId="05A1EBDA">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2546217" cy="2387600"/>
                    </a:xfrm>
                    <a:prstGeom prst="rect">
                      <a:avLst/>
                    </a:prstGeom>
                  </pic:spPr>
                </pic:pic>
              </a:graphicData>
            </a:graphic>
          </wp:inline>
        </w:drawing>
      </w:r>
      <w:r>
        <w:rPr>
          <w:noProof/>
        </w:rPr>
        <w:drawing>
          <wp:inline distT="0" distB="0" distL="0" distR="0" wp14:anchorId="027D22EF" wp14:editId="4CF79FB2">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
                      <a:extLst>
                        <a:ext uri="{28A0092B-C50C-407E-A947-70E740481C1C}">
                          <a14:useLocalDpi xmlns:a14="http://schemas.microsoft.com/office/drawing/2010/main" val="0"/>
                        </a:ext>
                      </a:extLst>
                    </a:blip>
                    <a:stretch>
                      <a:fillRect/>
                    </a:stretch>
                  </pic:blipFill>
                  <pic:spPr>
                    <a:xfrm>
                      <a:off x="0" y="0"/>
                      <a:ext cx="2966811" cy="2380964"/>
                    </a:xfrm>
                    <a:prstGeom prst="rect">
                      <a:avLst/>
                    </a:prstGeom>
                  </pic:spPr>
                </pic:pic>
              </a:graphicData>
            </a:graphic>
          </wp:inline>
        </w:drawing>
      </w:r>
    </w:p>
    <w:p w14:paraId="154259AF" w14:textId="4A339B3F" w:rsidR="009C528D" w:rsidRDefault="009C528D" w:rsidP="009C528D">
      <w:pPr>
        <w:widowControl/>
        <w:spacing w:line="240" w:lineRule="auto"/>
        <w:jc w:val="center"/>
        <w:rPr>
          <w:rFonts w:ascii="Calibri Light" w:eastAsia="DengXian" w:hAnsi="Calibri Light"/>
          <w:i/>
          <w:iCs/>
          <w:color w:val="44546A"/>
          <w:sz w:val="18"/>
          <w:szCs w:val="18"/>
        </w:rPr>
      </w:pPr>
      <w:bookmarkStart w:id="56"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BA3BE2">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56"/>
      <w:r>
        <w:rPr>
          <w:rFonts w:ascii="Calibri Light" w:eastAsia="DengXian" w:hAnsi="Calibri Light"/>
          <w:i/>
          <w:iCs/>
          <w:color w:val="44546A"/>
          <w:sz w:val="18"/>
          <w:szCs w:val="18"/>
        </w:rPr>
        <w:t xml:space="preserve">: visualization of the camera constellation for </w:t>
      </w:r>
      <w:proofErr w:type="gramStart"/>
      <w:r>
        <w:rPr>
          <w:rFonts w:ascii="Calibri Light" w:eastAsia="DengXian" w:hAnsi="Calibri Light"/>
          <w:i/>
          <w:iCs/>
          <w:color w:val="44546A"/>
          <w:sz w:val="18"/>
          <w:szCs w:val="18"/>
        </w:rPr>
        <w:t>Chess</w:t>
      </w:r>
      <w:proofErr w:type="gramEnd"/>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B3288B" w:rsidP="009C528D">
      <w:pPr>
        <w:widowControl/>
        <w:spacing w:after="120" w:line="240" w:lineRule="auto"/>
        <w:jc w:val="both"/>
        <w:rPr>
          <w:rFonts w:ascii="Calibri Light" w:eastAsia="DengXian" w:hAnsi="Calibri Light"/>
        </w:rPr>
      </w:pPr>
      <m:oMathPara>
        <m:oMath>
          <m:f>
            <m:fPr>
              <m:ctrlPr>
                <w:ins w:id="57" w:author="Yu Lu" w:date="2022-04-30T07:41:00Z">
                  <w:rPr>
                    <w:rFonts w:ascii="Cambria Math" w:eastAsia="DengXian" w:hAnsi="Cambria Math" w:cs="Calibri Light"/>
                    <w:i/>
                  </w:rPr>
                </w:ins>
              </m:ctrlPr>
            </m:fPr>
            <m:num>
              <m:sSup>
                <m:sSupPr>
                  <m:ctrlPr>
                    <w:ins w:id="58" w:author="Yu Lu" w:date="2022-04-30T07:41:00Z">
                      <w:rPr>
                        <w:rFonts w:ascii="Cambria Math" w:eastAsia="DengXian" w:hAnsi="Cambria Math" w:cs="Calibri Light"/>
                        <w:i/>
                      </w:rPr>
                    </w:ins>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ins w:id="59" w:author="Yu Lu" w:date="2022-04-30T07:41:00Z">
                      <w:rPr>
                        <w:rFonts w:ascii="Cambria Math" w:eastAsia="DengXian" w:hAnsi="Cambria Math" w:cs="Calibri Light"/>
                        <w:i/>
                      </w:rPr>
                    </w:ins>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ins w:id="60" w:author="Yu Lu" w:date="2022-04-30T07:41:00Z">
                      <w:rPr>
                        <w:rFonts w:ascii="Cambria Math" w:eastAsia="DengXian" w:hAnsi="Cambria Math" w:cs="Calibri Light"/>
                        <w:i/>
                      </w:rPr>
                    </w:ins>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ins w:id="61" w:author="Yu Lu" w:date="2022-04-30T07:41:00Z">
                      <w:rPr>
                        <w:rFonts w:ascii="Cambria Math" w:eastAsia="DengXian" w:hAnsi="Cambria Math" w:cs="Calibri Light"/>
                        <w:i/>
                      </w:rPr>
                    </w:ins>
                  </m:ctrlPr>
                </m:sSupPr>
                <m:e>
                  <m:d>
                    <m:dPr>
                      <m:ctrlPr>
                        <w:ins w:id="62" w:author="Yu Lu" w:date="2022-04-30T07:41:00Z">
                          <w:rPr>
                            <w:rFonts w:ascii="Cambria Math" w:eastAsia="DengXian" w:hAnsi="Cambria Math" w:cs="Calibri Light"/>
                            <w:i/>
                          </w:rPr>
                        </w:ins>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Kitchen</w:t>
      </w:r>
    </w:p>
    <w:p w14:paraId="0EE147C6" w14:textId="5B744C3B"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14</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BA3BE2">
        <w:rPr>
          <w:rFonts w:ascii="Calibri Light" w:eastAsia="DengXian" w:hAnsi="Calibri Light" w:cs="Calibri Light"/>
          <w:b/>
          <w:bCs/>
        </w:rPr>
        <w:t>Error! Reference source not found.</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179D499B"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63" w:name="_Ref831620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14</w:t>
      </w:r>
      <w:r>
        <w:rPr>
          <w:rFonts w:ascii="Calibri Light" w:eastAsia="DengXian" w:hAnsi="Calibri Light" w:cs="Calibri Light"/>
          <w:i/>
          <w:iCs/>
          <w:color w:val="44546A"/>
          <w:sz w:val="18"/>
          <w:szCs w:val="18"/>
        </w:rPr>
        <w:fldChar w:fldCharType="end"/>
      </w:r>
      <w:bookmarkEnd w:id="63"/>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0B8BCAD5"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CG - J</w:t>
            </w:r>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3BC16E0"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5C29A801"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r w:rsidR="00335CCF">
              <w:rPr>
                <w:rFonts w:ascii="Calibri Light" w:eastAsia="DengXian" w:hAnsi="Calibri Light" w:cs="Calibri Light"/>
              </w:rPr>
              <w:t xml:space="preserve"> </w:t>
            </w:r>
          </w:p>
        </w:tc>
      </w:tr>
      <w:tr w:rsidR="00E95B4D" w14:paraId="701617B8" w14:textId="77777777" w:rsidTr="004B6612">
        <w:trPr>
          <w:jc w:val="center"/>
        </w:trPr>
        <w:tc>
          <w:tcPr>
            <w:tcW w:w="2405" w:type="dxa"/>
          </w:tcPr>
          <w:p w14:paraId="4FF60262" w14:textId="40073A39" w:rsidR="00E95B4D" w:rsidRDefault="000A0DF6"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2BC64371" w14:textId="2F780F22" w:rsidR="00E95B4D" w:rsidRDefault="00B37234"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[2.24 m, </w:t>
            </w:r>
            <w:r w:rsidR="00BF44E1">
              <w:rPr>
                <w:rFonts w:ascii="Calibri Light" w:eastAsia="DengXian" w:hAnsi="Calibri Light" w:cs="Calibri Light"/>
              </w:rPr>
              <w:t>7.17 m]</w:t>
            </w:r>
            <w:r w:rsidR="00492BE8">
              <w:rPr>
                <w:rFonts w:ascii="Calibri Light" w:eastAsia="DengXian" w:hAnsi="Calibri Light" w:cs="Calibri Light"/>
              </w:rPr>
              <w:t>, normalized disparity</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bl>
    <w:p w14:paraId="23F6D584" w14:textId="77777777" w:rsidR="00060EB7" w:rsidRDefault="009C528D"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rPr>
        <w:t>The viewing space volume is a spheroid centered at position [0, -0.4, 0.4] meter, covering a vertical square of side equal to 0.8m and developed in the forward axis by 0.35m max.</w:t>
      </w:r>
      <w:r w:rsidR="0086302E" w:rsidRPr="0086302E">
        <w:rPr>
          <w:rFonts w:ascii="Calibri Light" w:eastAsia="DengXian" w:hAnsi="Calibri Light" w:cs="Calibri Light"/>
          <w:b/>
          <w:bCs/>
          <w:sz w:val="26"/>
          <w:szCs w:val="26"/>
          <w:lang w:eastAsia="zh-CN"/>
        </w:rPr>
        <w:t xml:space="preserve"> </w:t>
      </w:r>
    </w:p>
    <w:p w14:paraId="3227EB51" w14:textId="3A031985" w:rsidR="0086302E" w:rsidRDefault="0086302E"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Cadillac</w:t>
      </w:r>
      <w:r>
        <w:rPr>
          <w:rFonts w:ascii="Calibri Light" w:eastAsia="DengXian" w:hAnsi="Calibri Light" w:cs="Calibri Light"/>
          <w:b/>
          <w:bCs/>
          <w:sz w:val="26"/>
          <w:szCs w:val="26"/>
          <w:lang w:eastAsia="zh-CN"/>
        </w:rPr>
        <w:tab/>
      </w:r>
    </w:p>
    <w:p w14:paraId="407B55E5" w14:textId="2EBFF844" w:rsidR="0086302E" w:rsidRDefault="0086302E" w:rsidP="0086302E">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Cadillac sequence are summarized in </w:t>
      </w:r>
      <w:r w:rsidR="003D47FB">
        <w:rPr>
          <w:rFonts w:ascii="Calibri Light" w:eastAsia="DengXian" w:hAnsi="Calibri Light" w:cs="Calibri Light"/>
          <w:lang w:eastAsia="zh-CN"/>
        </w:rPr>
        <w:fldChar w:fldCharType="begin"/>
      </w:r>
      <w:r w:rsidR="003D47FB">
        <w:rPr>
          <w:rFonts w:ascii="Calibri Light" w:eastAsia="DengXian" w:hAnsi="Calibri Light" w:cs="Calibri Light"/>
          <w:lang w:eastAsia="zh-CN"/>
        </w:rPr>
        <w:instrText xml:space="preserve"> REF _Ref85699029 \h  \* MERGEFORMAT </w:instrText>
      </w:r>
      <w:r w:rsidR="003D47FB">
        <w:rPr>
          <w:rFonts w:ascii="Calibri Light" w:eastAsia="DengXian" w:hAnsi="Calibri Light" w:cs="Calibri Light"/>
          <w:lang w:eastAsia="zh-CN"/>
        </w:rPr>
      </w:r>
      <w:r w:rsidR="003D47FB">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15</w:t>
      </w:r>
      <w:r w:rsidR="003D47FB">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upward.</w:t>
      </w:r>
    </w:p>
    <w:p w14:paraId="569B195E" w14:textId="15A41668" w:rsidR="0086302E" w:rsidRDefault="0086302E" w:rsidP="0086302E">
      <w:pPr>
        <w:keepNext/>
        <w:keepLines/>
        <w:spacing w:before="360" w:after="120" w:line="240" w:lineRule="auto"/>
        <w:jc w:val="center"/>
        <w:rPr>
          <w:rFonts w:ascii="Calibri Light" w:eastAsia="DengXian" w:hAnsi="Calibri Light" w:cs="Calibri Light"/>
          <w:i/>
          <w:iCs/>
          <w:color w:val="44546A"/>
          <w:sz w:val="18"/>
          <w:szCs w:val="18"/>
        </w:rPr>
      </w:pPr>
      <w:bookmarkStart w:id="64" w:name="_Ref8569902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15</w:t>
      </w:r>
      <w:r>
        <w:rPr>
          <w:rFonts w:ascii="Calibri Light" w:eastAsia="DengXian" w:hAnsi="Calibri Light" w:cs="Calibri Light"/>
          <w:i/>
          <w:iCs/>
          <w:color w:val="44546A"/>
          <w:sz w:val="18"/>
          <w:szCs w:val="18"/>
        </w:rPr>
        <w:fldChar w:fldCharType="end"/>
      </w:r>
      <w:bookmarkEnd w:id="64"/>
      <w:r>
        <w:rPr>
          <w:rFonts w:ascii="Calibri Light" w:eastAsia="DengXian" w:hAnsi="Calibri Light" w:cs="Calibri Light"/>
          <w:i/>
          <w:iCs/>
          <w:color w:val="44546A"/>
          <w:sz w:val="18"/>
          <w:szCs w:val="18"/>
        </w:rPr>
        <w:t>: Characteristics of the Cadillac sequence</w:t>
      </w:r>
    </w:p>
    <w:tbl>
      <w:tblPr>
        <w:tblStyle w:val="TableGrid1"/>
        <w:tblW w:w="0" w:type="auto"/>
        <w:jc w:val="center"/>
        <w:tblLook w:val="04A0" w:firstRow="1" w:lastRow="0" w:firstColumn="1" w:lastColumn="0" w:noHBand="0" w:noVBand="1"/>
      </w:tblPr>
      <w:tblGrid>
        <w:gridCol w:w="2405"/>
        <w:gridCol w:w="6657"/>
      </w:tblGrid>
      <w:tr w:rsidR="0086302E" w14:paraId="3E427BD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290990" w14:textId="61F9B882"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A0DF6">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Name</w:t>
            </w:r>
          </w:p>
        </w:tc>
        <w:tc>
          <w:tcPr>
            <w:tcW w:w="6657" w:type="dxa"/>
            <w:tcBorders>
              <w:top w:val="single" w:sz="4" w:space="0" w:color="000000"/>
              <w:left w:val="single" w:sz="4" w:space="0" w:color="000000"/>
              <w:bottom w:val="single" w:sz="4" w:space="0" w:color="000000"/>
              <w:right w:val="single" w:sz="4" w:space="0" w:color="000000"/>
            </w:tcBorders>
            <w:hideMark/>
          </w:tcPr>
          <w:p w14:paraId="1C6087B2" w14:textId="44282C51"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 xml:space="preserve">CG </w:t>
            </w:r>
            <w:r w:rsidR="000A0DF6">
              <w:rPr>
                <w:rFonts w:ascii="Calibri Light" w:eastAsia="DengXian" w:hAnsi="Calibri Light"/>
              </w:rPr>
              <w:t>–</w:t>
            </w:r>
            <w:r>
              <w:rPr>
                <w:rFonts w:ascii="Calibri Light" w:eastAsia="DengXian" w:hAnsi="Calibri Light"/>
              </w:rPr>
              <w:t xml:space="preserve"> I</w:t>
            </w:r>
          </w:p>
        </w:tc>
      </w:tr>
      <w:tr w:rsidR="0086302E" w14:paraId="4F535085"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9618E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tcBorders>
              <w:top w:val="single" w:sz="4" w:space="0" w:color="000000"/>
              <w:left w:val="single" w:sz="4" w:space="0" w:color="000000"/>
              <w:bottom w:val="single" w:sz="4" w:space="0" w:color="000000"/>
              <w:right w:val="single" w:sz="4" w:space="0" w:color="000000"/>
            </w:tcBorders>
            <w:hideMark/>
          </w:tcPr>
          <w:p w14:paraId="74467DC1" w14:textId="5438F824"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57186</w:t>
            </w:r>
          </w:p>
        </w:tc>
      </w:tr>
      <w:tr w:rsidR="0086302E" w14:paraId="366A8B1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4A44DE73"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tcBorders>
              <w:top w:val="single" w:sz="4" w:space="0" w:color="000000"/>
              <w:left w:val="single" w:sz="4" w:space="0" w:color="000000"/>
              <w:bottom w:val="single" w:sz="4" w:space="0" w:color="000000"/>
              <w:right w:val="single" w:sz="4" w:space="0" w:color="000000"/>
            </w:tcBorders>
            <w:hideMark/>
          </w:tcPr>
          <w:p w14:paraId="4F16BD57"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100 frames (30 fps)</w:t>
            </w:r>
          </w:p>
        </w:tc>
      </w:tr>
      <w:tr w:rsidR="0086302E" w14:paraId="0293662E"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3067056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tcBorders>
              <w:top w:val="single" w:sz="4" w:space="0" w:color="000000"/>
              <w:left w:val="single" w:sz="4" w:space="0" w:color="000000"/>
              <w:bottom w:val="single" w:sz="4" w:space="0" w:color="000000"/>
              <w:right w:val="single" w:sz="4" w:space="0" w:color="000000"/>
            </w:tcBorders>
            <w:hideMark/>
          </w:tcPr>
          <w:p w14:paraId="7B478A5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6302E" w14:paraId="12A8C77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BC3B146"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Borders>
              <w:top w:val="single" w:sz="4" w:space="0" w:color="000000"/>
              <w:left w:val="single" w:sz="4" w:space="0" w:color="000000"/>
              <w:bottom w:val="single" w:sz="4" w:space="0" w:color="000000"/>
              <w:right w:val="single" w:sz="4" w:space="0" w:color="000000"/>
            </w:tcBorders>
            <w:hideMark/>
          </w:tcPr>
          <w:p w14:paraId="4D74BDF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86302E" w14:paraId="47173C1F"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FF8B0B6"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Borders>
              <w:top w:val="single" w:sz="4" w:space="0" w:color="000000"/>
              <w:left w:val="single" w:sz="4" w:space="0" w:color="000000"/>
              <w:bottom w:val="single" w:sz="4" w:space="0" w:color="000000"/>
              <w:right w:val="single" w:sz="4" w:space="0" w:color="000000"/>
            </w:tcBorders>
            <w:hideMark/>
          </w:tcPr>
          <w:p w14:paraId="32A034D2"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86302E" w14:paraId="0CF72278"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16A5750"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Borders>
              <w:top w:val="single" w:sz="4" w:space="0" w:color="000000"/>
              <w:left w:val="single" w:sz="4" w:space="0" w:color="000000"/>
              <w:bottom w:val="single" w:sz="4" w:space="0" w:color="000000"/>
              <w:right w:val="single" w:sz="4" w:space="0" w:color="000000"/>
            </w:tcBorders>
            <w:hideMark/>
          </w:tcPr>
          <w:p w14:paraId="47A48109" w14:textId="34EC9D34"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0A0DF6" w14:paraId="1876201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tcPr>
          <w:p w14:paraId="0011E298" w14:textId="78827AF1" w:rsidR="000A0DF6" w:rsidRDefault="000A0DF6">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Borders>
              <w:top w:val="single" w:sz="4" w:space="0" w:color="000000"/>
              <w:left w:val="single" w:sz="4" w:space="0" w:color="000000"/>
              <w:bottom w:val="single" w:sz="4" w:space="0" w:color="000000"/>
              <w:right w:val="single" w:sz="4" w:space="0" w:color="000000"/>
            </w:tcBorders>
          </w:tcPr>
          <w:p w14:paraId="492E8376" w14:textId="1A453EFC" w:rsidR="000A0DF6" w:rsidRDefault="003F1B34">
            <w:pPr>
              <w:widowControl/>
              <w:spacing w:after="120" w:line="240" w:lineRule="auto"/>
              <w:jc w:val="both"/>
              <w:rPr>
                <w:rFonts w:ascii="Calibri Light" w:eastAsia="DengXian" w:hAnsi="Calibri Light" w:cs="Calibri Light"/>
              </w:rPr>
            </w:pPr>
            <w:r>
              <w:rPr>
                <w:rFonts w:ascii="Calibri Light" w:eastAsia="DengXian" w:hAnsi="Calibri Light" w:cs="Calibri Light"/>
              </w:rPr>
              <w:t>[1 m, 14 m]</w:t>
            </w:r>
            <w:r w:rsidR="00492BE8">
              <w:rPr>
                <w:rFonts w:ascii="Calibri Light" w:eastAsia="DengXian" w:hAnsi="Calibri Light" w:cs="Calibri Light"/>
              </w:rPr>
              <w:t>, normalized disparity</w:t>
            </w:r>
          </w:p>
        </w:tc>
      </w:tr>
      <w:tr w:rsidR="0086302E" w14:paraId="5AB32DF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7FF21428"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Borders>
              <w:top w:val="single" w:sz="4" w:space="0" w:color="000000"/>
              <w:left w:val="single" w:sz="4" w:space="0" w:color="000000"/>
              <w:bottom w:val="single" w:sz="4" w:space="0" w:color="000000"/>
              <w:right w:val="single" w:sz="4" w:space="0" w:color="000000"/>
            </w:tcBorders>
            <w:hideMark/>
          </w:tcPr>
          <w:p w14:paraId="04FC3613"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66° horizontal Rectilinear</w:t>
            </w:r>
          </w:p>
        </w:tc>
      </w:tr>
      <w:tr w:rsidR="0086302E" w14:paraId="7E0A0321"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26F796B4"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Borders>
              <w:top w:val="single" w:sz="4" w:space="0" w:color="000000"/>
              <w:left w:val="single" w:sz="4" w:space="0" w:color="000000"/>
              <w:bottom w:val="single" w:sz="4" w:space="0" w:color="000000"/>
              <w:right w:val="single" w:sz="4" w:space="0" w:color="000000"/>
            </w:tcBorders>
            <w:hideMark/>
          </w:tcPr>
          <w:p w14:paraId="035D4ACA"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2D0AE13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156F509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6A73F850"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5E827097" w14:textId="77777777" w:rsidR="0086302E" w:rsidRDefault="0086302E" w:rsidP="0086302E">
      <w:pPr>
        <w:rPr>
          <w:rFonts w:ascii="Calibri Light" w:eastAsia="DengXian" w:hAnsi="Calibri Light" w:cs="Calibri Light"/>
          <w:lang w:eastAsia="zh-CN"/>
        </w:rPr>
      </w:pPr>
    </w:p>
    <w:p w14:paraId="4D26491D" w14:textId="77777777" w:rsidR="0086302E" w:rsidRDefault="0086302E" w:rsidP="0086302E">
      <w:pPr>
        <w:rPr>
          <w:rFonts w:ascii="Calibri Light" w:eastAsia="DengXian" w:hAnsi="Calibri Light" w:cs="Calibri Light"/>
          <w:lang w:eastAsia="zh-CN"/>
        </w:rPr>
      </w:pPr>
      <w:r>
        <w:rPr>
          <w:rFonts w:ascii="Calibri Light" w:eastAsia="DengXian" w:hAnsi="Calibri Light" w:cs="Calibri Light"/>
          <w:lang w:eastAsia="zh-CN"/>
        </w:rPr>
        <w:t>The viewing space volume is a spheroid encompassing the 15 cameras.</w:t>
      </w:r>
    </w:p>
    <w:p w14:paraId="11E85E6E" w14:textId="26CF6C3F"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lastRenderedPageBreak/>
        <w:t>Natural content with estimated depth</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4FA47A44"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rPr>
        <w:t>Table 16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sidR="003D47FB">
        <w:rPr>
          <w:rFonts w:ascii="Calibri Light" w:eastAsia="DengXian" w:hAnsi="Calibri Light" w:cs="Calibri Light"/>
        </w:rPr>
        <w:fldChar w:fldCharType="begin"/>
      </w:r>
      <w:r w:rsidR="003D47FB">
        <w:rPr>
          <w:rFonts w:ascii="Calibri Light" w:eastAsia="DengXian" w:hAnsi="Calibri Light" w:cs="Calibri Light"/>
        </w:rPr>
        <w:instrText xml:space="preserve"> REF _Ref512848704 \h  \* MERGEFORMAT </w:instrText>
      </w:r>
      <w:r w:rsidR="003D47FB">
        <w:rPr>
          <w:rFonts w:ascii="Calibri Light" w:eastAsia="DengXian" w:hAnsi="Calibri Light" w:cs="Calibri Light"/>
        </w:rPr>
      </w:r>
      <w:r w:rsidR="003D47FB">
        <w:rPr>
          <w:rFonts w:ascii="Calibri Light" w:eastAsia="DengXian" w:hAnsi="Calibri Light" w:cs="Calibri Light"/>
        </w:rPr>
        <w:fldChar w:fldCharType="separate"/>
      </w:r>
      <w:r w:rsidR="00BA3BE2" w:rsidRPr="00EB1CC4">
        <w:rPr>
          <w:rFonts w:ascii="Calibri Light" w:eastAsia="DengXian" w:hAnsi="Calibri Light" w:cs="Calibri Light"/>
        </w:rPr>
        <w:t>Table 17</w:t>
      </w:r>
      <w:r w:rsidR="003D47FB">
        <w:rPr>
          <w:rFonts w:ascii="Calibri Light" w:eastAsia="DengXian" w:hAnsi="Calibri Light" w:cs="Calibri Light"/>
        </w:rPr>
        <w:fldChar w:fldCharType="end"/>
      </w:r>
      <w:r w:rsidR="003D47FB">
        <w:rPr>
          <w:rFonts w:ascii="Calibri Light" w:eastAsia="DengXian" w:hAnsi="Calibri Light" w:cs="Calibri Light"/>
        </w:rPr>
        <w:t xml:space="preserve"> </w:t>
      </w:r>
      <w:r>
        <w:rPr>
          <w:rFonts w:ascii="Calibri Light" w:eastAsia="DengXian" w:hAnsi="Calibri Light" w:cs="Calibri Light"/>
        </w:rPr>
        <w:t xml:space="preserve">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17</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73F35ABE"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65" w:name="_Ref513466224"/>
      <w:bookmarkStart w:id="66"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65"/>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22A9FF4F"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NC - 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517E389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lang w:eastAsia="zh-CN"/>
              </w:rPr>
              <w:t xml:space="preserve">40010, </w:t>
            </w:r>
            <w:r>
              <w:rPr>
                <w:rFonts w:ascii="Calibri Light" w:eastAsia="DengXian" w:hAnsi="Calibri Light"/>
              </w:rPr>
              <w:t>WG 11 M</w:t>
            </w:r>
            <w:r w:rsidR="009C528D">
              <w:rPr>
                <w:rFonts w:ascii="Calibri Light" w:eastAsia="DengXian" w:hAnsi="Calibri Light" w:cs="Calibri Light"/>
              </w:rPr>
              <w:t>40011</w:t>
            </w:r>
            <w:r w:rsidR="009C528D">
              <w:rPr>
                <w:rFonts w:ascii="Calibri Light" w:eastAsia="DengXian" w:hAnsi="Calibri Light" w:cs="Calibri Light"/>
                <w:lang w:eastAsia="zh-CN"/>
              </w:rPr>
              <w:t xml:space="preserve">, </w:t>
            </w:r>
            <w:r>
              <w:rPr>
                <w:rFonts w:ascii="Calibri Light" w:eastAsia="DengXian" w:hAnsi="Calibri Light"/>
              </w:rPr>
              <w:t>WG 11 M</w:t>
            </w:r>
            <w:r w:rsidR="009C528D">
              <w:rPr>
                <w:rFonts w:ascii="Calibri Light" w:eastAsia="DengXian" w:hAnsi="Calibri Light" w:cs="Calibri Light"/>
                <w:lang w:eastAsia="zh-CN"/>
              </w:rPr>
              <w:t xml:space="preserve">43366 and </w:t>
            </w:r>
            <w:r>
              <w:rPr>
                <w:rFonts w:ascii="Calibri Light" w:eastAsia="DengXian" w:hAnsi="Calibri Light"/>
              </w:rPr>
              <w:t>WG 11 M</w:t>
            </w:r>
            <w:r w:rsidR="009C528D">
              <w:rPr>
                <w:rFonts w:ascii="Calibri Light" w:eastAsia="DengXian" w:hAnsi="Calibri Light" w:cs="Calibri Light"/>
                <w:lang w:eastAsia="zh-CN"/>
              </w:rPr>
              <w:t>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023986B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0A0DF6" w14:paraId="23BA27FF" w14:textId="77777777" w:rsidTr="004B6612">
        <w:trPr>
          <w:jc w:val="center"/>
        </w:trPr>
        <w:tc>
          <w:tcPr>
            <w:tcW w:w="2263" w:type="dxa"/>
          </w:tcPr>
          <w:p w14:paraId="7E917DFF" w14:textId="2E877B34" w:rsidR="000A0DF6" w:rsidRDefault="000A0DF6"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799" w:type="dxa"/>
          </w:tcPr>
          <w:p w14:paraId="2E9BA29D" w14:textId="5D426897" w:rsidR="000A0DF6" w:rsidRDefault="007F307B"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 m, 10 m]</w:t>
            </w:r>
            <w:r w:rsidR="00492BE8">
              <w:rPr>
                <w:rFonts w:ascii="Calibri Light" w:eastAsia="DengXian" w:hAnsi="Calibri Light" w:cs="Calibri Light"/>
              </w:rPr>
              <w:t>, normalized disparity</w:t>
            </w:r>
          </w:p>
        </w:tc>
      </w:tr>
    </w:tbl>
    <w:p w14:paraId="642389A9" w14:textId="59ED1545"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67" w:name="_Ref512848704"/>
      <w:bookmarkStart w:id="68" w:name="_Ref520804710"/>
      <w:bookmarkEnd w:id="6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67"/>
      <w:r>
        <w:rPr>
          <w:rFonts w:ascii="Calibri Light" w:eastAsia="DengXian" w:hAnsi="Calibri Light" w:cs="Calibri Light"/>
          <w:i/>
          <w:iCs/>
          <w:color w:val="44546A"/>
          <w:sz w:val="18"/>
          <w:szCs w:val="18"/>
        </w:rPr>
        <w:t>: View numbering of the Painter camera array</w:t>
      </w:r>
      <w:bookmarkEnd w:id="68"/>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71DB80A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rPr>
        <w:t>Table 18</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0CE299E0"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69"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69"/>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64"/>
        <w:gridCol w:w="4945"/>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0D5668A2"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308CD7A5"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 xml:space="preserve">43748, </w:t>
            </w:r>
            <w:r>
              <w:rPr>
                <w:rFonts w:ascii="Calibri Light" w:eastAsia="DengXian" w:hAnsi="Calibri Light"/>
              </w:rPr>
              <w:t>WG 11 M</w:t>
            </w:r>
            <w:r w:rsidR="009C528D">
              <w:rPr>
                <w:rFonts w:ascii="Calibri Light" w:eastAsia="DengXian" w:hAnsi="Calibri Light" w:cs="Calibri Light"/>
              </w:rPr>
              <w:t xml:space="preserve">44914 and </w:t>
            </w:r>
            <w:r>
              <w:rPr>
                <w:rFonts w:ascii="Calibri Light" w:eastAsia="DengXian" w:hAnsi="Calibri Light"/>
              </w:rPr>
              <w:t>WG 11 M</w:t>
            </w:r>
            <w:r w:rsidR="009C528D">
              <w:rPr>
                <w:rFonts w:ascii="Calibri Light" w:eastAsia="DengXian" w:hAnsi="Calibri Light" w:cs="Calibri Light"/>
              </w:rPr>
              <w:t>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shd w:val="clear" w:color="auto" w:fill="auto"/>
          </w:tcPr>
          <w:p w14:paraId="08CBDF54" w14:textId="14C738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lastRenderedPageBreak/>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654E9F2B" w14:textId="77777777" w:rsidTr="004B6612">
        <w:trPr>
          <w:jc w:val="center"/>
        </w:trPr>
        <w:tc>
          <w:tcPr>
            <w:tcW w:w="0" w:type="auto"/>
          </w:tcPr>
          <w:p w14:paraId="6EA042E4" w14:textId="3753BDD9"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Pr>
          <w:p w14:paraId="15331F90" w14:textId="64C13128" w:rsidR="009C05B5" w:rsidRDefault="008E1293"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r w:rsidR="001D3BA3">
              <w:rPr>
                <w:rFonts w:ascii="Calibri Light" w:eastAsia="DengXian" w:hAnsi="Calibri Light" w:cs="Calibri Light"/>
              </w:rPr>
              <w:t xml:space="preserve"> m</w:t>
            </w:r>
            <w:r>
              <w:rPr>
                <w:rFonts w:ascii="Calibri Light" w:eastAsia="DengXian" w:hAnsi="Calibri Light" w:cs="Calibri Light"/>
              </w:rPr>
              <w:t>, 1.62</w:t>
            </w:r>
            <w:r w:rsidR="001D3BA3">
              <w:rPr>
                <w:rFonts w:ascii="Calibri Light" w:eastAsia="DengXian" w:hAnsi="Calibri Light" w:cs="Calibri Light"/>
              </w:rPr>
              <w:t xml:space="preserve"> m</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ins w:id="70" w:author="Yu Lu" w:date="2022-04-30T07:41:00Z">
                  <w:rPr>
                    <w:rFonts w:ascii="Cambria Math" w:eastAsia="DengXian" w:hAnsi="Cambria Math" w:cs="Calibri Light"/>
                    <w:i/>
                  </w:rPr>
                </w:ins>
              </m:ctrlPr>
            </m:dPr>
            <m:e>
              <m:f>
                <m:fPr>
                  <m:ctrlPr>
                    <w:ins w:id="71" w:author="Yu Lu" w:date="2022-04-30T07:41:00Z">
                      <w:rPr>
                        <w:rFonts w:ascii="Cambria Math" w:eastAsia="DengXian" w:hAnsi="Cambria Math" w:cs="Calibri Light"/>
                        <w:i/>
                      </w:rPr>
                    </w:ins>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ins w:id="72" w:author="Yu Lu" w:date="2022-04-30T07:41:00Z">
                      <w:rPr>
                        <w:rFonts w:ascii="Cambria Math" w:eastAsia="DengXian" w:hAnsi="Cambria Math" w:cs="Calibri Light"/>
                        <w:i/>
                      </w:rPr>
                    </w:ins>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02ADC02B"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sidR="003D47FB">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19</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629F5C48" w14:textId="1AB0752C" w:rsidR="00776F1E" w:rsidRDefault="00776F1E" w:rsidP="009C528D">
      <w:pPr>
        <w:widowControl/>
        <w:spacing w:after="120" w:line="240" w:lineRule="auto"/>
        <w:jc w:val="both"/>
        <w:rPr>
          <w:rFonts w:ascii="Calibri Light" w:eastAsia="DengXian" w:hAnsi="Calibri Light" w:cs="Calibri Light"/>
        </w:rPr>
      </w:pPr>
    </w:p>
    <w:p w14:paraId="7E8BE9AE" w14:textId="038756D0" w:rsidR="00776F1E" w:rsidRDefault="00776F1E"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textures have changed from </w:t>
      </w:r>
      <w:r w:rsidR="002C58A2">
        <w:rPr>
          <w:rFonts w:ascii="Calibri Light" w:eastAsia="DengXian" w:hAnsi="Calibri Light" w:cs="Calibri Light"/>
        </w:rPr>
        <w:t xml:space="preserve">WG 11 N 19484 </w:t>
      </w:r>
      <w:r w:rsidR="001B6919">
        <w:rPr>
          <w:rFonts w:ascii="Calibri Light" w:eastAsia="DengXian" w:hAnsi="Calibri Light" w:cs="Calibri Light"/>
        </w:rPr>
        <w:t xml:space="preserve">to </w:t>
      </w:r>
      <w:r w:rsidR="002C58A2">
        <w:rPr>
          <w:rFonts w:ascii="Calibri Light" w:eastAsia="DengXian" w:hAnsi="Calibri Light" w:cs="Calibri Light"/>
        </w:rPr>
        <w:t>WG 11 N </w:t>
      </w:r>
      <w:r w:rsidR="001B6919">
        <w:rPr>
          <w:rFonts w:ascii="Calibri Light" w:eastAsia="DengXian" w:hAnsi="Calibri Light" w:cs="Calibri Light"/>
        </w:rPr>
        <w:t>19679.</w:t>
      </w:r>
    </w:p>
    <w:p w14:paraId="6AB75B36" w14:textId="5959DD77" w:rsidR="00497721" w:rsidRDefault="0049772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depth maps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 xml:space="preserve">WG 11 N </w:t>
      </w:r>
      <w:r>
        <w:rPr>
          <w:rFonts w:ascii="Calibri Light" w:eastAsia="DengXian" w:hAnsi="Calibri Light" w:cs="Calibri Light"/>
        </w:rPr>
        <w:t>19679.</w:t>
      </w:r>
    </w:p>
    <w:p w14:paraId="1A336E87" w14:textId="5EB1DBF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73"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73"/>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27DCB0E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Input contribution</w:t>
            </w:r>
          </w:p>
        </w:tc>
        <w:tc>
          <w:tcPr>
            <w:tcW w:w="5490" w:type="dxa"/>
            <w:shd w:val="clear" w:color="auto" w:fill="auto"/>
          </w:tcPr>
          <w:p w14:paraId="2E34D53E" w14:textId="7E9469CD"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Times New Roman" w:hAnsi="Calibri Light" w:cs="Calibri Light"/>
                <w:color w:val="333333"/>
              </w:rPr>
              <w:t>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16 bits</w:t>
            </w:r>
          </w:p>
        </w:tc>
      </w:tr>
      <w:tr w:rsidR="008E1293" w14:paraId="37476FCD" w14:textId="77777777" w:rsidTr="004B6612">
        <w:trPr>
          <w:jc w:val="center"/>
        </w:trPr>
        <w:tc>
          <w:tcPr>
            <w:tcW w:w="2605" w:type="dxa"/>
          </w:tcPr>
          <w:p w14:paraId="0EA00866" w14:textId="09601936" w:rsidR="008E1293" w:rsidRDefault="008E129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5490" w:type="dxa"/>
          </w:tcPr>
          <w:p w14:paraId="2C6EF205" w14:textId="0F76863F" w:rsidR="008E1293" w:rsidRPr="00080254" w:rsidRDefault="008E1293" w:rsidP="004B6612">
            <w:pPr>
              <w:widowControl/>
              <w:spacing w:after="120" w:line="240" w:lineRule="auto"/>
              <w:jc w:val="both"/>
              <w:rPr>
                <w:rFonts w:ascii="Calibri Light" w:eastAsia="DengXian" w:hAnsi="Calibri Light" w:cs="Calibri Light"/>
                <w:highlight w:val="yellow"/>
              </w:rPr>
            </w:pPr>
            <w:r>
              <w:rPr>
                <w:rFonts w:ascii="Calibri Light" w:eastAsia="Times New Roman" w:hAnsi="Calibri Light" w:cs="Calibri Light"/>
                <w:color w:val="333333"/>
              </w:rPr>
              <w:t>[3.</w:t>
            </w:r>
            <w:r w:rsidR="00BF44E1">
              <w:rPr>
                <w:rFonts w:ascii="Calibri Light" w:eastAsia="Times New Roman" w:hAnsi="Calibri Light" w:cs="Calibri Light"/>
                <w:color w:val="333333"/>
              </w:rPr>
              <w:t>0</w:t>
            </w:r>
            <w:r w:rsidR="001D3BA3">
              <w:rPr>
                <w:rFonts w:ascii="Calibri Light" w:eastAsia="Times New Roman" w:hAnsi="Calibri Light" w:cs="Calibri Light"/>
                <w:color w:val="333333"/>
              </w:rPr>
              <w:t xml:space="preserve"> m</w:t>
            </w:r>
            <w:r>
              <w:rPr>
                <w:rFonts w:ascii="Calibri Light" w:eastAsia="Times New Roman" w:hAnsi="Calibri Light" w:cs="Calibri Light"/>
                <w:color w:val="333333"/>
              </w:rPr>
              <w:t>, 7.0</w:t>
            </w:r>
            <w:r w:rsidR="001D3BA3">
              <w:rPr>
                <w:rFonts w:ascii="Calibri Light" w:eastAsia="Times New Roman" w:hAnsi="Calibri Light" w:cs="Calibri Light"/>
                <w:color w:val="333333"/>
              </w:rPr>
              <w:t xml:space="preserve"> m</w:t>
            </w:r>
            <w:r>
              <w:rPr>
                <w:rFonts w:ascii="Calibri Light" w:eastAsia="Times New Roman" w:hAnsi="Calibri Light" w:cs="Calibri Light"/>
                <w:color w:val="333333"/>
              </w:rPr>
              <w:t>]</w:t>
            </w:r>
            <w:r w:rsidR="00492BE8">
              <w:rPr>
                <w:rFonts w:ascii="Calibri Light" w:eastAsia="Times New Roman" w:hAnsi="Calibri Light" w:cs="Calibri Light"/>
                <w:color w:val="333333"/>
              </w:rPr>
              <w:t>, normalized disparity</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 xml:space="preserve">View </w:t>
            </w:r>
            <w:proofErr w:type="spellStart"/>
            <w:r>
              <w:rPr>
                <w:rFonts w:ascii="Calibri Light" w:eastAsia="Times New Roman" w:hAnsi="Calibri Light" w:cs="Calibri Light"/>
                <w:color w:val="333333"/>
              </w:rPr>
              <w:t>FoV</w:t>
            </w:r>
            <w:proofErr w:type="spellEnd"/>
            <w:r>
              <w:rPr>
                <w:rFonts w:ascii="Calibri Light" w:eastAsia="Times New Roman" w:hAnsi="Calibri Light" w:cs="Calibri Light"/>
                <w:color w:val="333333"/>
              </w:rPr>
              <w:t xml:space="preserve">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71F960E3" w14:textId="2A737F6F" w:rsidR="009C528D" w:rsidRDefault="001D3BA3" w:rsidP="009951DA">
            <w:pPr>
              <w:pStyle w:val="ListBullet"/>
              <w:widowControl/>
              <w:numPr>
                <w:ilvl w:val="0"/>
                <w:numId w:val="0"/>
              </w:numPr>
              <w:spacing w:after="120" w:line="240" w:lineRule="auto"/>
              <w:ind w:left="432" w:hanging="432"/>
              <w:jc w:val="both"/>
              <w:rPr>
                <w:rFonts w:ascii="Calibri Light" w:eastAsia="DengXian" w:hAnsi="Calibri Light" w:cs="Calibri Light"/>
              </w:rPr>
            </w:pPr>
            <w:r>
              <w:rPr>
                <w:rFonts w:ascii="Calibri Light" w:eastAsia="Times New Roman" w:hAnsi="Calibri Light" w:cs="Calibri Light"/>
                <w:color w:val="333333"/>
              </w:rPr>
              <w:t xml:space="preserve">6 </w:t>
            </w:r>
            <w:r w:rsidR="009C528D" w:rsidRPr="009951DA">
              <w:rPr>
                <w:rFonts w:ascii="Calibri Light" w:eastAsia="Times New Roman" w:hAnsi="Calibri Light" w:cs="Calibri Light"/>
                <w:color w:val="333333"/>
              </w:rPr>
              <w:t>stereopairs (baseline: 22 cm) placed on arc (radius: 4 m),</w:t>
            </w:r>
            <w:r w:rsidR="008C7F68">
              <w:rPr>
                <w:rFonts w:ascii="Calibri Light" w:eastAsia="Times New Roman" w:hAnsi="Calibri Light" w:cs="Calibri Light"/>
                <w:color w:val="333333"/>
              </w:rPr>
              <w:t xml:space="preserve"> </w:t>
            </w:r>
            <w:r w:rsidR="009C528D" w:rsidRPr="009951DA">
              <w:rPr>
                <w:rFonts w:ascii="Calibri Light" w:eastAsia="Times New Roman" w:hAnsi="Calibri Light" w:cs="Calibri Light"/>
                <w:color w:val="333333"/>
              </w:rPr>
              <w:t>angle between neighboring stereopairs: 15 degrees,</w:t>
            </w:r>
            <w:r w:rsidR="008C7F68">
              <w:rPr>
                <w:rFonts w:ascii="Calibri Light" w:eastAsia="Times New Roman" w:hAnsi="Calibri Light" w:cs="Calibri Light"/>
                <w:color w:val="333333"/>
              </w:rPr>
              <w:t xml:space="preserve"> </w:t>
            </w:r>
            <w:r w:rsidR="009C528D">
              <w:rPr>
                <w:rFonts w:ascii="Calibri Light" w:eastAsia="Times New Roman" w:hAnsi="Calibri Light" w:cs="Calibri Light"/>
                <w:color w:val="333333"/>
              </w:rPr>
              <w:t>total angle of the system: 60 degrees</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3011B4D0"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BA3BE2" w:rsidRPr="00EB1CC4">
        <w:rPr>
          <w:rFonts w:ascii="Calibri Light" w:eastAsia="DengXian" w:hAnsi="Calibri Light" w:cs="Calibri Light"/>
        </w:rPr>
        <w:t>Table 20</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1F339850" w14:textId="7C3DB1E1" w:rsidR="00492BE8" w:rsidRDefault="00492BE8"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6EA770E2" w14:textId="32526B20"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74" w:name="_Ref4578898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74"/>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164"/>
        <w:gridCol w:w="3403"/>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0F9222C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U</w:t>
            </w:r>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01DB886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3ECB354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3694FD3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1395207" w14:textId="08C833B5"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Borders>
              <w:top w:val="single" w:sz="4" w:space="0" w:color="auto"/>
              <w:left w:val="single" w:sz="4" w:space="0" w:color="auto"/>
              <w:bottom w:val="single" w:sz="4" w:space="0" w:color="auto"/>
              <w:right w:val="single" w:sz="4" w:space="0" w:color="auto"/>
            </w:tcBorders>
          </w:tcPr>
          <w:p w14:paraId="4F0CBBFF" w14:textId="7F8AA8F4" w:rsidR="009C05B5" w:rsidRDefault="009A160F"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00FC7772">
              <w:rPr>
                <w:rFonts w:ascii="Calibri Light" w:eastAsia="DengXian" w:hAnsi="Calibri Light" w:cs="Calibri Light"/>
              </w:rPr>
              <w:t>.</w:t>
            </w:r>
            <w:r>
              <w:rPr>
                <w:rFonts w:ascii="Calibri Light" w:eastAsia="DengXian" w:hAnsi="Calibri Light" w:cs="Calibri Light"/>
              </w:rPr>
              <w:t>45</w:t>
            </w:r>
            <w:r w:rsidR="00FC7772">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 276</w:t>
            </w:r>
            <w:r w:rsidR="00FC7772">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Carpark</w:t>
      </w:r>
    </w:p>
    <w:p w14:paraId="0FEAEE1D" w14:textId="45413035"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21</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50FE7027" w14:textId="4FCAA392" w:rsidR="00492BE8" w:rsidRDefault="00492BE8"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42BD99FD" w14:textId="70E346EE"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75" w:name="_Ref4578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21</w:t>
      </w:r>
      <w:r>
        <w:rPr>
          <w:rFonts w:ascii="Calibri Light" w:eastAsia="DengXian" w:hAnsi="Calibri Light" w:cs="Calibri Light"/>
          <w:i/>
          <w:iCs/>
          <w:color w:val="44546A"/>
          <w:sz w:val="18"/>
          <w:szCs w:val="18"/>
        </w:rPr>
        <w:fldChar w:fldCharType="end"/>
      </w:r>
      <w:bookmarkEnd w:id="75"/>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164"/>
        <w:gridCol w:w="3403"/>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4675C79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54383D4A"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1E4F6A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42F52F6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58D20D3" w14:textId="19F290CD"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Borders>
              <w:top w:val="single" w:sz="4" w:space="0" w:color="auto"/>
              <w:left w:val="single" w:sz="4" w:space="0" w:color="auto"/>
              <w:bottom w:val="single" w:sz="4" w:space="0" w:color="auto"/>
              <w:right w:val="single" w:sz="4" w:space="0" w:color="auto"/>
            </w:tcBorders>
          </w:tcPr>
          <w:p w14:paraId="523128C0" w14:textId="4DEA83C0" w:rsidR="009C05B5" w:rsidRDefault="009A160F"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00AC554A">
              <w:rPr>
                <w:rFonts w:ascii="Calibri Light" w:eastAsia="DengXian" w:hAnsi="Calibri Light" w:cs="Calibri Light"/>
              </w:rPr>
              <w:t>.</w:t>
            </w:r>
            <w:r>
              <w:rPr>
                <w:rFonts w:ascii="Calibri Light" w:eastAsia="DengXian" w:hAnsi="Calibri Light" w:cs="Calibri Light"/>
              </w:rPr>
              <w:t>45</w:t>
            </w:r>
            <w:r w:rsidR="00AC554A">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 276</w:t>
            </w:r>
            <w:r w:rsidR="00AC554A">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5A5CF666" w14:textId="308C9584" w:rsidR="00B22BAA" w:rsidRDefault="009C528D" w:rsidP="0049772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BA3BE2" w:rsidRPr="00EB1CC4">
        <w:rPr>
          <w:rFonts w:ascii="Calibri Light" w:eastAsia="DengXian" w:hAnsi="Calibri Light" w:cs="Calibri Light"/>
        </w:rPr>
        <w:t>Table 22</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5B819EB0" w14:textId="12C0B418" w:rsidR="00492BE8" w:rsidRDefault="00492BE8" w:rsidP="00492BE8">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20A50BA4" w14:textId="1C50C5F1"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76" w:name="_Ref45788965"/>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22</w:t>
      </w:r>
      <w:r>
        <w:rPr>
          <w:rFonts w:ascii="Calibri Light" w:eastAsia="DengXian" w:hAnsi="Calibri Light" w:cs="Calibri Light"/>
          <w:i/>
          <w:iCs/>
          <w:color w:val="44546A"/>
          <w:sz w:val="18"/>
          <w:szCs w:val="18"/>
        </w:rPr>
        <w:fldChar w:fldCharType="end"/>
      </w:r>
      <w:bookmarkEnd w:id="76"/>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164"/>
        <w:gridCol w:w="3403"/>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46B0840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C05B5">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Name</w:t>
            </w:r>
          </w:p>
        </w:tc>
        <w:tc>
          <w:tcPr>
            <w:tcW w:w="0" w:type="auto"/>
            <w:tcBorders>
              <w:top w:val="single" w:sz="4" w:space="0" w:color="auto"/>
              <w:left w:val="single" w:sz="4" w:space="0" w:color="auto"/>
              <w:bottom w:val="single" w:sz="4" w:space="0" w:color="auto"/>
              <w:right w:val="single" w:sz="4" w:space="0" w:color="auto"/>
            </w:tcBorders>
          </w:tcPr>
          <w:p w14:paraId="35251BB8" w14:textId="7CC4FEC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36D822DE"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67A84E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rsidRPr="00FD5F36" w14:paraId="2C594565"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DBBB272" w14:textId="66D414F3" w:rsidR="009C05B5" w:rsidRPr="00FD5F36" w:rsidRDefault="009C05B5" w:rsidP="004B6612">
            <w:pPr>
              <w:widowControl/>
              <w:spacing w:after="120" w:line="240" w:lineRule="auto"/>
              <w:jc w:val="both"/>
              <w:rPr>
                <w:rFonts w:ascii="Calibri Light" w:eastAsia="DengXian" w:hAnsi="Calibri Light" w:cs="Calibri Light"/>
                <w:lang w:eastAsia="zh-CN"/>
              </w:rPr>
            </w:pPr>
            <w:r w:rsidRPr="00D94422">
              <w:rPr>
                <w:rFonts w:ascii="Calibri Light" w:eastAsia="DengXian" w:hAnsi="Calibri Light" w:cs="Calibri Light"/>
                <w:lang w:eastAsia="zh-CN"/>
              </w:rPr>
              <w:t xml:space="preserve">Depth </w:t>
            </w:r>
            <w:r w:rsidRPr="00FD5F36">
              <w:rPr>
                <w:rFonts w:ascii="Calibri Light" w:eastAsia="DengXian" w:hAnsi="Calibri Light" w:cs="Calibri Light"/>
                <w:lang w:eastAsia="zh-CN"/>
              </w:rPr>
              <w:t>range</w:t>
            </w:r>
          </w:p>
        </w:tc>
        <w:tc>
          <w:tcPr>
            <w:tcW w:w="0" w:type="auto"/>
            <w:tcBorders>
              <w:top w:val="single" w:sz="4" w:space="0" w:color="auto"/>
              <w:left w:val="single" w:sz="4" w:space="0" w:color="auto"/>
              <w:bottom w:val="single" w:sz="4" w:space="0" w:color="auto"/>
              <w:right w:val="single" w:sz="4" w:space="0" w:color="auto"/>
            </w:tcBorders>
          </w:tcPr>
          <w:p w14:paraId="14B98613" w14:textId="15FF6329" w:rsidR="009C05B5" w:rsidRPr="00D94422" w:rsidRDefault="009A160F" w:rsidP="004B6612">
            <w:pPr>
              <w:widowControl/>
              <w:spacing w:after="120" w:line="240" w:lineRule="auto"/>
              <w:jc w:val="both"/>
              <w:rPr>
                <w:rFonts w:ascii="Calibri Light" w:eastAsia="DengXian" w:hAnsi="Calibri Light" w:cs="Calibri Light"/>
              </w:rPr>
            </w:pPr>
            <w:r w:rsidRPr="009951DA">
              <w:rPr>
                <w:rFonts w:ascii="Calibri Light" w:eastAsia="DengXian" w:hAnsi="Calibri Light" w:cs="Calibri Light"/>
              </w:rPr>
              <w:t>[</w:t>
            </w:r>
            <w:r w:rsidRPr="00D94422">
              <w:rPr>
                <w:rFonts w:ascii="Calibri Light" w:eastAsia="DengXian" w:hAnsi="Calibri Light" w:cs="Calibri Light"/>
              </w:rPr>
              <w:t>1</w:t>
            </w:r>
            <w:r w:rsidR="00402A4B" w:rsidRPr="00FD5F36">
              <w:rPr>
                <w:rFonts w:ascii="Calibri Light" w:eastAsia="DengXian" w:hAnsi="Calibri Light" w:cs="Calibri Light"/>
              </w:rPr>
              <w:t>.</w:t>
            </w:r>
            <w:r w:rsidRPr="00FD5F36">
              <w:rPr>
                <w:rFonts w:ascii="Calibri Light" w:eastAsia="DengXian" w:hAnsi="Calibri Light" w:cs="Calibri Light"/>
              </w:rPr>
              <w:t>85</w:t>
            </w:r>
            <w:r w:rsidRPr="009951DA">
              <w:rPr>
                <w:rFonts w:ascii="Calibri Light" w:eastAsia="DengXian" w:hAnsi="Calibri Light" w:cs="Calibri Light"/>
              </w:rPr>
              <w:t xml:space="preserve"> </w:t>
            </w:r>
            <w:r w:rsidR="00492BE8">
              <w:rPr>
                <w:rFonts w:ascii="Calibri Light" w:eastAsia="DengXian" w:hAnsi="Calibri Light" w:cs="Calibri Light"/>
              </w:rPr>
              <w:t>u</w:t>
            </w:r>
            <w:r w:rsidRPr="009951DA">
              <w:rPr>
                <w:rFonts w:ascii="Calibri Light" w:eastAsia="DengXian" w:hAnsi="Calibri Light" w:cs="Calibri Light"/>
              </w:rPr>
              <w:t>,</w:t>
            </w:r>
            <w:r w:rsidRPr="00D94422">
              <w:rPr>
                <w:rFonts w:ascii="Calibri Light" w:eastAsia="DengXian" w:hAnsi="Calibri Light" w:cs="Calibri Light"/>
              </w:rPr>
              <w:t xml:space="preserve"> </w:t>
            </w:r>
            <w:r w:rsidRPr="00FD5F36">
              <w:rPr>
                <w:rFonts w:ascii="Calibri Light" w:eastAsia="DengXian" w:hAnsi="Calibri Light" w:cs="Calibri Light"/>
              </w:rPr>
              <w:t>276</w:t>
            </w:r>
            <w:r w:rsidRPr="009951DA">
              <w:rPr>
                <w:rFonts w:ascii="Calibri Light" w:eastAsia="DengXian" w:hAnsi="Calibri Light" w:cs="Calibri Light"/>
              </w:rPr>
              <w:t xml:space="preserve"> </w:t>
            </w:r>
            <w:r w:rsidR="00492BE8">
              <w:rPr>
                <w:rFonts w:ascii="Calibri Light" w:eastAsia="DengXian" w:hAnsi="Calibri Light" w:cs="Calibri Light"/>
              </w:rPr>
              <w:t>u</w:t>
            </w:r>
            <w:r w:rsidRPr="009951DA">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16A7527F" w14:textId="77777777" w:rsidR="002238A6" w:rsidRDefault="002238A6" w:rsidP="002238A6">
      <w:pPr>
        <w:rPr>
          <w:rFonts w:ascii="Calibri Light" w:eastAsia="DengXian" w:hAnsi="Calibri Light" w:cs="Calibri Light"/>
        </w:rPr>
      </w:pPr>
    </w:p>
    <w:p w14:paraId="177CA7E8" w14:textId="6B7CC2BC" w:rsidR="00040421" w:rsidRDefault="009C528D" w:rsidP="006873AF">
      <w:pPr>
        <w:rPr>
          <w:rFonts w:ascii="Calibri Light" w:eastAsia="DengXian" w:hAnsi="Calibri Light" w:cs="Calibri Light"/>
        </w:rPr>
      </w:pPr>
      <w:r w:rsidRPr="006873AF">
        <w:rPr>
          <w:rFonts w:ascii="Calibri Light" w:eastAsia="DengXian" w:hAnsi="Calibri Light" w:cs="Calibri Light"/>
        </w:rPr>
        <w:t>The viewing space volume is an arc centered at the origin with a 2.34</w:t>
      </w:r>
      <w:r w:rsidR="00492BE8">
        <w:rPr>
          <w:rFonts w:ascii="Calibri Light" w:eastAsia="DengXian" w:hAnsi="Calibri Light" w:cs="Calibri Light"/>
        </w:rPr>
        <w:t> u</w:t>
      </w:r>
      <w:r w:rsidRPr="006873AF">
        <w:rPr>
          <w:rFonts w:ascii="Calibri Light" w:eastAsia="DengXian" w:hAnsi="Calibri Light" w:cs="Calibri Light"/>
        </w:rPr>
        <w:t xml:space="preserve"> width, 6.</w:t>
      </w:r>
      <w:r w:rsidR="00492BE8" w:rsidRPr="006873AF">
        <w:rPr>
          <w:rFonts w:ascii="Calibri Light" w:eastAsia="DengXian" w:hAnsi="Calibri Light" w:cs="Calibri Light"/>
        </w:rPr>
        <w:t>89</w:t>
      </w:r>
      <w:r w:rsidR="00492BE8">
        <w:rPr>
          <w:rFonts w:ascii="Calibri Light" w:eastAsia="DengXian" w:hAnsi="Calibri Light" w:cs="Calibri Light"/>
        </w:rPr>
        <w:t> u</w:t>
      </w:r>
      <w:r w:rsidR="00492BE8" w:rsidRPr="006873AF">
        <w:rPr>
          <w:rFonts w:ascii="Calibri Light" w:eastAsia="DengXian" w:hAnsi="Calibri Light" w:cs="Calibri Light"/>
        </w:rPr>
        <w:t xml:space="preserve"> </w:t>
      </w:r>
      <w:r w:rsidRPr="006873AF">
        <w:rPr>
          <w:rFonts w:ascii="Calibri Light" w:eastAsia="DengXian" w:hAnsi="Calibri Light" w:cs="Calibri Light"/>
        </w:rPr>
        <w:t>length, and no z component.</w:t>
      </w:r>
    </w:p>
    <w:p w14:paraId="439BC31E" w14:textId="77777777" w:rsidR="001406C6" w:rsidRDefault="001406C6" w:rsidP="001406C6">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Mirror</w:t>
      </w:r>
      <w:r>
        <w:rPr>
          <w:rFonts w:ascii="Calibri Light" w:eastAsia="DengXian" w:hAnsi="Calibri Light" w:cs="Calibri Light"/>
          <w:b/>
          <w:bCs/>
          <w:sz w:val="26"/>
          <w:szCs w:val="26"/>
          <w:lang w:eastAsia="zh-CN"/>
        </w:rPr>
        <w:tab/>
      </w:r>
    </w:p>
    <w:p w14:paraId="49993847" w14:textId="34EE5902" w:rsidR="001406C6" w:rsidRDefault="001406C6" w:rsidP="001406C6">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Mirror</w:t>
      </w:r>
      <w:r w:rsidRPr="003B2DCE">
        <w:rPr>
          <w:rFonts w:ascii="Calibri Light" w:eastAsia="DengXian" w:hAnsi="Calibri Light" w:cs="Calibri Light"/>
          <w:lang w:eastAsia="zh-CN"/>
        </w:rPr>
        <w:t xml:space="preserve"> sequence are summarized in</w:t>
      </w:r>
      <w:r w:rsidR="009662B2">
        <w:rPr>
          <w:rFonts w:ascii="Calibri Light" w:eastAsia="DengXian" w:hAnsi="Calibri Light" w:cs="Calibri Light"/>
          <w:lang w:eastAsia="zh-CN"/>
        </w:rPr>
        <w:t xml:space="preserve"> </w:t>
      </w:r>
      <w:r w:rsidR="009662B2">
        <w:rPr>
          <w:rFonts w:ascii="Calibri Light" w:eastAsia="DengXian" w:hAnsi="Calibri Light" w:cs="Calibri Light"/>
          <w:lang w:eastAsia="zh-CN"/>
        </w:rPr>
        <w:fldChar w:fldCharType="begin"/>
      </w:r>
      <w:r w:rsidR="009662B2">
        <w:rPr>
          <w:rFonts w:ascii="Calibri Light" w:eastAsia="DengXian" w:hAnsi="Calibri Light" w:cs="Calibri Light"/>
          <w:lang w:eastAsia="zh-CN"/>
        </w:rPr>
        <w:instrText xml:space="preserve"> REF _Ref62822077 \h  \* MERGEFORMAT </w:instrText>
      </w:r>
      <w:r w:rsidR="009662B2">
        <w:rPr>
          <w:rFonts w:ascii="Calibri Light" w:eastAsia="DengXian" w:hAnsi="Calibri Light" w:cs="Calibri Light"/>
          <w:lang w:eastAsia="zh-CN"/>
        </w:rPr>
      </w:r>
      <w:r w:rsidR="009662B2">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23</w:t>
      </w:r>
      <w:r w:rsidR="009662B2">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1610E897" w14:textId="36D9848F" w:rsidR="001406C6" w:rsidRPr="003B2DCE" w:rsidRDefault="009662B2" w:rsidP="001406C6">
      <w:pPr>
        <w:keepNext/>
        <w:keepLines/>
        <w:spacing w:before="360" w:after="120" w:line="240" w:lineRule="auto"/>
        <w:jc w:val="center"/>
        <w:rPr>
          <w:rFonts w:ascii="Calibri Light" w:eastAsia="DengXian" w:hAnsi="Calibri Light" w:cs="Calibri Light"/>
          <w:i/>
          <w:iCs/>
          <w:color w:val="44546A"/>
          <w:sz w:val="18"/>
          <w:szCs w:val="18"/>
        </w:rPr>
      </w:pPr>
      <w:bookmarkStart w:id="77" w:name="_Ref62822077"/>
      <w:bookmarkStart w:id="78" w:name="_Ref62611192"/>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23</w:t>
      </w:r>
      <w:r>
        <w:rPr>
          <w:rFonts w:ascii="Calibri Light" w:eastAsia="DengXian" w:hAnsi="Calibri Light" w:cs="Calibri Light"/>
          <w:i/>
          <w:iCs/>
          <w:color w:val="44546A"/>
          <w:sz w:val="18"/>
          <w:szCs w:val="18"/>
        </w:rPr>
        <w:fldChar w:fldCharType="end"/>
      </w:r>
      <w:bookmarkEnd w:id="77"/>
      <w:r w:rsidR="001406C6">
        <w:rPr>
          <w:rFonts w:ascii="Calibri Light" w:eastAsia="DengXian" w:hAnsi="Calibri Light" w:cs="Calibri Light"/>
          <w:i/>
          <w:iCs/>
          <w:color w:val="44546A"/>
          <w:sz w:val="18"/>
          <w:szCs w:val="18"/>
        </w:rPr>
        <w:t xml:space="preserve">: </w:t>
      </w:r>
      <w:r w:rsidR="001406C6" w:rsidRPr="003B2DCE">
        <w:rPr>
          <w:rFonts w:ascii="Calibri Light" w:eastAsia="DengXian" w:hAnsi="Calibri Light" w:cs="Calibri Light"/>
          <w:i/>
          <w:iCs/>
          <w:color w:val="44546A"/>
          <w:sz w:val="18"/>
          <w:szCs w:val="18"/>
        </w:rPr>
        <w:t xml:space="preserve">Characteristics of the </w:t>
      </w:r>
      <w:r w:rsidR="001406C6">
        <w:rPr>
          <w:rFonts w:ascii="Calibri Light" w:eastAsia="DengXian" w:hAnsi="Calibri Light" w:cs="Calibri Light"/>
          <w:i/>
          <w:iCs/>
          <w:color w:val="44546A"/>
          <w:sz w:val="18"/>
          <w:szCs w:val="18"/>
        </w:rPr>
        <w:t xml:space="preserve">Mirror </w:t>
      </w:r>
      <w:r w:rsidR="001406C6" w:rsidRPr="003B2DCE">
        <w:rPr>
          <w:rFonts w:ascii="Calibri Light" w:eastAsia="DengXian" w:hAnsi="Calibri Light" w:cs="Calibri Light"/>
          <w:i/>
          <w:iCs/>
          <w:color w:val="44546A"/>
          <w:sz w:val="18"/>
          <w:szCs w:val="18"/>
        </w:rPr>
        <w:t>sequence</w:t>
      </w:r>
      <w:bookmarkEnd w:id="78"/>
    </w:p>
    <w:tbl>
      <w:tblPr>
        <w:tblStyle w:val="TableGrid1"/>
        <w:tblW w:w="0" w:type="auto"/>
        <w:jc w:val="center"/>
        <w:tblLook w:val="04A0" w:firstRow="1" w:lastRow="0" w:firstColumn="1" w:lastColumn="0" w:noHBand="0" w:noVBand="1"/>
      </w:tblPr>
      <w:tblGrid>
        <w:gridCol w:w="2405"/>
        <w:gridCol w:w="6657"/>
      </w:tblGrid>
      <w:tr w:rsidR="001406C6" w:rsidRPr="003B2DCE" w14:paraId="5A593B10" w14:textId="77777777" w:rsidTr="004F05AE">
        <w:trPr>
          <w:jc w:val="center"/>
        </w:trPr>
        <w:tc>
          <w:tcPr>
            <w:tcW w:w="2405" w:type="dxa"/>
            <w:shd w:val="clear" w:color="auto" w:fill="auto"/>
          </w:tcPr>
          <w:p w14:paraId="21B7B8CE" w14:textId="05A4406B"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Category </w:t>
            </w:r>
            <w:r w:rsidR="009C05B5">
              <w:rPr>
                <w:rFonts w:ascii="Calibri Light" w:eastAsia="DengXian" w:hAnsi="Calibri Light" w:cs="Calibri Light"/>
                <w:sz w:val="20"/>
                <w:szCs w:val="20"/>
                <w:lang w:eastAsia="zh-CN"/>
              </w:rPr>
              <w:t>–</w:t>
            </w:r>
            <w:r w:rsidRPr="003B2DCE">
              <w:rPr>
                <w:rFonts w:ascii="Calibri Light" w:eastAsia="DengXian" w:hAnsi="Calibri Light" w:cs="Calibri Light"/>
                <w:sz w:val="20"/>
                <w:szCs w:val="20"/>
                <w:lang w:eastAsia="zh-CN"/>
              </w:rPr>
              <w:t xml:space="preserve"> Name</w:t>
            </w:r>
          </w:p>
        </w:tc>
        <w:tc>
          <w:tcPr>
            <w:tcW w:w="6657" w:type="dxa"/>
            <w:shd w:val="clear" w:color="auto" w:fill="auto"/>
          </w:tcPr>
          <w:p w14:paraId="20398969" w14:textId="0947F54F"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w:t>
            </w:r>
            <w:r w:rsidR="009C05B5">
              <w:rPr>
                <w:rFonts w:ascii="Calibri Light" w:eastAsia="DengXian" w:hAnsi="Calibri Light"/>
              </w:rPr>
              <w:t>–</w:t>
            </w:r>
            <w:r w:rsidRPr="003B2DCE">
              <w:rPr>
                <w:rFonts w:ascii="Calibri Light" w:eastAsia="DengXian" w:hAnsi="Calibri Light"/>
              </w:rPr>
              <w:t xml:space="preserve"> </w:t>
            </w:r>
            <w:r>
              <w:rPr>
                <w:rFonts w:ascii="Calibri Light" w:eastAsia="DengXian" w:hAnsi="Calibri Light"/>
              </w:rPr>
              <w:t>I</w:t>
            </w:r>
          </w:p>
        </w:tc>
      </w:tr>
      <w:tr w:rsidR="001406C6" w:rsidRPr="003B2DCE" w14:paraId="39B76C25" w14:textId="77777777" w:rsidTr="004F05AE">
        <w:trPr>
          <w:jc w:val="center"/>
        </w:trPr>
        <w:tc>
          <w:tcPr>
            <w:tcW w:w="2405" w:type="dxa"/>
            <w:shd w:val="clear" w:color="auto" w:fill="auto"/>
          </w:tcPr>
          <w:p w14:paraId="2C3BBE50"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00D350"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55710</w:t>
            </w:r>
          </w:p>
        </w:tc>
      </w:tr>
      <w:tr w:rsidR="001406C6" w:rsidRPr="003B2DCE" w14:paraId="5CDDE90E" w14:textId="77777777" w:rsidTr="004F05AE">
        <w:trPr>
          <w:jc w:val="center"/>
        </w:trPr>
        <w:tc>
          <w:tcPr>
            <w:tcW w:w="2405" w:type="dxa"/>
            <w:shd w:val="clear" w:color="auto" w:fill="auto"/>
          </w:tcPr>
          <w:p w14:paraId="4CBC973D"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7A02EA2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100</w:t>
            </w:r>
            <w:r w:rsidRPr="003B2DCE">
              <w:rPr>
                <w:rFonts w:ascii="Calibri Light" w:eastAsia="DengXian" w:hAnsi="Calibri Light" w:cs="Calibri Light"/>
              </w:rPr>
              <w:t xml:space="preserve"> frames (30 fps)</w:t>
            </w:r>
          </w:p>
        </w:tc>
      </w:tr>
      <w:tr w:rsidR="001406C6" w:rsidRPr="003B2DCE" w14:paraId="5E1D8916" w14:textId="77777777" w:rsidTr="004F05AE">
        <w:trPr>
          <w:jc w:val="center"/>
        </w:trPr>
        <w:tc>
          <w:tcPr>
            <w:tcW w:w="2405" w:type="dxa"/>
            <w:shd w:val="clear" w:color="auto" w:fill="auto"/>
          </w:tcPr>
          <w:p w14:paraId="4842A6E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400A16E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1406C6" w:rsidRPr="003B2DCE" w14:paraId="2A8EECB4" w14:textId="77777777" w:rsidTr="004F05AE">
        <w:trPr>
          <w:jc w:val="center"/>
        </w:trPr>
        <w:tc>
          <w:tcPr>
            <w:tcW w:w="2405" w:type="dxa"/>
          </w:tcPr>
          <w:p w14:paraId="2E2103C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39AF3FC"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1406C6" w:rsidRPr="003B2DCE" w14:paraId="1D14D00B" w14:textId="77777777" w:rsidTr="004F05AE">
        <w:trPr>
          <w:jc w:val="center"/>
        </w:trPr>
        <w:tc>
          <w:tcPr>
            <w:tcW w:w="2405" w:type="dxa"/>
          </w:tcPr>
          <w:p w14:paraId="481B8D48"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407DF77"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1406C6" w:rsidRPr="003B2DCE" w14:paraId="56C6170F" w14:textId="77777777" w:rsidTr="004F05AE">
        <w:trPr>
          <w:jc w:val="center"/>
        </w:trPr>
        <w:tc>
          <w:tcPr>
            <w:tcW w:w="2405" w:type="dxa"/>
          </w:tcPr>
          <w:p w14:paraId="427DFA7B"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5FF1B45"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9C05B5" w:rsidRPr="003B2DCE" w14:paraId="04E0FBD3" w14:textId="77777777" w:rsidTr="004F05AE">
        <w:trPr>
          <w:jc w:val="center"/>
        </w:trPr>
        <w:tc>
          <w:tcPr>
            <w:tcW w:w="2405" w:type="dxa"/>
          </w:tcPr>
          <w:p w14:paraId="10028118" w14:textId="06200676" w:rsidR="009C05B5" w:rsidRPr="003B2DCE" w:rsidRDefault="009C05B5" w:rsidP="004F05A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4B1F2526" w14:textId="3C864A85" w:rsidR="009C05B5" w:rsidRPr="003B2DCE" w:rsidRDefault="008713ED"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 m, 8.0 m]</w:t>
            </w:r>
            <w:r w:rsidR="00492BE8">
              <w:rPr>
                <w:rFonts w:ascii="Calibri Light" w:eastAsia="DengXian" w:hAnsi="Calibri Light" w:cs="Calibri Light"/>
              </w:rPr>
              <w:t>, normalized disparity</w:t>
            </w:r>
          </w:p>
        </w:tc>
      </w:tr>
      <w:tr w:rsidR="001406C6" w:rsidRPr="003B2DCE" w14:paraId="7F4D49C8" w14:textId="77777777" w:rsidTr="004F05AE">
        <w:trPr>
          <w:jc w:val="center"/>
        </w:trPr>
        <w:tc>
          <w:tcPr>
            <w:tcW w:w="2405" w:type="dxa"/>
          </w:tcPr>
          <w:p w14:paraId="086F70FF"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364E923F"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70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1406C6" w:rsidRPr="003B2DCE" w14:paraId="7A03D7DB" w14:textId="77777777" w:rsidTr="004F05AE">
        <w:trPr>
          <w:jc w:val="center"/>
        </w:trPr>
        <w:tc>
          <w:tcPr>
            <w:tcW w:w="2405" w:type="dxa"/>
          </w:tcPr>
          <w:p w14:paraId="5314881F"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5B700E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68A975A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48127CAD"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0845D4DD"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4D74B879" w14:textId="77777777" w:rsidR="001406C6" w:rsidRDefault="001406C6" w:rsidP="001406C6">
      <w:pPr>
        <w:rPr>
          <w:rFonts w:ascii="Calibri Light" w:eastAsia="DengXian" w:hAnsi="Calibri Light" w:cs="Calibri Light"/>
          <w:lang w:eastAsia="zh-CN"/>
        </w:rPr>
      </w:pPr>
    </w:p>
    <w:p w14:paraId="06310F7A" w14:textId="289A802A" w:rsidR="00D91A0F" w:rsidRDefault="001406C6" w:rsidP="009951DA">
      <w:pPr>
        <w:rPr>
          <w:rFonts w:ascii="Times New Roman" w:eastAsia="SimSun" w:hAnsi="Times New Roman"/>
          <w:sz w:val="24"/>
          <w:szCs w:val="24"/>
          <w:lang w:val="en-GB" w:eastAsia="zh-CN"/>
        </w:rPr>
      </w:pPr>
      <w:r w:rsidRPr="006873AF">
        <w:rPr>
          <w:rFonts w:ascii="Calibri Light" w:eastAsia="DengXian" w:hAnsi="Calibri Light" w:cs="Calibri Light"/>
          <w:lang w:eastAsia="zh-CN"/>
        </w:rPr>
        <w:t>The viewing space volume is a spheroid encompassing the 15 cameras.</w:t>
      </w:r>
    </w:p>
    <w:sectPr w:rsidR="00D91A0F">
      <w:pgSz w:w="11907" w:h="1683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7F820" w14:textId="77777777" w:rsidR="00B3288B" w:rsidRDefault="00B3288B">
      <w:pPr>
        <w:spacing w:after="0" w:line="240" w:lineRule="auto"/>
      </w:pPr>
      <w:r>
        <w:separator/>
      </w:r>
    </w:p>
  </w:endnote>
  <w:endnote w:type="continuationSeparator" w:id="0">
    <w:p w14:paraId="0999902A" w14:textId="77777777" w:rsidR="00B3288B" w:rsidRDefault="00B3288B">
      <w:pPr>
        <w:spacing w:after="0" w:line="240" w:lineRule="auto"/>
      </w:pPr>
      <w:r>
        <w:continuationSeparator/>
      </w:r>
    </w:p>
  </w:endnote>
  <w:endnote w:type="continuationNotice" w:id="1">
    <w:p w14:paraId="1CD04685" w14:textId="77777777" w:rsidR="00B3288B" w:rsidRDefault="00B328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8D1A7" w14:textId="77777777" w:rsidR="00B3288B" w:rsidRDefault="00B3288B">
      <w:pPr>
        <w:spacing w:after="0" w:line="240" w:lineRule="auto"/>
      </w:pPr>
      <w:r>
        <w:separator/>
      </w:r>
    </w:p>
  </w:footnote>
  <w:footnote w:type="continuationSeparator" w:id="0">
    <w:p w14:paraId="5AE218B9" w14:textId="77777777" w:rsidR="00B3288B" w:rsidRDefault="00B3288B">
      <w:pPr>
        <w:spacing w:after="0" w:line="240" w:lineRule="auto"/>
      </w:pPr>
      <w:r>
        <w:continuationSeparator/>
      </w:r>
    </w:p>
  </w:footnote>
  <w:footnote w:type="continuationNotice" w:id="1">
    <w:p w14:paraId="2F08AF74" w14:textId="77777777" w:rsidR="00B3288B" w:rsidRDefault="00B3288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8EF75B5"/>
    <w:multiLevelType w:val="multilevel"/>
    <w:tmpl w:val="F1BEB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61EB"/>
    <w:multiLevelType w:val="hybridMultilevel"/>
    <w:tmpl w:val="7202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E6C60"/>
    <w:multiLevelType w:val="multilevel"/>
    <w:tmpl w:val="BA22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B6D5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0037DB5"/>
    <w:multiLevelType w:val="hybridMultilevel"/>
    <w:tmpl w:val="AC641DD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10" w15:restartNumberingAfterBreak="0">
    <w:nsid w:val="1053796D"/>
    <w:multiLevelType w:val="hybridMultilevel"/>
    <w:tmpl w:val="238613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12" w15:restartNumberingAfterBreak="0">
    <w:nsid w:val="18506710"/>
    <w:multiLevelType w:val="hybridMultilevel"/>
    <w:tmpl w:val="361AD7A4"/>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3"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14"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14188"/>
    <w:multiLevelType w:val="multilevel"/>
    <w:tmpl w:val="66C86686"/>
    <w:lvl w:ilvl="0">
      <w:start w:val="1"/>
      <w:numFmt w:val="bullet"/>
      <w:lvlText w:val=""/>
      <w:lvlJc w:val="left"/>
      <w:pPr>
        <w:ind w:left="432" w:hanging="432"/>
      </w:pPr>
      <w:rPr>
        <w:rFonts w:ascii="Symbol" w:hAnsi="Symbol"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1BD13BC"/>
    <w:multiLevelType w:val="hybridMultilevel"/>
    <w:tmpl w:val="966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22"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24"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5" w15:restartNumberingAfterBreak="0">
    <w:nsid w:val="2A4B29DE"/>
    <w:multiLevelType w:val="hybridMultilevel"/>
    <w:tmpl w:val="CA3633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27"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28" w15:restartNumberingAfterBreak="0">
    <w:nsid w:val="2E5369EE"/>
    <w:multiLevelType w:val="hybridMultilevel"/>
    <w:tmpl w:val="59E2A46A"/>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30" w15:restartNumberingAfterBreak="0">
    <w:nsid w:val="34CD5268"/>
    <w:multiLevelType w:val="hybridMultilevel"/>
    <w:tmpl w:val="6FDE28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9AA6B6F"/>
    <w:multiLevelType w:val="hybridMultilevel"/>
    <w:tmpl w:val="8D846672"/>
    <w:lvl w:ilvl="0" w:tplc="DF6CC25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C901DA"/>
    <w:multiLevelType w:val="hybridMultilevel"/>
    <w:tmpl w:val="9006C2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5"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6" w15:restartNumberingAfterBreak="0">
    <w:nsid w:val="554B791D"/>
    <w:multiLevelType w:val="hybridMultilevel"/>
    <w:tmpl w:val="4E9C0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7A22B14"/>
    <w:multiLevelType w:val="hybridMultilevel"/>
    <w:tmpl w:val="C5A00E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A39087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40"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2"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4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1F446F"/>
    <w:multiLevelType w:val="hybridMultilevel"/>
    <w:tmpl w:val="4E4E8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7" w15:restartNumberingAfterBreak="0">
    <w:nsid w:val="6C2A48F9"/>
    <w:multiLevelType w:val="hybridMultilevel"/>
    <w:tmpl w:val="8DA0A4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9"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50"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51"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52" w15:restartNumberingAfterBreak="0">
    <w:nsid w:val="78EC5A5E"/>
    <w:multiLevelType w:val="hybridMultilevel"/>
    <w:tmpl w:val="327404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4"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abstractNum w:abstractNumId="55" w15:restartNumberingAfterBreak="0">
    <w:nsid w:val="7D3F275E"/>
    <w:multiLevelType w:val="hybridMultilevel"/>
    <w:tmpl w:val="ED58F7B4"/>
    <w:lvl w:ilvl="0" w:tplc="10090001">
      <w:start w:val="1"/>
      <w:numFmt w:val="bullet"/>
      <w:lvlText w:val=""/>
      <w:lvlJc w:val="left"/>
      <w:pPr>
        <w:ind w:left="1097" w:hanging="360"/>
      </w:pPr>
      <w:rPr>
        <w:rFonts w:ascii="Symbol" w:hAnsi="Symbol" w:hint="default"/>
      </w:rPr>
    </w:lvl>
    <w:lvl w:ilvl="1" w:tplc="10090003">
      <w:start w:val="1"/>
      <w:numFmt w:val="bullet"/>
      <w:lvlText w:val="o"/>
      <w:lvlJc w:val="left"/>
      <w:pPr>
        <w:ind w:left="1817" w:hanging="360"/>
      </w:pPr>
      <w:rPr>
        <w:rFonts w:ascii="Courier New" w:hAnsi="Courier New" w:cs="Courier New" w:hint="default"/>
      </w:rPr>
    </w:lvl>
    <w:lvl w:ilvl="2" w:tplc="10090005">
      <w:start w:val="1"/>
      <w:numFmt w:val="bullet"/>
      <w:lvlText w:val=""/>
      <w:lvlJc w:val="left"/>
      <w:pPr>
        <w:ind w:left="2537" w:hanging="360"/>
      </w:pPr>
      <w:rPr>
        <w:rFonts w:ascii="Wingdings" w:hAnsi="Wingdings" w:hint="default"/>
      </w:rPr>
    </w:lvl>
    <w:lvl w:ilvl="3" w:tplc="10090001">
      <w:start w:val="1"/>
      <w:numFmt w:val="bullet"/>
      <w:lvlText w:val=""/>
      <w:lvlJc w:val="left"/>
      <w:pPr>
        <w:ind w:left="3257" w:hanging="360"/>
      </w:pPr>
      <w:rPr>
        <w:rFonts w:ascii="Symbol" w:hAnsi="Symbol" w:hint="default"/>
      </w:rPr>
    </w:lvl>
    <w:lvl w:ilvl="4" w:tplc="10090003">
      <w:start w:val="1"/>
      <w:numFmt w:val="bullet"/>
      <w:lvlText w:val="o"/>
      <w:lvlJc w:val="left"/>
      <w:pPr>
        <w:ind w:left="3977" w:hanging="360"/>
      </w:pPr>
      <w:rPr>
        <w:rFonts w:ascii="Courier New" w:hAnsi="Courier New" w:cs="Courier New" w:hint="default"/>
      </w:rPr>
    </w:lvl>
    <w:lvl w:ilvl="5" w:tplc="10090005">
      <w:start w:val="1"/>
      <w:numFmt w:val="bullet"/>
      <w:lvlText w:val=""/>
      <w:lvlJc w:val="left"/>
      <w:pPr>
        <w:ind w:left="4697" w:hanging="360"/>
      </w:pPr>
      <w:rPr>
        <w:rFonts w:ascii="Wingdings" w:hAnsi="Wingdings" w:hint="default"/>
      </w:rPr>
    </w:lvl>
    <w:lvl w:ilvl="6" w:tplc="10090001">
      <w:start w:val="1"/>
      <w:numFmt w:val="bullet"/>
      <w:lvlText w:val=""/>
      <w:lvlJc w:val="left"/>
      <w:pPr>
        <w:ind w:left="5417" w:hanging="360"/>
      </w:pPr>
      <w:rPr>
        <w:rFonts w:ascii="Symbol" w:hAnsi="Symbol" w:hint="default"/>
      </w:rPr>
    </w:lvl>
    <w:lvl w:ilvl="7" w:tplc="10090003">
      <w:start w:val="1"/>
      <w:numFmt w:val="bullet"/>
      <w:lvlText w:val="o"/>
      <w:lvlJc w:val="left"/>
      <w:pPr>
        <w:ind w:left="6137" w:hanging="360"/>
      </w:pPr>
      <w:rPr>
        <w:rFonts w:ascii="Courier New" w:hAnsi="Courier New" w:cs="Courier New" w:hint="default"/>
      </w:rPr>
    </w:lvl>
    <w:lvl w:ilvl="8" w:tplc="10090005">
      <w:start w:val="1"/>
      <w:numFmt w:val="bullet"/>
      <w:lvlText w:val=""/>
      <w:lvlJc w:val="left"/>
      <w:pPr>
        <w:ind w:left="6857" w:hanging="360"/>
      </w:pPr>
      <w:rPr>
        <w:rFonts w:ascii="Wingdings" w:hAnsi="Wingdings" w:hint="default"/>
      </w:rPr>
    </w:lvl>
  </w:abstractNum>
  <w:abstractNum w:abstractNumId="56" w15:restartNumberingAfterBreak="0">
    <w:nsid w:val="7D9919F1"/>
    <w:multiLevelType w:val="hybridMultilevel"/>
    <w:tmpl w:val="BCF6C3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53"/>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9"/>
  </w:num>
  <w:num w:numId="6">
    <w:abstractNumId w:val="50"/>
  </w:num>
  <w:num w:numId="7">
    <w:abstractNumId w:val="27"/>
  </w:num>
  <w:num w:numId="8">
    <w:abstractNumId w:val="9"/>
  </w:num>
  <w:num w:numId="9">
    <w:abstractNumId w:val="24"/>
  </w:num>
  <w:num w:numId="10">
    <w:abstractNumId w:val="20"/>
  </w:num>
  <w:num w:numId="11">
    <w:abstractNumId w:val="26"/>
  </w:num>
  <w:num w:numId="12">
    <w:abstractNumId w:val="13"/>
  </w:num>
  <w:num w:numId="13">
    <w:abstractNumId w:val="42"/>
  </w:num>
  <w:num w:numId="14">
    <w:abstractNumId w:val="39"/>
  </w:num>
  <w:num w:numId="15">
    <w:abstractNumId w:val="49"/>
  </w:num>
  <w:num w:numId="16">
    <w:abstractNumId w:val="11"/>
  </w:num>
  <w:num w:numId="17">
    <w:abstractNumId w:val="23"/>
  </w:num>
  <w:num w:numId="18">
    <w:abstractNumId w:val="51"/>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
  </w:num>
  <w:num w:numId="21">
    <w:abstractNumId w:val="21"/>
  </w:num>
  <w:num w:numId="22">
    <w:abstractNumId w:val="48"/>
  </w:num>
  <w:num w:numId="23">
    <w:abstractNumId w:val="35"/>
  </w:num>
  <w:num w:numId="24">
    <w:abstractNumId w:val="41"/>
  </w:num>
  <w:num w:numId="25">
    <w:abstractNumId w:val="14"/>
  </w:num>
  <w:num w:numId="26">
    <w:abstractNumId w:val="46"/>
  </w:num>
  <w:num w:numId="27">
    <w:abstractNumId w:val="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19"/>
  </w:num>
  <w:num w:numId="31">
    <w:abstractNumId w:val="32"/>
  </w:num>
  <w:num w:numId="32">
    <w:abstractNumId w:val="33"/>
  </w:num>
  <w:num w:numId="33">
    <w:abstractNumId w:val="17"/>
  </w:num>
  <w:num w:numId="34">
    <w:abstractNumId w:val="22"/>
  </w:num>
  <w:num w:numId="35">
    <w:abstractNumId w:val="40"/>
  </w:num>
  <w:num w:numId="36">
    <w:abstractNumId w:val="31"/>
  </w:num>
  <w:num w:numId="37">
    <w:abstractNumId w:val="2"/>
  </w:num>
  <w:num w:numId="38">
    <w:abstractNumId w:val="53"/>
  </w:num>
  <w:num w:numId="39">
    <w:abstractNumId w:val="3"/>
  </w:num>
  <w:num w:numId="40">
    <w:abstractNumId w:val="16"/>
  </w:num>
  <w:num w:numId="41">
    <w:abstractNumId w:val="5"/>
  </w:num>
  <w:num w:numId="42">
    <w:abstractNumId w:val="28"/>
  </w:num>
  <w:num w:numId="43">
    <w:abstractNumId w:val="8"/>
  </w:num>
  <w:num w:numId="44">
    <w:abstractNumId w:val="52"/>
  </w:num>
  <w:num w:numId="45">
    <w:abstractNumId w:val="37"/>
  </w:num>
  <w:num w:numId="46">
    <w:abstractNumId w:val="10"/>
  </w:num>
  <w:num w:numId="47">
    <w:abstractNumId w:val="56"/>
  </w:num>
  <w:num w:numId="48">
    <w:abstractNumId w:val="15"/>
  </w:num>
  <w:num w:numId="49">
    <w:abstractNumId w:val="25"/>
  </w:num>
  <w:num w:numId="50">
    <w:abstractNumId w:val="34"/>
  </w:num>
  <w:num w:numId="51">
    <w:abstractNumId w:val="55"/>
  </w:num>
  <w:num w:numId="52">
    <w:abstractNumId w:val="38"/>
  </w:num>
  <w:num w:numId="53">
    <w:abstractNumId w:val="36"/>
  </w:num>
  <w:num w:numId="54">
    <w:abstractNumId w:val="47"/>
  </w:num>
  <w:num w:numId="55">
    <w:abstractNumId w:val="30"/>
  </w:num>
  <w:num w:numId="56">
    <w:abstractNumId w:val="12"/>
  </w:num>
  <w:num w:numId="57">
    <w:abstractNumId w:val="4"/>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num>
  <w:num w:numId="60">
    <w:abstractNumId w:val="45"/>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u Lu">
    <w15:presenceInfo w15:providerId="Windows Live" w15:userId="85d32e54d92315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oNotDisplayPageBoundaries/>
  <w:bordersDoNotSurroundHeader/>
  <w:bordersDoNotSurroundFooter/>
  <w:proofState w:spelling="clean" w:grammar="clean"/>
  <w:defaultTabStop w:val="1701"/>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1CFC"/>
    <w:rsid w:val="00002A0E"/>
    <w:rsid w:val="0000328A"/>
    <w:rsid w:val="00003E10"/>
    <w:rsid w:val="00004010"/>
    <w:rsid w:val="00004302"/>
    <w:rsid w:val="00007C37"/>
    <w:rsid w:val="00014E52"/>
    <w:rsid w:val="00016236"/>
    <w:rsid w:val="00016BF7"/>
    <w:rsid w:val="000204FD"/>
    <w:rsid w:val="00031981"/>
    <w:rsid w:val="00033F31"/>
    <w:rsid w:val="000373B6"/>
    <w:rsid w:val="00040421"/>
    <w:rsid w:val="000414FD"/>
    <w:rsid w:val="00041889"/>
    <w:rsid w:val="00042083"/>
    <w:rsid w:val="00054F61"/>
    <w:rsid w:val="00056FB0"/>
    <w:rsid w:val="00060EB7"/>
    <w:rsid w:val="00061313"/>
    <w:rsid w:val="00062AD9"/>
    <w:rsid w:val="00064B41"/>
    <w:rsid w:val="000710E7"/>
    <w:rsid w:val="000739B9"/>
    <w:rsid w:val="00075F77"/>
    <w:rsid w:val="0007678F"/>
    <w:rsid w:val="0008750D"/>
    <w:rsid w:val="000951C3"/>
    <w:rsid w:val="00095C7B"/>
    <w:rsid w:val="000974B7"/>
    <w:rsid w:val="000A0DF6"/>
    <w:rsid w:val="000A1407"/>
    <w:rsid w:val="000A3B31"/>
    <w:rsid w:val="000A3EE0"/>
    <w:rsid w:val="000A5A2B"/>
    <w:rsid w:val="000B2641"/>
    <w:rsid w:val="000B2B65"/>
    <w:rsid w:val="000B4D2A"/>
    <w:rsid w:val="000B51F5"/>
    <w:rsid w:val="000B67F8"/>
    <w:rsid w:val="000B7C2D"/>
    <w:rsid w:val="000C2CEF"/>
    <w:rsid w:val="000C6205"/>
    <w:rsid w:val="000D14E7"/>
    <w:rsid w:val="000D236A"/>
    <w:rsid w:val="000D4391"/>
    <w:rsid w:val="000D65BD"/>
    <w:rsid w:val="000E0467"/>
    <w:rsid w:val="000E285B"/>
    <w:rsid w:val="000E32B7"/>
    <w:rsid w:val="000E5A88"/>
    <w:rsid w:val="000E5C55"/>
    <w:rsid w:val="000F0B16"/>
    <w:rsid w:val="000F4765"/>
    <w:rsid w:val="0010248A"/>
    <w:rsid w:val="00115F6D"/>
    <w:rsid w:val="00116FFE"/>
    <w:rsid w:val="00117E55"/>
    <w:rsid w:val="0012495B"/>
    <w:rsid w:val="0012515D"/>
    <w:rsid w:val="00131652"/>
    <w:rsid w:val="00132855"/>
    <w:rsid w:val="0013313E"/>
    <w:rsid w:val="0013316E"/>
    <w:rsid w:val="00135004"/>
    <w:rsid w:val="0013537B"/>
    <w:rsid w:val="001406C6"/>
    <w:rsid w:val="00140844"/>
    <w:rsid w:val="001450F0"/>
    <w:rsid w:val="00151559"/>
    <w:rsid w:val="00153780"/>
    <w:rsid w:val="00153999"/>
    <w:rsid w:val="00155ED2"/>
    <w:rsid w:val="00156A5A"/>
    <w:rsid w:val="00163A7D"/>
    <w:rsid w:val="00164E88"/>
    <w:rsid w:val="001654D7"/>
    <w:rsid w:val="001665D2"/>
    <w:rsid w:val="00180823"/>
    <w:rsid w:val="00184BD8"/>
    <w:rsid w:val="00192F00"/>
    <w:rsid w:val="0019404F"/>
    <w:rsid w:val="001940D1"/>
    <w:rsid w:val="00195152"/>
    <w:rsid w:val="001973CA"/>
    <w:rsid w:val="001A04C3"/>
    <w:rsid w:val="001A07C4"/>
    <w:rsid w:val="001B6919"/>
    <w:rsid w:val="001B6B59"/>
    <w:rsid w:val="001B736B"/>
    <w:rsid w:val="001B7E6C"/>
    <w:rsid w:val="001C09AC"/>
    <w:rsid w:val="001C3B5F"/>
    <w:rsid w:val="001C3DBE"/>
    <w:rsid w:val="001C75E8"/>
    <w:rsid w:val="001D0E96"/>
    <w:rsid w:val="001D116A"/>
    <w:rsid w:val="001D20F8"/>
    <w:rsid w:val="001D3BA3"/>
    <w:rsid w:val="001D6063"/>
    <w:rsid w:val="001D6DA0"/>
    <w:rsid w:val="001F1474"/>
    <w:rsid w:val="001F7C28"/>
    <w:rsid w:val="001F7CE4"/>
    <w:rsid w:val="002016F1"/>
    <w:rsid w:val="002054F4"/>
    <w:rsid w:val="00207BA2"/>
    <w:rsid w:val="0021323A"/>
    <w:rsid w:val="00215ABC"/>
    <w:rsid w:val="00216735"/>
    <w:rsid w:val="00216CC0"/>
    <w:rsid w:val="00220BA7"/>
    <w:rsid w:val="002213E6"/>
    <w:rsid w:val="00221742"/>
    <w:rsid w:val="002238A6"/>
    <w:rsid w:val="0022557B"/>
    <w:rsid w:val="002261D6"/>
    <w:rsid w:val="002306CD"/>
    <w:rsid w:val="00230924"/>
    <w:rsid w:val="00230BBC"/>
    <w:rsid w:val="00230CB9"/>
    <w:rsid w:val="00230DB4"/>
    <w:rsid w:val="00233AB6"/>
    <w:rsid w:val="00234031"/>
    <w:rsid w:val="00236B88"/>
    <w:rsid w:val="00237BBF"/>
    <w:rsid w:val="00241C83"/>
    <w:rsid w:val="00242B66"/>
    <w:rsid w:val="002449A0"/>
    <w:rsid w:val="00246BDD"/>
    <w:rsid w:val="00246FDB"/>
    <w:rsid w:val="00247896"/>
    <w:rsid w:val="002506E3"/>
    <w:rsid w:val="00253A8C"/>
    <w:rsid w:val="00255E1D"/>
    <w:rsid w:val="00260094"/>
    <w:rsid w:val="00261657"/>
    <w:rsid w:val="00263E06"/>
    <w:rsid w:val="00271134"/>
    <w:rsid w:val="002723E3"/>
    <w:rsid w:val="00272933"/>
    <w:rsid w:val="00275258"/>
    <w:rsid w:val="0028248F"/>
    <w:rsid w:val="002855B7"/>
    <w:rsid w:val="00287A73"/>
    <w:rsid w:val="00296A6B"/>
    <w:rsid w:val="002A1553"/>
    <w:rsid w:val="002B55A3"/>
    <w:rsid w:val="002B6323"/>
    <w:rsid w:val="002C58A2"/>
    <w:rsid w:val="002D45D1"/>
    <w:rsid w:val="002E0D7B"/>
    <w:rsid w:val="002E260F"/>
    <w:rsid w:val="002E26CF"/>
    <w:rsid w:val="002E4BDC"/>
    <w:rsid w:val="002E79F3"/>
    <w:rsid w:val="002F0812"/>
    <w:rsid w:val="002F31F9"/>
    <w:rsid w:val="002F344A"/>
    <w:rsid w:val="002F5E70"/>
    <w:rsid w:val="00300221"/>
    <w:rsid w:val="00301885"/>
    <w:rsid w:val="003021C3"/>
    <w:rsid w:val="003037DD"/>
    <w:rsid w:val="003042B7"/>
    <w:rsid w:val="00305CC9"/>
    <w:rsid w:val="00306F7F"/>
    <w:rsid w:val="00310806"/>
    <w:rsid w:val="00310D48"/>
    <w:rsid w:val="00314598"/>
    <w:rsid w:val="00315802"/>
    <w:rsid w:val="003174AB"/>
    <w:rsid w:val="0032071F"/>
    <w:rsid w:val="00326358"/>
    <w:rsid w:val="003315D0"/>
    <w:rsid w:val="003326F9"/>
    <w:rsid w:val="00332DE1"/>
    <w:rsid w:val="0033308D"/>
    <w:rsid w:val="00335CCF"/>
    <w:rsid w:val="0034543E"/>
    <w:rsid w:val="003502F7"/>
    <w:rsid w:val="00351EA2"/>
    <w:rsid w:val="003562E1"/>
    <w:rsid w:val="0035703D"/>
    <w:rsid w:val="00357409"/>
    <w:rsid w:val="0036303D"/>
    <w:rsid w:val="00366C96"/>
    <w:rsid w:val="00366D7D"/>
    <w:rsid w:val="00367166"/>
    <w:rsid w:val="00370866"/>
    <w:rsid w:val="00372E18"/>
    <w:rsid w:val="00383AE1"/>
    <w:rsid w:val="003849A3"/>
    <w:rsid w:val="003856BD"/>
    <w:rsid w:val="00387716"/>
    <w:rsid w:val="003946F5"/>
    <w:rsid w:val="00394AF3"/>
    <w:rsid w:val="003A17AB"/>
    <w:rsid w:val="003A533C"/>
    <w:rsid w:val="003B059A"/>
    <w:rsid w:val="003B1418"/>
    <w:rsid w:val="003B3389"/>
    <w:rsid w:val="003B36C8"/>
    <w:rsid w:val="003B52F5"/>
    <w:rsid w:val="003B6B6C"/>
    <w:rsid w:val="003B7D36"/>
    <w:rsid w:val="003C2000"/>
    <w:rsid w:val="003D0536"/>
    <w:rsid w:val="003D47FB"/>
    <w:rsid w:val="003D4988"/>
    <w:rsid w:val="003F0753"/>
    <w:rsid w:val="003F1B34"/>
    <w:rsid w:val="003F2B47"/>
    <w:rsid w:val="003F2B76"/>
    <w:rsid w:val="003F3BCC"/>
    <w:rsid w:val="003F3E25"/>
    <w:rsid w:val="003F59A1"/>
    <w:rsid w:val="004026FA"/>
    <w:rsid w:val="00402A4B"/>
    <w:rsid w:val="00410041"/>
    <w:rsid w:val="0041153F"/>
    <w:rsid w:val="00412F7F"/>
    <w:rsid w:val="00417127"/>
    <w:rsid w:val="00420025"/>
    <w:rsid w:val="00420265"/>
    <w:rsid w:val="00426A0F"/>
    <w:rsid w:val="0043763D"/>
    <w:rsid w:val="00442BC4"/>
    <w:rsid w:val="004456FD"/>
    <w:rsid w:val="00446BE6"/>
    <w:rsid w:val="00447E53"/>
    <w:rsid w:val="004541B3"/>
    <w:rsid w:val="0047463D"/>
    <w:rsid w:val="00474E3B"/>
    <w:rsid w:val="00480838"/>
    <w:rsid w:val="00481F95"/>
    <w:rsid w:val="00487E63"/>
    <w:rsid w:val="00490451"/>
    <w:rsid w:val="00492BE8"/>
    <w:rsid w:val="004966BC"/>
    <w:rsid w:val="00497721"/>
    <w:rsid w:val="004A07FB"/>
    <w:rsid w:val="004A1A39"/>
    <w:rsid w:val="004A3FAB"/>
    <w:rsid w:val="004A4BA5"/>
    <w:rsid w:val="004A7314"/>
    <w:rsid w:val="004B16DE"/>
    <w:rsid w:val="004B2AEF"/>
    <w:rsid w:val="004B633F"/>
    <w:rsid w:val="004B6612"/>
    <w:rsid w:val="004C1E87"/>
    <w:rsid w:val="004C770A"/>
    <w:rsid w:val="004D257D"/>
    <w:rsid w:val="004E1F15"/>
    <w:rsid w:val="004E224F"/>
    <w:rsid w:val="004E4443"/>
    <w:rsid w:val="004E5E4B"/>
    <w:rsid w:val="004E723B"/>
    <w:rsid w:val="004F0394"/>
    <w:rsid w:val="004F05AE"/>
    <w:rsid w:val="004F1610"/>
    <w:rsid w:val="004F1BDE"/>
    <w:rsid w:val="004F62BC"/>
    <w:rsid w:val="004F77A1"/>
    <w:rsid w:val="00503E1F"/>
    <w:rsid w:val="00505532"/>
    <w:rsid w:val="00515254"/>
    <w:rsid w:val="00515920"/>
    <w:rsid w:val="005170E8"/>
    <w:rsid w:val="0051739E"/>
    <w:rsid w:val="00520F79"/>
    <w:rsid w:val="005259A5"/>
    <w:rsid w:val="00526743"/>
    <w:rsid w:val="00526D5A"/>
    <w:rsid w:val="005274BE"/>
    <w:rsid w:val="00527935"/>
    <w:rsid w:val="00536C8F"/>
    <w:rsid w:val="00546A80"/>
    <w:rsid w:val="00553AEC"/>
    <w:rsid w:val="00560D7A"/>
    <w:rsid w:val="005647E4"/>
    <w:rsid w:val="005700E4"/>
    <w:rsid w:val="005732F9"/>
    <w:rsid w:val="00582254"/>
    <w:rsid w:val="005839F0"/>
    <w:rsid w:val="00584126"/>
    <w:rsid w:val="00591E7A"/>
    <w:rsid w:val="0059325E"/>
    <w:rsid w:val="00593CAD"/>
    <w:rsid w:val="005A163C"/>
    <w:rsid w:val="005B23C0"/>
    <w:rsid w:val="005D0660"/>
    <w:rsid w:val="005D1CE7"/>
    <w:rsid w:val="005D4B76"/>
    <w:rsid w:val="005D57F9"/>
    <w:rsid w:val="005E3959"/>
    <w:rsid w:val="005E3AC2"/>
    <w:rsid w:val="00603F04"/>
    <w:rsid w:val="00604CB6"/>
    <w:rsid w:val="006057C5"/>
    <w:rsid w:val="00611FE2"/>
    <w:rsid w:val="00613CBF"/>
    <w:rsid w:val="006221AD"/>
    <w:rsid w:val="006349B8"/>
    <w:rsid w:val="00634C45"/>
    <w:rsid w:val="00635213"/>
    <w:rsid w:val="00650ACC"/>
    <w:rsid w:val="00661F5E"/>
    <w:rsid w:val="006622B2"/>
    <w:rsid w:val="00662982"/>
    <w:rsid w:val="00662AFD"/>
    <w:rsid w:val="00663A72"/>
    <w:rsid w:val="00670044"/>
    <w:rsid w:val="00670308"/>
    <w:rsid w:val="00673962"/>
    <w:rsid w:val="0067764A"/>
    <w:rsid w:val="00682968"/>
    <w:rsid w:val="006873AF"/>
    <w:rsid w:val="0069478F"/>
    <w:rsid w:val="006A0420"/>
    <w:rsid w:val="006A3665"/>
    <w:rsid w:val="006A3D19"/>
    <w:rsid w:val="006A4740"/>
    <w:rsid w:val="006A692C"/>
    <w:rsid w:val="006B369B"/>
    <w:rsid w:val="006B4499"/>
    <w:rsid w:val="006C002A"/>
    <w:rsid w:val="006C6390"/>
    <w:rsid w:val="006D09FC"/>
    <w:rsid w:val="006E16B2"/>
    <w:rsid w:val="006E1B60"/>
    <w:rsid w:val="006E579A"/>
    <w:rsid w:val="006F3E5B"/>
    <w:rsid w:val="006F4046"/>
    <w:rsid w:val="006F6C75"/>
    <w:rsid w:val="00701E2A"/>
    <w:rsid w:val="00703210"/>
    <w:rsid w:val="00703383"/>
    <w:rsid w:val="00706ACB"/>
    <w:rsid w:val="00710EC4"/>
    <w:rsid w:val="0071376D"/>
    <w:rsid w:val="007217D9"/>
    <w:rsid w:val="007242A3"/>
    <w:rsid w:val="007246D5"/>
    <w:rsid w:val="00724DA0"/>
    <w:rsid w:val="00731E62"/>
    <w:rsid w:val="00735952"/>
    <w:rsid w:val="00737AFC"/>
    <w:rsid w:val="00743E4D"/>
    <w:rsid w:val="007454AA"/>
    <w:rsid w:val="00745C47"/>
    <w:rsid w:val="00745EE3"/>
    <w:rsid w:val="00756794"/>
    <w:rsid w:val="00770F42"/>
    <w:rsid w:val="007749AD"/>
    <w:rsid w:val="00775BE9"/>
    <w:rsid w:val="00776A4C"/>
    <w:rsid w:val="00776A52"/>
    <w:rsid w:val="00776F1E"/>
    <w:rsid w:val="00783024"/>
    <w:rsid w:val="00791047"/>
    <w:rsid w:val="0079562C"/>
    <w:rsid w:val="007A05AE"/>
    <w:rsid w:val="007A0AF5"/>
    <w:rsid w:val="007A5779"/>
    <w:rsid w:val="007B3AA2"/>
    <w:rsid w:val="007B57D3"/>
    <w:rsid w:val="007C0AEA"/>
    <w:rsid w:val="007C2286"/>
    <w:rsid w:val="007C3838"/>
    <w:rsid w:val="007D1AC5"/>
    <w:rsid w:val="007D33E1"/>
    <w:rsid w:val="007E03E8"/>
    <w:rsid w:val="007E0637"/>
    <w:rsid w:val="007E2A33"/>
    <w:rsid w:val="007E3F5D"/>
    <w:rsid w:val="007F17D1"/>
    <w:rsid w:val="007F307B"/>
    <w:rsid w:val="007F32CA"/>
    <w:rsid w:val="007F7A10"/>
    <w:rsid w:val="008004B2"/>
    <w:rsid w:val="00803175"/>
    <w:rsid w:val="00806EEE"/>
    <w:rsid w:val="0081737B"/>
    <w:rsid w:val="00817DF0"/>
    <w:rsid w:val="00820382"/>
    <w:rsid w:val="00820E27"/>
    <w:rsid w:val="00821DDB"/>
    <w:rsid w:val="008225E0"/>
    <w:rsid w:val="00830D61"/>
    <w:rsid w:val="008408C1"/>
    <w:rsid w:val="0084184C"/>
    <w:rsid w:val="00842B92"/>
    <w:rsid w:val="00856908"/>
    <w:rsid w:val="0086068F"/>
    <w:rsid w:val="0086302E"/>
    <w:rsid w:val="00863F0D"/>
    <w:rsid w:val="008649AB"/>
    <w:rsid w:val="00864E80"/>
    <w:rsid w:val="00870360"/>
    <w:rsid w:val="008703A7"/>
    <w:rsid w:val="008713ED"/>
    <w:rsid w:val="00875D3A"/>
    <w:rsid w:val="00880E6E"/>
    <w:rsid w:val="008819A0"/>
    <w:rsid w:val="00883B76"/>
    <w:rsid w:val="00884520"/>
    <w:rsid w:val="0088688E"/>
    <w:rsid w:val="00892507"/>
    <w:rsid w:val="00896312"/>
    <w:rsid w:val="0089742F"/>
    <w:rsid w:val="008B6AD9"/>
    <w:rsid w:val="008C0CE7"/>
    <w:rsid w:val="008C1119"/>
    <w:rsid w:val="008C3163"/>
    <w:rsid w:val="008C3179"/>
    <w:rsid w:val="008C6858"/>
    <w:rsid w:val="008C75C9"/>
    <w:rsid w:val="008C79FF"/>
    <w:rsid w:val="008C7F68"/>
    <w:rsid w:val="008D3EB3"/>
    <w:rsid w:val="008D535F"/>
    <w:rsid w:val="008E122C"/>
    <w:rsid w:val="008E1293"/>
    <w:rsid w:val="008E1CA7"/>
    <w:rsid w:val="008E26A7"/>
    <w:rsid w:val="008E30D2"/>
    <w:rsid w:val="008E6D99"/>
    <w:rsid w:val="008E77ED"/>
    <w:rsid w:val="008F05D0"/>
    <w:rsid w:val="008F54AA"/>
    <w:rsid w:val="00902066"/>
    <w:rsid w:val="0090451E"/>
    <w:rsid w:val="00905FB1"/>
    <w:rsid w:val="00910B55"/>
    <w:rsid w:val="00912346"/>
    <w:rsid w:val="00916252"/>
    <w:rsid w:val="00916D73"/>
    <w:rsid w:val="0092692F"/>
    <w:rsid w:val="009366A4"/>
    <w:rsid w:val="009502C0"/>
    <w:rsid w:val="00955B93"/>
    <w:rsid w:val="009564AC"/>
    <w:rsid w:val="00956CFA"/>
    <w:rsid w:val="00956D3E"/>
    <w:rsid w:val="009649F0"/>
    <w:rsid w:val="009662B2"/>
    <w:rsid w:val="00971434"/>
    <w:rsid w:val="009719E3"/>
    <w:rsid w:val="009724FC"/>
    <w:rsid w:val="00972846"/>
    <w:rsid w:val="00975455"/>
    <w:rsid w:val="00976820"/>
    <w:rsid w:val="00981505"/>
    <w:rsid w:val="009834FF"/>
    <w:rsid w:val="00990109"/>
    <w:rsid w:val="00994AF0"/>
    <w:rsid w:val="009951DA"/>
    <w:rsid w:val="009965CC"/>
    <w:rsid w:val="009A160F"/>
    <w:rsid w:val="009B39B2"/>
    <w:rsid w:val="009B5DEF"/>
    <w:rsid w:val="009C05B5"/>
    <w:rsid w:val="009C3E0C"/>
    <w:rsid w:val="009C528D"/>
    <w:rsid w:val="009C71DD"/>
    <w:rsid w:val="009E1370"/>
    <w:rsid w:val="009E4043"/>
    <w:rsid w:val="009F1E1A"/>
    <w:rsid w:val="009F47EE"/>
    <w:rsid w:val="009F62CE"/>
    <w:rsid w:val="00A0092D"/>
    <w:rsid w:val="00A010FB"/>
    <w:rsid w:val="00A046F9"/>
    <w:rsid w:val="00A07DDB"/>
    <w:rsid w:val="00A11EB7"/>
    <w:rsid w:val="00A14E12"/>
    <w:rsid w:val="00A16E68"/>
    <w:rsid w:val="00A178A6"/>
    <w:rsid w:val="00A24886"/>
    <w:rsid w:val="00A26B8D"/>
    <w:rsid w:val="00A312F6"/>
    <w:rsid w:val="00A31A6D"/>
    <w:rsid w:val="00A32EAC"/>
    <w:rsid w:val="00A33F74"/>
    <w:rsid w:val="00A35448"/>
    <w:rsid w:val="00A357D7"/>
    <w:rsid w:val="00A3589B"/>
    <w:rsid w:val="00A40784"/>
    <w:rsid w:val="00A40B33"/>
    <w:rsid w:val="00A45217"/>
    <w:rsid w:val="00A47017"/>
    <w:rsid w:val="00A504B7"/>
    <w:rsid w:val="00A52877"/>
    <w:rsid w:val="00A541A6"/>
    <w:rsid w:val="00A6574A"/>
    <w:rsid w:val="00A657C3"/>
    <w:rsid w:val="00A74307"/>
    <w:rsid w:val="00A830BF"/>
    <w:rsid w:val="00A83F55"/>
    <w:rsid w:val="00A866BF"/>
    <w:rsid w:val="00A8751B"/>
    <w:rsid w:val="00A915B2"/>
    <w:rsid w:val="00A91695"/>
    <w:rsid w:val="00A97AD5"/>
    <w:rsid w:val="00A97C01"/>
    <w:rsid w:val="00AA05E8"/>
    <w:rsid w:val="00AA6755"/>
    <w:rsid w:val="00AA695D"/>
    <w:rsid w:val="00AA7652"/>
    <w:rsid w:val="00AA76CC"/>
    <w:rsid w:val="00AB15F8"/>
    <w:rsid w:val="00AB3052"/>
    <w:rsid w:val="00AB46FD"/>
    <w:rsid w:val="00AB544F"/>
    <w:rsid w:val="00AC0A25"/>
    <w:rsid w:val="00AC2DF6"/>
    <w:rsid w:val="00AC35A8"/>
    <w:rsid w:val="00AC554A"/>
    <w:rsid w:val="00AD0FD6"/>
    <w:rsid w:val="00AD5140"/>
    <w:rsid w:val="00AD6843"/>
    <w:rsid w:val="00AE11F0"/>
    <w:rsid w:val="00AE3B44"/>
    <w:rsid w:val="00AF329C"/>
    <w:rsid w:val="00AF637B"/>
    <w:rsid w:val="00B00F48"/>
    <w:rsid w:val="00B04675"/>
    <w:rsid w:val="00B053DC"/>
    <w:rsid w:val="00B06AB7"/>
    <w:rsid w:val="00B22BAA"/>
    <w:rsid w:val="00B25351"/>
    <w:rsid w:val="00B275F8"/>
    <w:rsid w:val="00B3288B"/>
    <w:rsid w:val="00B35F9B"/>
    <w:rsid w:val="00B37234"/>
    <w:rsid w:val="00B45A75"/>
    <w:rsid w:val="00B50346"/>
    <w:rsid w:val="00B60F14"/>
    <w:rsid w:val="00B62894"/>
    <w:rsid w:val="00B676E0"/>
    <w:rsid w:val="00B709D6"/>
    <w:rsid w:val="00B73B2D"/>
    <w:rsid w:val="00B755D0"/>
    <w:rsid w:val="00B7637B"/>
    <w:rsid w:val="00B80309"/>
    <w:rsid w:val="00B81A76"/>
    <w:rsid w:val="00B83C42"/>
    <w:rsid w:val="00B916E7"/>
    <w:rsid w:val="00B94991"/>
    <w:rsid w:val="00B9513D"/>
    <w:rsid w:val="00B952AF"/>
    <w:rsid w:val="00BA3BE2"/>
    <w:rsid w:val="00BA4F87"/>
    <w:rsid w:val="00BA531A"/>
    <w:rsid w:val="00BB03E7"/>
    <w:rsid w:val="00BB0659"/>
    <w:rsid w:val="00BB1925"/>
    <w:rsid w:val="00BB306C"/>
    <w:rsid w:val="00BB3E39"/>
    <w:rsid w:val="00BB51E5"/>
    <w:rsid w:val="00BB57C2"/>
    <w:rsid w:val="00BB6531"/>
    <w:rsid w:val="00BC0150"/>
    <w:rsid w:val="00BC4ECD"/>
    <w:rsid w:val="00BD049A"/>
    <w:rsid w:val="00BD171C"/>
    <w:rsid w:val="00BD3ABB"/>
    <w:rsid w:val="00BD3F01"/>
    <w:rsid w:val="00BE0441"/>
    <w:rsid w:val="00BE08AC"/>
    <w:rsid w:val="00BE2742"/>
    <w:rsid w:val="00BF19FA"/>
    <w:rsid w:val="00BF44E1"/>
    <w:rsid w:val="00BF52EE"/>
    <w:rsid w:val="00BF70A9"/>
    <w:rsid w:val="00C07B8F"/>
    <w:rsid w:val="00C11692"/>
    <w:rsid w:val="00C13A3B"/>
    <w:rsid w:val="00C1407D"/>
    <w:rsid w:val="00C14605"/>
    <w:rsid w:val="00C16C22"/>
    <w:rsid w:val="00C276F1"/>
    <w:rsid w:val="00C335EB"/>
    <w:rsid w:val="00C347BA"/>
    <w:rsid w:val="00C363DD"/>
    <w:rsid w:val="00C41356"/>
    <w:rsid w:val="00C41DB8"/>
    <w:rsid w:val="00C4215B"/>
    <w:rsid w:val="00C42995"/>
    <w:rsid w:val="00C44183"/>
    <w:rsid w:val="00C60F5F"/>
    <w:rsid w:val="00C82FCB"/>
    <w:rsid w:val="00C8315D"/>
    <w:rsid w:val="00C83791"/>
    <w:rsid w:val="00C875B5"/>
    <w:rsid w:val="00C91F8D"/>
    <w:rsid w:val="00C931D2"/>
    <w:rsid w:val="00C96500"/>
    <w:rsid w:val="00CA1FD2"/>
    <w:rsid w:val="00CB5183"/>
    <w:rsid w:val="00CC0B97"/>
    <w:rsid w:val="00CC327E"/>
    <w:rsid w:val="00CC675B"/>
    <w:rsid w:val="00CC6765"/>
    <w:rsid w:val="00CD281A"/>
    <w:rsid w:val="00CD7E0F"/>
    <w:rsid w:val="00CE00FA"/>
    <w:rsid w:val="00CE2E10"/>
    <w:rsid w:val="00CE3BE4"/>
    <w:rsid w:val="00CE440F"/>
    <w:rsid w:val="00CE558E"/>
    <w:rsid w:val="00CE5B82"/>
    <w:rsid w:val="00CE5CCB"/>
    <w:rsid w:val="00CF16A0"/>
    <w:rsid w:val="00CF39AE"/>
    <w:rsid w:val="00CF7E28"/>
    <w:rsid w:val="00D07F08"/>
    <w:rsid w:val="00D133DD"/>
    <w:rsid w:val="00D174A6"/>
    <w:rsid w:val="00D17B9B"/>
    <w:rsid w:val="00D207EC"/>
    <w:rsid w:val="00D21086"/>
    <w:rsid w:val="00D25C65"/>
    <w:rsid w:val="00D2796C"/>
    <w:rsid w:val="00D3072D"/>
    <w:rsid w:val="00D30CB1"/>
    <w:rsid w:val="00D30CF2"/>
    <w:rsid w:val="00D34DD1"/>
    <w:rsid w:val="00D3524C"/>
    <w:rsid w:val="00D41FA6"/>
    <w:rsid w:val="00D4618C"/>
    <w:rsid w:val="00D549B4"/>
    <w:rsid w:val="00D65DFE"/>
    <w:rsid w:val="00D67716"/>
    <w:rsid w:val="00D72D6F"/>
    <w:rsid w:val="00D7609F"/>
    <w:rsid w:val="00D806EF"/>
    <w:rsid w:val="00D81160"/>
    <w:rsid w:val="00D8461A"/>
    <w:rsid w:val="00D848BE"/>
    <w:rsid w:val="00D85061"/>
    <w:rsid w:val="00D851BF"/>
    <w:rsid w:val="00D857BB"/>
    <w:rsid w:val="00D86892"/>
    <w:rsid w:val="00D87F03"/>
    <w:rsid w:val="00D91A0F"/>
    <w:rsid w:val="00D92073"/>
    <w:rsid w:val="00D92197"/>
    <w:rsid w:val="00D94422"/>
    <w:rsid w:val="00D95100"/>
    <w:rsid w:val="00DA1336"/>
    <w:rsid w:val="00DA1C9B"/>
    <w:rsid w:val="00DA39F8"/>
    <w:rsid w:val="00DA46A3"/>
    <w:rsid w:val="00DB339B"/>
    <w:rsid w:val="00DB3CEF"/>
    <w:rsid w:val="00DB50D6"/>
    <w:rsid w:val="00DC2520"/>
    <w:rsid w:val="00DC4899"/>
    <w:rsid w:val="00DD40A8"/>
    <w:rsid w:val="00DD4B03"/>
    <w:rsid w:val="00DE0D3E"/>
    <w:rsid w:val="00DE17C0"/>
    <w:rsid w:val="00DE21F4"/>
    <w:rsid w:val="00DE2793"/>
    <w:rsid w:val="00DF05E5"/>
    <w:rsid w:val="00DF1CF9"/>
    <w:rsid w:val="00E000D0"/>
    <w:rsid w:val="00E0235D"/>
    <w:rsid w:val="00E0480F"/>
    <w:rsid w:val="00E06B52"/>
    <w:rsid w:val="00E06FF4"/>
    <w:rsid w:val="00E1028C"/>
    <w:rsid w:val="00E12233"/>
    <w:rsid w:val="00E122E0"/>
    <w:rsid w:val="00E1326A"/>
    <w:rsid w:val="00E1537B"/>
    <w:rsid w:val="00E22BC1"/>
    <w:rsid w:val="00E31713"/>
    <w:rsid w:val="00E377F5"/>
    <w:rsid w:val="00E411FE"/>
    <w:rsid w:val="00E44EC5"/>
    <w:rsid w:val="00E470D2"/>
    <w:rsid w:val="00E53C4C"/>
    <w:rsid w:val="00E60449"/>
    <w:rsid w:val="00E62E8A"/>
    <w:rsid w:val="00E63CBB"/>
    <w:rsid w:val="00E64D28"/>
    <w:rsid w:val="00E71311"/>
    <w:rsid w:val="00E73FA5"/>
    <w:rsid w:val="00E82F7C"/>
    <w:rsid w:val="00E8458E"/>
    <w:rsid w:val="00E85181"/>
    <w:rsid w:val="00E858D9"/>
    <w:rsid w:val="00E86D2D"/>
    <w:rsid w:val="00E873A8"/>
    <w:rsid w:val="00E90EB0"/>
    <w:rsid w:val="00E95B4D"/>
    <w:rsid w:val="00EA323B"/>
    <w:rsid w:val="00EA4713"/>
    <w:rsid w:val="00EA4A6E"/>
    <w:rsid w:val="00EA7066"/>
    <w:rsid w:val="00EB1CC4"/>
    <w:rsid w:val="00EB2227"/>
    <w:rsid w:val="00EB698E"/>
    <w:rsid w:val="00EC3399"/>
    <w:rsid w:val="00EC4C99"/>
    <w:rsid w:val="00EC5CE3"/>
    <w:rsid w:val="00EC6C5F"/>
    <w:rsid w:val="00ED4BCB"/>
    <w:rsid w:val="00EE48C8"/>
    <w:rsid w:val="00EF0689"/>
    <w:rsid w:val="00EF10C5"/>
    <w:rsid w:val="00EF11E9"/>
    <w:rsid w:val="00EF203A"/>
    <w:rsid w:val="00EF2B84"/>
    <w:rsid w:val="00EF3277"/>
    <w:rsid w:val="00EF44D3"/>
    <w:rsid w:val="00F00B72"/>
    <w:rsid w:val="00F04D10"/>
    <w:rsid w:val="00F10589"/>
    <w:rsid w:val="00F1058A"/>
    <w:rsid w:val="00F112B9"/>
    <w:rsid w:val="00F11621"/>
    <w:rsid w:val="00F16259"/>
    <w:rsid w:val="00F200E2"/>
    <w:rsid w:val="00F25067"/>
    <w:rsid w:val="00F27EEC"/>
    <w:rsid w:val="00F321D3"/>
    <w:rsid w:val="00F323AE"/>
    <w:rsid w:val="00F37544"/>
    <w:rsid w:val="00F47961"/>
    <w:rsid w:val="00F5067F"/>
    <w:rsid w:val="00F54502"/>
    <w:rsid w:val="00F56BF8"/>
    <w:rsid w:val="00F57AD0"/>
    <w:rsid w:val="00F651B9"/>
    <w:rsid w:val="00F659C7"/>
    <w:rsid w:val="00F67614"/>
    <w:rsid w:val="00F729CA"/>
    <w:rsid w:val="00F758B3"/>
    <w:rsid w:val="00F76EB8"/>
    <w:rsid w:val="00F80AAC"/>
    <w:rsid w:val="00F80ED6"/>
    <w:rsid w:val="00F82F44"/>
    <w:rsid w:val="00F838B8"/>
    <w:rsid w:val="00F86EBA"/>
    <w:rsid w:val="00F91512"/>
    <w:rsid w:val="00F95217"/>
    <w:rsid w:val="00F958FA"/>
    <w:rsid w:val="00F961A2"/>
    <w:rsid w:val="00F97385"/>
    <w:rsid w:val="00F97EE3"/>
    <w:rsid w:val="00FA2DC8"/>
    <w:rsid w:val="00FA4167"/>
    <w:rsid w:val="00FB5C22"/>
    <w:rsid w:val="00FC1522"/>
    <w:rsid w:val="00FC387A"/>
    <w:rsid w:val="00FC4A45"/>
    <w:rsid w:val="00FC7772"/>
    <w:rsid w:val="00FD3E3D"/>
    <w:rsid w:val="00FD57E8"/>
    <w:rsid w:val="00FD5F36"/>
    <w:rsid w:val="00FD637C"/>
    <w:rsid w:val="00FD66BF"/>
    <w:rsid w:val="00FD7030"/>
    <w:rsid w:val="00FD722F"/>
    <w:rsid w:val="00FD7366"/>
    <w:rsid w:val="00FE25E2"/>
    <w:rsid w:val="00FE68BE"/>
    <w:rsid w:val="00FF11F4"/>
    <w:rsid w:val="00FF2031"/>
    <w:rsid w:val="00FF3234"/>
    <w:rsid w:val="00FF40E7"/>
    <w:rsid w:val="00FF529A"/>
    <w:rsid w:val="00FF7A6D"/>
    <w:rsid w:val="0341D123"/>
    <w:rsid w:val="061B20C3"/>
    <w:rsid w:val="28E55BCE"/>
    <w:rsid w:val="31BA0BBB"/>
    <w:rsid w:val="33332F3A"/>
    <w:rsid w:val="51114769"/>
    <w:rsid w:val="51F0DED0"/>
    <w:rsid w:val="55C2AC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E256C582-B90C-4297-A8B3-B7158517D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899"/>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link w:val="ListParagraphChar"/>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uiPriority w:val="10"/>
    <w:qFormat/>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uiPriority w:val="10"/>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 w:type="character" w:customStyle="1" w:styleId="ListParagraphChar">
    <w:name w:val="List Paragraph Char"/>
    <w:basedOn w:val="DefaultParagraphFont"/>
    <w:link w:val="ListParagraph"/>
    <w:uiPriority w:val="34"/>
    <w:rsid w:val="000F4765"/>
    <w:rPr>
      <w:rFonts w:ascii="Calibri" w:eastAsia="Calibri" w:hAnsi="Calibri"/>
      <w:sz w:val="22"/>
      <w:lang w:val="en-US" w:eastAsia="en-US"/>
    </w:rPr>
  </w:style>
  <w:style w:type="paragraph" w:customStyle="1" w:styleId="Recommendation">
    <w:name w:val="Recommendation"/>
    <w:basedOn w:val="Normal"/>
    <w:next w:val="Normal"/>
    <w:qFormat/>
    <w:rsid w:val="00E85181"/>
    <w:pPr>
      <w:widowControl/>
      <w:pBdr>
        <w:top w:val="none" w:sz="0" w:space="0" w:color="auto"/>
        <w:left w:val="none" w:sz="0" w:space="0" w:color="auto"/>
        <w:bottom w:val="none" w:sz="0" w:space="0" w:color="auto"/>
        <w:right w:val="none" w:sz="0" w:space="0" w:color="auto"/>
        <w:between w:val="none" w:sz="0" w:space="0" w:color="auto"/>
      </w:pBdr>
      <w:spacing w:after="240" w:line="252" w:lineRule="auto"/>
      <w:ind w:left="737" w:hanging="1247"/>
    </w:pPr>
    <w:rPr>
      <w:rFonts w:ascii="Arial" w:eastAsia="Times New Roman" w:hAnsi="Arial"/>
      <w:sz w:val="24"/>
      <w:szCs w:val="24"/>
    </w:rPr>
  </w:style>
  <w:style w:type="character" w:styleId="HTMLCode">
    <w:name w:val="HTML Code"/>
    <w:basedOn w:val="DefaultParagraphFont"/>
    <w:uiPriority w:val="99"/>
    <w:semiHidden/>
    <w:unhideWhenUsed/>
    <w:rsid w:val="00E53C4C"/>
    <w:rPr>
      <w:rFonts w:ascii="Courier New" w:eastAsia="Times New Roman" w:hAnsi="Courier New" w:cs="Courier New"/>
      <w:sz w:val="20"/>
      <w:szCs w:val="20"/>
    </w:rPr>
  </w:style>
  <w:style w:type="table" w:customStyle="1" w:styleId="GridTable5Dark-Accent11">
    <w:name w:val="Grid Table 5 Dark - Accent 1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1">
    <w:name w:val="Grid Table 5 Dark - Accent 4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paragraph" w:styleId="HTMLPreformatted">
    <w:name w:val="HTML Preformatted"/>
    <w:basedOn w:val="Normal"/>
    <w:link w:val="HTMLPreformattedChar"/>
    <w:uiPriority w:val="99"/>
    <w:semiHidden/>
    <w:unhideWhenUsed/>
    <w:rsid w:val="0090451E"/>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0451E"/>
    <w:rPr>
      <w:rFonts w:ascii="Courier New" w:eastAsia="Times New Roman" w:hAnsi="Courier New" w:cs="Courier New"/>
      <w:szCs w:val="20"/>
      <w:lang w:val="en-US" w:eastAsia="en-US"/>
    </w:rPr>
  </w:style>
  <w:style w:type="character" w:customStyle="1" w:styleId="line">
    <w:name w:val="line"/>
    <w:basedOn w:val="DefaultParagraphFont"/>
    <w:rsid w:val="00904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24243">
      <w:bodyDiv w:val="1"/>
      <w:marLeft w:val="0"/>
      <w:marRight w:val="0"/>
      <w:marTop w:val="0"/>
      <w:marBottom w:val="0"/>
      <w:divBdr>
        <w:top w:val="none" w:sz="0" w:space="0" w:color="auto"/>
        <w:left w:val="none" w:sz="0" w:space="0" w:color="auto"/>
        <w:bottom w:val="none" w:sz="0" w:space="0" w:color="auto"/>
        <w:right w:val="none" w:sz="0" w:space="0" w:color="auto"/>
      </w:divBdr>
    </w:div>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799223648">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055278500">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380547292">
      <w:bodyDiv w:val="1"/>
      <w:marLeft w:val="0"/>
      <w:marRight w:val="0"/>
      <w:marTop w:val="0"/>
      <w:marBottom w:val="0"/>
      <w:divBdr>
        <w:top w:val="none" w:sz="0" w:space="0" w:color="auto"/>
        <w:left w:val="none" w:sz="0" w:space="0" w:color="auto"/>
        <w:bottom w:val="none" w:sz="0" w:space="0" w:color="auto"/>
        <w:right w:val="none" w:sz="0" w:space="0" w:color="auto"/>
      </w:divBdr>
    </w:div>
    <w:div w:id="1592398529">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 w:id="1910996610">
      <w:bodyDiv w:val="1"/>
      <w:marLeft w:val="0"/>
      <w:marRight w:val="0"/>
      <w:marTop w:val="0"/>
      <w:marBottom w:val="0"/>
      <w:divBdr>
        <w:top w:val="none" w:sz="0" w:space="0" w:color="auto"/>
        <w:left w:val="none" w:sz="0" w:space="0" w:color="auto"/>
        <w:bottom w:val="none" w:sz="0" w:space="0" w:color="auto"/>
        <w:right w:val="none" w:sz="0" w:space="0" w:color="auto"/>
      </w:divBdr>
      <w:divsChild>
        <w:div w:id="157430264">
          <w:marLeft w:val="0"/>
          <w:marRight w:val="0"/>
          <w:marTop w:val="0"/>
          <w:marBottom w:val="0"/>
          <w:divBdr>
            <w:top w:val="none" w:sz="0" w:space="0" w:color="auto"/>
            <w:left w:val="none" w:sz="0" w:space="0" w:color="auto"/>
            <w:bottom w:val="none" w:sz="0" w:space="0" w:color="auto"/>
            <w:right w:val="none" w:sz="0" w:space="0" w:color="auto"/>
          </w:divBdr>
          <w:divsChild>
            <w:div w:id="1222448046">
              <w:marLeft w:val="0"/>
              <w:marRight w:val="0"/>
              <w:marTop w:val="0"/>
              <w:marBottom w:val="0"/>
              <w:divBdr>
                <w:top w:val="none" w:sz="0" w:space="0" w:color="auto"/>
                <w:left w:val="none" w:sz="0" w:space="0" w:color="auto"/>
                <w:bottom w:val="none" w:sz="0" w:space="0" w:color="auto"/>
                <w:right w:val="none" w:sz="0" w:space="0" w:color="auto"/>
              </w:divBdr>
              <w:divsChild>
                <w:div w:id="1132334349">
                  <w:marLeft w:val="0"/>
                  <w:marRight w:val="0"/>
                  <w:marTop w:val="0"/>
                  <w:marBottom w:val="0"/>
                  <w:divBdr>
                    <w:top w:val="none" w:sz="0" w:space="0" w:color="auto"/>
                    <w:left w:val="none" w:sz="0" w:space="0" w:color="auto"/>
                    <w:bottom w:val="none" w:sz="0" w:space="0" w:color="auto"/>
                    <w:right w:val="none" w:sz="0" w:space="0" w:color="auto"/>
                  </w:divBdr>
                  <w:divsChild>
                    <w:div w:id="2061902952">
                      <w:marLeft w:val="0"/>
                      <w:marRight w:val="0"/>
                      <w:marTop w:val="0"/>
                      <w:marBottom w:val="0"/>
                      <w:divBdr>
                        <w:top w:val="none" w:sz="0" w:space="0" w:color="auto"/>
                        <w:left w:val="none" w:sz="0" w:space="0" w:color="auto"/>
                        <w:bottom w:val="none" w:sz="0" w:space="0" w:color="auto"/>
                        <w:right w:val="none" w:sz="0" w:space="0" w:color="auto"/>
                      </w:divBdr>
                    </w:div>
                  </w:divsChild>
                </w:div>
                <w:div w:id="1370302476">
                  <w:marLeft w:val="0"/>
                  <w:marRight w:val="150"/>
                  <w:marTop w:val="0"/>
                  <w:marBottom w:val="0"/>
                  <w:divBdr>
                    <w:top w:val="none" w:sz="0" w:space="0" w:color="auto"/>
                    <w:left w:val="none" w:sz="0" w:space="0" w:color="auto"/>
                    <w:bottom w:val="none" w:sz="0" w:space="0" w:color="auto"/>
                    <w:right w:val="none" w:sz="0" w:space="0" w:color="auto"/>
                  </w:divBdr>
                  <w:divsChild>
                    <w:div w:id="747730520">
                      <w:marLeft w:val="0"/>
                      <w:marRight w:val="0"/>
                      <w:marTop w:val="0"/>
                      <w:marBottom w:val="30"/>
                      <w:divBdr>
                        <w:top w:val="none" w:sz="0" w:space="0" w:color="auto"/>
                        <w:left w:val="none" w:sz="0" w:space="0" w:color="auto"/>
                        <w:bottom w:val="none" w:sz="0" w:space="0" w:color="auto"/>
                        <w:right w:val="none" w:sz="0" w:space="0" w:color="auto"/>
                      </w:divBdr>
                    </w:div>
                    <w:div w:id="85014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31847">
          <w:marLeft w:val="0"/>
          <w:marRight w:val="0"/>
          <w:marTop w:val="0"/>
          <w:marBottom w:val="0"/>
          <w:divBdr>
            <w:top w:val="none" w:sz="0" w:space="0" w:color="auto"/>
            <w:left w:val="none" w:sz="0" w:space="0" w:color="auto"/>
            <w:bottom w:val="none" w:sz="0" w:space="0" w:color="auto"/>
            <w:right w:val="none" w:sz="0" w:space="0" w:color="auto"/>
          </w:divBdr>
          <w:divsChild>
            <w:div w:id="281884025">
              <w:marLeft w:val="0"/>
              <w:marRight w:val="0"/>
              <w:marTop w:val="0"/>
              <w:marBottom w:val="0"/>
              <w:divBdr>
                <w:top w:val="none" w:sz="0" w:space="0" w:color="auto"/>
                <w:left w:val="none" w:sz="0" w:space="0" w:color="auto"/>
                <w:bottom w:val="none" w:sz="0" w:space="0" w:color="auto"/>
                <w:right w:val="none" w:sz="0" w:space="0" w:color="auto"/>
              </w:divBdr>
              <w:divsChild>
                <w:div w:id="1389262727">
                  <w:marLeft w:val="0"/>
                  <w:marRight w:val="0"/>
                  <w:marTop w:val="0"/>
                  <w:marBottom w:val="0"/>
                  <w:divBdr>
                    <w:top w:val="none" w:sz="0" w:space="0" w:color="auto"/>
                    <w:left w:val="none" w:sz="0" w:space="0" w:color="auto"/>
                    <w:bottom w:val="none" w:sz="0" w:space="0" w:color="auto"/>
                    <w:right w:val="none" w:sz="0" w:space="0" w:color="auto"/>
                  </w:divBdr>
                  <w:divsChild>
                    <w:div w:id="797139173">
                      <w:marLeft w:val="0"/>
                      <w:marRight w:val="0"/>
                      <w:marTop w:val="0"/>
                      <w:marBottom w:val="0"/>
                      <w:divBdr>
                        <w:top w:val="none" w:sz="0" w:space="0" w:color="auto"/>
                        <w:left w:val="none" w:sz="0" w:space="0" w:color="auto"/>
                        <w:bottom w:val="none" w:sz="0" w:space="0" w:color="auto"/>
                        <w:right w:val="none" w:sz="0" w:space="0" w:color="auto"/>
                      </w:divBdr>
                    </w:div>
                  </w:divsChild>
                </w:div>
                <w:div w:id="1474635079">
                  <w:marLeft w:val="0"/>
                  <w:marRight w:val="150"/>
                  <w:marTop w:val="0"/>
                  <w:marBottom w:val="0"/>
                  <w:divBdr>
                    <w:top w:val="none" w:sz="0" w:space="0" w:color="auto"/>
                    <w:left w:val="none" w:sz="0" w:space="0" w:color="auto"/>
                    <w:bottom w:val="none" w:sz="0" w:space="0" w:color="auto"/>
                    <w:right w:val="none" w:sz="0" w:space="0" w:color="auto"/>
                  </w:divBdr>
                  <w:divsChild>
                    <w:div w:id="1323965281">
                      <w:marLeft w:val="0"/>
                      <w:marRight w:val="0"/>
                      <w:marTop w:val="0"/>
                      <w:marBottom w:val="30"/>
                      <w:divBdr>
                        <w:top w:val="none" w:sz="0" w:space="0" w:color="auto"/>
                        <w:left w:val="none" w:sz="0" w:space="0" w:color="auto"/>
                        <w:bottom w:val="none" w:sz="0" w:space="0" w:color="auto"/>
                        <w:right w:val="none" w:sz="0" w:space="0" w:color="auto"/>
                      </w:divBdr>
                    </w:div>
                    <w:div w:id="200241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2864">
          <w:marLeft w:val="0"/>
          <w:marRight w:val="0"/>
          <w:marTop w:val="0"/>
          <w:marBottom w:val="0"/>
          <w:divBdr>
            <w:top w:val="none" w:sz="0" w:space="0" w:color="auto"/>
            <w:left w:val="none" w:sz="0" w:space="0" w:color="auto"/>
            <w:bottom w:val="none" w:sz="0" w:space="0" w:color="auto"/>
            <w:right w:val="none" w:sz="0" w:space="0" w:color="auto"/>
          </w:divBdr>
          <w:divsChild>
            <w:div w:id="73666065">
              <w:marLeft w:val="0"/>
              <w:marRight w:val="0"/>
              <w:marTop w:val="0"/>
              <w:marBottom w:val="0"/>
              <w:divBdr>
                <w:top w:val="none" w:sz="0" w:space="0" w:color="auto"/>
                <w:left w:val="none" w:sz="0" w:space="0" w:color="auto"/>
                <w:bottom w:val="none" w:sz="0" w:space="0" w:color="auto"/>
                <w:right w:val="none" w:sz="0" w:space="0" w:color="auto"/>
              </w:divBdr>
              <w:divsChild>
                <w:div w:id="801263942">
                  <w:marLeft w:val="0"/>
                  <w:marRight w:val="0"/>
                  <w:marTop w:val="0"/>
                  <w:marBottom w:val="0"/>
                  <w:divBdr>
                    <w:top w:val="none" w:sz="0" w:space="0" w:color="auto"/>
                    <w:left w:val="none" w:sz="0" w:space="0" w:color="auto"/>
                    <w:bottom w:val="none" w:sz="0" w:space="0" w:color="auto"/>
                    <w:right w:val="none" w:sz="0" w:space="0" w:color="auto"/>
                  </w:divBdr>
                  <w:divsChild>
                    <w:div w:id="226499911">
                      <w:marLeft w:val="0"/>
                      <w:marRight w:val="0"/>
                      <w:marTop w:val="0"/>
                      <w:marBottom w:val="0"/>
                      <w:divBdr>
                        <w:top w:val="none" w:sz="0" w:space="0" w:color="auto"/>
                        <w:left w:val="none" w:sz="0" w:space="0" w:color="auto"/>
                        <w:bottom w:val="none" w:sz="0" w:space="0" w:color="auto"/>
                        <w:right w:val="none" w:sz="0" w:space="0" w:color="auto"/>
                      </w:divBdr>
                    </w:div>
                  </w:divsChild>
                </w:div>
                <w:div w:id="1723215669">
                  <w:marLeft w:val="0"/>
                  <w:marRight w:val="150"/>
                  <w:marTop w:val="0"/>
                  <w:marBottom w:val="0"/>
                  <w:divBdr>
                    <w:top w:val="none" w:sz="0" w:space="0" w:color="auto"/>
                    <w:left w:val="none" w:sz="0" w:space="0" w:color="auto"/>
                    <w:bottom w:val="none" w:sz="0" w:space="0" w:color="auto"/>
                    <w:right w:val="none" w:sz="0" w:space="0" w:color="auto"/>
                  </w:divBdr>
                  <w:divsChild>
                    <w:div w:id="328678557">
                      <w:marLeft w:val="0"/>
                      <w:marRight w:val="0"/>
                      <w:marTop w:val="0"/>
                      <w:marBottom w:val="0"/>
                      <w:divBdr>
                        <w:top w:val="none" w:sz="0" w:space="0" w:color="auto"/>
                        <w:left w:val="none" w:sz="0" w:space="0" w:color="auto"/>
                        <w:bottom w:val="none" w:sz="0" w:space="0" w:color="auto"/>
                        <w:right w:val="none" w:sz="0" w:space="0" w:color="auto"/>
                      </w:divBdr>
                    </w:div>
                    <w:div w:id="120652370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758067166">
          <w:marLeft w:val="0"/>
          <w:marRight w:val="0"/>
          <w:marTop w:val="0"/>
          <w:marBottom w:val="0"/>
          <w:divBdr>
            <w:top w:val="none" w:sz="0" w:space="0" w:color="auto"/>
            <w:left w:val="none" w:sz="0" w:space="0" w:color="auto"/>
            <w:bottom w:val="none" w:sz="0" w:space="0" w:color="auto"/>
            <w:right w:val="none" w:sz="0" w:space="0" w:color="auto"/>
          </w:divBdr>
          <w:divsChild>
            <w:div w:id="1483735178">
              <w:marLeft w:val="0"/>
              <w:marRight w:val="0"/>
              <w:marTop w:val="0"/>
              <w:marBottom w:val="0"/>
              <w:divBdr>
                <w:top w:val="none" w:sz="0" w:space="0" w:color="auto"/>
                <w:left w:val="none" w:sz="0" w:space="0" w:color="auto"/>
                <w:bottom w:val="none" w:sz="0" w:space="0" w:color="auto"/>
                <w:right w:val="none" w:sz="0" w:space="0" w:color="auto"/>
              </w:divBdr>
              <w:divsChild>
                <w:div w:id="812478280">
                  <w:marLeft w:val="0"/>
                  <w:marRight w:val="150"/>
                  <w:marTop w:val="0"/>
                  <w:marBottom w:val="0"/>
                  <w:divBdr>
                    <w:top w:val="none" w:sz="0" w:space="0" w:color="auto"/>
                    <w:left w:val="none" w:sz="0" w:space="0" w:color="auto"/>
                    <w:bottom w:val="none" w:sz="0" w:space="0" w:color="auto"/>
                    <w:right w:val="none" w:sz="0" w:space="0" w:color="auto"/>
                  </w:divBdr>
                  <w:divsChild>
                    <w:div w:id="1126125084">
                      <w:marLeft w:val="0"/>
                      <w:marRight w:val="0"/>
                      <w:marTop w:val="0"/>
                      <w:marBottom w:val="0"/>
                      <w:divBdr>
                        <w:top w:val="none" w:sz="0" w:space="0" w:color="auto"/>
                        <w:left w:val="none" w:sz="0" w:space="0" w:color="auto"/>
                        <w:bottom w:val="none" w:sz="0" w:space="0" w:color="auto"/>
                        <w:right w:val="none" w:sz="0" w:space="0" w:color="auto"/>
                      </w:divBdr>
                    </w:div>
                    <w:div w:id="189446035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804734934">
          <w:marLeft w:val="0"/>
          <w:marRight w:val="0"/>
          <w:marTop w:val="0"/>
          <w:marBottom w:val="0"/>
          <w:divBdr>
            <w:top w:val="none" w:sz="0" w:space="0" w:color="auto"/>
            <w:left w:val="none" w:sz="0" w:space="0" w:color="auto"/>
            <w:bottom w:val="none" w:sz="0" w:space="0" w:color="auto"/>
            <w:right w:val="none" w:sz="0" w:space="0" w:color="auto"/>
          </w:divBdr>
          <w:divsChild>
            <w:div w:id="1706907805">
              <w:marLeft w:val="0"/>
              <w:marRight w:val="0"/>
              <w:marTop w:val="0"/>
              <w:marBottom w:val="0"/>
              <w:divBdr>
                <w:top w:val="none" w:sz="0" w:space="0" w:color="auto"/>
                <w:left w:val="none" w:sz="0" w:space="0" w:color="auto"/>
                <w:bottom w:val="none" w:sz="0" w:space="0" w:color="auto"/>
                <w:right w:val="none" w:sz="0" w:space="0" w:color="auto"/>
              </w:divBdr>
              <w:divsChild>
                <w:div w:id="1594318895">
                  <w:marLeft w:val="0"/>
                  <w:marRight w:val="150"/>
                  <w:marTop w:val="0"/>
                  <w:marBottom w:val="0"/>
                  <w:divBdr>
                    <w:top w:val="none" w:sz="0" w:space="0" w:color="auto"/>
                    <w:left w:val="none" w:sz="0" w:space="0" w:color="auto"/>
                    <w:bottom w:val="none" w:sz="0" w:space="0" w:color="auto"/>
                    <w:right w:val="none" w:sz="0" w:space="0" w:color="auto"/>
                  </w:divBdr>
                  <w:divsChild>
                    <w:div w:id="293753754">
                      <w:marLeft w:val="0"/>
                      <w:marRight w:val="0"/>
                      <w:marTop w:val="0"/>
                      <w:marBottom w:val="0"/>
                      <w:divBdr>
                        <w:top w:val="none" w:sz="0" w:space="0" w:color="auto"/>
                        <w:left w:val="none" w:sz="0" w:space="0" w:color="auto"/>
                        <w:bottom w:val="none" w:sz="0" w:space="0" w:color="auto"/>
                        <w:right w:val="none" w:sz="0" w:space="0" w:color="auto"/>
                      </w:divBdr>
                    </w:div>
                    <w:div w:id="1876649911">
                      <w:marLeft w:val="0"/>
                      <w:marRight w:val="0"/>
                      <w:marTop w:val="0"/>
                      <w:marBottom w:val="30"/>
                      <w:divBdr>
                        <w:top w:val="none" w:sz="0" w:space="0" w:color="auto"/>
                        <w:left w:val="none" w:sz="0" w:space="0" w:color="auto"/>
                        <w:bottom w:val="none" w:sz="0" w:space="0" w:color="auto"/>
                        <w:right w:val="none" w:sz="0" w:space="0" w:color="auto"/>
                      </w:divBdr>
                    </w:div>
                  </w:divsChild>
                </w:div>
                <w:div w:id="2052798781">
                  <w:marLeft w:val="0"/>
                  <w:marRight w:val="0"/>
                  <w:marTop w:val="0"/>
                  <w:marBottom w:val="0"/>
                  <w:divBdr>
                    <w:top w:val="none" w:sz="0" w:space="0" w:color="auto"/>
                    <w:left w:val="none" w:sz="0" w:space="0" w:color="auto"/>
                    <w:bottom w:val="none" w:sz="0" w:space="0" w:color="auto"/>
                    <w:right w:val="none" w:sz="0" w:space="0" w:color="auto"/>
                  </w:divBdr>
                  <w:divsChild>
                    <w:div w:id="710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81500">
          <w:marLeft w:val="0"/>
          <w:marRight w:val="0"/>
          <w:marTop w:val="0"/>
          <w:marBottom w:val="0"/>
          <w:divBdr>
            <w:top w:val="none" w:sz="0" w:space="0" w:color="auto"/>
            <w:left w:val="none" w:sz="0" w:space="0" w:color="auto"/>
            <w:bottom w:val="none" w:sz="0" w:space="0" w:color="auto"/>
            <w:right w:val="none" w:sz="0" w:space="0" w:color="auto"/>
          </w:divBdr>
          <w:divsChild>
            <w:div w:id="95440716">
              <w:marLeft w:val="0"/>
              <w:marRight w:val="0"/>
              <w:marTop w:val="0"/>
              <w:marBottom w:val="0"/>
              <w:divBdr>
                <w:top w:val="none" w:sz="0" w:space="0" w:color="auto"/>
                <w:left w:val="none" w:sz="0" w:space="0" w:color="auto"/>
                <w:bottom w:val="none" w:sz="0" w:space="0" w:color="auto"/>
                <w:right w:val="none" w:sz="0" w:space="0" w:color="auto"/>
              </w:divBdr>
              <w:divsChild>
                <w:div w:id="112211662">
                  <w:marLeft w:val="0"/>
                  <w:marRight w:val="0"/>
                  <w:marTop w:val="0"/>
                  <w:marBottom w:val="0"/>
                  <w:divBdr>
                    <w:top w:val="none" w:sz="0" w:space="0" w:color="auto"/>
                    <w:left w:val="none" w:sz="0" w:space="0" w:color="auto"/>
                    <w:bottom w:val="none" w:sz="0" w:space="0" w:color="auto"/>
                    <w:right w:val="none" w:sz="0" w:space="0" w:color="auto"/>
                  </w:divBdr>
                  <w:divsChild>
                    <w:div w:id="750589059">
                      <w:marLeft w:val="0"/>
                      <w:marRight w:val="0"/>
                      <w:marTop w:val="0"/>
                      <w:marBottom w:val="0"/>
                      <w:divBdr>
                        <w:top w:val="none" w:sz="0" w:space="0" w:color="auto"/>
                        <w:left w:val="none" w:sz="0" w:space="0" w:color="auto"/>
                        <w:bottom w:val="none" w:sz="0" w:space="0" w:color="auto"/>
                        <w:right w:val="none" w:sz="0" w:space="0" w:color="auto"/>
                      </w:divBdr>
                    </w:div>
                  </w:divsChild>
                </w:div>
                <w:div w:id="1017004204">
                  <w:marLeft w:val="0"/>
                  <w:marRight w:val="150"/>
                  <w:marTop w:val="0"/>
                  <w:marBottom w:val="0"/>
                  <w:divBdr>
                    <w:top w:val="none" w:sz="0" w:space="0" w:color="auto"/>
                    <w:left w:val="none" w:sz="0" w:space="0" w:color="auto"/>
                    <w:bottom w:val="none" w:sz="0" w:space="0" w:color="auto"/>
                    <w:right w:val="none" w:sz="0" w:space="0" w:color="auto"/>
                  </w:divBdr>
                  <w:divsChild>
                    <w:div w:id="351957625">
                      <w:marLeft w:val="0"/>
                      <w:marRight w:val="0"/>
                      <w:marTop w:val="0"/>
                      <w:marBottom w:val="0"/>
                      <w:divBdr>
                        <w:top w:val="none" w:sz="0" w:space="0" w:color="auto"/>
                        <w:left w:val="none" w:sz="0" w:space="0" w:color="auto"/>
                        <w:bottom w:val="none" w:sz="0" w:space="0" w:color="auto"/>
                        <w:right w:val="none" w:sz="0" w:space="0" w:color="auto"/>
                      </w:divBdr>
                    </w:div>
                    <w:div w:id="10742320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885683268">
          <w:marLeft w:val="0"/>
          <w:marRight w:val="0"/>
          <w:marTop w:val="0"/>
          <w:marBottom w:val="0"/>
          <w:divBdr>
            <w:top w:val="none" w:sz="0" w:space="0" w:color="auto"/>
            <w:left w:val="none" w:sz="0" w:space="0" w:color="auto"/>
            <w:bottom w:val="none" w:sz="0" w:space="0" w:color="auto"/>
            <w:right w:val="none" w:sz="0" w:space="0" w:color="auto"/>
          </w:divBdr>
          <w:divsChild>
            <w:div w:id="1326133783">
              <w:marLeft w:val="0"/>
              <w:marRight w:val="0"/>
              <w:marTop w:val="0"/>
              <w:marBottom w:val="0"/>
              <w:divBdr>
                <w:top w:val="none" w:sz="0" w:space="0" w:color="auto"/>
                <w:left w:val="none" w:sz="0" w:space="0" w:color="auto"/>
                <w:bottom w:val="none" w:sz="0" w:space="0" w:color="auto"/>
                <w:right w:val="none" w:sz="0" w:space="0" w:color="auto"/>
              </w:divBdr>
              <w:divsChild>
                <w:div w:id="128716306">
                  <w:marLeft w:val="0"/>
                  <w:marRight w:val="0"/>
                  <w:marTop w:val="0"/>
                  <w:marBottom w:val="0"/>
                  <w:divBdr>
                    <w:top w:val="none" w:sz="0" w:space="0" w:color="auto"/>
                    <w:left w:val="none" w:sz="0" w:space="0" w:color="auto"/>
                    <w:bottom w:val="none" w:sz="0" w:space="0" w:color="auto"/>
                    <w:right w:val="none" w:sz="0" w:space="0" w:color="auto"/>
                  </w:divBdr>
                  <w:divsChild>
                    <w:div w:id="811365127">
                      <w:marLeft w:val="0"/>
                      <w:marRight w:val="0"/>
                      <w:marTop w:val="0"/>
                      <w:marBottom w:val="0"/>
                      <w:divBdr>
                        <w:top w:val="none" w:sz="0" w:space="0" w:color="auto"/>
                        <w:left w:val="none" w:sz="0" w:space="0" w:color="auto"/>
                        <w:bottom w:val="none" w:sz="0" w:space="0" w:color="auto"/>
                        <w:right w:val="none" w:sz="0" w:space="0" w:color="auto"/>
                      </w:divBdr>
                    </w:div>
                  </w:divsChild>
                </w:div>
                <w:div w:id="821577124">
                  <w:marLeft w:val="0"/>
                  <w:marRight w:val="15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30"/>
                      <w:divBdr>
                        <w:top w:val="none" w:sz="0" w:space="0" w:color="auto"/>
                        <w:left w:val="none" w:sz="0" w:space="0" w:color="auto"/>
                        <w:bottom w:val="none" w:sz="0" w:space="0" w:color="auto"/>
                        <w:right w:val="none" w:sz="0" w:space="0" w:color="auto"/>
                      </w:divBdr>
                    </w:div>
                    <w:div w:id="154660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0389">
          <w:marLeft w:val="0"/>
          <w:marRight w:val="0"/>
          <w:marTop w:val="0"/>
          <w:marBottom w:val="0"/>
          <w:divBdr>
            <w:top w:val="none" w:sz="0" w:space="0" w:color="auto"/>
            <w:left w:val="none" w:sz="0" w:space="0" w:color="auto"/>
            <w:bottom w:val="none" w:sz="0" w:space="0" w:color="auto"/>
            <w:right w:val="none" w:sz="0" w:space="0" w:color="auto"/>
          </w:divBdr>
          <w:divsChild>
            <w:div w:id="1071192831">
              <w:marLeft w:val="0"/>
              <w:marRight w:val="0"/>
              <w:marTop w:val="0"/>
              <w:marBottom w:val="0"/>
              <w:divBdr>
                <w:top w:val="none" w:sz="0" w:space="0" w:color="auto"/>
                <w:left w:val="none" w:sz="0" w:space="0" w:color="auto"/>
                <w:bottom w:val="none" w:sz="0" w:space="0" w:color="auto"/>
                <w:right w:val="none" w:sz="0" w:space="0" w:color="auto"/>
              </w:divBdr>
              <w:divsChild>
                <w:div w:id="273244312">
                  <w:marLeft w:val="0"/>
                  <w:marRight w:val="150"/>
                  <w:marTop w:val="0"/>
                  <w:marBottom w:val="0"/>
                  <w:divBdr>
                    <w:top w:val="none" w:sz="0" w:space="0" w:color="auto"/>
                    <w:left w:val="none" w:sz="0" w:space="0" w:color="auto"/>
                    <w:bottom w:val="none" w:sz="0" w:space="0" w:color="auto"/>
                    <w:right w:val="none" w:sz="0" w:space="0" w:color="auto"/>
                  </w:divBdr>
                  <w:divsChild>
                    <w:div w:id="500849999">
                      <w:marLeft w:val="0"/>
                      <w:marRight w:val="0"/>
                      <w:marTop w:val="0"/>
                      <w:marBottom w:val="30"/>
                      <w:divBdr>
                        <w:top w:val="none" w:sz="0" w:space="0" w:color="auto"/>
                        <w:left w:val="none" w:sz="0" w:space="0" w:color="auto"/>
                        <w:bottom w:val="none" w:sz="0" w:space="0" w:color="auto"/>
                        <w:right w:val="none" w:sz="0" w:space="0" w:color="auto"/>
                      </w:divBdr>
                    </w:div>
                    <w:div w:id="1382244372">
                      <w:marLeft w:val="0"/>
                      <w:marRight w:val="0"/>
                      <w:marTop w:val="0"/>
                      <w:marBottom w:val="0"/>
                      <w:divBdr>
                        <w:top w:val="none" w:sz="0" w:space="0" w:color="auto"/>
                        <w:left w:val="none" w:sz="0" w:space="0" w:color="auto"/>
                        <w:bottom w:val="none" w:sz="0" w:space="0" w:color="auto"/>
                        <w:right w:val="none" w:sz="0" w:space="0" w:color="auto"/>
                      </w:divBdr>
                    </w:div>
                  </w:divsChild>
                </w:div>
                <w:div w:id="1764491519">
                  <w:marLeft w:val="0"/>
                  <w:marRight w:val="0"/>
                  <w:marTop w:val="0"/>
                  <w:marBottom w:val="0"/>
                  <w:divBdr>
                    <w:top w:val="none" w:sz="0" w:space="0" w:color="auto"/>
                    <w:left w:val="none" w:sz="0" w:space="0" w:color="auto"/>
                    <w:bottom w:val="none" w:sz="0" w:space="0" w:color="auto"/>
                    <w:right w:val="none" w:sz="0" w:space="0" w:color="auto"/>
                  </w:divBdr>
                  <w:divsChild>
                    <w:div w:id="96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5514">
          <w:marLeft w:val="0"/>
          <w:marRight w:val="0"/>
          <w:marTop w:val="0"/>
          <w:marBottom w:val="0"/>
          <w:divBdr>
            <w:top w:val="none" w:sz="0" w:space="0" w:color="auto"/>
            <w:left w:val="none" w:sz="0" w:space="0" w:color="auto"/>
            <w:bottom w:val="none" w:sz="0" w:space="0" w:color="auto"/>
            <w:right w:val="none" w:sz="0" w:space="0" w:color="auto"/>
          </w:divBdr>
          <w:divsChild>
            <w:div w:id="157967652">
              <w:marLeft w:val="0"/>
              <w:marRight w:val="0"/>
              <w:marTop w:val="0"/>
              <w:marBottom w:val="0"/>
              <w:divBdr>
                <w:top w:val="none" w:sz="0" w:space="0" w:color="auto"/>
                <w:left w:val="none" w:sz="0" w:space="0" w:color="auto"/>
                <w:bottom w:val="none" w:sz="0" w:space="0" w:color="auto"/>
                <w:right w:val="none" w:sz="0" w:space="0" w:color="auto"/>
              </w:divBdr>
              <w:divsChild>
                <w:div w:id="616106972">
                  <w:marLeft w:val="0"/>
                  <w:marRight w:val="0"/>
                  <w:marTop w:val="0"/>
                  <w:marBottom w:val="0"/>
                  <w:divBdr>
                    <w:top w:val="none" w:sz="0" w:space="0" w:color="auto"/>
                    <w:left w:val="none" w:sz="0" w:space="0" w:color="auto"/>
                    <w:bottom w:val="none" w:sz="0" w:space="0" w:color="auto"/>
                    <w:right w:val="none" w:sz="0" w:space="0" w:color="auto"/>
                  </w:divBdr>
                  <w:divsChild>
                    <w:div w:id="1917737611">
                      <w:marLeft w:val="0"/>
                      <w:marRight w:val="0"/>
                      <w:marTop w:val="0"/>
                      <w:marBottom w:val="0"/>
                      <w:divBdr>
                        <w:top w:val="none" w:sz="0" w:space="0" w:color="auto"/>
                        <w:left w:val="none" w:sz="0" w:space="0" w:color="auto"/>
                        <w:bottom w:val="none" w:sz="0" w:space="0" w:color="auto"/>
                        <w:right w:val="none" w:sz="0" w:space="0" w:color="auto"/>
                      </w:divBdr>
                    </w:div>
                  </w:divsChild>
                </w:div>
                <w:div w:id="691150609">
                  <w:marLeft w:val="0"/>
                  <w:marRight w:val="150"/>
                  <w:marTop w:val="0"/>
                  <w:marBottom w:val="0"/>
                  <w:divBdr>
                    <w:top w:val="none" w:sz="0" w:space="0" w:color="auto"/>
                    <w:left w:val="none" w:sz="0" w:space="0" w:color="auto"/>
                    <w:bottom w:val="none" w:sz="0" w:space="0" w:color="auto"/>
                    <w:right w:val="none" w:sz="0" w:space="0" w:color="auto"/>
                  </w:divBdr>
                  <w:divsChild>
                    <w:div w:id="682164919">
                      <w:marLeft w:val="0"/>
                      <w:marRight w:val="0"/>
                      <w:marTop w:val="0"/>
                      <w:marBottom w:val="0"/>
                      <w:divBdr>
                        <w:top w:val="none" w:sz="0" w:space="0" w:color="auto"/>
                        <w:left w:val="none" w:sz="0" w:space="0" w:color="auto"/>
                        <w:bottom w:val="none" w:sz="0" w:space="0" w:color="auto"/>
                        <w:right w:val="none" w:sz="0" w:space="0" w:color="auto"/>
                      </w:divBdr>
                    </w:div>
                    <w:div w:id="91011637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745646114">
          <w:marLeft w:val="0"/>
          <w:marRight w:val="0"/>
          <w:marTop w:val="0"/>
          <w:marBottom w:val="0"/>
          <w:divBdr>
            <w:top w:val="none" w:sz="0" w:space="0" w:color="auto"/>
            <w:left w:val="none" w:sz="0" w:space="0" w:color="auto"/>
            <w:bottom w:val="none" w:sz="0" w:space="0" w:color="auto"/>
            <w:right w:val="none" w:sz="0" w:space="0" w:color="auto"/>
          </w:divBdr>
          <w:divsChild>
            <w:div w:id="1272974042">
              <w:marLeft w:val="0"/>
              <w:marRight w:val="0"/>
              <w:marTop w:val="0"/>
              <w:marBottom w:val="0"/>
              <w:divBdr>
                <w:top w:val="none" w:sz="0" w:space="0" w:color="auto"/>
                <w:left w:val="none" w:sz="0" w:space="0" w:color="auto"/>
                <w:bottom w:val="none" w:sz="0" w:space="0" w:color="auto"/>
                <w:right w:val="none" w:sz="0" w:space="0" w:color="auto"/>
              </w:divBdr>
              <w:divsChild>
                <w:div w:id="492912530">
                  <w:marLeft w:val="0"/>
                  <w:marRight w:val="0"/>
                  <w:marTop w:val="0"/>
                  <w:marBottom w:val="0"/>
                  <w:divBdr>
                    <w:top w:val="none" w:sz="0" w:space="0" w:color="auto"/>
                    <w:left w:val="none" w:sz="0" w:space="0" w:color="auto"/>
                    <w:bottom w:val="none" w:sz="0" w:space="0" w:color="auto"/>
                    <w:right w:val="none" w:sz="0" w:space="0" w:color="auto"/>
                  </w:divBdr>
                  <w:divsChild>
                    <w:div w:id="954167548">
                      <w:marLeft w:val="0"/>
                      <w:marRight w:val="0"/>
                      <w:marTop w:val="0"/>
                      <w:marBottom w:val="0"/>
                      <w:divBdr>
                        <w:top w:val="none" w:sz="0" w:space="0" w:color="auto"/>
                        <w:left w:val="none" w:sz="0" w:space="0" w:color="auto"/>
                        <w:bottom w:val="none" w:sz="0" w:space="0" w:color="auto"/>
                        <w:right w:val="none" w:sz="0" w:space="0" w:color="auto"/>
                      </w:divBdr>
                    </w:div>
                  </w:divsChild>
                </w:div>
                <w:div w:id="1977904257">
                  <w:marLeft w:val="0"/>
                  <w:marRight w:val="150"/>
                  <w:marTop w:val="0"/>
                  <w:marBottom w:val="0"/>
                  <w:divBdr>
                    <w:top w:val="none" w:sz="0" w:space="0" w:color="auto"/>
                    <w:left w:val="none" w:sz="0" w:space="0" w:color="auto"/>
                    <w:bottom w:val="none" w:sz="0" w:space="0" w:color="auto"/>
                    <w:right w:val="none" w:sz="0" w:space="0" w:color="auto"/>
                  </w:divBdr>
                  <w:divsChild>
                    <w:div w:id="1437477217">
                      <w:marLeft w:val="0"/>
                      <w:marRight w:val="0"/>
                      <w:marTop w:val="0"/>
                      <w:marBottom w:val="0"/>
                      <w:divBdr>
                        <w:top w:val="none" w:sz="0" w:space="0" w:color="auto"/>
                        <w:left w:val="none" w:sz="0" w:space="0" w:color="auto"/>
                        <w:bottom w:val="none" w:sz="0" w:space="0" w:color="auto"/>
                        <w:right w:val="none" w:sz="0" w:space="0" w:color="auto"/>
                      </w:divBdr>
                    </w:div>
                    <w:div w:id="182173220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851721211">
          <w:marLeft w:val="0"/>
          <w:marRight w:val="0"/>
          <w:marTop w:val="0"/>
          <w:marBottom w:val="0"/>
          <w:divBdr>
            <w:top w:val="none" w:sz="0" w:space="0" w:color="auto"/>
            <w:left w:val="none" w:sz="0" w:space="0" w:color="auto"/>
            <w:bottom w:val="none" w:sz="0" w:space="0" w:color="auto"/>
            <w:right w:val="none" w:sz="0" w:space="0" w:color="auto"/>
          </w:divBdr>
          <w:divsChild>
            <w:div w:id="38019214">
              <w:marLeft w:val="0"/>
              <w:marRight w:val="0"/>
              <w:marTop w:val="0"/>
              <w:marBottom w:val="0"/>
              <w:divBdr>
                <w:top w:val="none" w:sz="0" w:space="0" w:color="auto"/>
                <w:left w:val="none" w:sz="0" w:space="0" w:color="auto"/>
                <w:bottom w:val="none" w:sz="0" w:space="0" w:color="auto"/>
                <w:right w:val="none" w:sz="0" w:space="0" w:color="auto"/>
              </w:divBdr>
              <w:divsChild>
                <w:div w:id="351230181">
                  <w:marLeft w:val="0"/>
                  <w:marRight w:val="150"/>
                  <w:marTop w:val="0"/>
                  <w:marBottom w:val="0"/>
                  <w:divBdr>
                    <w:top w:val="none" w:sz="0" w:space="0" w:color="auto"/>
                    <w:left w:val="none" w:sz="0" w:space="0" w:color="auto"/>
                    <w:bottom w:val="none" w:sz="0" w:space="0" w:color="auto"/>
                    <w:right w:val="none" w:sz="0" w:space="0" w:color="auto"/>
                  </w:divBdr>
                  <w:divsChild>
                    <w:div w:id="474183823">
                      <w:marLeft w:val="0"/>
                      <w:marRight w:val="0"/>
                      <w:marTop w:val="0"/>
                      <w:marBottom w:val="30"/>
                      <w:divBdr>
                        <w:top w:val="none" w:sz="0" w:space="0" w:color="auto"/>
                        <w:left w:val="none" w:sz="0" w:space="0" w:color="auto"/>
                        <w:bottom w:val="none" w:sz="0" w:space="0" w:color="auto"/>
                        <w:right w:val="none" w:sz="0" w:space="0" w:color="auto"/>
                      </w:divBdr>
                    </w:div>
                    <w:div w:id="716007058">
                      <w:marLeft w:val="0"/>
                      <w:marRight w:val="0"/>
                      <w:marTop w:val="0"/>
                      <w:marBottom w:val="0"/>
                      <w:divBdr>
                        <w:top w:val="none" w:sz="0" w:space="0" w:color="auto"/>
                        <w:left w:val="none" w:sz="0" w:space="0" w:color="auto"/>
                        <w:bottom w:val="none" w:sz="0" w:space="0" w:color="auto"/>
                        <w:right w:val="none" w:sz="0" w:space="0" w:color="auto"/>
                      </w:divBdr>
                    </w:div>
                  </w:divsChild>
                </w:div>
                <w:div w:id="1818262190">
                  <w:marLeft w:val="0"/>
                  <w:marRight w:val="0"/>
                  <w:marTop w:val="0"/>
                  <w:marBottom w:val="0"/>
                  <w:divBdr>
                    <w:top w:val="none" w:sz="0" w:space="0" w:color="auto"/>
                    <w:left w:val="none" w:sz="0" w:space="0" w:color="auto"/>
                    <w:bottom w:val="none" w:sz="0" w:space="0" w:color="auto"/>
                    <w:right w:val="none" w:sz="0" w:space="0" w:color="auto"/>
                  </w:divBdr>
                  <w:divsChild>
                    <w:div w:id="15397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205861">
          <w:marLeft w:val="0"/>
          <w:marRight w:val="0"/>
          <w:marTop w:val="0"/>
          <w:marBottom w:val="0"/>
          <w:divBdr>
            <w:top w:val="none" w:sz="0" w:space="0" w:color="auto"/>
            <w:left w:val="none" w:sz="0" w:space="0" w:color="auto"/>
            <w:bottom w:val="none" w:sz="0" w:space="0" w:color="auto"/>
            <w:right w:val="none" w:sz="0" w:space="0" w:color="auto"/>
          </w:divBdr>
          <w:divsChild>
            <w:div w:id="239945792">
              <w:marLeft w:val="0"/>
              <w:marRight w:val="0"/>
              <w:marTop w:val="0"/>
              <w:marBottom w:val="0"/>
              <w:divBdr>
                <w:top w:val="none" w:sz="0" w:space="0" w:color="auto"/>
                <w:left w:val="none" w:sz="0" w:space="0" w:color="auto"/>
                <w:bottom w:val="none" w:sz="0" w:space="0" w:color="auto"/>
                <w:right w:val="none" w:sz="0" w:space="0" w:color="auto"/>
              </w:divBdr>
              <w:divsChild>
                <w:div w:id="1369834884">
                  <w:marLeft w:val="0"/>
                  <w:marRight w:val="150"/>
                  <w:marTop w:val="0"/>
                  <w:marBottom w:val="0"/>
                  <w:divBdr>
                    <w:top w:val="none" w:sz="0" w:space="0" w:color="auto"/>
                    <w:left w:val="none" w:sz="0" w:space="0" w:color="auto"/>
                    <w:bottom w:val="none" w:sz="0" w:space="0" w:color="auto"/>
                    <w:right w:val="none" w:sz="0" w:space="0" w:color="auto"/>
                  </w:divBdr>
                  <w:divsChild>
                    <w:div w:id="853031842">
                      <w:marLeft w:val="0"/>
                      <w:marRight w:val="0"/>
                      <w:marTop w:val="0"/>
                      <w:marBottom w:val="0"/>
                      <w:divBdr>
                        <w:top w:val="none" w:sz="0" w:space="0" w:color="auto"/>
                        <w:left w:val="none" w:sz="0" w:space="0" w:color="auto"/>
                        <w:bottom w:val="none" w:sz="0" w:space="0" w:color="auto"/>
                        <w:right w:val="none" w:sz="0" w:space="0" w:color="auto"/>
                      </w:divBdr>
                    </w:div>
                    <w:div w:id="1173909630">
                      <w:marLeft w:val="0"/>
                      <w:marRight w:val="0"/>
                      <w:marTop w:val="0"/>
                      <w:marBottom w:val="30"/>
                      <w:divBdr>
                        <w:top w:val="none" w:sz="0" w:space="0" w:color="auto"/>
                        <w:left w:val="none" w:sz="0" w:space="0" w:color="auto"/>
                        <w:bottom w:val="none" w:sz="0" w:space="0" w:color="auto"/>
                        <w:right w:val="none" w:sz="0" w:space="0" w:color="auto"/>
                      </w:divBdr>
                    </w:div>
                  </w:divsChild>
                </w:div>
                <w:div w:id="2074883553">
                  <w:marLeft w:val="0"/>
                  <w:marRight w:val="0"/>
                  <w:marTop w:val="0"/>
                  <w:marBottom w:val="0"/>
                  <w:divBdr>
                    <w:top w:val="none" w:sz="0" w:space="0" w:color="auto"/>
                    <w:left w:val="none" w:sz="0" w:space="0" w:color="auto"/>
                    <w:bottom w:val="none" w:sz="0" w:space="0" w:color="auto"/>
                    <w:right w:val="none" w:sz="0" w:space="0" w:color="auto"/>
                  </w:divBdr>
                  <w:divsChild>
                    <w:div w:id="8794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5759">
          <w:marLeft w:val="0"/>
          <w:marRight w:val="0"/>
          <w:marTop w:val="0"/>
          <w:marBottom w:val="0"/>
          <w:divBdr>
            <w:top w:val="none" w:sz="0" w:space="0" w:color="auto"/>
            <w:left w:val="none" w:sz="0" w:space="0" w:color="auto"/>
            <w:bottom w:val="none" w:sz="0" w:space="0" w:color="auto"/>
            <w:right w:val="none" w:sz="0" w:space="0" w:color="auto"/>
          </w:divBdr>
          <w:divsChild>
            <w:div w:id="1282608182">
              <w:marLeft w:val="0"/>
              <w:marRight w:val="0"/>
              <w:marTop w:val="0"/>
              <w:marBottom w:val="0"/>
              <w:divBdr>
                <w:top w:val="none" w:sz="0" w:space="0" w:color="auto"/>
                <w:left w:val="none" w:sz="0" w:space="0" w:color="auto"/>
                <w:bottom w:val="none" w:sz="0" w:space="0" w:color="auto"/>
                <w:right w:val="none" w:sz="0" w:space="0" w:color="auto"/>
              </w:divBdr>
              <w:divsChild>
                <w:div w:id="113449004">
                  <w:marLeft w:val="0"/>
                  <w:marRight w:val="0"/>
                  <w:marTop w:val="0"/>
                  <w:marBottom w:val="0"/>
                  <w:divBdr>
                    <w:top w:val="none" w:sz="0" w:space="0" w:color="auto"/>
                    <w:left w:val="none" w:sz="0" w:space="0" w:color="auto"/>
                    <w:bottom w:val="none" w:sz="0" w:space="0" w:color="auto"/>
                    <w:right w:val="none" w:sz="0" w:space="0" w:color="auto"/>
                  </w:divBdr>
                  <w:divsChild>
                    <w:div w:id="7492180">
                      <w:marLeft w:val="0"/>
                      <w:marRight w:val="0"/>
                      <w:marTop w:val="0"/>
                      <w:marBottom w:val="0"/>
                      <w:divBdr>
                        <w:top w:val="none" w:sz="0" w:space="0" w:color="auto"/>
                        <w:left w:val="none" w:sz="0" w:space="0" w:color="auto"/>
                        <w:bottom w:val="none" w:sz="0" w:space="0" w:color="auto"/>
                        <w:right w:val="none" w:sz="0" w:space="0" w:color="auto"/>
                      </w:divBdr>
                    </w:div>
                  </w:divsChild>
                </w:div>
                <w:div w:id="1596132049">
                  <w:marLeft w:val="0"/>
                  <w:marRight w:val="150"/>
                  <w:marTop w:val="0"/>
                  <w:marBottom w:val="0"/>
                  <w:divBdr>
                    <w:top w:val="none" w:sz="0" w:space="0" w:color="auto"/>
                    <w:left w:val="none" w:sz="0" w:space="0" w:color="auto"/>
                    <w:bottom w:val="none" w:sz="0" w:space="0" w:color="auto"/>
                    <w:right w:val="none" w:sz="0" w:space="0" w:color="auto"/>
                  </w:divBdr>
                  <w:divsChild>
                    <w:div w:id="1765953410">
                      <w:marLeft w:val="0"/>
                      <w:marRight w:val="0"/>
                      <w:marTop w:val="0"/>
                      <w:marBottom w:val="0"/>
                      <w:divBdr>
                        <w:top w:val="none" w:sz="0" w:space="0" w:color="auto"/>
                        <w:left w:val="none" w:sz="0" w:space="0" w:color="auto"/>
                        <w:bottom w:val="none" w:sz="0" w:space="0" w:color="auto"/>
                        <w:right w:val="none" w:sz="0" w:space="0" w:color="auto"/>
                      </w:divBdr>
                    </w:div>
                    <w:div w:id="211878792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026059237">
          <w:marLeft w:val="0"/>
          <w:marRight w:val="0"/>
          <w:marTop w:val="0"/>
          <w:marBottom w:val="0"/>
          <w:divBdr>
            <w:top w:val="none" w:sz="0" w:space="0" w:color="auto"/>
            <w:left w:val="none" w:sz="0" w:space="0" w:color="auto"/>
            <w:bottom w:val="none" w:sz="0" w:space="0" w:color="auto"/>
            <w:right w:val="none" w:sz="0" w:space="0" w:color="auto"/>
          </w:divBdr>
          <w:divsChild>
            <w:div w:id="1969504947">
              <w:marLeft w:val="0"/>
              <w:marRight w:val="0"/>
              <w:marTop w:val="0"/>
              <w:marBottom w:val="0"/>
              <w:divBdr>
                <w:top w:val="none" w:sz="0" w:space="0" w:color="auto"/>
                <w:left w:val="none" w:sz="0" w:space="0" w:color="auto"/>
                <w:bottom w:val="none" w:sz="0" w:space="0" w:color="auto"/>
                <w:right w:val="none" w:sz="0" w:space="0" w:color="auto"/>
              </w:divBdr>
              <w:divsChild>
                <w:div w:id="417168676">
                  <w:marLeft w:val="0"/>
                  <w:marRight w:val="0"/>
                  <w:marTop w:val="0"/>
                  <w:marBottom w:val="0"/>
                  <w:divBdr>
                    <w:top w:val="none" w:sz="0" w:space="0" w:color="auto"/>
                    <w:left w:val="none" w:sz="0" w:space="0" w:color="auto"/>
                    <w:bottom w:val="none" w:sz="0" w:space="0" w:color="auto"/>
                    <w:right w:val="none" w:sz="0" w:space="0" w:color="auto"/>
                  </w:divBdr>
                  <w:divsChild>
                    <w:div w:id="644092816">
                      <w:marLeft w:val="0"/>
                      <w:marRight w:val="0"/>
                      <w:marTop w:val="0"/>
                      <w:marBottom w:val="0"/>
                      <w:divBdr>
                        <w:top w:val="none" w:sz="0" w:space="0" w:color="auto"/>
                        <w:left w:val="none" w:sz="0" w:space="0" w:color="auto"/>
                        <w:bottom w:val="none" w:sz="0" w:space="0" w:color="auto"/>
                        <w:right w:val="none" w:sz="0" w:space="0" w:color="auto"/>
                      </w:divBdr>
                    </w:div>
                  </w:divsChild>
                </w:div>
                <w:div w:id="1584603316">
                  <w:marLeft w:val="0"/>
                  <w:marRight w:val="150"/>
                  <w:marTop w:val="0"/>
                  <w:marBottom w:val="0"/>
                  <w:divBdr>
                    <w:top w:val="none" w:sz="0" w:space="0" w:color="auto"/>
                    <w:left w:val="none" w:sz="0" w:space="0" w:color="auto"/>
                    <w:bottom w:val="none" w:sz="0" w:space="0" w:color="auto"/>
                    <w:right w:val="none" w:sz="0" w:space="0" w:color="auto"/>
                  </w:divBdr>
                  <w:divsChild>
                    <w:div w:id="537820408">
                      <w:marLeft w:val="0"/>
                      <w:marRight w:val="0"/>
                      <w:marTop w:val="0"/>
                      <w:marBottom w:val="0"/>
                      <w:divBdr>
                        <w:top w:val="none" w:sz="0" w:space="0" w:color="auto"/>
                        <w:left w:val="none" w:sz="0" w:space="0" w:color="auto"/>
                        <w:bottom w:val="none" w:sz="0" w:space="0" w:color="auto"/>
                        <w:right w:val="none" w:sz="0" w:space="0" w:color="auto"/>
                      </w:divBdr>
                    </w:div>
                    <w:div w:id="167190370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095083549">
          <w:marLeft w:val="0"/>
          <w:marRight w:val="0"/>
          <w:marTop w:val="0"/>
          <w:marBottom w:val="0"/>
          <w:divBdr>
            <w:top w:val="none" w:sz="0" w:space="0" w:color="auto"/>
            <w:left w:val="none" w:sz="0" w:space="0" w:color="auto"/>
            <w:bottom w:val="none" w:sz="0" w:space="0" w:color="auto"/>
            <w:right w:val="none" w:sz="0" w:space="0" w:color="auto"/>
          </w:divBdr>
          <w:divsChild>
            <w:div w:id="532034106">
              <w:marLeft w:val="0"/>
              <w:marRight w:val="0"/>
              <w:marTop w:val="0"/>
              <w:marBottom w:val="0"/>
              <w:divBdr>
                <w:top w:val="none" w:sz="0" w:space="0" w:color="auto"/>
                <w:left w:val="none" w:sz="0" w:space="0" w:color="auto"/>
                <w:bottom w:val="none" w:sz="0" w:space="0" w:color="auto"/>
                <w:right w:val="none" w:sz="0" w:space="0" w:color="auto"/>
              </w:divBdr>
              <w:divsChild>
                <w:div w:id="23289462">
                  <w:marLeft w:val="0"/>
                  <w:marRight w:val="150"/>
                  <w:marTop w:val="0"/>
                  <w:marBottom w:val="0"/>
                  <w:divBdr>
                    <w:top w:val="none" w:sz="0" w:space="0" w:color="auto"/>
                    <w:left w:val="none" w:sz="0" w:space="0" w:color="auto"/>
                    <w:bottom w:val="none" w:sz="0" w:space="0" w:color="auto"/>
                    <w:right w:val="none" w:sz="0" w:space="0" w:color="auto"/>
                  </w:divBdr>
                  <w:divsChild>
                    <w:div w:id="1863086435">
                      <w:marLeft w:val="0"/>
                      <w:marRight w:val="0"/>
                      <w:marTop w:val="0"/>
                      <w:marBottom w:val="0"/>
                      <w:divBdr>
                        <w:top w:val="none" w:sz="0" w:space="0" w:color="auto"/>
                        <w:left w:val="none" w:sz="0" w:space="0" w:color="auto"/>
                        <w:bottom w:val="none" w:sz="0" w:space="0" w:color="auto"/>
                        <w:right w:val="none" w:sz="0" w:space="0" w:color="auto"/>
                      </w:divBdr>
                    </w:div>
                    <w:div w:id="1973441445">
                      <w:marLeft w:val="0"/>
                      <w:marRight w:val="0"/>
                      <w:marTop w:val="0"/>
                      <w:marBottom w:val="30"/>
                      <w:divBdr>
                        <w:top w:val="none" w:sz="0" w:space="0" w:color="auto"/>
                        <w:left w:val="none" w:sz="0" w:space="0" w:color="auto"/>
                        <w:bottom w:val="none" w:sz="0" w:space="0" w:color="auto"/>
                        <w:right w:val="none" w:sz="0" w:space="0" w:color="auto"/>
                      </w:divBdr>
                    </w:div>
                  </w:divsChild>
                </w:div>
                <w:div w:id="2015722185">
                  <w:marLeft w:val="0"/>
                  <w:marRight w:val="0"/>
                  <w:marTop w:val="0"/>
                  <w:marBottom w:val="0"/>
                  <w:divBdr>
                    <w:top w:val="none" w:sz="0" w:space="0" w:color="auto"/>
                    <w:left w:val="none" w:sz="0" w:space="0" w:color="auto"/>
                    <w:bottom w:val="none" w:sz="0" w:space="0" w:color="auto"/>
                    <w:right w:val="none" w:sz="0" w:space="0" w:color="auto"/>
                  </w:divBdr>
                  <w:divsChild>
                    <w:div w:id="17742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visual/tmiv"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lab.com/mpeg-i-visual/ivde"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ab.com/mpeg-i-visual/ivpsn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s://gitlab.com/mpeg-i-visual/tmiv"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mpegx.int-evry.fr/software/MPEG/MIV/RS/TM1"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SimHei"/>
        <a:cs typeface="Arial"/>
      </a:majorFont>
      <a:minorFont>
        <a:latin typeface="Calibri"/>
        <a:ea typeface="SimSun"/>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F3F-C6F9-40F0-A91E-C69A5929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19412</Words>
  <Characters>19413</Characters>
  <Application>Microsoft Office Word</Application>
  <DocSecurity>0</DocSecurity>
  <Lines>626</Lines>
  <Paragraphs>408</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38417</CharactersWithSpaces>
  <SharedDoc>false</SharedDoc>
  <HLinks>
    <vt:vector size="36" baseType="variant">
      <vt:variant>
        <vt:i4>917580</vt:i4>
      </vt:variant>
      <vt:variant>
        <vt:i4>60</vt:i4>
      </vt:variant>
      <vt:variant>
        <vt:i4>0</vt:i4>
      </vt:variant>
      <vt:variant>
        <vt:i4>5</vt:i4>
      </vt:variant>
      <vt:variant>
        <vt:lpwstr>http://mpegx.int-evry.fr/software/MPEG/MIV/RS/TM1</vt:lpwstr>
      </vt:variant>
      <vt:variant>
        <vt:lpwstr/>
      </vt:variant>
      <vt:variant>
        <vt:i4>1900548</vt:i4>
      </vt:variant>
      <vt:variant>
        <vt:i4>57</vt:i4>
      </vt:variant>
      <vt:variant>
        <vt:i4>0</vt:i4>
      </vt:variant>
      <vt:variant>
        <vt:i4>5</vt:i4>
      </vt:variant>
      <vt:variant>
        <vt:lpwstr>https://gitlab.com/mpeg-i-visual/tmiv</vt:lpwstr>
      </vt:variant>
      <vt:variant>
        <vt:lpwstr/>
      </vt:variant>
      <vt:variant>
        <vt:i4>851999</vt:i4>
      </vt:variant>
      <vt:variant>
        <vt:i4>27</vt:i4>
      </vt:variant>
      <vt:variant>
        <vt:i4>0</vt:i4>
      </vt:variant>
      <vt:variant>
        <vt:i4>5</vt:i4>
      </vt:variant>
      <vt:variant>
        <vt:lpwstr>https://gitlab.com/mpeg-i-visual/ivde</vt:lpwstr>
      </vt:variant>
      <vt:variant>
        <vt:lpwstr/>
      </vt:variant>
      <vt:variant>
        <vt:i4>7798892</vt:i4>
      </vt:variant>
      <vt:variant>
        <vt:i4>24</vt:i4>
      </vt:variant>
      <vt:variant>
        <vt:i4>0</vt:i4>
      </vt:variant>
      <vt:variant>
        <vt:i4>5</vt:i4>
      </vt:variant>
      <vt:variant>
        <vt:lpwstr>https://gitlab.com/mpeg-i-visual/ivpsnr</vt:lpwstr>
      </vt:variant>
      <vt:variant>
        <vt:lpwstr/>
      </vt:variant>
      <vt:variant>
        <vt:i4>1900548</vt:i4>
      </vt:variant>
      <vt:variant>
        <vt:i4>21</vt:i4>
      </vt:variant>
      <vt:variant>
        <vt:i4>0</vt:i4>
      </vt:variant>
      <vt:variant>
        <vt:i4>5</vt:i4>
      </vt:variant>
      <vt:variant>
        <vt:lpwstr>https://gitlab.com/mpeg-i-visual/tmiv</vt:lpwstr>
      </vt:variant>
      <vt:variant>
        <vt:lpwstr/>
      </vt:variant>
      <vt:variant>
        <vt:i4>1310799</vt:i4>
      </vt:variant>
      <vt:variant>
        <vt:i4>3</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Yu Lu</cp:lastModifiedBy>
  <cp:revision>11</cp:revision>
  <dcterms:created xsi:type="dcterms:W3CDTF">2022-02-21T09:10:00Z</dcterms:created>
  <dcterms:modified xsi:type="dcterms:W3CDTF">2022-04-29T23:43:00Z</dcterms:modified>
</cp:coreProperties>
</file>