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EA00" w14:textId="1961BAA5"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1B4311" w:rsidRPr="00434A77">
        <w:rPr>
          <w:rFonts w:ascii="Times New Roman" w:eastAsiaTheme="minorEastAsia" w:hAnsi="Times New Roman"/>
          <w:b/>
          <w:noProof w:val="0"/>
          <w:spacing w:val="-10"/>
          <w:w w:val="115"/>
          <w:kern w:val="28"/>
          <w:sz w:val="48"/>
          <w:szCs w:val="48"/>
          <w:u w:val="thick"/>
          <w:lang w:val="en-GB" w:eastAsia="zh-CN"/>
        </w:rPr>
        <w:fldChar w:fldCharType="begin"/>
      </w:r>
      <w:r w:rsidR="001B4311" w:rsidRPr="00434A77">
        <w:rPr>
          <w:rFonts w:ascii="Times New Roman" w:eastAsiaTheme="minorEastAsia" w:hAnsi="Times New Roman"/>
          <w:b/>
          <w:noProof w:val="0"/>
          <w:spacing w:val="-10"/>
          <w:w w:val="115"/>
          <w:kern w:val="28"/>
          <w:sz w:val="48"/>
          <w:szCs w:val="48"/>
          <w:u w:val="thick"/>
          <w:lang w:val="en-GB" w:eastAsia="zh-CN"/>
        </w:rPr>
        <w:instrText xml:space="preserve"> DOCPROPERTY "WGNumber" \* MERGEFORMAT </w:instrText>
      </w:r>
      <w:r w:rsidR="001B4311" w:rsidRPr="00434A77">
        <w:rPr>
          <w:rFonts w:ascii="Times New Roman" w:eastAsiaTheme="minorEastAsia" w:hAnsi="Times New Roman"/>
          <w:b/>
          <w:noProof w:val="0"/>
          <w:spacing w:val="-10"/>
          <w:w w:val="115"/>
          <w:kern w:val="28"/>
          <w:sz w:val="48"/>
          <w:szCs w:val="48"/>
          <w:u w:val="thick"/>
          <w:lang w:val="en-GB" w:eastAsia="zh-CN"/>
        </w:rPr>
        <w:fldChar w:fldCharType="separate"/>
      </w:r>
      <w:r w:rsidR="001B4311" w:rsidRPr="00434A77">
        <w:rPr>
          <w:rFonts w:ascii="Times New Roman" w:eastAsiaTheme="minorEastAsia" w:hAnsi="Times New Roman"/>
          <w:b/>
          <w:noProof w:val="0"/>
          <w:spacing w:val="-10"/>
          <w:w w:val="115"/>
          <w:kern w:val="28"/>
          <w:sz w:val="48"/>
          <w:szCs w:val="48"/>
          <w:u w:val="thick"/>
          <w:lang w:val="en-GB" w:eastAsia="zh-CN"/>
        </w:rPr>
        <w:t>0</w:t>
      </w:r>
      <w:r w:rsidR="00426439">
        <w:rPr>
          <w:rFonts w:ascii="Times New Roman" w:eastAsiaTheme="minorEastAsia" w:hAnsi="Times New Roman"/>
          <w:b/>
          <w:noProof w:val="0"/>
          <w:spacing w:val="-10"/>
          <w:w w:val="115"/>
          <w:kern w:val="28"/>
          <w:sz w:val="48"/>
          <w:szCs w:val="48"/>
          <w:u w:val="thick"/>
          <w:lang w:val="en-GB" w:eastAsia="zh-CN"/>
        </w:rPr>
        <w:t>577</w:t>
      </w:r>
      <w:r w:rsidR="001B4311" w:rsidRPr="00434A77">
        <w:rPr>
          <w:rFonts w:ascii="Times New Roman" w:eastAsiaTheme="minorEastAsia" w:hAnsi="Times New Roman"/>
          <w:b/>
          <w:noProof w:val="0"/>
          <w:spacing w:val="-10"/>
          <w:w w:val="115"/>
          <w:kern w:val="28"/>
          <w:sz w:val="48"/>
          <w:szCs w:val="48"/>
          <w:u w:val="thick"/>
          <w:lang w:val="en-GB" w:eastAsia="zh-CN"/>
        </w:rPr>
        <w:fldChar w:fldCharType="end"/>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6C30C12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426439">
        <w:rPr>
          <w:rFonts w:ascii="Times New Roman" w:hAnsi="Times New Roman"/>
          <w:noProof/>
          <w:snapToGrid w:val="0"/>
          <w:sz w:val="24"/>
          <w:szCs w:val="24"/>
          <w:lang w:val="en-GB"/>
        </w:rPr>
        <w:t>2022-0</w:t>
      </w:r>
      <w:r w:rsidR="00426439">
        <w:rPr>
          <w:rFonts w:ascii="Times New Roman" w:hAnsi="Times New Roman"/>
          <w:noProof/>
          <w:snapToGrid w:val="0"/>
          <w:sz w:val="24"/>
          <w:szCs w:val="24"/>
          <w:lang w:val="en-GB"/>
        </w:rPr>
        <w:t>5</w:t>
      </w:r>
      <w:r w:rsidR="00426439">
        <w:rPr>
          <w:rFonts w:ascii="Times New Roman" w:hAnsi="Times New Roman"/>
          <w:noProof/>
          <w:snapToGrid w:val="0"/>
          <w:sz w:val="24"/>
          <w:szCs w:val="24"/>
          <w:lang w:val="en-GB"/>
        </w:rPr>
        <w:t>-0</w:t>
      </w:r>
      <w:r w:rsidRPr="006B1788">
        <w:rPr>
          <w:rFonts w:ascii="Times New Roman" w:hAnsi="Times New Roman"/>
          <w:snapToGrid w:val="0"/>
          <w:sz w:val="24"/>
          <w:szCs w:val="24"/>
          <w:lang w:val="en-GB"/>
        </w:rPr>
        <w:fldChar w:fldCharType="end"/>
      </w:r>
      <w:r w:rsidR="00426439">
        <w:rPr>
          <w:rFonts w:ascii="Times New Roman" w:hAnsi="Times New Roman"/>
          <w:snapToGrid w:val="0"/>
          <w:sz w:val="24"/>
          <w:szCs w:val="24"/>
          <w:lang w:val="en-GB"/>
        </w:rPr>
        <w:t>9</w:t>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157C0B49"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6B1788" w:rsidRPr="00565BBC">
        <w:rPr>
          <w:rFonts w:ascii="Times New Roman" w:hAnsi="Times New Roman"/>
          <w:snapToGrid w:val="0"/>
          <w:sz w:val="24"/>
          <w:szCs w:val="24"/>
          <w:lang w:val="en-GB"/>
        </w:rPr>
        <w:t>4</w:t>
      </w:r>
      <w:ins w:id="2" w:author="Deshpande, Sachin" w:date="2022-05-04T14:09:00Z">
        <w:r w:rsidR="00812C16">
          <w:rPr>
            <w:rFonts w:ascii="Times New Roman" w:hAnsi="Times New Roman"/>
            <w:snapToGrid w:val="0"/>
            <w:sz w:val="24"/>
            <w:szCs w:val="24"/>
            <w:lang w:val="en-GB"/>
          </w:rPr>
          <w:t>6</w:t>
        </w:r>
      </w:ins>
      <w:del w:id="3" w:author="Deshpande, Sachin" w:date="2022-05-04T14:09:00Z">
        <w:r w:rsidR="0036633E" w:rsidRPr="00565BBC" w:rsidDel="00812C16">
          <w:rPr>
            <w:rFonts w:ascii="Times New Roman" w:hAnsi="Times New Roman"/>
            <w:snapToGrid w:val="0"/>
            <w:sz w:val="24"/>
            <w:szCs w:val="24"/>
            <w:lang w:val="en-GB"/>
          </w:rPr>
          <w:delText>3</w:delText>
        </w:r>
      </w:del>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15B91CEC"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534670">
        <w:rPr>
          <w:rFonts w:ascii="Times New Roman" w:eastAsia="SimSun" w:hAnsi="Times New Roman"/>
          <w:b/>
          <w:sz w:val="48"/>
          <w:szCs w:val="24"/>
          <w:lang w:val="en-GB" w:eastAsia="zh-CN"/>
        </w:rPr>
        <w:t>0</w:t>
      </w:r>
      <w:r w:rsidR="00426439">
        <w:rPr>
          <w:rFonts w:ascii="Times New Roman" w:eastAsia="SimSun" w:hAnsi="Times New Roman"/>
          <w:b/>
          <w:sz w:val="48"/>
          <w:szCs w:val="24"/>
          <w:lang w:val="en-GB" w:eastAsia="zh-CN"/>
        </w:rPr>
        <w:t>577</w:t>
      </w:r>
    </w:p>
    <w:p w14:paraId="7FBA74C5" w14:textId="28527CAF"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426439">
        <w:rPr>
          <w:rFonts w:ascii="Times New Roman" w:eastAsia="SimSun" w:hAnsi="Times New Roman"/>
          <w:b/>
          <w:noProof/>
          <w:sz w:val="28"/>
          <w:szCs w:val="24"/>
          <w:lang w:val="en-GB" w:eastAsia="zh-CN"/>
        </w:rPr>
        <w:t>January 2022</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1095A14A" w:rsidR="00E6293B" w:rsidRPr="00C955C7" w:rsidRDefault="00426439" w:rsidP="00B2168E">
            <w:pPr>
              <w:suppressAutoHyphens/>
              <w:rPr>
                <w:rFonts w:ascii="Times New Roman" w:hAnsi="Times New Roman"/>
                <w:b/>
                <w:sz w:val="24"/>
                <w:szCs w:val="24"/>
                <w:lang w:val="en-GB"/>
              </w:rPr>
            </w:pPr>
            <w:r>
              <w:rPr>
                <w:rFonts w:ascii="Times New Roman" w:hAnsi="Times New Roman"/>
                <w:b/>
                <w:sz w:val="24"/>
                <w:szCs w:val="24"/>
                <w:lang w:val="en-GB"/>
              </w:rPr>
              <w:t>21470</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2B731D" w:rsidRDefault="000355CA" w:rsidP="00AE5E7F">
      <w:pPr>
        <w:spacing w:before="136"/>
        <w:ind w:right="144"/>
        <w:rPr>
          <w:rFonts w:ascii="Times New Roman" w:hAnsi="Times New Roman"/>
          <w:sz w:val="20"/>
          <w:lang w:val="en-CA"/>
        </w:rPr>
      </w:pPr>
      <w:r w:rsidRPr="002B731D">
        <w:rPr>
          <w:rFonts w:ascii="Times New Roman" w:hAnsi="Times New Roman"/>
          <w:sz w:val="20"/>
          <w:lang w:val="en-CA"/>
        </w:rPr>
        <w:t xml:space="preserve">This document includes </w:t>
      </w:r>
      <w:r w:rsidR="002A4736" w:rsidRPr="002B731D">
        <w:rPr>
          <w:rFonts w:ascii="Times New Roman" w:hAnsi="Times New Roman"/>
          <w:sz w:val="20"/>
          <w:lang w:val="en-CA"/>
        </w:rPr>
        <w:t>technolog</w:t>
      </w:r>
      <w:r w:rsidR="00175229" w:rsidRPr="002B731D">
        <w:rPr>
          <w:rFonts w:ascii="Times New Roman" w:hAnsi="Times New Roman"/>
          <w:sz w:val="20"/>
          <w:lang w:val="en-CA"/>
        </w:rPr>
        <w:t xml:space="preserve">ies </w:t>
      </w:r>
      <w:r w:rsidR="002A4736" w:rsidRPr="002B731D">
        <w:rPr>
          <w:rFonts w:ascii="Times New Roman" w:hAnsi="Times New Roman"/>
          <w:sz w:val="20"/>
          <w:lang w:val="en-CA"/>
        </w:rPr>
        <w:t>under consideration</w:t>
      </w:r>
      <w:r w:rsidR="00175229" w:rsidRPr="002B731D">
        <w:rPr>
          <w:rFonts w:ascii="Times New Roman" w:hAnsi="Times New Roman"/>
          <w:sz w:val="20"/>
          <w:lang w:val="en-CA"/>
        </w:rPr>
        <w:t xml:space="preserve"> for ISO/ IEC 23090-2 (OMAF)</w:t>
      </w:r>
      <w:r w:rsidR="00C419F1">
        <w:rPr>
          <w:rFonts w:ascii="Times New Roman" w:hAnsi="Times New Roman"/>
          <w:sz w:val="20"/>
          <w:lang w:val="en-CA"/>
        </w:rPr>
        <w:t xml:space="preserve"> </w:t>
      </w:r>
    </w:p>
    <w:p w14:paraId="3D78DFB8" w14:textId="77777777" w:rsidR="00175229" w:rsidRPr="002B731D" w:rsidRDefault="00175229" w:rsidP="00AE5E7F">
      <w:pPr>
        <w:spacing w:before="136"/>
        <w:ind w:right="144"/>
        <w:rPr>
          <w:rFonts w:ascii="Times New Roman" w:hAnsi="Times New Roman"/>
          <w:sz w:val="20"/>
          <w:lang w:val="en-CA"/>
        </w:rPr>
      </w:pPr>
      <w:r w:rsidRPr="002B731D">
        <w:rPr>
          <w:rFonts w:ascii="Times New Roman" w:hAnsi="Times New Roman"/>
          <w:sz w:val="20"/>
          <w:lang w:val="en-CA"/>
        </w:rPr>
        <w:t>This includes the following:</w:t>
      </w:r>
    </w:p>
    <w:p w14:paraId="612B6B7C" w14:textId="215E58CD" w:rsidR="000539DB" w:rsidRPr="002B731D" w:rsidRDefault="000359E3" w:rsidP="0079573C">
      <w:pPr>
        <w:pStyle w:val="ListParagraph"/>
        <w:numPr>
          <w:ilvl w:val="0"/>
          <w:numId w:val="79"/>
        </w:numPr>
        <w:spacing w:before="136"/>
        <w:ind w:right="144"/>
        <w:rPr>
          <w:sz w:val="20"/>
          <w:lang w:val="en-CA"/>
        </w:rPr>
      </w:pPr>
      <w:r>
        <w:rPr>
          <w:sz w:val="20"/>
          <w:lang w:val="en-CA"/>
        </w:rPr>
        <w:t xml:space="preserve">Additional </w:t>
      </w:r>
      <w:r w:rsidR="006A2BA2" w:rsidRPr="002B731D">
        <w:rPr>
          <w:sz w:val="20"/>
          <w:lang w:val="en-CA"/>
        </w:rPr>
        <w:t>S</w:t>
      </w:r>
      <w:r w:rsidR="00175229" w:rsidRPr="002B731D">
        <w:rPr>
          <w:sz w:val="20"/>
          <w:lang w:val="en-CA"/>
        </w:rPr>
        <w:t>igna</w:t>
      </w:r>
      <w:r w:rsidR="006A2BA2" w:rsidRPr="002B731D">
        <w:rPr>
          <w:sz w:val="20"/>
          <w:lang w:val="en-CA"/>
        </w:rPr>
        <w:t>l</w:t>
      </w:r>
      <w:r w:rsidR="00175229" w:rsidRPr="002B731D">
        <w:rPr>
          <w:sz w:val="20"/>
          <w:lang w:val="en-CA"/>
        </w:rPr>
        <w:t xml:space="preserve">ling </w:t>
      </w:r>
      <w:r>
        <w:rPr>
          <w:sz w:val="20"/>
          <w:lang w:val="en-CA"/>
        </w:rPr>
        <w:t>for</w:t>
      </w:r>
      <w:r w:rsidR="002B385B" w:rsidRPr="002B731D">
        <w:rPr>
          <w:sz w:val="20"/>
          <w:lang w:val="en-CA"/>
        </w:rPr>
        <w:t xml:space="preserve"> </w:t>
      </w:r>
      <w:r w:rsidR="002A4736" w:rsidRPr="002B731D">
        <w:rPr>
          <w:sz w:val="20"/>
          <w:lang w:val="en-CA"/>
        </w:rPr>
        <w:t>viewing space in OMAF</w:t>
      </w:r>
      <w:r w:rsidR="004D78D6" w:rsidRPr="002B731D">
        <w:rPr>
          <w:sz w:val="20"/>
          <w:lang w:val="en-CA"/>
        </w:rPr>
        <w:t xml:space="preserve"> (from m</w:t>
      </w:r>
      <w:r w:rsidR="00045EB4" w:rsidRPr="002B731D">
        <w:rPr>
          <w:sz w:val="20"/>
          <w:lang w:val="en-CA"/>
        </w:rPr>
        <w:t>43960</w:t>
      </w:r>
      <w:r w:rsidR="004D78D6" w:rsidRPr="002B731D">
        <w:rPr>
          <w:sz w:val="20"/>
          <w:lang w:val="en-CA"/>
        </w:rPr>
        <w:t>)</w:t>
      </w:r>
    </w:p>
    <w:p w14:paraId="59C7657D" w14:textId="77777777" w:rsidR="006A2BA2" w:rsidRPr="002B731D" w:rsidRDefault="006A2BA2" w:rsidP="0079573C">
      <w:pPr>
        <w:pStyle w:val="ListParagraph"/>
        <w:numPr>
          <w:ilvl w:val="0"/>
          <w:numId w:val="79"/>
        </w:numPr>
        <w:spacing w:before="136"/>
        <w:ind w:right="144"/>
        <w:rPr>
          <w:sz w:val="20"/>
          <w:lang w:val="en-CA"/>
        </w:rPr>
      </w:pPr>
      <w:r w:rsidRPr="002B731D">
        <w:rPr>
          <w:sz w:val="20"/>
          <w:lang w:val="en-CA"/>
        </w:rPr>
        <w:t>C</w:t>
      </w:r>
      <w:r w:rsidR="002B21B0" w:rsidRPr="002B731D">
        <w:rPr>
          <w:sz w:val="20"/>
          <w:lang w:val="en-CA"/>
        </w:rPr>
        <w:t xml:space="preserve">ompact </w:t>
      </w:r>
      <w:r w:rsidRPr="002B731D">
        <w:rPr>
          <w:sz w:val="20"/>
          <w:lang w:val="en-CA"/>
        </w:rPr>
        <w:t>r</w:t>
      </w:r>
      <w:r w:rsidR="002B21B0" w:rsidRPr="002B731D">
        <w:rPr>
          <w:sz w:val="20"/>
          <w:lang w:val="en-CA"/>
        </w:rPr>
        <w:t>egion-</w:t>
      </w:r>
      <w:r w:rsidRPr="002B731D">
        <w:rPr>
          <w:sz w:val="20"/>
          <w:lang w:val="en-CA"/>
        </w:rPr>
        <w:t>w</w:t>
      </w:r>
      <w:r w:rsidR="002B21B0" w:rsidRPr="002B731D">
        <w:rPr>
          <w:sz w:val="20"/>
          <w:lang w:val="en-CA"/>
        </w:rPr>
        <w:t xml:space="preserve">ise </w:t>
      </w:r>
      <w:r w:rsidRPr="002B731D">
        <w:rPr>
          <w:sz w:val="20"/>
          <w:lang w:val="en-CA"/>
        </w:rPr>
        <w:t>p</w:t>
      </w:r>
      <w:r w:rsidR="002B21B0" w:rsidRPr="002B731D">
        <w:rPr>
          <w:sz w:val="20"/>
          <w:lang w:val="en-CA"/>
        </w:rPr>
        <w:t xml:space="preserve">acking </w:t>
      </w:r>
      <w:r w:rsidR="004D78D6" w:rsidRPr="002B731D">
        <w:rPr>
          <w:sz w:val="20"/>
          <w:lang w:val="en-CA"/>
        </w:rPr>
        <w:t>signaling (from m43436)</w:t>
      </w:r>
    </w:p>
    <w:p w14:paraId="518D4666" w14:textId="77777777" w:rsidR="00492353" w:rsidRPr="002B731D" w:rsidRDefault="00930E58" w:rsidP="0079573C">
      <w:pPr>
        <w:pStyle w:val="ListParagraph"/>
        <w:numPr>
          <w:ilvl w:val="0"/>
          <w:numId w:val="79"/>
        </w:numPr>
        <w:spacing w:before="136"/>
        <w:ind w:right="144"/>
        <w:rPr>
          <w:rFonts w:eastAsia="Times New Roman"/>
          <w:sz w:val="20"/>
          <w:szCs w:val="20"/>
          <w:lang w:val="en-CA"/>
        </w:rPr>
      </w:pPr>
      <w:r w:rsidRPr="002B731D">
        <w:rPr>
          <w:sz w:val="20"/>
          <w:lang w:val="en-CA"/>
        </w:rPr>
        <w:t>Extending the '</w:t>
      </w:r>
      <w:proofErr w:type="spellStart"/>
      <w:r w:rsidRPr="002B731D">
        <w:rPr>
          <w:sz w:val="20"/>
          <w:lang w:val="en-CA"/>
        </w:rPr>
        <w:t>cdtg</w:t>
      </w:r>
      <w:proofErr w:type="spellEnd"/>
      <w:r w:rsidRPr="002B731D">
        <w:rPr>
          <w:sz w:val="20"/>
          <w:lang w:val="en-CA"/>
        </w:rPr>
        <w:t xml:space="preserve">' track reference type to support referring to both </w:t>
      </w:r>
      <w:r w:rsidRPr="002B731D">
        <w:rPr>
          <w:sz w:val="20"/>
          <w:szCs w:val="20"/>
          <w:lang w:val="en-CA"/>
        </w:rPr>
        <w:t xml:space="preserve">tracks and items (from </w:t>
      </w:r>
      <w:r w:rsidRPr="002B731D">
        <w:rPr>
          <w:rFonts w:eastAsia="Times New Roman"/>
          <w:sz w:val="20"/>
          <w:szCs w:val="20"/>
          <w:lang w:val="en-CA"/>
        </w:rPr>
        <w:t>m43422)</w:t>
      </w:r>
    </w:p>
    <w:p w14:paraId="33D296AA" w14:textId="77777777" w:rsidR="00B5764D" w:rsidRPr="002B731D" w:rsidRDefault="00824277" w:rsidP="0079573C">
      <w:pPr>
        <w:pStyle w:val="ListParagraph"/>
        <w:numPr>
          <w:ilvl w:val="0"/>
          <w:numId w:val="79"/>
        </w:numPr>
        <w:spacing w:before="136"/>
        <w:ind w:right="144"/>
        <w:rPr>
          <w:sz w:val="20"/>
          <w:lang w:val="en-CA"/>
        </w:rPr>
      </w:pPr>
      <w:r w:rsidRPr="002B731D">
        <w:rPr>
          <w:sz w:val="20"/>
          <w:lang w:val="en-CA"/>
        </w:rPr>
        <w:t>S</w:t>
      </w:r>
      <w:r w:rsidR="00B5764D" w:rsidRPr="002B731D">
        <w:rPr>
          <w:sz w:val="20"/>
          <w:lang w:val="en-CA"/>
        </w:rPr>
        <w:t xml:space="preserve">upport </w:t>
      </w:r>
      <w:r w:rsidRPr="002B731D">
        <w:rPr>
          <w:sz w:val="20"/>
          <w:lang w:val="en-CA"/>
        </w:rPr>
        <w:t xml:space="preserve">of transparent background </w:t>
      </w:r>
      <w:r w:rsidR="00B5764D" w:rsidRPr="002B731D">
        <w:rPr>
          <w:sz w:val="20"/>
          <w:lang w:val="en-CA"/>
        </w:rPr>
        <w:t xml:space="preserve">in OMAF (option </w:t>
      </w:r>
      <w:r w:rsidR="00A029B2" w:rsidRPr="002B731D">
        <w:rPr>
          <w:sz w:val="20"/>
          <w:lang w:val="en-CA"/>
        </w:rPr>
        <w:t xml:space="preserve">1 </w:t>
      </w:r>
      <w:r w:rsidR="00B5764D" w:rsidRPr="002B731D">
        <w:rPr>
          <w:sz w:val="20"/>
          <w:lang w:val="en-CA"/>
        </w:rPr>
        <w:t xml:space="preserve">of </w:t>
      </w:r>
      <w:r w:rsidR="00A029B2" w:rsidRPr="002B731D">
        <w:rPr>
          <w:sz w:val="20"/>
          <w:lang w:val="en-CA"/>
        </w:rPr>
        <w:t>m47223</w:t>
      </w:r>
      <w:r w:rsidR="00B5764D" w:rsidRPr="002B731D">
        <w:rPr>
          <w:sz w:val="20"/>
          <w:lang w:val="en-CA"/>
        </w:rPr>
        <w:t>)</w:t>
      </w:r>
    </w:p>
    <w:p w14:paraId="013017B1" w14:textId="77777777" w:rsidR="00A029B2" w:rsidRPr="002B731D" w:rsidRDefault="007E4445" w:rsidP="0079573C">
      <w:pPr>
        <w:pStyle w:val="ListParagraph"/>
        <w:numPr>
          <w:ilvl w:val="0"/>
          <w:numId w:val="79"/>
        </w:numPr>
        <w:spacing w:before="136"/>
        <w:ind w:right="144"/>
        <w:rPr>
          <w:sz w:val="20"/>
          <w:lang w:val="en-CA"/>
        </w:rPr>
      </w:pPr>
      <w:r w:rsidRPr="002B731D">
        <w:rPr>
          <w:sz w:val="20"/>
          <w:lang w:val="en-CA"/>
        </w:rPr>
        <w:t xml:space="preserve">OMAF late binding DASH streaming application </w:t>
      </w:r>
      <w:r w:rsidR="00573E8A" w:rsidRPr="002B731D">
        <w:rPr>
          <w:sz w:val="20"/>
          <w:lang w:val="en-CA"/>
        </w:rPr>
        <w:t>model</w:t>
      </w:r>
    </w:p>
    <w:p w14:paraId="49DCFA61" w14:textId="1C0015E8" w:rsidR="0035053E" w:rsidRPr="002B731D" w:rsidRDefault="00153B15" w:rsidP="0079573C">
      <w:pPr>
        <w:pStyle w:val="ListParagraph"/>
        <w:numPr>
          <w:ilvl w:val="0"/>
          <w:numId w:val="79"/>
        </w:numPr>
        <w:spacing w:before="136"/>
        <w:ind w:right="144"/>
        <w:rPr>
          <w:sz w:val="20"/>
          <w:lang w:val="en-CA"/>
        </w:rPr>
      </w:pPr>
      <w:r w:rsidRPr="002B731D">
        <w:rPr>
          <w:sz w:val="20"/>
          <w:lang w:val="en-CA"/>
        </w:rPr>
        <w:t>Recommended viewport signaling (</w:t>
      </w:r>
      <w:r w:rsidR="00CE7EBC" w:rsidRPr="002B731D">
        <w:rPr>
          <w:sz w:val="20"/>
          <w:lang w:val="en-CA"/>
        </w:rPr>
        <w:t>m50944</w:t>
      </w:r>
      <w:r w:rsidRPr="002B731D">
        <w:rPr>
          <w:sz w:val="20"/>
          <w:lang w:val="en-CA"/>
        </w:rPr>
        <w:t>)</w:t>
      </w:r>
    </w:p>
    <w:p w14:paraId="3D7E4929" w14:textId="3B816F7D" w:rsidR="00557B0B" w:rsidRPr="002B731D" w:rsidRDefault="00542D3C" w:rsidP="0079573C">
      <w:pPr>
        <w:pStyle w:val="ListParagraph"/>
        <w:numPr>
          <w:ilvl w:val="0"/>
          <w:numId w:val="79"/>
        </w:numPr>
        <w:spacing w:before="136"/>
        <w:ind w:right="144"/>
        <w:rPr>
          <w:sz w:val="20"/>
          <w:lang w:val="en-CA"/>
        </w:rPr>
      </w:pPr>
      <w:r>
        <w:rPr>
          <w:sz w:val="20"/>
          <w:lang w:val="en-CA"/>
        </w:rPr>
        <w:t>Richer Interaction Signalling for</w:t>
      </w:r>
      <w:r w:rsidR="00557B0B" w:rsidRPr="002B731D">
        <w:rPr>
          <w:sz w:val="20"/>
          <w:lang w:val="en-CA"/>
        </w:rPr>
        <w:t xml:space="preserve"> overlay</w:t>
      </w:r>
      <w:r>
        <w:rPr>
          <w:sz w:val="20"/>
          <w:lang w:val="en-CA"/>
        </w:rPr>
        <w:t>s</w:t>
      </w:r>
      <w:r w:rsidR="00557B0B" w:rsidRPr="002B731D">
        <w:rPr>
          <w:sz w:val="20"/>
          <w:lang w:val="en-CA"/>
        </w:rPr>
        <w:t xml:space="preserve"> (m50883)</w:t>
      </w:r>
    </w:p>
    <w:p w14:paraId="39425C6D" w14:textId="6B8CCC52" w:rsidR="00D41447" w:rsidRDefault="00D41447" w:rsidP="0079573C">
      <w:pPr>
        <w:pStyle w:val="ListParagraph"/>
        <w:numPr>
          <w:ilvl w:val="0"/>
          <w:numId w:val="79"/>
        </w:numPr>
        <w:spacing w:before="136"/>
        <w:ind w:right="144"/>
        <w:rPr>
          <w:sz w:val="20"/>
          <w:lang w:val="en-CA"/>
        </w:rPr>
      </w:pPr>
      <w:r>
        <w:rPr>
          <w:sz w:val="20"/>
          <w:lang w:val="en-CA"/>
        </w:rPr>
        <w:t>Signa</w:t>
      </w:r>
      <w:r w:rsidR="008C04F5">
        <w:rPr>
          <w:sz w:val="20"/>
          <w:lang w:val="en-CA"/>
        </w:rPr>
        <w:t>l</w:t>
      </w:r>
      <w:r>
        <w:rPr>
          <w:sz w:val="20"/>
          <w:lang w:val="en-CA"/>
        </w:rPr>
        <w:t>ling for a track/image item containing both background and overlay</w:t>
      </w:r>
      <w:r w:rsidR="001829B3">
        <w:rPr>
          <w:sz w:val="20"/>
          <w:lang w:val="en-CA"/>
        </w:rPr>
        <w:t xml:space="preserve"> (m52238)</w:t>
      </w:r>
    </w:p>
    <w:p w14:paraId="4A190D33" w14:textId="0E4266F4" w:rsidR="007317E7" w:rsidRDefault="007317E7" w:rsidP="007317E7">
      <w:pPr>
        <w:pStyle w:val="ListParagraph"/>
        <w:numPr>
          <w:ilvl w:val="0"/>
          <w:numId w:val="79"/>
        </w:numPr>
        <w:spacing w:before="136"/>
        <w:ind w:right="144"/>
        <w:rPr>
          <w:sz w:val="20"/>
          <w:lang w:val="en-CA"/>
        </w:rPr>
      </w:pPr>
      <w:r>
        <w:rPr>
          <w:sz w:val="20"/>
          <w:lang w:val="en-CA"/>
        </w:rPr>
        <w:t>Viewpoint switching behavior flag (m53599)</w:t>
      </w:r>
    </w:p>
    <w:p w14:paraId="46957D0D" w14:textId="5FB1F11C" w:rsidR="00C66C5E" w:rsidRDefault="00C66C5E" w:rsidP="00715733">
      <w:pPr>
        <w:pStyle w:val="ListParagraph"/>
        <w:numPr>
          <w:ilvl w:val="0"/>
          <w:numId w:val="79"/>
        </w:numPr>
        <w:spacing w:before="136"/>
        <w:ind w:right="144"/>
        <w:rPr>
          <w:ins w:id="4" w:author="Deshpande, Sachin" w:date="2022-05-04T14:06:00Z"/>
          <w:sz w:val="20"/>
          <w:lang w:val="en-CA"/>
        </w:rPr>
      </w:pPr>
      <w:bookmarkStart w:id="5" w:name="OLE_LINK60"/>
      <w:bookmarkStart w:id="6" w:name="OLE_LINK61"/>
      <w:r w:rsidRPr="00715733">
        <w:rPr>
          <w:sz w:val="20"/>
          <w:lang w:val="en-CA"/>
        </w:rPr>
        <w:t xml:space="preserve">Indicating the OMAF </w:t>
      </w:r>
      <w:proofErr w:type="spellStart"/>
      <w:r w:rsidRPr="00715733">
        <w:rPr>
          <w:sz w:val="20"/>
          <w:lang w:val="en-CA"/>
        </w:rPr>
        <w:t>tile</w:t>
      </w:r>
      <w:proofErr w:type="spellEnd"/>
      <w:r w:rsidRPr="00715733">
        <w:rPr>
          <w:sz w:val="20"/>
          <w:lang w:val="en-CA"/>
        </w:rPr>
        <w:t xml:space="preserve"> track layout within the decoded pictures resulting from an OMAF base track (m54413 aspect 2)</w:t>
      </w:r>
    </w:p>
    <w:p w14:paraId="487BB4D9" w14:textId="6252A83D" w:rsidR="00AC3E1D" w:rsidRDefault="006F1ED1" w:rsidP="00715733">
      <w:pPr>
        <w:pStyle w:val="ListParagraph"/>
        <w:numPr>
          <w:ilvl w:val="0"/>
          <w:numId w:val="79"/>
        </w:numPr>
        <w:spacing w:before="136"/>
        <w:ind w:right="144"/>
        <w:rPr>
          <w:sz w:val="20"/>
          <w:lang w:val="en-CA"/>
        </w:rPr>
      </w:pPr>
      <w:ins w:id="7" w:author="Deshpande, Sachin" w:date="2022-05-04T14:07:00Z">
        <w:r>
          <w:rPr>
            <w:sz w:val="20"/>
            <w:lang w:val="en-CA"/>
          </w:rPr>
          <w:t>Tile-based viewport-dependent streaming (m59581)</w:t>
        </w:r>
      </w:ins>
    </w:p>
    <w:bookmarkEnd w:id="5"/>
    <w:bookmarkEnd w:id="6"/>
    <w:p w14:paraId="19660149" w14:textId="77777777" w:rsidR="00C66C5E" w:rsidRPr="002B731D" w:rsidRDefault="00C66C5E" w:rsidP="00715733">
      <w:pPr>
        <w:pStyle w:val="ListParagraph"/>
        <w:spacing w:before="136"/>
        <w:ind w:left="770" w:right="144"/>
        <w:rPr>
          <w:sz w:val="20"/>
          <w:lang w:val="en-CA"/>
        </w:rPr>
      </w:pPr>
    </w:p>
    <w:p w14:paraId="467BDB55" w14:textId="77777777" w:rsidR="001C0BC1" w:rsidRPr="002B731D" w:rsidRDefault="00C05F98" w:rsidP="00C532AB">
      <w:pPr>
        <w:pStyle w:val="Heading1"/>
        <w:rPr>
          <w:lang w:val="en-CA"/>
        </w:rPr>
      </w:pPr>
      <w:r w:rsidRPr="002B731D">
        <w:rPr>
          <w:lang w:val="en-CA"/>
        </w:rPr>
        <w:t xml:space="preserve">Additional </w:t>
      </w:r>
      <w:r w:rsidR="004D78D6" w:rsidRPr="002B731D">
        <w:rPr>
          <w:lang w:val="en-CA"/>
        </w:rPr>
        <w:t>Signaling</w:t>
      </w:r>
      <w:r w:rsidRPr="002B731D">
        <w:rPr>
          <w:lang w:val="en-CA"/>
        </w:rPr>
        <w:t xml:space="preserve"> for </w:t>
      </w:r>
      <w:r w:rsidR="002A4736" w:rsidRPr="002B731D">
        <w:rPr>
          <w:lang w:val="en-CA"/>
        </w:rPr>
        <w:t>Viewing space</w:t>
      </w:r>
    </w:p>
    <w:p w14:paraId="189A26EB" w14:textId="77777777" w:rsidR="00C257E2" w:rsidRPr="002B731D" w:rsidRDefault="002A4736" w:rsidP="00AE5E7F">
      <w:pPr>
        <w:spacing w:before="136"/>
        <w:rPr>
          <w:rFonts w:ascii="Times New Roman" w:hAnsi="Times New Roman"/>
          <w:sz w:val="20"/>
          <w:lang w:val="en-CA"/>
        </w:rPr>
      </w:pPr>
      <w:r w:rsidRPr="002B731D">
        <w:rPr>
          <w:rFonts w:ascii="Times New Roman" w:hAnsi="Times New Roman"/>
          <w:sz w:val="20"/>
          <w:lang w:val="en-CA"/>
        </w:rPr>
        <w:t>Th</w:t>
      </w:r>
      <w:r w:rsidR="00C05F98" w:rsidRPr="002B731D">
        <w:rPr>
          <w:rFonts w:ascii="Times New Roman" w:hAnsi="Times New Roman"/>
          <w:sz w:val="20"/>
          <w:lang w:val="en-CA"/>
        </w:rPr>
        <w:t xml:space="preserve">is clause </w:t>
      </w:r>
      <w:r w:rsidRPr="002B731D">
        <w:rPr>
          <w:rFonts w:ascii="Times New Roman" w:hAnsi="Times New Roman"/>
          <w:sz w:val="20"/>
          <w:lang w:val="en-CA"/>
        </w:rPr>
        <w:t>includes the technology under consideration for viewing space including:</w:t>
      </w:r>
    </w:p>
    <w:p w14:paraId="1563A099" w14:textId="77777777" w:rsidR="002A4736" w:rsidRPr="002B731D" w:rsidRDefault="002A4736" w:rsidP="00AE5E7F">
      <w:pPr>
        <w:pStyle w:val="ListParagraph"/>
        <w:numPr>
          <w:ilvl w:val="0"/>
          <w:numId w:val="7"/>
        </w:numPr>
        <w:spacing w:before="136"/>
        <w:rPr>
          <w:sz w:val="20"/>
          <w:lang w:val="en-CA"/>
        </w:rPr>
      </w:pPr>
      <w:r w:rsidRPr="002B731D">
        <w:rPr>
          <w:sz w:val="20"/>
          <w:lang w:val="en-CA"/>
        </w:rPr>
        <w:t>Signaling of excluded regions</w:t>
      </w:r>
    </w:p>
    <w:p w14:paraId="2A14BB84" w14:textId="77777777" w:rsidR="002A4736" w:rsidRPr="002B731D" w:rsidRDefault="002A4736" w:rsidP="00AE5E7F">
      <w:pPr>
        <w:spacing w:before="136"/>
        <w:rPr>
          <w:rFonts w:ascii="Times New Roman" w:hAnsi="Times New Roman"/>
          <w:sz w:val="20"/>
          <w:lang w:val="en-CA"/>
        </w:rPr>
      </w:pPr>
      <w:r w:rsidRPr="002B731D">
        <w:rPr>
          <w:rFonts w:ascii="Times New Roman" w:hAnsi="Times New Roman"/>
          <w:sz w:val="20"/>
          <w:lang w:val="en-CA"/>
        </w:rPr>
        <w:t>for a given viewing space.</w:t>
      </w:r>
    </w:p>
    <w:p w14:paraId="786A77B0" w14:textId="4AA9A4BC" w:rsidR="00C05F98" w:rsidRPr="002B731D" w:rsidRDefault="00C05F98" w:rsidP="00AE5E7F">
      <w:pPr>
        <w:spacing w:before="136"/>
        <w:rPr>
          <w:lang w:val="en-CA"/>
        </w:rPr>
      </w:pPr>
      <w:r w:rsidRPr="002B731D">
        <w:rPr>
          <w:rFonts w:ascii="Times New Roman" w:hAnsi="Times New Roman"/>
          <w:sz w:val="20"/>
          <w:lang w:val="en-CA"/>
        </w:rPr>
        <w:t xml:space="preserve">The </w:t>
      </w:r>
      <w:r w:rsidRPr="002B731D">
        <w:rPr>
          <w:rFonts w:ascii="Times New Roman" w:hAnsi="Times New Roman"/>
          <w:color w:val="4F81BD" w:themeColor="accent1"/>
          <w:sz w:val="20"/>
          <w:lang w:val="en-CA"/>
        </w:rPr>
        <w:t xml:space="preserve">blue </w:t>
      </w:r>
      <w:r w:rsidRPr="002B731D">
        <w:rPr>
          <w:rFonts w:ascii="Times New Roman" w:hAnsi="Times New Roman"/>
          <w:sz w:val="20"/>
          <w:lang w:val="en-CA"/>
        </w:rPr>
        <w:t xml:space="preserve">highlighted text includes the additional </w:t>
      </w:r>
      <w:r w:rsidR="00FE0C4B" w:rsidRPr="002B731D">
        <w:rPr>
          <w:rFonts w:ascii="Times New Roman" w:hAnsi="Times New Roman"/>
          <w:sz w:val="20"/>
          <w:lang w:val="en-CA"/>
        </w:rPr>
        <w:t xml:space="preserve">signaling </w:t>
      </w:r>
      <w:r w:rsidRPr="002B731D">
        <w:rPr>
          <w:rFonts w:ascii="Times New Roman" w:hAnsi="Times New Roman"/>
          <w:sz w:val="20"/>
          <w:lang w:val="en-CA"/>
        </w:rPr>
        <w:t xml:space="preserve">technology for viewing space. </w:t>
      </w:r>
      <w:r w:rsidR="001330B1" w:rsidRPr="002B731D">
        <w:rPr>
          <w:rFonts w:ascii="Times New Roman" w:hAnsi="Times New Roman"/>
          <w:sz w:val="20"/>
          <w:lang w:val="en-CA"/>
        </w:rPr>
        <w:t>T</w:t>
      </w:r>
      <w:r w:rsidRPr="002B731D">
        <w:rPr>
          <w:rFonts w:ascii="Times New Roman" w:hAnsi="Times New Roman"/>
          <w:sz w:val="20"/>
          <w:lang w:val="en-CA"/>
        </w:rPr>
        <w:t xml:space="preserve">ext </w:t>
      </w:r>
      <w:r w:rsidR="001330B1" w:rsidRPr="002B731D">
        <w:rPr>
          <w:rFonts w:ascii="Times New Roman" w:hAnsi="Times New Roman"/>
          <w:sz w:val="20"/>
          <w:lang w:val="en-CA"/>
        </w:rPr>
        <w:t xml:space="preserve">in black font </w:t>
      </w:r>
      <w:r w:rsidRPr="002B731D">
        <w:rPr>
          <w:rFonts w:ascii="Times New Roman" w:hAnsi="Times New Roman"/>
          <w:sz w:val="20"/>
          <w:lang w:val="en-CA"/>
        </w:rPr>
        <w:t xml:space="preserve">was agreed to be included in the Working Draft of </w:t>
      </w:r>
      <w:bookmarkStart w:id="8" w:name="OLE_LINK68"/>
      <w:bookmarkStart w:id="9" w:name="OLE_LINK69"/>
      <w:r w:rsidRPr="002B731D">
        <w:rPr>
          <w:rFonts w:ascii="Times New Roman" w:hAnsi="Times New Roman"/>
          <w:sz w:val="20"/>
          <w:lang w:val="en-CA"/>
        </w:rPr>
        <w:t xml:space="preserve">OMAF </w:t>
      </w:r>
      <w:r w:rsidR="00FE0C4B" w:rsidRPr="002B731D">
        <w:rPr>
          <w:rFonts w:ascii="Times New Roman" w:hAnsi="Times New Roman"/>
          <w:sz w:val="20"/>
          <w:lang w:val="en-CA"/>
        </w:rPr>
        <w:t>2</w:t>
      </w:r>
      <w:r w:rsidR="00FE0C4B" w:rsidRPr="002B731D">
        <w:rPr>
          <w:rFonts w:ascii="Times New Roman" w:hAnsi="Times New Roman"/>
          <w:sz w:val="20"/>
          <w:vertAlign w:val="superscript"/>
          <w:lang w:val="en-CA"/>
        </w:rPr>
        <w:t>nd</w:t>
      </w:r>
      <w:r w:rsidR="00FE0C4B" w:rsidRPr="002B731D">
        <w:rPr>
          <w:rFonts w:ascii="Times New Roman" w:hAnsi="Times New Roman"/>
          <w:sz w:val="20"/>
          <w:lang w:val="en-CA"/>
        </w:rPr>
        <w:t xml:space="preserve"> Ed.</w:t>
      </w:r>
      <w:r w:rsidRPr="002B731D">
        <w:rPr>
          <w:rFonts w:ascii="Times New Roman" w:hAnsi="Times New Roman"/>
          <w:sz w:val="20"/>
          <w:lang w:val="en-CA"/>
        </w:rPr>
        <w:t xml:space="preserve"> in MPEG#123 meeting</w:t>
      </w:r>
      <w:bookmarkEnd w:id="8"/>
      <w:bookmarkEnd w:id="9"/>
      <w:r w:rsidRPr="002B731D">
        <w:rPr>
          <w:rFonts w:ascii="Times New Roman" w:hAnsi="Times New Roman"/>
          <w:sz w:val="20"/>
          <w:lang w:val="en-CA"/>
        </w:rPr>
        <w:t>.</w:t>
      </w:r>
      <w:r w:rsidR="00182D68">
        <w:rPr>
          <w:rFonts w:ascii="Times New Roman" w:hAnsi="Times New Roman"/>
          <w:sz w:val="20"/>
          <w:lang w:val="en-CA"/>
        </w:rPr>
        <w:t xml:space="preserve"> Text regarding guard ranges was agreed to be included in the DIS of </w:t>
      </w:r>
      <w:r w:rsidR="00182D68" w:rsidRPr="002B731D">
        <w:rPr>
          <w:rFonts w:ascii="Times New Roman" w:hAnsi="Times New Roman"/>
          <w:sz w:val="20"/>
          <w:lang w:val="en-CA"/>
        </w:rPr>
        <w:t>OMAF 2</w:t>
      </w:r>
      <w:r w:rsidR="00182D68" w:rsidRPr="002B731D">
        <w:rPr>
          <w:rFonts w:ascii="Times New Roman" w:hAnsi="Times New Roman"/>
          <w:sz w:val="20"/>
          <w:vertAlign w:val="superscript"/>
          <w:lang w:val="en-CA"/>
        </w:rPr>
        <w:t>nd</w:t>
      </w:r>
      <w:r w:rsidR="00182D68" w:rsidRPr="002B731D">
        <w:rPr>
          <w:rFonts w:ascii="Times New Roman" w:hAnsi="Times New Roman"/>
          <w:sz w:val="20"/>
          <w:lang w:val="en-CA"/>
        </w:rPr>
        <w:t xml:space="preserve"> Ed. in MPEG#12</w:t>
      </w:r>
      <w:r w:rsidR="00182D68">
        <w:rPr>
          <w:rFonts w:ascii="Times New Roman" w:hAnsi="Times New Roman"/>
          <w:sz w:val="20"/>
          <w:lang w:val="en-CA"/>
        </w:rPr>
        <w:t>9</w:t>
      </w:r>
      <w:r w:rsidR="00182D68" w:rsidRPr="002B731D">
        <w:rPr>
          <w:rFonts w:ascii="Times New Roman" w:hAnsi="Times New Roman"/>
          <w:sz w:val="20"/>
          <w:lang w:val="en-CA"/>
        </w:rPr>
        <w:t xml:space="preserve"> meeting</w:t>
      </w:r>
      <w:r w:rsidR="00182D68">
        <w:rPr>
          <w:rFonts w:ascii="Times New Roman" w:hAnsi="Times New Roman"/>
          <w:sz w:val="20"/>
          <w:lang w:val="en-CA"/>
        </w:rPr>
        <w:t>.</w:t>
      </w:r>
    </w:p>
    <w:p w14:paraId="277E98BE" w14:textId="77777777" w:rsidR="009D6DE4" w:rsidRPr="002B731D" w:rsidRDefault="009D6DE4" w:rsidP="009D6DE4">
      <w:pPr>
        <w:pStyle w:val="Heading2"/>
        <w:rPr>
          <w:color w:val="4F81BD" w:themeColor="accent1"/>
          <w:lang w:val="en-CA"/>
        </w:rPr>
      </w:pPr>
      <w:r w:rsidRPr="002B731D">
        <w:rPr>
          <w:color w:val="4F81BD" w:themeColor="accent1"/>
          <w:lang w:val="en-CA"/>
        </w:rPr>
        <w:t>Guard range and excluded regions</w:t>
      </w:r>
    </w:p>
    <w:p w14:paraId="3EB689F7" w14:textId="67F3D75D" w:rsidR="009D6DE4" w:rsidRPr="002B731D" w:rsidRDefault="009D6DE4" w:rsidP="009D6DE4">
      <w:pPr>
        <w:rPr>
          <w:rFonts w:ascii="Times New Roman" w:hAnsi="Times New Roman"/>
          <w:color w:val="4F81BD" w:themeColor="accent1"/>
          <w:sz w:val="20"/>
          <w:lang w:val="en-CA"/>
        </w:rPr>
      </w:pPr>
      <w:r w:rsidRPr="002B731D">
        <w:rPr>
          <w:rFonts w:ascii="Times New Roman" w:hAnsi="Times New Roman"/>
          <w:color w:val="4F81BD" w:themeColor="accent1"/>
          <w:sz w:val="20"/>
          <w:lang w:val="en-CA"/>
        </w:rPr>
        <w:t xml:space="preserve">The content creator may include guard range and excluded region information </w:t>
      </w:r>
      <w:proofErr w:type="gramStart"/>
      <w:r w:rsidRPr="002B731D">
        <w:rPr>
          <w:rFonts w:ascii="Times New Roman" w:hAnsi="Times New Roman"/>
          <w:color w:val="4F81BD" w:themeColor="accent1"/>
          <w:sz w:val="20"/>
          <w:lang w:val="en-CA"/>
        </w:rPr>
        <w:t>in order to</w:t>
      </w:r>
      <w:proofErr w:type="gramEnd"/>
      <w:r w:rsidRPr="002B731D">
        <w:rPr>
          <w:rFonts w:ascii="Times New Roman" w:hAnsi="Times New Roman"/>
          <w:color w:val="4F81BD" w:themeColor="accent1"/>
          <w:sz w:val="20"/>
          <w:lang w:val="en-CA"/>
        </w:rPr>
        <w:t xml:space="preserve"> have a fine</w:t>
      </w:r>
      <w:r w:rsidR="00F170CA" w:rsidRPr="002B731D">
        <w:rPr>
          <w:rFonts w:ascii="Times New Roman" w:hAnsi="Times New Roman"/>
          <w:color w:val="4F81BD" w:themeColor="accent1"/>
          <w:sz w:val="20"/>
          <w:lang w:val="en-CA"/>
        </w:rPr>
        <w:t>-</w:t>
      </w:r>
      <w:r w:rsidRPr="002B731D">
        <w:rPr>
          <w:rFonts w:ascii="Times New Roman" w:hAnsi="Times New Roman"/>
          <w:color w:val="4F81BD" w:themeColor="accent1"/>
          <w:sz w:val="20"/>
          <w:lang w:val="en-CA"/>
        </w:rPr>
        <w:t>grained viewing space. Figure 1 illustrates the guard ranges on the cuboid viewing space (VS) information:</w:t>
      </w:r>
    </w:p>
    <w:p w14:paraId="7BD79381" w14:textId="77777777" w:rsidR="009D6DE4" w:rsidRPr="002B731D" w:rsidRDefault="009D6DE4" w:rsidP="009D6DE4">
      <w:pPr>
        <w:rPr>
          <w:rFonts w:ascii="Times New Roman" w:hAnsi="Times New Roman"/>
          <w:color w:val="4F81BD" w:themeColor="accent1"/>
          <w:sz w:val="20"/>
          <w:lang w:val="en-CA"/>
        </w:rPr>
      </w:pPr>
    </w:p>
    <w:p w14:paraId="1842C6B5" w14:textId="77777777" w:rsidR="009D6DE4" w:rsidRPr="002B731D" w:rsidRDefault="009D6DE4" w:rsidP="009D6DE4">
      <w:pPr>
        <w:jc w:val="center"/>
        <w:rPr>
          <w:color w:val="4F81BD" w:themeColor="accent1"/>
          <w:lang w:val="en-CA"/>
        </w:rPr>
      </w:pPr>
      <w:r w:rsidRPr="004A56F5">
        <w:rPr>
          <w:noProof/>
          <w:color w:val="4F81BD" w:themeColor="accent1"/>
          <w:lang w:val="en-CA" w:eastAsia="zh-CN"/>
        </w:rPr>
        <w:drawing>
          <wp:inline distT="0" distB="0" distL="0" distR="0" wp14:anchorId="15330A80" wp14:editId="62268C5E">
            <wp:extent cx="2093807" cy="2070538"/>
            <wp:effectExtent l="0" t="0" r="190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7265" cy="2073958"/>
                    </a:xfrm>
                    <a:prstGeom prst="rect">
                      <a:avLst/>
                    </a:prstGeom>
                    <a:noFill/>
                  </pic:spPr>
                </pic:pic>
              </a:graphicData>
            </a:graphic>
          </wp:inline>
        </w:drawing>
      </w:r>
    </w:p>
    <w:p w14:paraId="54CDD78F" w14:textId="77777777" w:rsidR="009D6DE4" w:rsidRPr="002B731D" w:rsidRDefault="009D6DE4" w:rsidP="009D6DE4">
      <w:pPr>
        <w:spacing w:before="60" w:after="60"/>
        <w:ind w:right="150"/>
        <w:jc w:val="center"/>
        <w:rPr>
          <w:rFonts w:ascii="Times New Roman" w:hAnsi="Times New Roman"/>
          <w:color w:val="4F81BD" w:themeColor="accent1"/>
          <w:sz w:val="21"/>
          <w:lang w:val="en-CA"/>
        </w:rPr>
      </w:pPr>
      <w:r w:rsidRPr="002B731D">
        <w:rPr>
          <w:rFonts w:ascii="Times New Roman" w:hAnsi="Times New Roman"/>
          <w:color w:val="4F81BD" w:themeColor="accent1"/>
          <w:sz w:val="21"/>
          <w:lang w:val="en-CA"/>
        </w:rPr>
        <w:t>Figure 1: Partitions of a cuboid viewing space (VS)</w:t>
      </w:r>
    </w:p>
    <w:p w14:paraId="77D35F90" w14:textId="77777777" w:rsidR="009D6DE4" w:rsidRPr="002B731D" w:rsidRDefault="009D6DE4" w:rsidP="009D6DE4">
      <w:pPr>
        <w:jc w:val="center"/>
        <w:rPr>
          <w:color w:val="4F81BD" w:themeColor="accent1"/>
          <w:lang w:val="en-CA"/>
        </w:rPr>
      </w:pPr>
    </w:p>
    <w:p w14:paraId="0306169F"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Safe VS region </w:t>
      </w:r>
      <w:r w:rsidRPr="002B731D">
        <w:rPr>
          <w:rFonts w:ascii="Times New Roman" w:hAnsi="Times New Roman"/>
          <w:color w:val="4F81BD" w:themeColor="accent1"/>
          <w:lang w:val="en-CA"/>
        </w:rPr>
        <w:t>in X, Y, Z direction (green box): The viewing space or region that can be safely assumed to be responsive to the viewer’s translational movement. Responsiveness may mean rendering an optimized synthesized or selected view which represents the spatial features of the content from the viewing position (</w:t>
      </w:r>
      <w:proofErr w:type="gramStart"/>
      <w:r w:rsidRPr="002B731D">
        <w:rPr>
          <w:rFonts w:ascii="Times New Roman" w:hAnsi="Times New Roman"/>
          <w:color w:val="4F81BD" w:themeColor="accent1"/>
          <w:lang w:val="en-CA"/>
        </w:rPr>
        <w:t>e.g.</w:t>
      </w:r>
      <w:proofErr w:type="gramEnd"/>
      <w:r w:rsidRPr="002B731D">
        <w:rPr>
          <w:rFonts w:ascii="Times New Roman" w:hAnsi="Times New Roman"/>
          <w:color w:val="4F81BD" w:themeColor="accent1"/>
          <w:lang w:val="en-CA"/>
        </w:rPr>
        <w:t xml:space="preserve"> occlusion and parallax handling)</w:t>
      </w:r>
    </w:p>
    <w:p w14:paraId="1B9E7641"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Maximum VS </w:t>
      </w:r>
      <w:r w:rsidRPr="002B731D">
        <w:rPr>
          <w:rFonts w:ascii="Times New Roman" w:hAnsi="Times New Roman"/>
          <w:b/>
          <w:color w:val="4F81BD" w:themeColor="accent1"/>
          <w:lang w:val="en-CA"/>
        </w:rPr>
        <w:t>region</w:t>
      </w:r>
      <w:r w:rsidRPr="002B731D">
        <w:rPr>
          <w:rFonts w:ascii="Times New Roman" w:hAnsi="Times New Roman"/>
          <w:color w:val="4F81BD" w:themeColor="accent1"/>
          <w:lang w:val="en-CA"/>
        </w:rPr>
        <w:t xml:space="preserve"> in X, Y, Z direction (dashed blue box): maximum allowed region where the content is responsive to head motion and immersive VR experience is supported (except for the excluded regions described below). The best visual experience may not be guaranteed outside the </w:t>
      </w:r>
      <w:r w:rsidRPr="002B731D">
        <w:rPr>
          <w:rFonts w:ascii="Times New Roman" w:hAnsi="Times New Roman"/>
          <w:i/>
          <w:color w:val="4F81BD" w:themeColor="accent1"/>
          <w:lang w:val="en-CA"/>
        </w:rPr>
        <w:t xml:space="preserve">safe VS region </w:t>
      </w:r>
      <w:r w:rsidRPr="002B731D">
        <w:rPr>
          <w:rFonts w:ascii="Times New Roman" w:hAnsi="Times New Roman"/>
          <w:color w:val="4F81BD" w:themeColor="accent1"/>
          <w:lang w:val="en-CA"/>
        </w:rPr>
        <w:t>due to limitations of the content.</w:t>
      </w:r>
    </w:p>
    <w:p w14:paraId="292B60B4"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Guard VS range: </w:t>
      </w:r>
      <w:r w:rsidRPr="002B731D">
        <w:rPr>
          <w:rFonts w:ascii="Times New Roman" w:hAnsi="Times New Roman"/>
          <w:color w:val="4F81BD" w:themeColor="accent1"/>
          <w:lang w:val="en-CA"/>
        </w:rPr>
        <w:t xml:space="preserve">The range between safe and maximum VS regions. This region is not guaranteed to provide the best viewing experience. A visually non-abrupt and graceful degradation could be applied by the renderer when the </w:t>
      </w:r>
      <w:proofErr w:type="gramStart"/>
      <w:r w:rsidRPr="002B731D">
        <w:rPr>
          <w:rFonts w:ascii="Times New Roman" w:hAnsi="Times New Roman"/>
          <w:color w:val="4F81BD" w:themeColor="accent1"/>
          <w:lang w:val="en-CA"/>
        </w:rPr>
        <w:t>view point</w:t>
      </w:r>
      <w:proofErr w:type="gramEnd"/>
      <w:r w:rsidRPr="002B731D">
        <w:rPr>
          <w:rFonts w:ascii="Times New Roman" w:hAnsi="Times New Roman"/>
          <w:color w:val="4F81BD" w:themeColor="accent1"/>
          <w:lang w:val="en-CA"/>
        </w:rPr>
        <w:t xml:space="preserve"> is in the </w:t>
      </w:r>
      <w:r w:rsidRPr="002B731D">
        <w:rPr>
          <w:rFonts w:ascii="Times New Roman" w:hAnsi="Times New Roman"/>
          <w:i/>
          <w:color w:val="4F81BD" w:themeColor="accent1"/>
          <w:lang w:val="en-CA"/>
        </w:rPr>
        <w:t>guard VS range</w:t>
      </w:r>
      <w:r w:rsidRPr="002B731D">
        <w:rPr>
          <w:rFonts w:ascii="Times New Roman" w:hAnsi="Times New Roman"/>
          <w:color w:val="4F81BD" w:themeColor="accent1"/>
          <w:lang w:val="en-CA"/>
        </w:rPr>
        <w:t>.</w:t>
      </w:r>
    </w:p>
    <w:p w14:paraId="00298FA5" w14:textId="77777777" w:rsidR="009D6DE4" w:rsidRPr="002B731D" w:rsidRDefault="009D6DE4" w:rsidP="009D6DE4">
      <w:pPr>
        <w:numPr>
          <w:ilvl w:val="0"/>
          <w:numId w:val="5"/>
        </w:numPr>
        <w:tabs>
          <w:tab w:val="clear" w:pos="360"/>
        </w:tabs>
        <w:rPr>
          <w:rFonts w:ascii="Times New Roman" w:hAnsi="Times New Roman"/>
          <w:color w:val="4F81BD" w:themeColor="accent1"/>
          <w:lang w:val="en-CA"/>
        </w:rPr>
      </w:pPr>
      <w:r w:rsidRPr="002B731D">
        <w:rPr>
          <w:rFonts w:ascii="Times New Roman" w:hAnsi="Times New Roman"/>
          <w:b/>
          <w:bCs/>
          <w:color w:val="4F81BD" w:themeColor="accent1"/>
          <w:lang w:val="en-CA"/>
        </w:rPr>
        <w:t xml:space="preserve">Excluded regions: </w:t>
      </w:r>
      <w:r w:rsidRPr="002B731D">
        <w:rPr>
          <w:rFonts w:ascii="Times New Roman" w:hAnsi="Times New Roman"/>
          <w:color w:val="4F81BD" w:themeColor="accent1"/>
          <w:lang w:val="en-CA"/>
        </w:rPr>
        <w:t>The viewing space may include excluded spaces indicated by boxes where the immersive VR experience is not supported.</w:t>
      </w:r>
    </w:p>
    <w:p w14:paraId="55784D89" w14:textId="77777777" w:rsidR="009D6DE4" w:rsidRPr="002B731D" w:rsidRDefault="009D6DE4" w:rsidP="009D6DE4">
      <w:pPr>
        <w:rPr>
          <w:rFonts w:ascii="Times New Roman" w:eastAsia="Malgun Gothic" w:hAnsi="Times New Roman"/>
          <w:color w:val="4F81BD" w:themeColor="accent1"/>
          <w:sz w:val="20"/>
          <w:highlight w:val="cyan"/>
          <w:lang w:val="en-CA" w:eastAsia="ko-KR"/>
        </w:rPr>
      </w:pPr>
    </w:p>
    <w:p w14:paraId="03435B23"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 xml:space="preserve">[Editor’s Note (EA): </w:t>
      </w:r>
    </w:p>
    <w:p w14:paraId="4A0C11D3"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OMAF requirements traceability to guard range and excluded regions:</w:t>
      </w:r>
    </w:p>
    <w:p w14:paraId="4C14A9C4"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 xml:space="preserve">Guard range and excluded regions are designed to support the following </w:t>
      </w:r>
      <w:r w:rsidR="00CA4C34" w:rsidRPr="002B731D">
        <w:rPr>
          <w:rFonts w:ascii="Times New Roman" w:hAnsi="Times New Roman"/>
          <w:color w:val="4F81BD" w:themeColor="accent1"/>
          <w:sz w:val="20"/>
          <w:highlight w:val="yellow"/>
          <w:lang w:val="en-CA"/>
        </w:rPr>
        <w:t>MPEG-I Phase 1b</w:t>
      </w:r>
      <w:r w:rsidRPr="002B731D">
        <w:rPr>
          <w:rFonts w:ascii="Times New Roman" w:hAnsi="Times New Roman"/>
          <w:color w:val="4F81BD" w:themeColor="accent1"/>
          <w:sz w:val="20"/>
          <w:highlight w:val="yellow"/>
          <w:lang w:val="en-CA"/>
        </w:rPr>
        <w:t xml:space="preserve"> requirements:</w:t>
      </w:r>
    </w:p>
    <w:p w14:paraId="4FC19413" w14:textId="77777777" w:rsidR="009D6DE4" w:rsidRPr="002B731D" w:rsidRDefault="009D6DE4" w:rsidP="009D6DE4">
      <w:pPr>
        <w:rPr>
          <w:rFonts w:ascii="Times New Roman" w:hAnsi="Times New Roman"/>
          <w:color w:val="4F81BD" w:themeColor="accent1"/>
          <w:sz w:val="20"/>
          <w:highlight w:val="yellow"/>
          <w:lang w:val="en-CA"/>
        </w:rPr>
      </w:pPr>
    </w:p>
    <w:p w14:paraId="505A8EDE" w14:textId="77777777" w:rsidR="009D6DE4" w:rsidRPr="002B731D" w:rsidRDefault="009D6DE4" w:rsidP="009D6DE4">
      <w:pPr>
        <w:pStyle w:val="reql2"/>
        <w:ind w:left="768"/>
        <w:rPr>
          <w:color w:val="4F81BD" w:themeColor="accent1"/>
          <w:sz w:val="18"/>
          <w:szCs w:val="20"/>
          <w:highlight w:val="yellow"/>
          <w:lang w:val="en-CA"/>
        </w:rPr>
      </w:pPr>
      <w:r w:rsidRPr="002B731D">
        <w:rPr>
          <w:color w:val="4F81BD" w:themeColor="accent1"/>
          <w:sz w:val="18"/>
          <w:szCs w:val="20"/>
          <w:highlight w:val="yellow"/>
          <w:lang w:val="en-CA"/>
        </w:rPr>
        <w:t>The Specification shall enable content authoring in a manner that Head-Motion Parallax and Binocular Disparity are supported in rendering without annoying artefacts while the user is in the Viewing Space.</w:t>
      </w:r>
    </w:p>
    <w:p w14:paraId="3D27BF0E" w14:textId="77777777" w:rsidR="009D6DE4" w:rsidRPr="002B731D" w:rsidRDefault="009D6DE4" w:rsidP="009D6DE4">
      <w:pPr>
        <w:pStyle w:val="Note"/>
        <w:ind w:left="768"/>
        <w:rPr>
          <w:color w:val="4F81BD" w:themeColor="accent1"/>
          <w:sz w:val="18"/>
          <w:szCs w:val="20"/>
          <w:highlight w:val="yellow"/>
          <w:lang w:val="en-CA"/>
        </w:rPr>
      </w:pPr>
      <w:r w:rsidRPr="002B731D">
        <w:rPr>
          <w:color w:val="4F81BD" w:themeColor="accent1"/>
          <w:sz w:val="18"/>
          <w:szCs w:val="20"/>
          <w:highlight w:val="yellow"/>
          <w:lang w:val="en-CA"/>
        </w:rPr>
        <w:tab/>
      </w:r>
      <w:r w:rsidRPr="002B731D">
        <w:rPr>
          <w:color w:val="4F81BD" w:themeColor="accent1"/>
          <w:sz w:val="18"/>
          <w:szCs w:val="20"/>
          <w:highlight w:val="yellow"/>
          <w:lang w:val="en-CA"/>
        </w:rPr>
        <w:tab/>
        <w:t>Note: Testing methodology for visual quality of experience of rendering with Head-Motion Parallax and Binocular Disparity should be developed and/or chosen during the standardization.</w:t>
      </w:r>
    </w:p>
    <w:p w14:paraId="38D93ED9" w14:textId="77777777" w:rsidR="009D6DE4" w:rsidRPr="002B731D" w:rsidRDefault="009D6DE4" w:rsidP="009D6DE4">
      <w:pPr>
        <w:pStyle w:val="reql3"/>
        <w:ind w:left="1619"/>
        <w:rPr>
          <w:color w:val="4F81BD" w:themeColor="accent1"/>
          <w:sz w:val="18"/>
          <w:szCs w:val="20"/>
          <w:highlight w:val="yellow"/>
          <w:lang w:val="en-CA"/>
        </w:rPr>
      </w:pPr>
      <w:r w:rsidRPr="002B731D">
        <w:rPr>
          <w:color w:val="4F81BD" w:themeColor="accent1"/>
          <w:sz w:val="18"/>
          <w:szCs w:val="20"/>
          <w:highlight w:val="yellow"/>
          <w:lang w:val="en-CA"/>
        </w:rPr>
        <w:t xml:space="preserve">The Specification shall enable the support of Head-Motion Parallax and Binocular Disparity in rendering in a manner that any potential degradations in the quality of experience </w:t>
      </w:r>
      <w:r w:rsidRPr="002B731D">
        <w:rPr>
          <w:color w:val="4F81BD" w:themeColor="accent1"/>
          <w:sz w:val="18"/>
          <w:szCs w:val="20"/>
          <w:highlight w:val="yellow"/>
          <w:u w:val="single"/>
          <w:lang w:val="en-CA"/>
        </w:rPr>
        <w:t>are not abrupt but graceful</w:t>
      </w:r>
      <w:r w:rsidRPr="002B731D">
        <w:rPr>
          <w:color w:val="4F81BD" w:themeColor="accent1"/>
          <w:sz w:val="18"/>
          <w:szCs w:val="20"/>
          <w:highlight w:val="yellow"/>
          <w:lang w:val="en-CA"/>
        </w:rPr>
        <w:t>.</w:t>
      </w:r>
    </w:p>
    <w:p w14:paraId="014CDE9B" w14:textId="77777777" w:rsidR="009D6DE4" w:rsidRPr="002B731D" w:rsidRDefault="009D6DE4" w:rsidP="009D6DE4">
      <w:pPr>
        <w:pStyle w:val="reql3"/>
        <w:ind w:left="1619"/>
        <w:rPr>
          <w:color w:val="4F81BD" w:themeColor="accent1"/>
          <w:sz w:val="18"/>
          <w:szCs w:val="20"/>
          <w:highlight w:val="yellow"/>
          <w:lang w:val="en-CA"/>
        </w:rPr>
      </w:pPr>
      <w:r w:rsidRPr="002B731D">
        <w:rPr>
          <w:color w:val="4F81BD" w:themeColor="accent1"/>
          <w:sz w:val="18"/>
          <w:szCs w:val="20"/>
          <w:highlight w:val="yellow"/>
          <w:lang w:val="en-CA"/>
        </w:rPr>
        <w:t xml:space="preserve">The Specification shall enable an OMAF player implementation to detect </w:t>
      </w:r>
      <w:r w:rsidRPr="002B731D">
        <w:rPr>
          <w:color w:val="4F81BD" w:themeColor="accent1"/>
          <w:sz w:val="18"/>
          <w:szCs w:val="20"/>
          <w:highlight w:val="yellow"/>
          <w:u w:val="single"/>
          <w:lang w:val="en-CA"/>
        </w:rPr>
        <w:t>viewing positions and/or viewing orientations where rendering is potentially unacceptable</w:t>
      </w:r>
      <w:r w:rsidRPr="002B731D">
        <w:rPr>
          <w:color w:val="4F81BD" w:themeColor="accent1"/>
          <w:sz w:val="18"/>
          <w:szCs w:val="20"/>
          <w:highlight w:val="yellow"/>
          <w:lang w:val="en-CA"/>
        </w:rPr>
        <w:t>.</w:t>
      </w:r>
    </w:p>
    <w:p w14:paraId="7D0496A1" w14:textId="77777777" w:rsidR="009D6DE4" w:rsidRPr="002B731D" w:rsidRDefault="009D6DE4" w:rsidP="009D6DE4">
      <w:pPr>
        <w:pStyle w:val="Note"/>
        <w:ind w:left="1619"/>
        <w:rPr>
          <w:color w:val="4F81BD" w:themeColor="accent1"/>
          <w:sz w:val="18"/>
          <w:szCs w:val="20"/>
          <w:highlight w:val="yellow"/>
          <w:lang w:val="en-CA"/>
        </w:rPr>
      </w:pPr>
    </w:p>
    <w:p w14:paraId="341392C7" w14:textId="77777777" w:rsidR="009D6DE4" w:rsidRPr="002B731D" w:rsidRDefault="009D6DE4" w:rsidP="009D6DE4">
      <w:pPr>
        <w:pStyle w:val="Note"/>
        <w:ind w:left="1619"/>
        <w:rPr>
          <w:color w:val="4F81BD" w:themeColor="accent1"/>
          <w:sz w:val="18"/>
          <w:szCs w:val="20"/>
          <w:highlight w:val="yellow"/>
          <w:lang w:val="en-CA"/>
        </w:rPr>
      </w:pPr>
      <w:r w:rsidRPr="002B731D">
        <w:rPr>
          <w:color w:val="4F81BD" w:themeColor="accent1"/>
          <w:sz w:val="18"/>
          <w:szCs w:val="20"/>
          <w:highlight w:val="yellow"/>
          <w:lang w:val="en-CA"/>
        </w:rPr>
        <w:t>Note: Unacceptable rendering may occur when the viewing position is outside a Viewing Space and/or when the viewing orientation is outside the range of valid viewing orientations as discussed in 1.1.1</w:t>
      </w:r>
    </w:p>
    <w:p w14:paraId="6DF2BE12" w14:textId="77777777" w:rsidR="009D6DE4" w:rsidRPr="002B731D" w:rsidRDefault="009D6DE4" w:rsidP="009D6DE4">
      <w:pPr>
        <w:pStyle w:val="Note"/>
        <w:ind w:left="1619"/>
        <w:rPr>
          <w:color w:val="4F81BD" w:themeColor="accent1"/>
          <w:szCs w:val="20"/>
          <w:highlight w:val="yellow"/>
          <w:lang w:val="en-CA"/>
        </w:rPr>
      </w:pPr>
      <w:r w:rsidRPr="002B731D">
        <w:rPr>
          <w:color w:val="4F81BD" w:themeColor="accent1"/>
          <w:sz w:val="18"/>
          <w:szCs w:val="20"/>
          <w:highlight w:val="yellow"/>
          <w:lang w:val="en-CA"/>
        </w:rPr>
        <w:t>Note: OMAF player implementations could indicate to the users when the viewing position/orientation is such that it is close to yield an unacceptable rendering quality. For example, the OMAF player may fade the image to grey if the head moves too far away from the sweet spot</w:t>
      </w:r>
      <w:r w:rsidRPr="002B731D">
        <w:rPr>
          <w:color w:val="4F81BD" w:themeColor="accent1"/>
          <w:szCs w:val="20"/>
          <w:highlight w:val="yellow"/>
          <w:lang w:val="en-CA"/>
        </w:rPr>
        <w:t>.</w:t>
      </w:r>
    </w:p>
    <w:p w14:paraId="1472BA51" w14:textId="77777777" w:rsidR="009D6DE4" w:rsidRPr="002B731D" w:rsidRDefault="009D6DE4" w:rsidP="009D6DE4">
      <w:pPr>
        <w:rPr>
          <w:color w:val="4F81BD" w:themeColor="accent1"/>
          <w:highlight w:val="yellow"/>
          <w:lang w:val="en-CA"/>
        </w:rPr>
      </w:pPr>
    </w:p>
    <w:p w14:paraId="10627FFC" w14:textId="77777777" w:rsidR="009D6DE4" w:rsidRPr="002B731D" w:rsidRDefault="009D6DE4" w:rsidP="009D6DE4">
      <w:pPr>
        <w:rPr>
          <w:rFonts w:ascii="Times New Roman" w:hAnsi="Times New Roman"/>
          <w:color w:val="4F81BD" w:themeColor="accent1"/>
          <w:sz w:val="20"/>
          <w:highlight w:val="yellow"/>
          <w:lang w:val="en-CA"/>
        </w:rPr>
      </w:pPr>
      <w:r w:rsidRPr="002B731D">
        <w:rPr>
          <w:rFonts w:ascii="Times New Roman" w:hAnsi="Times New Roman"/>
          <w:color w:val="4F81BD" w:themeColor="accent1"/>
          <w:sz w:val="20"/>
          <w:highlight w:val="yellow"/>
          <w:lang w:val="en-CA"/>
        </w:rPr>
        <w:t>The above-listed OMAF v2 requirements clearly indicate a need for defining regions where:</w:t>
      </w:r>
    </w:p>
    <w:p w14:paraId="2DD48FC2" w14:textId="77777777" w:rsidR="009D6DE4" w:rsidRPr="002B731D" w:rsidRDefault="0040413D" w:rsidP="00C532AB">
      <w:pPr>
        <w:pStyle w:val="ListParagraph"/>
        <w:rPr>
          <w:color w:val="4F81BD" w:themeColor="accent1"/>
          <w:sz w:val="20"/>
          <w:highlight w:val="yellow"/>
          <w:lang w:val="en-CA"/>
        </w:rPr>
      </w:pPr>
      <w:r w:rsidRPr="002B731D">
        <w:rPr>
          <w:color w:val="4F81BD" w:themeColor="accent1"/>
          <w:sz w:val="20"/>
          <w:highlight w:val="yellow"/>
          <w:lang w:val="en-CA"/>
        </w:rPr>
        <w:t>-</w:t>
      </w:r>
      <w:r w:rsidR="009D6DE4" w:rsidRPr="002B731D">
        <w:rPr>
          <w:color w:val="4F81BD" w:themeColor="accent1"/>
          <w:sz w:val="20"/>
          <w:highlight w:val="yellow"/>
          <w:lang w:val="en-CA"/>
        </w:rPr>
        <w:t>a graceful visual quality degradation is possible. Such regions can be efficiently signaled via guard ranges.</w:t>
      </w:r>
    </w:p>
    <w:p w14:paraId="4E9BDB92" w14:textId="77777777" w:rsidR="002B385B" w:rsidRPr="002B731D" w:rsidRDefault="0040413D" w:rsidP="00C532AB">
      <w:pPr>
        <w:pStyle w:val="ListParagraph"/>
        <w:rPr>
          <w:color w:val="4F81BD" w:themeColor="accent1"/>
          <w:sz w:val="20"/>
          <w:highlight w:val="yellow"/>
          <w:lang w:val="en-CA"/>
        </w:rPr>
      </w:pPr>
      <w:r w:rsidRPr="002B731D">
        <w:rPr>
          <w:color w:val="4F81BD" w:themeColor="accent1"/>
          <w:sz w:val="20"/>
          <w:highlight w:val="yellow"/>
          <w:lang w:val="en-CA"/>
        </w:rPr>
        <w:t>-</w:t>
      </w:r>
      <w:r w:rsidR="009D6DE4" w:rsidRPr="002B731D">
        <w:rPr>
          <w:color w:val="4F81BD" w:themeColor="accent1"/>
          <w:sz w:val="20"/>
          <w:highlight w:val="yellow"/>
          <w:lang w:val="en-CA"/>
        </w:rPr>
        <w:t>visual quality is unacceptable and hence no rendering is allowed. Excluded regions can efficiently signal such regions</w:t>
      </w:r>
      <w:r w:rsidR="009D6DE4" w:rsidRPr="002B731D">
        <w:rPr>
          <w:color w:val="4F81BD" w:themeColor="accent1"/>
          <w:highlight w:val="yellow"/>
          <w:lang w:val="en-CA"/>
        </w:rPr>
        <w:t>]</w:t>
      </w:r>
    </w:p>
    <w:p w14:paraId="4C433E90" w14:textId="77777777" w:rsidR="009000C2" w:rsidRPr="002B731D" w:rsidRDefault="009000C2" w:rsidP="00465D3E">
      <w:pPr>
        <w:pStyle w:val="Heading2"/>
        <w:rPr>
          <w:lang w:val="en-CA"/>
        </w:rPr>
      </w:pPr>
      <w:r w:rsidRPr="002B731D">
        <w:rPr>
          <w:lang w:val="en-CA"/>
        </w:rPr>
        <w:t>ISOBMFF Viewing Space Box:</w:t>
      </w:r>
    </w:p>
    <w:p w14:paraId="4AC401F0" w14:textId="77777777" w:rsidR="003960D7" w:rsidRPr="002B731D" w:rsidRDefault="003960D7" w:rsidP="00DF4142">
      <w:pPr>
        <w:pStyle w:val="Heading3"/>
        <w:rPr>
          <w:lang w:val="en-CA"/>
        </w:rPr>
      </w:pPr>
      <w:proofErr w:type="spellStart"/>
      <w:r w:rsidRPr="002B731D">
        <w:rPr>
          <w:lang w:val="en-CA"/>
        </w:rPr>
        <w:t>ViewingSpaceStruct</w:t>
      </w:r>
      <w:proofErr w:type="spellEnd"/>
    </w:p>
    <w:p w14:paraId="5C8B360B" w14:textId="77777777" w:rsidR="003960D7" w:rsidRPr="002B731D" w:rsidRDefault="003960D7" w:rsidP="003960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eastAsia="zh-CN"/>
        </w:rPr>
      </w:pPr>
    </w:p>
    <w:p w14:paraId="63A52660" w14:textId="77777777" w:rsidR="007449B9" w:rsidRPr="002B731D" w:rsidRDefault="003960D7" w:rsidP="007449B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eastAsia="Malgun Gothic" w:hAnsi="Courier"/>
          <w:noProof/>
          <w:sz w:val="20"/>
          <w:lang w:val="en-CA" w:eastAsia="ko-KR"/>
        </w:rPr>
      </w:pPr>
      <w:r w:rsidRPr="002B731D">
        <w:rPr>
          <w:rFonts w:ascii="Courier" w:hAnsi="Courier"/>
          <w:noProof/>
          <w:sz w:val="20"/>
          <w:lang w:val="en-CA" w:eastAsia="zh-CN"/>
        </w:rPr>
        <w:lastRenderedPageBreak/>
        <w:t>aligned(8) class ViewingSpaceStruct(</w:t>
      </w:r>
      <w:r w:rsidR="00336B7D" w:rsidRPr="002B731D">
        <w:rPr>
          <w:rFonts w:ascii="Courier" w:hAnsi="Courier"/>
          <w:noProof/>
          <w:sz w:val="20"/>
          <w:lang w:val="en-CA" w:eastAsia="zh-CN"/>
        </w:rPr>
        <w:t>i</w:t>
      </w:r>
      <w:r w:rsidRPr="002B731D">
        <w:rPr>
          <w:rFonts w:ascii="Courier" w:hAnsi="Courier"/>
          <w:noProof/>
          <w:sz w:val="20"/>
          <w:lang w:val="en-CA" w:eastAsia="zh-CN"/>
        </w:rPr>
        <w:t>) {</w:t>
      </w:r>
      <w:r w:rsidRPr="002B731D">
        <w:rPr>
          <w:rFonts w:ascii="Courier" w:hAnsi="Courier"/>
          <w:noProof/>
          <w:sz w:val="20"/>
          <w:lang w:val="en-CA" w:eastAsia="zh-CN"/>
        </w:rPr>
        <w:br/>
      </w:r>
      <w:r w:rsidRPr="002B731D">
        <w:rPr>
          <w:rFonts w:ascii="Courier" w:hAnsi="Courier"/>
          <w:noProof/>
          <w:sz w:val="20"/>
          <w:lang w:val="en-CA" w:eastAsia="zh-CN"/>
        </w:rPr>
        <w:tab/>
      </w:r>
      <w:r w:rsidR="00D220C4" w:rsidRPr="002B731D">
        <w:rPr>
          <w:rFonts w:ascii="Courier" w:hAnsi="Courier"/>
          <w:noProof/>
          <w:sz w:val="20"/>
          <w:lang w:val="en-CA" w:eastAsia="zh-CN"/>
        </w:rPr>
        <w:t>unsigned int(8) viewing_space_shape_type</w:t>
      </w:r>
      <w:r w:rsidRPr="002B731D">
        <w:rPr>
          <w:rFonts w:ascii="Courier" w:hAnsi="Courier"/>
          <w:noProof/>
          <w:sz w:val="20"/>
          <w:lang w:val="en-CA" w:eastAsia="zh-CN"/>
        </w:rPr>
        <w:t>;</w:t>
      </w:r>
      <w:r w:rsidR="00D220C4" w:rsidRPr="002B731D">
        <w:rPr>
          <w:rFonts w:ascii="Courier" w:hAnsi="Courier"/>
          <w:noProof/>
          <w:sz w:val="20"/>
          <w:lang w:val="en-CA" w:eastAsia="zh-CN"/>
        </w:rPr>
        <w:t xml:space="preserve"> </w:t>
      </w:r>
      <w:r w:rsidR="00D220C4" w:rsidRPr="002B731D">
        <w:rPr>
          <w:rFonts w:ascii="Courier" w:hAnsi="Courier"/>
          <w:noProof/>
          <w:sz w:val="20"/>
          <w:lang w:val="en-CA" w:eastAsia="zh-CN"/>
        </w:rPr>
        <w:br/>
      </w:r>
      <w:r w:rsidR="00D220C4" w:rsidRPr="002B731D">
        <w:rPr>
          <w:rFonts w:ascii="Courier" w:hAnsi="Courier"/>
          <w:noProof/>
          <w:sz w:val="20"/>
          <w:lang w:val="en-CA" w:eastAsia="zh-CN"/>
        </w:rPr>
        <w:tab/>
        <w:t>unsigned int(16) distance_scale;</w:t>
      </w:r>
      <w:r w:rsidRPr="002B731D">
        <w:rPr>
          <w:rFonts w:ascii="Courier" w:hAnsi="Courier"/>
          <w:noProof/>
          <w:sz w:val="18"/>
          <w:lang w:val="en-CA" w:eastAsia="zh-CN"/>
        </w:rPr>
        <w:br/>
      </w:r>
      <w:r w:rsidRPr="002B731D">
        <w:rPr>
          <w:rFonts w:ascii="Courier" w:hAnsi="Courier"/>
          <w:noProof/>
          <w:sz w:val="20"/>
          <w:lang w:val="en-CA" w:eastAsia="zh-CN"/>
        </w:rPr>
        <w:tab/>
      </w:r>
      <w:r w:rsidRPr="006C5274">
        <w:rPr>
          <w:rFonts w:ascii="Courier" w:hAnsi="Courier"/>
          <w:noProof/>
          <w:sz w:val="20"/>
          <w:lang w:val="en-CA" w:eastAsia="zh-CN"/>
        </w:rPr>
        <w:t>bit(1) guard_range_indicator;</w:t>
      </w:r>
      <w:r w:rsidRPr="006C5274">
        <w:rPr>
          <w:rFonts w:ascii="Courier" w:hAnsi="Courier"/>
          <w:noProof/>
          <w:sz w:val="20"/>
          <w:lang w:val="en-CA" w:eastAsia="zh-CN"/>
        </w:rPr>
        <w:br/>
      </w:r>
      <w:r w:rsidRPr="006C5274">
        <w:rPr>
          <w:rFonts w:ascii="Courier" w:hAnsi="Courier"/>
          <w:noProof/>
          <w:sz w:val="20"/>
          <w:lang w:val="en-CA" w:eastAsia="zh-CN"/>
        </w:rPr>
        <w:tab/>
        <w:t>bit(</w:t>
      </w:r>
      <w:r w:rsidR="000F3A6A" w:rsidRPr="006C5274">
        <w:rPr>
          <w:rFonts w:ascii="Courier" w:eastAsia="Malgun Gothic" w:hAnsi="Courier"/>
          <w:noProof/>
          <w:sz w:val="20"/>
          <w:lang w:val="en-CA" w:eastAsia="ko-KR"/>
        </w:rPr>
        <w:t>6</w:t>
      </w:r>
      <w:r w:rsidRPr="006C5274">
        <w:rPr>
          <w:rFonts w:ascii="Courier" w:hAnsi="Courier"/>
          <w:noProof/>
          <w:sz w:val="20"/>
          <w:lang w:val="en-CA" w:eastAsia="zh-CN"/>
        </w:rPr>
        <w:t>) reserved</w:t>
      </w:r>
      <w:r w:rsidR="00623EED" w:rsidRPr="006C5274">
        <w:rPr>
          <w:rFonts w:ascii="Courier" w:hAnsi="Courier"/>
          <w:noProof/>
          <w:sz w:val="20"/>
          <w:lang w:val="en-CA" w:eastAsia="zh-CN"/>
        </w:rPr>
        <w:t>;</w:t>
      </w:r>
      <w:r w:rsidR="002138CC" w:rsidRPr="006C5274">
        <w:rPr>
          <w:rFonts w:ascii="Courier" w:hAnsi="Courier"/>
          <w:noProof/>
          <w:sz w:val="20"/>
          <w:lang w:val="en-CA" w:eastAsia="zh-CN"/>
        </w:rPr>
        <w:t xml:space="preserve"> </w:t>
      </w:r>
      <w:r w:rsidR="002138CC" w:rsidRPr="005200AE">
        <w:rPr>
          <w:rFonts w:ascii="Courier" w:hAnsi="Courier"/>
          <w:noProof/>
          <w:sz w:val="20"/>
          <w:lang w:val="en-CA" w:eastAsia="zh-CN"/>
        </w:rPr>
        <w:br/>
      </w:r>
      <w:r w:rsidR="002138CC" w:rsidRPr="005200AE">
        <w:rPr>
          <w:rFonts w:ascii="Courier" w:hAnsi="Courier"/>
          <w:noProof/>
          <w:sz w:val="20"/>
          <w:lang w:val="en-CA" w:eastAsia="zh-CN"/>
        </w:rPr>
        <w:tab/>
      </w:r>
      <w:r w:rsidR="002138CC" w:rsidRPr="005200AE">
        <w:rPr>
          <w:rFonts w:ascii="Courier" w:hAnsi="Courier"/>
          <w:noProof/>
          <w:sz w:val="20"/>
          <w:lang w:val="en-CA"/>
        </w:rPr>
        <w:t>if(viewing_space_shape_type==0)</w:t>
      </w:r>
      <w:r w:rsidR="00627F44" w:rsidRPr="005200AE">
        <w:rPr>
          <w:rFonts w:ascii="Courier" w:hAnsi="Courier"/>
          <w:noProof/>
          <w:sz w:val="20"/>
          <w:lang w:val="en-CA"/>
        </w:rPr>
        <w:t>{</w:t>
      </w:r>
      <w:r w:rsidRPr="005200AE">
        <w:rPr>
          <w:rFonts w:ascii="Courier" w:hAnsi="Courier"/>
          <w:noProof/>
          <w:sz w:val="20"/>
          <w:lang w:val="en-CA" w:eastAsia="zh-CN"/>
        </w:rPr>
        <w:br/>
      </w:r>
      <w:r w:rsidRPr="005200AE">
        <w:rPr>
          <w:rFonts w:ascii="Courier" w:hAnsi="Courier"/>
          <w:noProof/>
          <w:sz w:val="20"/>
          <w:lang w:val="en-CA" w:eastAsia="zh-CN"/>
        </w:rPr>
        <w:tab/>
      </w:r>
      <w:r w:rsidR="00627F44" w:rsidRPr="005200AE">
        <w:rPr>
          <w:rFonts w:ascii="Courier" w:hAnsi="Courier"/>
          <w:noProof/>
          <w:sz w:val="20"/>
          <w:lang w:val="en-CA" w:eastAsia="zh-CN"/>
        </w:rPr>
        <w:t xml:space="preserve">  </w:t>
      </w:r>
      <w:r w:rsidR="003E7118" w:rsidRPr="005200AE">
        <w:rPr>
          <w:rFonts w:ascii="Courier" w:hAnsi="Courier"/>
          <w:noProof/>
          <w:sz w:val="20"/>
          <w:lang w:val="en-CA" w:eastAsia="zh-CN"/>
        </w:rPr>
        <w:t>VRBB(i)</w:t>
      </w:r>
      <w:r w:rsidRPr="005200AE">
        <w:rPr>
          <w:rFonts w:ascii="Courier" w:hAnsi="Courier"/>
          <w:noProof/>
          <w:sz w:val="20"/>
          <w:lang w:val="en-CA" w:eastAsia="zh-CN"/>
        </w:rPr>
        <w:br/>
      </w:r>
      <w:r w:rsidRPr="005200AE">
        <w:rPr>
          <w:rFonts w:ascii="Courier" w:hAnsi="Courier"/>
          <w:noProof/>
          <w:sz w:val="20"/>
          <w:lang w:val="en-CA" w:eastAsia="zh-CN"/>
        </w:rPr>
        <w:tab/>
      </w:r>
      <w:r w:rsidR="00627F44" w:rsidRPr="005200AE">
        <w:rPr>
          <w:rFonts w:ascii="Courier" w:hAnsi="Courier"/>
          <w:noProof/>
          <w:sz w:val="20"/>
          <w:lang w:val="en-CA" w:eastAsia="zh-CN"/>
        </w:rPr>
        <w:t xml:space="preserve">  </w:t>
      </w:r>
      <w:r w:rsidRPr="006C5274">
        <w:rPr>
          <w:rFonts w:ascii="Courier" w:hAnsi="Courier"/>
          <w:noProof/>
          <w:sz w:val="20"/>
          <w:lang w:val="en-CA" w:eastAsia="zh-CN"/>
        </w:rPr>
        <w:t>if (guard_range_indicator) {</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guard_range_X;</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guard_range_Y;</w:t>
      </w:r>
      <w:r w:rsidRPr="006C5274">
        <w:rPr>
          <w:rFonts w:ascii="Courier" w:hAnsi="Courier"/>
          <w:noProof/>
          <w:sz w:val="20"/>
          <w:lang w:val="en-CA" w:eastAsia="zh-CN"/>
        </w:rPr>
        <w:br/>
      </w:r>
      <w:r w:rsidRPr="006C5274">
        <w:rPr>
          <w:rFonts w:ascii="Courier" w:hAnsi="Courier"/>
          <w:noProof/>
          <w:sz w:val="20"/>
          <w:lang w:val="en-CA" w:eastAsia="zh-CN"/>
        </w:rPr>
        <w:tab/>
      </w:r>
      <w:r w:rsidRPr="006C5274">
        <w:rPr>
          <w:rFonts w:ascii="Courier" w:hAnsi="Courier"/>
          <w:noProof/>
          <w:sz w:val="20"/>
          <w:lang w:val="en-CA" w:eastAsia="zh-CN"/>
        </w:rPr>
        <w:tab/>
        <w:t>unsigned int(8) guard_range_Z;</w:t>
      </w:r>
      <w:r w:rsidRPr="006C5274">
        <w:rPr>
          <w:rFonts w:ascii="Courier" w:hAnsi="Courier"/>
          <w:noProof/>
          <w:sz w:val="20"/>
          <w:lang w:val="en-CA" w:eastAsia="zh-CN"/>
        </w:rPr>
        <w:br/>
      </w:r>
      <w:r w:rsidRPr="006C5274">
        <w:rPr>
          <w:rFonts w:ascii="Courier" w:hAnsi="Courier"/>
          <w:noProof/>
          <w:sz w:val="20"/>
          <w:lang w:val="en-CA" w:eastAsia="zh-CN"/>
        </w:rPr>
        <w:tab/>
      </w:r>
      <w:r w:rsidR="00627F44" w:rsidRPr="006C5274">
        <w:rPr>
          <w:rFonts w:ascii="Courier" w:hAnsi="Courier"/>
          <w:noProof/>
          <w:sz w:val="20"/>
          <w:lang w:val="en-CA" w:eastAsia="zh-CN"/>
        </w:rPr>
        <w:t xml:space="preserve">  </w:t>
      </w:r>
      <w:r w:rsidRPr="006C5274">
        <w:rPr>
          <w:rFonts w:ascii="Courier" w:hAnsi="Courier"/>
          <w:noProof/>
          <w:sz w:val="20"/>
          <w:lang w:val="en-CA" w:eastAsia="zh-CN"/>
        </w:rPr>
        <w:t>}</w:t>
      </w:r>
      <w:r w:rsidR="00627F44" w:rsidRPr="006C5274">
        <w:rPr>
          <w:rFonts w:ascii="Courier" w:hAnsi="Courier"/>
          <w:noProof/>
          <w:sz w:val="20"/>
          <w:lang w:val="en-CA" w:eastAsia="zh-CN"/>
        </w:rPr>
        <w:br/>
      </w:r>
      <w:r w:rsidR="00627F44" w:rsidRPr="005200AE">
        <w:rPr>
          <w:rFonts w:ascii="Courier" w:hAnsi="Courier"/>
          <w:noProof/>
          <w:sz w:val="20"/>
          <w:lang w:val="en-CA" w:eastAsia="zh-CN"/>
        </w:rPr>
        <w:tab/>
        <w:t>}</w:t>
      </w:r>
      <w:r w:rsidR="00627F44" w:rsidRPr="005200AE">
        <w:rPr>
          <w:rFonts w:ascii="Courier" w:hAnsi="Courier"/>
          <w:noProof/>
          <w:sz w:val="20"/>
          <w:lang w:val="en-CA" w:eastAsia="zh-CN"/>
        </w:rPr>
        <w:br/>
      </w:r>
      <w:r w:rsidR="00627F44" w:rsidRPr="002B731D">
        <w:rPr>
          <w:rFonts w:ascii="Courier" w:hAnsi="Courier"/>
          <w:noProof/>
          <w:sz w:val="20"/>
          <w:lang w:val="en-CA"/>
        </w:rPr>
        <w:t xml:space="preserve">    else if(viewing_space_shape_type==1)</w:t>
      </w:r>
      <w:r w:rsidR="00627F44" w:rsidRPr="002B731D">
        <w:rPr>
          <w:rFonts w:ascii="Courier" w:hAnsi="Courier"/>
          <w:noProof/>
          <w:sz w:val="20"/>
          <w:lang w:val="en-CA" w:eastAsia="ko-KR"/>
        </w:rPr>
        <w:t xml:space="preserve"> </w:t>
      </w:r>
      <w:r w:rsidR="00627F44" w:rsidRPr="002B731D">
        <w:rPr>
          <w:rFonts w:ascii="Courier" w:hAnsi="Courier"/>
          <w:noProof/>
          <w:sz w:val="20"/>
          <w:lang w:val="en-CA"/>
        </w:rPr>
        <w:br/>
      </w:r>
      <w:r w:rsidR="00627F44" w:rsidRPr="002B731D">
        <w:rPr>
          <w:rFonts w:ascii="Courier" w:hAnsi="Courier"/>
          <w:noProof/>
          <w:sz w:val="20"/>
          <w:lang w:val="en-CA" w:eastAsia="ko-KR"/>
        </w:rPr>
        <w:t xml:space="preserve"> </w:t>
      </w:r>
      <w:r w:rsidR="00627F44" w:rsidRPr="002B731D">
        <w:rPr>
          <w:rFonts w:ascii="Courier" w:hAnsi="Courier"/>
          <w:noProof/>
          <w:sz w:val="20"/>
          <w:lang w:val="en-CA" w:eastAsia="ko-KR"/>
        </w:rPr>
        <w:tab/>
      </w:r>
      <w:r w:rsidR="00627F44" w:rsidRPr="002B731D">
        <w:rPr>
          <w:rFonts w:ascii="Courier" w:hAnsi="Courier"/>
          <w:noProof/>
          <w:sz w:val="20"/>
          <w:lang w:val="en-CA" w:eastAsia="ko-KR"/>
        </w:rPr>
        <w:tab/>
      </w:r>
      <w:r w:rsidR="00627F44" w:rsidRPr="002B731D">
        <w:rPr>
          <w:rFonts w:ascii="Courier" w:hAnsi="Courier"/>
          <w:noProof/>
          <w:sz w:val="20"/>
          <w:lang w:val="en-CA"/>
        </w:rPr>
        <w:t>SphereStruct();</w:t>
      </w:r>
      <w:r w:rsidR="00FD478B" w:rsidRPr="002B731D">
        <w:rPr>
          <w:rFonts w:ascii="Courier" w:hAnsi="Courier"/>
          <w:noProof/>
          <w:sz w:val="20"/>
          <w:lang w:val="en-CA" w:eastAsia="zh-CN"/>
        </w:rPr>
        <w:br/>
      </w:r>
      <w:r w:rsidR="00FD478B" w:rsidRPr="002B731D">
        <w:rPr>
          <w:rFonts w:ascii="Courier" w:hAnsi="Courier"/>
          <w:noProof/>
          <w:sz w:val="20"/>
          <w:lang w:val="en-CA"/>
        </w:rPr>
        <w:t xml:space="preserve">    else if(viewing_space_shape_type==2)</w:t>
      </w:r>
      <w:r w:rsidR="00FD478B" w:rsidRPr="002B731D">
        <w:rPr>
          <w:rFonts w:ascii="Courier" w:hAnsi="Courier"/>
          <w:noProof/>
          <w:sz w:val="20"/>
          <w:lang w:val="en-CA" w:eastAsia="ko-KR"/>
        </w:rPr>
        <w:t xml:space="preserve"> </w:t>
      </w:r>
      <w:r w:rsidR="00FD478B" w:rsidRPr="002B731D">
        <w:rPr>
          <w:rFonts w:ascii="Courier" w:hAnsi="Courier"/>
          <w:noProof/>
          <w:sz w:val="20"/>
          <w:lang w:val="en-CA"/>
        </w:rPr>
        <w:br/>
      </w:r>
      <w:r w:rsidR="00FD478B" w:rsidRPr="002B731D">
        <w:rPr>
          <w:rFonts w:ascii="Courier" w:hAnsi="Courier"/>
          <w:noProof/>
          <w:sz w:val="20"/>
          <w:lang w:val="en-CA" w:eastAsia="ko-KR"/>
        </w:rPr>
        <w:t xml:space="preserve"> </w:t>
      </w:r>
      <w:r w:rsidR="00FD478B" w:rsidRPr="002B731D">
        <w:rPr>
          <w:rFonts w:ascii="Courier" w:hAnsi="Courier"/>
          <w:noProof/>
          <w:sz w:val="20"/>
          <w:lang w:val="en-CA" w:eastAsia="ko-KR"/>
        </w:rPr>
        <w:tab/>
      </w:r>
      <w:r w:rsidR="00FD478B" w:rsidRPr="002B731D">
        <w:rPr>
          <w:rFonts w:ascii="Courier" w:hAnsi="Courier"/>
          <w:noProof/>
          <w:sz w:val="20"/>
          <w:lang w:val="en-CA" w:eastAsia="ko-KR"/>
        </w:rPr>
        <w:tab/>
      </w:r>
      <w:r w:rsidR="00FD478B" w:rsidRPr="002B731D">
        <w:rPr>
          <w:rFonts w:ascii="Courier" w:hAnsi="Courier"/>
          <w:noProof/>
          <w:sz w:val="20"/>
          <w:lang w:val="en-CA"/>
        </w:rPr>
        <w:t>CylinderStruct();</w:t>
      </w:r>
      <w:r w:rsidR="005E2CBE" w:rsidRPr="002B731D">
        <w:rPr>
          <w:rFonts w:ascii="Courier" w:hAnsi="Courier"/>
          <w:noProof/>
          <w:sz w:val="20"/>
          <w:lang w:val="en-CA" w:eastAsia="ko-KR"/>
        </w:rPr>
        <w:t xml:space="preserve"> </w:t>
      </w:r>
      <w:r w:rsidR="005F1637" w:rsidRPr="002B731D">
        <w:rPr>
          <w:rFonts w:ascii="Courier" w:eastAsia="Malgun Gothic" w:hAnsi="Courier"/>
          <w:noProof/>
          <w:sz w:val="20"/>
          <w:lang w:val="en-CA" w:eastAsia="ko-KR"/>
        </w:rPr>
        <w:br/>
        <w:t xml:space="preserve">    </w:t>
      </w:r>
      <w:r w:rsidR="005F1637" w:rsidRPr="002B731D">
        <w:rPr>
          <w:rFonts w:ascii="Courier" w:hAnsi="Courier"/>
          <w:noProof/>
          <w:sz w:val="20"/>
          <w:lang w:val="en-CA"/>
        </w:rPr>
        <w:t>else if(viewing_space_shape_type==</w:t>
      </w:r>
      <w:r w:rsidR="005F1637" w:rsidRPr="002B731D">
        <w:rPr>
          <w:rFonts w:ascii="Courier" w:eastAsia="Malgun Gothic" w:hAnsi="Courier"/>
          <w:noProof/>
          <w:sz w:val="20"/>
          <w:lang w:val="en-CA" w:eastAsia="ko-KR"/>
        </w:rPr>
        <w:t>3</w:t>
      </w:r>
      <w:r w:rsidR="005F1637" w:rsidRPr="002B731D">
        <w:rPr>
          <w:rFonts w:ascii="Courier" w:hAnsi="Courier"/>
          <w:noProof/>
          <w:sz w:val="20"/>
          <w:lang w:val="en-CA"/>
        </w:rPr>
        <w:t>)</w:t>
      </w:r>
      <w:r w:rsidR="005F1637" w:rsidRPr="002B731D">
        <w:rPr>
          <w:rFonts w:ascii="Courier" w:hAnsi="Courier"/>
          <w:noProof/>
          <w:sz w:val="20"/>
          <w:lang w:val="en-CA" w:eastAsia="ko-KR"/>
        </w:rPr>
        <w:t xml:space="preserve"> </w:t>
      </w:r>
      <w:r w:rsidR="005F1637" w:rsidRPr="002B731D">
        <w:rPr>
          <w:rFonts w:ascii="Courier" w:hAnsi="Courier"/>
          <w:noProof/>
          <w:sz w:val="20"/>
          <w:lang w:val="en-CA"/>
        </w:rPr>
        <w:br/>
      </w:r>
      <w:r w:rsidR="005F1637" w:rsidRPr="002B731D">
        <w:rPr>
          <w:rFonts w:ascii="Courier" w:hAnsi="Courier"/>
          <w:noProof/>
          <w:sz w:val="20"/>
          <w:lang w:val="en-CA" w:eastAsia="ko-KR"/>
        </w:rPr>
        <w:t xml:space="preserve"> </w:t>
      </w:r>
      <w:r w:rsidR="005F1637" w:rsidRPr="002B731D">
        <w:rPr>
          <w:rFonts w:ascii="Courier" w:hAnsi="Courier"/>
          <w:noProof/>
          <w:sz w:val="20"/>
          <w:lang w:val="en-CA" w:eastAsia="ko-KR"/>
        </w:rPr>
        <w:tab/>
      </w:r>
      <w:r w:rsidR="005F1637" w:rsidRPr="002B731D">
        <w:rPr>
          <w:rFonts w:ascii="Courier" w:hAnsi="Courier"/>
          <w:noProof/>
          <w:sz w:val="20"/>
          <w:lang w:val="en-CA" w:eastAsia="ko-KR"/>
        </w:rPr>
        <w:tab/>
      </w:r>
      <w:r w:rsidR="00C63D32" w:rsidRPr="002B731D">
        <w:rPr>
          <w:rFonts w:ascii="Courier" w:eastAsia="Malgun Gothic" w:hAnsi="Courier"/>
          <w:noProof/>
          <w:sz w:val="20"/>
          <w:lang w:val="en-CA" w:eastAsia="ko-KR"/>
        </w:rPr>
        <w:t>Ellipsoid</w:t>
      </w:r>
      <w:r w:rsidR="005F1637" w:rsidRPr="002B731D">
        <w:rPr>
          <w:rFonts w:ascii="Courier" w:eastAsia="Malgun Gothic" w:hAnsi="Courier"/>
          <w:noProof/>
          <w:sz w:val="20"/>
          <w:lang w:val="en-CA" w:eastAsia="ko-KR"/>
        </w:rPr>
        <w:t>Struct</w:t>
      </w:r>
      <w:r w:rsidR="005F1637" w:rsidRPr="002B731D">
        <w:rPr>
          <w:rFonts w:ascii="Courier" w:hAnsi="Courier"/>
          <w:noProof/>
          <w:sz w:val="20"/>
          <w:lang w:val="en-CA"/>
        </w:rPr>
        <w:t>();</w:t>
      </w:r>
      <w:r w:rsidR="000F3A6A" w:rsidRPr="002B731D">
        <w:rPr>
          <w:rFonts w:ascii="Courier" w:eastAsia="Malgun Gothic" w:hAnsi="Courier"/>
          <w:lang w:val="en-CA" w:eastAsia="ko-KR"/>
        </w:rPr>
        <w:br/>
        <w:t>}</w:t>
      </w:r>
    </w:p>
    <w:p w14:paraId="51BE1DAC" w14:textId="77777777" w:rsidR="003960D7" w:rsidRPr="002B731D" w:rsidRDefault="003960D7" w:rsidP="003960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eastAsia="zh-CN"/>
        </w:rPr>
      </w:pPr>
    </w:p>
    <w:p w14:paraId="05851F70" w14:textId="77777777" w:rsidR="00CA2C75" w:rsidRPr="005200AE" w:rsidRDefault="003E7118" w:rsidP="00CA2C7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lang w:val="en-CA"/>
        </w:rPr>
      </w:pPr>
      <w:r w:rsidRPr="002B731D">
        <w:rPr>
          <w:rFonts w:ascii="Courier" w:hAnsi="Courier"/>
          <w:noProof/>
          <w:sz w:val="20"/>
          <w:lang w:val="en-CA"/>
        </w:rPr>
        <w:t>aligned(8) class VRBB(i)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xMin[i];</w:t>
      </w:r>
      <w:r w:rsidRPr="002B731D">
        <w:rPr>
          <w:rFonts w:ascii="Courier" w:hAnsi="Courier"/>
          <w:noProof/>
          <w:sz w:val="20"/>
          <w:lang w:val="en-CA" w:eastAsia="ko-KR"/>
        </w:rPr>
        <w:t xml:space="preserve">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xMax[i];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ab/>
        <w:t xml:space="preserve">signed int(32) </w:t>
      </w:r>
      <w:r w:rsidRPr="002B731D">
        <w:rPr>
          <w:rFonts w:ascii="Courier" w:hAnsi="Courier"/>
          <w:noProof/>
          <w:sz w:val="20"/>
          <w:lang w:val="en-CA" w:eastAsia="ko-KR"/>
        </w:rPr>
        <w:t xml:space="preserve">yMin[i];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yMax[i];</w:t>
      </w:r>
      <w:r w:rsidRPr="002B731D">
        <w:rPr>
          <w:rFonts w:ascii="Courier" w:hAnsi="Courier"/>
          <w:noProof/>
          <w:sz w:val="20"/>
          <w:lang w:val="en-CA" w:eastAsia="ko-KR"/>
        </w:rPr>
        <w:t xml:space="preserve">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signed int(32) zMin[i];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ab/>
        <w:t xml:space="preserve">signed int(32) </w:t>
      </w:r>
      <w:r w:rsidRPr="002B731D">
        <w:rPr>
          <w:rFonts w:ascii="Courier" w:hAnsi="Courier"/>
          <w:noProof/>
          <w:sz w:val="20"/>
          <w:lang w:val="en-CA" w:eastAsia="ko-KR"/>
        </w:rPr>
        <w:t xml:space="preserve">zMax[i];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w:t>
      </w:r>
      <w:r w:rsidR="00CA2C75" w:rsidRPr="002B731D">
        <w:rPr>
          <w:rFonts w:ascii="Courier" w:hAnsi="Courier"/>
          <w:noProof/>
          <w:sz w:val="20"/>
          <w:lang w:val="en-CA"/>
        </w:rPr>
        <w:t xml:space="preserve"> </w:t>
      </w:r>
      <w:r w:rsidR="00CA2C75" w:rsidRPr="002B731D">
        <w:rPr>
          <w:rFonts w:ascii="Courier" w:hAnsi="Courier"/>
          <w:noProof/>
          <w:sz w:val="20"/>
          <w:lang w:val="en-CA" w:eastAsia="ko-KR"/>
        </w:rPr>
        <w:br/>
      </w:r>
      <w:r w:rsidR="00CA2C75" w:rsidRPr="002B731D">
        <w:rPr>
          <w:rFonts w:ascii="Courier" w:hAnsi="Courier"/>
          <w:noProof/>
          <w:sz w:val="20"/>
          <w:lang w:val="en-CA"/>
        </w:rPr>
        <w:t>aligned(8) SphereStruct() {</w:t>
      </w:r>
      <w:r w:rsidR="00CA2C75" w:rsidRPr="002B731D">
        <w:rPr>
          <w:rFonts w:ascii="Courier" w:hAnsi="Courier"/>
          <w:noProof/>
          <w:sz w:val="20"/>
          <w:lang w:val="en-CA"/>
        </w:rPr>
        <w:br/>
      </w:r>
      <w:r w:rsidR="00CA2C75" w:rsidRPr="002B731D">
        <w:rPr>
          <w:rFonts w:ascii="Courier" w:hAnsi="Courier"/>
          <w:noProof/>
          <w:sz w:val="20"/>
          <w:lang w:val="en-CA"/>
        </w:rPr>
        <w:tab/>
      </w:r>
      <w:r w:rsidR="00CA2C75" w:rsidRPr="002B731D">
        <w:rPr>
          <w:rFonts w:ascii="Courier" w:hAnsi="Courier"/>
          <w:noProof/>
          <w:sz w:val="20"/>
          <w:lang w:val="en-CA"/>
        </w:rPr>
        <w:tab/>
        <w:t>unsigned int (32) radius;</w:t>
      </w:r>
      <w:r w:rsidR="00CA2C75" w:rsidRPr="002B731D">
        <w:rPr>
          <w:rFonts w:ascii="Courier" w:hAnsi="Courier"/>
          <w:noProof/>
          <w:sz w:val="20"/>
          <w:lang w:val="en-CA" w:eastAsia="ko-KR"/>
        </w:rPr>
        <w:t xml:space="preserve"> </w:t>
      </w:r>
      <w:r w:rsidR="003F4917" w:rsidRPr="002B731D">
        <w:rPr>
          <w:rFonts w:ascii="Courier" w:hAnsi="Courier"/>
          <w:noProof/>
          <w:sz w:val="20"/>
          <w:lang w:val="en-CA"/>
        </w:rPr>
        <w:br/>
      </w:r>
      <w:r w:rsidR="003F4917" w:rsidRPr="002B731D">
        <w:rPr>
          <w:rFonts w:ascii="Courier" w:hAnsi="Courier"/>
          <w:noProof/>
          <w:sz w:val="20"/>
          <w:lang w:val="en-CA"/>
        </w:rPr>
        <w:tab/>
      </w:r>
      <w:r w:rsidR="003F4917" w:rsidRPr="002B731D">
        <w:rPr>
          <w:rFonts w:ascii="Courier" w:hAnsi="Courier"/>
          <w:noProof/>
          <w:sz w:val="20"/>
          <w:lang w:val="en-CA"/>
        </w:rPr>
        <w:tab/>
      </w:r>
      <w:r w:rsidR="003F4917" w:rsidRPr="006C5274">
        <w:rPr>
          <w:rFonts w:ascii="Courier" w:hAnsi="Courier"/>
          <w:noProof/>
          <w:sz w:val="20"/>
          <w:lang w:val="en-CA"/>
        </w:rPr>
        <w:t>if(guard_range_indicator)</w:t>
      </w:r>
      <w:r w:rsidR="00926F84" w:rsidRPr="006C5274">
        <w:rPr>
          <w:rFonts w:ascii="Courier" w:hAnsi="Courier"/>
          <w:noProof/>
          <w:sz w:val="20"/>
          <w:lang w:val="en-CA"/>
        </w:rPr>
        <w:t>{</w:t>
      </w:r>
      <w:r w:rsidR="00926F84" w:rsidRPr="006C5274">
        <w:rPr>
          <w:rFonts w:ascii="Courier" w:hAnsi="Courier"/>
          <w:noProof/>
          <w:sz w:val="20"/>
          <w:lang w:val="en-CA" w:eastAsia="ko-KR"/>
        </w:rPr>
        <w:t xml:space="preserve"> </w:t>
      </w:r>
      <w:r w:rsidR="00926F84" w:rsidRPr="006C5274">
        <w:rPr>
          <w:rFonts w:ascii="Courier" w:hAnsi="Courier"/>
          <w:noProof/>
          <w:sz w:val="20"/>
          <w:lang w:val="en-CA"/>
        </w:rPr>
        <w:br/>
      </w:r>
      <w:r w:rsidR="00926F84" w:rsidRPr="006C5274">
        <w:rPr>
          <w:rFonts w:ascii="Courier" w:hAnsi="Courier"/>
          <w:noProof/>
          <w:sz w:val="20"/>
          <w:lang w:val="en-CA"/>
        </w:rPr>
        <w:tab/>
      </w:r>
      <w:r w:rsidR="00926F84" w:rsidRPr="006C5274">
        <w:rPr>
          <w:rFonts w:ascii="Courier" w:hAnsi="Courier"/>
          <w:noProof/>
          <w:sz w:val="20"/>
          <w:lang w:val="en-CA"/>
        </w:rPr>
        <w:tab/>
        <w:t xml:space="preserve">  bit(1) reserved;</w:t>
      </w:r>
      <w:r w:rsidR="00CA2C75" w:rsidRPr="006C5274">
        <w:rPr>
          <w:rFonts w:ascii="Courier" w:hAnsi="Courier"/>
          <w:noProof/>
          <w:sz w:val="20"/>
          <w:lang w:val="en-CA"/>
        </w:rPr>
        <w:br/>
      </w:r>
      <w:r w:rsidR="00CA2C75" w:rsidRPr="006C5274">
        <w:rPr>
          <w:rFonts w:ascii="Courier" w:hAnsi="Courier"/>
          <w:noProof/>
          <w:sz w:val="20"/>
          <w:lang w:val="en-CA"/>
        </w:rPr>
        <w:tab/>
      </w:r>
      <w:r w:rsidR="00CA2C75" w:rsidRPr="006C5274">
        <w:rPr>
          <w:rFonts w:ascii="Courier" w:hAnsi="Courier"/>
          <w:noProof/>
          <w:sz w:val="20"/>
          <w:lang w:val="en-CA"/>
        </w:rPr>
        <w:tab/>
      </w:r>
      <w:r w:rsidR="003F4917" w:rsidRPr="006C5274">
        <w:rPr>
          <w:rFonts w:ascii="Courier" w:hAnsi="Courier"/>
          <w:noProof/>
          <w:sz w:val="20"/>
          <w:lang w:val="en-CA"/>
        </w:rPr>
        <w:t xml:space="preserve">  </w:t>
      </w:r>
      <w:bookmarkStart w:id="10" w:name="_Hlk518383454"/>
      <w:r w:rsidR="00CA2C75" w:rsidRPr="006C5274">
        <w:rPr>
          <w:rFonts w:ascii="Courier" w:hAnsi="Courier"/>
          <w:noProof/>
          <w:sz w:val="20"/>
          <w:lang w:val="en-CA"/>
        </w:rPr>
        <w:t>unsigned int (</w:t>
      </w:r>
      <w:r w:rsidR="00926F84" w:rsidRPr="006C5274">
        <w:rPr>
          <w:rFonts w:ascii="Courier" w:hAnsi="Courier"/>
          <w:noProof/>
          <w:sz w:val="20"/>
          <w:lang w:val="en-CA"/>
        </w:rPr>
        <w:t>7</w:t>
      </w:r>
      <w:r w:rsidR="00CA2C75" w:rsidRPr="006C5274">
        <w:rPr>
          <w:rFonts w:ascii="Courier" w:hAnsi="Courier"/>
          <w:noProof/>
          <w:sz w:val="20"/>
          <w:lang w:val="en-CA"/>
        </w:rPr>
        <w:t>) guard_radius_diff;</w:t>
      </w:r>
      <w:r w:rsidR="00926F84" w:rsidRPr="006C5274">
        <w:rPr>
          <w:rFonts w:ascii="Courier" w:hAnsi="Courier"/>
          <w:noProof/>
          <w:sz w:val="20"/>
          <w:lang w:val="en-CA" w:eastAsia="ko-KR"/>
        </w:rPr>
        <w:t xml:space="preserve"> </w:t>
      </w:r>
      <w:r w:rsidR="00926F84" w:rsidRPr="006C5274">
        <w:rPr>
          <w:rFonts w:ascii="Courier" w:hAnsi="Courier"/>
          <w:noProof/>
          <w:sz w:val="20"/>
          <w:lang w:val="en-CA" w:eastAsia="ko-KR"/>
        </w:rPr>
        <w:br/>
      </w:r>
      <w:r w:rsidR="00926F84" w:rsidRPr="006C5274">
        <w:rPr>
          <w:rFonts w:ascii="Courier" w:hAnsi="Courier"/>
          <w:noProof/>
          <w:sz w:val="20"/>
          <w:lang w:val="en-CA"/>
        </w:rPr>
        <w:tab/>
        <w:t xml:space="preserve">   </w:t>
      </w:r>
      <w:r w:rsidR="00926F84" w:rsidRPr="006C5274">
        <w:rPr>
          <w:rFonts w:ascii="Courier" w:hAnsi="Courier" w:cs="Courier New"/>
          <w:noProof/>
          <w:sz w:val="20"/>
          <w:lang w:val="en-CA"/>
        </w:rPr>
        <w:t>}</w:t>
      </w:r>
      <w:r w:rsidR="00CA2C75" w:rsidRPr="006C5274">
        <w:rPr>
          <w:rFonts w:ascii="Courier" w:hAnsi="Courier"/>
          <w:noProof/>
          <w:sz w:val="20"/>
          <w:lang w:val="en-CA" w:eastAsia="ko-KR"/>
        </w:rPr>
        <w:br/>
      </w:r>
      <w:r w:rsidR="00CA2C75" w:rsidRPr="005200AE">
        <w:rPr>
          <w:rFonts w:ascii="Courier" w:hAnsi="Courier"/>
          <w:noProof/>
          <w:sz w:val="20"/>
          <w:lang w:val="en-CA"/>
        </w:rPr>
        <w:tab/>
      </w:r>
      <w:r w:rsidR="00CA2C75" w:rsidRPr="005200AE">
        <w:rPr>
          <w:rFonts w:ascii="Courier" w:hAnsi="Courier" w:cs="Courier New"/>
          <w:noProof/>
          <w:sz w:val="20"/>
          <w:lang w:val="en-CA"/>
        </w:rPr>
        <w:t>}</w:t>
      </w:r>
    </w:p>
    <w:p w14:paraId="5F13B7E5" w14:textId="77777777" w:rsidR="00482DC3" w:rsidRPr="005200AE" w:rsidRDefault="00482DC3" w:rsidP="00482DC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lang w:val="en-CA"/>
        </w:rPr>
      </w:pPr>
      <w:r w:rsidRPr="005200AE">
        <w:rPr>
          <w:rFonts w:ascii="Courier" w:hAnsi="Courier"/>
          <w:noProof/>
          <w:sz w:val="20"/>
          <w:lang w:val="en-CA"/>
        </w:rPr>
        <w:t>aligned(8) class CylinderStruct()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unsigned int (32) cylinder_radius;</w:t>
      </w:r>
      <w:r w:rsidRPr="005200AE">
        <w:rPr>
          <w:rFonts w:ascii="Courier" w:hAnsi="Courier"/>
          <w:noProof/>
          <w:sz w:val="20"/>
          <w:lang w:val="en-CA" w:eastAsia="ko-KR"/>
        </w:rPr>
        <w:t xml:space="preserve">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Point(0);</w:t>
      </w:r>
      <w:r w:rsidRPr="005200AE">
        <w:rPr>
          <w:rFonts w:ascii="Courier" w:hAnsi="Courier"/>
          <w:noProof/>
          <w:sz w:val="20"/>
          <w:lang w:val="en-CA" w:eastAsia="ko-KR"/>
        </w:rPr>
        <w:t xml:space="preserve"> </w:t>
      </w:r>
      <w:r w:rsidRPr="005200AE">
        <w:rPr>
          <w:rFonts w:ascii="Courier" w:hAnsi="Courier"/>
          <w:noProof/>
          <w:sz w:val="20"/>
          <w:lang w:val="en-CA"/>
        </w:rPr>
        <w:br/>
      </w:r>
      <w:r w:rsidRPr="005200AE">
        <w:rPr>
          <w:rFonts w:ascii="Courier" w:hAnsi="Courier"/>
          <w:noProof/>
          <w:sz w:val="20"/>
          <w:lang w:val="en-CA"/>
        </w:rPr>
        <w:tab/>
      </w:r>
      <w:r w:rsidRPr="005200AE">
        <w:rPr>
          <w:rFonts w:ascii="Courier" w:hAnsi="Courier"/>
          <w:noProof/>
          <w:sz w:val="20"/>
          <w:lang w:val="en-CA"/>
        </w:rPr>
        <w:tab/>
        <w:t>Point(1);</w:t>
      </w:r>
      <w:r w:rsidR="00083440" w:rsidRPr="005200AE">
        <w:rPr>
          <w:rFonts w:ascii="Courier" w:hAnsi="Courier"/>
          <w:noProof/>
          <w:sz w:val="20"/>
          <w:lang w:val="en-CA" w:eastAsia="ko-KR"/>
        </w:rPr>
        <w:t xml:space="preserve"> </w:t>
      </w:r>
      <w:r w:rsidR="00083440" w:rsidRPr="005200AE">
        <w:rPr>
          <w:rFonts w:ascii="Courier" w:hAnsi="Courier"/>
          <w:noProof/>
          <w:sz w:val="20"/>
          <w:lang w:val="en-CA"/>
        </w:rPr>
        <w:br/>
      </w:r>
      <w:r w:rsidR="00083440" w:rsidRPr="005200AE">
        <w:rPr>
          <w:rFonts w:ascii="Courier" w:hAnsi="Courier"/>
          <w:noProof/>
          <w:sz w:val="20"/>
          <w:lang w:val="en-CA"/>
        </w:rPr>
        <w:tab/>
      </w:r>
      <w:r w:rsidR="00083440" w:rsidRPr="005200AE">
        <w:rPr>
          <w:rFonts w:ascii="Courier" w:hAnsi="Courier"/>
          <w:noProof/>
          <w:sz w:val="20"/>
          <w:lang w:val="en-CA"/>
        </w:rPr>
        <w:tab/>
      </w:r>
      <w:r w:rsidR="00083440" w:rsidRPr="006C5274">
        <w:rPr>
          <w:rFonts w:ascii="Courier" w:hAnsi="Courier"/>
          <w:noProof/>
          <w:sz w:val="20"/>
          <w:lang w:val="en-CA"/>
        </w:rPr>
        <w:t>if(guard_range_indicator){</w:t>
      </w:r>
      <w:r w:rsidR="00083440" w:rsidRPr="006C5274">
        <w:rPr>
          <w:rFonts w:ascii="Courier" w:hAnsi="Courier"/>
          <w:noProof/>
          <w:sz w:val="20"/>
          <w:lang w:val="en-CA" w:eastAsia="ko-KR"/>
        </w:rPr>
        <w:t xml:space="preserve"> </w:t>
      </w:r>
      <w:r w:rsidR="00083440" w:rsidRPr="006C5274">
        <w:rPr>
          <w:rFonts w:ascii="Courier" w:hAnsi="Courier"/>
          <w:noProof/>
          <w:sz w:val="20"/>
          <w:lang w:val="en-CA"/>
        </w:rPr>
        <w:br/>
      </w:r>
      <w:r w:rsidR="00083440" w:rsidRPr="006C5274">
        <w:rPr>
          <w:rFonts w:ascii="Courier" w:hAnsi="Courier"/>
          <w:noProof/>
          <w:sz w:val="20"/>
          <w:lang w:val="en-CA"/>
        </w:rPr>
        <w:tab/>
      </w:r>
      <w:r w:rsidR="00083440" w:rsidRPr="006C5274">
        <w:rPr>
          <w:rFonts w:ascii="Courier" w:hAnsi="Courier"/>
          <w:noProof/>
          <w:sz w:val="20"/>
          <w:lang w:val="en-CA"/>
        </w:rPr>
        <w:tab/>
        <w:t xml:space="preserve">  unsigned int (</w:t>
      </w:r>
      <w:r w:rsidR="00830BC2" w:rsidRPr="006C5274">
        <w:rPr>
          <w:rFonts w:ascii="Courier" w:hAnsi="Courier"/>
          <w:noProof/>
          <w:sz w:val="20"/>
          <w:lang w:val="en-CA"/>
        </w:rPr>
        <w:t>8</w:t>
      </w:r>
      <w:r w:rsidR="00083440" w:rsidRPr="006C5274">
        <w:rPr>
          <w:rFonts w:ascii="Courier" w:hAnsi="Courier"/>
          <w:noProof/>
          <w:sz w:val="20"/>
          <w:lang w:val="en-CA"/>
        </w:rPr>
        <w:t>) cylinder_guard_radius_diff;</w:t>
      </w:r>
      <w:r w:rsidR="00083440" w:rsidRPr="006C5274">
        <w:rPr>
          <w:rFonts w:ascii="Courier" w:hAnsi="Courier"/>
          <w:noProof/>
          <w:sz w:val="20"/>
          <w:lang w:val="en-CA" w:eastAsia="ko-KR"/>
        </w:rPr>
        <w:t xml:space="preserve"> </w:t>
      </w:r>
      <w:r w:rsidR="00083440" w:rsidRPr="006C5274">
        <w:rPr>
          <w:rFonts w:ascii="Courier" w:hAnsi="Courier"/>
          <w:noProof/>
          <w:sz w:val="20"/>
          <w:lang w:val="en-CA" w:eastAsia="ko-KR"/>
        </w:rPr>
        <w:br/>
      </w:r>
      <w:r w:rsidR="00083440" w:rsidRPr="006C5274">
        <w:rPr>
          <w:rFonts w:ascii="Courier" w:hAnsi="Courier"/>
          <w:noProof/>
          <w:sz w:val="20"/>
          <w:lang w:val="en-CA"/>
        </w:rPr>
        <w:tab/>
        <w:t xml:space="preserve">   </w:t>
      </w:r>
      <w:r w:rsidR="00083440" w:rsidRPr="006C5274">
        <w:rPr>
          <w:rFonts w:ascii="Courier" w:hAnsi="Courier" w:cs="Courier New"/>
          <w:noProof/>
          <w:sz w:val="20"/>
          <w:lang w:val="en-CA"/>
        </w:rPr>
        <w:t>}</w:t>
      </w:r>
      <w:r w:rsidR="00083440" w:rsidRPr="006C5274">
        <w:rPr>
          <w:rFonts w:ascii="Courier" w:hAnsi="Courier"/>
          <w:noProof/>
          <w:sz w:val="20"/>
          <w:lang w:val="en-CA" w:eastAsia="ko-KR"/>
        </w:rPr>
        <w:br/>
      </w:r>
      <w:r w:rsidRPr="005200AE">
        <w:rPr>
          <w:rFonts w:ascii="Courier" w:hAnsi="Courier" w:cs="Courier New"/>
          <w:noProof/>
          <w:sz w:val="20"/>
          <w:lang w:val="en-CA"/>
        </w:rPr>
        <w:t>}</w:t>
      </w:r>
    </w:p>
    <w:p w14:paraId="1282AC7A" w14:textId="77777777" w:rsidR="00482DC3" w:rsidRPr="005200AE" w:rsidRDefault="00482DC3" w:rsidP="00482DC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5200AE">
        <w:rPr>
          <w:rFonts w:ascii="Courier" w:hAnsi="Courier"/>
          <w:noProof/>
          <w:sz w:val="20"/>
          <w:lang w:val="en-CA"/>
        </w:rPr>
        <w:t>aligned(8) class Point(i) {</w:t>
      </w:r>
      <w:r w:rsidRPr="005200AE">
        <w:rPr>
          <w:rFonts w:ascii="Courier" w:hAnsi="Courier"/>
          <w:noProof/>
          <w:sz w:val="20"/>
          <w:lang w:val="en-CA"/>
        </w:rPr>
        <w:br/>
      </w:r>
      <w:r w:rsidRPr="005200AE">
        <w:rPr>
          <w:rFonts w:ascii="Courier" w:hAnsi="Courier"/>
          <w:noProof/>
          <w:sz w:val="20"/>
          <w:lang w:val="en-CA"/>
        </w:rPr>
        <w:tab/>
      </w:r>
      <w:r w:rsidR="0016369A" w:rsidRPr="005200AE">
        <w:rPr>
          <w:rFonts w:ascii="Courier" w:hAnsi="Courier"/>
          <w:noProof/>
          <w:sz w:val="20"/>
          <w:lang w:val="en-CA"/>
        </w:rPr>
        <w:t xml:space="preserve">signed </w:t>
      </w:r>
      <w:r w:rsidRPr="005200AE">
        <w:rPr>
          <w:rFonts w:ascii="Courier" w:hAnsi="Courier"/>
          <w:noProof/>
          <w:sz w:val="20"/>
          <w:lang w:val="en-CA"/>
        </w:rPr>
        <w:t>int(32) x[i];</w:t>
      </w:r>
      <w:r w:rsidRPr="005200AE">
        <w:rPr>
          <w:rFonts w:ascii="Courier" w:hAnsi="Courier"/>
          <w:noProof/>
          <w:sz w:val="20"/>
          <w:lang w:val="en-CA" w:eastAsia="ko-KR"/>
        </w:rPr>
        <w:t xml:space="preserve"> </w:t>
      </w:r>
      <w:r w:rsidRPr="005200AE">
        <w:rPr>
          <w:rFonts w:ascii="Courier" w:hAnsi="Courier"/>
          <w:noProof/>
          <w:sz w:val="20"/>
          <w:lang w:val="en-CA" w:eastAsia="ko-KR"/>
        </w:rPr>
        <w:br/>
      </w:r>
      <w:r w:rsidRPr="005200AE">
        <w:rPr>
          <w:rFonts w:ascii="Courier" w:hAnsi="Courier"/>
          <w:noProof/>
          <w:sz w:val="20"/>
          <w:lang w:val="en-CA"/>
        </w:rPr>
        <w:tab/>
      </w:r>
      <w:r w:rsidR="0016369A" w:rsidRPr="005200AE">
        <w:rPr>
          <w:rFonts w:ascii="Courier" w:hAnsi="Courier"/>
          <w:noProof/>
          <w:sz w:val="20"/>
          <w:lang w:val="en-CA"/>
        </w:rPr>
        <w:t xml:space="preserve">signed </w:t>
      </w:r>
      <w:r w:rsidRPr="005200AE">
        <w:rPr>
          <w:rFonts w:ascii="Courier" w:hAnsi="Courier"/>
          <w:noProof/>
          <w:sz w:val="20"/>
          <w:lang w:val="en-CA"/>
        </w:rPr>
        <w:t>int(32) y[i];</w:t>
      </w:r>
      <w:r w:rsidRPr="005200AE">
        <w:rPr>
          <w:rFonts w:ascii="Courier" w:hAnsi="Courier"/>
          <w:noProof/>
          <w:sz w:val="20"/>
          <w:lang w:val="en-CA" w:eastAsia="ko-KR"/>
        </w:rPr>
        <w:br/>
      </w:r>
      <w:r w:rsidRPr="005200AE">
        <w:rPr>
          <w:rFonts w:ascii="Courier" w:hAnsi="Courier"/>
          <w:noProof/>
          <w:sz w:val="20"/>
          <w:lang w:val="en-CA" w:eastAsia="ko-KR"/>
        </w:rPr>
        <w:tab/>
      </w:r>
      <w:r w:rsidR="0016369A" w:rsidRPr="005200AE">
        <w:rPr>
          <w:rFonts w:ascii="Courier" w:hAnsi="Courier"/>
          <w:noProof/>
          <w:sz w:val="20"/>
          <w:lang w:val="en-CA"/>
        </w:rPr>
        <w:t xml:space="preserve">signed </w:t>
      </w:r>
      <w:r w:rsidRPr="005200AE">
        <w:rPr>
          <w:rFonts w:ascii="Courier" w:hAnsi="Courier"/>
          <w:noProof/>
          <w:sz w:val="20"/>
          <w:lang w:val="en-CA"/>
        </w:rPr>
        <w:t xml:space="preserve">int(32) </w:t>
      </w:r>
      <w:r w:rsidRPr="005200AE">
        <w:rPr>
          <w:rFonts w:ascii="Courier" w:hAnsi="Courier"/>
          <w:noProof/>
          <w:sz w:val="20"/>
          <w:lang w:val="en-CA" w:eastAsia="ko-KR"/>
        </w:rPr>
        <w:t xml:space="preserve">z[i]; </w:t>
      </w:r>
      <w:r w:rsidRPr="005200AE">
        <w:rPr>
          <w:rFonts w:ascii="Courier" w:hAnsi="Courier"/>
          <w:noProof/>
          <w:sz w:val="20"/>
          <w:lang w:val="en-CA" w:eastAsia="ko-KR"/>
        </w:rPr>
        <w:br/>
      </w:r>
      <w:r w:rsidRPr="005200AE">
        <w:rPr>
          <w:rFonts w:ascii="Courier" w:hAnsi="Courier" w:cs="Courier New"/>
          <w:noProof/>
          <w:sz w:val="20"/>
          <w:lang w:val="en-CA"/>
        </w:rPr>
        <w:t>}</w:t>
      </w:r>
    </w:p>
    <w:p w14:paraId="3A1F8775" w14:textId="77777777" w:rsidR="002B385B" w:rsidRPr="005200AE" w:rsidRDefault="005F1637" w:rsidP="005F163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5200AE">
        <w:rPr>
          <w:rFonts w:ascii="Courier" w:hAnsi="Courier"/>
          <w:noProof/>
          <w:sz w:val="20"/>
          <w:lang w:val="en-CA"/>
        </w:rPr>
        <w:t xml:space="preserve">aligned(8) class </w:t>
      </w:r>
      <w:r w:rsidR="00C63D32" w:rsidRPr="005200AE">
        <w:rPr>
          <w:rFonts w:ascii="Courier" w:eastAsia="Malgun Gothic" w:hAnsi="Courier"/>
          <w:noProof/>
          <w:sz w:val="20"/>
          <w:lang w:val="en-CA" w:eastAsia="ko-KR"/>
        </w:rPr>
        <w:t>Ellipsoid</w:t>
      </w:r>
      <w:r w:rsidRPr="005200AE">
        <w:rPr>
          <w:rFonts w:ascii="Courier" w:eastAsia="Malgun Gothic" w:hAnsi="Courier"/>
          <w:noProof/>
          <w:sz w:val="20"/>
          <w:lang w:val="en-CA" w:eastAsia="ko-KR"/>
        </w:rPr>
        <w:t>Struct</w:t>
      </w:r>
      <w:r w:rsidRPr="005200AE">
        <w:rPr>
          <w:rFonts w:ascii="Courier" w:hAnsi="Courier"/>
          <w:noProof/>
          <w:sz w:val="20"/>
          <w:lang w:val="en-CA"/>
        </w:rPr>
        <w:t>() {</w:t>
      </w:r>
      <w:r w:rsidRPr="005200AE">
        <w:rPr>
          <w:rFonts w:ascii="Courier" w:hAnsi="Courier"/>
          <w:noProof/>
          <w:sz w:val="20"/>
          <w:lang w:val="en-CA"/>
        </w:rPr>
        <w:br/>
      </w:r>
      <w:r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lengthX</w:t>
      </w:r>
      <w:r w:rsidRPr="005200AE">
        <w:rPr>
          <w:rFonts w:ascii="Courier" w:eastAsia="Malgun Gothic" w:hAnsi="Courier" w:cs="Courier New"/>
          <w:noProof/>
          <w:sz w:val="20"/>
          <w:lang w:val="en-CA" w:eastAsia="ko-KR"/>
        </w:rPr>
        <w:t>;</w:t>
      </w:r>
      <w:r w:rsidRPr="005200AE">
        <w:rPr>
          <w:rFonts w:ascii="Courier" w:eastAsia="Malgun Gothic" w:hAnsi="Courier" w:cs="Courier New"/>
          <w:noProof/>
          <w:sz w:val="20"/>
          <w:lang w:val="en-CA" w:eastAsia="ko-KR"/>
        </w:rPr>
        <w:br/>
      </w:r>
      <w:r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lengthY</w:t>
      </w:r>
      <w:r w:rsidRPr="005200AE">
        <w:rPr>
          <w:rFonts w:ascii="Courier" w:eastAsia="Malgun Gothic" w:hAnsi="Courier" w:cs="Courier New"/>
          <w:noProof/>
          <w:sz w:val="20"/>
          <w:lang w:val="en-CA" w:eastAsia="ko-KR"/>
        </w:rPr>
        <w:t>;</w:t>
      </w:r>
      <w:r w:rsidR="00C63D32" w:rsidRPr="005200AE">
        <w:rPr>
          <w:rFonts w:ascii="Courier" w:eastAsia="Malgun Gothic" w:hAnsi="Courier" w:cs="Courier New"/>
          <w:noProof/>
          <w:sz w:val="20"/>
          <w:lang w:val="en-CA" w:eastAsia="ko-KR"/>
        </w:rPr>
        <w:br/>
      </w:r>
      <w:r w:rsidR="00C63D32" w:rsidRPr="005200AE">
        <w:rPr>
          <w:rFonts w:ascii="Courier" w:eastAsia="Malgun Gothic" w:hAnsi="Courier" w:cs="Courier New"/>
          <w:noProof/>
          <w:sz w:val="20"/>
          <w:lang w:val="en-CA" w:eastAsia="ko-KR"/>
        </w:rPr>
        <w:tab/>
        <w:t xml:space="preserve">unsigned int (32) </w:t>
      </w:r>
      <w:r w:rsidR="0051442D" w:rsidRPr="005200AE">
        <w:rPr>
          <w:rFonts w:ascii="Courier" w:eastAsia="Malgun Gothic" w:hAnsi="Courier" w:cs="Courier New"/>
          <w:noProof/>
          <w:sz w:val="20"/>
          <w:lang w:val="en-CA" w:eastAsia="ko-KR"/>
        </w:rPr>
        <w:t>lengthZ</w:t>
      </w:r>
      <w:r w:rsidR="00C63D32" w:rsidRPr="005200AE">
        <w:rPr>
          <w:rFonts w:ascii="Courier" w:eastAsia="Malgun Gothic" w:hAnsi="Courier" w:cs="Courier New"/>
          <w:noProof/>
          <w:sz w:val="20"/>
          <w:lang w:val="en-CA" w:eastAsia="ko-KR"/>
        </w:rPr>
        <w:t>;</w:t>
      </w:r>
      <w:r w:rsidR="002B385B" w:rsidRPr="005200AE">
        <w:rPr>
          <w:rFonts w:ascii="Courier" w:hAnsi="Courier"/>
          <w:noProof/>
          <w:sz w:val="20"/>
          <w:lang w:val="en-CA"/>
        </w:rPr>
        <w:t xml:space="preserve"> </w:t>
      </w:r>
      <w:r w:rsidR="002B385B" w:rsidRPr="005200AE">
        <w:rPr>
          <w:rFonts w:ascii="Courier" w:hAnsi="Courier"/>
          <w:noProof/>
          <w:sz w:val="20"/>
          <w:lang w:val="en-CA"/>
        </w:rPr>
        <w:tab/>
      </w:r>
      <w:r w:rsidR="002B385B" w:rsidRPr="005200AE">
        <w:rPr>
          <w:rFonts w:ascii="Courier" w:hAnsi="Courier"/>
          <w:noProof/>
          <w:sz w:val="20"/>
          <w:lang w:val="en-CA"/>
        </w:rPr>
        <w:tab/>
      </w:r>
    </w:p>
    <w:p w14:paraId="669C63C0" w14:textId="77777777" w:rsidR="002B385B" w:rsidRPr="006C5274"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5200AE">
        <w:rPr>
          <w:rFonts w:ascii="Courier" w:hAnsi="Courier"/>
          <w:noProof/>
          <w:sz w:val="20"/>
          <w:lang w:val="en-CA"/>
        </w:rPr>
        <w:lastRenderedPageBreak/>
        <w:tab/>
      </w:r>
      <w:r w:rsidRPr="006C5274">
        <w:rPr>
          <w:rFonts w:ascii="Courier" w:hAnsi="Courier"/>
          <w:noProof/>
          <w:sz w:val="20"/>
          <w:lang w:val="en-CA"/>
        </w:rPr>
        <w:t>if(guard_range_indicator){</w:t>
      </w:r>
      <w:r w:rsidRPr="006C5274">
        <w:rPr>
          <w:rFonts w:ascii="Courier" w:hAnsi="Courier"/>
          <w:noProof/>
          <w:sz w:val="20"/>
          <w:lang w:val="en-CA" w:eastAsia="ko-KR"/>
        </w:rPr>
        <w:t xml:space="preserve"> </w:t>
      </w:r>
      <w:r w:rsidRPr="006C5274">
        <w:rPr>
          <w:rFonts w:ascii="Courier" w:hAnsi="Courier"/>
          <w:noProof/>
          <w:sz w:val="20"/>
          <w:lang w:val="en-CA"/>
        </w:rPr>
        <w:br/>
      </w: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guard_lenghthX_diff;</w:t>
      </w:r>
    </w:p>
    <w:p w14:paraId="18ABAB32" w14:textId="77777777" w:rsidR="002B385B" w:rsidRPr="006C5274"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guard_lenghthY_diff;</w:t>
      </w:r>
    </w:p>
    <w:p w14:paraId="0CD36CF7" w14:textId="77777777" w:rsidR="005F1637" w:rsidRPr="002B731D" w:rsidRDefault="002B385B" w:rsidP="002B385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cyan"/>
          <w:lang w:val="en-CA"/>
        </w:rPr>
      </w:pPr>
      <w:r w:rsidRPr="006C5274">
        <w:rPr>
          <w:rFonts w:ascii="Courier" w:hAnsi="Courier"/>
          <w:noProof/>
          <w:sz w:val="20"/>
          <w:lang w:val="en-CA"/>
        </w:rPr>
        <w:tab/>
      </w:r>
      <w:r w:rsidRPr="006C5274">
        <w:rPr>
          <w:rFonts w:ascii="Courier" w:hAnsi="Courier"/>
          <w:noProof/>
          <w:sz w:val="20"/>
          <w:lang w:val="en-CA"/>
        </w:rPr>
        <w:tab/>
        <w:t>unsigned int (</w:t>
      </w:r>
      <w:r w:rsidR="005B446F" w:rsidRPr="006C5274">
        <w:rPr>
          <w:rFonts w:ascii="Courier" w:hAnsi="Courier"/>
          <w:noProof/>
          <w:sz w:val="20"/>
          <w:lang w:val="en-CA"/>
        </w:rPr>
        <w:t>8</w:t>
      </w:r>
      <w:r w:rsidRPr="006C5274">
        <w:rPr>
          <w:rFonts w:ascii="Courier" w:hAnsi="Courier"/>
          <w:noProof/>
          <w:sz w:val="20"/>
          <w:lang w:val="en-CA"/>
        </w:rPr>
        <w:t>) guard_lenghthZ_diff;</w:t>
      </w:r>
      <w:r w:rsidRPr="006C5274">
        <w:rPr>
          <w:rFonts w:ascii="Courier" w:hAnsi="Courier"/>
          <w:noProof/>
          <w:sz w:val="20"/>
          <w:lang w:val="en-CA" w:eastAsia="ko-KR"/>
        </w:rPr>
        <w:br/>
      </w:r>
      <w:r w:rsidRPr="006C5274">
        <w:rPr>
          <w:rFonts w:ascii="Courier" w:hAnsi="Courier"/>
          <w:noProof/>
          <w:sz w:val="20"/>
          <w:lang w:val="en-CA"/>
        </w:rPr>
        <w:tab/>
      </w:r>
      <w:r w:rsidRPr="006C5274">
        <w:rPr>
          <w:rFonts w:ascii="Courier" w:hAnsi="Courier" w:cs="Courier New"/>
          <w:noProof/>
          <w:sz w:val="20"/>
          <w:lang w:val="en-CA"/>
        </w:rPr>
        <w:t>}</w:t>
      </w:r>
      <w:r w:rsidR="005F1637" w:rsidRPr="006C5274">
        <w:rPr>
          <w:rFonts w:ascii="Courier" w:eastAsia="Malgun Gothic" w:hAnsi="Courier" w:cs="Courier New"/>
          <w:noProof/>
          <w:sz w:val="20"/>
          <w:lang w:val="en-CA" w:eastAsia="ko-KR"/>
        </w:rPr>
        <w:br/>
      </w:r>
      <w:r w:rsidR="005F1637" w:rsidRPr="002B731D">
        <w:rPr>
          <w:rFonts w:ascii="Courier" w:hAnsi="Courier" w:cs="Courier New"/>
          <w:noProof/>
          <w:sz w:val="20"/>
          <w:lang w:val="en-CA"/>
        </w:rPr>
        <w:t>}</w:t>
      </w:r>
    </w:p>
    <w:bookmarkEnd w:id="10"/>
    <w:p w14:paraId="2608045E" w14:textId="77777777" w:rsidR="003960D7" w:rsidRPr="002B731D" w:rsidRDefault="003960D7" w:rsidP="003960D7">
      <w:pPr>
        <w:pStyle w:val="Heading4"/>
        <w:ind w:left="864"/>
        <w:rPr>
          <w:sz w:val="24"/>
          <w:szCs w:val="24"/>
          <w:lang w:val="en-CA"/>
        </w:rPr>
      </w:pPr>
      <w:r w:rsidRPr="002B731D">
        <w:rPr>
          <w:sz w:val="24"/>
          <w:szCs w:val="24"/>
          <w:lang w:val="en-CA"/>
        </w:rPr>
        <w:t>Semantics</w:t>
      </w:r>
    </w:p>
    <w:p w14:paraId="1C9C4C50" w14:textId="77777777" w:rsidR="000F3A6A" w:rsidRPr="002B731D" w:rsidRDefault="00B50930" w:rsidP="00AE5E7F">
      <w:pPr>
        <w:jc w:val="both"/>
        <w:rPr>
          <w:rFonts w:ascii="Times New Roman" w:eastAsia="Malgun Gothic" w:hAnsi="Times New Roman"/>
          <w:noProof/>
          <w:lang w:val="en-CA" w:eastAsia="ko-KR"/>
        </w:rPr>
      </w:pPr>
      <w:r w:rsidRPr="002B731D">
        <w:rPr>
          <w:rFonts w:ascii="Courier" w:eastAsia="MS Mincho" w:hAnsi="Courier"/>
          <w:noProof/>
          <w:sz w:val="20"/>
          <w:lang w:val="en-CA" w:eastAsia="ja-JP"/>
        </w:rPr>
        <w:t>viewing_space_shape_type</w:t>
      </w:r>
      <w:r w:rsidRPr="002B731D">
        <w:rPr>
          <w:rFonts w:ascii="Times New Roman" w:eastAsia="MS Mincho" w:hAnsi="Times New Roman"/>
          <w:noProof/>
          <w:sz w:val="20"/>
          <w:lang w:val="en-CA" w:eastAsia="ja-JP"/>
        </w:rPr>
        <w:t xml:space="preserve"> </w:t>
      </w:r>
      <w:r w:rsidRPr="002B731D">
        <w:rPr>
          <w:rFonts w:ascii="Times New Roman" w:eastAsia="MS Mincho" w:hAnsi="Times New Roman"/>
          <w:noProof/>
          <w:lang w:val="en-CA" w:eastAsia="ja-JP"/>
        </w:rPr>
        <w:t xml:space="preserve">specifies the shape of the viewing space.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0 specifies that the viewing space is specified as a cuboid.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1 specifies that the viewing space is specified as a sphere. </w:t>
      </w:r>
      <w:r w:rsidRPr="002B731D">
        <w:rPr>
          <w:rFonts w:ascii="Courier" w:eastAsia="MS Mincho" w:hAnsi="Courier"/>
          <w:noProof/>
          <w:sz w:val="20"/>
          <w:lang w:val="en-CA" w:eastAsia="ja-JP"/>
        </w:rPr>
        <w:t>viewing_space_shape_type</w:t>
      </w:r>
      <w:r w:rsidRPr="002B731D">
        <w:rPr>
          <w:rFonts w:eastAsia="MS Mincho"/>
          <w:noProof/>
          <w:sz w:val="20"/>
          <w:lang w:val="en-CA"/>
        </w:rPr>
        <w:t xml:space="preserve"> </w:t>
      </w:r>
      <w:r w:rsidRPr="002B731D">
        <w:rPr>
          <w:rFonts w:ascii="Times New Roman" w:eastAsia="MS Mincho" w:hAnsi="Times New Roman"/>
          <w:noProof/>
          <w:lang w:val="en-CA" w:eastAsia="ja-JP"/>
        </w:rPr>
        <w:t xml:space="preserve">equal to 2 specifies that the viewing space is specified as a cylinder. </w:t>
      </w:r>
      <w:r w:rsidR="005F1637" w:rsidRPr="002B731D">
        <w:rPr>
          <w:rFonts w:ascii="Courier" w:eastAsia="MS Mincho" w:hAnsi="Courier"/>
          <w:noProof/>
          <w:sz w:val="20"/>
          <w:lang w:val="en-CA" w:eastAsia="ja-JP"/>
        </w:rPr>
        <w:t>viewing_space_shape_type</w:t>
      </w:r>
      <w:r w:rsidR="005F1637" w:rsidRPr="002B731D">
        <w:rPr>
          <w:rFonts w:eastAsia="MS Mincho"/>
          <w:noProof/>
          <w:sz w:val="20"/>
          <w:lang w:val="en-CA"/>
        </w:rPr>
        <w:t xml:space="preserve"> </w:t>
      </w:r>
      <w:r w:rsidR="005F1637" w:rsidRPr="002B731D">
        <w:rPr>
          <w:rFonts w:ascii="Times New Roman" w:eastAsia="MS Mincho" w:hAnsi="Times New Roman"/>
          <w:noProof/>
          <w:lang w:val="en-CA" w:eastAsia="ja-JP"/>
        </w:rPr>
        <w:t xml:space="preserve">equal to </w:t>
      </w:r>
      <w:r w:rsidR="005F1637" w:rsidRPr="002B731D">
        <w:rPr>
          <w:rFonts w:ascii="Times New Roman" w:eastAsia="Malgun Gothic" w:hAnsi="Times New Roman"/>
          <w:noProof/>
          <w:lang w:val="en-CA" w:eastAsia="ko-KR"/>
        </w:rPr>
        <w:t>3</w:t>
      </w:r>
      <w:r w:rsidR="005F1637" w:rsidRPr="002B731D">
        <w:rPr>
          <w:rFonts w:ascii="Times New Roman" w:eastAsia="MS Mincho" w:hAnsi="Times New Roman"/>
          <w:noProof/>
          <w:lang w:val="en-CA" w:eastAsia="ja-JP"/>
        </w:rPr>
        <w:t xml:space="preserve"> specifies that the viewing space is specified as a</w:t>
      </w:r>
      <w:r w:rsidR="00BF3F5A" w:rsidRPr="002B731D">
        <w:rPr>
          <w:rFonts w:ascii="Times New Roman" w:eastAsia="MS Mincho" w:hAnsi="Times New Roman"/>
          <w:noProof/>
          <w:lang w:val="en-CA" w:eastAsia="ja-JP"/>
        </w:rPr>
        <w:t>n ellipsoid</w:t>
      </w:r>
      <w:r w:rsidR="005F1637" w:rsidRPr="002B731D">
        <w:rPr>
          <w:rFonts w:ascii="Times New Roman" w:eastAsia="MS Mincho" w:hAnsi="Times New Roman"/>
          <w:noProof/>
          <w:lang w:val="en-CA" w:eastAsia="ja-JP"/>
        </w:rPr>
        <w:t>.</w:t>
      </w:r>
    </w:p>
    <w:p w14:paraId="33285B73" w14:textId="77777777" w:rsidR="000F3A6A" w:rsidRPr="002B731D" w:rsidRDefault="000F3A6A" w:rsidP="00AE5E7F">
      <w:pPr>
        <w:jc w:val="both"/>
        <w:rPr>
          <w:rFonts w:ascii="Times New Roman" w:eastAsia="Malgun Gothic" w:hAnsi="Times New Roman"/>
          <w:noProof/>
          <w:sz w:val="20"/>
          <w:lang w:val="en-CA"/>
        </w:rPr>
      </w:pPr>
    </w:p>
    <w:p w14:paraId="2E492212" w14:textId="77777777" w:rsidR="000F3A6A" w:rsidRPr="002B731D" w:rsidRDefault="003960D7" w:rsidP="00AE5E7F">
      <w:pPr>
        <w:jc w:val="both"/>
        <w:rPr>
          <w:rFonts w:ascii="Times New Roman" w:eastAsia="Malgun Gothic" w:hAnsi="Times New Roman"/>
          <w:noProof/>
          <w:sz w:val="20"/>
          <w:lang w:val="en-CA"/>
        </w:rPr>
      </w:pPr>
      <w:r w:rsidRPr="002B731D">
        <w:rPr>
          <w:rFonts w:ascii="Courier" w:eastAsiaTheme="minorEastAsia" w:hAnsi="Courier"/>
          <w:noProof/>
          <w:sz w:val="20"/>
          <w:lang w:val="en-CA" w:eastAsia="zh-CN"/>
        </w:rPr>
        <w:t>distance_scale</w:t>
      </w:r>
      <w:r w:rsidRPr="002B731D">
        <w:rPr>
          <w:b/>
          <w:lang w:val="en-CA"/>
        </w:rPr>
        <w:t xml:space="preserve"> </w:t>
      </w:r>
      <w:r w:rsidRPr="002B731D">
        <w:rPr>
          <w:rFonts w:ascii="Times New Roman" w:hAnsi="Times New Roman"/>
          <w:noProof/>
          <w:sz w:val="20"/>
          <w:lang w:val="en-CA" w:eastAsia="ko-KR"/>
        </w:rPr>
        <w:t>is a positive integer value which indicates the units corresponding to 1 cm.</w:t>
      </w:r>
    </w:p>
    <w:p w14:paraId="46ACD778" w14:textId="77777777" w:rsidR="000F3A6A" w:rsidRPr="002B731D" w:rsidRDefault="000F3A6A" w:rsidP="00AE5E7F">
      <w:pPr>
        <w:jc w:val="both"/>
        <w:rPr>
          <w:rFonts w:ascii="Times New Roman" w:eastAsia="Malgun Gothic" w:hAnsi="Times New Roman"/>
          <w:noProof/>
          <w:sz w:val="20"/>
          <w:lang w:val="en-CA"/>
        </w:rPr>
      </w:pPr>
    </w:p>
    <w:p w14:paraId="6FD2E2A5" w14:textId="77777777" w:rsidR="003960D7" w:rsidRPr="006C5274" w:rsidRDefault="003960D7" w:rsidP="00AE5E7F">
      <w:pPr>
        <w:jc w:val="both"/>
        <w:rPr>
          <w:lang w:val="en-CA"/>
        </w:rPr>
      </w:pPr>
      <w:r w:rsidRPr="006C5274">
        <w:rPr>
          <w:rFonts w:ascii="Courier" w:eastAsiaTheme="minorEastAsia" w:hAnsi="Courier"/>
          <w:noProof/>
          <w:sz w:val="20"/>
          <w:lang w:val="en-CA" w:eastAsia="zh-CN"/>
        </w:rPr>
        <w:t>guard_range_indicator</w:t>
      </w:r>
      <w:r w:rsidRPr="006C5274">
        <w:rPr>
          <w:b/>
          <w:lang w:val="en-CA"/>
        </w:rPr>
        <w:t xml:space="preserve"> </w:t>
      </w:r>
      <w:r w:rsidRPr="006C5274">
        <w:rPr>
          <w:rFonts w:ascii="Times New Roman" w:hAnsi="Times New Roman"/>
          <w:noProof/>
          <w:sz w:val="20"/>
          <w:lang w:val="en-CA" w:eastAsia="ko-KR"/>
        </w:rPr>
        <w:t xml:space="preserve">is a boolean value which indicates whether or not a guard range </w:t>
      </w:r>
      <w:r w:rsidR="00852E7F" w:rsidRPr="006C5274">
        <w:rPr>
          <w:rFonts w:ascii="Times New Roman" w:hAnsi="Times New Roman"/>
          <w:noProof/>
          <w:sz w:val="20"/>
          <w:lang w:val="en-CA" w:eastAsia="ko-KR"/>
        </w:rPr>
        <w:t xml:space="preserve">information </w:t>
      </w:r>
      <w:r w:rsidRPr="006C5274">
        <w:rPr>
          <w:rFonts w:ascii="Times New Roman" w:hAnsi="Times New Roman"/>
          <w:noProof/>
          <w:sz w:val="20"/>
          <w:lang w:val="en-CA" w:eastAsia="ko-KR"/>
        </w:rPr>
        <w:t>is present in the</w:t>
      </w:r>
      <w:r w:rsidRPr="006C5274">
        <w:rPr>
          <w:lang w:val="en-CA"/>
        </w:rPr>
        <w:t xml:space="preserve"> </w:t>
      </w:r>
      <w:r w:rsidR="00623EED" w:rsidRPr="006C5274">
        <w:rPr>
          <w:rFonts w:ascii="Courier" w:hAnsi="Courier"/>
          <w:noProof/>
          <w:sz w:val="20"/>
          <w:lang w:val="en-CA" w:eastAsia="zh-CN"/>
        </w:rPr>
        <w:t>ViewingSpaceStruct</w:t>
      </w:r>
      <w:r w:rsidRPr="006C5274">
        <w:rPr>
          <w:lang w:val="en-CA"/>
        </w:rPr>
        <w:t>.</w:t>
      </w:r>
    </w:p>
    <w:p w14:paraId="084DBBCC" w14:textId="77777777" w:rsidR="003960D7" w:rsidRPr="006C5274" w:rsidRDefault="003960D7" w:rsidP="00AE5E7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both"/>
        <w:rPr>
          <w:rFonts w:ascii="Times New Roman" w:hAnsi="Times New Roman"/>
          <w:noProof/>
          <w:sz w:val="20"/>
          <w:lang w:val="en-CA" w:eastAsia="ko-KR"/>
        </w:rPr>
      </w:pPr>
      <w:r w:rsidRPr="006C5274">
        <w:rPr>
          <w:rFonts w:ascii="Courier" w:eastAsiaTheme="minorEastAsia" w:hAnsi="Courier"/>
          <w:noProof/>
          <w:sz w:val="20"/>
          <w:lang w:val="en-CA" w:eastAsia="zh-CN"/>
        </w:rPr>
        <w:t xml:space="preserve">guard_range_X, guard_range_Y </w:t>
      </w:r>
      <w:r w:rsidRPr="006C5274">
        <w:rPr>
          <w:rFonts w:ascii="Times New Roman" w:hAnsi="Times New Roman"/>
          <w:noProof/>
          <w:sz w:val="20"/>
          <w:lang w:val="en-CA" w:eastAsia="ko-KR"/>
        </w:rPr>
        <w:t>and</w:t>
      </w:r>
      <w:r w:rsidRPr="006C5274">
        <w:rPr>
          <w:rFonts w:ascii="Courier" w:eastAsiaTheme="minorEastAsia" w:hAnsi="Courier"/>
          <w:noProof/>
          <w:sz w:val="20"/>
          <w:lang w:val="en-CA" w:eastAsia="zh-CN"/>
        </w:rPr>
        <w:t xml:space="preserve"> guard_range_Z</w:t>
      </w:r>
      <w:r w:rsidRPr="006C5274">
        <w:rPr>
          <w:rFonts w:cs="Arial"/>
          <w:b/>
          <w:sz w:val="20"/>
          <w:lang w:val="en-CA"/>
        </w:rPr>
        <w:t xml:space="preserve"> </w:t>
      </w:r>
      <w:r w:rsidRPr="006C5274">
        <w:rPr>
          <w:rFonts w:ascii="Times New Roman" w:hAnsi="Times New Roman"/>
          <w:noProof/>
          <w:sz w:val="20"/>
          <w:lang w:val="en-CA" w:eastAsia="ko-KR"/>
        </w:rPr>
        <w:t xml:space="preserve">indicate the guard ranges in percentage of the maximum </w:t>
      </w:r>
      <w:r w:rsidR="00903669" w:rsidRPr="006C5274">
        <w:rPr>
          <w:rFonts w:ascii="Times New Roman" w:hAnsi="Times New Roman"/>
          <w:noProof/>
          <w:sz w:val="20"/>
          <w:lang w:val="en-CA" w:eastAsia="ko-KR"/>
        </w:rPr>
        <w:t xml:space="preserve">viewing space </w:t>
      </w:r>
      <w:r w:rsidRPr="006C5274">
        <w:rPr>
          <w:rFonts w:ascii="Times New Roman" w:hAnsi="Times New Roman"/>
          <w:noProof/>
          <w:sz w:val="20"/>
          <w:lang w:val="en-CA" w:eastAsia="ko-KR"/>
        </w:rPr>
        <w:t>ranges</w:t>
      </w:r>
      <w:r w:rsidR="0004178C" w:rsidRPr="006C5274">
        <w:rPr>
          <w:rFonts w:ascii="Times New Roman" w:hAnsi="Times New Roman"/>
          <w:noProof/>
          <w:sz w:val="20"/>
          <w:lang w:val="en-CA" w:eastAsia="ko-KR"/>
        </w:rPr>
        <w:t xml:space="preserve"> per axis</w:t>
      </w:r>
      <w:r w:rsidRPr="006C5274">
        <w:rPr>
          <w:rFonts w:ascii="Times New Roman" w:hAnsi="Times New Roman"/>
          <w:noProof/>
          <w:sz w:val="20"/>
          <w:lang w:val="en-CA" w:eastAsia="ko-KR"/>
        </w:rPr>
        <w:t xml:space="preserve"> indicated by</w:t>
      </w:r>
      <w:r w:rsidR="0002232A" w:rsidRPr="006C5274">
        <w:rPr>
          <w:rFonts w:ascii="Times New Roman" w:hAnsi="Times New Roman"/>
          <w:noProof/>
          <w:sz w:val="20"/>
          <w:lang w:val="en-CA" w:eastAsia="ko-KR"/>
        </w:rPr>
        <w:t xml:space="preserve">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02232A" w:rsidRPr="006C5274">
        <w:rPr>
          <w:rFonts w:ascii="Courier" w:eastAsia="MS Mincho" w:hAnsi="Courier"/>
          <w:noProof/>
          <w:sz w:val="20"/>
          <w:lang w:val="en-CA"/>
        </w:rPr>
        <w:t>xM</w:t>
      </w:r>
      <w:r w:rsidR="00C77251" w:rsidRPr="006C5274">
        <w:rPr>
          <w:rFonts w:ascii="Courier" w:eastAsia="MS Mincho" w:hAnsi="Courier"/>
          <w:noProof/>
          <w:sz w:val="20"/>
          <w:lang w:val="en-CA"/>
        </w:rPr>
        <w:t>ax-xMin</w:t>
      </w:r>
      <w:r w:rsidR="00C77251" w:rsidRPr="006C5274">
        <w:rPr>
          <w:rFonts w:ascii="Times New Roman" w:hAnsi="Times New Roman"/>
          <w:noProof/>
          <w:sz w:val="20"/>
          <w:lang w:val="en-CA" w:eastAsia="ko-KR"/>
        </w:rPr>
        <w:t xml:space="preserve">),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C77251" w:rsidRPr="006C5274">
        <w:rPr>
          <w:rFonts w:ascii="Courier" w:eastAsia="MS Mincho" w:hAnsi="Courier"/>
          <w:noProof/>
          <w:sz w:val="20"/>
          <w:lang w:val="en-CA"/>
        </w:rPr>
        <w:t>yMax-yMin</w:t>
      </w:r>
      <w:r w:rsidR="00C77251" w:rsidRPr="006C5274">
        <w:rPr>
          <w:rFonts w:ascii="Times New Roman" w:hAnsi="Times New Roman"/>
          <w:noProof/>
          <w:sz w:val="20"/>
          <w:lang w:val="en-CA" w:eastAsia="ko-KR"/>
        </w:rPr>
        <w:t xml:space="preserve">) and </w:t>
      </w:r>
      <w:r w:rsidR="00F73F3C" w:rsidRPr="006C5274">
        <w:rPr>
          <w:rFonts w:ascii="Times New Roman" w:hAnsi="Times New Roman"/>
          <w:noProof/>
          <w:sz w:val="20"/>
          <w:lang w:val="en-CA" w:eastAsia="ko-KR"/>
        </w:rPr>
        <w:t>Abs</w:t>
      </w:r>
      <w:r w:rsidR="00C77251" w:rsidRPr="006C5274">
        <w:rPr>
          <w:rFonts w:ascii="Times New Roman" w:hAnsi="Times New Roman"/>
          <w:noProof/>
          <w:sz w:val="20"/>
          <w:lang w:val="en-CA" w:eastAsia="ko-KR"/>
        </w:rPr>
        <w:t>(</w:t>
      </w:r>
      <w:r w:rsidR="00C77251" w:rsidRPr="006C5274">
        <w:rPr>
          <w:rFonts w:ascii="Courier" w:eastAsia="MS Mincho" w:hAnsi="Courier"/>
          <w:noProof/>
          <w:sz w:val="20"/>
          <w:lang w:val="en-CA"/>
        </w:rPr>
        <w:t>zMax-zMin</w:t>
      </w:r>
      <w:r w:rsidR="00C77251" w:rsidRPr="006C5274">
        <w:rPr>
          <w:rFonts w:ascii="Times New Roman" w:hAnsi="Times New Roman"/>
          <w:noProof/>
          <w:sz w:val="20"/>
          <w:lang w:val="en-CA" w:eastAsia="ko-KR"/>
        </w:rPr>
        <w:t>) respectively</w:t>
      </w:r>
      <w:r w:rsidRPr="006C5274">
        <w:rPr>
          <w:rFonts w:cs="Arial"/>
          <w:sz w:val="20"/>
          <w:lang w:val="en-CA"/>
        </w:rPr>
        <w:t>.</w:t>
      </w:r>
      <w:r w:rsidR="00F128E7" w:rsidRPr="006C5274">
        <w:rPr>
          <w:rFonts w:ascii="Times New Roman" w:hAnsi="Times New Roman"/>
          <w:noProof/>
          <w:sz w:val="20"/>
          <w:lang w:val="en-CA" w:eastAsia="ko-KR"/>
        </w:rPr>
        <w:t xml:space="preserve"> </w:t>
      </w:r>
      <w:r w:rsidR="00C77251" w:rsidRPr="006C5274">
        <w:rPr>
          <w:rFonts w:ascii="Times New Roman" w:hAnsi="Times New Roman"/>
          <w:noProof/>
          <w:sz w:val="20"/>
          <w:lang w:val="en-CA" w:eastAsia="ko-KR"/>
        </w:rPr>
        <w:t>Guard ranges apply to both minimum and maximum values</w:t>
      </w:r>
      <w:r w:rsidR="0004178C" w:rsidRPr="006C5274">
        <w:rPr>
          <w:rFonts w:ascii="Times New Roman" w:hAnsi="Times New Roman"/>
          <w:noProof/>
          <w:sz w:val="20"/>
          <w:lang w:val="en-CA" w:eastAsia="ko-KR"/>
        </w:rPr>
        <w:t xml:space="preserve"> per axis as</w:t>
      </w:r>
      <w:r w:rsidR="00C77251" w:rsidRPr="006C5274">
        <w:rPr>
          <w:rFonts w:ascii="Times New Roman" w:hAnsi="Times New Roman"/>
          <w:noProof/>
          <w:sz w:val="20"/>
          <w:lang w:val="en-CA" w:eastAsia="ko-KR"/>
        </w:rPr>
        <w:t xml:space="preserve"> indicated by VRBB(</w:t>
      </w:r>
      <w:r w:rsidR="004B5C8E" w:rsidRPr="006C5274">
        <w:rPr>
          <w:rFonts w:ascii="Times New Roman" w:hAnsi="Times New Roman"/>
          <w:noProof/>
          <w:sz w:val="20"/>
          <w:lang w:val="en-CA" w:eastAsia="ko-KR"/>
        </w:rPr>
        <w:t>0</w:t>
      </w:r>
      <w:r w:rsidR="00C77251" w:rsidRPr="006C5274">
        <w:rPr>
          <w:rFonts w:ascii="Times New Roman" w:hAnsi="Times New Roman"/>
          <w:noProof/>
          <w:sz w:val="20"/>
          <w:lang w:val="en-CA" w:eastAsia="ko-KR"/>
        </w:rPr>
        <w:t xml:space="preserve">). </w:t>
      </w:r>
      <w:r w:rsidR="0041360F" w:rsidRPr="006C5274">
        <w:rPr>
          <w:rFonts w:ascii="Times New Roman" w:hAnsi="Times New Roman"/>
          <w:noProof/>
          <w:sz w:val="20"/>
          <w:lang w:val="en-CA" w:eastAsia="ko-KR"/>
        </w:rPr>
        <w:t xml:space="preserve">A value of 0 indicates that </w:t>
      </w:r>
      <w:r w:rsidR="00903669" w:rsidRPr="006C5274">
        <w:rPr>
          <w:rFonts w:ascii="Times New Roman" w:hAnsi="Times New Roman"/>
          <w:noProof/>
          <w:sz w:val="20"/>
          <w:lang w:val="en-CA" w:eastAsia="ko-KR"/>
        </w:rPr>
        <w:t xml:space="preserve">there is </w:t>
      </w:r>
      <w:r w:rsidR="0041360F" w:rsidRPr="006C5274">
        <w:rPr>
          <w:rFonts w:ascii="Times New Roman" w:hAnsi="Times New Roman"/>
          <w:noProof/>
          <w:sz w:val="20"/>
          <w:lang w:val="en-CA" w:eastAsia="ko-KR"/>
        </w:rPr>
        <w:t>no guard range present</w:t>
      </w:r>
      <w:r w:rsidR="00C77251" w:rsidRPr="006C5274">
        <w:rPr>
          <w:rFonts w:ascii="Times New Roman" w:hAnsi="Times New Roman"/>
          <w:noProof/>
          <w:sz w:val="20"/>
          <w:lang w:val="en-CA" w:eastAsia="ko-KR"/>
        </w:rPr>
        <w:t xml:space="preserve"> for a particular axis</w:t>
      </w:r>
      <w:r w:rsidR="0041360F" w:rsidRPr="006C5274">
        <w:rPr>
          <w:rFonts w:ascii="Times New Roman" w:hAnsi="Times New Roman"/>
          <w:noProof/>
          <w:sz w:val="20"/>
          <w:lang w:val="en-CA" w:eastAsia="ko-KR"/>
        </w:rPr>
        <w:t xml:space="preserve">. </w:t>
      </w:r>
      <w:r w:rsidR="004A1265" w:rsidRPr="006C5274">
        <w:rPr>
          <w:rFonts w:ascii="Times New Roman" w:hAnsi="Times New Roman"/>
          <w:noProof/>
          <w:sz w:val="20"/>
          <w:lang w:val="en-CA" w:eastAsia="ko-KR"/>
        </w:rPr>
        <w:t xml:space="preserve">Values greater than </w:t>
      </w:r>
      <w:r w:rsidR="00C77251" w:rsidRPr="006C5274">
        <w:rPr>
          <w:rFonts w:ascii="Times New Roman" w:hAnsi="Times New Roman"/>
          <w:noProof/>
          <w:sz w:val="20"/>
          <w:lang w:val="en-CA" w:eastAsia="ko-KR"/>
        </w:rPr>
        <w:t>50</w:t>
      </w:r>
      <w:r w:rsidR="004A1265" w:rsidRPr="006C5274">
        <w:rPr>
          <w:rFonts w:ascii="Times New Roman" w:hAnsi="Times New Roman"/>
          <w:noProof/>
          <w:sz w:val="20"/>
          <w:lang w:val="en-CA" w:eastAsia="ko-KR"/>
        </w:rPr>
        <w:t xml:space="preserve"> are not allowed and reserved.</w:t>
      </w:r>
      <w:r w:rsidR="00F43FF6" w:rsidRPr="006C5274">
        <w:rPr>
          <w:rFonts w:ascii="Times New Roman" w:hAnsi="Times New Roman"/>
          <w:noProof/>
          <w:sz w:val="20"/>
          <w:lang w:val="en-CA" w:eastAsia="ko-KR"/>
        </w:rPr>
        <w:t xml:space="preserve"> The absolute value Abs(x) operation is defined as follows:</w:t>
      </w:r>
    </w:p>
    <w:p w14:paraId="292A2B4C" w14:textId="77777777" w:rsidR="00F43FF6" w:rsidRPr="006C5274" w:rsidRDefault="00F43FF6" w:rsidP="00DF4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cs="Arial"/>
          <w:sz w:val="20"/>
          <w:lang w:val="en-CA"/>
        </w:rPr>
      </w:pPr>
      <w:r w:rsidRPr="006C5274">
        <w:rPr>
          <w:rFonts w:ascii="Times New Roman" w:hAnsi="Times New Roman"/>
          <w:noProof/>
          <w:position w:val="6"/>
          <w:lang w:val="en-CA"/>
        </w:rPr>
        <w:t xml:space="preserve">Abs( </w:t>
      </w:r>
      <w:r w:rsidRPr="006C5274">
        <w:rPr>
          <w:rFonts w:ascii="Times New Roman" w:hAnsi="Times New Roman"/>
          <w:iCs/>
          <w:noProof/>
          <w:position w:val="6"/>
          <w:lang w:val="en-CA"/>
        </w:rPr>
        <w:t>x</w:t>
      </w:r>
      <w:r w:rsidRPr="006C5274">
        <w:rPr>
          <w:rFonts w:ascii="Times New Roman" w:hAnsi="Times New Roman"/>
          <w:noProof/>
          <w:position w:val="6"/>
          <w:lang w:val="en-CA"/>
        </w:rPr>
        <w:t xml:space="preserve"> )</w:t>
      </w:r>
      <w:r w:rsidRPr="006C5274">
        <w:rPr>
          <w:noProof/>
          <w:position w:val="6"/>
          <w:lang w:val="en-CA"/>
        </w:rPr>
        <w:t xml:space="preserve"> </w:t>
      </w:r>
      <w:r w:rsidRPr="006C5274">
        <w:rPr>
          <w:rFonts w:ascii="Symbol" w:hAnsi="Symbol" w:cs="Symbol"/>
          <w:noProof/>
          <w:position w:val="6"/>
          <w:lang w:val="en-CA"/>
        </w:rPr>
        <w:t></w:t>
      </w:r>
      <w:r w:rsidRPr="006C5274">
        <w:rPr>
          <w:noProof/>
          <w:lang w:val="en-CA"/>
        </w:rPr>
        <w:t xml:space="preserve"> </w:t>
      </w:r>
      <w:r w:rsidRPr="006C5274">
        <w:rPr>
          <w:noProof/>
          <w:position w:val="-30"/>
          <w:lang w:val="en-CA" w:eastAsia="zh-CN"/>
        </w:rPr>
        <w:drawing>
          <wp:inline distT="0" distB="0" distL="0" distR="0" wp14:anchorId="7BE3D101" wp14:editId="6DD611EA">
            <wp:extent cx="906780" cy="417195"/>
            <wp:effectExtent l="0" t="0" r="762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6780" cy="417195"/>
                    </a:xfrm>
                    <a:prstGeom prst="rect">
                      <a:avLst/>
                    </a:prstGeom>
                    <a:noFill/>
                    <a:ln>
                      <a:noFill/>
                    </a:ln>
                  </pic:spPr>
                </pic:pic>
              </a:graphicData>
            </a:graphic>
          </wp:inline>
        </w:drawing>
      </w:r>
    </w:p>
    <w:p w14:paraId="51CBC033" w14:textId="77777777" w:rsidR="00623EED" w:rsidRPr="006C5274" w:rsidRDefault="00623EED" w:rsidP="00623EED">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xMin</w:t>
      </w:r>
      <w:r w:rsidRPr="006C5274">
        <w:rPr>
          <w:noProof/>
          <w:sz w:val="20"/>
          <w:lang w:val="en-CA" w:eastAsia="ko-KR"/>
        </w:rPr>
        <w:t>,</w:t>
      </w:r>
      <w:r w:rsidRPr="006C5274">
        <w:rPr>
          <w:rFonts w:ascii="Courier" w:eastAsia="MS Mincho" w:hAnsi="Courier"/>
          <w:noProof/>
          <w:sz w:val="20"/>
          <w:lang w:val="en-CA"/>
        </w:rPr>
        <w:t xml:space="preserve"> yMin</w:t>
      </w:r>
      <w:r w:rsidRPr="006C5274">
        <w:rPr>
          <w:noProof/>
          <w:sz w:val="20"/>
          <w:lang w:val="en-CA" w:eastAsia="ko-KR"/>
        </w:rPr>
        <w:t xml:space="preserve"> </w:t>
      </w:r>
      <w:r w:rsidRPr="006C5274">
        <w:rPr>
          <w:rFonts w:ascii="Times New Roman" w:hAnsi="Times New Roman"/>
          <w:noProof/>
          <w:sz w:val="20"/>
          <w:lang w:val="en-CA" w:eastAsia="ko-KR"/>
        </w:rPr>
        <w:t>and</w:t>
      </w:r>
      <w:r w:rsidRPr="006C5274">
        <w:rPr>
          <w:noProof/>
          <w:sz w:val="20"/>
          <w:lang w:val="en-CA" w:eastAsia="ko-KR"/>
        </w:rPr>
        <w:t xml:space="preserve"> </w:t>
      </w:r>
      <w:r w:rsidRPr="006C5274">
        <w:rPr>
          <w:rFonts w:ascii="Courier" w:eastAsia="MS Mincho" w:hAnsi="Courier"/>
          <w:noProof/>
          <w:sz w:val="20"/>
          <w:lang w:val="en-CA"/>
        </w:rPr>
        <w:t>zMin</w:t>
      </w:r>
      <w:r w:rsidRPr="006C5274">
        <w:rPr>
          <w:noProof/>
          <w:sz w:val="20"/>
          <w:lang w:val="en-CA" w:eastAsia="ko-KR"/>
        </w:rPr>
        <w:t xml:space="preserve"> </w:t>
      </w:r>
      <w:r w:rsidRPr="006C5274">
        <w:rPr>
          <w:rFonts w:ascii="Times New Roman" w:hAnsi="Times New Roman"/>
          <w:noProof/>
          <w:sz w:val="20"/>
          <w:lang w:val="en-CA" w:eastAsia="ko-KR"/>
        </w:rPr>
        <w:t xml:space="preserve">is a 16.16 fixed-point value in </w:t>
      </w:r>
      <w:r w:rsidR="00EE3498" w:rsidRPr="006C5274">
        <w:rPr>
          <w:rFonts w:ascii="Times New Roman" w:hAnsi="Times New Roman"/>
          <w:noProof/>
          <w:sz w:val="20"/>
          <w:lang w:val="en-CA" w:eastAsia="ko-KR"/>
        </w:rPr>
        <w:t>distance scale</w:t>
      </w:r>
      <w:r w:rsidRPr="006C5274">
        <w:rPr>
          <w:rFonts w:ascii="Times New Roman" w:hAnsi="Times New Roman"/>
          <w:noProof/>
          <w:sz w:val="20"/>
          <w:lang w:val="en-CA" w:eastAsia="ko-KR"/>
        </w:rPr>
        <w:t xml:space="preserve"> that specifies the minimum value of X, Y, Z co-ordinates respective </w:t>
      </w:r>
      <w:r w:rsidR="00590581" w:rsidRPr="006C5274">
        <w:rPr>
          <w:rFonts w:ascii="Times New Roman" w:hAnsi="Times New Roman"/>
          <w:noProof/>
          <w:sz w:val="20"/>
          <w:lang w:val="en-CA" w:eastAsia="ko-KR"/>
        </w:rPr>
        <w:t>to the center point of the viewing space</w:t>
      </w:r>
      <w:r w:rsidRPr="006C5274">
        <w:rPr>
          <w:rFonts w:ascii="Times New Roman" w:hAnsi="Times New Roman"/>
          <w:noProof/>
          <w:sz w:val="20"/>
          <w:lang w:val="en-CA" w:eastAsia="ko-KR"/>
        </w:rPr>
        <w:t xml:space="preserve">. </w:t>
      </w:r>
    </w:p>
    <w:p w14:paraId="10994A35" w14:textId="77777777" w:rsidR="00F128E7" w:rsidRPr="006C5274" w:rsidRDefault="00623EED" w:rsidP="00623EED">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xMax</w:t>
      </w:r>
      <w:r w:rsidRPr="006C5274">
        <w:rPr>
          <w:noProof/>
          <w:sz w:val="20"/>
          <w:lang w:val="en-CA" w:eastAsia="ko-KR"/>
        </w:rPr>
        <w:t>,</w:t>
      </w:r>
      <w:r w:rsidRPr="006C5274">
        <w:rPr>
          <w:rFonts w:ascii="Courier" w:eastAsia="MS Mincho" w:hAnsi="Courier"/>
          <w:noProof/>
          <w:sz w:val="20"/>
          <w:lang w:val="en-CA"/>
        </w:rPr>
        <w:t xml:space="preserve"> yMax</w:t>
      </w:r>
      <w:r w:rsidRPr="006C5274">
        <w:rPr>
          <w:noProof/>
          <w:sz w:val="20"/>
          <w:lang w:val="en-CA" w:eastAsia="ko-KR"/>
        </w:rPr>
        <w:t xml:space="preserve"> </w:t>
      </w:r>
      <w:r w:rsidRPr="006C5274">
        <w:rPr>
          <w:rFonts w:ascii="Times New Roman" w:hAnsi="Times New Roman"/>
          <w:noProof/>
          <w:sz w:val="20"/>
          <w:lang w:val="en-CA" w:eastAsia="ko-KR"/>
        </w:rPr>
        <w:t>and</w:t>
      </w:r>
      <w:r w:rsidRPr="006C5274">
        <w:rPr>
          <w:noProof/>
          <w:sz w:val="20"/>
          <w:lang w:val="en-CA" w:eastAsia="ko-KR"/>
        </w:rPr>
        <w:t xml:space="preserve"> </w:t>
      </w:r>
      <w:r w:rsidRPr="006C5274">
        <w:rPr>
          <w:rFonts w:ascii="Courier" w:eastAsia="MS Mincho" w:hAnsi="Courier"/>
          <w:noProof/>
          <w:sz w:val="20"/>
          <w:lang w:val="en-CA"/>
        </w:rPr>
        <w:t>zMax</w:t>
      </w:r>
      <w:r w:rsidRPr="006C5274">
        <w:rPr>
          <w:noProof/>
          <w:sz w:val="20"/>
          <w:lang w:val="en-CA" w:eastAsia="ko-KR"/>
        </w:rPr>
        <w:t xml:space="preserve"> </w:t>
      </w:r>
      <w:r w:rsidRPr="006C5274">
        <w:rPr>
          <w:rFonts w:ascii="Times New Roman" w:hAnsi="Times New Roman"/>
          <w:noProof/>
          <w:sz w:val="20"/>
          <w:lang w:val="en-CA" w:eastAsia="ko-KR"/>
        </w:rPr>
        <w:t xml:space="preserve">is a 16.16 fixed-point value in </w:t>
      </w:r>
      <w:r w:rsidR="00EE3498" w:rsidRPr="006C5274">
        <w:rPr>
          <w:rFonts w:ascii="Times New Roman" w:hAnsi="Times New Roman"/>
          <w:noProof/>
          <w:sz w:val="20"/>
          <w:lang w:val="en-CA" w:eastAsia="ko-KR"/>
        </w:rPr>
        <w:t>distance scale</w:t>
      </w:r>
      <w:r w:rsidRPr="006C5274">
        <w:rPr>
          <w:rFonts w:ascii="Times New Roman" w:hAnsi="Times New Roman"/>
          <w:noProof/>
          <w:sz w:val="20"/>
          <w:lang w:val="en-CA" w:eastAsia="ko-KR"/>
        </w:rPr>
        <w:t xml:space="preserve"> that specifies the maximum value of X, Y, Z co-ordinates respective </w:t>
      </w:r>
      <w:r w:rsidR="00590581" w:rsidRPr="006C5274">
        <w:rPr>
          <w:rFonts w:ascii="Times New Roman" w:hAnsi="Times New Roman"/>
          <w:noProof/>
          <w:sz w:val="20"/>
          <w:lang w:val="en-CA" w:eastAsia="ko-KR"/>
        </w:rPr>
        <w:t>to the center point of the viewing space</w:t>
      </w:r>
      <w:r w:rsidRPr="006C5274">
        <w:rPr>
          <w:rFonts w:ascii="Times New Roman" w:hAnsi="Times New Roman"/>
          <w:noProof/>
          <w:sz w:val="20"/>
          <w:lang w:val="en-CA" w:eastAsia="ko-KR"/>
        </w:rPr>
        <w:t>.</w:t>
      </w:r>
    </w:p>
    <w:p w14:paraId="63C09963" w14:textId="77777777" w:rsidR="001037CE" w:rsidRPr="002B731D" w:rsidRDefault="001037CE" w:rsidP="00465D3E">
      <w:pPr>
        <w:tabs>
          <w:tab w:val="left" w:pos="1701"/>
        </w:tabs>
        <w:spacing w:after="160"/>
        <w:jc w:val="both"/>
        <w:rPr>
          <w:rFonts w:ascii="Times New Roman" w:hAnsi="Times New Roman"/>
          <w:noProof/>
          <w:sz w:val="20"/>
          <w:lang w:val="en-CA" w:eastAsia="ko-KR"/>
        </w:rPr>
      </w:pPr>
      <w:r w:rsidRPr="002B731D">
        <w:rPr>
          <w:rFonts w:ascii="Courier" w:eastAsia="MS Mincho" w:hAnsi="Courier"/>
          <w:noProof/>
          <w:sz w:val="20"/>
          <w:lang w:val="en-CA"/>
        </w:rPr>
        <w:t xml:space="preserve">radius </w:t>
      </w:r>
      <w:r w:rsidRPr="002B731D">
        <w:rPr>
          <w:rFonts w:ascii="Times New Roman" w:hAnsi="Times New Roman"/>
          <w:noProof/>
          <w:sz w:val="20"/>
          <w:lang w:val="en-CA" w:eastAsia="ko-KR"/>
        </w:rPr>
        <w:t xml:space="preserve">specifies the radius of a sphere </w:t>
      </w:r>
      <w:r w:rsidR="00926F84" w:rsidRPr="002B731D">
        <w:rPr>
          <w:rFonts w:ascii="Times New Roman" w:hAnsi="Times New Roman"/>
          <w:noProof/>
          <w:sz w:val="20"/>
          <w:lang w:val="en-CA" w:eastAsia="ko-KR"/>
        </w:rPr>
        <w:t xml:space="preserve">as a 16.16 fixed-point value </w:t>
      </w:r>
      <w:r w:rsidRPr="002B731D">
        <w:rPr>
          <w:rFonts w:ascii="Times New Roman" w:hAnsi="Times New Roman"/>
          <w:noProof/>
          <w:sz w:val="20"/>
          <w:lang w:val="en-CA" w:eastAsia="ko-KR"/>
        </w:rPr>
        <w:t xml:space="preserve">in 3D space in </w:t>
      </w:r>
      <w:r w:rsidR="00E528B8" w:rsidRPr="002B731D">
        <w:rPr>
          <w:rFonts w:ascii="Times New Roman" w:hAnsi="Times New Roman"/>
          <w:noProof/>
          <w:sz w:val="20"/>
          <w:lang w:val="en-CA" w:eastAsia="ko-KR"/>
        </w:rPr>
        <w:t>distance scale</w:t>
      </w:r>
      <w:r w:rsidRPr="002B731D">
        <w:rPr>
          <w:rFonts w:ascii="Times New Roman" w:hAnsi="Times New Roman"/>
          <w:noProof/>
          <w:sz w:val="20"/>
          <w:lang w:val="en-CA" w:eastAsia="ko-KR"/>
        </w:rPr>
        <w:t>. Value 0 is reserved.</w:t>
      </w:r>
      <w:r w:rsidR="008631A2" w:rsidRPr="002B731D">
        <w:rPr>
          <w:rFonts w:ascii="Times New Roman" w:hAnsi="Times New Roman"/>
          <w:noProof/>
          <w:sz w:val="20"/>
          <w:lang w:val="en-CA" w:eastAsia="ko-KR"/>
        </w:rPr>
        <w:t xml:space="preserve"> </w:t>
      </w:r>
    </w:p>
    <w:p w14:paraId="6EC94567" w14:textId="77777777" w:rsidR="003D6578" w:rsidRPr="006C5274" w:rsidRDefault="00CA2C75" w:rsidP="00465D3E">
      <w:pPr>
        <w:tabs>
          <w:tab w:val="left" w:pos="1701"/>
        </w:tabs>
        <w:spacing w:after="160"/>
        <w:jc w:val="both"/>
        <w:rPr>
          <w:rFonts w:ascii="Times New Roman" w:hAnsi="Times New Roman"/>
          <w:noProof/>
          <w:sz w:val="20"/>
          <w:lang w:val="en-CA" w:eastAsia="ko-KR"/>
        </w:rPr>
      </w:pPr>
      <w:r w:rsidRPr="006C5274">
        <w:rPr>
          <w:rFonts w:ascii="Courier" w:eastAsia="MS Mincho" w:hAnsi="Courier"/>
          <w:noProof/>
          <w:sz w:val="20"/>
          <w:lang w:val="en-CA"/>
        </w:rPr>
        <w:t xml:space="preserve">guard_radius_diff </w:t>
      </w:r>
      <w:r w:rsidRPr="006C5274">
        <w:rPr>
          <w:rFonts w:ascii="Times New Roman" w:hAnsi="Times New Roman"/>
          <w:noProof/>
          <w:sz w:val="20"/>
          <w:lang w:val="en-CA" w:eastAsia="ko-KR"/>
        </w:rPr>
        <w:t>specifies the thickness of the guard range space spherical shell</w:t>
      </w:r>
      <w:r w:rsidR="00BE53A2" w:rsidRPr="006C5274">
        <w:rPr>
          <w:rFonts w:ascii="Times New Roman" w:hAnsi="Times New Roman"/>
          <w:noProof/>
          <w:sz w:val="20"/>
          <w:lang w:val="en-CA" w:eastAsia="ko-KR"/>
        </w:rPr>
        <w:t xml:space="preserve"> inside the sphere of radius equal to </w:t>
      </w:r>
      <w:r w:rsidR="00BE53A2" w:rsidRPr="006C5274">
        <w:rPr>
          <w:rFonts w:ascii="Courier" w:eastAsia="MS Mincho" w:hAnsi="Courier"/>
          <w:noProof/>
          <w:sz w:val="20"/>
          <w:lang w:val="en-CA"/>
        </w:rPr>
        <w:t>radius</w:t>
      </w:r>
      <w:r w:rsidR="00BE53A2" w:rsidRPr="006C5274">
        <w:rPr>
          <w:rFonts w:ascii="Times New Roman" w:hAnsi="Times New Roman"/>
          <w:noProof/>
          <w:sz w:val="20"/>
          <w:lang w:val="en-CA" w:eastAsia="ko-KR"/>
        </w:rPr>
        <w:t xml:space="preserve"> as a percentage of the </w:t>
      </w:r>
      <w:r w:rsidR="00BE53A2" w:rsidRPr="006C5274">
        <w:rPr>
          <w:rFonts w:ascii="Courier" w:eastAsia="MS Mincho" w:hAnsi="Courier"/>
          <w:noProof/>
          <w:sz w:val="20"/>
          <w:lang w:val="en-CA"/>
        </w:rPr>
        <w:t>radius</w:t>
      </w:r>
      <w:r w:rsidRPr="006C5274">
        <w:rPr>
          <w:rFonts w:ascii="Times New Roman" w:hAnsi="Times New Roman"/>
          <w:noProof/>
          <w:sz w:val="20"/>
          <w:lang w:val="en-CA" w:eastAsia="ko-KR"/>
        </w:rPr>
        <w:t xml:space="preserve">. </w:t>
      </w:r>
      <w:r w:rsidRPr="006C5274">
        <w:rPr>
          <w:rFonts w:ascii="Courier" w:hAnsi="Courier"/>
          <w:noProof/>
          <w:sz w:val="20"/>
          <w:lang w:val="en-CA"/>
        </w:rPr>
        <w:t>guard_radius_diff</w:t>
      </w:r>
      <w:r w:rsidRPr="006C5274">
        <w:rPr>
          <w:noProof/>
          <w:sz w:val="20"/>
          <w:lang w:val="en-CA" w:eastAsia="ko-KR"/>
        </w:rPr>
        <w:t xml:space="preserve"> </w:t>
      </w:r>
      <w:r w:rsidRPr="006C5274">
        <w:rPr>
          <w:rFonts w:ascii="Times New Roman" w:hAnsi="Times New Roman"/>
          <w:noProof/>
          <w:sz w:val="20"/>
          <w:lang w:val="en-CA" w:eastAsia="ko-KR"/>
        </w:rPr>
        <w:t>shall be less than</w:t>
      </w:r>
      <w:r w:rsidRPr="006C5274">
        <w:rPr>
          <w:noProof/>
          <w:sz w:val="20"/>
          <w:lang w:val="en-CA" w:eastAsia="ko-KR"/>
        </w:rPr>
        <w:t xml:space="preserve"> </w:t>
      </w:r>
      <w:r w:rsidRPr="006C5274">
        <w:rPr>
          <w:rFonts w:ascii="Courier" w:hAnsi="Courier"/>
          <w:noProof/>
          <w:sz w:val="20"/>
          <w:lang w:val="en-CA"/>
        </w:rPr>
        <w:t>radius</w:t>
      </w:r>
      <w:r w:rsidRPr="006C5274">
        <w:rPr>
          <w:noProof/>
          <w:sz w:val="20"/>
          <w:lang w:val="en-CA" w:eastAsia="ko-KR"/>
        </w:rPr>
        <w:t xml:space="preserve">. </w:t>
      </w:r>
      <w:r w:rsidR="003D6578" w:rsidRPr="006C5274">
        <w:rPr>
          <w:rFonts w:ascii="Courier" w:hAnsi="Courier"/>
          <w:noProof/>
          <w:sz w:val="20"/>
          <w:lang w:val="en-CA"/>
        </w:rPr>
        <w:t xml:space="preserve">guard_radius_diff </w:t>
      </w:r>
      <w:r w:rsidR="003D6578" w:rsidRPr="006C5274">
        <w:rPr>
          <w:rFonts w:ascii="Times New Roman" w:hAnsi="Times New Roman"/>
          <w:noProof/>
          <w:sz w:val="20"/>
          <w:lang w:val="en-CA" w:eastAsia="ko-KR"/>
        </w:rPr>
        <w:t xml:space="preserve">equal to 0 indicates that the guard range space is not present and immersive VR experience is guaranteed in the sphere of radius equal to </w:t>
      </w:r>
      <w:r w:rsidR="003D6578" w:rsidRPr="006C5274">
        <w:rPr>
          <w:rFonts w:ascii="Courier" w:hAnsi="Courier"/>
          <w:noProof/>
          <w:sz w:val="20"/>
          <w:lang w:val="en-CA"/>
        </w:rPr>
        <w:t>radius</w:t>
      </w:r>
      <w:r w:rsidR="003D6578" w:rsidRPr="006C5274">
        <w:rPr>
          <w:rFonts w:ascii="Times New Roman" w:hAnsi="Times New Roman"/>
          <w:noProof/>
          <w:sz w:val="20"/>
          <w:lang w:val="en-CA" w:eastAsia="ko-KR"/>
        </w:rPr>
        <w:t>.</w:t>
      </w:r>
      <w:r w:rsidR="004268D8" w:rsidRPr="006C5274">
        <w:rPr>
          <w:rFonts w:ascii="Times New Roman" w:hAnsi="Times New Roman"/>
          <w:snapToGrid w:val="0"/>
          <w:sz w:val="24"/>
          <w:szCs w:val="24"/>
          <w:lang w:val="en-CA" w:bidi="he-IL"/>
        </w:rPr>
        <w:t xml:space="preserve"> </w:t>
      </w:r>
      <w:r w:rsidR="004268D8" w:rsidRPr="006C5274">
        <w:rPr>
          <w:rFonts w:ascii="Courier" w:eastAsia="MS Mincho" w:hAnsi="Courier"/>
          <w:noProof/>
          <w:sz w:val="20"/>
          <w:lang w:val="en-CA"/>
        </w:rPr>
        <w:t>guard_radius_diff</w:t>
      </w:r>
      <w:r w:rsidR="004268D8" w:rsidRPr="006C5274">
        <w:rPr>
          <w:rFonts w:ascii="Times New Roman" w:hAnsi="Times New Roman"/>
          <w:noProof/>
          <w:sz w:val="20"/>
          <w:lang w:val="en-CA" w:eastAsia="ko-KR"/>
        </w:rPr>
        <w:t xml:space="preserve"> shall be in the range of 0 to 100, inclusive.  Value 101 to 127 are reserved.</w:t>
      </w:r>
    </w:p>
    <w:p w14:paraId="3A786379" w14:textId="77777777" w:rsidR="00482DC3" w:rsidRPr="005200AE" w:rsidRDefault="00E0244A" w:rsidP="0082568E">
      <w:pPr>
        <w:tabs>
          <w:tab w:val="left" w:pos="1701"/>
        </w:tabs>
        <w:spacing w:after="160"/>
        <w:jc w:val="both"/>
        <w:rPr>
          <w:noProof/>
          <w:sz w:val="20"/>
          <w:lang w:val="en-CA" w:eastAsia="ko-KR"/>
        </w:rPr>
      </w:pPr>
      <w:r w:rsidRPr="005200AE">
        <w:rPr>
          <w:rFonts w:ascii="Courier" w:eastAsia="MS Mincho" w:hAnsi="Courier"/>
          <w:noProof/>
          <w:sz w:val="20"/>
          <w:lang w:val="en-CA"/>
        </w:rPr>
        <w:t>c</w:t>
      </w:r>
      <w:r w:rsidR="00482DC3" w:rsidRPr="005200AE">
        <w:rPr>
          <w:rFonts w:ascii="Courier" w:eastAsia="MS Mincho" w:hAnsi="Courier"/>
          <w:noProof/>
          <w:sz w:val="20"/>
          <w:lang w:val="en-CA"/>
        </w:rPr>
        <w:t xml:space="preserve">ylinder_radius </w:t>
      </w:r>
      <w:r w:rsidR="00482DC3" w:rsidRPr="005200AE">
        <w:rPr>
          <w:rFonts w:ascii="Times New Roman" w:hAnsi="Times New Roman"/>
          <w:noProof/>
          <w:sz w:val="20"/>
          <w:lang w:val="en-CA" w:eastAsia="ko-KR"/>
        </w:rPr>
        <w:t xml:space="preserve">specifies the radius of a cylinder in 3D space in suitable units with the cylinder formed around the line from </w:t>
      </w:r>
      <w:r w:rsidR="00482DC3" w:rsidRPr="005200AE">
        <w:rPr>
          <w:rFonts w:ascii="Courier" w:eastAsia="MS Mincho" w:hAnsi="Courier"/>
          <w:noProof/>
          <w:sz w:val="20"/>
          <w:lang w:val="en-CA"/>
        </w:rPr>
        <w:t>Point(0)</w:t>
      </w:r>
      <w:r w:rsidR="00482DC3" w:rsidRPr="005200AE">
        <w:rPr>
          <w:noProof/>
          <w:sz w:val="20"/>
          <w:lang w:val="en-CA" w:eastAsia="ko-KR"/>
        </w:rPr>
        <w:t xml:space="preserve"> </w:t>
      </w:r>
      <w:r w:rsidR="00482DC3" w:rsidRPr="005200AE">
        <w:rPr>
          <w:rFonts w:ascii="Times New Roman" w:hAnsi="Times New Roman"/>
          <w:noProof/>
          <w:sz w:val="20"/>
          <w:lang w:val="en-CA" w:eastAsia="ko-KR"/>
        </w:rPr>
        <w:t>to</w:t>
      </w:r>
      <w:r w:rsidR="00482DC3" w:rsidRPr="005200AE">
        <w:rPr>
          <w:noProof/>
          <w:sz w:val="20"/>
          <w:lang w:val="en-CA" w:eastAsia="ko-KR"/>
        </w:rPr>
        <w:t xml:space="preserve"> </w:t>
      </w:r>
      <w:r w:rsidR="00482DC3" w:rsidRPr="005200AE">
        <w:rPr>
          <w:rFonts w:ascii="Courier" w:eastAsia="MS Mincho" w:hAnsi="Courier"/>
          <w:noProof/>
          <w:sz w:val="20"/>
          <w:lang w:val="en-CA"/>
        </w:rPr>
        <w:t>Point(1)</w:t>
      </w:r>
      <w:r w:rsidR="00482DC3" w:rsidRPr="005200AE">
        <w:rPr>
          <w:rFonts w:ascii="Times New Roman" w:hAnsi="Times New Roman"/>
          <w:noProof/>
          <w:sz w:val="20"/>
          <w:lang w:val="en-CA" w:eastAsia="ko-KR"/>
        </w:rPr>
        <w:t>. Value 0 is reserved.</w:t>
      </w:r>
    </w:p>
    <w:p w14:paraId="378CF7E4" w14:textId="77777777" w:rsidR="00E0244A" w:rsidRPr="006C5274" w:rsidRDefault="00E0244A" w:rsidP="0082568E">
      <w:pPr>
        <w:tabs>
          <w:tab w:val="left" w:pos="1701"/>
        </w:tabs>
        <w:spacing w:after="160"/>
        <w:jc w:val="both"/>
        <w:rPr>
          <w:noProof/>
          <w:sz w:val="20"/>
          <w:lang w:val="en-CA" w:eastAsia="ko-KR"/>
        </w:rPr>
      </w:pPr>
      <w:r w:rsidRPr="006C5274">
        <w:rPr>
          <w:rFonts w:ascii="Courier" w:eastAsia="MS Mincho" w:hAnsi="Courier"/>
          <w:noProof/>
          <w:sz w:val="20"/>
          <w:lang w:val="en-CA"/>
        </w:rPr>
        <w:t xml:space="preserve">cylinder_guard_radius_diff </w:t>
      </w:r>
      <w:r w:rsidRPr="006C5274">
        <w:rPr>
          <w:rFonts w:ascii="Times New Roman" w:hAnsi="Times New Roman"/>
          <w:noProof/>
          <w:sz w:val="20"/>
          <w:lang w:val="en-CA" w:eastAsia="ko-KR"/>
        </w:rPr>
        <w:t>specifies the thickness of the guard range space cylindrical shell inside the cylinder of radius equal to</w:t>
      </w:r>
      <w:r w:rsidRPr="006C5274">
        <w:rPr>
          <w:noProof/>
          <w:sz w:val="20"/>
          <w:lang w:val="en-CA" w:eastAsia="ko-KR"/>
        </w:rPr>
        <w:t xml:space="preserve"> </w:t>
      </w:r>
      <w:r w:rsidRPr="006C5274">
        <w:rPr>
          <w:rFonts w:ascii="Courier" w:hAnsi="Courier"/>
          <w:noProof/>
          <w:sz w:val="20"/>
          <w:lang w:val="en-CA"/>
        </w:rPr>
        <w:t>cylinder_radius</w:t>
      </w:r>
      <w:r w:rsidRPr="006C5274">
        <w:rPr>
          <w:noProof/>
          <w:sz w:val="20"/>
          <w:lang w:val="en-CA" w:eastAsia="ko-KR"/>
        </w:rPr>
        <w:t xml:space="preserve"> </w:t>
      </w:r>
      <w:r w:rsidRPr="006C5274">
        <w:rPr>
          <w:rFonts w:ascii="Times New Roman" w:hAnsi="Times New Roman"/>
          <w:noProof/>
          <w:sz w:val="20"/>
          <w:lang w:val="en-CA" w:eastAsia="ko-KR"/>
        </w:rPr>
        <w:t>as a percentage of the</w:t>
      </w:r>
      <w:r w:rsidRPr="006C5274">
        <w:rPr>
          <w:noProof/>
          <w:sz w:val="20"/>
          <w:lang w:val="en-CA" w:eastAsia="ko-KR"/>
        </w:rPr>
        <w:t xml:space="preserve"> </w:t>
      </w:r>
      <w:r w:rsidR="00BA6387" w:rsidRPr="006C5274">
        <w:rPr>
          <w:rFonts w:ascii="Courier" w:hAnsi="Courier"/>
          <w:noProof/>
          <w:sz w:val="20"/>
          <w:lang w:val="en-CA"/>
        </w:rPr>
        <w:t>cylinder_</w:t>
      </w:r>
      <w:r w:rsidRPr="006C5274">
        <w:rPr>
          <w:rFonts w:ascii="Courier" w:hAnsi="Courier"/>
          <w:noProof/>
          <w:sz w:val="20"/>
          <w:lang w:val="en-CA"/>
        </w:rPr>
        <w:t>radius</w:t>
      </w:r>
      <w:r w:rsidRPr="006C5274">
        <w:rPr>
          <w:noProof/>
          <w:sz w:val="20"/>
          <w:lang w:val="en-CA" w:eastAsia="ko-KR"/>
        </w:rPr>
        <w:t xml:space="preserve">. </w:t>
      </w:r>
      <w:r w:rsidR="00BA6387" w:rsidRPr="006C5274">
        <w:rPr>
          <w:rFonts w:ascii="Courier" w:hAnsi="Courier"/>
          <w:noProof/>
          <w:sz w:val="20"/>
          <w:lang w:val="en-CA"/>
        </w:rPr>
        <w:t>cylinder_</w:t>
      </w:r>
      <w:r w:rsidRPr="006C5274">
        <w:rPr>
          <w:rFonts w:ascii="Courier" w:hAnsi="Courier"/>
          <w:noProof/>
          <w:sz w:val="20"/>
          <w:lang w:val="en-CA"/>
        </w:rPr>
        <w:t xml:space="preserve">guard_radius_diff </w:t>
      </w:r>
      <w:r w:rsidRPr="006C5274">
        <w:rPr>
          <w:rFonts w:ascii="Times New Roman" w:hAnsi="Times New Roman"/>
          <w:noProof/>
          <w:sz w:val="20"/>
          <w:lang w:val="en-CA" w:eastAsia="ko-KR"/>
        </w:rPr>
        <w:t xml:space="preserve">equal to 0 indicates that the guard range space is not present and immersive VR experience is guaranteed in the cylinder defined by </w:t>
      </w:r>
      <w:r w:rsidRPr="006C5274">
        <w:rPr>
          <w:rFonts w:ascii="Courier" w:hAnsi="Courier"/>
          <w:noProof/>
          <w:sz w:val="20"/>
          <w:lang w:val="en-CA"/>
        </w:rPr>
        <w:t>Point(0)</w:t>
      </w:r>
      <w:r w:rsidRPr="006C5274">
        <w:rPr>
          <w:rFonts w:ascii="Times New Roman" w:hAnsi="Times New Roman"/>
          <w:noProof/>
          <w:sz w:val="20"/>
          <w:lang w:val="en-CA" w:eastAsia="ko-KR"/>
        </w:rPr>
        <w:t>,</w:t>
      </w:r>
      <w:r w:rsidRPr="006C5274">
        <w:rPr>
          <w:rFonts w:ascii="Courier" w:hAnsi="Courier"/>
          <w:noProof/>
          <w:sz w:val="20"/>
          <w:lang w:val="en-CA"/>
        </w:rPr>
        <w:t xml:space="preserve"> Point(1)</w:t>
      </w:r>
      <w:r w:rsidRPr="006C5274">
        <w:rPr>
          <w:rFonts w:ascii="Times New Roman" w:hAnsi="Times New Roman"/>
          <w:noProof/>
          <w:sz w:val="20"/>
          <w:lang w:val="en-CA" w:eastAsia="ko-KR"/>
        </w:rPr>
        <w:t xml:space="preserve">, and </w:t>
      </w:r>
      <w:r w:rsidR="00BA6387" w:rsidRPr="006C5274">
        <w:rPr>
          <w:rFonts w:ascii="Courier" w:hAnsi="Courier"/>
          <w:noProof/>
          <w:sz w:val="20"/>
          <w:lang w:val="en-CA"/>
        </w:rPr>
        <w:t>cylinder_</w:t>
      </w:r>
      <w:r w:rsidRPr="006C5274">
        <w:rPr>
          <w:rFonts w:ascii="Courier" w:hAnsi="Courier"/>
          <w:noProof/>
          <w:sz w:val="20"/>
          <w:lang w:val="en-CA"/>
        </w:rPr>
        <w:t>radius</w:t>
      </w:r>
      <w:r w:rsidRPr="006C5274">
        <w:rPr>
          <w:noProof/>
          <w:sz w:val="20"/>
          <w:lang w:val="en-CA" w:eastAsia="ko-KR"/>
        </w:rPr>
        <w:t>.</w:t>
      </w:r>
      <w:r w:rsidRPr="006C5274">
        <w:rPr>
          <w:rFonts w:ascii="Courier" w:hAnsi="Courier"/>
          <w:noProof/>
          <w:sz w:val="20"/>
          <w:lang w:val="en-CA"/>
        </w:rPr>
        <w:t xml:space="preserve"> </w:t>
      </w:r>
      <w:r w:rsidR="00F57451" w:rsidRPr="006C5274">
        <w:rPr>
          <w:rFonts w:ascii="Courier" w:hAnsi="Courier"/>
          <w:noProof/>
          <w:sz w:val="20"/>
          <w:lang w:val="en-CA"/>
        </w:rPr>
        <w:t>cylinder_</w:t>
      </w:r>
      <w:r w:rsidRPr="006C5274">
        <w:rPr>
          <w:rFonts w:ascii="Courier" w:hAnsi="Courier"/>
          <w:noProof/>
          <w:sz w:val="20"/>
          <w:lang w:val="en-CA"/>
        </w:rPr>
        <w:t xml:space="preserve">guard_radius_diff </w:t>
      </w:r>
      <w:r w:rsidR="00F57451" w:rsidRPr="006C5274">
        <w:rPr>
          <w:rFonts w:ascii="Times New Roman" w:hAnsi="Times New Roman"/>
          <w:noProof/>
          <w:sz w:val="20"/>
          <w:lang w:val="en-CA" w:eastAsia="ko-KR"/>
        </w:rPr>
        <w:t>shall be in the range of 0 to 100</w:t>
      </w:r>
      <w:r w:rsidRPr="006C5274">
        <w:rPr>
          <w:rFonts w:ascii="Times New Roman" w:hAnsi="Times New Roman"/>
          <w:noProof/>
          <w:sz w:val="20"/>
          <w:lang w:val="en-CA" w:eastAsia="ko-KR"/>
        </w:rPr>
        <w:t>. Value 10</w:t>
      </w:r>
      <w:r w:rsidR="00BA6387" w:rsidRPr="006C5274">
        <w:rPr>
          <w:rFonts w:ascii="Times New Roman" w:hAnsi="Times New Roman"/>
          <w:noProof/>
          <w:sz w:val="20"/>
          <w:lang w:val="en-CA" w:eastAsia="ko-KR"/>
        </w:rPr>
        <w:t>1</w:t>
      </w:r>
      <w:r w:rsidRPr="006C5274">
        <w:rPr>
          <w:rFonts w:ascii="Times New Roman" w:hAnsi="Times New Roman"/>
          <w:noProof/>
          <w:sz w:val="20"/>
          <w:lang w:val="en-CA" w:eastAsia="ko-KR"/>
        </w:rPr>
        <w:t xml:space="preserve"> to </w:t>
      </w:r>
      <w:r w:rsidR="00FD2150" w:rsidRPr="006C5274">
        <w:rPr>
          <w:rFonts w:ascii="Times New Roman" w:hAnsi="Times New Roman"/>
          <w:noProof/>
          <w:sz w:val="20"/>
          <w:lang w:val="en-CA" w:eastAsia="ko-KR"/>
        </w:rPr>
        <w:t>255</w:t>
      </w:r>
      <w:r w:rsidRPr="006C5274">
        <w:rPr>
          <w:rFonts w:ascii="Times New Roman" w:hAnsi="Times New Roman"/>
          <w:noProof/>
          <w:sz w:val="20"/>
          <w:lang w:val="en-CA" w:eastAsia="ko-KR"/>
        </w:rPr>
        <w:t xml:space="preserve"> are reserved</w:t>
      </w:r>
      <w:r w:rsidRPr="006C5274">
        <w:rPr>
          <w:noProof/>
          <w:sz w:val="20"/>
          <w:lang w:val="en-CA" w:eastAsia="ko-KR"/>
        </w:rPr>
        <w:t>.</w:t>
      </w:r>
    </w:p>
    <w:p w14:paraId="360EC4FD" w14:textId="77777777" w:rsidR="000F3A6A" w:rsidRPr="005200AE" w:rsidRDefault="00462629" w:rsidP="007A2047">
      <w:pPr>
        <w:tabs>
          <w:tab w:val="left" w:pos="1701"/>
        </w:tabs>
        <w:spacing w:after="160"/>
        <w:jc w:val="both"/>
        <w:rPr>
          <w:rFonts w:ascii="Courier New" w:eastAsia="Malgun Gothic" w:hAnsi="Courier New" w:cs="Courier New"/>
          <w:sz w:val="20"/>
          <w:highlight w:val="yellow"/>
          <w:lang w:val="en-CA"/>
        </w:rPr>
      </w:pPr>
      <w:r w:rsidRPr="005200AE">
        <w:rPr>
          <w:rFonts w:ascii="Courier" w:eastAsia="MS Mincho" w:hAnsi="Courier"/>
          <w:noProof/>
          <w:sz w:val="20"/>
          <w:lang w:val="en-CA"/>
        </w:rPr>
        <w:t>x</w:t>
      </w:r>
      <w:r w:rsidR="00482DC3" w:rsidRPr="005200AE">
        <w:rPr>
          <w:rFonts w:ascii="Courier" w:eastAsia="MS Mincho" w:hAnsi="Courier"/>
          <w:noProof/>
          <w:sz w:val="20"/>
          <w:lang w:val="en-CA"/>
        </w:rPr>
        <w:t>[i]</w:t>
      </w:r>
      <w:r w:rsidR="00482DC3" w:rsidRPr="005200AE">
        <w:rPr>
          <w:noProof/>
          <w:sz w:val="20"/>
          <w:lang w:val="en-CA" w:eastAsia="ko-KR"/>
        </w:rPr>
        <w:t>,</w:t>
      </w:r>
      <w:r w:rsidR="00482DC3" w:rsidRPr="005200AE">
        <w:rPr>
          <w:rFonts w:ascii="Courier" w:eastAsia="MS Mincho" w:hAnsi="Courier"/>
          <w:noProof/>
          <w:sz w:val="20"/>
          <w:lang w:val="en-CA"/>
        </w:rPr>
        <w:t xml:space="preserve"> y[i]</w:t>
      </w:r>
      <w:r w:rsidR="00482DC3" w:rsidRPr="005200AE">
        <w:rPr>
          <w:noProof/>
          <w:sz w:val="20"/>
          <w:lang w:val="en-CA" w:eastAsia="ko-KR"/>
        </w:rPr>
        <w:t xml:space="preserve"> and </w:t>
      </w:r>
      <w:r w:rsidR="00482DC3" w:rsidRPr="005200AE">
        <w:rPr>
          <w:rFonts w:ascii="Courier" w:eastAsia="MS Mincho" w:hAnsi="Courier"/>
          <w:noProof/>
          <w:sz w:val="20"/>
          <w:lang w:val="en-CA"/>
        </w:rPr>
        <w:t>z[i]</w:t>
      </w:r>
      <w:r w:rsidR="00482DC3" w:rsidRPr="005200AE">
        <w:rPr>
          <w:noProof/>
          <w:sz w:val="20"/>
          <w:lang w:val="en-CA" w:eastAsia="ko-KR"/>
        </w:rPr>
        <w:t xml:space="preserve"> </w:t>
      </w:r>
      <w:r w:rsidR="00482DC3" w:rsidRPr="005200AE">
        <w:rPr>
          <w:rFonts w:ascii="Times New Roman" w:hAnsi="Times New Roman"/>
          <w:noProof/>
          <w:sz w:val="20"/>
          <w:lang w:val="en-CA" w:eastAsia="ko-KR"/>
        </w:rPr>
        <w:t xml:space="preserve">is a value in units </w:t>
      </w:r>
      <w:r w:rsidR="00FA7A0E" w:rsidRPr="005200AE">
        <w:rPr>
          <w:rFonts w:ascii="Times New Roman" w:hAnsi="Times New Roman"/>
          <w:noProof/>
          <w:sz w:val="20"/>
          <w:lang w:val="en-CA" w:eastAsia="ko-KR"/>
        </w:rPr>
        <w:t xml:space="preserve">of distance scale </w:t>
      </w:r>
      <w:r w:rsidR="00482DC3" w:rsidRPr="005200AE">
        <w:rPr>
          <w:rFonts w:ascii="Times New Roman" w:hAnsi="Times New Roman"/>
          <w:noProof/>
          <w:sz w:val="20"/>
          <w:lang w:val="en-CA" w:eastAsia="ko-KR"/>
        </w:rPr>
        <w:t xml:space="preserve">that specifies the X, Y, Z co-ordinates of a Point in 3D </w:t>
      </w:r>
      <w:r w:rsidR="00590581" w:rsidRPr="005200AE">
        <w:rPr>
          <w:rFonts w:ascii="Times New Roman" w:hAnsi="Times New Roman"/>
          <w:noProof/>
          <w:sz w:val="20"/>
          <w:lang w:val="en-CA" w:eastAsia="ko-KR"/>
        </w:rPr>
        <w:t>space with respect to the center point of the viewing space</w:t>
      </w:r>
      <w:r w:rsidR="00482DC3" w:rsidRPr="005200AE">
        <w:rPr>
          <w:rFonts w:ascii="Times New Roman" w:hAnsi="Times New Roman"/>
          <w:noProof/>
          <w:sz w:val="20"/>
          <w:lang w:val="en-CA" w:eastAsia="ko-KR"/>
        </w:rPr>
        <w:t>.</w:t>
      </w:r>
      <w:r w:rsidR="00482DC3" w:rsidRPr="005200AE">
        <w:rPr>
          <w:noProof/>
          <w:sz w:val="20"/>
          <w:lang w:val="en-CA" w:eastAsia="ko-KR"/>
        </w:rPr>
        <w:t xml:space="preserve"> </w:t>
      </w:r>
    </w:p>
    <w:p w14:paraId="6FA7EB9C" w14:textId="77777777" w:rsidR="003D0398" w:rsidRPr="005200AE" w:rsidRDefault="00BF3F5A" w:rsidP="007A2047">
      <w:pPr>
        <w:tabs>
          <w:tab w:val="left" w:pos="1701"/>
        </w:tabs>
        <w:spacing w:after="160"/>
        <w:jc w:val="both"/>
        <w:rPr>
          <w:rFonts w:ascii="Times New Roman" w:eastAsia="Malgun Gothic" w:hAnsi="Times New Roman"/>
          <w:sz w:val="20"/>
          <w:highlight w:val="cyan"/>
          <w:lang w:val="en-CA"/>
        </w:rPr>
      </w:pPr>
      <w:proofErr w:type="spellStart"/>
      <w:r w:rsidRPr="005200AE">
        <w:rPr>
          <w:rFonts w:ascii="Courier New" w:eastAsia="Malgun Gothic" w:hAnsi="Courier New" w:cs="Courier New"/>
          <w:sz w:val="20"/>
          <w:lang w:val="en-CA"/>
        </w:rPr>
        <w:lastRenderedPageBreak/>
        <w:t>lengt</w:t>
      </w:r>
      <w:r w:rsidR="00527D16" w:rsidRPr="005200AE">
        <w:rPr>
          <w:rFonts w:ascii="Courier New" w:eastAsia="Malgun Gothic" w:hAnsi="Courier New" w:cs="Courier New"/>
          <w:sz w:val="20"/>
          <w:lang w:val="en-CA"/>
        </w:rPr>
        <w:t>h</w:t>
      </w:r>
      <w:r w:rsidRPr="005200AE">
        <w:rPr>
          <w:rFonts w:ascii="Courier New" w:eastAsia="Malgun Gothic" w:hAnsi="Courier New" w:cs="Courier New"/>
          <w:sz w:val="20"/>
          <w:lang w:val="en-CA"/>
        </w:rPr>
        <w:t>X</w:t>
      </w:r>
      <w:proofErr w:type="spellEnd"/>
      <w:r w:rsidR="00C63D32" w:rsidRPr="005200AE">
        <w:rPr>
          <w:rFonts w:ascii="Times New Roman" w:eastAsia="Malgun Gothic" w:hAnsi="Times New Roman"/>
          <w:sz w:val="20"/>
          <w:lang w:val="en-CA" w:eastAsia="ko-KR"/>
        </w:rPr>
        <w:t xml:space="preserve">, </w:t>
      </w:r>
      <w:proofErr w:type="spellStart"/>
      <w:r w:rsidRPr="005200AE">
        <w:rPr>
          <w:rFonts w:ascii="Courier New" w:eastAsia="Malgun Gothic" w:hAnsi="Courier New" w:cs="Courier New"/>
          <w:sz w:val="20"/>
          <w:lang w:val="en-CA"/>
        </w:rPr>
        <w:t>lengthY</w:t>
      </w:r>
      <w:proofErr w:type="spellEnd"/>
      <w:r w:rsidR="00C63D32" w:rsidRPr="005200AE">
        <w:rPr>
          <w:rFonts w:ascii="Times New Roman" w:eastAsia="Malgun Gothic" w:hAnsi="Times New Roman"/>
          <w:sz w:val="20"/>
          <w:lang w:val="en-CA" w:eastAsia="ko-KR"/>
        </w:rPr>
        <w:t xml:space="preserve">, and </w:t>
      </w:r>
      <w:proofErr w:type="spellStart"/>
      <w:r w:rsidRPr="005200AE">
        <w:rPr>
          <w:rFonts w:ascii="Courier New" w:eastAsia="Malgun Gothic" w:hAnsi="Courier New" w:cs="Courier New"/>
          <w:sz w:val="20"/>
          <w:lang w:val="en-CA"/>
        </w:rPr>
        <w:t>lengthZ</w:t>
      </w:r>
      <w:proofErr w:type="spellEnd"/>
      <w:r w:rsidR="005F1637" w:rsidRPr="005200AE">
        <w:rPr>
          <w:rFonts w:ascii="Courier New" w:eastAsia="Malgun Gothic" w:hAnsi="Courier New" w:cs="Courier New"/>
          <w:sz w:val="20"/>
          <w:lang w:val="en-CA"/>
        </w:rPr>
        <w:t xml:space="preserve"> </w:t>
      </w:r>
      <w:r w:rsidRPr="005200AE">
        <w:rPr>
          <w:rFonts w:ascii="Times New Roman" w:eastAsia="Malgun Gothic" w:hAnsi="Times New Roman"/>
          <w:sz w:val="20"/>
          <w:lang w:val="en-CA" w:eastAsia="ko-KR"/>
        </w:rPr>
        <w:t xml:space="preserve">specify respectively the semi-axes lengths of X, Y and Z axis of an ellipsoid which has the same center as the viewing space, in units of </w:t>
      </w:r>
      <w:r w:rsidRPr="005200AE">
        <w:rPr>
          <w:rFonts w:ascii="Times New Roman" w:eastAsia="Malgun Gothic" w:hAnsi="Times New Roman"/>
          <w:sz w:val="20"/>
          <w:lang w:val="en-CA"/>
        </w:rPr>
        <w:t>2</w:t>
      </w:r>
      <w:r w:rsidRPr="005200AE">
        <w:rPr>
          <w:rFonts w:ascii="Times New Roman" w:eastAsia="Malgun Gothic" w:hAnsi="Times New Roman"/>
          <w:sz w:val="20"/>
          <w:vertAlign w:val="superscript"/>
          <w:lang w:val="en-CA"/>
        </w:rPr>
        <w:t>−16</w:t>
      </w:r>
      <w:r w:rsidRPr="005200AE">
        <w:rPr>
          <w:rFonts w:ascii="Times New Roman" w:eastAsia="Malgun Gothic" w:hAnsi="Times New Roman"/>
          <w:bCs/>
          <w:sz w:val="20"/>
          <w:lang w:val="en-CA"/>
        </w:rPr>
        <w:t xml:space="preserve"> millimeters</w:t>
      </w:r>
      <w:r w:rsidRPr="005200AE">
        <w:rPr>
          <w:rFonts w:ascii="Courier New" w:eastAsia="Malgun Gothic" w:hAnsi="Courier New" w:cs="Courier New"/>
          <w:sz w:val="20"/>
          <w:lang w:val="en-CA"/>
        </w:rPr>
        <w:t xml:space="preserve">. </w:t>
      </w:r>
      <w:proofErr w:type="spellStart"/>
      <w:r w:rsidRPr="005200AE">
        <w:rPr>
          <w:rFonts w:ascii="Courier New" w:eastAsia="Malgun Gothic" w:hAnsi="Courier New" w:cs="Courier New"/>
          <w:sz w:val="20"/>
          <w:lang w:val="en-CA"/>
        </w:rPr>
        <w:t>lengthX</w:t>
      </w:r>
      <w:proofErr w:type="spellEnd"/>
      <w:r w:rsidRPr="005200AE">
        <w:rPr>
          <w:rFonts w:ascii="Courier New" w:eastAsia="Malgun Gothic" w:hAnsi="Courier New" w:cs="Courier New"/>
          <w:sz w:val="20"/>
          <w:lang w:val="en-CA"/>
        </w:rPr>
        <w:t xml:space="preserve">, </w:t>
      </w:r>
      <w:proofErr w:type="spellStart"/>
      <w:r w:rsidRPr="005200AE">
        <w:rPr>
          <w:rFonts w:ascii="Courier New" w:eastAsia="Malgun Gothic" w:hAnsi="Courier New" w:cs="Courier New"/>
          <w:sz w:val="20"/>
          <w:lang w:val="en-CA"/>
        </w:rPr>
        <w:t>lengthY</w:t>
      </w:r>
      <w:proofErr w:type="spellEnd"/>
      <w:r w:rsidRPr="005200AE">
        <w:rPr>
          <w:rFonts w:ascii="Courier New" w:eastAsia="Malgun Gothic" w:hAnsi="Courier New" w:cs="Courier New"/>
          <w:sz w:val="20"/>
          <w:lang w:val="en-CA"/>
        </w:rPr>
        <w:t xml:space="preserve">, and </w:t>
      </w:r>
      <w:proofErr w:type="spellStart"/>
      <w:r w:rsidRPr="005200AE">
        <w:rPr>
          <w:rFonts w:ascii="Courier New" w:eastAsia="Malgun Gothic" w:hAnsi="Courier New" w:cs="Courier New"/>
          <w:sz w:val="20"/>
          <w:lang w:val="en-CA"/>
        </w:rPr>
        <w:t>lengthZ</w:t>
      </w:r>
      <w:proofErr w:type="spellEnd"/>
      <w:r w:rsidRPr="005200AE">
        <w:rPr>
          <w:rFonts w:ascii="Courier New" w:eastAsia="Malgun Gothic" w:hAnsi="Courier New" w:cs="Courier New"/>
          <w:sz w:val="20"/>
          <w:lang w:val="en-CA"/>
        </w:rPr>
        <w:t xml:space="preserve"> </w:t>
      </w:r>
      <w:r w:rsidRPr="005200AE">
        <w:rPr>
          <w:rFonts w:ascii="Times New Roman" w:hAnsi="Times New Roman"/>
          <w:sz w:val="20"/>
          <w:lang w:val="en-CA"/>
        </w:rPr>
        <w:t>shall be in the range</w:t>
      </w:r>
      <w:r w:rsidRPr="005200AE">
        <w:rPr>
          <w:rFonts w:ascii="Times New Roman" w:eastAsia="Malgun Gothic" w:hAnsi="Times New Roman"/>
          <w:sz w:val="20"/>
          <w:lang w:val="en-CA" w:eastAsia="ko-KR"/>
        </w:rPr>
        <w:t>s</w:t>
      </w:r>
      <w:r w:rsidRPr="005200AE">
        <w:rPr>
          <w:rFonts w:ascii="Times New Roman" w:hAnsi="Times New Roman"/>
          <w:sz w:val="20"/>
          <w:lang w:val="en-CA"/>
        </w:rPr>
        <w:t xml:space="preserve"> of 1 to </w:t>
      </w:r>
      <w:r w:rsidRPr="005200AE">
        <w:rPr>
          <w:rFonts w:ascii="Times New Roman" w:eastAsia="Malgun Gothic" w:hAnsi="Times New Roman"/>
          <w:sz w:val="20"/>
          <w:lang w:val="en-CA"/>
        </w:rPr>
        <w:t>65 536 * 2</w:t>
      </w:r>
      <w:r w:rsidRPr="005200AE">
        <w:rPr>
          <w:rFonts w:ascii="Times New Roman" w:eastAsia="Malgun Gothic" w:hAnsi="Times New Roman"/>
          <w:sz w:val="20"/>
          <w:vertAlign w:val="superscript"/>
          <w:lang w:val="en-CA"/>
        </w:rPr>
        <w:t>16</w:t>
      </w:r>
      <w:r w:rsidRPr="005200AE">
        <w:rPr>
          <w:rFonts w:ascii="Times New Roman" w:eastAsia="Malgun Gothic" w:hAnsi="Times New Roman"/>
          <w:sz w:val="20"/>
          <w:lang w:val="en-CA"/>
        </w:rPr>
        <w:t xml:space="preserve"> – 1 (i.e., 4 294 967 295), inclusive.</w:t>
      </w:r>
      <w:r w:rsidRPr="005200AE">
        <w:rPr>
          <w:rFonts w:ascii="Courier New" w:eastAsia="Malgun Gothic" w:hAnsi="Courier New" w:cs="Courier New"/>
          <w:sz w:val="20"/>
          <w:lang w:val="en-CA"/>
        </w:rPr>
        <w:t xml:space="preserve"> </w:t>
      </w:r>
    </w:p>
    <w:p w14:paraId="1806A760" w14:textId="77777777" w:rsidR="0016369A" w:rsidRPr="006C5274" w:rsidRDefault="002B385B" w:rsidP="007957A1">
      <w:pPr>
        <w:wordWrap w:val="0"/>
        <w:jc w:val="both"/>
        <w:rPr>
          <w:rFonts w:ascii="Times New Roman" w:hAnsi="Times New Roman"/>
          <w:noProof/>
          <w:sz w:val="20"/>
          <w:lang w:val="en-CA" w:eastAsia="ko-KR"/>
        </w:rPr>
      </w:pPr>
      <w:proofErr w:type="spellStart"/>
      <w:r w:rsidRPr="006C5274">
        <w:rPr>
          <w:rFonts w:ascii="Courier New" w:eastAsia="Malgun Gothic" w:hAnsi="Courier New" w:cs="Courier New"/>
          <w:sz w:val="20"/>
          <w:lang w:val="en-CA"/>
        </w:rPr>
        <w:t>guard_lengthX_diff</w:t>
      </w:r>
      <w:proofErr w:type="spellEnd"/>
      <w:r w:rsidRPr="006C5274">
        <w:rPr>
          <w:rFonts w:ascii="Courier New" w:eastAsia="Malgun Gothic" w:hAnsi="Courier New" w:cs="Courier New"/>
          <w:sz w:val="20"/>
          <w:lang w:val="en-CA"/>
        </w:rPr>
        <w:t xml:space="preserve">, </w:t>
      </w:r>
      <w:proofErr w:type="spellStart"/>
      <w:r w:rsidRPr="006C5274">
        <w:rPr>
          <w:rFonts w:ascii="Courier New" w:eastAsia="Malgun Gothic" w:hAnsi="Courier New" w:cs="Courier New"/>
          <w:sz w:val="20"/>
          <w:lang w:val="en-CA"/>
        </w:rPr>
        <w:t>guard_lengthY_diff</w:t>
      </w:r>
      <w:proofErr w:type="spellEnd"/>
      <w:r w:rsidR="000130D7" w:rsidRPr="006C5274">
        <w:rPr>
          <w:rFonts w:ascii="Courier New" w:eastAsia="Malgun Gothic" w:hAnsi="Courier New" w:cs="Courier New"/>
          <w:sz w:val="20"/>
          <w:lang w:val="en-CA"/>
        </w:rPr>
        <w:t>,</w:t>
      </w:r>
      <w:r w:rsidRPr="006C5274">
        <w:rPr>
          <w:rFonts w:ascii="Courier New" w:eastAsia="Malgun Gothic" w:hAnsi="Courier New" w:cs="Courier New"/>
          <w:sz w:val="20"/>
          <w:lang w:val="en-CA"/>
        </w:rPr>
        <w:t xml:space="preserve"> </w:t>
      </w:r>
      <w:proofErr w:type="spellStart"/>
      <w:r w:rsidRPr="006C5274">
        <w:rPr>
          <w:rFonts w:ascii="Courier New" w:eastAsia="Malgun Gothic" w:hAnsi="Courier New" w:cs="Courier New"/>
          <w:sz w:val="20"/>
          <w:lang w:val="en-CA"/>
        </w:rPr>
        <w:t>guard_lengthZ_diff</w:t>
      </w:r>
      <w:proofErr w:type="spellEnd"/>
      <w:r w:rsidRPr="006C5274">
        <w:rPr>
          <w:rFonts w:ascii="Courier New" w:eastAsia="Malgun Gothic" w:hAnsi="Courier New" w:cs="Courier New"/>
          <w:sz w:val="20"/>
          <w:lang w:val="en-CA"/>
        </w:rPr>
        <w:t xml:space="preserve"> </w:t>
      </w:r>
      <w:r w:rsidRPr="006C5274">
        <w:rPr>
          <w:rFonts w:ascii="Times New Roman" w:eastAsia="Malgun Gothic" w:hAnsi="Times New Roman"/>
          <w:sz w:val="20"/>
          <w:lang w:val="en-CA" w:eastAsia="ko-KR"/>
        </w:rPr>
        <w:t>specify the thickness of the guard range space</w:t>
      </w:r>
      <w:r w:rsidR="00527D16" w:rsidRPr="006C5274">
        <w:rPr>
          <w:rFonts w:ascii="Times New Roman" w:eastAsia="Malgun Gothic" w:hAnsi="Times New Roman"/>
          <w:sz w:val="20"/>
          <w:lang w:val="en-CA" w:eastAsia="ko-KR"/>
        </w:rPr>
        <w:t xml:space="preserve"> between outer ellipsoid with semi</w:t>
      </w:r>
      <w:r w:rsidR="00F24FAB" w:rsidRPr="006C5274">
        <w:rPr>
          <w:rFonts w:ascii="Times New Roman" w:eastAsia="Malgun Gothic" w:hAnsi="Times New Roman"/>
          <w:sz w:val="20"/>
          <w:lang w:val="en-CA" w:eastAsia="ko-KR"/>
        </w:rPr>
        <w:t>-</w:t>
      </w:r>
      <w:r w:rsidR="00527D16" w:rsidRPr="006C5274">
        <w:rPr>
          <w:rFonts w:ascii="Times New Roman" w:eastAsia="Malgun Gothic" w:hAnsi="Times New Roman"/>
          <w:sz w:val="20"/>
          <w:lang w:val="en-CA" w:eastAsia="ko-KR"/>
        </w:rPr>
        <w:t xml:space="preserve">axes lengths in X, Y and Z equal </w:t>
      </w:r>
      <w:proofErr w:type="gramStart"/>
      <w:r w:rsidR="00527D16" w:rsidRPr="006C5274">
        <w:rPr>
          <w:rFonts w:ascii="Times New Roman" w:eastAsia="Malgun Gothic" w:hAnsi="Times New Roman"/>
          <w:sz w:val="20"/>
          <w:lang w:val="en-CA" w:eastAsia="ko-KR"/>
        </w:rPr>
        <w:t xml:space="preserve">to </w:t>
      </w:r>
      <w:r w:rsidRPr="006C5274">
        <w:rPr>
          <w:rFonts w:ascii="Times New Roman" w:eastAsia="Malgun Gothic" w:hAnsi="Times New Roman"/>
          <w:sz w:val="20"/>
          <w:lang w:val="en-CA" w:eastAsia="ko-KR"/>
        </w:rPr>
        <w:t xml:space="preserve"> </w:t>
      </w:r>
      <w:proofErr w:type="spellStart"/>
      <w:r w:rsidR="00527D16" w:rsidRPr="005200AE">
        <w:rPr>
          <w:rFonts w:ascii="Courier New" w:eastAsia="Malgun Gothic" w:hAnsi="Courier New" w:cs="Courier New"/>
          <w:sz w:val="20"/>
          <w:lang w:val="en-CA"/>
        </w:rPr>
        <w:t>lengthX</w:t>
      </w:r>
      <w:proofErr w:type="spellEnd"/>
      <w:proofErr w:type="gramEnd"/>
      <w:r w:rsidR="00527D16" w:rsidRPr="005200AE">
        <w:rPr>
          <w:rFonts w:ascii="Times New Roman" w:eastAsia="Malgun Gothic" w:hAnsi="Times New Roman"/>
          <w:sz w:val="20"/>
          <w:lang w:val="en-CA" w:eastAsia="ko-KR"/>
        </w:rPr>
        <w:t xml:space="preserve">, </w:t>
      </w:r>
      <w:proofErr w:type="spellStart"/>
      <w:r w:rsidR="00527D16" w:rsidRPr="005200AE">
        <w:rPr>
          <w:rFonts w:ascii="Courier New" w:eastAsia="Malgun Gothic" w:hAnsi="Courier New" w:cs="Courier New"/>
          <w:sz w:val="20"/>
          <w:lang w:val="en-CA"/>
        </w:rPr>
        <w:t>lengthY</w:t>
      </w:r>
      <w:proofErr w:type="spellEnd"/>
      <w:r w:rsidR="00527D16" w:rsidRPr="005200AE">
        <w:rPr>
          <w:rFonts w:ascii="Times New Roman" w:eastAsia="Malgun Gothic" w:hAnsi="Times New Roman"/>
          <w:sz w:val="20"/>
          <w:lang w:val="en-CA" w:eastAsia="ko-KR"/>
        </w:rPr>
        <w:t xml:space="preserve">, </w:t>
      </w:r>
      <w:proofErr w:type="spellStart"/>
      <w:r w:rsidR="00527D16" w:rsidRPr="005200AE">
        <w:rPr>
          <w:rFonts w:ascii="Courier New" w:eastAsia="Malgun Gothic" w:hAnsi="Courier New" w:cs="Courier New"/>
          <w:sz w:val="20"/>
          <w:lang w:val="en-CA"/>
        </w:rPr>
        <w:t>lengthZ</w:t>
      </w:r>
      <w:proofErr w:type="spellEnd"/>
      <w:r w:rsidR="00527D16" w:rsidRPr="005200AE">
        <w:rPr>
          <w:rFonts w:ascii="Courier New" w:eastAsia="Malgun Gothic" w:hAnsi="Courier New" w:cs="Courier New"/>
          <w:sz w:val="20"/>
          <w:lang w:val="en-CA"/>
        </w:rPr>
        <w:t xml:space="preserve"> </w:t>
      </w:r>
      <w:r w:rsidR="00527D16" w:rsidRPr="006C5274">
        <w:rPr>
          <w:rFonts w:ascii="Times New Roman" w:eastAsia="Malgun Gothic" w:hAnsi="Times New Roman"/>
          <w:sz w:val="20"/>
          <w:lang w:val="en-CA" w:eastAsia="ko-KR"/>
        </w:rPr>
        <w:t>respectively</w:t>
      </w:r>
      <w:r w:rsidR="00527D16" w:rsidRPr="005200AE">
        <w:rPr>
          <w:rFonts w:ascii="Courier New" w:eastAsia="Malgun Gothic" w:hAnsi="Courier New" w:cs="Courier New"/>
          <w:sz w:val="20"/>
          <w:lang w:val="en-CA"/>
        </w:rPr>
        <w:t xml:space="preserve"> </w:t>
      </w:r>
      <w:r w:rsidR="00527D16" w:rsidRPr="006C5274">
        <w:rPr>
          <w:rFonts w:ascii="Times New Roman" w:eastAsia="Malgun Gothic" w:hAnsi="Times New Roman"/>
          <w:sz w:val="20"/>
          <w:lang w:val="en-CA" w:eastAsia="ko-KR"/>
        </w:rPr>
        <w:t>and</w:t>
      </w:r>
      <w:r w:rsidR="00527D16" w:rsidRPr="005200AE">
        <w:rPr>
          <w:rFonts w:ascii="Courier New" w:eastAsia="Malgun Gothic" w:hAnsi="Courier New" w:cs="Courier New"/>
          <w:sz w:val="20"/>
          <w:lang w:val="en-CA"/>
        </w:rPr>
        <w:t xml:space="preserve"> </w:t>
      </w:r>
      <w:r w:rsidR="00527D16" w:rsidRPr="006C5274">
        <w:rPr>
          <w:rFonts w:ascii="Times New Roman" w:eastAsia="Malgun Gothic" w:hAnsi="Times New Roman"/>
          <w:sz w:val="20"/>
          <w:lang w:val="en-CA" w:eastAsia="ko-KR"/>
        </w:rPr>
        <w:t xml:space="preserve">inner </w:t>
      </w:r>
      <w:r w:rsidRPr="006C5274">
        <w:rPr>
          <w:rFonts w:ascii="Times New Roman" w:eastAsia="Malgun Gothic" w:hAnsi="Times New Roman"/>
          <w:sz w:val="20"/>
          <w:lang w:val="en-CA" w:eastAsia="ko-KR"/>
        </w:rPr>
        <w:t xml:space="preserve">ellipsoid </w:t>
      </w:r>
      <w:r w:rsidR="00527D16" w:rsidRPr="006C5274">
        <w:rPr>
          <w:rFonts w:ascii="Times New Roman" w:eastAsia="Malgun Gothic" w:hAnsi="Times New Roman"/>
          <w:sz w:val="20"/>
          <w:lang w:val="en-CA" w:eastAsia="ko-KR"/>
        </w:rPr>
        <w:t>with semi</w:t>
      </w:r>
      <w:r w:rsidR="00F24FAB" w:rsidRPr="006C5274">
        <w:rPr>
          <w:rFonts w:ascii="Times New Roman" w:eastAsia="Malgun Gothic" w:hAnsi="Times New Roman"/>
          <w:sz w:val="20"/>
          <w:lang w:val="en-CA" w:eastAsia="ko-KR"/>
        </w:rPr>
        <w:t>-</w:t>
      </w:r>
      <w:r w:rsidR="00527D16" w:rsidRPr="006C5274">
        <w:rPr>
          <w:rFonts w:ascii="Times New Roman" w:eastAsia="Malgun Gothic" w:hAnsi="Times New Roman"/>
          <w:sz w:val="20"/>
          <w:lang w:val="en-CA" w:eastAsia="ko-KR"/>
        </w:rPr>
        <w:t xml:space="preserve">axes lengths in X, Y and Z </w:t>
      </w:r>
      <w:r w:rsidR="007957A1" w:rsidRPr="006C5274">
        <w:rPr>
          <w:rFonts w:ascii="Times New Roman" w:eastAsia="Malgun Gothic" w:hAnsi="Times New Roman"/>
          <w:sz w:val="20"/>
          <w:lang w:val="en-CA" w:eastAsia="ko-KR"/>
        </w:rPr>
        <w:t>as a</w:t>
      </w:r>
      <w:r w:rsidR="00565F6A" w:rsidRPr="006C5274">
        <w:rPr>
          <w:rFonts w:ascii="Times New Roman" w:eastAsia="Malgun Gothic" w:hAnsi="Times New Roman"/>
          <w:sz w:val="20"/>
          <w:lang w:val="en-CA" w:eastAsia="ko-KR"/>
        </w:rPr>
        <w:t xml:space="preserve"> </w:t>
      </w:r>
      <w:proofErr w:type="spellStart"/>
      <w:r w:rsidR="00565F6A" w:rsidRPr="006C5274">
        <w:rPr>
          <w:rFonts w:ascii="Courier New" w:eastAsia="Malgun Gothic" w:hAnsi="Courier New" w:cs="Courier New"/>
          <w:sz w:val="20"/>
          <w:lang w:val="en-CA"/>
        </w:rPr>
        <w:t>guard_lengthX_diff</w:t>
      </w:r>
      <w:proofErr w:type="spellEnd"/>
      <w:r w:rsidR="00565F6A" w:rsidRPr="006C5274">
        <w:rPr>
          <w:rFonts w:ascii="Courier New" w:eastAsia="Malgun Gothic" w:hAnsi="Courier New" w:cs="Courier New"/>
          <w:sz w:val="20"/>
          <w:lang w:val="en-CA"/>
        </w:rPr>
        <w:t xml:space="preserve">, </w:t>
      </w:r>
      <w:proofErr w:type="spellStart"/>
      <w:r w:rsidR="00565F6A" w:rsidRPr="006C5274">
        <w:rPr>
          <w:rFonts w:ascii="Courier New" w:eastAsia="Malgun Gothic" w:hAnsi="Courier New" w:cs="Courier New"/>
          <w:sz w:val="20"/>
          <w:lang w:val="en-CA"/>
        </w:rPr>
        <w:t>guard_lengthY_diff</w:t>
      </w:r>
      <w:proofErr w:type="spellEnd"/>
      <w:r w:rsidR="00565F6A" w:rsidRPr="006C5274">
        <w:rPr>
          <w:rFonts w:ascii="Courier New" w:eastAsia="Malgun Gothic" w:hAnsi="Courier New" w:cs="Courier New"/>
          <w:sz w:val="20"/>
          <w:lang w:val="en-CA"/>
        </w:rPr>
        <w:t xml:space="preserve">, </w:t>
      </w:r>
      <w:proofErr w:type="spellStart"/>
      <w:r w:rsidR="00565F6A" w:rsidRPr="006C5274">
        <w:rPr>
          <w:rFonts w:ascii="Courier New" w:eastAsia="Malgun Gothic" w:hAnsi="Courier New" w:cs="Courier New"/>
          <w:sz w:val="20"/>
          <w:lang w:val="en-CA"/>
        </w:rPr>
        <w:t>guard_lengthZ_diff</w:t>
      </w:r>
      <w:proofErr w:type="spellEnd"/>
      <w:r w:rsidR="007957A1" w:rsidRPr="006C5274">
        <w:rPr>
          <w:rFonts w:ascii="Times New Roman" w:eastAsia="Malgun Gothic" w:hAnsi="Times New Roman"/>
          <w:sz w:val="20"/>
          <w:lang w:val="en-CA" w:eastAsia="ko-KR"/>
        </w:rPr>
        <w:t xml:space="preserve"> percentage of the </w:t>
      </w:r>
      <w:r w:rsidRPr="006C5274">
        <w:rPr>
          <w:rFonts w:ascii="Times New Roman" w:eastAsia="Malgun Gothic" w:hAnsi="Times New Roman"/>
          <w:sz w:val="20"/>
          <w:lang w:val="en-CA" w:eastAsia="ko-KR"/>
        </w:rPr>
        <w:t xml:space="preserve">specified </w:t>
      </w:r>
      <w:proofErr w:type="spellStart"/>
      <w:r w:rsidR="009D6DE4" w:rsidRPr="006C5274">
        <w:rPr>
          <w:rFonts w:ascii="Courier New" w:eastAsia="Malgun Gothic" w:hAnsi="Courier New" w:cs="Courier New"/>
          <w:sz w:val="20"/>
          <w:lang w:val="en-CA"/>
        </w:rPr>
        <w:t>length</w:t>
      </w:r>
      <w:r w:rsidR="00527D16" w:rsidRPr="006C5274">
        <w:rPr>
          <w:rFonts w:ascii="Courier New" w:eastAsia="Malgun Gothic" w:hAnsi="Courier New" w:cs="Courier New"/>
          <w:sz w:val="20"/>
          <w:lang w:val="en-CA"/>
        </w:rPr>
        <w:t>X</w:t>
      </w:r>
      <w:proofErr w:type="spellEnd"/>
      <w:r w:rsidR="00810B5B" w:rsidRPr="006C5274">
        <w:rPr>
          <w:rFonts w:ascii="Courier New" w:eastAsia="Malgun Gothic" w:hAnsi="Courier New" w:cs="Courier New"/>
          <w:sz w:val="20"/>
          <w:lang w:val="en-CA"/>
        </w:rPr>
        <w:t xml:space="preserve">, </w:t>
      </w:r>
      <w:proofErr w:type="spellStart"/>
      <w:r w:rsidR="00810B5B" w:rsidRPr="006C5274">
        <w:rPr>
          <w:rFonts w:ascii="Courier New" w:eastAsia="Malgun Gothic" w:hAnsi="Courier New" w:cs="Courier New"/>
          <w:sz w:val="20"/>
          <w:lang w:val="en-CA"/>
        </w:rPr>
        <w:t>lengthY</w:t>
      </w:r>
      <w:proofErr w:type="spellEnd"/>
      <w:r w:rsidR="00810B5B" w:rsidRPr="006C5274">
        <w:rPr>
          <w:rFonts w:ascii="Courier New" w:eastAsia="Malgun Gothic" w:hAnsi="Courier New" w:cs="Courier New"/>
          <w:sz w:val="20"/>
          <w:lang w:val="en-CA"/>
        </w:rPr>
        <w:t xml:space="preserve">, </w:t>
      </w:r>
      <w:proofErr w:type="spellStart"/>
      <w:r w:rsidR="00810B5B" w:rsidRPr="006C5274">
        <w:rPr>
          <w:rFonts w:ascii="Courier New" w:eastAsia="Malgun Gothic" w:hAnsi="Courier New" w:cs="Courier New"/>
          <w:sz w:val="20"/>
          <w:lang w:val="en-CA"/>
        </w:rPr>
        <w:t>lengthZ</w:t>
      </w:r>
      <w:proofErr w:type="spellEnd"/>
      <w:r w:rsidR="007957A1" w:rsidRPr="006C5274">
        <w:rPr>
          <w:rFonts w:ascii="Courier New" w:eastAsia="Malgun Gothic" w:hAnsi="Courier New" w:cs="Courier New"/>
          <w:sz w:val="20"/>
          <w:lang w:val="en-CA"/>
        </w:rPr>
        <w:t xml:space="preserve"> </w:t>
      </w:r>
      <w:r w:rsidR="007957A1" w:rsidRPr="006C5274">
        <w:rPr>
          <w:rFonts w:ascii="Times New Roman" w:hAnsi="Times New Roman"/>
          <w:noProof/>
          <w:sz w:val="20"/>
          <w:lang w:val="en-CA" w:eastAsia="ko-KR"/>
        </w:rPr>
        <w:t>values</w:t>
      </w:r>
      <w:r w:rsidR="001416DF" w:rsidRPr="006C5274">
        <w:rPr>
          <w:rFonts w:ascii="Times New Roman" w:hAnsi="Times New Roman"/>
          <w:noProof/>
          <w:sz w:val="20"/>
          <w:lang w:val="en-CA" w:eastAsia="ko-KR"/>
        </w:rPr>
        <w:t xml:space="preserve"> res</w:t>
      </w:r>
      <w:r w:rsidR="009C469B" w:rsidRPr="006C5274">
        <w:rPr>
          <w:rFonts w:ascii="Times New Roman" w:hAnsi="Times New Roman"/>
          <w:noProof/>
          <w:sz w:val="20"/>
          <w:lang w:val="en-CA" w:eastAsia="ko-KR"/>
        </w:rPr>
        <w:t>p</w:t>
      </w:r>
      <w:r w:rsidR="001416DF" w:rsidRPr="006C5274">
        <w:rPr>
          <w:rFonts w:ascii="Times New Roman" w:hAnsi="Times New Roman"/>
          <w:noProof/>
          <w:sz w:val="20"/>
          <w:lang w:val="en-CA" w:eastAsia="ko-KR"/>
        </w:rPr>
        <w:t>ectively</w:t>
      </w:r>
      <w:r w:rsidR="007957A1" w:rsidRPr="006C5274">
        <w:rPr>
          <w:rFonts w:ascii="Times New Roman" w:hAnsi="Times New Roman"/>
          <w:noProof/>
          <w:sz w:val="20"/>
          <w:lang w:val="en-CA" w:eastAsia="ko-KR"/>
        </w:rPr>
        <w:t>. The values shall be in the range of 0 to 100. Value 101 to 255 are reserved</w:t>
      </w:r>
    </w:p>
    <w:p w14:paraId="524FD056" w14:textId="77777777" w:rsidR="007957A1" w:rsidRPr="005200AE" w:rsidRDefault="007957A1" w:rsidP="00AE5E7F">
      <w:pPr>
        <w:wordWrap w:val="0"/>
        <w:jc w:val="both"/>
        <w:rPr>
          <w:rFonts w:ascii="Times New Roman" w:eastAsia="Malgun Gothic" w:hAnsi="Times New Roman"/>
          <w:sz w:val="20"/>
          <w:lang w:val="en-CA"/>
        </w:rPr>
      </w:pPr>
    </w:p>
    <w:p w14:paraId="5AF85180" w14:textId="77777777" w:rsidR="0016369A" w:rsidRPr="002B731D" w:rsidRDefault="0016369A" w:rsidP="00AE5E7F">
      <w:pPr>
        <w:wordWrap w:val="0"/>
        <w:jc w:val="both"/>
        <w:rPr>
          <w:rFonts w:ascii="Times New Roman" w:hAnsi="Times New Roman"/>
          <w:color w:val="000000"/>
          <w:sz w:val="20"/>
          <w:lang w:val="en-CA" w:eastAsia="ko-KR"/>
        </w:rPr>
      </w:pPr>
      <w:r w:rsidRPr="005200AE">
        <w:rPr>
          <w:rFonts w:ascii="Times New Roman" w:hAnsi="Times New Roman"/>
          <w:noProof/>
          <w:sz w:val="20"/>
          <w:lang w:val="en-CA" w:eastAsia="ko-KR"/>
        </w:rPr>
        <w:t xml:space="preserve">When viewpoint </w:t>
      </w:r>
      <w:r w:rsidR="00187F79" w:rsidRPr="005200AE">
        <w:rPr>
          <w:rFonts w:ascii="Times New Roman" w:hAnsi="Times New Roman"/>
          <w:noProof/>
          <w:sz w:val="20"/>
          <w:lang w:val="en-CA" w:eastAsia="ko-KR"/>
        </w:rPr>
        <w:t xml:space="preserve">position information </w:t>
      </w:r>
      <w:r w:rsidR="00590581" w:rsidRPr="005200AE">
        <w:rPr>
          <w:rFonts w:ascii="Times New Roman" w:hAnsi="Times New Roman"/>
          <w:noProof/>
          <w:sz w:val="20"/>
          <w:lang w:val="en-CA" w:eastAsia="ko-KR"/>
        </w:rPr>
        <w:t xml:space="preserve">is </w:t>
      </w:r>
      <w:r w:rsidRPr="005200AE">
        <w:rPr>
          <w:rFonts w:ascii="Times New Roman" w:hAnsi="Times New Roman"/>
          <w:noProof/>
          <w:sz w:val="20"/>
          <w:lang w:val="en-CA" w:eastAsia="ko-KR"/>
        </w:rPr>
        <w:t xml:space="preserve">present, the center position of the viewing space is equal to the </w:t>
      </w:r>
      <w:r w:rsidR="00187F79" w:rsidRPr="005200AE">
        <w:rPr>
          <w:rFonts w:ascii="Times New Roman" w:hAnsi="Times New Roman"/>
          <w:noProof/>
          <w:sz w:val="20"/>
          <w:lang w:val="en-CA" w:eastAsia="ko-KR"/>
        </w:rPr>
        <w:t>position</w:t>
      </w:r>
      <w:r w:rsidRPr="005200AE">
        <w:rPr>
          <w:rFonts w:ascii="Times New Roman" w:hAnsi="Times New Roman"/>
          <w:noProof/>
          <w:sz w:val="20"/>
          <w:lang w:val="en-CA" w:eastAsia="ko-KR"/>
        </w:rPr>
        <w:t xml:space="preserve"> of the viewpoint. When viewpoint</w:t>
      </w:r>
      <w:r w:rsidR="00187F79" w:rsidRPr="005200AE">
        <w:rPr>
          <w:rFonts w:ascii="Times New Roman" w:hAnsi="Times New Roman"/>
          <w:noProof/>
          <w:sz w:val="20"/>
          <w:lang w:val="en-CA" w:eastAsia="ko-KR"/>
        </w:rPr>
        <w:t xml:space="preserve"> position information</w:t>
      </w:r>
      <w:r w:rsidRPr="005200AE">
        <w:rPr>
          <w:rFonts w:ascii="Times New Roman" w:hAnsi="Times New Roman"/>
          <w:noProof/>
          <w:sz w:val="20"/>
          <w:lang w:val="en-CA" w:eastAsia="ko-KR"/>
        </w:rPr>
        <w:t xml:space="preserve"> is not present, the center position of the viewing space is equal to (0,0,0) </w:t>
      </w:r>
      <w:r w:rsidR="00590581" w:rsidRPr="005200AE">
        <w:rPr>
          <w:rFonts w:ascii="Times New Roman" w:hAnsi="Times New Roman"/>
          <w:noProof/>
          <w:sz w:val="20"/>
          <w:lang w:val="en-CA" w:eastAsia="ko-KR"/>
        </w:rPr>
        <w:t>in</w:t>
      </w:r>
      <w:r w:rsidRPr="005200AE">
        <w:rPr>
          <w:rFonts w:ascii="Times New Roman" w:hAnsi="Times New Roman"/>
          <w:noProof/>
          <w:sz w:val="20"/>
          <w:lang w:val="en-CA" w:eastAsia="ko-KR"/>
        </w:rPr>
        <w:t xml:space="preserve"> the common reference coordinate </w:t>
      </w:r>
      <w:r w:rsidRPr="002B731D">
        <w:rPr>
          <w:rFonts w:ascii="Times New Roman" w:hAnsi="Times New Roman"/>
          <w:noProof/>
          <w:sz w:val="20"/>
          <w:lang w:val="en-CA" w:eastAsia="ko-KR"/>
        </w:rPr>
        <w:t>system</w:t>
      </w:r>
      <w:r w:rsidRPr="002B731D">
        <w:rPr>
          <w:rFonts w:ascii="Times New Roman" w:hAnsi="Times New Roman"/>
          <w:color w:val="000000"/>
          <w:sz w:val="20"/>
          <w:lang w:val="en-CA" w:eastAsia="ko-KR"/>
        </w:rPr>
        <w:t>.</w:t>
      </w:r>
      <w:r w:rsidR="00590581" w:rsidRPr="002B731D">
        <w:rPr>
          <w:rFonts w:ascii="Times New Roman" w:hAnsi="Times New Roman"/>
          <w:color w:val="000000"/>
          <w:sz w:val="20"/>
          <w:lang w:val="en-CA" w:eastAsia="ko-KR"/>
        </w:rPr>
        <w:t xml:space="preserve"> </w:t>
      </w:r>
      <w:r w:rsidR="00590581" w:rsidRPr="002B731D">
        <w:rPr>
          <w:rFonts w:ascii="Times New Roman" w:hAnsi="Times New Roman"/>
          <w:noProof/>
          <w:sz w:val="20"/>
          <w:lang w:val="en-CA" w:eastAsia="ko-KR"/>
        </w:rPr>
        <w:t>In both cases, the X,Y,Z coordinate axis are aligned with the reference global coordinate axis.</w:t>
      </w:r>
    </w:p>
    <w:p w14:paraId="035B88AD" w14:textId="77777777" w:rsidR="0016369A" w:rsidRPr="002B731D" w:rsidRDefault="0016369A" w:rsidP="00AE5E7F">
      <w:pPr>
        <w:jc w:val="both"/>
        <w:rPr>
          <w:rFonts w:ascii="Times New Roman" w:eastAsia="MS Mincho" w:hAnsi="Times New Roman"/>
          <w:noProof/>
          <w:sz w:val="20"/>
          <w:lang w:val="en-CA" w:eastAsia="ja-JP"/>
        </w:rPr>
      </w:pPr>
    </w:p>
    <w:p w14:paraId="6996FAE9" w14:textId="77777777" w:rsidR="006F5972" w:rsidRPr="002B731D" w:rsidRDefault="006F5972" w:rsidP="00465D3E">
      <w:pPr>
        <w:pStyle w:val="Heading3"/>
        <w:rPr>
          <w:rFonts w:eastAsiaTheme="minorEastAsia"/>
          <w:lang w:val="en-CA" w:eastAsia="ko-KR"/>
        </w:rPr>
      </w:pPr>
      <w:r w:rsidRPr="002B731D">
        <w:rPr>
          <w:rFonts w:eastAsiaTheme="minorEastAsia"/>
          <w:lang w:val="en-CA" w:eastAsia="ko-KR"/>
        </w:rPr>
        <w:t>Viewing Space box</w:t>
      </w:r>
    </w:p>
    <w:p w14:paraId="6024A0F9" w14:textId="77777777" w:rsidR="006F5972" w:rsidRPr="002B731D" w:rsidRDefault="006F5972" w:rsidP="00465D3E">
      <w:pPr>
        <w:pStyle w:val="Heading4"/>
        <w:ind w:left="864"/>
        <w:rPr>
          <w:rFonts w:ascii="Times New Roman" w:hAnsi="Times New Roman"/>
          <w:sz w:val="24"/>
          <w:lang w:val="en-CA"/>
        </w:rPr>
      </w:pPr>
      <w:r w:rsidRPr="002B731D">
        <w:rPr>
          <w:rFonts w:ascii="Times New Roman" w:hAnsi="Times New Roman"/>
          <w:sz w:val="24"/>
          <w:lang w:val="en-CA"/>
        </w:rPr>
        <w:t xml:space="preserve"> Definition</w:t>
      </w:r>
    </w:p>
    <w:p w14:paraId="7840529C" w14:textId="77777777" w:rsidR="006F5972" w:rsidRPr="002B731D" w:rsidRDefault="006F5972" w:rsidP="006F5972">
      <w:pPr>
        <w:keepNext/>
        <w:keepLines/>
        <w:spacing w:after="160"/>
        <w:rPr>
          <w:rFonts w:ascii="Times New Roman" w:hAnsi="Times New Roman"/>
          <w:sz w:val="20"/>
          <w:lang w:val="en-CA"/>
        </w:rPr>
      </w:pPr>
      <w:r w:rsidRPr="002B731D">
        <w:rPr>
          <w:rFonts w:ascii="Times New Roman" w:hAnsi="Times New Roman"/>
          <w:sz w:val="20"/>
          <w:lang w:val="en-CA"/>
        </w:rPr>
        <w:t>Box Type:</w:t>
      </w:r>
      <w:r w:rsidRPr="002B731D">
        <w:rPr>
          <w:sz w:val="20"/>
          <w:lang w:val="en-CA"/>
        </w:rPr>
        <w:tab/>
      </w:r>
      <w:r w:rsidRPr="002B731D">
        <w:rPr>
          <w:rFonts w:ascii="Courier" w:hAnsi="Courier"/>
          <w:sz w:val="20"/>
          <w:lang w:val="en-CA"/>
        </w:rPr>
        <w:t>'</w:t>
      </w:r>
      <w:proofErr w:type="spellStart"/>
      <w:r w:rsidRPr="002B731D">
        <w:rPr>
          <w:rFonts w:ascii="Courier" w:hAnsi="Courier"/>
          <w:sz w:val="20"/>
          <w:lang w:val="en-CA"/>
        </w:rPr>
        <w:t>vssn</w:t>
      </w:r>
      <w:proofErr w:type="spellEnd"/>
      <w:r w:rsidRPr="002B731D">
        <w:rPr>
          <w:rFonts w:ascii="Courier" w:hAnsi="Courier"/>
          <w:sz w:val="20"/>
          <w:lang w:val="en-CA"/>
        </w:rPr>
        <w:t>'</w:t>
      </w:r>
      <w:r w:rsidRPr="002B731D">
        <w:rPr>
          <w:sz w:val="20"/>
          <w:lang w:val="en-CA"/>
        </w:rPr>
        <w:br/>
      </w:r>
      <w:r w:rsidRPr="002B731D">
        <w:rPr>
          <w:rFonts w:ascii="Times New Roman" w:hAnsi="Times New Roman"/>
          <w:sz w:val="20"/>
          <w:lang w:val="en-CA"/>
        </w:rPr>
        <w:t>Container:</w:t>
      </w:r>
      <w:r w:rsidRPr="002B731D">
        <w:rPr>
          <w:sz w:val="20"/>
          <w:lang w:val="en-CA"/>
        </w:rPr>
        <w:tab/>
      </w:r>
      <w:proofErr w:type="spellStart"/>
      <w:r w:rsidRPr="002B731D">
        <w:rPr>
          <w:rFonts w:ascii="Courier" w:hAnsi="Courier"/>
          <w:sz w:val="20"/>
          <w:lang w:val="en-CA"/>
        </w:rPr>
        <w:t>ProjectedOmniVideoBox</w:t>
      </w:r>
      <w:proofErr w:type="spellEnd"/>
      <w:r w:rsidRPr="002B731D">
        <w:rPr>
          <w:sz w:val="20"/>
          <w:lang w:val="en-CA"/>
        </w:rPr>
        <w:br/>
      </w:r>
      <w:r w:rsidRPr="002B731D">
        <w:rPr>
          <w:rFonts w:ascii="Times New Roman" w:hAnsi="Times New Roman"/>
          <w:sz w:val="20"/>
          <w:lang w:val="en-CA"/>
        </w:rPr>
        <w:t>Mandatory:</w:t>
      </w:r>
      <w:r w:rsidRPr="002B731D">
        <w:rPr>
          <w:rFonts w:ascii="Times New Roman" w:hAnsi="Times New Roman"/>
          <w:sz w:val="20"/>
          <w:lang w:val="en-CA"/>
        </w:rPr>
        <w:tab/>
        <w:t>No</w:t>
      </w:r>
      <w:r w:rsidRPr="002B731D">
        <w:rPr>
          <w:rFonts w:ascii="Times New Roman" w:hAnsi="Times New Roman"/>
          <w:sz w:val="20"/>
          <w:lang w:val="en-CA"/>
        </w:rPr>
        <w:br/>
        <w:t>Quantity:</w:t>
      </w:r>
      <w:r w:rsidRPr="002B731D">
        <w:rPr>
          <w:rFonts w:ascii="Times New Roman" w:hAnsi="Times New Roman"/>
          <w:sz w:val="20"/>
          <w:lang w:val="en-CA"/>
        </w:rPr>
        <w:tab/>
        <w:t>Zero or one</w:t>
      </w:r>
    </w:p>
    <w:p w14:paraId="56AE28ED"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Times New Roman" w:eastAsia="Calibri" w:hAnsi="Times New Roman"/>
          <w:sz w:val="20"/>
          <w:lang w:val="en-CA"/>
        </w:rPr>
        <w:t xml:space="preserve">The fields in this box specify </w:t>
      </w:r>
      <w:r w:rsidRPr="002B731D">
        <w:rPr>
          <w:rFonts w:ascii="Times New Roman" w:eastAsia="MS Mincho" w:hAnsi="Times New Roman"/>
          <w:noProof/>
          <w:sz w:val="20"/>
          <w:lang w:val="en-CA"/>
        </w:rPr>
        <w:t xml:space="preserve">3D viewing space within which an immersive VR experience is </w:t>
      </w:r>
      <w:r w:rsidR="00E165BB" w:rsidRPr="002B731D">
        <w:rPr>
          <w:rFonts w:ascii="Times New Roman" w:eastAsia="MS Mincho" w:hAnsi="Times New Roman"/>
          <w:noProof/>
          <w:sz w:val="20"/>
          <w:lang w:val="en-CA"/>
        </w:rPr>
        <w:t>provided</w:t>
      </w:r>
      <w:r w:rsidRPr="002B731D">
        <w:rPr>
          <w:rFonts w:ascii="Times New Roman" w:eastAsia="MS Mincho" w:hAnsi="Times New Roman"/>
          <w:noProof/>
          <w:sz w:val="20"/>
          <w:lang w:val="en-CA"/>
        </w:rPr>
        <w:t xml:space="preserve">. </w:t>
      </w:r>
    </w:p>
    <w:p w14:paraId="7264E87B" w14:textId="77777777" w:rsidR="003E0ADB" w:rsidRPr="002B731D" w:rsidRDefault="003E0ADB" w:rsidP="00465D3E">
      <w:pPr>
        <w:pStyle w:val="Heading4"/>
        <w:ind w:left="864"/>
        <w:rPr>
          <w:rFonts w:ascii="Times New Roman" w:hAnsi="Times New Roman"/>
          <w:sz w:val="24"/>
          <w:lang w:val="en-CA"/>
        </w:rPr>
      </w:pPr>
      <w:r w:rsidRPr="002B731D">
        <w:rPr>
          <w:rFonts w:ascii="Times New Roman" w:hAnsi="Times New Roman"/>
          <w:sz w:val="24"/>
          <w:lang w:val="en-CA"/>
        </w:rPr>
        <w:t>Syntax</w:t>
      </w:r>
    </w:p>
    <w:p w14:paraId="2437B577" w14:textId="77777777" w:rsidR="003E0ADB" w:rsidRPr="002B731D" w:rsidRDefault="003E0ADB" w:rsidP="003E0AD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ViewingSpaceBox extends FullBox('vssn', 0, flags)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 xml:space="preserve">unsigned int(1) vr_space_exclusions_info_present_flag; ;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bit(7) reserved = 0;</w:t>
      </w:r>
      <w:r w:rsidRPr="002B731D">
        <w:rPr>
          <w:rFonts w:ascii="Courier" w:hAnsi="Courier" w:cs="Courier New"/>
          <w:noProof/>
          <w:color w:val="4F81BD" w:themeColor="accent1"/>
          <w:sz w:val="20"/>
          <w:lang w:val="en-CA"/>
        </w:rPr>
        <w:t xml:space="preserve"> </w:t>
      </w:r>
      <w:r w:rsidRPr="002B731D">
        <w:rPr>
          <w:rFonts w:ascii="Courier" w:hAnsi="Courier"/>
          <w:noProof/>
          <w:color w:val="4F81BD" w:themeColor="accent1"/>
          <w:sz w:val="20"/>
          <w:lang w:val="en-CA"/>
        </w:rPr>
        <w:br/>
      </w:r>
      <w:r w:rsidRPr="002B731D">
        <w:rPr>
          <w:rFonts w:ascii="Courier" w:hAnsi="Courier"/>
          <w:noProof/>
          <w:sz w:val="20"/>
          <w:lang w:val="en-CA"/>
        </w:rPr>
        <w:tab/>
      </w:r>
      <w:r w:rsidR="00E3263A" w:rsidRPr="002B731D">
        <w:rPr>
          <w:rFonts w:ascii="Courier" w:hAnsi="Courier"/>
          <w:noProof/>
          <w:sz w:val="20"/>
          <w:lang w:val="en-CA" w:eastAsia="zh-CN"/>
        </w:rPr>
        <w:t>ViewingSpaceStruct</w:t>
      </w:r>
      <w:r w:rsidR="00336B7D" w:rsidRPr="002B731D">
        <w:rPr>
          <w:rFonts w:ascii="Courier" w:hAnsi="Courier"/>
          <w:noProof/>
          <w:sz w:val="20"/>
          <w:lang w:val="en-CA" w:eastAsia="zh-CN"/>
        </w:rPr>
        <w:t>(0)</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r>
      <w:r w:rsidRPr="002B731D">
        <w:rPr>
          <w:rFonts w:ascii="Courier" w:hAnsi="Courier"/>
          <w:noProof/>
          <w:color w:val="4F81BD" w:themeColor="accent1"/>
          <w:sz w:val="20"/>
          <w:lang w:val="en-CA"/>
        </w:rPr>
        <w:tab/>
        <w:t xml:space="preserve"> unsigned int(8) 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08395699" w14:textId="77777777" w:rsidR="003E0ADB" w:rsidRPr="002B731D" w:rsidRDefault="003E0ADB" w:rsidP="00465D3E">
      <w:pPr>
        <w:pStyle w:val="Heading4"/>
        <w:ind w:left="864"/>
        <w:rPr>
          <w:rFonts w:ascii="Times New Roman" w:hAnsi="Times New Roman"/>
          <w:sz w:val="24"/>
          <w:lang w:val="en-CA"/>
        </w:rPr>
      </w:pPr>
      <w:r w:rsidRPr="002B731D">
        <w:rPr>
          <w:rFonts w:ascii="Times New Roman" w:hAnsi="Times New Roman"/>
          <w:sz w:val="24"/>
          <w:lang w:val="en-CA"/>
        </w:rPr>
        <w:t>Semantics</w:t>
      </w:r>
    </w:p>
    <w:p w14:paraId="1ABBE02F"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 xml:space="preserve">specifies the bounding box (X, Y, Z) minimum and maximum co-ordinates which specify the 3D </w:t>
      </w:r>
      <w:r w:rsidR="00C728DC" w:rsidRPr="002B731D">
        <w:rPr>
          <w:rFonts w:ascii="Times New Roman" w:eastAsia="MS Mincho" w:hAnsi="Times New Roman"/>
          <w:noProof/>
          <w:sz w:val="20"/>
          <w:lang w:val="en-CA"/>
        </w:rPr>
        <w:t xml:space="preserve">viewing </w:t>
      </w:r>
      <w:r w:rsidRPr="002B731D">
        <w:rPr>
          <w:rFonts w:ascii="Times New Roman" w:eastAsia="MS Mincho" w:hAnsi="Times New Roman"/>
          <w:noProof/>
          <w:sz w:val="20"/>
          <w:lang w:val="en-CA"/>
        </w:rPr>
        <w:t xml:space="preserve">space within which excluding any signaled excluded VR space areas an immersive VR experience is supported. </w:t>
      </w:r>
    </w:p>
    <w:p w14:paraId="3494322F" w14:textId="77777777" w:rsidR="003E0ADB"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equal to 1 specifies that the immersive VR experience space includes excluded areas where immersive VR experience is not supported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equal to 0 specifies that the immersive VR experience space does not include any excluded areas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Times New Roman" w:hAnsi="Times New Roman"/>
          <w:noProof/>
          <w:color w:val="4F81BD" w:themeColor="accent1"/>
          <w:sz w:val="20"/>
          <w:lang w:val="en-CA"/>
        </w:rPr>
        <w:t>)</w:t>
      </w:r>
      <w:r w:rsidRPr="002B731D">
        <w:rPr>
          <w:rFonts w:ascii="Times New Roman" w:eastAsia="MS Mincho" w:hAnsi="Times New Roman"/>
          <w:noProof/>
          <w:color w:val="4F81BD" w:themeColor="accent1"/>
          <w:sz w:val="20"/>
          <w:lang w:val="en-CA"/>
        </w:rPr>
        <w:t xml:space="preserve">. </w:t>
      </w:r>
    </w:p>
    <w:p w14:paraId="3455F703" w14:textId="77777777" w:rsidR="003E0ADB" w:rsidRPr="002B731D" w:rsidRDefault="003E0ADB" w:rsidP="003E0ADB">
      <w:pPr>
        <w:tabs>
          <w:tab w:val="left" w:pos="1701"/>
        </w:tabs>
        <w:spacing w:after="160"/>
        <w:jc w:val="both"/>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structures signaled which indicate the number of excluded spaces from the immersive VR experience.  </w:t>
      </w:r>
    </w:p>
    <w:p w14:paraId="60F201EF" w14:textId="77777777" w:rsidR="003F6677" w:rsidRPr="002B731D" w:rsidRDefault="003E0ADB" w:rsidP="003E0ADB">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lastRenderedPageBreak/>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540DF3" w:rsidRPr="002B731D">
        <w:rPr>
          <w:rFonts w:ascii="Courier" w:eastAsia="MS Mincho" w:hAnsi="Courier"/>
          <w:noProof/>
          <w:color w:val="4F81BD" w:themeColor="accent1"/>
          <w:sz w:val="20"/>
          <w:lang w:val="en-CA"/>
        </w:rPr>
        <w:t xml:space="preserve"> </w:t>
      </w:r>
      <w:r w:rsidRPr="002B731D">
        <w:rPr>
          <w:rFonts w:ascii="Times New Roman" w:eastAsia="MS Mincho" w:hAnsi="Times New Roman"/>
          <w:noProof/>
          <w:color w:val="4F81BD" w:themeColor="accent1"/>
          <w:sz w:val="20"/>
          <w:lang w:val="en-CA"/>
        </w:rPr>
        <w:t>within which an immersive VR experience is not supported.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for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02604C" w:rsidRPr="002B731D">
        <w:rPr>
          <w:rFonts w:ascii="Times New Roman" w:eastAsia="MS Mincho" w:hAnsi="Times New Roman"/>
          <w:noProof/>
          <w:color w:val="4F81BD" w:themeColor="accent1"/>
          <w:sz w:val="20"/>
          <w:lang w:val="en-CA"/>
        </w:rPr>
        <w:t>.</w:t>
      </w:r>
    </w:p>
    <w:p w14:paraId="3F41117B" w14:textId="77777777" w:rsidR="00165B9F" w:rsidRPr="002B731D" w:rsidRDefault="00165B9F" w:rsidP="00465D3E">
      <w:pPr>
        <w:pStyle w:val="Heading2"/>
        <w:rPr>
          <w:rFonts w:eastAsia="Malgun Gothic"/>
          <w:lang w:val="en-CA" w:eastAsia="ko-KR"/>
        </w:rPr>
      </w:pPr>
      <w:r w:rsidRPr="002B731D">
        <w:rPr>
          <w:rFonts w:eastAsia="Malgun Gothic"/>
          <w:lang w:val="en-CA" w:eastAsia="ko-KR"/>
        </w:rPr>
        <w:t>Time</w:t>
      </w:r>
      <w:r w:rsidR="0074382B" w:rsidRPr="002B731D">
        <w:rPr>
          <w:rFonts w:eastAsia="Malgun Gothic"/>
          <w:lang w:val="en-CA" w:eastAsia="ko-KR"/>
        </w:rPr>
        <w:t xml:space="preserve"> v</w:t>
      </w:r>
      <w:r w:rsidR="00E0665F" w:rsidRPr="002B731D">
        <w:rPr>
          <w:rFonts w:eastAsia="Malgun Gothic"/>
          <w:lang w:val="en-CA" w:eastAsia="ko-KR"/>
        </w:rPr>
        <w:t xml:space="preserve">arying </w:t>
      </w:r>
      <w:r w:rsidRPr="002B731D">
        <w:rPr>
          <w:rFonts w:eastAsia="Malgun Gothic"/>
          <w:lang w:val="en-CA" w:eastAsia="ko-KR"/>
        </w:rPr>
        <w:t>viewing space signaling</w:t>
      </w:r>
    </w:p>
    <w:p w14:paraId="3E48657D" w14:textId="77777777" w:rsidR="003D3D4C" w:rsidRPr="002B731D" w:rsidRDefault="003D3D4C" w:rsidP="00DF4142">
      <w:pPr>
        <w:spacing w:after="160" w:line="276" w:lineRule="auto"/>
        <w:rPr>
          <w:rFonts w:ascii="Times New Roman" w:eastAsia="Malgun Gothic" w:hAnsi="Times New Roman"/>
          <w:color w:val="4F81BD" w:themeColor="accent1"/>
          <w:lang w:val="en-CA" w:eastAsia="ko-KR"/>
        </w:rPr>
      </w:pPr>
      <w:r w:rsidRPr="002B731D">
        <w:rPr>
          <w:rFonts w:ascii="Times New Roman" w:hAnsi="Times New Roman"/>
          <w:noProof/>
          <w:lang w:val="en-CA"/>
        </w:rPr>
        <w:t xml:space="preserve">The Immersive VR viewing space timed metadata track indicates the VR viewing space boundaries where immersive experience is supported. The space can be static or can change dynamically on sample basis. A bounding box indicates the limits of the immersive VR space. </w:t>
      </w:r>
      <w:r w:rsidRPr="002B731D">
        <w:rPr>
          <w:rFonts w:ascii="Times New Roman" w:hAnsi="Times New Roman"/>
          <w:noProof/>
          <w:color w:val="4F81BD" w:themeColor="accent1"/>
          <w:lang w:val="en-CA"/>
        </w:rPr>
        <w:t xml:space="preserve">Certain spaces within the bounding box could be indicated as excluded spaces for VR experience. For example the space within the environment which </w:t>
      </w:r>
      <w:r w:rsidR="009F75B9" w:rsidRPr="002B731D">
        <w:rPr>
          <w:rFonts w:ascii="Times New Roman" w:hAnsi="Times New Roman"/>
          <w:noProof/>
          <w:color w:val="4F81BD" w:themeColor="accent1"/>
          <w:lang w:val="en-CA"/>
        </w:rPr>
        <w:t xml:space="preserve">has capture time limitations and immersive </w:t>
      </w:r>
      <w:r w:rsidR="00443C0F" w:rsidRPr="002B731D">
        <w:rPr>
          <w:rFonts w:ascii="Times New Roman" w:hAnsi="Times New Roman"/>
          <w:noProof/>
          <w:color w:val="4F81BD" w:themeColor="accent1"/>
          <w:lang w:val="en-CA"/>
        </w:rPr>
        <w:t>VR experience by</w:t>
      </w:r>
      <w:r w:rsidRPr="002B731D">
        <w:rPr>
          <w:rFonts w:ascii="Times New Roman" w:hAnsi="Times New Roman"/>
          <w:noProof/>
          <w:color w:val="4F81BD" w:themeColor="accent1"/>
          <w:lang w:val="en-CA"/>
        </w:rPr>
        <w:t xml:space="preserve"> the camera/ microphone capture equipment may be marked as excluded space within the overall immersive VR space. In other example the excluded space signaling can be used if the immersive VR experience is provided in non rectangular prism/ cuboid. There may be also other</w:t>
      </w:r>
      <w:r w:rsidR="00C10045" w:rsidRPr="002B731D">
        <w:rPr>
          <w:rFonts w:ascii="Times New Roman" w:hAnsi="Times New Roman"/>
          <w:noProof/>
          <w:color w:val="4F81BD" w:themeColor="accent1"/>
          <w:lang w:val="en-CA"/>
        </w:rPr>
        <w:t xml:space="preserve"> content generation/ </w:t>
      </w:r>
      <w:r w:rsidRPr="002B731D">
        <w:rPr>
          <w:rFonts w:ascii="Times New Roman" w:hAnsi="Times New Roman"/>
          <w:noProof/>
          <w:color w:val="4F81BD" w:themeColor="accent1"/>
          <w:lang w:val="en-CA"/>
        </w:rPr>
        <w:t xml:space="preserve"> application </w:t>
      </w:r>
      <w:r w:rsidR="00540DF3" w:rsidRPr="002B731D">
        <w:rPr>
          <w:rFonts w:ascii="Times New Roman" w:hAnsi="Times New Roman"/>
          <w:noProof/>
          <w:color w:val="4F81BD" w:themeColor="accent1"/>
          <w:lang w:val="en-CA"/>
        </w:rPr>
        <w:t xml:space="preserve">/ tracking equipment </w:t>
      </w:r>
      <w:r w:rsidRPr="002B731D">
        <w:rPr>
          <w:rFonts w:ascii="Times New Roman" w:hAnsi="Times New Roman"/>
          <w:noProof/>
          <w:color w:val="4F81BD" w:themeColor="accent1"/>
          <w:lang w:val="en-CA"/>
        </w:rPr>
        <w:t>specific reasons for excluded space.</w:t>
      </w:r>
    </w:p>
    <w:p w14:paraId="7A6A4306" w14:textId="77777777" w:rsidR="003809B7" w:rsidRPr="002B731D" w:rsidRDefault="005E417B" w:rsidP="00465D3E">
      <w:pPr>
        <w:pStyle w:val="Heading3"/>
        <w:rPr>
          <w:lang w:val="en-CA"/>
        </w:rPr>
      </w:pPr>
      <w:r w:rsidRPr="002B731D">
        <w:rPr>
          <w:lang w:val="en-CA"/>
        </w:rPr>
        <w:t>Time varying</w:t>
      </w:r>
      <w:r w:rsidR="003809B7" w:rsidRPr="002B731D">
        <w:rPr>
          <w:lang w:val="en-CA"/>
        </w:rPr>
        <w:t xml:space="preserve"> Immersive VR </w:t>
      </w:r>
      <w:r w:rsidR="00FD62A8" w:rsidRPr="002B731D">
        <w:rPr>
          <w:lang w:val="en-CA"/>
        </w:rPr>
        <w:t xml:space="preserve">viewing </w:t>
      </w:r>
      <w:r w:rsidR="003809B7" w:rsidRPr="002B731D">
        <w:rPr>
          <w:lang w:val="en-CA"/>
        </w:rPr>
        <w:t xml:space="preserve">space </w:t>
      </w:r>
      <w:r w:rsidR="00F015BD" w:rsidRPr="002B731D">
        <w:rPr>
          <w:lang w:val="en-CA"/>
        </w:rPr>
        <w:t>Signaling</w:t>
      </w:r>
    </w:p>
    <w:p w14:paraId="599A3C7B" w14:textId="77777777" w:rsidR="003809B7" w:rsidRPr="002B731D" w:rsidRDefault="003809B7" w:rsidP="00465D3E">
      <w:pPr>
        <w:pStyle w:val="Heading4"/>
        <w:ind w:left="864"/>
        <w:rPr>
          <w:lang w:val="en-CA"/>
        </w:rPr>
      </w:pPr>
      <w:r w:rsidRPr="002B731D">
        <w:rPr>
          <w:rFonts w:ascii="Times New Roman" w:hAnsi="Times New Roman"/>
          <w:sz w:val="24"/>
          <w:lang w:val="en-CA"/>
        </w:rPr>
        <w:t>Definition</w:t>
      </w:r>
    </w:p>
    <w:p w14:paraId="0D0F2BE7" w14:textId="77777777" w:rsidR="003809B7" w:rsidRPr="002B731D" w:rsidRDefault="003809B7" w:rsidP="00613292">
      <w:pPr>
        <w:tabs>
          <w:tab w:val="left" w:pos="1701"/>
        </w:tabs>
        <w:spacing w:after="160"/>
        <w:ind w:left="360" w:hanging="360"/>
        <w:jc w:val="both"/>
        <w:rPr>
          <w:rFonts w:ascii="Times New Roman" w:hAnsi="Times New Roman"/>
          <w:noProof/>
          <w:color w:val="4F81BD" w:themeColor="accent1"/>
          <w:sz w:val="20"/>
          <w:lang w:val="en-CA"/>
        </w:rPr>
      </w:pPr>
      <w:r w:rsidRPr="002B731D">
        <w:rPr>
          <w:noProof/>
          <w:sz w:val="20"/>
          <w:lang w:val="en-CA"/>
        </w:rPr>
        <w:tab/>
      </w:r>
      <w:r w:rsidRPr="002B731D">
        <w:rPr>
          <w:rFonts w:ascii="Times New Roman" w:hAnsi="Times New Roman"/>
          <w:noProof/>
          <w:sz w:val="20"/>
          <w:lang w:val="en-CA"/>
        </w:rPr>
        <w:t xml:space="preserve">The Immersive VR </w:t>
      </w:r>
      <w:r w:rsidR="005B0C40" w:rsidRPr="002B731D">
        <w:rPr>
          <w:rFonts w:ascii="Times New Roman" w:hAnsi="Times New Roman"/>
          <w:noProof/>
          <w:sz w:val="20"/>
          <w:lang w:val="en-CA"/>
        </w:rPr>
        <w:t>viewing space</w:t>
      </w:r>
      <w:r w:rsidRPr="002B731D">
        <w:rPr>
          <w:rFonts w:ascii="Times New Roman" w:hAnsi="Times New Roman"/>
          <w:noProof/>
          <w:sz w:val="20"/>
          <w:lang w:val="en-CA"/>
        </w:rPr>
        <w:t xml:space="preserve"> timed metadata track indicates the VR </w:t>
      </w:r>
      <w:r w:rsidR="00021861" w:rsidRPr="002B731D">
        <w:rPr>
          <w:rFonts w:ascii="Times New Roman" w:hAnsi="Times New Roman"/>
          <w:noProof/>
          <w:sz w:val="20"/>
          <w:lang w:val="en-CA"/>
        </w:rPr>
        <w:t xml:space="preserve">viewing </w:t>
      </w:r>
      <w:r w:rsidRPr="002B731D">
        <w:rPr>
          <w:rFonts w:ascii="Times New Roman" w:hAnsi="Times New Roman"/>
          <w:noProof/>
          <w:sz w:val="20"/>
          <w:lang w:val="en-CA"/>
        </w:rPr>
        <w:t xml:space="preserve">space boundaries where immersive experience is supported. The space can be static or can change dynamically on sample basis. A bounding box indicates the limits of the immersive VR space. </w:t>
      </w:r>
      <w:r w:rsidRPr="002B731D">
        <w:rPr>
          <w:rFonts w:ascii="Times New Roman" w:hAnsi="Times New Roman"/>
          <w:noProof/>
          <w:color w:val="4F81BD" w:themeColor="accent1"/>
          <w:sz w:val="20"/>
          <w:lang w:val="en-CA"/>
        </w:rPr>
        <w:t xml:space="preserve">Certain spaces within the bounding box could be indicated as excluded spaces for VR experience. </w:t>
      </w:r>
    </w:p>
    <w:p w14:paraId="1A140201" w14:textId="77777777" w:rsidR="003809B7" w:rsidRPr="002B731D" w:rsidRDefault="003809B7" w:rsidP="00465D3E">
      <w:pPr>
        <w:pStyle w:val="Heading4"/>
        <w:ind w:left="864"/>
        <w:rPr>
          <w:rFonts w:ascii="Times New Roman" w:hAnsi="Times New Roman"/>
          <w:sz w:val="24"/>
          <w:lang w:val="en-CA"/>
        </w:rPr>
      </w:pPr>
      <w:r w:rsidRPr="002B731D">
        <w:rPr>
          <w:rFonts w:ascii="Times New Roman" w:hAnsi="Times New Roman"/>
          <w:sz w:val="24"/>
          <w:lang w:val="en-CA"/>
        </w:rPr>
        <w:t>Syntax and semantics</w:t>
      </w:r>
    </w:p>
    <w:p w14:paraId="0C9DA5FA" w14:textId="77777777" w:rsidR="003809B7" w:rsidRPr="002B731D" w:rsidRDefault="003809B7" w:rsidP="0036131F">
      <w:pPr>
        <w:tabs>
          <w:tab w:val="left" w:pos="1701"/>
        </w:tabs>
        <w:spacing w:after="160"/>
        <w:ind w:left="720" w:hanging="360"/>
        <w:jc w:val="both"/>
        <w:rPr>
          <w:rFonts w:ascii="Times New Roman" w:hAnsi="Times New Roman"/>
          <w:noProof/>
          <w:sz w:val="20"/>
          <w:lang w:val="en-CA"/>
        </w:rPr>
      </w:pPr>
      <w:r w:rsidRPr="002B731D">
        <w:rPr>
          <w:rFonts w:ascii="Times New Roman" w:hAnsi="Times New Roman"/>
          <w:noProof/>
          <w:sz w:val="20"/>
          <w:lang w:val="en-CA"/>
        </w:rPr>
        <w:t xml:space="preserve">The track sample entry type </w:t>
      </w:r>
      <w:r w:rsidR="00102AB8" w:rsidRPr="002B731D">
        <w:rPr>
          <w:rFonts w:ascii="Courier" w:hAnsi="Courier"/>
          <w:sz w:val="20"/>
          <w:szCs w:val="22"/>
          <w:lang w:val="en-CA"/>
        </w:rPr>
        <w:t>‘</w:t>
      </w:r>
      <w:proofErr w:type="spellStart"/>
      <w:r w:rsidR="00102AB8" w:rsidRPr="002B731D">
        <w:rPr>
          <w:rFonts w:ascii="Courier" w:hAnsi="Courier"/>
          <w:noProof/>
          <w:sz w:val="20"/>
          <w:lang w:val="en-CA"/>
        </w:rPr>
        <w:t>vrsp</w:t>
      </w:r>
      <w:proofErr w:type="spellEnd"/>
      <w:r w:rsidR="00102AB8" w:rsidRPr="002B731D">
        <w:rPr>
          <w:rFonts w:ascii="Courier" w:hAnsi="Courier"/>
          <w:sz w:val="20"/>
          <w:szCs w:val="22"/>
          <w:lang w:val="en-CA"/>
        </w:rPr>
        <w:t>’</w:t>
      </w:r>
      <w:r w:rsidRPr="002B731D">
        <w:rPr>
          <w:rFonts w:ascii="Times New Roman" w:hAnsi="Times New Roman"/>
          <w:noProof/>
          <w:sz w:val="20"/>
          <w:lang w:val="en-CA"/>
        </w:rPr>
        <w:t xml:space="preserve"> shall be used.</w:t>
      </w:r>
      <w:r w:rsidR="00102AB8" w:rsidRPr="002B731D">
        <w:rPr>
          <w:rFonts w:ascii="Times New Roman" w:hAnsi="Times New Roman"/>
          <w:noProof/>
          <w:sz w:val="20"/>
          <w:lang w:val="en-CA"/>
        </w:rPr>
        <w:t xml:space="preserve"> </w:t>
      </w:r>
      <w:r w:rsidRPr="002B731D">
        <w:rPr>
          <w:rFonts w:ascii="Times New Roman" w:hAnsi="Times New Roman"/>
          <w:noProof/>
          <w:sz w:val="20"/>
          <w:lang w:val="en-CA"/>
        </w:rPr>
        <w:t>The sample entry is specified as follows:</w:t>
      </w:r>
    </w:p>
    <w:p w14:paraId="16F5117C" w14:textId="77777777" w:rsidR="003809B7" w:rsidRPr="002B731D" w:rsidRDefault="003809B7" w:rsidP="00E73F95">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class VRSpaceSampleEntry(type) extends MetadataSampleEntry(</w:t>
      </w:r>
      <w:r w:rsidRPr="002B731D">
        <w:rPr>
          <w:rFonts w:ascii="Courier" w:hAnsi="Courier"/>
          <w:sz w:val="20"/>
          <w:szCs w:val="22"/>
          <w:lang w:val="en-CA"/>
        </w:rPr>
        <w:t>‘</w:t>
      </w:r>
      <w:proofErr w:type="spellStart"/>
      <w:r w:rsidRPr="002B731D">
        <w:rPr>
          <w:rFonts w:ascii="Courier" w:hAnsi="Courier"/>
          <w:noProof/>
          <w:sz w:val="20"/>
          <w:lang w:val="en-CA"/>
        </w:rPr>
        <w:t>vrsp</w:t>
      </w:r>
      <w:proofErr w:type="spellEnd"/>
      <w:r w:rsidRPr="002B731D">
        <w:rPr>
          <w:rFonts w:ascii="Courier" w:hAnsi="Courier"/>
          <w:sz w:val="20"/>
          <w:szCs w:val="22"/>
          <w:lang w:val="en-CA"/>
        </w:rPr>
        <w:t>’</w:t>
      </w:r>
      <w:r w:rsidRPr="002B731D">
        <w:rPr>
          <w:rFonts w:ascii="Courier" w:hAnsi="Courier"/>
          <w:noProof/>
          <w:sz w:val="20"/>
          <w:lang w:val="en-CA"/>
        </w:rPr>
        <w:t>) {</w:t>
      </w:r>
      <w:r w:rsidRPr="002B731D">
        <w:rPr>
          <w:rFonts w:ascii="Courier" w:hAnsi="Courier"/>
          <w:noProof/>
          <w:sz w:val="20"/>
          <w:lang w:val="en-CA"/>
        </w:rPr>
        <w:br/>
      </w:r>
      <w:r w:rsidR="00E73F95" w:rsidRPr="002B731D">
        <w:rPr>
          <w:rFonts w:ascii="Courier" w:hAnsi="Courier"/>
          <w:noProof/>
          <w:sz w:val="20"/>
          <w:lang w:val="en-CA"/>
        </w:rPr>
        <w:t xml:space="preserve">   </w:t>
      </w:r>
      <w:r w:rsidRPr="002B731D">
        <w:rPr>
          <w:rFonts w:ascii="Courier" w:hAnsi="Courier"/>
          <w:noProof/>
          <w:sz w:val="20"/>
          <w:lang w:val="en-CA"/>
        </w:rPr>
        <w:t xml:space="preserve">unsigned int(1) static_vr_space_flag;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 xml:space="preserve">unsigned int(1) vr_space_exclusions_info_present_flag;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int(1) static_vr_exclusions_flag;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bit(5) reserved = 0;</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else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bit(6) reserved = 0;</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noProof/>
          <w:color w:val="4F81BD" w:themeColor="accent1"/>
          <w:sz w:val="20"/>
          <w:lang w:val="en-CA"/>
        </w:rPr>
        <w:br/>
      </w:r>
      <w:r w:rsidRPr="002B731D">
        <w:rPr>
          <w:rFonts w:ascii="Courier" w:hAnsi="Courier"/>
          <w:noProof/>
          <w:sz w:val="20"/>
          <w:lang w:val="en-CA"/>
        </w:rPr>
        <w:tab/>
        <w:t>if (static_vr_space_flag == 1) {</w:t>
      </w:r>
      <w:r w:rsidRPr="002B731D">
        <w:rPr>
          <w:rFonts w:ascii="Courier" w:hAnsi="Courier"/>
          <w:noProof/>
          <w:sz w:val="20"/>
          <w:lang w:val="en-CA"/>
        </w:rPr>
        <w:br/>
      </w:r>
      <w:r w:rsidRPr="002B731D">
        <w:rPr>
          <w:rFonts w:ascii="Courier" w:hAnsi="Courier"/>
          <w:noProof/>
          <w:sz w:val="20"/>
          <w:lang w:val="en-CA"/>
        </w:rPr>
        <w:tab/>
        <w:t xml:space="preserve">    </w:t>
      </w:r>
      <w:r w:rsidR="006830DA" w:rsidRPr="002B731D">
        <w:rPr>
          <w:rFonts w:ascii="Courier" w:hAnsi="Courier"/>
          <w:noProof/>
          <w:sz w:val="20"/>
          <w:lang w:val="en-CA" w:eastAsia="zh-CN"/>
        </w:rPr>
        <w:t>ViewingSpaceStruct(0)</w:t>
      </w:r>
      <w:r w:rsidR="006830DA" w:rsidRPr="002B731D">
        <w:rPr>
          <w:rFonts w:ascii="Courier" w:hAnsi="Courier"/>
          <w:noProof/>
          <w:sz w:val="20"/>
          <w:lang w:val="en-CA"/>
        </w:rPr>
        <w:t xml:space="preserve">; </w:t>
      </w:r>
      <w:r w:rsidRPr="002B731D">
        <w:rPr>
          <w:rFonts w:ascii="Courier" w:hAnsi="Courier" w:cs="Courier New"/>
          <w:noProof/>
          <w:sz w:val="20"/>
          <w:lang w:val="en-CA"/>
        </w:rPr>
        <w:t xml:space="preserve"> </w:t>
      </w:r>
      <w:r w:rsidRPr="002B731D">
        <w:rPr>
          <w:rFonts w:ascii="Courier" w:hAnsi="Courier" w:cs="Courier New"/>
          <w:noProof/>
          <w:sz w:val="20"/>
          <w:lang w:val="en-CA"/>
        </w:rPr>
        <w:br/>
      </w:r>
      <w:r w:rsidRPr="002B731D">
        <w:rPr>
          <w:rFonts w:ascii="Courier" w:hAnsi="Courier" w:cs="Courier New"/>
          <w:noProof/>
          <w:sz w:val="20"/>
          <w:lang w:val="en-CA"/>
        </w:rPr>
        <w:tab/>
        <w:t xml:space="preserve"> }</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if (static_vr_exclusions_flag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int(8) static_num_excluded_regions_minus1;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static_num_excluded_regions_minus1+1;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52AC7539"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sz w:val="20"/>
          <w:lang w:val="en-CA"/>
        </w:rPr>
      </w:pPr>
      <w:r w:rsidRPr="002B731D">
        <w:rPr>
          <w:rFonts w:ascii="Courier" w:eastAsia="MS Mincho" w:hAnsi="Courier"/>
          <w:noProof/>
          <w:sz w:val="20"/>
          <w:lang w:val="en-CA"/>
        </w:rPr>
        <w:lastRenderedPageBreak/>
        <w:t xml:space="preserve">static_vr_space_flag </w:t>
      </w:r>
      <w:r w:rsidRPr="002B731D">
        <w:rPr>
          <w:rFonts w:ascii="Times New Roman" w:eastAsia="MS Mincho" w:hAnsi="Times New Roman"/>
          <w:noProof/>
          <w:sz w:val="20"/>
          <w:lang w:val="en-CA"/>
        </w:rPr>
        <w:t xml:space="preserve">equal to 1 specifies that the </w:t>
      </w:r>
      <w:r w:rsidR="000042B2" w:rsidRPr="002B731D">
        <w:rPr>
          <w:rFonts w:ascii="Times New Roman" w:eastAsia="MS Mincho" w:hAnsi="Times New Roman"/>
          <w:noProof/>
          <w:sz w:val="20"/>
          <w:lang w:val="en-CA"/>
        </w:rPr>
        <w:t xml:space="preserve">immersive VR experience viewing space </w:t>
      </w:r>
      <w:r w:rsidRPr="002B731D">
        <w:rPr>
          <w:rFonts w:ascii="Times New Roman" w:eastAsia="MS Mincho" w:hAnsi="Times New Roman"/>
          <w:noProof/>
          <w:sz w:val="20"/>
          <w:lang w:val="en-CA"/>
        </w:rPr>
        <w:t>does not change for each sample referring to this sample entry.</w:t>
      </w:r>
      <w:r w:rsidRPr="002B731D">
        <w:rPr>
          <w:rFonts w:eastAsia="MS Mincho"/>
          <w:noProof/>
          <w:sz w:val="20"/>
          <w:lang w:val="en-CA"/>
        </w:rPr>
        <w:t xml:space="preserve">  </w:t>
      </w:r>
      <w:r w:rsidRPr="002B731D">
        <w:rPr>
          <w:rFonts w:ascii="Courier" w:eastAsia="MS Mincho" w:hAnsi="Courier"/>
          <w:noProof/>
          <w:sz w:val="20"/>
          <w:lang w:val="en-CA"/>
        </w:rPr>
        <w:t xml:space="preserve">static_vr_space_flag </w:t>
      </w:r>
      <w:r w:rsidRPr="002B731D">
        <w:rPr>
          <w:rFonts w:ascii="Times New Roman" w:eastAsia="MS Mincho" w:hAnsi="Times New Roman"/>
          <w:noProof/>
          <w:sz w:val="20"/>
          <w:lang w:val="en-CA"/>
        </w:rPr>
        <w:t>equal to 0 specifies that the immersive 3D VR space may change for samples referring to this sample entry.</w:t>
      </w:r>
      <w:r w:rsidRPr="002B731D">
        <w:rPr>
          <w:rFonts w:eastAsia="MS Mincho"/>
          <w:noProof/>
          <w:sz w:val="20"/>
          <w:lang w:val="en-CA"/>
        </w:rPr>
        <w:t xml:space="preserve"> </w:t>
      </w:r>
    </w:p>
    <w:p w14:paraId="3D19E7DF"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 xml:space="preserve">equal to 1 specifies that the </w:t>
      </w:r>
      <w:r w:rsidR="000042B2" w:rsidRPr="002B731D">
        <w:rPr>
          <w:rFonts w:ascii="Times New Roman" w:eastAsia="MS Mincho" w:hAnsi="Times New Roman"/>
          <w:noProof/>
          <w:color w:val="4F81BD" w:themeColor="accent1"/>
          <w:sz w:val="20"/>
          <w:lang w:val="en-CA"/>
        </w:rPr>
        <w:t xml:space="preserve">immersive VR experience viewing space </w:t>
      </w:r>
      <w:r w:rsidRPr="002B731D">
        <w:rPr>
          <w:rFonts w:ascii="Times New Roman" w:eastAsia="MS Mincho" w:hAnsi="Times New Roman"/>
          <w:noProof/>
          <w:color w:val="4F81BD" w:themeColor="accent1"/>
          <w:sz w:val="20"/>
          <w:lang w:val="en-CA"/>
        </w:rPr>
        <w:t>includes excluded areas where immersive VR experience is not supported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Courier" w:hAnsi="Courier" w:cs="Courier New"/>
          <w:noProof/>
          <w:color w:val="4F81BD" w:themeColor="accent1"/>
          <w:sz w:val="20"/>
          <w:lang w:val="en-CA"/>
        </w:rPr>
        <w:t xml:space="preserve"> </w:t>
      </w:r>
      <w:r w:rsidRPr="002B731D">
        <w:rPr>
          <w:rFonts w:ascii="Times New Roman" w:eastAsia="MS Mincho" w:hAnsi="Times New Roman"/>
          <w:noProof/>
          <w:color w:val="4F81BD" w:themeColor="accent1"/>
          <w:sz w:val="20"/>
          <w:lang w:val="en-CA"/>
        </w:rPr>
        <w:t>for immersive VR experience.</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 xml:space="preserve">vr_space_exclusions_info_present_flag </w:t>
      </w:r>
      <w:r w:rsidRPr="002B731D">
        <w:rPr>
          <w:rFonts w:ascii="Times New Roman" w:eastAsia="MS Mincho" w:hAnsi="Times New Roman"/>
          <w:noProof/>
          <w:color w:val="4F81BD" w:themeColor="accent1"/>
          <w:sz w:val="20"/>
          <w:lang w:val="en-CA"/>
        </w:rPr>
        <w:t xml:space="preserve">equal to 0 specifies that the </w:t>
      </w:r>
      <w:r w:rsidR="000042B2" w:rsidRPr="002B731D">
        <w:rPr>
          <w:rFonts w:ascii="Times New Roman" w:eastAsia="MS Mincho" w:hAnsi="Times New Roman"/>
          <w:noProof/>
          <w:color w:val="4F81BD" w:themeColor="accent1"/>
          <w:sz w:val="20"/>
          <w:lang w:val="en-CA"/>
        </w:rPr>
        <w:t xml:space="preserve">immersive VR experience viewing space </w:t>
      </w:r>
      <w:r w:rsidRPr="002B731D">
        <w:rPr>
          <w:rFonts w:ascii="Times New Roman" w:eastAsia="MS Mincho" w:hAnsi="Times New Roman"/>
          <w:noProof/>
          <w:color w:val="4F81BD" w:themeColor="accent1"/>
          <w:sz w:val="20"/>
          <w:lang w:val="en-CA"/>
        </w:rPr>
        <w:t>does not include any excluded areas within the bounding box</w:t>
      </w:r>
      <w:r w:rsidRPr="002B731D">
        <w:rPr>
          <w:rFonts w:eastAsia="MS Mincho"/>
          <w:noProof/>
          <w:color w:val="4F81BD" w:themeColor="accent1"/>
          <w:sz w:val="20"/>
          <w:lang w:val="en-CA"/>
        </w:rPr>
        <w:t xml:space="preserve"> </w:t>
      </w:r>
      <w:r w:rsidRPr="002B731D">
        <w:rPr>
          <w:rFonts w:ascii="Courier" w:hAnsi="Courier"/>
          <w:noProof/>
          <w:color w:val="4F81BD" w:themeColor="accent1"/>
          <w:sz w:val="20"/>
          <w:lang w:val="en-CA"/>
        </w:rPr>
        <w:t>VRBB(0)</w:t>
      </w:r>
      <w:r w:rsidRPr="002B731D">
        <w:rPr>
          <w:rFonts w:ascii="Courier" w:hAnsi="Courier" w:cs="Courier New"/>
          <w:noProof/>
          <w:color w:val="4F81BD" w:themeColor="accent1"/>
          <w:sz w:val="20"/>
          <w:lang w:val="en-CA"/>
        </w:rPr>
        <w:t xml:space="preserve"> </w:t>
      </w:r>
      <w:r w:rsidRPr="002B731D">
        <w:rPr>
          <w:rFonts w:ascii="Times New Roman" w:eastAsia="MS Mincho" w:hAnsi="Times New Roman"/>
          <w:noProof/>
          <w:color w:val="4F81BD" w:themeColor="accent1"/>
          <w:sz w:val="20"/>
          <w:lang w:val="en-CA"/>
        </w:rPr>
        <w:t xml:space="preserve">for immersive VR experience. </w:t>
      </w:r>
    </w:p>
    <w:p w14:paraId="25E11986"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hAnsi="Times New Roman"/>
          <w:noProof/>
          <w:color w:val="4F81BD" w:themeColor="accent1"/>
          <w:sz w:val="20"/>
          <w:lang w:val="en-CA" w:eastAsia="ko-KR"/>
        </w:rPr>
      </w:pPr>
      <w:r w:rsidRPr="002B731D">
        <w:rPr>
          <w:rFonts w:ascii="Courier" w:eastAsia="MS Mincho" w:hAnsi="Courier"/>
          <w:noProof/>
          <w:color w:val="4F81BD" w:themeColor="accent1"/>
          <w:sz w:val="20"/>
          <w:lang w:val="en-CA"/>
        </w:rPr>
        <w:t xml:space="preserve">static_vr_exclusions_flag </w:t>
      </w:r>
      <w:r w:rsidRPr="002B731D">
        <w:rPr>
          <w:rFonts w:ascii="Times New Roman" w:eastAsia="MS Mincho" w:hAnsi="Times New Roman"/>
          <w:noProof/>
          <w:color w:val="4F81BD" w:themeColor="accent1"/>
          <w:sz w:val="20"/>
          <w:lang w:val="en-CA"/>
        </w:rPr>
        <w:t>equal to 1 specifies that the space excluded from immersive VR experience does not change for each sample referring to this sample entry.</w:t>
      </w:r>
      <w:r w:rsidR="00A61CF9"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static_vr_exclusions_flag </w:t>
      </w:r>
      <w:r w:rsidRPr="002B731D">
        <w:rPr>
          <w:rFonts w:ascii="Times New Roman" w:eastAsia="MS Mincho" w:hAnsi="Times New Roman"/>
          <w:noProof/>
          <w:color w:val="4F81BD" w:themeColor="accent1"/>
          <w:sz w:val="20"/>
          <w:lang w:val="en-CA"/>
        </w:rPr>
        <w:t>equal to 0 specifies that the space excluded from immersive VR experience may change for samples referring to this sample entry.  When not present</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static_vr_exclusions_flag</w:t>
      </w:r>
      <w:r w:rsidRPr="002B731D">
        <w:rPr>
          <w:rFonts w:eastAsia="MS Mincho"/>
          <w:noProof/>
          <w:color w:val="4F81BD" w:themeColor="accent1"/>
          <w:sz w:val="20"/>
          <w:lang w:val="en-CA"/>
        </w:rPr>
        <w:t xml:space="preserve"> </w:t>
      </w:r>
      <w:r w:rsidRPr="002B731D">
        <w:rPr>
          <w:rFonts w:ascii="Times New Roman" w:eastAsia="MS Mincho" w:hAnsi="Times New Roman"/>
          <w:noProof/>
          <w:color w:val="4F81BD" w:themeColor="accent1"/>
          <w:sz w:val="20"/>
          <w:lang w:val="en-CA"/>
        </w:rPr>
        <w:t>is inferred to be equal to 1.</w:t>
      </w:r>
    </w:p>
    <w:p w14:paraId="479CF668"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 xml:space="preserve">in the sample entry specifies the bounding box (X, Y, Z) minimum and maximum co-ordinates which specify the 3D space within which excluding any signaled excluded VR space areas an immersive VR experience is supported. </w:t>
      </w:r>
    </w:p>
    <w:p w14:paraId="6BA5CD9E" w14:textId="77777777" w:rsidR="003809B7" w:rsidRPr="002B731D" w:rsidRDefault="003809B7" w:rsidP="003809B7">
      <w:pPr>
        <w:tabs>
          <w:tab w:val="left" w:pos="1701"/>
        </w:tabs>
        <w:spacing w:after="160"/>
        <w:jc w:val="both"/>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static_num_excluded_regions_minus1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structures signaled in the sample entry which indicate the number of excluded spaces from the immersive VR experience. </w:t>
      </w:r>
    </w:p>
    <w:p w14:paraId="52CE1E6F" w14:textId="77777777" w:rsidR="003809B7" w:rsidRPr="002B731D" w:rsidRDefault="003809B7" w:rsidP="00291B40">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color w:val="4F81BD" w:themeColor="accent1"/>
          <w:sz w:val="20"/>
          <w:lang w:val="en-CA"/>
        </w:rPr>
      </w:pP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in the sample entry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within which an immersive VR experience is not supported.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t>
      </w:r>
    </w:p>
    <w:p w14:paraId="487261DD" w14:textId="77777777" w:rsidR="008B7412" w:rsidRPr="002B731D" w:rsidRDefault="008B7412" w:rsidP="008B7412">
      <w:pPr>
        <w:spacing w:after="160"/>
        <w:rPr>
          <w:rFonts w:ascii="Times New Roman" w:hAnsi="Times New Roman"/>
          <w:sz w:val="20"/>
          <w:szCs w:val="22"/>
          <w:lang w:val="en-CA"/>
        </w:rPr>
      </w:pPr>
      <w:r w:rsidRPr="002B731D">
        <w:rPr>
          <w:rFonts w:ascii="Times New Roman" w:hAnsi="Times New Roman"/>
          <w:sz w:val="20"/>
          <w:szCs w:val="22"/>
          <w:lang w:val="en-CA"/>
        </w:rPr>
        <w:t>The sample syntax shown in</w:t>
      </w:r>
      <w:r w:rsidRPr="002B731D">
        <w:rPr>
          <w:sz w:val="20"/>
          <w:szCs w:val="22"/>
          <w:lang w:val="en-CA"/>
        </w:rPr>
        <w:t xml:space="preserve"> </w:t>
      </w:r>
      <w:r w:rsidRPr="002B731D">
        <w:rPr>
          <w:rFonts w:ascii="Courier" w:hAnsi="Courier"/>
          <w:noProof/>
          <w:sz w:val="20"/>
          <w:lang w:val="en-CA"/>
        </w:rPr>
        <w:t>VR</w:t>
      </w:r>
      <w:r w:rsidR="00FE0003" w:rsidRPr="002B731D">
        <w:rPr>
          <w:rFonts w:ascii="Courier" w:hAnsi="Courier"/>
          <w:noProof/>
          <w:sz w:val="20"/>
          <w:lang w:val="en-CA"/>
        </w:rPr>
        <w:t>S</w:t>
      </w:r>
      <w:r w:rsidRPr="002B731D">
        <w:rPr>
          <w:rFonts w:ascii="Courier" w:hAnsi="Courier"/>
          <w:noProof/>
          <w:sz w:val="20"/>
          <w:lang w:val="en-CA"/>
        </w:rPr>
        <w:t>paceSample</w:t>
      </w:r>
      <w:r w:rsidRPr="002B731D" w:rsidDel="00341A37">
        <w:rPr>
          <w:sz w:val="20"/>
          <w:szCs w:val="22"/>
          <w:lang w:val="en-CA"/>
        </w:rPr>
        <w:t xml:space="preserve"> </w:t>
      </w:r>
      <w:r w:rsidRPr="002B731D">
        <w:rPr>
          <w:rFonts w:ascii="Times New Roman" w:hAnsi="Times New Roman"/>
          <w:sz w:val="20"/>
          <w:szCs w:val="22"/>
          <w:lang w:val="en-CA"/>
        </w:rPr>
        <w:t>shall be used.</w:t>
      </w:r>
    </w:p>
    <w:p w14:paraId="67213772" w14:textId="77777777" w:rsidR="003809B7" w:rsidRPr="002B731D" w:rsidRDefault="003809B7" w:rsidP="003809B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VR</w:t>
      </w:r>
      <w:r w:rsidR="00FE0003" w:rsidRPr="002B731D">
        <w:rPr>
          <w:rFonts w:ascii="Courier" w:hAnsi="Courier"/>
          <w:noProof/>
          <w:sz w:val="20"/>
          <w:lang w:val="en-CA"/>
        </w:rPr>
        <w:t>S</w:t>
      </w:r>
      <w:r w:rsidRPr="002B731D">
        <w:rPr>
          <w:rFonts w:ascii="Courier" w:hAnsi="Courier"/>
          <w:noProof/>
          <w:sz w:val="20"/>
          <w:lang w:val="en-CA"/>
        </w:rPr>
        <w:t>paceSample() {</w:t>
      </w:r>
      <w:r w:rsidRPr="002B731D">
        <w:rPr>
          <w:rFonts w:ascii="Courier" w:hAnsi="Courier"/>
          <w:noProof/>
          <w:sz w:val="20"/>
          <w:lang w:val="en-CA"/>
        </w:rPr>
        <w:br/>
      </w:r>
      <w:r w:rsidRPr="002B731D">
        <w:rPr>
          <w:rFonts w:ascii="Courier" w:hAnsi="Courier"/>
          <w:noProof/>
          <w:sz w:val="20"/>
          <w:lang w:val="en-CA"/>
        </w:rPr>
        <w:tab/>
        <w:t xml:space="preserve">if(static_vr_space_flag == 0)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00B046B0" w:rsidRPr="002B731D">
        <w:rPr>
          <w:rFonts w:ascii="Courier" w:hAnsi="Courier"/>
          <w:noProof/>
          <w:sz w:val="20"/>
          <w:lang w:val="en-CA" w:eastAsia="zh-CN"/>
        </w:rPr>
        <w:t>ViewingSpaceStruct(0)</w:t>
      </w:r>
      <w:r w:rsidR="00B046B0" w:rsidRPr="002B731D">
        <w:rPr>
          <w:rFonts w:ascii="Courier" w:hAnsi="Courier"/>
          <w:noProof/>
          <w:sz w:val="20"/>
          <w:lang w:val="en-CA"/>
        </w:rPr>
        <w:t>;</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color w:val="4F81BD" w:themeColor="accent1"/>
          <w:sz w:val="20"/>
          <w:lang w:val="en-CA"/>
        </w:rPr>
        <w:t>if (vr_space_exclusions_info_present_flag == 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if (static_vr_exclusions_flag == 0)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unsigned int(8) num_excluded_regions_minus1;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for (i = 1; i &lt;= num_excluded_regions_minus1+1; i++)  </w:t>
      </w:r>
      <w:r w:rsidRPr="002B731D">
        <w:rPr>
          <w:rFonts w:ascii="Courier" w:hAnsi="Courier"/>
          <w:noProof/>
          <w:color w:val="4F81BD" w:themeColor="accent1"/>
          <w:sz w:val="20"/>
          <w:lang w:val="en-CA"/>
        </w:rPr>
        <w:br/>
      </w:r>
      <w:r w:rsidRPr="002B731D">
        <w:rPr>
          <w:rFonts w:ascii="Courier" w:hAnsi="Courier"/>
          <w:noProof/>
          <w:color w:val="4F81BD" w:themeColor="accent1"/>
          <w:sz w:val="20"/>
          <w:lang w:val="en-CA"/>
        </w:rPr>
        <w:tab/>
        <w:t xml:space="preserve">      VRBB(i)</w:t>
      </w:r>
      <w:r w:rsidRPr="002B731D">
        <w:rPr>
          <w:rFonts w:ascii="Courier" w:hAnsi="Courier" w:cs="Courier New"/>
          <w:noProof/>
          <w:color w:val="4F81BD" w:themeColor="accent1"/>
          <w:sz w:val="20"/>
          <w:lang w:val="en-CA"/>
        </w:rPr>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 xml:space="preserve">  }</w:t>
      </w:r>
      <w:r w:rsidRPr="002B731D">
        <w:rPr>
          <w:rFonts w:ascii="Courier" w:hAnsi="Courier" w:cs="Courier New"/>
          <w:noProof/>
          <w:color w:val="4F81BD" w:themeColor="accent1"/>
          <w:sz w:val="20"/>
          <w:lang w:val="en-CA"/>
        </w:rPr>
        <w:br/>
      </w:r>
      <w:r w:rsidRPr="002B731D">
        <w:rPr>
          <w:rFonts w:ascii="Courier" w:hAnsi="Courier" w:cs="Courier New"/>
          <w:noProof/>
          <w:color w:val="4F81BD" w:themeColor="accent1"/>
          <w:sz w:val="20"/>
          <w:lang w:val="en-CA"/>
        </w:rPr>
        <w:tab/>
        <w:t>}</w:t>
      </w:r>
      <w:r w:rsidRPr="002B731D">
        <w:rPr>
          <w:rFonts w:ascii="Courier" w:hAnsi="Courier" w:cs="Courier New"/>
          <w:noProof/>
          <w:color w:val="4F81BD" w:themeColor="accent1"/>
          <w:sz w:val="20"/>
          <w:lang w:val="en-CA"/>
        </w:rPr>
        <w:br/>
      </w:r>
      <w:r w:rsidRPr="002B731D">
        <w:rPr>
          <w:rFonts w:ascii="Courier" w:hAnsi="Courier"/>
          <w:noProof/>
          <w:sz w:val="20"/>
          <w:lang w:val="en-CA"/>
        </w:rPr>
        <w:t>}</w:t>
      </w:r>
    </w:p>
    <w:p w14:paraId="0058FA4B" w14:textId="77777777" w:rsidR="003809B7" w:rsidRPr="002B731D" w:rsidRDefault="003809B7" w:rsidP="003809B7">
      <w:pPr>
        <w:keepLines/>
        <w:tabs>
          <w:tab w:val="left" w:pos="360"/>
          <w:tab w:val="left" w:pos="1800"/>
          <w:tab w:val="left" w:pos="2160"/>
          <w:tab w:val="left" w:pos="2520"/>
          <w:tab w:val="left" w:pos="2880"/>
          <w:tab w:val="left" w:pos="3240"/>
          <w:tab w:val="left" w:pos="3600"/>
          <w:tab w:val="left" w:pos="3960"/>
          <w:tab w:val="left" w:pos="4320"/>
        </w:tabs>
        <w:spacing w:before="60" w:after="120"/>
        <w:rPr>
          <w:rFonts w:eastAsia="MS Mincho"/>
          <w:noProof/>
          <w:sz w:val="20"/>
          <w:lang w:val="en-CA"/>
        </w:rPr>
      </w:pPr>
      <w:r w:rsidRPr="002B731D">
        <w:rPr>
          <w:rFonts w:ascii="Courier" w:eastAsia="MS Mincho" w:hAnsi="Courier"/>
          <w:noProof/>
          <w:sz w:val="20"/>
          <w:lang w:val="en-CA"/>
        </w:rPr>
        <w:t xml:space="preserve">VRBB(0) </w:t>
      </w:r>
      <w:r w:rsidRPr="002B731D">
        <w:rPr>
          <w:rFonts w:ascii="Times New Roman" w:eastAsia="MS Mincho" w:hAnsi="Times New Roman"/>
          <w:noProof/>
          <w:sz w:val="20"/>
          <w:lang w:val="en-CA"/>
        </w:rPr>
        <w:t>in the sample specifies the bounding box (X, Y, Z) minimum and maximum co-ordinates which specify the 3D space within which excluding any signaled excluded VR space areas an immersive VR experience is supported for the associated media track samples.</w:t>
      </w:r>
      <w:r w:rsidRPr="002B731D">
        <w:rPr>
          <w:rFonts w:eastAsia="MS Mincho"/>
          <w:noProof/>
          <w:sz w:val="20"/>
          <w:lang w:val="en-CA"/>
        </w:rPr>
        <w:t xml:space="preserve"> </w:t>
      </w:r>
    </w:p>
    <w:p w14:paraId="7086B59B" w14:textId="77777777" w:rsidR="003809B7" w:rsidRPr="002B731D" w:rsidRDefault="003809B7" w:rsidP="003809B7">
      <w:pPr>
        <w:tabs>
          <w:tab w:val="left" w:pos="1701"/>
        </w:tabs>
        <w:spacing w:after="160"/>
        <w:jc w:val="both"/>
        <w:rPr>
          <w:rFonts w:eastAsia="MS Mincho"/>
          <w:noProof/>
          <w:color w:val="4F81BD" w:themeColor="accent1"/>
          <w:sz w:val="20"/>
          <w:lang w:val="en-CA"/>
        </w:rPr>
      </w:pPr>
      <w:r w:rsidRPr="002B731D">
        <w:rPr>
          <w:rFonts w:ascii="Courier" w:eastAsia="MS Mincho" w:hAnsi="Courier"/>
          <w:noProof/>
          <w:color w:val="4F81BD" w:themeColor="accent1"/>
          <w:sz w:val="20"/>
          <w:lang w:val="en-CA"/>
        </w:rPr>
        <w:t xml:space="preserve">num_excluded_regions_minus1 </w:t>
      </w:r>
      <w:r w:rsidRPr="002B731D">
        <w:rPr>
          <w:rFonts w:ascii="Times New Roman" w:eastAsia="MS Mincho" w:hAnsi="Times New Roman"/>
          <w:noProof/>
          <w:color w:val="4F81BD" w:themeColor="accent1"/>
          <w:sz w:val="20"/>
          <w:lang w:val="en-CA"/>
        </w:rPr>
        <w:t>plus 1 specifies the number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structures signaled in the sample which indicate the number of excluded spaces from the immersive VR experience.</w:t>
      </w:r>
      <w:r w:rsidRPr="002B731D">
        <w:rPr>
          <w:rFonts w:ascii="Courier" w:eastAsia="MS Mincho" w:hAnsi="Courier"/>
          <w:noProof/>
          <w:color w:val="4F81BD" w:themeColor="accent1"/>
          <w:sz w:val="20"/>
          <w:lang w:val="en-CA"/>
        </w:rPr>
        <w:t xml:space="preserve">  </w:t>
      </w:r>
    </w:p>
    <w:p w14:paraId="7AF1FB82" w14:textId="77777777" w:rsidR="00E84F65" w:rsidRPr="002B731D" w:rsidRDefault="003809B7" w:rsidP="00AE5E7F">
      <w:pPr>
        <w:keepLines/>
        <w:tabs>
          <w:tab w:val="left" w:pos="360"/>
          <w:tab w:val="left" w:pos="1800"/>
          <w:tab w:val="left" w:pos="2160"/>
          <w:tab w:val="left" w:pos="2520"/>
          <w:tab w:val="left" w:pos="2880"/>
          <w:tab w:val="left" w:pos="3240"/>
          <w:tab w:val="left" w:pos="3600"/>
          <w:tab w:val="left" w:pos="3960"/>
          <w:tab w:val="left" w:pos="4320"/>
        </w:tabs>
        <w:spacing w:before="60" w:after="120"/>
        <w:rPr>
          <w:rFonts w:ascii="Times New Roman" w:eastAsia="MS Mincho" w:hAnsi="Times New Roman"/>
          <w:noProof/>
          <w:color w:val="4F81BD" w:themeColor="accent1"/>
          <w:sz w:val="20"/>
          <w:lang w:val="en-CA"/>
        </w:rPr>
      </w:pP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for</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in the sample  specifies the bounding box (X, Y, Z) minimum and maximum co-ordinates which specify the 3D space 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Pr="002B731D">
        <w:rPr>
          <w:rFonts w:ascii="Times New Roman" w:eastAsia="MS Mincho" w:hAnsi="Times New Roman"/>
          <w:noProof/>
          <w:color w:val="4F81BD" w:themeColor="accent1"/>
          <w:sz w:val="20"/>
          <w:lang w:val="en-CA"/>
        </w:rPr>
        <w:t>within which an immersive VR experience is not supported for the associated media track samples. It is a requirement of conformance that each of</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 xml:space="preserve">VRBB(i) </w:t>
      </w:r>
      <w:r w:rsidRPr="002B731D">
        <w:rPr>
          <w:rFonts w:ascii="Times New Roman" w:eastAsia="MS Mincho" w:hAnsi="Times New Roman"/>
          <w:noProof/>
          <w:color w:val="4F81BD" w:themeColor="accent1"/>
          <w:sz w:val="20"/>
          <w:lang w:val="en-CA"/>
        </w:rPr>
        <w:t xml:space="preserve">for </w:t>
      </w:r>
      <w:r w:rsidRPr="002B731D">
        <w:rPr>
          <w:rFonts w:ascii="Courier" w:eastAsia="MS Mincho" w:hAnsi="Courier"/>
          <w:noProof/>
          <w:color w:val="4F81BD" w:themeColor="accent1"/>
          <w:sz w:val="20"/>
          <w:lang w:val="en-CA"/>
        </w:rPr>
        <w:t xml:space="preserve">i </w:t>
      </w:r>
      <w:r w:rsidRPr="002B731D">
        <w:rPr>
          <w:rFonts w:ascii="Times New Roman" w:eastAsia="MS Mincho" w:hAnsi="Times New Roman"/>
          <w:noProof/>
          <w:color w:val="4F81BD" w:themeColor="accent1"/>
          <w:sz w:val="20"/>
          <w:lang w:val="en-CA"/>
        </w:rPr>
        <w:t>greater than 0 shall be within the 3D space specified by</w:t>
      </w:r>
      <w:r w:rsidRPr="002B731D">
        <w:rPr>
          <w:rFonts w:eastAsia="MS Mincho"/>
          <w:noProof/>
          <w:color w:val="4F81BD" w:themeColor="accent1"/>
          <w:sz w:val="20"/>
          <w:lang w:val="en-CA"/>
        </w:rPr>
        <w:t xml:space="preserve"> </w:t>
      </w:r>
      <w:r w:rsidRPr="002B731D">
        <w:rPr>
          <w:rFonts w:ascii="Courier" w:eastAsia="MS Mincho" w:hAnsi="Courier"/>
          <w:noProof/>
          <w:color w:val="4F81BD" w:themeColor="accent1"/>
          <w:sz w:val="20"/>
          <w:lang w:val="en-CA"/>
        </w:rPr>
        <w:t>VRBB(0)</w:t>
      </w:r>
      <w:r w:rsidR="00152C8B" w:rsidRPr="002B731D">
        <w:rPr>
          <w:rFonts w:ascii="Times New Roman" w:eastAsia="MS Mincho" w:hAnsi="Times New Roman"/>
          <w:noProof/>
          <w:color w:val="4F81BD" w:themeColor="accent1"/>
          <w:sz w:val="20"/>
          <w:lang w:val="en-CA"/>
        </w:rPr>
        <w:t>.</w:t>
      </w:r>
    </w:p>
    <w:p w14:paraId="304AB0B9" w14:textId="77777777" w:rsidR="00661AC0" w:rsidRPr="002B731D" w:rsidRDefault="009227AE" w:rsidP="00C532AB">
      <w:pPr>
        <w:pStyle w:val="Heading1"/>
        <w:rPr>
          <w:lang w:val="en-CA"/>
        </w:rPr>
      </w:pPr>
      <w:r w:rsidRPr="002B731D">
        <w:rPr>
          <w:lang w:val="en-CA"/>
        </w:rPr>
        <w:t xml:space="preserve">Compact Signaling of Region-Wise Packing </w:t>
      </w:r>
    </w:p>
    <w:p w14:paraId="3C6A84D8" w14:textId="77777777" w:rsidR="007345DE" w:rsidRPr="002B731D" w:rsidRDefault="007345DE" w:rsidP="004E1748">
      <w:pPr>
        <w:rPr>
          <w:lang w:val="en-CA"/>
        </w:rPr>
      </w:pPr>
    </w:p>
    <w:p w14:paraId="5D7731ED" w14:textId="77777777" w:rsidR="00FF7AD8" w:rsidRPr="002B731D" w:rsidRDefault="00FF7AD8" w:rsidP="004E1748">
      <w:pPr>
        <w:rPr>
          <w:lang w:val="en-CA"/>
        </w:rPr>
      </w:pPr>
      <w:r w:rsidRPr="002B731D">
        <w:rPr>
          <w:rFonts w:ascii="Times New Roman" w:hAnsi="Times New Roman"/>
          <w:sz w:val="20"/>
          <w:lang w:val="en-CA"/>
        </w:rPr>
        <w:t xml:space="preserve">The </w:t>
      </w:r>
      <w:r w:rsidRPr="002B731D">
        <w:rPr>
          <w:rFonts w:ascii="Times New Roman" w:hAnsi="Times New Roman"/>
          <w:sz w:val="20"/>
          <w:highlight w:val="yellow"/>
          <w:lang w:val="en-CA"/>
        </w:rPr>
        <w:t>highlighted</w:t>
      </w:r>
      <w:r w:rsidRPr="002B731D">
        <w:rPr>
          <w:rFonts w:ascii="Times New Roman" w:hAnsi="Times New Roman"/>
          <w:sz w:val="20"/>
          <w:lang w:val="en-CA"/>
        </w:rPr>
        <w:t xml:space="preserve"> text includes the additional signaling for compact region-wise packing.</w:t>
      </w:r>
    </w:p>
    <w:p w14:paraId="40C33AAC" w14:textId="77777777" w:rsidR="005E3424" w:rsidRPr="002B731D" w:rsidRDefault="009E7782" w:rsidP="004E1748">
      <w:pPr>
        <w:rPr>
          <w:rFonts w:ascii="Times New Roman" w:hAnsi="Times New Roman"/>
          <w:sz w:val="20"/>
          <w:lang w:val="en-CA"/>
        </w:rPr>
      </w:pPr>
      <w:r w:rsidRPr="002B731D">
        <w:rPr>
          <w:rFonts w:ascii="Times New Roman" w:hAnsi="Times New Roman"/>
          <w:sz w:val="20"/>
          <w:highlight w:val="yellow"/>
          <w:lang w:val="en-CA"/>
        </w:rPr>
        <w:lastRenderedPageBreak/>
        <w:t>[Ed</w:t>
      </w:r>
      <w:r w:rsidR="006104E2" w:rsidRPr="002B731D">
        <w:rPr>
          <w:rFonts w:ascii="Times New Roman" w:hAnsi="Times New Roman"/>
          <w:sz w:val="20"/>
          <w:highlight w:val="yellow"/>
          <w:lang w:val="en-CA"/>
        </w:rPr>
        <w:t>. Note</w:t>
      </w:r>
      <w:r w:rsidRPr="002B731D">
        <w:rPr>
          <w:rFonts w:ascii="Times New Roman" w:hAnsi="Times New Roman"/>
          <w:sz w:val="20"/>
          <w:highlight w:val="yellow"/>
          <w:lang w:val="en-CA"/>
        </w:rPr>
        <w:t>: It is not</w:t>
      </w:r>
      <w:r w:rsidR="00FF64EA" w:rsidRPr="002B731D">
        <w:rPr>
          <w:rFonts w:ascii="Times New Roman" w:hAnsi="Times New Roman"/>
          <w:sz w:val="20"/>
          <w:highlight w:val="yellow"/>
          <w:lang w:val="en-CA"/>
        </w:rPr>
        <w:t xml:space="preserve">ed that the syntax below may not </w:t>
      </w:r>
      <w:r w:rsidR="00AA7D4F" w:rsidRPr="002B731D">
        <w:rPr>
          <w:rFonts w:ascii="Times New Roman" w:hAnsi="Times New Roman"/>
          <w:sz w:val="20"/>
          <w:highlight w:val="yellow"/>
          <w:lang w:val="en-CA"/>
        </w:rPr>
        <w:t xml:space="preserve">be </w:t>
      </w:r>
      <w:r w:rsidR="00FF64EA" w:rsidRPr="002B731D">
        <w:rPr>
          <w:rFonts w:ascii="Times New Roman" w:hAnsi="Times New Roman"/>
          <w:sz w:val="20"/>
          <w:highlight w:val="yellow"/>
          <w:lang w:val="en-CA"/>
        </w:rPr>
        <w:t>backward compatible]</w:t>
      </w:r>
    </w:p>
    <w:p w14:paraId="1CAEAFB4" w14:textId="77777777" w:rsidR="009227AE" w:rsidRPr="002B731D" w:rsidRDefault="009227AE" w:rsidP="004E1748">
      <w:pPr>
        <w:rPr>
          <w:rFonts w:ascii="Times New Roman" w:hAnsi="Times New Roman"/>
          <w:lang w:val="en-CA"/>
        </w:rPr>
      </w:pPr>
    </w:p>
    <w:p w14:paraId="74975059" w14:textId="77777777" w:rsidR="009227AE" w:rsidRPr="002B731D" w:rsidRDefault="009227AE" w:rsidP="009227AE">
      <w:pPr>
        <w:pStyle w:val="Heading2"/>
        <w:rPr>
          <w:lang w:val="en-CA"/>
        </w:rPr>
      </w:pPr>
      <w:r w:rsidRPr="002B731D">
        <w:rPr>
          <w:lang w:val="en-CA"/>
        </w:rPr>
        <w:t>Compact description of region-wise packing information using scale factor</w:t>
      </w:r>
    </w:p>
    <w:p w14:paraId="6BF25CDE" w14:textId="77777777" w:rsidR="009227AE" w:rsidRPr="002B731D" w:rsidRDefault="009227AE" w:rsidP="00AE5E7F">
      <w:pPr>
        <w:spacing w:before="60" w:after="60"/>
        <w:ind w:right="150"/>
        <w:rPr>
          <w:rFonts w:ascii="Times New Roman" w:hAnsi="Times New Roman"/>
          <w:sz w:val="20"/>
          <w:lang w:val="en-CA"/>
        </w:rPr>
      </w:pPr>
      <w:r w:rsidRPr="002B731D">
        <w:rPr>
          <w:rFonts w:ascii="Times New Roman" w:hAnsi="Times New Roman"/>
          <w:sz w:val="20"/>
          <w:szCs w:val="24"/>
          <w:lang w:val="en-CA"/>
        </w:rPr>
        <w:t xml:space="preserve">The following text modifications are proposed on top of </w:t>
      </w:r>
      <w:r w:rsidR="00086B50" w:rsidRPr="002B731D">
        <w:rPr>
          <w:rFonts w:ascii="Times New Roman" w:hAnsi="Times New Roman"/>
          <w:sz w:val="20"/>
          <w:szCs w:val="24"/>
          <w:lang w:val="en-CA"/>
        </w:rPr>
        <w:t>OMAF WD</w:t>
      </w:r>
      <w:r w:rsidRPr="002B731D">
        <w:rPr>
          <w:rFonts w:ascii="Times New Roman" w:hAnsi="Times New Roman"/>
          <w:sz w:val="20"/>
          <w:szCs w:val="24"/>
          <w:lang w:val="en-CA"/>
        </w:rPr>
        <w:t xml:space="preserve"> for compact description of region-wise packing information using scale factor. The proposed changes to the text of the Region-wise packing structure section </w:t>
      </w:r>
      <w:proofErr w:type="gramStart"/>
      <w:r w:rsidRPr="002B731D">
        <w:rPr>
          <w:rFonts w:ascii="Times New Roman" w:hAnsi="Times New Roman"/>
          <w:sz w:val="20"/>
          <w:szCs w:val="24"/>
          <w:lang w:val="en-CA"/>
        </w:rPr>
        <w:t>is</w:t>
      </w:r>
      <w:proofErr w:type="gramEnd"/>
      <w:r w:rsidRPr="002B731D">
        <w:rPr>
          <w:rFonts w:ascii="Times New Roman" w:hAnsi="Times New Roman"/>
          <w:sz w:val="20"/>
          <w:szCs w:val="24"/>
          <w:lang w:val="en-CA"/>
        </w:rPr>
        <w:t xml:space="preserve"> shown </w:t>
      </w:r>
      <w:r w:rsidRPr="002B731D">
        <w:rPr>
          <w:rFonts w:ascii="Times New Roman" w:hAnsi="Times New Roman"/>
          <w:sz w:val="20"/>
          <w:szCs w:val="24"/>
          <w:highlight w:val="yellow"/>
          <w:lang w:val="en-CA"/>
        </w:rPr>
        <w:t>highlighted</w:t>
      </w:r>
      <w:r w:rsidRPr="002B731D">
        <w:rPr>
          <w:rFonts w:ascii="Times New Roman" w:hAnsi="Times New Roman"/>
          <w:sz w:val="20"/>
          <w:szCs w:val="24"/>
          <w:lang w:val="en-CA"/>
        </w:rPr>
        <w:t xml:space="preserve"> compared to </w:t>
      </w:r>
      <w:r w:rsidR="00086B50" w:rsidRPr="002B731D">
        <w:rPr>
          <w:rFonts w:ascii="Times New Roman" w:hAnsi="Times New Roman"/>
          <w:sz w:val="20"/>
          <w:szCs w:val="24"/>
          <w:lang w:val="en-CA"/>
        </w:rPr>
        <w:t>OMAF WD</w:t>
      </w:r>
      <w:r w:rsidRPr="002B731D">
        <w:rPr>
          <w:rFonts w:ascii="Times New Roman" w:hAnsi="Times New Roman"/>
          <w:sz w:val="20"/>
          <w:szCs w:val="24"/>
          <w:lang w:val="en-CA"/>
        </w:rPr>
        <w:t>.</w:t>
      </w:r>
    </w:p>
    <w:p w14:paraId="4BE19846"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w:t>
      </w:r>
      <w:r w:rsidRPr="002B731D">
        <w:rPr>
          <w:rFonts w:ascii="Times New Roman" w:hAnsi="Times New Roman"/>
          <w:sz w:val="20"/>
          <w:szCs w:val="20"/>
          <w:lang w:val="en-CA"/>
        </w:rPr>
        <w:tab/>
        <w:t>Region-wise packing structure</w:t>
      </w:r>
    </w:p>
    <w:p w14:paraId="289B975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7.5.3.1</w:t>
      </w:r>
      <w:r w:rsidRPr="002B731D">
        <w:rPr>
          <w:rFonts w:ascii="Times New Roman" w:hAnsi="Times New Roman"/>
          <w:sz w:val="20"/>
          <w:szCs w:val="20"/>
          <w:lang w:val="en-CA"/>
        </w:rPr>
        <w:tab/>
        <w:t>Definition</w:t>
      </w:r>
    </w:p>
    <w:p w14:paraId="740A8DC5" w14:textId="77777777" w:rsidR="009227AE" w:rsidRPr="004A56F5" w:rsidRDefault="009227AE" w:rsidP="009227AE">
      <w:pPr>
        <w:spacing w:after="160"/>
        <w:jc w:val="both"/>
        <w:rPr>
          <w:rFonts w:eastAsia="Malgun Gothic"/>
          <w:sz w:val="20"/>
          <w:lang w:val="en-CA" w:eastAsia="ko-KR"/>
        </w:rPr>
      </w:pPr>
      <w:proofErr w:type="spellStart"/>
      <w:r w:rsidRPr="002B731D">
        <w:rPr>
          <w:rFonts w:ascii="Courier" w:eastAsia="Calibri" w:hAnsi="Courier"/>
          <w:sz w:val="20"/>
          <w:lang w:val="en-CA"/>
        </w:rPr>
        <w:t>RegionWisePackingStruct</w:t>
      </w:r>
      <w:proofErr w:type="spellEnd"/>
      <w:r w:rsidRPr="002B731D">
        <w:rPr>
          <w:rFonts w:eastAsia="Calibri"/>
          <w:sz w:val="20"/>
          <w:lang w:val="en-CA"/>
        </w:rPr>
        <w:t xml:space="preserve"> specifies the mapping between packed regions and the respective projected regions and specifies the location and size of the guard bands, if any.</w:t>
      </w:r>
    </w:p>
    <w:p w14:paraId="53EDA73E" w14:textId="77777777" w:rsidR="009227AE" w:rsidRPr="004A56F5" w:rsidRDefault="009227AE" w:rsidP="009227AE">
      <w:pPr>
        <w:tabs>
          <w:tab w:val="left" w:pos="1701"/>
        </w:tabs>
        <w:spacing w:after="160"/>
        <w:ind w:left="1687" w:hanging="967"/>
        <w:jc w:val="both"/>
        <w:rPr>
          <w:rFonts w:eastAsia="Malgun Gothic"/>
          <w:sz w:val="20"/>
          <w:lang w:val="en-CA" w:eastAsia="ko-KR"/>
        </w:rPr>
      </w:pPr>
      <w:r w:rsidRPr="002B731D">
        <w:rPr>
          <w:rFonts w:eastAsia="Malgun Gothic"/>
          <w:sz w:val="18"/>
          <w:szCs w:val="18"/>
          <w:lang w:val="en-CA"/>
        </w:rPr>
        <w:t xml:space="preserve">NOTE: </w:t>
      </w:r>
      <w:r w:rsidRPr="002B731D">
        <w:rPr>
          <w:rFonts w:eastAsia="Malgun Gothic"/>
          <w:sz w:val="18"/>
          <w:szCs w:val="18"/>
          <w:lang w:val="en-CA"/>
        </w:rPr>
        <w:tab/>
        <w:t xml:space="preserve">Among other information the </w:t>
      </w:r>
      <w:proofErr w:type="spellStart"/>
      <w:r w:rsidRPr="002B731D">
        <w:rPr>
          <w:rFonts w:ascii="Courier" w:eastAsia="Calibri" w:hAnsi="Courier"/>
          <w:sz w:val="18"/>
          <w:szCs w:val="18"/>
          <w:lang w:val="en-CA"/>
        </w:rPr>
        <w:t>RegionWisePackingStruct</w:t>
      </w:r>
      <w:proofErr w:type="spellEnd"/>
      <w:r w:rsidRPr="002B731D">
        <w:rPr>
          <w:rFonts w:eastAsia="Malgun Gothic"/>
          <w:sz w:val="18"/>
          <w:szCs w:val="18"/>
          <w:lang w:val="en-CA"/>
        </w:rPr>
        <w:t xml:space="preserve"> also provides the content coverage information in the 2D Cartesian picture domain.</w:t>
      </w:r>
    </w:p>
    <w:p w14:paraId="5F35C5EB"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 xml:space="preserve">A decoded picture in the semantics </w:t>
      </w:r>
      <w:r w:rsidRPr="002B731D">
        <w:rPr>
          <w:rFonts w:eastAsia="Calibri"/>
          <w:sz w:val="20"/>
          <w:lang w:val="en-CA"/>
        </w:rPr>
        <w:t xml:space="preserve">of this clause </w:t>
      </w:r>
      <w:r w:rsidRPr="002B731D">
        <w:rPr>
          <w:rFonts w:eastAsia="Malgun Gothic"/>
          <w:sz w:val="20"/>
          <w:lang w:val="en-CA" w:eastAsia="ko-KR"/>
        </w:rPr>
        <w:t>is either one of the following depending on the container for this syntax structure:</w:t>
      </w:r>
    </w:p>
    <w:p w14:paraId="2CF6C4C1"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video, the decoded picture is the decoding output resulting from a sample of the video track.</w:t>
      </w:r>
    </w:p>
    <w:p w14:paraId="11E6E7AC"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an image item, the decoded picture is a reconstructed image of the image item.</w:t>
      </w:r>
    </w:p>
    <w:p w14:paraId="625276DE"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w:t>
      </w:r>
      <w:proofErr w:type="spellStart"/>
      <w:r w:rsidRPr="002B731D">
        <w:rPr>
          <w:rFonts w:ascii="Courier" w:eastAsia="Calibri" w:hAnsi="Courier"/>
          <w:sz w:val="20"/>
          <w:lang w:val="en-CA"/>
        </w:rPr>
        <w:t>RegionWisePackingStruct</w:t>
      </w:r>
      <w:proofErr w:type="spellEnd"/>
      <w:r w:rsidRPr="002B731D">
        <w:rPr>
          <w:rFonts w:eastAsia="Calibri"/>
          <w:sz w:val="20"/>
          <w:lang w:val="en-CA"/>
        </w:rPr>
        <w:t xml:space="preserve"> is informatively summarized below, while the normative semantics follow subsequently in this clause:</w:t>
      </w:r>
    </w:p>
    <w:p w14:paraId="10A70422"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projected picture are explicitly signalled with </w:t>
      </w:r>
      <w:proofErr w:type="spellStart"/>
      <w:r w:rsidRPr="002B731D">
        <w:rPr>
          <w:rFonts w:ascii="Courier" w:eastAsia="Calibri" w:hAnsi="Courier"/>
          <w:sz w:val="20"/>
          <w:lang w:val="en-CA"/>
        </w:rPr>
        <w:t>proj_picture_width</w:t>
      </w:r>
      <w:proofErr w:type="spellEnd"/>
      <w:r w:rsidRPr="002B731D">
        <w:rPr>
          <w:rFonts w:eastAsia="Calibri"/>
          <w:sz w:val="20"/>
          <w:lang w:val="en-CA"/>
        </w:rPr>
        <w:t xml:space="preserve"> and </w:t>
      </w:r>
      <w:proofErr w:type="spellStart"/>
      <w:r w:rsidRPr="002B731D">
        <w:rPr>
          <w:rFonts w:ascii="Courier" w:eastAsia="Calibri" w:hAnsi="Courier"/>
          <w:sz w:val="20"/>
          <w:lang w:val="en-CA"/>
        </w:rPr>
        <w:t>proj_picture_height</w:t>
      </w:r>
      <w:proofErr w:type="spellEnd"/>
      <w:r w:rsidRPr="002B731D">
        <w:rPr>
          <w:rFonts w:eastAsia="Calibri"/>
          <w:sz w:val="20"/>
          <w:lang w:val="en-CA"/>
        </w:rPr>
        <w:t>, respectively.</w:t>
      </w:r>
    </w:p>
    <w:p w14:paraId="72564BE3"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packed picture are explicitly signalled with </w:t>
      </w:r>
      <w:proofErr w:type="spellStart"/>
      <w:r w:rsidRPr="002B731D">
        <w:rPr>
          <w:rFonts w:ascii="Courier" w:eastAsia="Calibri" w:hAnsi="Courier"/>
          <w:sz w:val="20"/>
          <w:lang w:val="en-CA"/>
        </w:rPr>
        <w:t>packed_picture_width</w:t>
      </w:r>
      <w:proofErr w:type="spellEnd"/>
      <w:r w:rsidRPr="002B731D">
        <w:rPr>
          <w:rFonts w:eastAsia="Calibri"/>
          <w:sz w:val="20"/>
          <w:lang w:val="en-CA"/>
        </w:rPr>
        <w:t xml:space="preserve"> and </w:t>
      </w:r>
      <w:proofErr w:type="spellStart"/>
      <w:r w:rsidRPr="002B731D">
        <w:rPr>
          <w:rFonts w:ascii="Courier" w:eastAsia="Calibri" w:hAnsi="Courier"/>
          <w:sz w:val="20"/>
          <w:lang w:val="en-CA"/>
        </w:rPr>
        <w:t>packed_picture_height</w:t>
      </w:r>
      <w:proofErr w:type="spellEnd"/>
      <w:r w:rsidRPr="002B731D">
        <w:rPr>
          <w:rFonts w:eastAsia="Calibri"/>
          <w:sz w:val="20"/>
          <w:lang w:val="en-CA"/>
        </w:rPr>
        <w:t>, respectively.</w:t>
      </w:r>
    </w:p>
    <w:p w14:paraId="73AA44DD"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When the projected picture is stereoscopic and has the top-bottom or side-by-side frame packing arrangement, </w:t>
      </w:r>
      <w:r w:rsidRPr="002B731D">
        <w:rPr>
          <w:rFonts w:ascii="Courier" w:hAnsi="Courier"/>
          <w:noProof/>
          <w:sz w:val="20"/>
          <w:lang w:val="en-CA"/>
        </w:rPr>
        <w:t xml:space="preserve">constituent_picture_matching_flag </w:t>
      </w:r>
      <w:r w:rsidRPr="002B731D">
        <w:rPr>
          <w:rFonts w:eastAsia="Calibri"/>
          <w:sz w:val="20"/>
          <w:lang w:val="en-CA"/>
        </w:rPr>
        <w:t xml:space="preserve">equal to 1 specifies </w:t>
      </w:r>
      <w:r w:rsidRPr="002B731D">
        <w:rPr>
          <w:sz w:val="20"/>
          <w:lang w:val="en-CA"/>
        </w:rPr>
        <w:t>that</w:t>
      </w:r>
    </w:p>
    <w:p w14:paraId="6620C6CC"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projected region information, packed region information, and guard band region information in this syntax structure apply individually to each constituent picture,</w:t>
      </w:r>
    </w:p>
    <w:p w14:paraId="12776B56"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packed picture and the projected picture have the same stereoscopic frame packing format</w:t>
      </w:r>
      <w:r w:rsidRPr="002B731D">
        <w:rPr>
          <w:rFonts w:eastAsia="Calibri"/>
          <w:sz w:val="20"/>
          <w:lang w:val="en-CA"/>
        </w:rPr>
        <w:t>, and</w:t>
      </w:r>
    </w:p>
    <w:p w14:paraId="0A5D72F3"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number of projected regions and packed regions is double of that indicated by the value of </w:t>
      </w:r>
      <w:proofErr w:type="spellStart"/>
      <w:r w:rsidRPr="002B731D">
        <w:rPr>
          <w:rFonts w:ascii="Courier" w:eastAsia="Calibri" w:hAnsi="Courier"/>
          <w:sz w:val="20"/>
          <w:lang w:val="en-CA"/>
        </w:rPr>
        <w:t>num_regions</w:t>
      </w:r>
      <w:proofErr w:type="spellEnd"/>
      <w:r w:rsidRPr="002B731D">
        <w:rPr>
          <w:rFonts w:eastAsia="Calibri"/>
          <w:sz w:val="20"/>
          <w:lang w:val="en-CA"/>
        </w:rPr>
        <w:t xml:space="preserve"> in the syntax structure.</w:t>
      </w:r>
    </w:p>
    <w:p w14:paraId="3E0F8A4D"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proofErr w:type="spellStart"/>
      <w:r w:rsidRPr="002B731D">
        <w:rPr>
          <w:rFonts w:ascii="Courier" w:eastAsia="Calibri" w:hAnsi="Courier"/>
          <w:sz w:val="20"/>
          <w:lang w:val="en-CA"/>
        </w:rPr>
        <w:t>RegionWisePackingStruct</w:t>
      </w:r>
      <w:proofErr w:type="spellEnd"/>
      <w:r w:rsidRPr="002B731D">
        <w:rPr>
          <w:rFonts w:eastAsia="Malgun Gothic"/>
          <w:sz w:val="20"/>
          <w:lang w:val="en-CA" w:eastAsia="ko-KR"/>
        </w:rPr>
        <w:t xml:space="preserve"> contains a loop, in which a loop entry corresponds to the respective projected regions and packed regions in both constituent pictures (when </w:t>
      </w:r>
      <w:r w:rsidRPr="002B731D">
        <w:rPr>
          <w:rFonts w:ascii="Courier" w:hAnsi="Courier"/>
          <w:noProof/>
          <w:sz w:val="20"/>
          <w:lang w:val="en-CA"/>
        </w:rPr>
        <w:t xml:space="preserve">constituent_picture_matching_flag </w:t>
      </w:r>
      <w:r w:rsidRPr="002B731D">
        <w:rPr>
          <w:rFonts w:eastAsia="Calibri"/>
          <w:sz w:val="20"/>
          <w:lang w:val="en-CA"/>
        </w:rPr>
        <w:t>equal to 1) or to a projected region and the respective packed region (</w:t>
      </w:r>
      <w:r w:rsidRPr="002B731D">
        <w:rPr>
          <w:rFonts w:eastAsia="Malgun Gothic"/>
          <w:sz w:val="20"/>
          <w:lang w:val="en-CA" w:eastAsia="ko-KR"/>
        </w:rPr>
        <w:t xml:space="preserve">when </w:t>
      </w:r>
      <w:r w:rsidRPr="002B731D">
        <w:rPr>
          <w:rFonts w:ascii="Courier" w:hAnsi="Courier"/>
          <w:noProof/>
          <w:sz w:val="20"/>
          <w:lang w:val="en-CA"/>
        </w:rPr>
        <w:t xml:space="preserve">constituent_picture_matching_flag </w:t>
      </w:r>
      <w:r w:rsidRPr="002B731D">
        <w:rPr>
          <w:rFonts w:eastAsia="Calibri"/>
          <w:sz w:val="20"/>
          <w:lang w:val="en-CA"/>
        </w:rPr>
        <w:t xml:space="preserve">equal to 0), and the loop entry the </w:t>
      </w:r>
      <w:r w:rsidRPr="002B731D">
        <w:rPr>
          <w:rFonts w:eastAsia="Malgun Gothic"/>
          <w:sz w:val="20"/>
          <w:lang w:val="en-CA" w:eastAsia="ko-KR"/>
        </w:rPr>
        <w:t>contains the following:</w:t>
      </w:r>
    </w:p>
    <w:p w14:paraId="75398463"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a flag indicating the presence of guard bands for the packed region,</w:t>
      </w:r>
    </w:p>
    <w:p w14:paraId="3A98B0B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the packing type (however, only rectangular region-wise packing is specified in this document),</w:t>
      </w:r>
    </w:p>
    <w:p w14:paraId="0EBF5158"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lastRenderedPageBreak/>
        <w:t xml:space="preserve">the mapping between a projected region and the respective packed region in the rectangular region packing structure </w:t>
      </w:r>
      <w:proofErr w:type="spellStart"/>
      <w:proofErr w:type="gramStart"/>
      <w:r w:rsidRPr="002B731D">
        <w:rPr>
          <w:rFonts w:ascii="Courier" w:eastAsia="Malgun Gothic" w:hAnsi="Courier"/>
          <w:sz w:val="20"/>
          <w:lang w:val="en-CA" w:eastAsia="ko-KR"/>
        </w:rPr>
        <w:t>RectRegionPacking</w:t>
      </w:r>
      <w:proofErr w:type="spellEnd"/>
      <w:r w:rsidRPr="002B731D">
        <w:rPr>
          <w:rFonts w:ascii="Courier" w:eastAsia="Malgun Gothic" w:hAnsi="Courier"/>
          <w:sz w:val="20"/>
          <w:lang w:val="en-CA" w:eastAsia="ko-KR"/>
        </w:rPr>
        <w:t>(</w:t>
      </w:r>
      <w:proofErr w:type="spellStart"/>
      <w:proofErr w:type="gramEnd"/>
      <w:r w:rsidRPr="002B731D">
        <w:rPr>
          <w:rFonts w:ascii="Courier" w:eastAsia="Malgun Gothic" w:hAnsi="Courier"/>
          <w:sz w:val="20"/>
          <w:lang w:val="en-CA" w:eastAsia="ko-KR"/>
        </w:rPr>
        <w:t>i</w:t>
      </w:r>
      <w:proofErr w:type="spellEnd"/>
      <w:r w:rsidRPr="002B731D">
        <w:rPr>
          <w:rFonts w:ascii="Courier" w:eastAsia="Malgun Gothic" w:hAnsi="Courier"/>
          <w:sz w:val="20"/>
          <w:lang w:val="en-CA" w:eastAsia="ko-KR"/>
        </w:rPr>
        <w:t>,</w:t>
      </w:r>
      <w:r w:rsidR="00AA7D4F" w:rsidRPr="002B731D">
        <w:rPr>
          <w:rFonts w:ascii="Courier" w:eastAsia="Malgun Gothic" w:hAnsi="Courier"/>
          <w:sz w:val="20"/>
          <w:lang w:val="en-CA" w:eastAsia="ko-KR"/>
        </w:rPr>
        <w:t xml:space="preserve"> </w:t>
      </w:r>
      <w:proofErr w:type="spellStart"/>
      <w:r w:rsidRPr="002B731D">
        <w:rPr>
          <w:rFonts w:ascii="Courier" w:eastAsia="Malgun Gothic" w:hAnsi="Courier"/>
          <w:sz w:val="20"/>
          <w:highlight w:val="yellow"/>
          <w:lang w:val="en-CA" w:eastAsia="ko-KR"/>
        </w:rPr>
        <w:t>scale_factor_proj</w:t>
      </w:r>
      <w:proofErr w:type="spellEnd"/>
      <w:r w:rsidRPr="002B731D">
        <w:rPr>
          <w:rFonts w:ascii="Courier" w:eastAsia="Malgun Gothic" w:hAnsi="Courier"/>
          <w:sz w:val="20"/>
          <w:highlight w:val="yellow"/>
          <w:lang w:val="en-CA" w:eastAsia="ko-KR"/>
        </w:rPr>
        <w:t xml:space="preserve">, </w:t>
      </w:r>
      <w:proofErr w:type="spellStart"/>
      <w:r w:rsidRPr="002B731D">
        <w:rPr>
          <w:rFonts w:ascii="Courier" w:eastAsia="Malgun Gothic" w:hAnsi="Courier"/>
          <w:sz w:val="20"/>
          <w:highlight w:val="yellow"/>
          <w:lang w:val="en-CA" w:eastAsia="ko-KR"/>
        </w:rPr>
        <w:t>scale_factor_packed</w:t>
      </w:r>
      <w:proofErr w:type="spellEnd"/>
      <w:r w:rsidRPr="002B731D">
        <w:rPr>
          <w:rFonts w:ascii="Courier" w:eastAsia="Malgun Gothic" w:hAnsi="Courier"/>
          <w:sz w:val="20"/>
          <w:lang w:val="en-CA" w:eastAsia="ko-KR"/>
        </w:rPr>
        <w:t>)</w:t>
      </w:r>
      <w:r w:rsidRPr="002B731D">
        <w:rPr>
          <w:rFonts w:eastAsia="Malgun Gothic"/>
          <w:sz w:val="20"/>
          <w:lang w:val="en-CA" w:eastAsia="ko-KR"/>
        </w:rPr>
        <w:t>,</w:t>
      </w:r>
    </w:p>
    <w:p w14:paraId="5CA044AE"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guard bands are present, the guard band structure for the packed region </w:t>
      </w:r>
      <w:proofErr w:type="spellStart"/>
      <w:r w:rsidRPr="002B731D">
        <w:rPr>
          <w:rFonts w:ascii="Courier" w:eastAsia="Malgun Gothic" w:hAnsi="Courier"/>
          <w:sz w:val="20"/>
          <w:lang w:val="en-CA" w:eastAsia="ko-KR"/>
        </w:rPr>
        <w:t>GuardBand</w:t>
      </w:r>
      <w:proofErr w:type="spellEnd"/>
      <w:r w:rsidRPr="002B731D">
        <w:rPr>
          <w:rFonts w:ascii="Courier" w:eastAsia="Malgun Gothic" w:hAnsi="Courier"/>
          <w:sz w:val="20"/>
          <w:lang w:val="en-CA" w:eastAsia="ko-KR"/>
        </w:rPr>
        <w:t>(</w:t>
      </w:r>
      <w:proofErr w:type="spellStart"/>
      <w:r w:rsidRPr="002B731D">
        <w:rPr>
          <w:rFonts w:ascii="Courier" w:eastAsia="Malgun Gothic" w:hAnsi="Courier"/>
          <w:sz w:val="20"/>
          <w:lang w:val="en-CA" w:eastAsia="ko-KR"/>
        </w:rPr>
        <w:t>i</w:t>
      </w:r>
      <w:proofErr w:type="spellEnd"/>
      <w:r w:rsidRPr="002B731D">
        <w:rPr>
          <w:rFonts w:ascii="Courier" w:eastAsia="Malgun Gothic" w:hAnsi="Courier"/>
          <w:sz w:val="20"/>
          <w:lang w:val="en-CA" w:eastAsia="ko-KR"/>
        </w:rPr>
        <w:t>)</w:t>
      </w:r>
      <w:r w:rsidRPr="002B731D">
        <w:rPr>
          <w:rFonts w:eastAsia="Malgun Gothic"/>
          <w:sz w:val="20"/>
          <w:lang w:val="en-CA" w:eastAsia="ko-KR"/>
        </w:rPr>
        <w:t>.</w:t>
      </w:r>
    </w:p>
    <w:p w14:paraId="0B77AB65"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rectangular region packing structure </w:t>
      </w:r>
      <w:proofErr w:type="spellStart"/>
      <w:proofErr w:type="gramStart"/>
      <w:r w:rsidRPr="002B731D">
        <w:rPr>
          <w:rFonts w:ascii="Courier" w:eastAsia="Malgun Gothic" w:hAnsi="Courier"/>
          <w:sz w:val="20"/>
          <w:lang w:val="en-CA" w:eastAsia="ko-KR"/>
        </w:rPr>
        <w:t>RectRegionPacking</w:t>
      </w:r>
      <w:proofErr w:type="spellEnd"/>
      <w:r w:rsidRPr="002B731D">
        <w:rPr>
          <w:rFonts w:ascii="Courier" w:eastAsia="Malgun Gothic" w:hAnsi="Courier"/>
          <w:sz w:val="20"/>
          <w:lang w:val="en-CA" w:eastAsia="ko-KR"/>
        </w:rPr>
        <w:t>(</w:t>
      </w:r>
      <w:proofErr w:type="spellStart"/>
      <w:proofErr w:type="gramEnd"/>
      <w:r w:rsidRPr="002B731D">
        <w:rPr>
          <w:rFonts w:ascii="Courier" w:eastAsia="Malgun Gothic" w:hAnsi="Courier"/>
          <w:sz w:val="20"/>
          <w:lang w:val="en-CA" w:eastAsia="ko-KR"/>
        </w:rPr>
        <w:t>i</w:t>
      </w:r>
      <w:proofErr w:type="spellEnd"/>
      <w:r w:rsidRPr="002B731D">
        <w:rPr>
          <w:rFonts w:ascii="Courier" w:eastAsia="Malgun Gothic" w:hAnsi="Courier"/>
          <w:sz w:val="20"/>
          <w:lang w:val="en-CA" w:eastAsia="ko-KR"/>
        </w:rPr>
        <w:t xml:space="preserve">, </w:t>
      </w:r>
      <w:proofErr w:type="spellStart"/>
      <w:r w:rsidRPr="002B731D">
        <w:rPr>
          <w:rFonts w:ascii="Courier" w:eastAsia="Malgun Gothic" w:hAnsi="Courier"/>
          <w:sz w:val="20"/>
          <w:highlight w:val="yellow"/>
          <w:lang w:val="en-CA" w:eastAsia="ko-KR"/>
        </w:rPr>
        <w:t>scale_factor_proj</w:t>
      </w:r>
      <w:proofErr w:type="spellEnd"/>
      <w:r w:rsidRPr="002B731D">
        <w:rPr>
          <w:rFonts w:ascii="Courier" w:eastAsia="Malgun Gothic" w:hAnsi="Courier"/>
          <w:sz w:val="20"/>
          <w:highlight w:val="yellow"/>
          <w:lang w:val="en-CA" w:eastAsia="ko-KR"/>
        </w:rPr>
        <w:t xml:space="preserve">, </w:t>
      </w:r>
      <w:proofErr w:type="spellStart"/>
      <w:r w:rsidRPr="002B731D">
        <w:rPr>
          <w:rFonts w:ascii="Courier" w:eastAsia="Malgun Gothic" w:hAnsi="Courier"/>
          <w:sz w:val="20"/>
          <w:highlight w:val="yellow"/>
          <w:lang w:val="en-CA" w:eastAsia="ko-KR"/>
        </w:rPr>
        <w:t>scale_factor_packed</w:t>
      </w:r>
      <w:proofErr w:type="spellEnd"/>
      <w:r w:rsidRPr="002B731D">
        <w:rPr>
          <w:rFonts w:ascii="Courier" w:eastAsia="Malgun Gothic" w:hAnsi="Courier"/>
          <w:sz w:val="20"/>
          <w:lang w:val="en-CA" w:eastAsia="ko-KR"/>
        </w:rPr>
        <w:t>)</w:t>
      </w:r>
      <w:r w:rsidRPr="002B731D">
        <w:rPr>
          <w:rFonts w:eastAsia="Calibri"/>
          <w:sz w:val="20"/>
          <w:lang w:val="en-CA"/>
        </w:rPr>
        <w:t xml:space="preserve"> is informatively summarized below, while the normative semantics follow subsequently in this clause:</w:t>
      </w:r>
    </w:p>
    <w:p w14:paraId="08F6EF8D"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Times New Roman" w:hAnsi="Times New Roman"/>
          <w:sz w:val="20"/>
          <w:highlight w:val="yellow"/>
          <w:lang w:val="en-CA"/>
        </w:rPr>
        <w:t xml:space="preserve">If </w:t>
      </w:r>
      <w:proofErr w:type="spellStart"/>
      <w:r w:rsidRPr="002B731D">
        <w:rPr>
          <w:rFonts w:ascii="Courier" w:hAnsi="Courier"/>
          <w:sz w:val="20"/>
          <w:highlight w:val="yellow"/>
          <w:lang w:val="en-CA"/>
        </w:rPr>
        <w:t>scale_factor_proj</w:t>
      </w:r>
      <w:proofErr w:type="spellEnd"/>
      <w:r w:rsidRPr="002B731D">
        <w:rPr>
          <w:rFonts w:ascii="Courier" w:hAnsi="Courier"/>
          <w:sz w:val="20"/>
          <w:highlight w:val="yellow"/>
          <w:lang w:val="en-CA"/>
        </w:rPr>
        <w:t xml:space="preserve"> </w:t>
      </w:r>
      <w:r w:rsidRPr="002B731D">
        <w:rPr>
          <w:rFonts w:ascii="Times New Roman" w:hAnsi="Times New Roman"/>
          <w:sz w:val="20"/>
          <w:highlight w:val="yellow"/>
          <w:lang w:val="en-CA"/>
        </w:rPr>
        <w:t xml:space="preserve">is set, then </w:t>
      </w:r>
      <w:proofErr w:type="spellStart"/>
      <w:r w:rsidRPr="002B731D">
        <w:rPr>
          <w:rFonts w:ascii="Courier" w:hAnsi="Courier"/>
          <w:sz w:val="20"/>
          <w:highlight w:val="yellow"/>
          <w:lang w:val="en-CA"/>
        </w:rPr>
        <w:t>proj_reg_width_scaled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 xml:space="preserve">] * </w:t>
      </w:r>
      <w:proofErr w:type="spellStart"/>
      <w:r w:rsidRPr="002B731D">
        <w:rPr>
          <w:rFonts w:ascii="Courier" w:hAnsi="Courier"/>
          <w:sz w:val="20"/>
          <w:highlight w:val="yellow"/>
          <w:lang w:val="en-CA"/>
        </w:rPr>
        <w:t>scale_factor_proj</w:t>
      </w:r>
      <w:proofErr w:type="spellEnd"/>
      <w:r w:rsidRPr="002B731D">
        <w:rPr>
          <w:sz w:val="20"/>
          <w:highlight w:val="yellow"/>
          <w:lang w:val="en-CA"/>
        </w:rPr>
        <w:t xml:space="preserve">, </w:t>
      </w:r>
      <w:proofErr w:type="spellStart"/>
      <w:r w:rsidRPr="002B731D">
        <w:rPr>
          <w:rFonts w:ascii="Courier" w:hAnsi="Courier"/>
          <w:sz w:val="20"/>
          <w:highlight w:val="yellow"/>
          <w:lang w:val="en-CA"/>
        </w:rPr>
        <w:t>proj_reg_height_scaled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00AA7D4F" w:rsidRPr="002B731D">
        <w:rPr>
          <w:rFonts w:ascii="Courier" w:hAnsi="Courier"/>
          <w:sz w:val="20"/>
          <w:highlight w:val="yellow"/>
          <w:lang w:val="en-CA"/>
        </w:rPr>
        <w:t xml:space="preserve"> </w:t>
      </w:r>
      <w:r w:rsidRPr="002B731D">
        <w:rPr>
          <w:rFonts w:ascii="Courier" w:hAnsi="Courier"/>
          <w:sz w:val="20"/>
          <w:highlight w:val="yellow"/>
          <w:lang w:val="en-CA"/>
        </w:rPr>
        <w:t xml:space="preserve">* </w:t>
      </w:r>
      <w:proofErr w:type="spellStart"/>
      <w:r w:rsidRPr="002B731D">
        <w:rPr>
          <w:rFonts w:ascii="Courier" w:hAnsi="Courier"/>
          <w:sz w:val="20"/>
          <w:highlight w:val="yellow"/>
          <w:lang w:val="en-CA"/>
        </w:rPr>
        <w:t>scale_factor_proj</w:t>
      </w:r>
      <w:proofErr w:type="spellEnd"/>
      <w:r w:rsidRPr="002B731D">
        <w:rPr>
          <w:sz w:val="20"/>
          <w:highlight w:val="yellow"/>
          <w:lang w:val="en-CA"/>
        </w:rPr>
        <w:t xml:space="preserve">, </w:t>
      </w:r>
      <w:proofErr w:type="spellStart"/>
      <w:r w:rsidRPr="002B731D">
        <w:rPr>
          <w:rFonts w:ascii="Courier" w:hAnsi="Courier"/>
          <w:sz w:val="20"/>
          <w:highlight w:val="yellow"/>
          <w:lang w:val="en-CA"/>
        </w:rPr>
        <w:t>proj_reg_top_scaled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 xml:space="preserve">] * </w:t>
      </w:r>
      <w:proofErr w:type="spellStart"/>
      <w:r w:rsidRPr="002B731D">
        <w:rPr>
          <w:rFonts w:ascii="Courier" w:hAnsi="Courier"/>
          <w:sz w:val="20"/>
          <w:highlight w:val="yellow"/>
          <w:lang w:val="en-CA"/>
        </w:rPr>
        <w:t>scale_factor_proj</w:t>
      </w:r>
      <w:proofErr w:type="spellEnd"/>
      <w:r w:rsidRPr="002B731D">
        <w:rPr>
          <w:sz w:val="20"/>
          <w:highlight w:val="yellow"/>
          <w:lang w:val="en-CA"/>
        </w:rPr>
        <w:t xml:space="preserve">, and </w:t>
      </w:r>
      <w:proofErr w:type="spellStart"/>
      <w:r w:rsidRPr="002B731D">
        <w:rPr>
          <w:rFonts w:ascii="Courier" w:hAnsi="Courier"/>
          <w:sz w:val="20"/>
          <w:highlight w:val="yellow"/>
          <w:lang w:val="en-CA"/>
        </w:rPr>
        <w:t>proj_reg_left_scaled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r w:rsidRPr="002B731D">
        <w:rPr>
          <w:rFonts w:ascii="Courier" w:hAnsi="Courier"/>
          <w:sz w:val="20"/>
          <w:highlight w:val="yellow"/>
          <w:lang w:val="en-CA"/>
        </w:rPr>
        <w:t xml:space="preserve">* </w:t>
      </w:r>
      <w:proofErr w:type="spellStart"/>
      <w:r w:rsidRPr="002B731D">
        <w:rPr>
          <w:rFonts w:ascii="Courier" w:hAnsi="Courier"/>
          <w:sz w:val="20"/>
          <w:highlight w:val="yellow"/>
          <w:lang w:val="en-CA"/>
        </w:rPr>
        <w:t>scale_factor_proj</w:t>
      </w:r>
      <w:proofErr w:type="spellEnd"/>
      <w:r w:rsidRPr="002B731D">
        <w:rPr>
          <w:sz w:val="20"/>
          <w:highlight w:val="yellow"/>
          <w:lang w:val="en-CA"/>
        </w:rPr>
        <w:t xml:space="preserve"> specify the width, height, top offset, and left offset, respectively, of the </w:t>
      </w:r>
      <w:proofErr w:type="spellStart"/>
      <w:r w:rsidRPr="002B731D">
        <w:rPr>
          <w:sz w:val="20"/>
          <w:highlight w:val="yellow"/>
          <w:lang w:val="en-CA"/>
        </w:rPr>
        <w:t>i-th</w:t>
      </w:r>
      <w:proofErr w:type="spellEnd"/>
      <w:r w:rsidRPr="002B731D">
        <w:rPr>
          <w:sz w:val="20"/>
          <w:highlight w:val="yellow"/>
          <w:lang w:val="en-CA"/>
        </w:rPr>
        <w:t xml:space="preserve"> projected region</w:t>
      </w:r>
      <w:r w:rsidRPr="002B731D">
        <w:rPr>
          <w:rFonts w:eastAsia="Calibri"/>
          <w:sz w:val="20"/>
          <w:highlight w:val="yellow"/>
          <w:lang w:val="en-CA"/>
        </w:rPr>
        <w:t>.</w:t>
      </w:r>
      <w:r w:rsidRPr="002B731D">
        <w:rPr>
          <w:rFonts w:ascii="Courier" w:hAnsi="Courier"/>
          <w:sz w:val="20"/>
          <w:highlight w:val="yellow"/>
          <w:lang w:val="en-CA"/>
        </w:rPr>
        <w:t xml:space="preserve"> </w:t>
      </w:r>
      <w:r w:rsidRPr="002B731D">
        <w:rPr>
          <w:rFonts w:ascii="Times New Roman" w:hAnsi="Times New Roman"/>
          <w:sz w:val="20"/>
          <w:highlight w:val="yellow"/>
          <w:lang w:val="en-CA"/>
        </w:rPr>
        <w:t>Otherwise,</w:t>
      </w:r>
      <w:r w:rsidRPr="002B731D">
        <w:rPr>
          <w:rFonts w:ascii="Courier" w:hAnsi="Courier"/>
          <w:sz w:val="20"/>
          <w:lang w:val="en-CA"/>
        </w:rPr>
        <w:t xml:space="preserve"> </w:t>
      </w:r>
      <w:proofErr w:type="spellStart"/>
      <w:r w:rsidRPr="002B731D">
        <w:rPr>
          <w:rFonts w:ascii="Courier" w:hAnsi="Courier"/>
          <w:sz w:val="20"/>
          <w:lang w:val="en-CA"/>
        </w:rPr>
        <w:t>proj_reg_width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proj_reg_left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width, height, top offset, and left offset, respectively, of the </w:t>
      </w:r>
      <w:proofErr w:type="spellStart"/>
      <w:r w:rsidRPr="002B731D">
        <w:rPr>
          <w:sz w:val="20"/>
          <w:lang w:val="en-CA"/>
        </w:rPr>
        <w:t>i-th</w:t>
      </w:r>
      <w:proofErr w:type="spellEnd"/>
      <w:r w:rsidRPr="002B731D">
        <w:rPr>
          <w:sz w:val="20"/>
          <w:lang w:val="en-CA"/>
        </w:rPr>
        <w:t xml:space="preserve"> projected region</w:t>
      </w:r>
      <w:r w:rsidRPr="002B731D">
        <w:rPr>
          <w:rFonts w:eastAsia="Calibri"/>
          <w:sz w:val="20"/>
          <w:lang w:val="en-CA"/>
        </w:rPr>
        <w:t>.</w:t>
      </w:r>
    </w:p>
    <w:p w14:paraId="0450ADFF"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transform_type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rotation and mirroring, if any, that are applied to the </w:t>
      </w:r>
      <w:proofErr w:type="spellStart"/>
      <w:r w:rsidRPr="002B731D">
        <w:rPr>
          <w:sz w:val="20"/>
          <w:lang w:val="en-CA"/>
        </w:rPr>
        <w:t>i-th</w:t>
      </w:r>
      <w:proofErr w:type="spellEnd"/>
      <w:r w:rsidRPr="002B731D">
        <w:rPr>
          <w:sz w:val="20"/>
          <w:lang w:val="en-CA"/>
        </w:rPr>
        <w:t xml:space="preserve"> packed region to remap it to the </w:t>
      </w:r>
      <w:proofErr w:type="spellStart"/>
      <w:r w:rsidRPr="002B731D">
        <w:rPr>
          <w:sz w:val="20"/>
          <w:lang w:val="en-CA"/>
        </w:rPr>
        <w:t>i-th</w:t>
      </w:r>
      <w:proofErr w:type="spellEnd"/>
      <w:r w:rsidRPr="002B731D">
        <w:rPr>
          <w:sz w:val="20"/>
          <w:lang w:val="en-CA"/>
        </w:rPr>
        <w:t xml:space="preserve"> projected region.</w:t>
      </w:r>
    </w:p>
    <w:p w14:paraId="262FC4D6"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ascii="Times New Roman" w:hAnsi="Times New Roman"/>
          <w:sz w:val="20"/>
          <w:highlight w:val="yellow"/>
          <w:lang w:val="en-CA"/>
        </w:rPr>
        <w:t xml:space="preserve">If </w:t>
      </w:r>
      <w:proofErr w:type="spellStart"/>
      <w:r w:rsidRPr="002B731D">
        <w:rPr>
          <w:rFonts w:ascii="Courier" w:hAnsi="Courier"/>
          <w:sz w:val="20"/>
          <w:highlight w:val="yellow"/>
          <w:lang w:val="en-CA"/>
        </w:rPr>
        <w:t>scale_factor_packed</w:t>
      </w:r>
      <w:proofErr w:type="spellEnd"/>
      <w:r w:rsidRPr="002B731D">
        <w:rPr>
          <w:rFonts w:ascii="Courier" w:hAnsi="Courier"/>
          <w:sz w:val="20"/>
          <w:highlight w:val="yellow"/>
          <w:lang w:val="en-CA"/>
        </w:rPr>
        <w:t xml:space="preserve"> </w:t>
      </w:r>
      <w:r w:rsidRPr="002B731D">
        <w:rPr>
          <w:rFonts w:ascii="Times New Roman" w:hAnsi="Times New Roman"/>
          <w:sz w:val="20"/>
          <w:highlight w:val="yellow"/>
          <w:lang w:val="en-CA"/>
        </w:rPr>
        <w:t xml:space="preserve">is set, then </w:t>
      </w:r>
      <w:proofErr w:type="spellStart"/>
      <w:r w:rsidRPr="002B731D">
        <w:rPr>
          <w:rFonts w:ascii="Courier" w:hAnsi="Courier"/>
          <w:sz w:val="20"/>
          <w:highlight w:val="yellow"/>
          <w:lang w:val="en-CA"/>
        </w:rPr>
        <w:t>packed_reg_width_scaled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 xml:space="preserve">] * </w:t>
      </w:r>
      <w:proofErr w:type="spellStart"/>
      <w:r w:rsidRPr="002B731D">
        <w:rPr>
          <w:rFonts w:ascii="Courier" w:hAnsi="Courier"/>
          <w:sz w:val="20"/>
          <w:highlight w:val="yellow"/>
          <w:lang w:val="en-CA"/>
        </w:rPr>
        <w:t>scale_factor_packed</w:t>
      </w:r>
      <w:proofErr w:type="spellEnd"/>
      <w:r w:rsidRPr="002B731D">
        <w:rPr>
          <w:sz w:val="20"/>
          <w:highlight w:val="yellow"/>
          <w:lang w:val="en-CA"/>
        </w:rPr>
        <w:t xml:space="preserve">, </w:t>
      </w:r>
      <w:proofErr w:type="spellStart"/>
      <w:r w:rsidRPr="002B731D">
        <w:rPr>
          <w:rFonts w:ascii="Courier" w:hAnsi="Courier"/>
          <w:sz w:val="20"/>
          <w:highlight w:val="yellow"/>
          <w:lang w:val="en-CA"/>
        </w:rPr>
        <w:t>packed_reg_height_scaled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 xml:space="preserve">] * </w:t>
      </w:r>
      <w:proofErr w:type="spellStart"/>
      <w:r w:rsidRPr="002B731D">
        <w:rPr>
          <w:rFonts w:ascii="Courier" w:hAnsi="Courier"/>
          <w:sz w:val="20"/>
          <w:highlight w:val="yellow"/>
          <w:lang w:val="en-CA"/>
        </w:rPr>
        <w:t>scale_factor_packed</w:t>
      </w:r>
      <w:proofErr w:type="spellEnd"/>
      <w:r w:rsidRPr="002B731D">
        <w:rPr>
          <w:sz w:val="20"/>
          <w:highlight w:val="yellow"/>
          <w:lang w:val="en-CA"/>
        </w:rPr>
        <w:t xml:space="preserve">, </w:t>
      </w:r>
      <w:proofErr w:type="spellStart"/>
      <w:r w:rsidRPr="002B731D">
        <w:rPr>
          <w:rFonts w:ascii="Courier" w:hAnsi="Courier"/>
          <w:sz w:val="20"/>
          <w:highlight w:val="yellow"/>
          <w:lang w:val="en-CA"/>
        </w:rPr>
        <w:t>packed_reg_top_scaled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 xml:space="preserve">] * </w:t>
      </w:r>
      <w:proofErr w:type="spellStart"/>
      <w:r w:rsidRPr="002B731D">
        <w:rPr>
          <w:rFonts w:ascii="Courier" w:hAnsi="Courier"/>
          <w:sz w:val="20"/>
          <w:highlight w:val="yellow"/>
          <w:lang w:val="en-CA"/>
        </w:rPr>
        <w:t>scale_factor_packed</w:t>
      </w:r>
      <w:proofErr w:type="spellEnd"/>
      <w:r w:rsidRPr="002B731D">
        <w:rPr>
          <w:sz w:val="20"/>
          <w:highlight w:val="yellow"/>
          <w:lang w:val="en-CA"/>
        </w:rPr>
        <w:t xml:space="preserve">, and </w:t>
      </w:r>
      <w:proofErr w:type="spellStart"/>
      <w:r w:rsidRPr="002B731D">
        <w:rPr>
          <w:rFonts w:ascii="Courier" w:hAnsi="Courier"/>
          <w:sz w:val="20"/>
          <w:highlight w:val="yellow"/>
          <w:lang w:val="en-CA"/>
        </w:rPr>
        <w:t>packed_reg_left_scaled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r w:rsidRPr="002B731D">
        <w:rPr>
          <w:rFonts w:ascii="Courier" w:hAnsi="Courier"/>
          <w:sz w:val="20"/>
          <w:highlight w:val="yellow"/>
          <w:lang w:val="en-CA"/>
        </w:rPr>
        <w:t xml:space="preserve">* </w:t>
      </w:r>
      <w:proofErr w:type="spellStart"/>
      <w:r w:rsidRPr="002B731D">
        <w:rPr>
          <w:rFonts w:ascii="Courier" w:hAnsi="Courier"/>
          <w:sz w:val="20"/>
          <w:highlight w:val="yellow"/>
          <w:lang w:val="en-CA"/>
        </w:rPr>
        <w:t>scale_factor_packed</w:t>
      </w:r>
      <w:proofErr w:type="spellEnd"/>
      <w:r w:rsidRPr="002B731D">
        <w:rPr>
          <w:sz w:val="20"/>
          <w:highlight w:val="yellow"/>
          <w:lang w:val="en-CA"/>
        </w:rPr>
        <w:t xml:space="preserve"> specify the width, height, top offset, and left offset, respectively, of the </w:t>
      </w:r>
      <w:proofErr w:type="spellStart"/>
      <w:r w:rsidRPr="002B731D">
        <w:rPr>
          <w:sz w:val="20"/>
          <w:highlight w:val="yellow"/>
          <w:lang w:val="en-CA"/>
        </w:rPr>
        <w:t>i-th</w:t>
      </w:r>
      <w:proofErr w:type="spellEnd"/>
      <w:r w:rsidRPr="002B731D">
        <w:rPr>
          <w:sz w:val="20"/>
          <w:highlight w:val="yellow"/>
          <w:lang w:val="en-CA"/>
        </w:rPr>
        <w:t xml:space="preserve"> packed region</w:t>
      </w:r>
      <w:r w:rsidRPr="002B731D">
        <w:rPr>
          <w:rFonts w:eastAsia="Calibri"/>
          <w:sz w:val="20"/>
          <w:highlight w:val="yellow"/>
          <w:lang w:val="en-CA"/>
        </w:rPr>
        <w:t>.</w:t>
      </w:r>
      <w:r w:rsidRPr="002B731D">
        <w:rPr>
          <w:rFonts w:ascii="Courier" w:hAnsi="Courier"/>
          <w:sz w:val="20"/>
          <w:highlight w:val="yellow"/>
          <w:lang w:val="en-CA"/>
        </w:rPr>
        <w:t xml:space="preserve"> </w:t>
      </w:r>
      <w:r w:rsidRPr="002B731D">
        <w:rPr>
          <w:rFonts w:ascii="Times New Roman" w:hAnsi="Times New Roman"/>
          <w:sz w:val="20"/>
          <w:highlight w:val="yellow"/>
          <w:lang w:val="en-CA"/>
        </w:rPr>
        <w:t>Otherwise,</w:t>
      </w:r>
      <w:r w:rsidRPr="002B731D">
        <w:rPr>
          <w:rFonts w:ascii="Courier" w:hAnsi="Courier"/>
          <w:sz w:val="20"/>
          <w:lang w:val="en-CA"/>
        </w:rPr>
        <w:t xml:space="preserve"> </w:t>
      </w:r>
      <w:proofErr w:type="spellStart"/>
      <w:r w:rsidRPr="002B731D">
        <w:rPr>
          <w:rFonts w:ascii="Courier" w:hAnsi="Courier"/>
          <w:sz w:val="20"/>
          <w:lang w:val="en-CA"/>
        </w:rPr>
        <w:t>packed_reg_width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packed_reg_left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width, height, the top offset, and the left offset, respectively, of the </w:t>
      </w:r>
      <w:proofErr w:type="spellStart"/>
      <w:r w:rsidRPr="002B731D">
        <w:rPr>
          <w:sz w:val="20"/>
          <w:lang w:val="en-CA"/>
        </w:rPr>
        <w:t>i-th</w:t>
      </w:r>
      <w:proofErr w:type="spellEnd"/>
      <w:r w:rsidRPr="002B731D">
        <w:rPr>
          <w:sz w:val="20"/>
          <w:lang w:val="en-CA"/>
        </w:rPr>
        <w:t xml:space="preserve"> packed region.</w:t>
      </w:r>
    </w:p>
    <w:p w14:paraId="119F1E3C"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guard band structure </w:t>
      </w:r>
      <w:proofErr w:type="spellStart"/>
      <w:r w:rsidRPr="002B731D">
        <w:rPr>
          <w:rFonts w:ascii="Courier" w:eastAsia="Malgun Gothic" w:hAnsi="Courier"/>
          <w:sz w:val="20"/>
          <w:lang w:val="en-CA" w:eastAsia="ko-KR"/>
        </w:rPr>
        <w:t>GuardBand</w:t>
      </w:r>
      <w:proofErr w:type="spellEnd"/>
      <w:r w:rsidRPr="002B731D">
        <w:rPr>
          <w:rFonts w:ascii="Courier" w:eastAsia="Malgun Gothic" w:hAnsi="Courier"/>
          <w:sz w:val="20"/>
          <w:lang w:val="en-CA" w:eastAsia="ko-KR"/>
        </w:rPr>
        <w:t>(</w:t>
      </w:r>
      <w:proofErr w:type="spellStart"/>
      <w:r w:rsidRPr="002B731D">
        <w:rPr>
          <w:rFonts w:ascii="Courier" w:eastAsia="Malgun Gothic" w:hAnsi="Courier"/>
          <w:sz w:val="20"/>
          <w:lang w:val="en-CA" w:eastAsia="ko-KR"/>
        </w:rPr>
        <w:t>i</w:t>
      </w:r>
      <w:proofErr w:type="spellEnd"/>
      <w:r w:rsidRPr="002B731D">
        <w:rPr>
          <w:rFonts w:ascii="Courier" w:eastAsia="Malgun Gothic" w:hAnsi="Courier"/>
          <w:sz w:val="20"/>
          <w:lang w:val="en-CA" w:eastAsia="ko-KR"/>
        </w:rPr>
        <w:t>)</w:t>
      </w:r>
      <w:r w:rsidRPr="002B731D">
        <w:rPr>
          <w:rFonts w:eastAsia="Calibri"/>
          <w:sz w:val="20"/>
          <w:lang w:val="en-CA"/>
        </w:rPr>
        <w:t>is informatively summarized below, while the normative semantics follow subsequently in this clause:</w:t>
      </w:r>
    </w:p>
    <w:p w14:paraId="2057AB22"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left_gb_width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right_gb_width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top_gb_height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or </w:t>
      </w:r>
      <w:proofErr w:type="spellStart"/>
      <w:r w:rsidRPr="002B731D">
        <w:rPr>
          <w:rFonts w:ascii="Courier" w:hAnsi="Courier"/>
          <w:sz w:val="20"/>
          <w:lang w:val="en-CA"/>
        </w:rPr>
        <w:t>bottom_gb_height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guard band size on the left side of, the right side of, above, or below, respectively, the </w:t>
      </w:r>
      <w:proofErr w:type="spellStart"/>
      <w:r w:rsidRPr="002B731D">
        <w:rPr>
          <w:sz w:val="20"/>
          <w:lang w:val="en-CA"/>
        </w:rPr>
        <w:t>i-th</w:t>
      </w:r>
      <w:proofErr w:type="spellEnd"/>
      <w:r w:rsidRPr="002B731D">
        <w:rPr>
          <w:sz w:val="20"/>
          <w:lang w:val="en-CA"/>
        </w:rPr>
        <w:t xml:space="preserve"> packed region.</w:t>
      </w:r>
    </w:p>
    <w:p w14:paraId="5E4CE7D4"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gb_not_used_for_pred_flag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 xml:space="preserve">] </w:t>
      </w:r>
      <w:r w:rsidRPr="002B731D">
        <w:rPr>
          <w:rFonts w:eastAsia="Calibri"/>
          <w:sz w:val="20"/>
          <w:lang w:val="en-CA"/>
        </w:rPr>
        <w:t>indicates if the encoding was constrained in a manner that guards bands are not used as a reference in the inter prediction process.</w:t>
      </w:r>
    </w:p>
    <w:p w14:paraId="47669DDC"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specifies the type of the guard bands for the </w:t>
      </w:r>
      <w:proofErr w:type="spellStart"/>
      <w:r w:rsidRPr="002B731D">
        <w:rPr>
          <w:sz w:val="20"/>
          <w:lang w:val="en-CA"/>
        </w:rPr>
        <w:t>i-th</w:t>
      </w:r>
      <w:proofErr w:type="spellEnd"/>
      <w:r w:rsidRPr="002B731D">
        <w:rPr>
          <w:sz w:val="20"/>
          <w:lang w:val="en-CA"/>
        </w:rPr>
        <w:t xml:space="preserve"> packed region.</w:t>
      </w:r>
    </w:p>
    <w:p w14:paraId="46C2E5B3" w14:textId="555B1998" w:rsidR="009227AE" w:rsidRPr="002B731D" w:rsidRDefault="009227AE" w:rsidP="009227AE">
      <w:pPr>
        <w:spacing w:after="160"/>
        <w:jc w:val="both"/>
        <w:rPr>
          <w:rFonts w:eastAsia="Calibri"/>
          <w:sz w:val="20"/>
          <w:lang w:val="en-CA"/>
        </w:rPr>
      </w:pPr>
      <w:r w:rsidRPr="002B731D">
        <w:rPr>
          <w:rFonts w:eastAsia="Calibri"/>
          <w:sz w:val="20"/>
          <w:lang w:val="en-CA"/>
        </w:rPr>
        <w:fldChar w:fldCharType="begin"/>
      </w:r>
      <w:r w:rsidRPr="002B731D">
        <w:rPr>
          <w:rFonts w:eastAsia="Calibri"/>
          <w:sz w:val="20"/>
          <w:lang w:val="en-CA"/>
        </w:rPr>
        <w:instrText xml:space="preserve"> REF _Ref500821538 \h  \* MERGEFORMAT </w:instrText>
      </w:r>
      <w:r w:rsidRPr="002B731D">
        <w:rPr>
          <w:rFonts w:eastAsia="Calibri"/>
          <w:sz w:val="20"/>
          <w:lang w:val="en-CA"/>
        </w:rPr>
      </w:r>
      <w:r w:rsidRPr="002B731D">
        <w:rPr>
          <w:rFonts w:eastAsia="Calibri"/>
          <w:sz w:val="20"/>
          <w:lang w:val="en-CA"/>
        </w:rPr>
        <w:fldChar w:fldCharType="separate"/>
      </w:r>
      <w:r w:rsidR="009A2F85">
        <w:rPr>
          <w:rFonts w:eastAsia="Calibri"/>
          <w:b/>
          <w:bCs/>
          <w:sz w:val="20"/>
        </w:rPr>
        <w:t>Error! Reference source not found.</w:t>
      </w:r>
      <w:r w:rsidRPr="002B731D">
        <w:rPr>
          <w:rFonts w:eastAsia="Calibri"/>
          <w:sz w:val="20"/>
          <w:lang w:val="en-CA"/>
        </w:rPr>
        <w:fldChar w:fldCharType="end"/>
      </w:r>
      <w:r w:rsidRPr="002B731D">
        <w:rPr>
          <w:rFonts w:eastAsia="Calibri"/>
          <w:sz w:val="20"/>
          <w:lang w:val="en-CA"/>
        </w:rPr>
        <w:t xml:space="preserve"> illustrates an example of the position and size of a projected region within a projected picture (on the left side) as well as that of a packed region within a packed picture with guard bands (on the right side)</w:t>
      </w:r>
      <w:r w:rsidRPr="004A56F5">
        <w:rPr>
          <w:rFonts w:eastAsia="Malgun Gothic"/>
          <w:sz w:val="20"/>
          <w:lang w:val="en-CA" w:eastAsia="ko-KR"/>
        </w:rPr>
        <w:t xml:space="preserve">. This example applies when the value of </w:t>
      </w:r>
      <w:r w:rsidRPr="002B731D">
        <w:rPr>
          <w:rFonts w:ascii="Courier" w:hAnsi="Courier"/>
          <w:noProof/>
          <w:sz w:val="20"/>
          <w:lang w:val="en-CA"/>
        </w:rPr>
        <w:t>constituent_picture_matching_flag</w:t>
      </w:r>
      <w:r w:rsidRPr="002B731D">
        <w:rPr>
          <w:rFonts w:eastAsia="Calibri"/>
          <w:sz w:val="20"/>
          <w:lang w:val="en-CA"/>
        </w:rPr>
        <w:t xml:space="preserve"> </w:t>
      </w:r>
      <w:r w:rsidRPr="004A56F5">
        <w:rPr>
          <w:rFonts w:eastAsia="Malgun Gothic"/>
          <w:sz w:val="20"/>
          <w:lang w:val="en-CA" w:eastAsia="ko-KR"/>
        </w:rPr>
        <w:t>is equal to 0.</w:t>
      </w:r>
    </w:p>
    <w:p w14:paraId="3DF2E9A1" w14:textId="77777777" w:rsidR="009227AE" w:rsidRPr="002B731D" w:rsidRDefault="009227AE" w:rsidP="009227AE">
      <w:pPr>
        <w:spacing w:after="160"/>
        <w:jc w:val="both"/>
        <w:rPr>
          <w:rFonts w:eastAsia="Calibri"/>
          <w:sz w:val="20"/>
          <w:lang w:val="en-CA"/>
        </w:rPr>
      </w:pPr>
      <w:r w:rsidRPr="002B731D">
        <w:rPr>
          <w:rFonts w:eastAsia="Calibri"/>
          <w:sz w:val="20"/>
          <w:lang w:val="en-CA"/>
        </w:rPr>
        <w:t>…</w:t>
      </w:r>
    </w:p>
    <w:p w14:paraId="2AF9AB05" w14:textId="77777777" w:rsidR="009227AE" w:rsidRPr="002B731D" w:rsidRDefault="009227AE" w:rsidP="009227AE">
      <w:pPr>
        <w:spacing w:after="160"/>
        <w:jc w:val="both"/>
        <w:rPr>
          <w:rFonts w:eastAsia="Calibri"/>
          <w:sz w:val="20"/>
          <w:lang w:val="en-CA"/>
        </w:rPr>
      </w:pPr>
      <w:r w:rsidRPr="002B731D">
        <w:rPr>
          <w:rFonts w:eastAsia="Calibri"/>
          <w:sz w:val="20"/>
          <w:lang w:val="en-CA"/>
        </w:rPr>
        <w:t>This clause is organized as follows:</w:t>
      </w:r>
    </w:p>
    <w:p w14:paraId="47229703" w14:textId="2FB0FA4D"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rectangular region packing structure are specified in clauses </w:t>
      </w:r>
      <w:r w:rsidRPr="002B731D">
        <w:rPr>
          <w:sz w:val="20"/>
          <w:lang w:val="en-CA"/>
        </w:rPr>
        <w:fldChar w:fldCharType="begin"/>
      </w:r>
      <w:r w:rsidRPr="002B731D">
        <w:rPr>
          <w:sz w:val="20"/>
          <w:lang w:val="en-CA"/>
        </w:rPr>
        <w:instrText xml:space="preserve"> REF _Ref499541957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_Ref499538874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150830C6" w14:textId="307CF28A"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guard band structure are specified in clauses </w:t>
      </w:r>
      <w:r w:rsidRPr="002B731D">
        <w:rPr>
          <w:sz w:val="20"/>
          <w:lang w:val="en-CA"/>
        </w:rPr>
        <w:fldChar w:fldCharType="begin"/>
      </w:r>
      <w:r w:rsidRPr="002B731D">
        <w:rPr>
          <w:sz w:val="20"/>
          <w:lang w:val="en-CA"/>
        </w:rPr>
        <w:instrText xml:space="preserve"> REF _Ref499538985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_Ref499538959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7643D7DF" w14:textId="4E5698D4"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lastRenderedPageBreak/>
        <w:t xml:space="preserve">The syntax and semantics of the region-wise packing structure are specified in clauses </w:t>
      </w:r>
      <w:r w:rsidRPr="002B731D">
        <w:rPr>
          <w:sz w:val="20"/>
          <w:lang w:val="en-CA"/>
        </w:rPr>
        <w:fldChar w:fldCharType="begin"/>
      </w:r>
      <w:r w:rsidRPr="002B731D">
        <w:rPr>
          <w:sz w:val="20"/>
          <w:lang w:val="en-CA"/>
        </w:rPr>
        <w:instrText xml:space="preserve"> REF _Ref499538961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_Ref499542038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23BD6BD7" w14:textId="724E7E41"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derives variables from syntax element values of the rectangular region packing, guard band, region-wise packing structures. 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also uses the variables to specify constraints for the syntax element values. The variables are also used in other clauses.</w:t>
      </w:r>
    </w:p>
    <w:p w14:paraId="34DEEB40"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bookmarkStart w:id="11" w:name="_Hlk517917830"/>
      <w:r w:rsidRPr="002B731D">
        <w:rPr>
          <w:rFonts w:ascii="Times New Roman" w:hAnsi="Times New Roman"/>
          <w:sz w:val="20"/>
          <w:szCs w:val="20"/>
          <w:lang w:val="en-CA"/>
        </w:rPr>
        <w:t>7.5.3.2</w:t>
      </w:r>
      <w:r w:rsidRPr="002B731D">
        <w:rPr>
          <w:rFonts w:ascii="Times New Roman" w:hAnsi="Times New Roman"/>
          <w:sz w:val="20"/>
          <w:szCs w:val="20"/>
          <w:lang w:val="en-CA"/>
        </w:rPr>
        <w:tab/>
        <w:t>Syntax of the rectangular region packing structure</w:t>
      </w:r>
    </w:p>
    <w:p w14:paraId="66F3CF6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 xml:space="preserve">aligned(8) class RectRegionPacking(i, </w:t>
      </w:r>
      <w:r w:rsidRPr="002B731D">
        <w:rPr>
          <w:rFonts w:ascii="Courier" w:hAnsi="Courier"/>
          <w:noProof/>
          <w:sz w:val="20"/>
          <w:highlight w:val="yellow"/>
          <w:lang w:val="en-CA"/>
        </w:rPr>
        <w:t>scale_factor_proj, scale_factor_packed</w:t>
      </w:r>
      <w:r w:rsidRPr="002B731D">
        <w:rPr>
          <w:rFonts w:ascii="Courier" w:hAnsi="Courier"/>
          <w:noProof/>
          <w:sz w:val="20"/>
          <w:lang w:val="en-CA"/>
        </w:rPr>
        <w:t>) {</w:t>
      </w:r>
    </w:p>
    <w:p w14:paraId="3268F531"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if (scale_factor_proj) {</w:t>
      </w:r>
    </w:p>
    <w:p w14:paraId="7F9330E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proj_reg_width_scaled[i];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proj_reg_height_scaled[i];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proj_reg_top_scaled[i];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proj_reg_left_scaled[i];</w:t>
      </w:r>
    </w:p>
    <w:p w14:paraId="4CC8723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proj_reg_height[i];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proj_reg_left[i];</w:t>
      </w:r>
    </w:p>
    <w:p w14:paraId="40D2E03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r>
      <w:r w:rsidRPr="002B731D">
        <w:rPr>
          <w:rFonts w:ascii="Courier" w:hAnsi="Courier"/>
          <w:noProof/>
          <w:sz w:val="20"/>
          <w:lang w:val="en-CA"/>
        </w:rPr>
        <w:tab/>
        <w:t>unsigned int(</w:t>
      </w:r>
      <w:r w:rsidRPr="002B731D">
        <w:rPr>
          <w:rFonts w:ascii="Courier" w:hAnsi="Courier"/>
          <w:noProof/>
          <w:sz w:val="20"/>
          <w:lang w:val="en-CA" w:eastAsia="ko-KR"/>
        </w:rPr>
        <w:t>3</w:t>
      </w:r>
      <w:r w:rsidRPr="002B731D">
        <w:rPr>
          <w:rFonts w:ascii="Courier" w:hAnsi="Courier"/>
          <w:noProof/>
          <w:sz w:val="20"/>
          <w:lang w:val="en-CA"/>
        </w:rPr>
        <w:t>)  transform_type[i];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bit(</w:t>
      </w:r>
      <w:r w:rsidRPr="002B731D">
        <w:rPr>
          <w:rFonts w:ascii="Courier" w:hAnsi="Courier"/>
          <w:noProof/>
          <w:sz w:val="20"/>
          <w:lang w:val="en-CA" w:eastAsia="ko-KR"/>
        </w:rPr>
        <w:t>5</w:t>
      </w:r>
      <w:r w:rsidRPr="002B731D">
        <w:rPr>
          <w:rFonts w:ascii="Courier" w:hAnsi="Courier"/>
          <w:noProof/>
          <w:sz w:val="20"/>
          <w:lang w:val="en-CA"/>
        </w:rPr>
        <w:t>) reserved = 0;</w:t>
      </w:r>
    </w:p>
    <w:p w14:paraId="74F1040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if (scale_factor_packed) {</w:t>
      </w:r>
    </w:p>
    <w:p w14:paraId="5D33B2F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packed_reg_width_scaled[i];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packed_reg_height_scaled[i];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packed_reg_top_scaled[i];</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t>unsigned int(8) packed_reg_left_scaled[i];</w:t>
      </w:r>
    </w:p>
    <w:p w14:paraId="2366944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packed_reg_height[i];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packed_reg_left[i];</w:t>
      </w:r>
    </w:p>
    <w:p w14:paraId="3152ADF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t>}</w:t>
      </w:r>
    </w:p>
    <w:p w14:paraId="4BE8146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7.5.3.3</w:t>
      </w:r>
      <w:r w:rsidRPr="002B731D">
        <w:rPr>
          <w:rFonts w:ascii="Times New Roman" w:hAnsi="Times New Roman"/>
          <w:sz w:val="20"/>
          <w:szCs w:val="20"/>
          <w:lang w:val="en-CA"/>
        </w:rPr>
        <w:tab/>
        <w:t>Semantics of the rectangular region packing structure</w:t>
      </w:r>
    </w:p>
    <w:p w14:paraId="21646893"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proj_reg_width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proj_reg_left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width, height, top offset, and left offset, respectively, of the </w:t>
      </w:r>
      <w:proofErr w:type="spellStart"/>
      <w:r w:rsidRPr="002B731D">
        <w:rPr>
          <w:sz w:val="20"/>
          <w:lang w:val="en-CA"/>
        </w:rPr>
        <w:t>i-th</w:t>
      </w:r>
      <w:proofErr w:type="spellEnd"/>
      <w:r w:rsidRPr="002B731D">
        <w:rPr>
          <w:sz w:val="20"/>
          <w:lang w:val="en-CA"/>
        </w:rPr>
        <w:t xml:space="preserve"> projected region, either within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the constituent picture of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proofErr w:type="spellStart"/>
      <w:r w:rsidRPr="002B731D">
        <w:rPr>
          <w:rFonts w:ascii="Courier" w:hAnsi="Courier"/>
          <w:sz w:val="20"/>
          <w:lang w:val="en-CA"/>
        </w:rPr>
        <w:t>proj_reg_width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proj_reg_left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are indicated in relative projected picture sample units.</w:t>
      </w:r>
    </w:p>
    <w:p w14:paraId="240C941D" w14:textId="77777777" w:rsidR="009227AE" w:rsidRPr="004A56F5" w:rsidRDefault="009227AE" w:rsidP="009227AE">
      <w:pPr>
        <w:tabs>
          <w:tab w:val="left" w:pos="1701"/>
        </w:tabs>
        <w:spacing w:after="160"/>
        <w:ind w:left="2407" w:hanging="967"/>
        <w:jc w:val="both"/>
        <w:rPr>
          <w:rFonts w:eastAsiaTheme="minorEastAsia"/>
          <w:sz w:val="18"/>
          <w:szCs w:val="18"/>
          <w:lang w:val="en-CA"/>
        </w:rPr>
      </w:pPr>
      <w:r w:rsidRPr="004A56F5">
        <w:rPr>
          <w:rFonts w:eastAsia="Malgun Gothic"/>
          <w:sz w:val="18"/>
          <w:szCs w:val="18"/>
          <w:lang w:val="en-CA"/>
        </w:rPr>
        <w:t xml:space="preserve">NOTE 1: </w:t>
      </w:r>
      <w:r w:rsidRPr="004A56F5">
        <w:rPr>
          <w:rFonts w:eastAsia="Malgun Gothic"/>
          <w:sz w:val="18"/>
          <w:szCs w:val="18"/>
          <w:lang w:val="en-CA"/>
        </w:rPr>
        <w:tab/>
      </w:r>
      <w:r w:rsidRPr="004A56F5">
        <w:rPr>
          <w:sz w:val="18"/>
          <w:szCs w:val="18"/>
          <w:lang w:val="en-CA"/>
        </w:rPr>
        <w:t>Two projected regions may partially or entirely overlap with each other. When there is an indication of quality difference, e.g., by a region-wise quality ranking indication, then for the overlapping area of any two overlapping projected regions, the packed region corresponding to the projected region that is indicated to have higher quality should be used for rendering.</w:t>
      </w:r>
    </w:p>
    <w:p w14:paraId="119AE5AB" w14:textId="77777777" w:rsidR="009227AE" w:rsidRPr="002B731D" w:rsidRDefault="009227AE" w:rsidP="009227AE">
      <w:pPr>
        <w:tabs>
          <w:tab w:val="left" w:pos="1440"/>
          <w:tab w:val="left" w:pos="8010"/>
        </w:tabs>
        <w:spacing w:after="160"/>
        <w:ind w:left="720" w:hanging="360"/>
        <w:jc w:val="both"/>
        <w:rPr>
          <w:rFonts w:ascii="Times New Roman" w:hAnsi="Times New Roman"/>
          <w:sz w:val="20"/>
          <w:lang w:val="en-CA"/>
        </w:rPr>
      </w:pPr>
      <w:proofErr w:type="spellStart"/>
      <w:r w:rsidRPr="002B731D">
        <w:rPr>
          <w:rFonts w:ascii="Courier" w:hAnsi="Courier"/>
          <w:sz w:val="20"/>
          <w:highlight w:val="yellow"/>
          <w:lang w:val="en-CA"/>
        </w:rPr>
        <w:t>proj_reg_width_scaled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proofErr w:type="spellStart"/>
      <w:r w:rsidRPr="002B731D">
        <w:rPr>
          <w:rFonts w:ascii="Courier" w:hAnsi="Courier"/>
          <w:sz w:val="20"/>
          <w:highlight w:val="yellow"/>
          <w:lang w:val="en-CA"/>
        </w:rPr>
        <w:t>proj_reg_height_scaled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proofErr w:type="spellStart"/>
      <w:r w:rsidRPr="002B731D">
        <w:rPr>
          <w:rFonts w:ascii="Courier" w:hAnsi="Courier"/>
          <w:sz w:val="20"/>
          <w:highlight w:val="yellow"/>
          <w:lang w:val="en-CA"/>
        </w:rPr>
        <w:t>proj_reg_top_scaled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and </w:t>
      </w:r>
      <w:proofErr w:type="spellStart"/>
      <w:r w:rsidRPr="002B731D">
        <w:rPr>
          <w:rFonts w:ascii="Courier" w:hAnsi="Courier"/>
          <w:sz w:val="20"/>
          <w:highlight w:val="yellow"/>
          <w:lang w:val="en-CA"/>
        </w:rPr>
        <w:t>proj_reg_left_scaled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multiplied by </w:t>
      </w:r>
      <w:r w:rsidRPr="002B731D">
        <w:rPr>
          <w:rFonts w:ascii="Courier" w:hAnsi="Courier"/>
          <w:noProof/>
          <w:sz w:val="20"/>
          <w:highlight w:val="yellow"/>
          <w:lang w:val="en-CA"/>
        </w:rPr>
        <w:t>scale_factor_proj</w:t>
      </w:r>
      <w:r w:rsidRPr="002B731D">
        <w:rPr>
          <w:sz w:val="20"/>
          <w:highlight w:val="yellow"/>
          <w:lang w:val="en-CA"/>
        </w:rPr>
        <w:t xml:space="preserve"> specify the scaled width, height, top offset, and left offset, respectively, of the </w:t>
      </w:r>
      <w:proofErr w:type="spellStart"/>
      <w:r w:rsidRPr="002B731D">
        <w:rPr>
          <w:sz w:val="20"/>
          <w:highlight w:val="yellow"/>
          <w:lang w:val="en-CA"/>
        </w:rPr>
        <w:t>i-th</w:t>
      </w:r>
      <w:proofErr w:type="spellEnd"/>
      <w:r w:rsidRPr="002B731D">
        <w:rPr>
          <w:sz w:val="20"/>
          <w:highlight w:val="yellow"/>
          <w:lang w:val="en-CA"/>
        </w:rPr>
        <w:t xml:space="preserve"> projected region, either within the projected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0) or within the constituent picture of the projected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1). </w:t>
      </w:r>
      <w:proofErr w:type="spellStart"/>
      <w:r w:rsidRPr="002B731D">
        <w:rPr>
          <w:rFonts w:ascii="Courier" w:hAnsi="Courier"/>
          <w:sz w:val="20"/>
          <w:highlight w:val="yellow"/>
          <w:lang w:val="en-CA"/>
        </w:rPr>
        <w:lastRenderedPageBreak/>
        <w:t>proj_reg_width_scaled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proofErr w:type="spellStart"/>
      <w:r w:rsidRPr="002B731D">
        <w:rPr>
          <w:rFonts w:ascii="Courier" w:hAnsi="Courier"/>
          <w:sz w:val="20"/>
          <w:highlight w:val="yellow"/>
          <w:lang w:val="en-CA"/>
        </w:rPr>
        <w:t>proj_reg_height_scaled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proofErr w:type="spellStart"/>
      <w:r w:rsidRPr="002B731D">
        <w:rPr>
          <w:rFonts w:ascii="Courier" w:hAnsi="Courier"/>
          <w:sz w:val="20"/>
          <w:highlight w:val="yellow"/>
          <w:lang w:val="en-CA"/>
        </w:rPr>
        <w:t>proj_reg_top_scaled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and </w:t>
      </w:r>
      <w:proofErr w:type="spellStart"/>
      <w:r w:rsidRPr="002B731D">
        <w:rPr>
          <w:rFonts w:ascii="Courier" w:hAnsi="Courier"/>
          <w:sz w:val="20"/>
          <w:highlight w:val="yellow"/>
          <w:lang w:val="en-CA"/>
        </w:rPr>
        <w:t>proj_reg_left_scaled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multiplied by </w:t>
      </w:r>
      <w:r w:rsidRPr="002B731D">
        <w:rPr>
          <w:rFonts w:ascii="Courier" w:hAnsi="Courier"/>
          <w:noProof/>
          <w:sz w:val="20"/>
          <w:highlight w:val="yellow"/>
          <w:lang w:val="en-CA"/>
        </w:rPr>
        <w:t>scale_factor_proj</w:t>
      </w:r>
      <w:r w:rsidRPr="002B731D">
        <w:rPr>
          <w:sz w:val="20"/>
          <w:highlight w:val="yellow"/>
          <w:lang w:val="en-CA"/>
        </w:rPr>
        <w:t xml:space="preserve"> are indicated in relative projected picture sample units.</w:t>
      </w:r>
    </w:p>
    <w:p w14:paraId="7E698F62"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transform_type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rotation and mirroring that is applied to the </w:t>
      </w:r>
      <w:proofErr w:type="spellStart"/>
      <w:r w:rsidRPr="002B731D">
        <w:rPr>
          <w:sz w:val="20"/>
          <w:lang w:val="en-CA"/>
        </w:rPr>
        <w:t>i-th</w:t>
      </w:r>
      <w:proofErr w:type="spellEnd"/>
      <w:r w:rsidRPr="002B731D">
        <w:rPr>
          <w:sz w:val="20"/>
          <w:lang w:val="en-CA"/>
        </w:rPr>
        <w:t xml:space="preserve"> packed region to remap it to the </w:t>
      </w:r>
      <w:proofErr w:type="spellStart"/>
      <w:r w:rsidRPr="002B731D">
        <w:rPr>
          <w:sz w:val="20"/>
          <w:lang w:val="en-CA"/>
        </w:rPr>
        <w:t>i-th</w:t>
      </w:r>
      <w:proofErr w:type="spellEnd"/>
      <w:r w:rsidRPr="002B731D">
        <w:rPr>
          <w:sz w:val="20"/>
          <w:lang w:val="en-CA"/>
        </w:rPr>
        <w:t xml:space="preserve"> projected region. When </w:t>
      </w:r>
      <w:proofErr w:type="spellStart"/>
      <w:r w:rsidRPr="002B731D">
        <w:rPr>
          <w:rFonts w:ascii="Courier" w:hAnsi="Courier"/>
          <w:sz w:val="20"/>
          <w:lang w:val="en-CA"/>
        </w:rPr>
        <w:t>transform_type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both rotation and mirroring, rotation is applied before mirroring for converting sample locations of a packed region to sample locations of a projected region. The following values are specified:</w:t>
      </w:r>
    </w:p>
    <w:p w14:paraId="32AEA0A2"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0</w:t>
      </w:r>
      <w:r w:rsidRPr="002B731D">
        <w:rPr>
          <w:sz w:val="20"/>
          <w:lang w:val="en-CA"/>
        </w:rPr>
        <w:t>: no transform</w:t>
      </w:r>
    </w:p>
    <w:p w14:paraId="70552E6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1</w:t>
      </w:r>
      <w:r w:rsidRPr="002B731D">
        <w:rPr>
          <w:sz w:val="20"/>
          <w:lang w:val="en-CA"/>
        </w:rPr>
        <w:t>: mirroring horizontally</w:t>
      </w:r>
    </w:p>
    <w:p w14:paraId="0EE2378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2</w:t>
      </w:r>
      <w:r w:rsidRPr="002B731D">
        <w:rPr>
          <w:sz w:val="20"/>
          <w:lang w:val="en-CA"/>
        </w:rPr>
        <w:t xml:space="preserve">: rotation by 180 degrees </w:t>
      </w:r>
      <w:r w:rsidRPr="002B731D">
        <w:rPr>
          <w:sz w:val="20"/>
          <w:lang w:val="en-CA" w:eastAsia="ko-KR"/>
        </w:rPr>
        <w:t>(</w:t>
      </w:r>
      <w:proofErr w:type="gramStart"/>
      <w:r w:rsidRPr="002B731D">
        <w:rPr>
          <w:sz w:val="20"/>
          <w:lang w:val="en-CA" w:eastAsia="ko-KR"/>
        </w:rPr>
        <w:t>counter-clockwise</w:t>
      </w:r>
      <w:proofErr w:type="gramEnd"/>
      <w:r w:rsidRPr="002B731D">
        <w:rPr>
          <w:sz w:val="20"/>
          <w:lang w:val="en-CA" w:eastAsia="ko-KR"/>
        </w:rPr>
        <w:t>)</w:t>
      </w:r>
    </w:p>
    <w:p w14:paraId="177917AD"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3</w:t>
      </w:r>
      <w:r w:rsidRPr="002B731D">
        <w:rPr>
          <w:sz w:val="20"/>
          <w:lang w:val="en-CA"/>
        </w:rPr>
        <w:t xml:space="preserve">: rotation by 180 degrees </w:t>
      </w:r>
      <w:r w:rsidRPr="002B731D">
        <w:rPr>
          <w:sz w:val="20"/>
          <w:lang w:val="en-CA" w:eastAsia="ko-KR"/>
        </w:rPr>
        <w:t>(</w:t>
      </w:r>
      <w:proofErr w:type="gramStart"/>
      <w:r w:rsidRPr="002B731D">
        <w:rPr>
          <w:sz w:val="20"/>
          <w:lang w:val="en-CA" w:eastAsia="ko-KR"/>
        </w:rPr>
        <w:t>counter-clockwise</w:t>
      </w:r>
      <w:proofErr w:type="gramEnd"/>
      <w:r w:rsidRPr="002B731D">
        <w:rPr>
          <w:sz w:val="20"/>
          <w:lang w:val="en-CA" w:eastAsia="ko-KR"/>
        </w:rPr>
        <w:t>) before</w:t>
      </w:r>
      <w:r w:rsidRPr="002B731D">
        <w:rPr>
          <w:sz w:val="20"/>
          <w:lang w:val="en-CA"/>
        </w:rPr>
        <w:t xml:space="preserve"> mirroring horizontally</w:t>
      </w:r>
    </w:p>
    <w:p w14:paraId="1B8E1553"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4</w:t>
      </w:r>
      <w:r w:rsidRPr="002B731D">
        <w:rPr>
          <w:sz w:val="20"/>
          <w:lang w:val="en-CA"/>
        </w:rPr>
        <w:t xml:space="preserve">: rotation by 90 degrees </w:t>
      </w:r>
      <w:r w:rsidRPr="002B731D">
        <w:rPr>
          <w:sz w:val="20"/>
          <w:lang w:val="en-CA" w:eastAsia="ko-KR"/>
        </w:rPr>
        <w:t>(</w:t>
      </w:r>
      <w:proofErr w:type="gramStart"/>
      <w:r w:rsidRPr="002B731D">
        <w:rPr>
          <w:sz w:val="20"/>
          <w:lang w:val="en-CA" w:eastAsia="ko-KR"/>
        </w:rPr>
        <w:t>counter-clockwise</w:t>
      </w:r>
      <w:proofErr w:type="gramEnd"/>
      <w:r w:rsidRPr="002B731D">
        <w:rPr>
          <w:sz w:val="20"/>
          <w:lang w:val="en-CA" w:eastAsia="ko-KR"/>
        </w:rPr>
        <w:t>) before</w:t>
      </w:r>
      <w:r w:rsidRPr="002B731D">
        <w:rPr>
          <w:sz w:val="20"/>
          <w:lang w:val="en-CA"/>
        </w:rPr>
        <w:t xml:space="preserve"> mirroring horizontally</w:t>
      </w:r>
    </w:p>
    <w:p w14:paraId="34D4E3F3" w14:textId="77777777" w:rsidR="009227AE" w:rsidRPr="002B731D" w:rsidRDefault="009227AE" w:rsidP="009227AE">
      <w:pPr>
        <w:tabs>
          <w:tab w:val="left" w:pos="1440"/>
          <w:tab w:val="left" w:pos="8010"/>
        </w:tabs>
        <w:spacing w:after="160"/>
        <w:ind w:left="1080" w:hanging="360"/>
        <w:jc w:val="both"/>
        <w:rPr>
          <w:sz w:val="20"/>
          <w:lang w:val="en-CA" w:eastAsia="ko-KR"/>
        </w:rPr>
      </w:pPr>
      <w:r w:rsidRPr="002B731D">
        <w:rPr>
          <w:sz w:val="20"/>
          <w:lang w:val="en-CA"/>
        </w:rPr>
        <w:tab/>
      </w:r>
      <w:r w:rsidRPr="002B731D">
        <w:rPr>
          <w:sz w:val="20"/>
          <w:lang w:val="en-CA" w:eastAsia="ko-KR"/>
        </w:rPr>
        <w:t>5</w:t>
      </w:r>
      <w:r w:rsidRPr="002B731D">
        <w:rPr>
          <w:sz w:val="20"/>
          <w:lang w:val="en-CA"/>
        </w:rPr>
        <w:t>: rotation by 90 degrees</w:t>
      </w:r>
      <w:r w:rsidRPr="002B731D">
        <w:rPr>
          <w:sz w:val="20"/>
          <w:lang w:val="en-CA" w:eastAsia="ko-KR"/>
        </w:rPr>
        <w:t xml:space="preserve"> (</w:t>
      </w:r>
      <w:proofErr w:type="gramStart"/>
      <w:r w:rsidRPr="002B731D">
        <w:rPr>
          <w:sz w:val="20"/>
          <w:lang w:val="en-CA" w:eastAsia="ko-KR"/>
        </w:rPr>
        <w:t>counter-clockwise</w:t>
      </w:r>
      <w:proofErr w:type="gramEnd"/>
      <w:r w:rsidRPr="002B731D">
        <w:rPr>
          <w:sz w:val="20"/>
          <w:lang w:val="en-CA" w:eastAsia="ko-KR"/>
        </w:rPr>
        <w:t>)</w:t>
      </w:r>
    </w:p>
    <w:p w14:paraId="6639B01A"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6</w:t>
      </w:r>
      <w:r w:rsidRPr="002B731D">
        <w:rPr>
          <w:sz w:val="20"/>
          <w:lang w:val="en-CA"/>
        </w:rPr>
        <w:t>: rotation by 270 degrees</w:t>
      </w:r>
      <w:r w:rsidRPr="002B731D">
        <w:rPr>
          <w:sz w:val="20"/>
          <w:lang w:val="en-CA" w:eastAsia="ko-KR"/>
        </w:rPr>
        <w:t xml:space="preserve"> (</w:t>
      </w:r>
      <w:proofErr w:type="gramStart"/>
      <w:r w:rsidRPr="002B731D">
        <w:rPr>
          <w:sz w:val="20"/>
          <w:lang w:val="en-CA" w:eastAsia="ko-KR"/>
        </w:rPr>
        <w:t>counter-clockwise</w:t>
      </w:r>
      <w:proofErr w:type="gramEnd"/>
      <w:r w:rsidRPr="002B731D">
        <w:rPr>
          <w:sz w:val="20"/>
          <w:lang w:val="en-CA" w:eastAsia="ko-KR"/>
        </w:rPr>
        <w:t>)</w:t>
      </w:r>
      <w:r w:rsidRPr="002B731D">
        <w:rPr>
          <w:sz w:val="20"/>
          <w:lang w:val="en-CA"/>
        </w:rPr>
        <w:t xml:space="preserve"> before mirroring horizontally</w:t>
      </w:r>
    </w:p>
    <w:p w14:paraId="4E25B295" w14:textId="77777777" w:rsidR="009227AE" w:rsidRPr="002B731D" w:rsidRDefault="009227AE" w:rsidP="009227AE">
      <w:pPr>
        <w:tabs>
          <w:tab w:val="left" w:pos="1440"/>
          <w:tab w:val="left" w:pos="8010"/>
        </w:tabs>
        <w:spacing w:after="160"/>
        <w:ind w:left="1080" w:hanging="360"/>
        <w:jc w:val="both"/>
        <w:rPr>
          <w:rFonts w:eastAsia="Calibri"/>
          <w:sz w:val="18"/>
          <w:szCs w:val="18"/>
          <w:lang w:val="en-CA"/>
        </w:rPr>
      </w:pPr>
      <w:r w:rsidRPr="002B731D">
        <w:rPr>
          <w:sz w:val="20"/>
          <w:lang w:val="en-CA"/>
        </w:rPr>
        <w:tab/>
      </w:r>
      <w:r w:rsidRPr="002B731D">
        <w:rPr>
          <w:sz w:val="20"/>
          <w:lang w:val="en-CA" w:eastAsia="ko-KR"/>
        </w:rPr>
        <w:t>7</w:t>
      </w:r>
      <w:r w:rsidRPr="002B731D">
        <w:rPr>
          <w:sz w:val="20"/>
          <w:lang w:val="en-CA"/>
        </w:rPr>
        <w:t>: rotation by 270 degrees</w:t>
      </w:r>
      <w:r w:rsidRPr="002B731D">
        <w:rPr>
          <w:sz w:val="20"/>
          <w:lang w:val="en-CA" w:eastAsia="ko-KR"/>
        </w:rPr>
        <w:t xml:space="preserve"> (</w:t>
      </w:r>
      <w:proofErr w:type="gramStart"/>
      <w:r w:rsidRPr="002B731D">
        <w:rPr>
          <w:sz w:val="20"/>
          <w:lang w:val="en-CA" w:eastAsia="ko-KR"/>
        </w:rPr>
        <w:t>counter-clockwise</w:t>
      </w:r>
      <w:proofErr w:type="gramEnd"/>
      <w:r w:rsidRPr="002B731D">
        <w:rPr>
          <w:sz w:val="20"/>
          <w:lang w:val="en-CA" w:eastAsia="ko-KR"/>
        </w:rPr>
        <w:t>)</w:t>
      </w:r>
    </w:p>
    <w:p w14:paraId="1740CF81" w14:textId="484E7162"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2: </w:t>
      </w:r>
      <w:r w:rsidRPr="004A56F5">
        <w:rPr>
          <w:rFonts w:eastAsia="Malgun Gothic"/>
          <w:sz w:val="18"/>
          <w:szCs w:val="18"/>
          <w:lang w:val="en-CA"/>
        </w:rPr>
        <w:tab/>
        <w:t xml:space="preserve">Clause </w:t>
      </w:r>
      <w:r w:rsidRPr="002B731D">
        <w:rPr>
          <w:rFonts w:eastAsia="Malgun Gothic"/>
          <w:sz w:val="18"/>
          <w:szCs w:val="18"/>
          <w:lang w:val="en-CA" w:eastAsia="ko-KR"/>
        </w:rPr>
        <w:fldChar w:fldCharType="begin"/>
      </w:r>
      <w:r w:rsidRPr="002B731D">
        <w:rPr>
          <w:rFonts w:eastAsia="Malgun Gothic"/>
          <w:sz w:val="18"/>
          <w:szCs w:val="18"/>
          <w:lang w:val="en-CA" w:eastAsia="ko-KR"/>
        </w:rPr>
        <w:instrText xml:space="preserve"> REF _Ref500766593 \n \h  \* MERGEFORMAT </w:instrText>
      </w:r>
      <w:r w:rsidRPr="002B731D">
        <w:rPr>
          <w:rFonts w:eastAsia="Malgun Gothic"/>
          <w:sz w:val="18"/>
          <w:szCs w:val="18"/>
          <w:lang w:val="en-CA" w:eastAsia="ko-KR"/>
        </w:rPr>
      </w:r>
      <w:r w:rsidRPr="002B731D">
        <w:rPr>
          <w:rFonts w:eastAsia="Malgun Gothic"/>
          <w:sz w:val="18"/>
          <w:szCs w:val="18"/>
          <w:lang w:val="en-CA" w:eastAsia="ko-KR"/>
        </w:rPr>
        <w:fldChar w:fldCharType="separate"/>
      </w:r>
      <w:r w:rsidR="009A2F85">
        <w:rPr>
          <w:rFonts w:eastAsia="Malgun Gothic"/>
          <w:b/>
          <w:bCs/>
          <w:sz w:val="18"/>
          <w:szCs w:val="18"/>
          <w:lang w:eastAsia="ko-KR"/>
        </w:rPr>
        <w:t>Error! Reference source not found.</w:t>
      </w:r>
      <w:r w:rsidRPr="002B731D">
        <w:rPr>
          <w:rFonts w:eastAsia="Malgun Gothic"/>
          <w:sz w:val="18"/>
          <w:szCs w:val="18"/>
          <w:lang w:val="en-CA" w:eastAsia="ko-KR"/>
        </w:rPr>
        <w:fldChar w:fldCharType="end"/>
      </w:r>
      <w:r w:rsidRPr="004A56F5">
        <w:rPr>
          <w:rFonts w:eastAsia="Malgun Gothic"/>
          <w:sz w:val="18"/>
          <w:szCs w:val="18"/>
          <w:lang w:val="en-CA"/>
        </w:rPr>
        <w:t xml:space="preserve"> specifies the semantics of </w:t>
      </w:r>
      <w:proofErr w:type="spellStart"/>
      <w:r w:rsidRPr="004A56F5">
        <w:rPr>
          <w:rFonts w:ascii="Courier" w:eastAsia="Malgun Gothic" w:hAnsi="Courier"/>
          <w:sz w:val="18"/>
          <w:szCs w:val="18"/>
          <w:lang w:val="en-CA"/>
        </w:rPr>
        <w:t>transform_type</w:t>
      </w:r>
      <w:proofErr w:type="spellEnd"/>
      <w:r w:rsidRPr="004A56F5">
        <w:rPr>
          <w:rFonts w:ascii="Courier" w:eastAsia="Malgun Gothic" w:hAnsi="Courier"/>
          <w:sz w:val="18"/>
          <w:szCs w:val="18"/>
          <w:lang w:val="en-CA"/>
        </w:rPr>
        <w:t>[</w:t>
      </w:r>
      <w:proofErr w:type="spellStart"/>
      <w:r w:rsidRPr="004A56F5">
        <w:rPr>
          <w:rFonts w:ascii="Courier" w:eastAsia="Malgun Gothic" w:hAnsi="Courier"/>
          <w:sz w:val="18"/>
          <w:szCs w:val="18"/>
          <w:lang w:val="en-CA"/>
        </w:rPr>
        <w:t>i</w:t>
      </w:r>
      <w:proofErr w:type="spellEnd"/>
      <w:r w:rsidRPr="004A56F5">
        <w:rPr>
          <w:rFonts w:ascii="Courier" w:eastAsia="Malgun Gothic" w:hAnsi="Courier"/>
          <w:sz w:val="18"/>
          <w:szCs w:val="18"/>
          <w:lang w:val="en-CA"/>
        </w:rPr>
        <w:t>]</w:t>
      </w:r>
      <w:r w:rsidRPr="004A56F5">
        <w:rPr>
          <w:rFonts w:eastAsia="Malgun Gothic"/>
          <w:sz w:val="18"/>
          <w:szCs w:val="18"/>
          <w:lang w:val="en-CA"/>
        </w:rPr>
        <w:t xml:space="preserve"> for converting a sample location of a packed region in a packed picture to a sample location of a projected region in a projected picture.</w:t>
      </w:r>
    </w:p>
    <w:p w14:paraId="2C654562"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packed_reg_width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packed_reg_left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width, height, the offset, and the left offset, respectively, of the </w:t>
      </w:r>
      <w:proofErr w:type="spellStart"/>
      <w:r w:rsidRPr="002B731D">
        <w:rPr>
          <w:sz w:val="20"/>
          <w:lang w:val="en-CA"/>
        </w:rPr>
        <w:t>i-th</w:t>
      </w:r>
      <w:proofErr w:type="spellEnd"/>
      <w:r w:rsidRPr="002B731D">
        <w:rPr>
          <w:sz w:val="20"/>
          <w:lang w:val="en-CA"/>
        </w:rPr>
        <w:t xml:space="preserve"> packed region, either within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each constituent picture of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proofErr w:type="spellStart"/>
      <w:r w:rsidRPr="002B731D">
        <w:rPr>
          <w:rFonts w:ascii="Courier" w:hAnsi="Courier"/>
          <w:sz w:val="20"/>
          <w:lang w:val="en-CA"/>
        </w:rPr>
        <w:t>packed_reg_width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packed_reg_left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are indicated in relative packed picture sample units. </w:t>
      </w:r>
      <w:proofErr w:type="spellStart"/>
      <w:r w:rsidRPr="002B731D">
        <w:rPr>
          <w:rFonts w:ascii="Courier" w:hAnsi="Courier"/>
          <w:sz w:val="20"/>
          <w:lang w:val="en-CA"/>
        </w:rPr>
        <w:t>packed_reg_width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packed_reg_left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represent integer horizontal and vertical coordinates of luma sample units within the decoded pictures.</w:t>
      </w:r>
    </w:p>
    <w:p w14:paraId="442378F3" w14:textId="77777777" w:rsidR="009227AE" w:rsidRPr="002B731D" w:rsidRDefault="009227AE" w:rsidP="009227AE">
      <w:pPr>
        <w:tabs>
          <w:tab w:val="left" w:pos="1701"/>
        </w:tabs>
        <w:spacing w:after="160"/>
        <w:ind w:left="2407" w:hanging="967"/>
        <w:jc w:val="both"/>
        <w:rPr>
          <w:sz w:val="18"/>
          <w:szCs w:val="18"/>
          <w:lang w:val="en-CA"/>
        </w:rPr>
      </w:pPr>
      <w:r w:rsidRPr="002B731D">
        <w:rPr>
          <w:rFonts w:eastAsia="Malgun Gothic"/>
          <w:sz w:val="18"/>
          <w:szCs w:val="18"/>
          <w:lang w:val="en-CA"/>
        </w:rPr>
        <w:t xml:space="preserve">NOTE 3: </w:t>
      </w:r>
      <w:r w:rsidRPr="002B731D">
        <w:rPr>
          <w:rFonts w:eastAsia="Malgun Gothic"/>
          <w:sz w:val="18"/>
          <w:szCs w:val="18"/>
          <w:lang w:val="en-CA"/>
        </w:rPr>
        <w:tab/>
      </w:r>
      <w:r w:rsidRPr="002B731D">
        <w:rPr>
          <w:sz w:val="18"/>
          <w:szCs w:val="18"/>
          <w:lang w:val="en-CA"/>
        </w:rPr>
        <w:t>Two packed regions may partially or entirely overlap with each other.</w:t>
      </w:r>
    </w:p>
    <w:p w14:paraId="1FE3CC89"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highlight w:val="yellow"/>
          <w:lang w:val="en-CA"/>
        </w:rPr>
        <w:t>packed_reg_width_scaled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w:t>
      </w:r>
      <w:r w:rsidR="00AA7D4F" w:rsidRPr="002B731D">
        <w:rPr>
          <w:sz w:val="20"/>
          <w:highlight w:val="yellow"/>
          <w:lang w:val="en-CA"/>
        </w:rPr>
        <w:t xml:space="preserve"> </w:t>
      </w:r>
      <w:proofErr w:type="spellStart"/>
      <w:r w:rsidRPr="002B731D">
        <w:rPr>
          <w:rFonts w:ascii="Courier" w:hAnsi="Courier"/>
          <w:sz w:val="20"/>
          <w:highlight w:val="yellow"/>
          <w:lang w:val="en-CA"/>
        </w:rPr>
        <w:t>packed_reg_height_scaled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proofErr w:type="spellStart"/>
      <w:r w:rsidRPr="002B731D">
        <w:rPr>
          <w:rFonts w:ascii="Courier" w:hAnsi="Courier"/>
          <w:sz w:val="20"/>
          <w:highlight w:val="yellow"/>
          <w:lang w:val="en-CA"/>
        </w:rPr>
        <w:t>packed_reg_top_scaled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and </w:t>
      </w:r>
      <w:proofErr w:type="spellStart"/>
      <w:r w:rsidRPr="002B731D">
        <w:rPr>
          <w:rFonts w:ascii="Courier" w:hAnsi="Courier"/>
          <w:sz w:val="20"/>
          <w:highlight w:val="yellow"/>
          <w:lang w:val="en-CA"/>
        </w:rPr>
        <w:t>packed_reg_left_scaled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multiplied by </w:t>
      </w:r>
      <w:r w:rsidRPr="002B731D">
        <w:rPr>
          <w:rFonts w:ascii="Courier" w:hAnsi="Courier"/>
          <w:noProof/>
          <w:sz w:val="20"/>
          <w:highlight w:val="yellow"/>
          <w:lang w:val="en-CA"/>
        </w:rPr>
        <w:t>scale_factor_packed</w:t>
      </w:r>
      <w:r w:rsidRPr="002B731D" w:rsidDel="00B6484C">
        <w:rPr>
          <w:sz w:val="20"/>
          <w:highlight w:val="yellow"/>
          <w:lang w:val="en-CA"/>
        </w:rPr>
        <w:t xml:space="preserve"> </w:t>
      </w:r>
      <w:r w:rsidRPr="002B731D">
        <w:rPr>
          <w:sz w:val="20"/>
          <w:highlight w:val="yellow"/>
          <w:lang w:val="en-CA"/>
        </w:rPr>
        <w:t xml:space="preserve">specify the width, height, top offset, and left offset, respectively, of the </w:t>
      </w:r>
      <w:proofErr w:type="spellStart"/>
      <w:r w:rsidRPr="002B731D">
        <w:rPr>
          <w:sz w:val="20"/>
          <w:highlight w:val="yellow"/>
          <w:lang w:val="en-CA"/>
        </w:rPr>
        <w:t>i-th</w:t>
      </w:r>
      <w:proofErr w:type="spellEnd"/>
      <w:r w:rsidRPr="002B731D">
        <w:rPr>
          <w:sz w:val="20"/>
          <w:highlight w:val="yellow"/>
          <w:lang w:val="en-CA"/>
        </w:rPr>
        <w:t xml:space="preserve"> packed region, either within the packed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0) or within each constituent picture of the packed picture (when </w:t>
      </w:r>
      <w:r w:rsidRPr="002B731D">
        <w:rPr>
          <w:rFonts w:ascii="Courier" w:hAnsi="Courier" w:cs="Courier New"/>
          <w:noProof/>
          <w:sz w:val="20"/>
          <w:highlight w:val="yellow"/>
          <w:lang w:val="en-CA"/>
        </w:rPr>
        <w:t>constituent_picture_matching_flag</w:t>
      </w:r>
      <w:r w:rsidRPr="002B731D">
        <w:rPr>
          <w:rFonts w:ascii="Courier" w:hAnsi="Courier"/>
          <w:sz w:val="20"/>
          <w:highlight w:val="yellow"/>
          <w:lang w:val="en-CA"/>
        </w:rPr>
        <w:t xml:space="preserve"> </w:t>
      </w:r>
      <w:r w:rsidRPr="002B731D">
        <w:rPr>
          <w:sz w:val="20"/>
          <w:highlight w:val="yellow"/>
          <w:lang w:val="en-CA"/>
        </w:rPr>
        <w:t xml:space="preserve">is equal to 1). </w:t>
      </w:r>
      <w:proofErr w:type="spellStart"/>
      <w:r w:rsidRPr="002B731D">
        <w:rPr>
          <w:rFonts w:ascii="Courier" w:hAnsi="Courier"/>
          <w:sz w:val="20"/>
          <w:highlight w:val="yellow"/>
          <w:lang w:val="en-CA"/>
        </w:rPr>
        <w:t>packed_reg_width_scaled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proofErr w:type="spellStart"/>
      <w:r w:rsidRPr="002B731D">
        <w:rPr>
          <w:rFonts w:ascii="Courier" w:hAnsi="Courier"/>
          <w:sz w:val="20"/>
          <w:highlight w:val="yellow"/>
          <w:lang w:val="en-CA"/>
        </w:rPr>
        <w:t>packed_reg_height_scaled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w:t>
      </w:r>
      <w:r w:rsidR="00AA7D4F" w:rsidRPr="002B731D">
        <w:rPr>
          <w:sz w:val="20"/>
          <w:highlight w:val="yellow"/>
          <w:lang w:val="en-CA"/>
        </w:rPr>
        <w:t xml:space="preserve"> </w:t>
      </w:r>
      <w:proofErr w:type="spellStart"/>
      <w:r w:rsidRPr="002B731D">
        <w:rPr>
          <w:rFonts w:ascii="Courier" w:hAnsi="Courier"/>
          <w:sz w:val="20"/>
          <w:highlight w:val="yellow"/>
          <w:lang w:val="en-CA"/>
        </w:rPr>
        <w:t>packed_reg_top_scaled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and </w:t>
      </w:r>
      <w:proofErr w:type="spellStart"/>
      <w:r w:rsidRPr="002B731D">
        <w:rPr>
          <w:rFonts w:ascii="Courier" w:hAnsi="Courier"/>
          <w:sz w:val="20"/>
          <w:highlight w:val="yellow"/>
          <w:lang w:val="en-CA"/>
        </w:rPr>
        <w:t>packed_reg_left_scaled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 xml:space="preserve">] </w:t>
      </w:r>
      <w:r w:rsidRPr="002B731D">
        <w:rPr>
          <w:sz w:val="20"/>
          <w:highlight w:val="yellow"/>
          <w:lang w:val="en-CA"/>
        </w:rPr>
        <w:t xml:space="preserve">multiplied by </w:t>
      </w:r>
      <w:proofErr w:type="spellStart"/>
      <w:r w:rsidRPr="002B731D">
        <w:rPr>
          <w:sz w:val="20"/>
          <w:highlight w:val="yellow"/>
          <w:lang w:val="en-CA"/>
        </w:rPr>
        <w:t>scale_factor_packed</w:t>
      </w:r>
      <w:proofErr w:type="spellEnd"/>
      <w:r w:rsidRPr="002B731D">
        <w:rPr>
          <w:sz w:val="20"/>
          <w:highlight w:val="yellow"/>
          <w:lang w:val="en-CA"/>
        </w:rPr>
        <w:t xml:space="preserve"> are indicated in relative packed picture sample units. </w:t>
      </w:r>
      <w:proofErr w:type="spellStart"/>
      <w:r w:rsidRPr="002B731D">
        <w:rPr>
          <w:rFonts w:ascii="Courier" w:hAnsi="Courier"/>
          <w:sz w:val="20"/>
          <w:highlight w:val="yellow"/>
          <w:lang w:val="en-CA"/>
        </w:rPr>
        <w:t>packed_reg_width_scaled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proofErr w:type="spellStart"/>
      <w:r w:rsidRPr="002B731D">
        <w:rPr>
          <w:rFonts w:ascii="Courier" w:hAnsi="Courier"/>
          <w:sz w:val="20"/>
          <w:highlight w:val="yellow"/>
          <w:lang w:val="en-CA"/>
        </w:rPr>
        <w:t>packed_reg_height_scaled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w:t>
      </w:r>
      <w:proofErr w:type="spellStart"/>
      <w:r w:rsidRPr="002B731D">
        <w:rPr>
          <w:rFonts w:ascii="Courier" w:hAnsi="Courier"/>
          <w:sz w:val="20"/>
          <w:highlight w:val="yellow"/>
          <w:lang w:val="en-CA"/>
        </w:rPr>
        <w:t>packed_reg_top_scaled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and </w:t>
      </w:r>
      <w:proofErr w:type="spellStart"/>
      <w:r w:rsidRPr="002B731D">
        <w:rPr>
          <w:rFonts w:ascii="Courier" w:hAnsi="Courier"/>
          <w:sz w:val="20"/>
          <w:highlight w:val="yellow"/>
          <w:lang w:val="en-CA"/>
        </w:rPr>
        <w:t>packed_reg_left_scaled</w:t>
      </w:r>
      <w:proofErr w:type="spellEnd"/>
      <w:r w:rsidRPr="002B731D">
        <w:rPr>
          <w:rFonts w:ascii="Courier" w:hAnsi="Courier"/>
          <w:sz w:val="20"/>
          <w:highlight w:val="yellow"/>
          <w:lang w:val="en-CA"/>
        </w:rPr>
        <w:t>[</w:t>
      </w:r>
      <w:proofErr w:type="spellStart"/>
      <w:r w:rsidRPr="002B731D">
        <w:rPr>
          <w:rFonts w:ascii="Courier" w:hAnsi="Courier"/>
          <w:sz w:val="20"/>
          <w:highlight w:val="yellow"/>
          <w:lang w:val="en-CA"/>
        </w:rPr>
        <w:t>i</w:t>
      </w:r>
      <w:proofErr w:type="spellEnd"/>
      <w:r w:rsidRPr="002B731D">
        <w:rPr>
          <w:rFonts w:ascii="Courier" w:hAnsi="Courier"/>
          <w:sz w:val="20"/>
          <w:highlight w:val="yellow"/>
          <w:lang w:val="en-CA"/>
        </w:rPr>
        <w:t>]</w:t>
      </w:r>
      <w:r w:rsidRPr="002B731D">
        <w:rPr>
          <w:sz w:val="20"/>
          <w:highlight w:val="yellow"/>
          <w:lang w:val="en-CA"/>
        </w:rPr>
        <w:t xml:space="preserve"> multiplied by </w:t>
      </w:r>
      <w:r w:rsidRPr="002B731D">
        <w:rPr>
          <w:rFonts w:ascii="Courier" w:hAnsi="Courier"/>
          <w:noProof/>
          <w:sz w:val="20"/>
          <w:highlight w:val="yellow"/>
          <w:lang w:val="en-CA"/>
        </w:rPr>
        <w:t>scale_factor_packed</w:t>
      </w:r>
      <w:r w:rsidRPr="002B731D" w:rsidDel="00B6484C">
        <w:rPr>
          <w:sz w:val="20"/>
          <w:highlight w:val="yellow"/>
          <w:lang w:val="en-CA"/>
        </w:rPr>
        <w:t xml:space="preserve"> </w:t>
      </w:r>
      <w:r w:rsidRPr="002B731D">
        <w:rPr>
          <w:sz w:val="20"/>
          <w:highlight w:val="yellow"/>
          <w:lang w:val="en-CA"/>
        </w:rPr>
        <w:t>shall represent integer horizontal and vertical coordinates of luma sample units within the decoded pictures.</w:t>
      </w:r>
    </w:p>
    <w:p w14:paraId="012A5779" w14:textId="77777777" w:rsidR="009227AE" w:rsidRPr="002B731D" w:rsidRDefault="009227AE" w:rsidP="009227AE">
      <w:pPr>
        <w:tabs>
          <w:tab w:val="left" w:pos="1701"/>
        </w:tabs>
        <w:spacing w:after="160"/>
        <w:jc w:val="both"/>
        <w:rPr>
          <w:rFonts w:eastAsia="Malgun Gothic"/>
          <w:sz w:val="18"/>
          <w:szCs w:val="18"/>
          <w:lang w:val="en-CA"/>
        </w:rPr>
      </w:pPr>
    </w:p>
    <w:p w14:paraId="506A7D2B"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lastRenderedPageBreak/>
        <w:t>7.5.3.4</w:t>
      </w:r>
      <w:r w:rsidRPr="002B731D">
        <w:rPr>
          <w:rFonts w:ascii="Times New Roman" w:hAnsi="Times New Roman"/>
          <w:sz w:val="20"/>
          <w:szCs w:val="20"/>
          <w:lang w:val="en-CA"/>
        </w:rPr>
        <w:tab/>
        <w:t>Syntax of the guard band structure</w:t>
      </w:r>
    </w:p>
    <w:p w14:paraId="2050CE0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GuardBand(i) {</w:t>
      </w:r>
      <w:r w:rsidRPr="002B731D">
        <w:rPr>
          <w:rFonts w:ascii="Courier" w:hAnsi="Courier"/>
          <w:noProof/>
          <w:sz w:val="20"/>
          <w:lang w:val="en-CA"/>
        </w:rPr>
        <w:br/>
      </w:r>
      <w:r w:rsidRPr="002B731D">
        <w:rPr>
          <w:rFonts w:ascii="Courier" w:hAnsi="Courier"/>
          <w:noProof/>
          <w:sz w:val="20"/>
          <w:lang w:val="en-CA"/>
        </w:rPr>
        <w:tab/>
        <w:t>unsigned int(8) left_gb_width[i];</w:t>
      </w:r>
      <w:r w:rsidRPr="002B731D">
        <w:rPr>
          <w:rFonts w:ascii="Courier" w:hAnsi="Courier"/>
          <w:noProof/>
          <w:sz w:val="20"/>
          <w:lang w:val="en-CA"/>
        </w:rPr>
        <w:br/>
      </w:r>
      <w:r w:rsidRPr="002B731D">
        <w:rPr>
          <w:rFonts w:ascii="Courier" w:hAnsi="Courier"/>
          <w:noProof/>
          <w:sz w:val="20"/>
          <w:lang w:val="en-CA"/>
        </w:rPr>
        <w:tab/>
        <w:t>unsigned int(8) right_gb_width[i];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int(8) top_gb_height[i];</w:t>
      </w:r>
      <w:r w:rsidRPr="002B731D">
        <w:rPr>
          <w:rFonts w:ascii="Courier" w:hAnsi="Courier"/>
          <w:noProof/>
          <w:sz w:val="20"/>
          <w:lang w:val="en-CA"/>
        </w:rPr>
        <w:br/>
      </w:r>
      <w:r w:rsidRPr="002B731D">
        <w:rPr>
          <w:rFonts w:ascii="Courier" w:hAnsi="Courier"/>
          <w:noProof/>
          <w:sz w:val="20"/>
          <w:lang w:val="en-CA"/>
        </w:rPr>
        <w:tab/>
        <w:t>unsigned int(8) bottom_gb_height[i];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int(1) gb_not_used_for_pred_flag[i];</w:t>
      </w:r>
      <w:r w:rsidRPr="002B731D">
        <w:rPr>
          <w:rFonts w:ascii="Courier" w:hAnsi="Courier"/>
          <w:noProof/>
          <w:sz w:val="20"/>
          <w:lang w:val="en-CA"/>
        </w:rPr>
        <w:br/>
      </w:r>
      <w:r w:rsidRPr="002B731D">
        <w:rPr>
          <w:rFonts w:ascii="Courier" w:hAnsi="Courier"/>
          <w:noProof/>
          <w:sz w:val="20"/>
          <w:lang w:val="en-CA"/>
        </w:rPr>
        <w:tab/>
        <w:t>for (j = 0; j &lt; 4; 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eastAsia="ja-JP"/>
        </w:rPr>
        <w:tab/>
      </w:r>
      <w:r w:rsidRPr="002B731D">
        <w:rPr>
          <w:rFonts w:ascii="Courier" w:hAnsi="Courier"/>
          <w:noProof/>
          <w:sz w:val="20"/>
          <w:lang w:val="en-CA"/>
        </w:rPr>
        <w:t>unsigned int(3) gb_type[i][j];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bit(3) reserved = 0;</w:t>
      </w:r>
      <w:r w:rsidRPr="002B731D">
        <w:rPr>
          <w:rFonts w:ascii="Courier" w:hAnsi="Courier"/>
          <w:noProof/>
          <w:sz w:val="20"/>
          <w:lang w:val="en-CA"/>
        </w:rPr>
        <w:br/>
        <w:t>}</w:t>
      </w:r>
    </w:p>
    <w:p w14:paraId="56FC23E7"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7.5.3.5</w:t>
      </w:r>
      <w:r w:rsidRPr="002B731D">
        <w:rPr>
          <w:rFonts w:ascii="Times New Roman" w:hAnsi="Times New Roman"/>
          <w:sz w:val="20"/>
          <w:szCs w:val="20"/>
          <w:lang w:val="en-CA"/>
        </w:rPr>
        <w:tab/>
        <w:t>Semantics of the guard band structure</w:t>
      </w:r>
    </w:p>
    <w:p w14:paraId="21FA3474"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left_gb_width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width of the guard band on the left side of the </w:t>
      </w:r>
      <w:proofErr w:type="spellStart"/>
      <w:r w:rsidRPr="002B731D">
        <w:rPr>
          <w:sz w:val="20"/>
          <w:lang w:val="en-CA"/>
        </w:rPr>
        <w:t>i-th</w:t>
      </w:r>
      <w:proofErr w:type="spellEnd"/>
      <w:r w:rsidRPr="002B731D">
        <w:rPr>
          <w:sz w:val="20"/>
          <w:lang w:val="en-CA"/>
        </w:rPr>
        <w:t xml:space="preserve"> packed region in relative packed picture sample units. When the decoded picture has 4:2:0 or 4:2:2 chroma format, </w:t>
      </w:r>
      <w:proofErr w:type="spellStart"/>
      <w:r w:rsidRPr="002B731D">
        <w:rPr>
          <w:rFonts w:ascii="Courier" w:hAnsi="Courier"/>
          <w:sz w:val="20"/>
          <w:lang w:val="en-CA"/>
        </w:rPr>
        <w:t>left_gb_width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correspond to an even number of luma samples within the decoded picture.</w:t>
      </w:r>
    </w:p>
    <w:p w14:paraId="16BB1053"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right_gb_width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width of the guard band on the right side of the </w:t>
      </w:r>
      <w:proofErr w:type="spellStart"/>
      <w:r w:rsidRPr="002B731D">
        <w:rPr>
          <w:sz w:val="20"/>
          <w:lang w:val="en-CA"/>
        </w:rPr>
        <w:t>i-th</w:t>
      </w:r>
      <w:proofErr w:type="spellEnd"/>
      <w:r w:rsidRPr="002B731D">
        <w:rPr>
          <w:sz w:val="20"/>
          <w:lang w:val="en-CA"/>
        </w:rPr>
        <w:t xml:space="preserve"> packed region in relative packed picture sample units. When the decoded picture has 4:2:0 or 4:2:2 chroma format, </w:t>
      </w:r>
      <w:proofErr w:type="spellStart"/>
      <w:r w:rsidRPr="002B731D">
        <w:rPr>
          <w:rFonts w:ascii="Courier" w:hAnsi="Courier"/>
          <w:sz w:val="20"/>
          <w:lang w:val="en-CA"/>
        </w:rPr>
        <w:t>right_gb_width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correspond to an even number of luma samples within the decoded picture.</w:t>
      </w:r>
    </w:p>
    <w:p w14:paraId="216DECE3"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top_gb_height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height of the guard band above the </w:t>
      </w:r>
      <w:proofErr w:type="spellStart"/>
      <w:r w:rsidRPr="002B731D">
        <w:rPr>
          <w:sz w:val="20"/>
          <w:lang w:val="en-CA"/>
        </w:rPr>
        <w:t>i-th</w:t>
      </w:r>
      <w:proofErr w:type="spellEnd"/>
      <w:r w:rsidRPr="002B731D">
        <w:rPr>
          <w:sz w:val="20"/>
          <w:lang w:val="en-CA"/>
        </w:rPr>
        <w:t xml:space="preserve"> packed region in relative packed picture sample units. When the decoded picture has 4:2:0 chroma format, </w:t>
      </w:r>
      <w:proofErr w:type="spellStart"/>
      <w:r w:rsidRPr="002B731D">
        <w:rPr>
          <w:rFonts w:ascii="Courier" w:hAnsi="Courier"/>
          <w:sz w:val="20"/>
          <w:lang w:val="en-CA"/>
        </w:rPr>
        <w:t>top_gb_height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correspond to an even number of luma samples within the decoded picture.</w:t>
      </w:r>
    </w:p>
    <w:p w14:paraId="112584CD"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bottom_gb_height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height of the guard band below the </w:t>
      </w:r>
      <w:proofErr w:type="spellStart"/>
      <w:r w:rsidRPr="002B731D">
        <w:rPr>
          <w:sz w:val="20"/>
          <w:lang w:val="en-CA"/>
        </w:rPr>
        <w:t>i-th</w:t>
      </w:r>
      <w:proofErr w:type="spellEnd"/>
      <w:r w:rsidRPr="002B731D">
        <w:rPr>
          <w:sz w:val="20"/>
          <w:lang w:val="en-CA"/>
        </w:rPr>
        <w:t xml:space="preserve"> packed region in relative packed picture sample units. When the decoded picture has 4:2:0 chroma format, </w:t>
      </w:r>
      <w:proofErr w:type="spellStart"/>
      <w:r w:rsidRPr="002B731D">
        <w:rPr>
          <w:rFonts w:ascii="Courier" w:hAnsi="Courier"/>
          <w:sz w:val="20"/>
          <w:lang w:val="en-CA"/>
        </w:rPr>
        <w:t>bottom_gb_height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correspond to an even number of luma samples within the decoded picture.</w:t>
      </w:r>
    </w:p>
    <w:p w14:paraId="6764791F" w14:textId="77777777" w:rsidR="009227AE" w:rsidRPr="002B731D" w:rsidRDefault="009227AE" w:rsidP="009227AE">
      <w:pPr>
        <w:tabs>
          <w:tab w:val="left" w:pos="1440"/>
          <w:tab w:val="left" w:pos="8010"/>
        </w:tabs>
        <w:spacing w:after="160"/>
        <w:ind w:left="720" w:hanging="360"/>
        <w:jc w:val="both"/>
        <w:rPr>
          <w:sz w:val="20"/>
          <w:lang w:val="en-CA"/>
        </w:rPr>
      </w:pPr>
      <w:r w:rsidRPr="002B731D">
        <w:rPr>
          <w:sz w:val="20"/>
          <w:lang w:val="en-CA"/>
        </w:rPr>
        <w:t xml:space="preserve">When </w:t>
      </w:r>
      <w:proofErr w:type="spellStart"/>
      <w:r w:rsidRPr="002B731D">
        <w:rPr>
          <w:rFonts w:ascii="Courier" w:hAnsi="Courier"/>
          <w:sz w:val="20"/>
          <w:lang w:val="en-CA"/>
        </w:rPr>
        <w:t>GuardBand</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is present, at least one of</w:t>
      </w:r>
      <w:r w:rsidRPr="002B731D">
        <w:rPr>
          <w:rFonts w:ascii="Courier" w:hAnsi="Courier"/>
          <w:sz w:val="20"/>
          <w:lang w:val="en-CA"/>
        </w:rPr>
        <w:t xml:space="preserve"> </w:t>
      </w:r>
      <w:proofErr w:type="spellStart"/>
      <w:r w:rsidRPr="002B731D">
        <w:rPr>
          <w:rFonts w:ascii="Courier" w:hAnsi="Courier"/>
          <w:sz w:val="20"/>
          <w:lang w:val="en-CA"/>
        </w:rPr>
        <w:t>left_gb_width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right_gb_width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top_gb_height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or </w:t>
      </w:r>
      <w:proofErr w:type="spellStart"/>
      <w:r w:rsidRPr="002B731D">
        <w:rPr>
          <w:rFonts w:ascii="Courier" w:hAnsi="Courier"/>
          <w:sz w:val="20"/>
          <w:lang w:val="en-CA"/>
        </w:rPr>
        <w:t>bottom_gb_height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be greater than 0.</w:t>
      </w:r>
    </w:p>
    <w:p w14:paraId="14879380"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gb_not_used_for_pred_flag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equal to 0 specifies that the guard bands may or may not be used in the inter prediction process. </w:t>
      </w:r>
      <w:proofErr w:type="spellStart"/>
      <w:r w:rsidRPr="002B731D">
        <w:rPr>
          <w:rFonts w:ascii="Courier" w:hAnsi="Courier"/>
          <w:sz w:val="20"/>
          <w:lang w:val="en-CA"/>
        </w:rPr>
        <w:t>gb_not_used_for_pred_flag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equal to 1 specifies that the sample values of the guard bands are not used in the inter prediction process.</w:t>
      </w:r>
    </w:p>
    <w:p w14:paraId="303244EE"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 xml:space="preserve">When </w:t>
      </w:r>
      <w:proofErr w:type="spellStart"/>
      <w:r w:rsidRPr="002B731D">
        <w:rPr>
          <w:rFonts w:ascii="Courier" w:eastAsia="Malgun Gothic" w:hAnsi="Courier"/>
          <w:sz w:val="18"/>
          <w:szCs w:val="18"/>
          <w:lang w:val="en-CA"/>
        </w:rPr>
        <w:t>gb_not_used_for_pred_flag</w:t>
      </w:r>
      <w:proofErr w:type="spellEnd"/>
      <w:r w:rsidRPr="002B731D">
        <w:rPr>
          <w:rFonts w:ascii="Courier" w:eastAsia="Malgun Gothic" w:hAnsi="Courier"/>
          <w:sz w:val="18"/>
          <w:szCs w:val="18"/>
          <w:lang w:val="en-CA"/>
        </w:rPr>
        <w:t>[</w:t>
      </w:r>
      <w:proofErr w:type="spellStart"/>
      <w:r w:rsidRPr="002B731D">
        <w:rPr>
          <w:rFonts w:ascii="Courier" w:eastAsia="Malgun Gothic" w:hAnsi="Courier"/>
          <w:sz w:val="18"/>
          <w:szCs w:val="18"/>
          <w:lang w:val="en-CA"/>
        </w:rPr>
        <w:t>i</w:t>
      </w:r>
      <w:proofErr w:type="spellEnd"/>
      <w:r w:rsidRPr="002B731D">
        <w:rPr>
          <w:rFonts w:ascii="Courier" w:eastAsia="Malgun Gothic" w:hAnsi="Courier"/>
          <w:sz w:val="18"/>
          <w:szCs w:val="18"/>
          <w:lang w:val="en-CA"/>
        </w:rPr>
        <w:t>]</w:t>
      </w:r>
      <w:r w:rsidRPr="002B731D">
        <w:rPr>
          <w:rFonts w:eastAsia="Malgun Gothic"/>
          <w:sz w:val="18"/>
          <w:szCs w:val="18"/>
          <w:lang w:val="en-CA"/>
        </w:rPr>
        <w:t xml:space="preserve"> is equal to 1, the sample values within guard bands in decoded pictures could be rewritten even if the decoded pictures were used as references for inter prediction of subsequent pictures to be decoded. For example, the content of a packed region could be seamlessly expanded to its guard band with decoded and re-projected samples of another packed region.</w:t>
      </w:r>
    </w:p>
    <w:p w14:paraId="138B377B"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specifies the type of the guard bands for the </w:t>
      </w:r>
      <w:proofErr w:type="spellStart"/>
      <w:r w:rsidRPr="002B731D">
        <w:rPr>
          <w:sz w:val="20"/>
          <w:lang w:val="en-CA"/>
        </w:rPr>
        <w:t>i-th</w:t>
      </w:r>
      <w:proofErr w:type="spellEnd"/>
      <w:r w:rsidRPr="002B731D">
        <w:rPr>
          <w:sz w:val="20"/>
          <w:lang w:val="en-CA"/>
        </w:rPr>
        <w:t xml:space="preserve"> packed region as follows, with j equal to 0, 1, 2, or 3 indicating that the semantics below apply to the left, right, top, or bottom edge, respectively, of the packed region:</w:t>
      </w:r>
    </w:p>
    <w:p w14:paraId="5EDC151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equal to 0 specifies that the content of the guard bands in relation to the content of the packed regions is unspecified. When </w:t>
      </w:r>
      <w:proofErr w:type="spellStart"/>
      <w:r w:rsidRPr="002B731D">
        <w:rPr>
          <w:rFonts w:ascii="Courier" w:hAnsi="Courier"/>
          <w:sz w:val="20"/>
          <w:lang w:val="en-CA"/>
        </w:rPr>
        <w:t>gb_not_used_for_pred_flag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is equal to 0, </w:t>
      </w: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shall not be equal to 0.</w:t>
      </w:r>
    </w:p>
    <w:p w14:paraId="3C210D8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equal to 1 specifies that the content of the guard bands suffices for interpolation of sub-pixel values within the packed region and less than one pixel outside of the boundary of the packed region.</w:t>
      </w:r>
    </w:p>
    <w:p w14:paraId="5B110ADF"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2: </w:t>
      </w:r>
      <w:r w:rsidRPr="002B731D">
        <w:rPr>
          <w:rFonts w:eastAsia="Malgun Gothic"/>
          <w:sz w:val="18"/>
          <w:szCs w:val="18"/>
          <w:lang w:val="en-CA"/>
        </w:rPr>
        <w:tab/>
      </w:r>
      <w:proofErr w:type="spellStart"/>
      <w:r w:rsidRPr="002B731D">
        <w:rPr>
          <w:rFonts w:ascii="Courier" w:eastAsia="Malgun Gothic" w:hAnsi="Courier"/>
          <w:sz w:val="18"/>
          <w:szCs w:val="18"/>
          <w:lang w:val="en-CA"/>
        </w:rPr>
        <w:t>gb_type</w:t>
      </w:r>
      <w:proofErr w:type="spellEnd"/>
      <w:r w:rsidRPr="002B731D">
        <w:rPr>
          <w:rFonts w:ascii="Courier" w:eastAsia="Malgun Gothic" w:hAnsi="Courier"/>
          <w:sz w:val="18"/>
          <w:szCs w:val="18"/>
          <w:lang w:val="en-CA"/>
        </w:rPr>
        <w:t>[</w:t>
      </w:r>
      <w:proofErr w:type="spellStart"/>
      <w:r w:rsidRPr="002B731D">
        <w:rPr>
          <w:rFonts w:ascii="Courier" w:eastAsia="Malgun Gothic" w:hAnsi="Courier"/>
          <w:sz w:val="18"/>
          <w:szCs w:val="18"/>
          <w:lang w:val="en-CA"/>
        </w:rPr>
        <w:t>i</w:t>
      </w:r>
      <w:proofErr w:type="spellEnd"/>
      <w:r w:rsidRPr="002B731D">
        <w:rPr>
          <w:rFonts w:ascii="Courier" w:eastAsia="Malgun Gothic" w:hAnsi="Courier"/>
          <w:sz w:val="18"/>
          <w:szCs w:val="18"/>
          <w:lang w:val="en-CA"/>
        </w:rPr>
        <w:t>][j]</w:t>
      </w:r>
      <w:r w:rsidRPr="002B731D">
        <w:rPr>
          <w:rFonts w:eastAsia="Malgun Gothic"/>
          <w:sz w:val="18"/>
          <w:szCs w:val="18"/>
          <w:lang w:val="en-CA"/>
        </w:rPr>
        <w:t xml:space="preserve"> equal to 1 could be used when the boundary samples of a packed region have been copied horizontally or vertically to the guard band.</w:t>
      </w:r>
    </w:p>
    <w:p w14:paraId="37DAFF8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6788C051"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0446D612"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values greater than 3 are reserved.</w:t>
      </w:r>
    </w:p>
    <w:p w14:paraId="2C8F2092"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7.5.3.6</w:t>
      </w:r>
      <w:r w:rsidRPr="002B731D">
        <w:rPr>
          <w:rFonts w:ascii="Times New Roman" w:hAnsi="Times New Roman"/>
          <w:sz w:val="20"/>
          <w:szCs w:val="20"/>
          <w:lang w:val="en-CA"/>
        </w:rPr>
        <w:tab/>
        <w:t>Syntax the region-wise packing structure</w:t>
      </w:r>
    </w:p>
    <w:p w14:paraId="09E14514"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aligned(8) class RegionWisePackingStruct() {</w:t>
      </w:r>
      <w:r w:rsidRPr="002B731D">
        <w:rPr>
          <w:rFonts w:ascii="Courier" w:hAnsi="Courier"/>
          <w:noProof/>
          <w:sz w:val="20"/>
          <w:lang w:val="en-CA"/>
        </w:rPr>
        <w:br/>
      </w:r>
      <w:r w:rsidRPr="002B731D">
        <w:rPr>
          <w:rFonts w:ascii="Courier" w:hAnsi="Courier"/>
          <w:noProof/>
          <w:sz w:val="20"/>
          <w:lang w:val="en-CA"/>
        </w:rPr>
        <w:tab/>
        <w:t>unsigned int(1) constituent_picture_matching_flag;</w:t>
      </w:r>
    </w:p>
    <w:p w14:paraId="2223C10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unsigned int(1) scale_factor_flag;</w:t>
      </w:r>
    </w:p>
    <w:p w14:paraId="50B1A65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strike/>
          <w:noProof/>
          <w:sz w:val="20"/>
          <w:highlight w:val="yellow"/>
          <w:lang w:val="en-CA"/>
        </w:rPr>
      </w:pPr>
      <w:r w:rsidRPr="002B731D">
        <w:rPr>
          <w:rFonts w:ascii="Courier" w:hAnsi="Courier"/>
          <w:strike/>
          <w:noProof/>
          <w:sz w:val="20"/>
          <w:highlight w:val="yellow"/>
          <w:lang w:val="en-CA"/>
        </w:rPr>
        <w:tab/>
        <w:t>bit(7) reserved = 0;</w:t>
      </w:r>
    </w:p>
    <w:p w14:paraId="4A479EF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bit(6) reserved = 0;</w:t>
      </w:r>
    </w:p>
    <w:p w14:paraId="38AB370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(scale_factor_flag) {</w:t>
      </w:r>
    </w:p>
    <w:p w14:paraId="1B6A458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unsigned int(16) scale_factor_proj;</w:t>
      </w:r>
    </w:p>
    <w:p w14:paraId="56FA4B4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 xml:space="preserve">unsigned int(16) scale_factor_packed; </w:t>
      </w:r>
    </w:p>
    <w:p w14:paraId="5B26803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eastAsia="ko-KR"/>
        </w:rPr>
      </w:pPr>
      <w:r w:rsidRPr="002B731D">
        <w:rPr>
          <w:rFonts w:ascii="Courier" w:hAnsi="Courier"/>
          <w:noProof/>
          <w:sz w:val="20"/>
          <w:highlight w:val="yellow"/>
          <w:lang w:val="en-CA"/>
        </w:rPr>
        <w:tab/>
        <w:t>}</w:t>
      </w:r>
      <w:r w:rsidRPr="002B731D">
        <w:rPr>
          <w:rFonts w:ascii="Courier" w:hAnsi="Courier"/>
          <w:noProof/>
          <w:sz w:val="20"/>
          <w:lang w:val="en-CA"/>
        </w:rPr>
        <w:br/>
      </w:r>
      <w:r w:rsidRPr="002B731D">
        <w:rPr>
          <w:rFonts w:ascii="Courier" w:hAnsi="Courier"/>
          <w:noProof/>
          <w:sz w:val="20"/>
          <w:lang w:val="en-CA"/>
        </w:rPr>
        <w:tab/>
        <w:t>unsigned int(8) num_regions;</w:t>
      </w:r>
      <w:r w:rsidRPr="002B731D">
        <w:rPr>
          <w:rFonts w:ascii="Courier" w:hAnsi="Courier"/>
          <w:noProof/>
          <w:sz w:val="20"/>
          <w:lang w:val="en-CA"/>
        </w:rPr>
        <w:br/>
      </w:r>
      <w:r w:rsidRPr="002B731D">
        <w:rPr>
          <w:rFonts w:ascii="Courier" w:hAnsi="Courier"/>
          <w:noProof/>
          <w:sz w:val="20"/>
          <w:lang w:val="en-CA"/>
        </w:rPr>
        <w:tab/>
        <w:t>unsigned int(32) proj_picture_width;</w:t>
      </w:r>
      <w:r w:rsidRPr="002B731D">
        <w:rPr>
          <w:rFonts w:ascii="Courier" w:hAnsi="Courier"/>
          <w:noProof/>
          <w:sz w:val="20"/>
          <w:lang w:val="en-CA"/>
        </w:rPr>
        <w:br/>
      </w:r>
      <w:r w:rsidRPr="002B731D">
        <w:rPr>
          <w:rFonts w:ascii="Courier" w:hAnsi="Courier"/>
          <w:noProof/>
          <w:sz w:val="20"/>
          <w:lang w:val="en-CA"/>
        </w:rPr>
        <w:tab/>
        <w:t>unsigned int(32) proj_picture_height;</w:t>
      </w:r>
      <w:r w:rsidRPr="002B731D">
        <w:rPr>
          <w:rFonts w:ascii="Courier" w:hAnsi="Courier"/>
          <w:noProof/>
          <w:sz w:val="20"/>
          <w:lang w:val="en-CA"/>
        </w:rPr>
        <w:br/>
      </w:r>
      <w:r w:rsidRPr="002B731D">
        <w:rPr>
          <w:rFonts w:ascii="Courier" w:hAnsi="Courier"/>
          <w:noProof/>
          <w:sz w:val="20"/>
          <w:lang w:val="en-CA"/>
        </w:rPr>
        <w:tab/>
        <w:t>unsigned int(16) packed_picture_width;</w:t>
      </w:r>
      <w:r w:rsidRPr="002B731D">
        <w:rPr>
          <w:rFonts w:ascii="Courier" w:hAnsi="Courier"/>
          <w:noProof/>
          <w:sz w:val="20"/>
          <w:lang w:val="en-CA"/>
        </w:rPr>
        <w:br/>
      </w:r>
      <w:r w:rsidRPr="002B731D">
        <w:rPr>
          <w:rFonts w:ascii="Courier" w:hAnsi="Courier"/>
          <w:noProof/>
          <w:sz w:val="20"/>
          <w:lang w:val="en-CA"/>
        </w:rPr>
        <w:tab/>
        <w:t>unsigned int(16) packed_picture_height;</w:t>
      </w:r>
      <w:r w:rsidRPr="002B731D">
        <w:rPr>
          <w:rFonts w:ascii="Courier" w:hAnsi="Courier"/>
          <w:noProof/>
          <w:sz w:val="20"/>
          <w:lang w:val="en-CA"/>
        </w:rPr>
        <w:br/>
      </w:r>
      <w:r w:rsidRPr="002B731D">
        <w:rPr>
          <w:rFonts w:ascii="Courier" w:hAnsi="Courier"/>
          <w:noProof/>
          <w:sz w:val="20"/>
          <w:lang w:val="en-CA"/>
        </w:rPr>
        <w:tab/>
        <w:t>for (i = 0; i &lt; num_regions; 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bit(</w:t>
      </w:r>
      <w:r w:rsidRPr="002B731D">
        <w:rPr>
          <w:rFonts w:ascii="Courier" w:hAnsi="Courier"/>
          <w:noProof/>
          <w:sz w:val="20"/>
          <w:lang w:val="en-CA" w:eastAsia="ko-KR"/>
        </w:rPr>
        <w:t>3</w:t>
      </w:r>
      <w:r w:rsidRPr="002B731D">
        <w:rPr>
          <w:rFonts w:ascii="Courier" w:hAnsi="Courier"/>
          <w:noProof/>
          <w:sz w:val="20"/>
          <w:lang w:val="en-CA"/>
        </w:rPr>
        <w:t>) reserved = 0;</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eastAsia="ko-KR"/>
        </w:rPr>
        <w:tab/>
      </w:r>
      <w:r w:rsidRPr="002B731D">
        <w:rPr>
          <w:rFonts w:ascii="Courier" w:hAnsi="Courier"/>
          <w:noProof/>
          <w:sz w:val="20"/>
          <w:lang w:val="en-CA"/>
        </w:rPr>
        <w:t>unsigned int(1)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int(4) packing_type[i];</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if (packing_type[i] == 0)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 xml:space="preserve">RectRegionPacking(i, </w:t>
      </w:r>
      <w:r w:rsidRPr="002B731D">
        <w:rPr>
          <w:rFonts w:ascii="Courier" w:hAnsi="Courier"/>
          <w:noProof/>
          <w:sz w:val="20"/>
          <w:highlight w:val="yellow"/>
          <w:lang w:val="en-CA"/>
        </w:rPr>
        <w:t>scale_factor_proj, scale_factor_packed</w:t>
      </w:r>
      <w:r w:rsidRPr="002B731D">
        <w:rPr>
          <w:rFonts w:ascii="Courier" w:hAnsi="Courier"/>
          <w:noProof/>
          <w:sz w:val="20"/>
          <w:lang w:val="en-CA"/>
        </w:rPr>
        <w:t>);</w:t>
      </w:r>
      <w:r w:rsidRPr="002B731D">
        <w:rPr>
          <w:rFonts w:ascii="Courier" w:hAnsi="Courier"/>
          <w:noProof/>
          <w:sz w:val="20"/>
          <w:lang w:val="en-CA" w:eastAsia="ko-KR"/>
        </w:rPr>
        <w:br/>
      </w:r>
      <w:r w:rsidRPr="002B731D">
        <w:rPr>
          <w:rFonts w:ascii="Courier" w:hAnsi="Courier"/>
          <w:noProof/>
          <w:sz w:val="20"/>
          <w:lang w:val="en-CA" w:eastAsia="ja-JP"/>
        </w:rPr>
        <w:tab/>
      </w:r>
      <w:r w:rsidRPr="002B731D">
        <w:rPr>
          <w:rFonts w:ascii="Courier" w:hAnsi="Courier"/>
          <w:noProof/>
          <w:sz w:val="20"/>
          <w:lang w:val="en-CA"/>
        </w:rPr>
        <w:tab/>
      </w:r>
      <w:r w:rsidRPr="002B731D">
        <w:rPr>
          <w:rFonts w:ascii="Courier" w:hAnsi="Courier"/>
          <w:noProof/>
          <w:sz w:val="20"/>
          <w:lang w:val="en-CA"/>
        </w:rPr>
        <w:tab/>
        <w:t>if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GuardBand(i);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6F128CC2"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7.5.3.7</w:t>
      </w:r>
      <w:r w:rsidRPr="002B731D">
        <w:rPr>
          <w:rFonts w:ascii="Times New Roman" w:hAnsi="Times New Roman"/>
          <w:sz w:val="20"/>
          <w:szCs w:val="20"/>
          <w:lang w:val="en-CA"/>
        </w:rPr>
        <w:tab/>
        <w:t>Semantics of the region-wise packing structure</w:t>
      </w:r>
    </w:p>
    <w:p w14:paraId="35AEDE32" w14:textId="77777777" w:rsidR="009227AE" w:rsidRPr="002B731D" w:rsidRDefault="009227AE" w:rsidP="009227AE">
      <w:pPr>
        <w:tabs>
          <w:tab w:val="left" w:pos="1440"/>
          <w:tab w:val="left" w:pos="8010"/>
        </w:tabs>
        <w:spacing w:after="160"/>
        <w:ind w:left="720" w:hanging="360"/>
        <w:jc w:val="both"/>
        <w:rPr>
          <w:sz w:val="20"/>
          <w:lang w:val="en-CA"/>
        </w:rPr>
      </w:pP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equal to 1 specifies that the projected region information, packed region information, and guard band region information in this syntax structure apply individually to each constituent picture and that the packed picture and the projected picture have the same stereoscopic frame packing format.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equal to 0</w:t>
      </w:r>
      <w:r w:rsidRPr="002B731D">
        <w:rPr>
          <w:rFonts w:ascii="Courier" w:hAnsi="Courier"/>
          <w:sz w:val="20"/>
          <w:lang w:val="en-CA"/>
        </w:rPr>
        <w:t xml:space="preserve"> </w:t>
      </w:r>
      <w:r w:rsidRPr="002B731D">
        <w:rPr>
          <w:sz w:val="20"/>
          <w:lang w:val="en-CA"/>
        </w:rPr>
        <w:t xml:space="preserve">specifies that the projected region information, packed region information, and guard band region information in this syntax structure apply to the projected picture. When </w:t>
      </w:r>
      <w:proofErr w:type="spellStart"/>
      <w:r w:rsidRPr="002B731D">
        <w:rPr>
          <w:rFonts w:eastAsia="Calibri"/>
          <w:sz w:val="20"/>
          <w:lang w:val="en-CA"/>
        </w:rPr>
        <w:t>SpatiallyPacked</w:t>
      </w:r>
      <w:r w:rsidRPr="002B731D">
        <w:rPr>
          <w:sz w:val="20"/>
          <w:lang w:val="en-CA"/>
        </w:rPr>
        <w:t>StereoFlag</w:t>
      </w:r>
      <w:proofErr w:type="spellEnd"/>
      <w:r w:rsidRPr="002B731D">
        <w:rPr>
          <w:sz w:val="20"/>
          <w:lang w:val="en-CA"/>
        </w:rPr>
        <w:t xml:space="preserve"> is equal to 0, </w:t>
      </w:r>
      <w:r w:rsidRPr="002B731D">
        <w:rPr>
          <w:rFonts w:ascii="Courier" w:hAnsi="Courier" w:cs="Courier New"/>
          <w:noProof/>
          <w:sz w:val="20"/>
          <w:lang w:val="en-CA"/>
        </w:rPr>
        <w:t xml:space="preserve">constituent_picture_matching_flag </w:t>
      </w:r>
      <w:r w:rsidRPr="002B731D">
        <w:rPr>
          <w:sz w:val="20"/>
          <w:lang w:val="en-CA"/>
        </w:rPr>
        <w:t>shall be equal to 0.</w:t>
      </w:r>
    </w:p>
    <w:p w14:paraId="108EF76A" w14:textId="77777777" w:rsidR="009227AE" w:rsidRPr="002B731D" w:rsidRDefault="009227AE" w:rsidP="00B41E5D">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For the stereoscopic content that uses equivalent region-wise packing for the constituent pictures, setting this flag equal to 1 allows more compact signalling of region-wise packing information.</w:t>
      </w:r>
    </w:p>
    <w:p w14:paraId="57B6496A" w14:textId="77777777" w:rsidR="009227AE" w:rsidRPr="002B731D" w:rsidRDefault="009227AE" w:rsidP="009227AE">
      <w:pPr>
        <w:tabs>
          <w:tab w:val="left" w:pos="1440"/>
          <w:tab w:val="left" w:pos="8010"/>
        </w:tabs>
        <w:spacing w:after="160"/>
        <w:ind w:left="720" w:hanging="360"/>
        <w:jc w:val="both"/>
        <w:rPr>
          <w:sz w:val="20"/>
          <w:highlight w:val="yellow"/>
          <w:lang w:val="en-CA"/>
        </w:rPr>
      </w:pPr>
      <w:proofErr w:type="spellStart"/>
      <w:r w:rsidRPr="002B731D">
        <w:rPr>
          <w:rFonts w:ascii="Courier" w:hAnsi="Courier"/>
          <w:sz w:val="20"/>
          <w:highlight w:val="yellow"/>
          <w:lang w:val="en-CA"/>
        </w:rPr>
        <w:lastRenderedPageBreak/>
        <w:t>scale_factor_flag</w:t>
      </w:r>
      <w:proofErr w:type="spellEnd"/>
      <w:r w:rsidRPr="002B731D">
        <w:rPr>
          <w:rFonts w:ascii="Courier" w:hAnsi="Courier"/>
          <w:sz w:val="20"/>
          <w:highlight w:val="yellow"/>
          <w:lang w:val="en-CA"/>
        </w:rPr>
        <w:t xml:space="preserve"> </w:t>
      </w:r>
      <w:r w:rsidRPr="002B731D">
        <w:rPr>
          <w:sz w:val="20"/>
          <w:highlight w:val="yellow"/>
          <w:lang w:val="en-CA"/>
        </w:rPr>
        <w:t xml:space="preserve">equal to 1 specifies that </w:t>
      </w:r>
      <w:proofErr w:type="spellStart"/>
      <w:r w:rsidRPr="002B731D">
        <w:rPr>
          <w:rFonts w:ascii="Courier" w:hAnsi="Courier"/>
          <w:sz w:val="20"/>
          <w:highlight w:val="yellow"/>
          <w:lang w:val="en-CA"/>
        </w:rPr>
        <w:t>scale_factor_proj</w:t>
      </w:r>
      <w:proofErr w:type="spellEnd"/>
      <w:r w:rsidRPr="002B731D">
        <w:rPr>
          <w:sz w:val="20"/>
          <w:highlight w:val="yellow"/>
          <w:lang w:val="en-CA"/>
        </w:rPr>
        <w:t xml:space="preserve"> and </w:t>
      </w:r>
      <w:proofErr w:type="spellStart"/>
      <w:r w:rsidRPr="002B731D">
        <w:rPr>
          <w:rFonts w:ascii="Courier" w:hAnsi="Courier"/>
          <w:sz w:val="20"/>
          <w:highlight w:val="yellow"/>
          <w:lang w:val="en-CA"/>
        </w:rPr>
        <w:t>scale_factor_packed</w:t>
      </w:r>
      <w:proofErr w:type="spellEnd"/>
      <w:r w:rsidRPr="002B731D">
        <w:rPr>
          <w:sz w:val="20"/>
          <w:highlight w:val="yellow"/>
          <w:lang w:val="en-CA"/>
        </w:rPr>
        <w:t xml:space="preserve"> are signaled. </w:t>
      </w:r>
      <w:proofErr w:type="spellStart"/>
      <w:r w:rsidRPr="002B731D">
        <w:rPr>
          <w:rFonts w:ascii="Courier" w:hAnsi="Courier"/>
          <w:sz w:val="20"/>
          <w:highlight w:val="yellow"/>
          <w:lang w:val="en-CA"/>
        </w:rPr>
        <w:t>scale_factor_flag</w:t>
      </w:r>
      <w:proofErr w:type="spellEnd"/>
      <w:r w:rsidRPr="002B731D">
        <w:rPr>
          <w:rFonts w:ascii="Courier" w:hAnsi="Courier"/>
          <w:sz w:val="20"/>
          <w:highlight w:val="yellow"/>
          <w:lang w:val="en-CA"/>
        </w:rPr>
        <w:t xml:space="preserve"> </w:t>
      </w:r>
      <w:r w:rsidRPr="002B731D">
        <w:rPr>
          <w:sz w:val="20"/>
          <w:highlight w:val="yellow"/>
          <w:lang w:val="en-CA"/>
        </w:rPr>
        <w:t xml:space="preserve">equal to 0 specifies that </w:t>
      </w:r>
      <w:proofErr w:type="spellStart"/>
      <w:r w:rsidRPr="002B731D">
        <w:rPr>
          <w:rFonts w:ascii="Courier" w:hAnsi="Courier"/>
          <w:sz w:val="20"/>
          <w:highlight w:val="yellow"/>
          <w:lang w:val="en-CA"/>
        </w:rPr>
        <w:t>scale_factor_proj</w:t>
      </w:r>
      <w:proofErr w:type="spellEnd"/>
      <w:r w:rsidRPr="002B731D">
        <w:rPr>
          <w:sz w:val="20"/>
          <w:highlight w:val="yellow"/>
          <w:lang w:val="en-CA"/>
        </w:rPr>
        <w:t xml:space="preserve"> and </w:t>
      </w:r>
      <w:proofErr w:type="spellStart"/>
      <w:r w:rsidRPr="002B731D">
        <w:rPr>
          <w:rFonts w:ascii="Courier" w:hAnsi="Courier"/>
          <w:sz w:val="20"/>
          <w:highlight w:val="yellow"/>
          <w:lang w:val="en-CA"/>
        </w:rPr>
        <w:t>scale_factor_packed</w:t>
      </w:r>
      <w:proofErr w:type="spellEnd"/>
      <w:r w:rsidRPr="002B731D">
        <w:rPr>
          <w:sz w:val="20"/>
          <w:highlight w:val="yellow"/>
          <w:lang w:val="en-CA"/>
        </w:rPr>
        <w:t xml:space="preserve"> are not signaled and inferred to be 0. </w:t>
      </w:r>
    </w:p>
    <w:p w14:paraId="072B5249"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2: </w:t>
      </w:r>
      <w:r w:rsidRPr="002B731D">
        <w:rPr>
          <w:rFonts w:eastAsia="Malgun Gothic"/>
          <w:sz w:val="18"/>
          <w:szCs w:val="18"/>
          <w:highlight w:val="yellow"/>
          <w:lang w:val="en-CA"/>
        </w:rPr>
        <w:tab/>
        <w:t xml:space="preserve">Setting this flag equal to 1 together with setting at least one of </w:t>
      </w:r>
      <w:proofErr w:type="spellStart"/>
      <w:r w:rsidRPr="002B731D">
        <w:rPr>
          <w:rFonts w:ascii="Courier" w:hAnsi="Courier"/>
          <w:sz w:val="20"/>
          <w:highlight w:val="yellow"/>
          <w:lang w:val="en-CA"/>
        </w:rPr>
        <w:t>scale_factor_proj</w:t>
      </w:r>
      <w:proofErr w:type="spellEnd"/>
      <w:r w:rsidRPr="002B731D">
        <w:rPr>
          <w:rFonts w:eastAsia="Malgun Gothic"/>
          <w:sz w:val="18"/>
          <w:szCs w:val="18"/>
          <w:highlight w:val="yellow"/>
          <w:lang w:val="en-CA"/>
        </w:rPr>
        <w:t xml:space="preserve"> and </w:t>
      </w:r>
      <w:proofErr w:type="spellStart"/>
      <w:r w:rsidRPr="002B731D">
        <w:rPr>
          <w:rFonts w:ascii="Courier" w:hAnsi="Courier"/>
          <w:sz w:val="20"/>
          <w:highlight w:val="yellow"/>
          <w:lang w:val="en-CA"/>
        </w:rPr>
        <w:t>scale_factor_packed</w:t>
      </w:r>
      <w:proofErr w:type="spellEnd"/>
      <w:r w:rsidRPr="002B731D">
        <w:rPr>
          <w:rFonts w:ascii="Courier" w:hAnsi="Courier"/>
          <w:sz w:val="20"/>
          <w:highlight w:val="yellow"/>
          <w:lang w:val="en-CA"/>
        </w:rPr>
        <w:t xml:space="preserve"> </w:t>
      </w:r>
      <w:r w:rsidRPr="002B731D">
        <w:rPr>
          <w:rFonts w:eastAsia="Malgun Gothic"/>
          <w:sz w:val="18"/>
          <w:szCs w:val="18"/>
          <w:highlight w:val="yellow"/>
          <w:lang w:val="en-CA"/>
        </w:rPr>
        <w:t>to a non-zero value, allows for more compact signalling of region-wise packing information.</w:t>
      </w:r>
    </w:p>
    <w:p w14:paraId="240067C7" w14:textId="77777777" w:rsidR="009227AE" w:rsidRPr="002B731D" w:rsidRDefault="009227AE" w:rsidP="009227AE">
      <w:pPr>
        <w:tabs>
          <w:tab w:val="left" w:pos="1440"/>
          <w:tab w:val="left" w:pos="8010"/>
        </w:tabs>
        <w:spacing w:after="160"/>
        <w:ind w:left="720" w:hanging="360"/>
        <w:jc w:val="both"/>
        <w:rPr>
          <w:sz w:val="20"/>
          <w:highlight w:val="yellow"/>
          <w:lang w:val="en-CA"/>
        </w:rPr>
      </w:pPr>
      <w:proofErr w:type="spellStart"/>
      <w:r w:rsidRPr="002B731D">
        <w:rPr>
          <w:rFonts w:ascii="Courier" w:hAnsi="Courier"/>
          <w:sz w:val="20"/>
          <w:highlight w:val="yellow"/>
          <w:lang w:val="en-CA"/>
        </w:rPr>
        <w:t>scale_factor_proj</w:t>
      </w:r>
      <w:proofErr w:type="spellEnd"/>
      <w:r w:rsidRPr="002B731D">
        <w:rPr>
          <w:rFonts w:ascii="Courier" w:hAnsi="Courier"/>
          <w:sz w:val="20"/>
          <w:highlight w:val="yellow"/>
          <w:lang w:val="en-CA"/>
        </w:rPr>
        <w:t xml:space="preserve"> </w:t>
      </w:r>
      <w:r w:rsidRPr="002B731D">
        <w:rPr>
          <w:sz w:val="20"/>
          <w:highlight w:val="yellow"/>
          <w:lang w:val="en-CA"/>
        </w:rPr>
        <w:t xml:space="preserve">specify the scale factor to be used to reconstruct the parameters for the projected regions. </w:t>
      </w:r>
      <w:proofErr w:type="spellStart"/>
      <w:r w:rsidRPr="002B731D">
        <w:rPr>
          <w:rFonts w:ascii="Courier" w:hAnsi="Courier"/>
          <w:sz w:val="20"/>
          <w:highlight w:val="yellow"/>
          <w:lang w:val="en-CA"/>
        </w:rPr>
        <w:t>scale_factor_proj</w:t>
      </w:r>
      <w:proofErr w:type="spellEnd"/>
      <w:r w:rsidRPr="002B731D">
        <w:rPr>
          <w:rFonts w:ascii="Courier" w:hAnsi="Courier"/>
          <w:sz w:val="20"/>
          <w:highlight w:val="yellow"/>
          <w:lang w:val="en-CA"/>
        </w:rPr>
        <w:t xml:space="preserve"> </w:t>
      </w:r>
      <w:r w:rsidRPr="002B731D">
        <w:rPr>
          <w:sz w:val="20"/>
          <w:highlight w:val="yellow"/>
          <w:lang w:val="en-CA"/>
        </w:rPr>
        <w:t>equal to 0 specifies that the values for the projected regions have not been scaled.</w:t>
      </w:r>
    </w:p>
    <w:p w14:paraId="3E9A0C0B" w14:textId="77777777" w:rsidR="009227AE" w:rsidRPr="002B731D" w:rsidRDefault="009227AE" w:rsidP="009227AE">
      <w:pPr>
        <w:tabs>
          <w:tab w:val="left" w:pos="1440"/>
          <w:tab w:val="left" w:pos="8010"/>
        </w:tabs>
        <w:spacing w:after="160"/>
        <w:ind w:left="720" w:hanging="360"/>
        <w:jc w:val="both"/>
        <w:rPr>
          <w:rFonts w:ascii="Times New Roman" w:eastAsiaTheme="minorEastAsia" w:hAnsi="Times New Roman"/>
          <w:sz w:val="20"/>
          <w:lang w:val="en-CA" w:eastAsia="zh-CN"/>
        </w:rPr>
      </w:pPr>
      <w:proofErr w:type="spellStart"/>
      <w:r w:rsidRPr="002B731D">
        <w:rPr>
          <w:rFonts w:ascii="Courier" w:hAnsi="Courier"/>
          <w:sz w:val="20"/>
          <w:highlight w:val="yellow"/>
          <w:lang w:val="en-CA"/>
        </w:rPr>
        <w:t>scale_factor_packed</w:t>
      </w:r>
      <w:proofErr w:type="spellEnd"/>
      <w:r w:rsidRPr="002B731D">
        <w:rPr>
          <w:rFonts w:ascii="Courier" w:hAnsi="Courier"/>
          <w:sz w:val="20"/>
          <w:highlight w:val="yellow"/>
          <w:lang w:val="en-CA"/>
        </w:rPr>
        <w:t xml:space="preserve"> </w:t>
      </w:r>
      <w:r w:rsidRPr="002B731D">
        <w:rPr>
          <w:sz w:val="20"/>
          <w:highlight w:val="yellow"/>
          <w:lang w:val="en-CA"/>
        </w:rPr>
        <w:t xml:space="preserve">specify the scale factor to be used to reconstruct the parameters for the packed regions. </w:t>
      </w:r>
      <w:proofErr w:type="spellStart"/>
      <w:r w:rsidRPr="002B731D">
        <w:rPr>
          <w:rFonts w:ascii="Courier" w:hAnsi="Courier"/>
          <w:sz w:val="20"/>
          <w:highlight w:val="yellow"/>
          <w:lang w:val="en-CA"/>
        </w:rPr>
        <w:t>scale_factor_proj</w:t>
      </w:r>
      <w:proofErr w:type="spellEnd"/>
      <w:r w:rsidRPr="002B731D">
        <w:rPr>
          <w:rFonts w:ascii="Courier" w:hAnsi="Courier"/>
          <w:sz w:val="20"/>
          <w:highlight w:val="yellow"/>
          <w:lang w:val="en-CA"/>
        </w:rPr>
        <w:t xml:space="preserve"> </w:t>
      </w:r>
      <w:r w:rsidRPr="002B731D">
        <w:rPr>
          <w:sz w:val="20"/>
          <w:highlight w:val="yellow"/>
          <w:lang w:val="en-CA"/>
        </w:rPr>
        <w:t>equal to 0 specifies that the values for the packed regions have not been scaled.</w:t>
      </w:r>
    </w:p>
    <w:p w14:paraId="36CCD82A"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num_regions</w:t>
      </w:r>
      <w:proofErr w:type="spellEnd"/>
      <w:r w:rsidRPr="002B731D">
        <w:rPr>
          <w:sz w:val="20"/>
          <w:lang w:val="en-CA"/>
        </w:rPr>
        <w:t xml:space="preserve"> </w:t>
      </w:r>
      <w:proofErr w:type="gramStart"/>
      <w:r w:rsidRPr="002B731D">
        <w:rPr>
          <w:sz w:val="20"/>
          <w:lang w:val="en-CA"/>
        </w:rPr>
        <w:t>specifies</w:t>
      </w:r>
      <w:proofErr w:type="gramEnd"/>
      <w:r w:rsidRPr="002B731D">
        <w:rPr>
          <w:sz w:val="20"/>
          <w:lang w:val="en-CA"/>
        </w:rPr>
        <w:t xml:space="preserve"> the number of packed regions when </w:t>
      </w:r>
      <w:r w:rsidRPr="002B731D">
        <w:rPr>
          <w:rFonts w:ascii="Courier" w:hAnsi="Courier" w:cs="Courier New"/>
          <w:noProof/>
          <w:sz w:val="20"/>
          <w:lang w:val="en-CA"/>
        </w:rPr>
        <w:t>constituent_picture_matching_flag</w:t>
      </w:r>
      <w:r w:rsidRPr="002B731D">
        <w:rPr>
          <w:sz w:val="20"/>
          <w:lang w:val="en-CA"/>
        </w:rPr>
        <w:t xml:space="preserve"> is equal to 0. Value 0 is reserved. When</w:t>
      </w:r>
      <w:r w:rsidRPr="002B731D">
        <w:rPr>
          <w:rFonts w:ascii="Courier" w:hAnsi="Courier"/>
          <w:sz w:val="20"/>
          <w:lang w:val="en-CA"/>
        </w:rPr>
        <w:t xml:space="preserve">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is equal to 1, the total number of packed regions is equal to 2 * </w:t>
      </w:r>
      <w:proofErr w:type="spellStart"/>
      <w:r w:rsidRPr="002B731D">
        <w:rPr>
          <w:rFonts w:ascii="Courier" w:hAnsi="Courier"/>
          <w:sz w:val="20"/>
          <w:lang w:val="en-CA"/>
        </w:rPr>
        <w:t>num_regions</w:t>
      </w:r>
      <w:proofErr w:type="spellEnd"/>
      <w:r w:rsidRPr="002B731D">
        <w:rPr>
          <w:rFonts w:ascii="Courier" w:hAnsi="Courier"/>
          <w:sz w:val="20"/>
          <w:lang w:val="en-CA"/>
        </w:rPr>
        <w:t xml:space="preserve"> </w:t>
      </w:r>
      <w:r w:rsidRPr="002B731D">
        <w:rPr>
          <w:sz w:val="20"/>
          <w:lang w:val="en-CA"/>
        </w:rPr>
        <w:t xml:space="preserve">and the information in </w:t>
      </w:r>
      <w:r w:rsidRPr="002B731D">
        <w:rPr>
          <w:rFonts w:ascii="Courier" w:hAnsi="Courier"/>
          <w:noProof/>
          <w:sz w:val="20"/>
          <w:lang w:val="en-CA"/>
        </w:rPr>
        <w:t xml:space="preserve">RectRegionPacking(i) </w:t>
      </w:r>
      <w:r w:rsidRPr="002B731D">
        <w:rPr>
          <w:sz w:val="20"/>
          <w:lang w:val="en-CA"/>
        </w:rPr>
        <w:t xml:space="preserve">and </w:t>
      </w:r>
      <w:r w:rsidRPr="002B731D">
        <w:rPr>
          <w:rFonts w:ascii="Courier" w:hAnsi="Courier"/>
          <w:noProof/>
          <w:sz w:val="20"/>
          <w:lang w:val="en-CA"/>
        </w:rPr>
        <w:t>GuardBand(i)</w:t>
      </w:r>
      <w:r w:rsidRPr="002B731D">
        <w:rPr>
          <w:sz w:val="20"/>
          <w:lang w:val="en-CA"/>
        </w:rPr>
        <w:t xml:space="preserve"> applies to each constituent picture of the projected picture and the packed picture.</w:t>
      </w:r>
    </w:p>
    <w:p w14:paraId="6B8D98C0" w14:textId="77777777" w:rsidR="009227AE" w:rsidRPr="002B731D" w:rsidRDefault="009227AE" w:rsidP="009227AE">
      <w:pPr>
        <w:tabs>
          <w:tab w:val="left" w:pos="1440"/>
          <w:tab w:val="left" w:pos="8010"/>
        </w:tabs>
        <w:spacing w:after="160"/>
        <w:ind w:left="720" w:hanging="360"/>
        <w:jc w:val="both"/>
        <w:rPr>
          <w:sz w:val="20"/>
          <w:lang w:val="en-CA" w:eastAsia="ko-KR"/>
        </w:rPr>
      </w:pPr>
      <w:proofErr w:type="spellStart"/>
      <w:r w:rsidRPr="002B731D">
        <w:rPr>
          <w:rFonts w:ascii="Courier" w:hAnsi="Courier"/>
          <w:sz w:val="20"/>
          <w:lang w:val="en-CA"/>
        </w:rPr>
        <w:t>proj_picture_width</w:t>
      </w:r>
      <w:proofErr w:type="spellEnd"/>
      <w:r w:rsidRPr="002B731D">
        <w:rPr>
          <w:sz w:val="20"/>
          <w:lang w:val="en-CA"/>
        </w:rPr>
        <w:t xml:space="preserve"> and </w:t>
      </w:r>
      <w:proofErr w:type="spellStart"/>
      <w:r w:rsidRPr="002B731D">
        <w:rPr>
          <w:rFonts w:ascii="Courier" w:hAnsi="Courier"/>
          <w:sz w:val="20"/>
          <w:lang w:val="en-CA"/>
        </w:rPr>
        <w:t>proj_picture_height</w:t>
      </w:r>
      <w:proofErr w:type="spellEnd"/>
      <w:r w:rsidRPr="002B731D">
        <w:rPr>
          <w:sz w:val="20"/>
          <w:lang w:val="en-CA"/>
        </w:rPr>
        <w:t xml:space="preserve"> specify the width and height, respectively, of the projected </w:t>
      </w:r>
      <w:r w:rsidRPr="002B731D">
        <w:rPr>
          <w:sz w:val="20"/>
          <w:lang w:val="en-CA" w:eastAsia="ko-KR"/>
        </w:rPr>
        <w:t>picture, in relative projected picture sample units</w:t>
      </w:r>
      <w:r w:rsidRPr="002B731D">
        <w:rPr>
          <w:sz w:val="20"/>
          <w:lang w:val="en-CA"/>
        </w:rPr>
        <w:t xml:space="preserve">. </w:t>
      </w:r>
      <w:proofErr w:type="spellStart"/>
      <w:r w:rsidRPr="002B731D">
        <w:rPr>
          <w:rFonts w:ascii="Courier" w:hAnsi="Courier"/>
          <w:sz w:val="20"/>
          <w:lang w:val="en-CA"/>
        </w:rPr>
        <w:t>proj_picture_width</w:t>
      </w:r>
      <w:proofErr w:type="spellEnd"/>
      <w:r w:rsidRPr="002B731D">
        <w:rPr>
          <w:sz w:val="20"/>
          <w:lang w:val="en-CA"/>
        </w:rPr>
        <w:t xml:space="preserve"> and </w:t>
      </w:r>
      <w:proofErr w:type="spellStart"/>
      <w:r w:rsidRPr="002B731D">
        <w:rPr>
          <w:rFonts w:ascii="Courier" w:hAnsi="Courier"/>
          <w:sz w:val="20"/>
          <w:lang w:val="en-CA"/>
        </w:rPr>
        <w:t>proj_picture_height</w:t>
      </w:r>
      <w:proofErr w:type="spellEnd"/>
      <w:r w:rsidRPr="002B731D">
        <w:rPr>
          <w:sz w:val="20"/>
          <w:lang w:val="en-CA"/>
        </w:rPr>
        <w:t xml:space="preserve"> shall both be greater than 0.</w:t>
      </w:r>
    </w:p>
    <w:p w14:paraId="3229E142"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2: </w:t>
      </w:r>
      <w:r w:rsidRPr="002B731D">
        <w:rPr>
          <w:rFonts w:eastAsia="Malgun Gothic"/>
          <w:sz w:val="18"/>
          <w:szCs w:val="18"/>
          <w:lang w:val="en-CA"/>
        </w:rPr>
        <w:tab/>
        <w:t>The same sampling grid, width, and height are used for the luma sample array and the chroma sample arrays of the projected picture.</w:t>
      </w:r>
    </w:p>
    <w:p w14:paraId="0BB35CD9"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packed_picture_width</w:t>
      </w:r>
      <w:proofErr w:type="spellEnd"/>
      <w:r w:rsidRPr="002B731D">
        <w:rPr>
          <w:sz w:val="20"/>
          <w:lang w:val="en-CA"/>
        </w:rPr>
        <w:t xml:space="preserve"> and </w:t>
      </w:r>
      <w:proofErr w:type="spellStart"/>
      <w:r w:rsidRPr="002B731D">
        <w:rPr>
          <w:rFonts w:ascii="Courier" w:hAnsi="Courier"/>
          <w:sz w:val="20"/>
          <w:lang w:val="en-CA"/>
        </w:rPr>
        <w:t>packed_picture_height</w:t>
      </w:r>
      <w:proofErr w:type="spellEnd"/>
      <w:r w:rsidRPr="002B731D">
        <w:rPr>
          <w:sz w:val="20"/>
          <w:lang w:val="en-CA"/>
        </w:rPr>
        <w:t xml:space="preserve"> specify the width and height, respectively, of the packed </w:t>
      </w:r>
      <w:r w:rsidRPr="002B731D">
        <w:rPr>
          <w:sz w:val="20"/>
          <w:lang w:val="en-CA" w:eastAsia="ko-KR"/>
        </w:rPr>
        <w:t>picture, in relative packed picture sample units</w:t>
      </w:r>
      <w:r w:rsidRPr="002B731D">
        <w:rPr>
          <w:sz w:val="20"/>
          <w:lang w:val="en-CA"/>
        </w:rPr>
        <w:t xml:space="preserve">. </w:t>
      </w:r>
      <w:proofErr w:type="spellStart"/>
      <w:r w:rsidRPr="002B731D">
        <w:rPr>
          <w:rFonts w:ascii="Courier" w:hAnsi="Courier"/>
          <w:sz w:val="20"/>
          <w:lang w:val="en-CA"/>
        </w:rPr>
        <w:t>packed_picture_width</w:t>
      </w:r>
      <w:proofErr w:type="spellEnd"/>
      <w:r w:rsidRPr="002B731D">
        <w:rPr>
          <w:sz w:val="20"/>
          <w:lang w:val="en-CA"/>
        </w:rPr>
        <w:t xml:space="preserve"> and </w:t>
      </w:r>
      <w:proofErr w:type="spellStart"/>
      <w:r w:rsidRPr="002B731D">
        <w:rPr>
          <w:rFonts w:ascii="Courier" w:hAnsi="Courier"/>
          <w:sz w:val="20"/>
          <w:lang w:val="en-CA"/>
        </w:rPr>
        <w:t>packed_picture_height</w:t>
      </w:r>
      <w:proofErr w:type="spellEnd"/>
      <w:r w:rsidRPr="002B731D">
        <w:rPr>
          <w:sz w:val="20"/>
          <w:lang w:val="en-CA"/>
        </w:rPr>
        <w:t xml:space="preserve"> shall both be greater than 0.</w:t>
      </w:r>
    </w:p>
    <w:p w14:paraId="7AFDA953"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eastAsia="Batang" w:hAnsi="Courier"/>
          <w:sz w:val="20"/>
          <w:lang w:val="en-CA" w:eastAsia="ko-KR"/>
        </w:rPr>
        <w:t>guard_band_flag</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 xml:space="preserve">] </w:t>
      </w:r>
      <w:r w:rsidRPr="002B731D">
        <w:rPr>
          <w:sz w:val="20"/>
          <w:lang w:val="en-CA"/>
        </w:rPr>
        <w:t xml:space="preserve">equal to 0 specifies that the </w:t>
      </w:r>
      <w:proofErr w:type="spellStart"/>
      <w:r w:rsidRPr="002B731D">
        <w:rPr>
          <w:sz w:val="20"/>
          <w:lang w:val="en-CA"/>
        </w:rPr>
        <w:t>i-th</w:t>
      </w:r>
      <w:proofErr w:type="spellEnd"/>
      <w:r w:rsidRPr="002B731D">
        <w:rPr>
          <w:sz w:val="20"/>
          <w:lang w:val="en-CA"/>
        </w:rPr>
        <w:t xml:space="preserve"> packed region has no guard bands. </w:t>
      </w:r>
      <w:proofErr w:type="spellStart"/>
      <w:r w:rsidRPr="002B731D">
        <w:rPr>
          <w:rFonts w:ascii="Courier" w:eastAsia="Batang" w:hAnsi="Courier"/>
          <w:sz w:val="20"/>
          <w:lang w:val="en-CA" w:eastAsia="ko-KR"/>
        </w:rPr>
        <w:t>guard_band_flag</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 xml:space="preserve">] </w:t>
      </w:r>
      <w:r w:rsidRPr="002B731D">
        <w:rPr>
          <w:sz w:val="20"/>
          <w:lang w:val="en-CA"/>
        </w:rPr>
        <w:t xml:space="preserve">equal to 1 specifies that the </w:t>
      </w:r>
      <w:proofErr w:type="spellStart"/>
      <w:r w:rsidRPr="002B731D">
        <w:rPr>
          <w:sz w:val="20"/>
          <w:lang w:val="en-CA"/>
        </w:rPr>
        <w:t>i-th</w:t>
      </w:r>
      <w:proofErr w:type="spellEnd"/>
      <w:r w:rsidRPr="002B731D">
        <w:rPr>
          <w:sz w:val="20"/>
          <w:lang w:val="en-CA"/>
        </w:rPr>
        <w:t xml:space="preserve"> packed region has at least one guard band.</w:t>
      </w:r>
    </w:p>
    <w:p w14:paraId="7055D3B4" w14:textId="091377BE" w:rsidR="009227AE" w:rsidRPr="002B731D" w:rsidRDefault="009227AE" w:rsidP="009227AE">
      <w:pPr>
        <w:tabs>
          <w:tab w:val="left" w:pos="1440"/>
          <w:tab w:val="left" w:pos="8010"/>
        </w:tabs>
        <w:spacing w:after="160"/>
        <w:ind w:left="720" w:hanging="360"/>
        <w:jc w:val="both"/>
        <w:rPr>
          <w:rFonts w:eastAsia="Batang"/>
          <w:sz w:val="20"/>
          <w:lang w:val="en-CA" w:eastAsia="ko-KR"/>
        </w:rPr>
      </w:pPr>
      <w:proofErr w:type="spellStart"/>
      <w:r w:rsidRPr="002B731D">
        <w:rPr>
          <w:rFonts w:ascii="Courier" w:eastAsia="Batang" w:hAnsi="Courier"/>
          <w:sz w:val="20"/>
          <w:lang w:val="en-CA" w:eastAsia="ko-KR"/>
        </w:rPr>
        <w:t>packing_type</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 xml:space="preserve">] </w:t>
      </w:r>
      <w:r w:rsidRPr="002B731D">
        <w:rPr>
          <w:rFonts w:eastAsia="Batang"/>
          <w:sz w:val="20"/>
          <w:lang w:val="en-CA" w:eastAsia="ko-KR"/>
        </w:rPr>
        <w:t xml:space="preserve">specifies the type of region-wise packing. The values of </w:t>
      </w:r>
      <w:proofErr w:type="spellStart"/>
      <w:r w:rsidRPr="002B731D">
        <w:rPr>
          <w:rFonts w:ascii="Courier" w:eastAsia="Batang" w:hAnsi="Courier"/>
          <w:sz w:val="20"/>
          <w:lang w:val="en-CA" w:eastAsia="ko-KR"/>
        </w:rPr>
        <w:t>packing_type</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w:t>
      </w:r>
      <w:r w:rsidRPr="002B731D">
        <w:rPr>
          <w:rFonts w:eastAsia="Batang"/>
          <w:sz w:val="20"/>
          <w:lang w:val="en-CA" w:eastAsia="ko-KR"/>
        </w:rPr>
        <w:t xml:space="preserve"> and their semantics are specified in </w:t>
      </w:r>
      <w:r w:rsidRPr="002B731D">
        <w:rPr>
          <w:rFonts w:eastAsia="Batang"/>
          <w:sz w:val="20"/>
          <w:lang w:val="en-CA" w:eastAsia="ko-KR"/>
        </w:rPr>
        <w:fldChar w:fldCharType="begin"/>
      </w:r>
      <w:r w:rsidRPr="002B731D">
        <w:rPr>
          <w:rFonts w:eastAsia="Batang"/>
          <w:sz w:val="20"/>
          <w:lang w:val="en-CA" w:eastAsia="ko-KR"/>
        </w:rPr>
        <w:instrText xml:space="preserve"> REF _Ref498958713 \h  \* MERGEFORMAT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w:t>
      </w:r>
    </w:p>
    <w:p w14:paraId="27A798A7" w14:textId="5ED45EC1" w:rsidR="009227AE" w:rsidRPr="002B731D" w:rsidRDefault="009227AE" w:rsidP="009227AE">
      <w:pPr>
        <w:tabs>
          <w:tab w:val="left" w:pos="1440"/>
          <w:tab w:val="left" w:pos="8010"/>
        </w:tabs>
        <w:spacing w:after="160"/>
        <w:ind w:left="720" w:hanging="360"/>
        <w:jc w:val="both"/>
        <w:rPr>
          <w:rFonts w:eastAsia="Batang"/>
          <w:sz w:val="20"/>
          <w:lang w:val="en-CA" w:eastAsia="ko-KR"/>
        </w:rPr>
      </w:pPr>
      <w:proofErr w:type="spellStart"/>
      <w:proofErr w:type="gramStart"/>
      <w:r w:rsidRPr="002B731D">
        <w:rPr>
          <w:rFonts w:ascii="Courier" w:eastAsia="Batang" w:hAnsi="Courier"/>
          <w:sz w:val="20"/>
          <w:lang w:val="en-CA" w:eastAsia="ko-KR"/>
        </w:rPr>
        <w:t>RectRegionPacking</w:t>
      </w:r>
      <w:proofErr w:type="spellEnd"/>
      <w:r w:rsidRPr="002B731D">
        <w:rPr>
          <w:rFonts w:ascii="Courier" w:eastAsia="Batang" w:hAnsi="Courier"/>
          <w:sz w:val="20"/>
          <w:lang w:val="en-CA" w:eastAsia="ko-KR"/>
        </w:rPr>
        <w:t>(</w:t>
      </w:r>
      <w:proofErr w:type="spellStart"/>
      <w:proofErr w:type="gramEnd"/>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 xml:space="preserve">, </w:t>
      </w:r>
      <w:proofErr w:type="spellStart"/>
      <w:r w:rsidRPr="002B731D">
        <w:rPr>
          <w:rFonts w:ascii="Courier" w:eastAsia="Batang" w:hAnsi="Courier"/>
          <w:sz w:val="20"/>
          <w:highlight w:val="yellow"/>
          <w:lang w:val="en-CA" w:eastAsia="ko-KR"/>
        </w:rPr>
        <w:t>scale_factor_proj</w:t>
      </w:r>
      <w:proofErr w:type="spellEnd"/>
      <w:r w:rsidRPr="002B731D">
        <w:rPr>
          <w:rFonts w:ascii="Courier" w:eastAsia="Batang" w:hAnsi="Courier"/>
          <w:sz w:val="20"/>
          <w:highlight w:val="yellow"/>
          <w:lang w:val="en-CA" w:eastAsia="ko-KR"/>
        </w:rPr>
        <w:t xml:space="preserve">, </w:t>
      </w:r>
      <w:proofErr w:type="spellStart"/>
      <w:r w:rsidRPr="002B731D">
        <w:rPr>
          <w:rFonts w:ascii="Courier" w:eastAsia="Batang" w:hAnsi="Courier"/>
          <w:sz w:val="20"/>
          <w:highlight w:val="yellow"/>
          <w:lang w:val="en-CA" w:eastAsia="ko-KR"/>
        </w:rPr>
        <w:t>scale_factor_packed</w:t>
      </w:r>
      <w:proofErr w:type="spellEnd"/>
      <w:r w:rsidRPr="002B731D">
        <w:rPr>
          <w:rFonts w:ascii="Courier" w:eastAsia="Batang" w:hAnsi="Courier"/>
          <w:sz w:val="20"/>
          <w:lang w:val="en-CA" w:eastAsia="ko-KR"/>
        </w:rPr>
        <w:t>)</w:t>
      </w:r>
      <w:r w:rsidRPr="002B731D">
        <w:rPr>
          <w:rFonts w:eastAsia="Batang"/>
          <w:sz w:val="20"/>
          <w:lang w:val="en-CA" w:eastAsia="ko-KR"/>
        </w:rPr>
        <w:t xml:space="preserve"> specifies the region-wise packing between the </w:t>
      </w:r>
      <w:proofErr w:type="spellStart"/>
      <w:r w:rsidRPr="002B731D">
        <w:rPr>
          <w:rFonts w:eastAsia="Batang"/>
          <w:sz w:val="20"/>
          <w:lang w:val="en-CA" w:eastAsia="ko-KR"/>
        </w:rPr>
        <w:t>i-th</w:t>
      </w:r>
      <w:proofErr w:type="spellEnd"/>
      <w:r w:rsidRPr="002B731D">
        <w:rPr>
          <w:rFonts w:eastAsia="Batang"/>
          <w:sz w:val="20"/>
          <w:lang w:val="en-CA" w:eastAsia="ko-KR"/>
        </w:rPr>
        <w:t xml:space="preserve"> packed region and the </w:t>
      </w:r>
      <w:proofErr w:type="spellStart"/>
      <w:r w:rsidRPr="002B731D">
        <w:rPr>
          <w:rFonts w:eastAsia="Batang"/>
          <w:sz w:val="20"/>
          <w:lang w:val="en-CA" w:eastAsia="ko-KR"/>
        </w:rPr>
        <w:t>i-th</w:t>
      </w:r>
      <w:proofErr w:type="spellEnd"/>
      <w:r w:rsidRPr="002B731D">
        <w:rPr>
          <w:rFonts w:eastAsia="Batang"/>
          <w:sz w:val="20"/>
          <w:lang w:val="en-CA" w:eastAsia="ko-KR"/>
        </w:rPr>
        <w:t xml:space="preserve"> projected region. The syntax and semantics of </w:t>
      </w:r>
      <w:proofErr w:type="spellStart"/>
      <w:proofErr w:type="gramStart"/>
      <w:r w:rsidRPr="002B731D">
        <w:rPr>
          <w:rFonts w:ascii="Courier" w:eastAsia="Batang" w:hAnsi="Courier"/>
          <w:sz w:val="20"/>
          <w:lang w:val="en-CA" w:eastAsia="ko-KR"/>
        </w:rPr>
        <w:t>RectRegionPacking</w:t>
      </w:r>
      <w:proofErr w:type="spellEnd"/>
      <w:r w:rsidRPr="002B731D">
        <w:rPr>
          <w:rFonts w:ascii="Courier" w:eastAsia="Batang" w:hAnsi="Courier"/>
          <w:sz w:val="20"/>
          <w:lang w:val="en-CA" w:eastAsia="ko-KR"/>
        </w:rPr>
        <w:t>(</w:t>
      </w:r>
      <w:proofErr w:type="spellStart"/>
      <w:proofErr w:type="gramEnd"/>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 xml:space="preserve">, </w:t>
      </w:r>
      <w:proofErr w:type="spellStart"/>
      <w:r w:rsidRPr="002B731D">
        <w:rPr>
          <w:rFonts w:ascii="Courier" w:eastAsia="Batang" w:hAnsi="Courier"/>
          <w:sz w:val="20"/>
          <w:highlight w:val="yellow"/>
          <w:lang w:val="en-CA" w:eastAsia="ko-KR"/>
        </w:rPr>
        <w:t>scale_factor_proj</w:t>
      </w:r>
      <w:proofErr w:type="spellEnd"/>
      <w:r w:rsidRPr="002B731D">
        <w:rPr>
          <w:rFonts w:ascii="Courier" w:eastAsia="Batang" w:hAnsi="Courier"/>
          <w:sz w:val="20"/>
          <w:highlight w:val="yellow"/>
          <w:lang w:val="en-CA" w:eastAsia="ko-KR"/>
        </w:rPr>
        <w:t xml:space="preserve">, </w:t>
      </w:r>
      <w:proofErr w:type="spellStart"/>
      <w:r w:rsidRPr="002B731D">
        <w:rPr>
          <w:rFonts w:ascii="Courier" w:eastAsia="Batang" w:hAnsi="Courier"/>
          <w:sz w:val="20"/>
          <w:highlight w:val="yellow"/>
          <w:lang w:val="en-CA" w:eastAsia="ko-KR"/>
        </w:rPr>
        <w:t>scale_factor_packed</w:t>
      </w:r>
      <w:proofErr w:type="spellEnd"/>
      <w:r w:rsidRPr="002B731D">
        <w:rPr>
          <w:rFonts w:ascii="Courier" w:eastAsia="Batang" w:hAnsi="Courier"/>
          <w:sz w:val="20"/>
          <w:lang w:val="en-CA" w:eastAsia="ko-KR"/>
        </w:rPr>
        <w:t>)</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_Ref499541957 \n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_Ref499538874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639806AC" w14:textId="10A25492" w:rsidR="009227AE" w:rsidRPr="002B731D" w:rsidRDefault="009227AE" w:rsidP="009227AE">
      <w:pPr>
        <w:tabs>
          <w:tab w:val="left" w:pos="1440"/>
          <w:tab w:val="left" w:pos="8010"/>
        </w:tabs>
        <w:spacing w:after="160"/>
        <w:ind w:left="720" w:hanging="360"/>
        <w:jc w:val="both"/>
        <w:rPr>
          <w:sz w:val="20"/>
          <w:lang w:val="en-CA" w:eastAsia="ko-KR"/>
        </w:rPr>
      </w:pPr>
      <w:proofErr w:type="spellStart"/>
      <w:r w:rsidRPr="002B731D">
        <w:rPr>
          <w:rFonts w:ascii="Courier" w:eastAsia="Batang" w:hAnsi="Courier"/>
          <w:sz w:val="20"/>
          <w:lang w:val="en-CA" w:eastAsia="ko-KR"/>
        </w:rPr>
        <w:t>GuardBand</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w:t>
      </w:r>
      <w:r w:rsidRPr="002B731D">
        <w:rPr>
          <w:rFonts w:eastAsia="Batang"/>
          <w:sz w:val="20"/>
          <w:lang w:val="en-CA" w:eastAsia="ko-KR"/>
        </w:rPr>
        <w:t xml:space="preserve"> specifies the guard bands for the </w:t>
      </w:r>
      <w:proofErr w:type="spellStart"/>
      <w:r w:rsidRPr="002B731D">
        <w:rPr>
          <w:rFonts w:eastAsia="Batang"/>
          <w:sz w:val="20"/>
          <w:lang w:val="en-CA" w:eastAsia="ko-KR"/>
        </w:rPr>
        <w:t>i-th</w:t>
      </w:r>
      <w:proofErr w:type="spellEnd"/>
      <w:r w:rsidRPr="002B731D">
        <w:rPr>
          <w:rFonts w:eastAsia="Batang"/>
          <w:sz w:val="20"/>
          <w:lang w:val="en-CA" w:eastAsia="ko-KR"/>
        </w:rPr>
        <w:t xml:space="preserve"> packed region. The syntax and semantics of </w:t>
      </w:r>
      <w:proofErr w:type="spellStart"/>
      <w:r w:rsidRPr="002B731D">
        <w:rPr>
          <w:rFonts w:ascii="Courier" w:eastAsia="Batang" w:hAnsi="Courier"/>
          <w:sz w:val="20"/>
          <w:lang w:val="en-CA" w:eastAsia="ko-KR"/>
        </w:rPr>
        <w:t>GuardBand</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_Ref499538985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_Ref499538959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5A44E3AD"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7.5.3.8</w:t>
      </w:r>
      <w:r w:rsidRPr="002B731D">
        <w:rPr>
          <w:rFonts w:ascii="Times New Roman" w:hAnsi="Times New Roman"/>
          <w:sz w:val="20"/>
          <w:szCs w:val="20"/>
          <w:lang w:val="en-CA"/>
        </w:rPr>
        <w:tab/>
        <w:t>Derivation of region-wise packing variables and constraints for the syntax elements of the region-wise packing structure</w:t>
      </w:r>
    </w:p>
    <w:p w14:paraId="1FDF52F8" w14:textId="77777777" w:rsidR="009227AE" w:rsidRPr="002B731D" w:rsidRDefault="009227AE" w:rsidP="009227AE">
      <w:pPr>
        <w:spacing w:after="160"/>
        <w:jc w:val="both"/>
        <w:rPr>
          <w:sz w:val="20"/>
          <w:lang w:val="en-CA"/>
        </w:rPr>
      </w:pPr>
      <w:r w:rsidRPr="002B731D">
        <w:rPr>
          <w:rFonts w:eastAsia="Malgun Gothic"/>
          <w:sz w:val="20"/>
          <w:lang w:val="en-CA" w:eastAsia="ko-KR"/>
        </w:rPr>
        <w:t>When the</w:t>
      </w:r>
      <w:r w:rsidRPr="002B731D">
        <w:rPr>
          <w:sz w:val="20"/>
          <w:lang w:val="en-CA"/>
        </w:rPr>
        <w:t xml:space="preserve"> </w:t>
      </w:r>
      <w:proofErr w:type="spellStart"/>
      <w:r w:rsidRPr="002B731D">
        <w:rPr>
          <w:sz w:val="20"/>
          <w:lang w:val="en-CA"/>
        </w:rPr>
        <w:t>i-th</w:t>
      </w:r>
      <w:proofErr w:type="spellEnd"/>
      <w:r w:rsidRPr="002B731D">
        <w:rPr>
          <w:sz w:val="20"/>
          <w:lang w:val="en-CA"/>
        </w:rPr>
        <w:t xml:space="preserve"> packed region as specified by this </w:t>
      </w:r>
      <w:proofErr w:type="spellStart"/>
      <w:r w:rsidRPr="002B731D">
        <w:rPr>
          <w:rFonts w:ascii="Courier" w:hAnsi="Courier"/>
          <w:sz w:val="20"/>
          <w:lang w:val="en-CA"/>
        </w:rPr>
        <w:t>RegionWisePackingStruct</w:t>
      </w:r>
      <w:proofErr w:type="spellEnd"/>
      <w:r w:rsidRPr="002B731D">
        <w:rPr>
          <w:sz w:val="20"/>
          <w:lang w:val="en-CA"/>
        </w:rPr>
        <w:t xml:space="preserve"> overlaps with the j-</w:t>
      </w:r>
      <w:proofErr w:type="spellStart"/>
      <w:r w:rsidRPr="002B731D">
        <w:rPr>
          <w:sz w:val="20"/>
          <w:lang w:val="en-CA"/>
        </w:rPr>
        <w:t>th</w:t>
      </w:r>
      <w:proofErr w:type="spellEnd"/>
      <w:r w:rsidRPr="002B731D">
        <w:rPr>
          <w:sz w:val="20"/>
          <w:lang w:val="en-CA"/>
        </w:rPr>
        <w:t xml:space="preserve"> packed region specified by the same </w:t>
      </w:r>
      <w:proofErr w:type="spellStart"/>
      <w:r w:rsidRPr="002B731D">
        <w:rPr>
          <w:rFonts w:ascii="Courier" w:hAnsi="Courier"/>
          <w:sz w:val="20"/>
          <w:lang w:val="en-CA"/>
        </w:rPr>
        <w:t>RegionWisePackingStruct</w:t>
      </w:r>
      <w:proofErr w:type="spellEnd"/>
      <w:r w:rsidRPr="002B731D">
        <w:rPr>
          <w:sz w:val="20"/>
          <w:lang w:val="en-CA"/>
        </w:rPr>
        <w:t xml:space="preserve">, the </w:t>
      </w:r>
      <w:proofErr w:type="spellStart"/>
      <w:r w:rsidRPr="002B731D">
        <w:rPr>
          <w:sz w:val="20"/>
          <w:lang w:val="en-CA"/>
        </w:rPr>
        <w:t>i-th</w:t>
      </w:r>
      <w:proofErr w:type="spellEnd"/>
      <w:r w:rsidRPr="002B731D">
        <w:rPr>
          <w:sz w:val="20"/>
          <w:lang w:val="en-CA"/>
        </w:rPr>
        <w:t xml:space="preserve"> and j-</w:t>
      </w:r>
      <w:proofErr w:type="spellStart"/>
      <w:r w:rsidRPr="002B731D">
        <w:rPr>
          <w:sz w:val="20"/>
          <w:lang w:val="en-CA"/>
        </w:rPr>
        <w:t>th</w:t>
      </w:r>
      <w:proofErr w:type="spellEnd"/>
      <w:r w:rsidRPr="002B731D">
        <w:rPr>
          <w:sz w:val="20"/>
          <w:lang w:val="en-CA"/>
        </w:rPr>
        <w:t xml:space="preserve"> projected regions shall reside in different constituent pictures f</w:t>
      </w:r>
      <w:r w:rsidRPr="002B731D">
        <w:rPr>
          <w:rFonts w:eastAsia="Malgun Gothic"/>
          <w:sz w:val="20"/>
          <w:lang w:val="en-CA" w:eastAsia="ko-KR"/>
        </w:rPr>
        <w:t xml:space="preserve">or any values of </w:t>
      </w:r>
      <w:proofErr w:type="spellStart"/>
      <w:r w:rsidRPr="002B731D">
        <w:rPr>
          <w:rFonts w:eastAsia="Malgun Gothic"/>
          <w:sz w:val="20"/>
          <w:lang w:val="en-CA" w:eastAsia="ko-KR"/>
        </w:rPr>
        <w:t>i</w:t>
      </w:r>
      <w:proofErr w:type="spellEnd"/>
      <w:r w:rsidRPr="002B731D">
        <w:rPr>
          <w:rFonts w:eastAsia="Malgun Gothic"/>
          <w:sz w:val="20"/>
          <w:lang w:val="en-CA" w:eastAsia="ko-KR"/>
        </w:rPr>
        <w:t xml:space="preserve"> and j that are not </w:t>
      </w:r>
      <w:proofErr w:type="gramStart"/>
      <w:r w:rsidRPr="002B731D">
        <w:rPr>
          <w:rFonts w:eastAsia="Malgun Gothic"/>
          <w:sz w:val="20"/>
          <w:lang w:val="en-CA" w:eastAsia="ko-KR"/>
        </w:rPr>
        <w:t>equal to each other</w:t>
      </w:r>
      <w:proofErr w:type="gramEnd"/>
      <w:r w:rsidRPr="002B731D">
        <w:rPr>
          <w:sz w:val="20"/>
          <w:lang w:val="en-CA"/>
        </w:rPr>
        <w:t>. T</w:t>
      </w:r>
      <w:r w:rsidRPr="002B731D">
        <w:rPr>
          <w:rFonts w:eastAsia="Malgun Gothic"/>
          <w:sz w:val="20"/>
          <w:lang w:val="en-CA" w:eastAsia="ko-KR"/>
        </w:rPr>
        <w:t>he</w:t>
      </w:r>
      <w:r w:rsidRPr="002B731D">
        <w:rPr>
          <w:sz w:val="20"/>
          <w:lang w:val="en-CA"/>
        </w:rPr>
        <w:t xml:space="preserve"> </w:t>
      </w:r>
      <w:proofErr w:type="spellStart"/>
      <w:r w:rsidRPr="002B731D">
        <w:rPr>
          <w:sz w:val="20"/>
          <w:lang w:val="en-CA"/>
        </w:rPr>
        <w:t>i-th</w:t>
      </w:r>
      <w:proofErr w:type="spellEnd"/>
      <w:r w:rsidRPr="002B731D">
        <w:rPr>
          <w:sz w:val="20"/>
          <w:lang w:val="en-CA"/>
        </w:rPr>
        <w:t xml:space="preserve"> packed region as specified by this </w:t>
      </w:r>
      <w:proofErr w:type="spellStart"/>
      <w:r w:rsidRPr="002B731D">
        <w:rPr>
          <w:rFonts w:ascii="Courier" w:hAnsi="Courier"/>
          <w:sz w:val="20"/>
          <w:lang w:val="en-CA"/>
        </w:rPr>
        <w:t>RegionWisePackingStruct</w:t>
      </w:r>
      <w:proofErr w:type="spellEnd"/>
      <w:r w:rsidRPr="002B731D">
        <w:rPr>
          <w:sz w:val="20"/>
          <w:lang w:val="en-CA"/>
        </w:rPr>
        <w:t xml:space="preserve"> shall not overlap with any guard band specified by the same </w:t>
      </w:r>
      <w:proofErr w:type="spellStart"/>
      <w:r w:rsidRPr="002B731D">
        <w:rPr>
          <w:rFonts w:ascii="Courier" w:hAnsi="Courier"/>
          <w:sz w:val="20"/>
          <w:lang w:val="en-CA"/>
        </w:rPr>
        <w:t>RegionWisePackingStruct</w:t>
      </w:r>
      <w:proofErr w:type="spellEnd"/>
      <w:r w:rsidRPr="002B731D">
        <w:rPr>
          <w:sz w:val="20"/>
          <w:lang w:val="en-CA"/>
        </w:rPr>
        <w:t>.</w:t>
      </w:r>
    </w:p>
    <w:p w14:paraId="557EB5E1" w14:textId="77777777" w:rsidR="009227AE" w:rsidRPr="002B731D" w:rsidRDefault="009227AE" w:rsidP="009227AE">
      <w:pPr>
        <w:spacing w:after="160"/>
        <w:jc w:val="both"/>
        <w:rPr>
          <w:sz w:val="20"/>
          <w:lang w:val="en-CA"/>
        </w:rPr>
      </w:pPr>
      <w:r w:rsidRPr="002B731D">
        <w:rPr>
          <w:sz w:val="20"/>
          <w:lang w:val="en-CA"/>
        </w:rPr>
        <w:lastRenderedPageBreak/>
        <w:t xml:space="preserve">The guard bands associated with the </w:t>
      </w:r>
      <w:proofErr w:type="spellStart"/>
      <w:r w:rsidRPr="002B731D">
        <w:rPr>
          <w:sz w:val="20"/>
          <w:lang w:val="en-CA"/>
        </w:rPr>
        <w:t>i-th</w:t>
      </w:r>
      <w:proofErr w:type="spellEnd"/>
      <w:r w:rsidRPr="002B731D">
        <w:rPr>
          <w:sz w:val="20"/>
          <w:lang w:val="en-CA"/>
        </w:rPr>
        <w:t xml:space="preserve"> packed region, if any, as specified by this </w:t>
      </w:r>
      <w:proofErr w:type="spellStart"/>
      <w:r w:rsidRPr="002B731D">
        <w:rPr>
          <w:rFonts w:ascii="Courier" w:hAnsi="Courier"/>
          <w:sz w:val="20"/>
          <w:lang w:val="en-CA"/>
        </w:rPr>
        <w:t>RegionWisePackingStruct</w:t>
      </w:r>
      <w:proofErr w:type="spellEnd"/>
      <w:r w:rsidRPr="002B731D">
        <w:rPr>
          <w:sz w:val="20"/>
          <w:lang w:val="en-CA"/>
        </w:rPr>
        <w:t xml:space="preserve"> shall not overlap with any packed region specified by the same </w:t>
      </w:r>
      <w:proofErr w:type="spellStart"/>
      <w:r w:rsidRPr="002B731D">
        <w:rPr>
          <w:rFonts w:ascii="Courier" w:hAnsi="Courier"/>
          <w:sz w:val="20"/>
          <w:lang w:val="en-CA"/>
        </w:rPr>
        <w:t>RegionWisePackingStruct</w:t>
      </w:r>
      <w:proofErr w:type="spellEnd"/>
      <w:r w:rsidRPr="002B731D">
        <w:rPr>
          <w:sz w:val="20"/>
          <w:lang w:val="en-CA"/>
        </w:rPr>
        <w:t xml:space="preserve"> or any other guard bands specified by the same </w:t>
      </w:r>
      <w:proofErr w:type="spellStart"/>
      <w:r w:rsidRPr="002B731D">
        <w:rPr>
          <w:rFonts w:ascii="Courier" w:hAnsi="Courier"/>
          <w:sz w:val="20"/>
          <w:lang w:val="en-CA"/>
        </w:rPr>
        <w:t>RegionWisePackingStruct</w:t>
      </w:r>
      <w:proofErr w:type="spellEnd"/>
      <w:r w:rsidRPr="002B731D">
        <w:rPr>
          <w:sz w:val="20"/>
          <w:lang w:val="en-CA"/>
        </w:rPr>
        <w:t>.</w:t>
      </w:r>
    </w:p>
    <w:p w14:paraId="79146502" w14:textId="77777777" w:rsidR="009227AE" w:rsidRPr="004A56F5" w:rsidRDefault="009227AE" w:rsidP="009227AE">
      <w:pPr>
        <w:spacing w:after="160"/>
        <w:ind w:left="1440" w:hanging="720"/>
        <w:jc w:val="both"/>
        <w:rPr>
          <w:sz w:val="18"/>
          <w:lang w:val="en-CA"/>
        </w:rPr>
      </w:pPr>
      <w:r w:rsidRPr="004A56F5">
        <w:rPr>
          <w:sz w:val="18"/>
          <w:lang w:val="en-CA"/>
        </w:rPr>
        <w:t xml:space="preserve">NOTE: </w:t>
      </w:r>
      <w:r w:rsidRPr="004A56F5">
        <w:rPr>
          <w:sz w:val="18"/>
          <w:lang w:val="en-CA"/>
        </w:rPr>
        <w:tab/>
        <w:t>Projected regions are allowed to overlap. When projected regions overlap and a quality difference is indicated between the projected regions, e.g., by a region-wise quality ranking indication, the packed region that is indicated to have the highest quality among the packed regions corresponding to the projected regions that overlap should be used for rendering the overlapping area.</w:t>
      </w:r>
    </w:p>
    <w:p w14:paraId="1E73E9A0"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 xml:space="preserve">The variables </w:t>
      </w:r>
      <w:proofErr w:type="spellStart"/>
      <w:r w:rsidRPr="002B731D">
        <w:rPr>
          <w:rFonts w:eastAsia="Malgun Gothic"/>
          <w:sz w:val="20"/>
          <w:lang w:val="en-CA" w:eastAsia="ko-KR"/>
        </w:rPr>
        <w:t>NumRegions</w:t>
      </w:r>
      <w:proofErr w:type="spellEnd"/>
      <w:r w:rsidRPr="002B731D">
        <w:rPr>
          <w:rFonts w:eastAsia="Malgun Gothic"/>
          <w:sz w:val="20"/>
          <w:lang w:val="en-CA" w:eastAsia="ko-KR"/>
        </w:rPr>
        <w:t xml:space="preserve">, </w:t>
      </w:r>
      <w:proofErr w:type="spellStart"/>
      <w:r w:rsidRPr="002B731D">
        <w:rPr>
          <w:rFonts w:eastAsia="Malgun Gothic"/>
          <w:sz w:val="20"/>
          <w:lang w:val="en-CA" w:eastAsia="ko-KR"/>
        </w:rPr>
        <w:t>PackedRegLeft</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PackedRegTop</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PackedRegWidth</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PackedRegHeight</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ProjRegLeft</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ProjRegTop</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ProjRegWidth</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ProjRegHeight</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TrasnformType</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PackingType</w:t>
      </w:r>
      <w:proofErr w:type="spellEnd"/>
      <w:r w:rsidRPr="002B731D">
        <w:rPr>
          <w:rFonts w:eastAsia="Malgun Gothic"/>
          <w:sz w:val="20"/>
          <w:lang w:val="en-CA" w:eastAsia="ko-KR"/>
        </w:rPr>
        <w:t>[n] are derived as follows:</w:t>
      </w:r>
    </w:p>
    <w:p w14:paraId="5FD6682E"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 xml:space="preserve">For n in the range of 0 to </w:t>
      </w:r>
      <w:proofErr w:type="spellStart"/>
      <w:r w:rsidRPr="002B731D">
        <w:rPr>
          <w:rFonts w:ascii="Courier" w:eastAsia="Calibri" w:hAnsi="Courier"/>
          <w:sz w:val="20"/>
          <w:lang w:val="en-CA"/>
        </w:rPr>
        <w:t>num_regions</w:t>
      </w:r>
      <w:proofErr w:type="spellEnd"/>
      <w:r w:rsidRPr="002B731D">
        <w:rPr>
          <w:rFonts w:eastAsia="Calibri"/>
          <w:sz w:val="20"/>
          <w:lang w:val="en-CA"/>
        </w:rPr>
        <w:t> − 1, inclusive, the following applies:</w:t>
      </w:r>
    </w:p>
    <w:p w14:paraId="3F678A5F"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eastAsia="Calibri"/>
          <w:sz w:val="20"/>
          <w:highlight w:val="yellow"/>
          <w:lang w:val="en-CA"/>
        </w:rPr>
        <w:t>scale_factor_packed</w:t>
      </w:r>
      <w:proofErr w:type="spellEnd"/>
      <w:r w:rsidRPr="002B731D">
        <w:rPr>
          <w:rFonts w:eastAsia="Calibri"/>
          <w:sz w:val="20"/>
          <w:highlight w:val="yellow"/>
          <w:lang w:val="en-CA"/>
        </w:rPr>
        <w:t xml:space="preserve"> &gt; 0, the following applies:</w:t>
      </w:r>
    </w:p>
    <w:p w14:paraId="02343A4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PackedRegLeft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packed_reg_left</w:t>
      </w:r>
      <w:proofErr w:type="spellEnd"/>
      <w:r w:rsidRPr="002B731D">
        <w:rPr>
          <w:rFonts w:ascii="Courier" w:eastAsia="Calibri" w:hAnsi="Courier"/>
          <w:sz w:val="20"/>
          <w:highlight w:val="yellow"/>
          <w:lang w:val="en-CA"/>
        </w:rPr>
        <w:t xml:space="preserve">[n] * </w:t>
      </w:r>
      <w:proofErr w:type="spellStart"/>
      <w:r w:rsidRPr="002B731D">
        <w:rPr>
          <w:rFonts w:ascii="Courier" w:eastAsia="Calibri" w:hAnsi="Courier"/>
          <w:sz w:val="20"/>
          <w:highlight w:val="yellow"/>
          <w:lang w:val="en-CA"/>
        </w:rPr>
        <w:t>scale_factor_packed</w:t>
      </w:r>
      <w:proofErr w:type="spellEnd"/>
      <w:r w:rsidRPr="002B731D">
        <w:rPr>
          <w:rFonts w:eastAsia="Malgun Gothic"/>
          <w:sz w:val="20"/>
          <w:highlight w:val="yellow"/>
          <w:lang w:val="en-CA" w:eastAsia="ko-KR"/>
        </w:rPr>
        <w:t>.</w:t>
      </w:r>
    </w:p>
    <w:p w14:paraId="28AD6302"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PackedRegTop</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packed_reg_top</w:t>
      </w:r>
      <w:proofErr w:type="spellEnd"/>
      <w:r w:rsidRPr="002B731D">
        <w:rPr>
          <w:rFonts w:ascii="Courier" w:eastAsia="Calibri" w:hAnsi="Courier"/>
          <w:sz w:val="20"/>
          <w:highlight w:val="yellow"/>
          <w:lang w:val="en-CA"/>
        </w:rPr>
        <w:t xml:space="preserve">[n] * </w:t>
      </w:r>
      <w:proofErr w:type="spellStart"/>
      <w:r w:rsidRPr="002B731D">
        <w:rPr>
          <w:rFonts w:ascii="Courier" w:eastAsia="Calibri" w:hAnsi="Courier"/>
          <w:sz w:val="20"/>
          <w:highlight w:val="yellow"/>
          <w:lang w:val="en-CA"/>
        </w:rPr>
        <w:t>scale_factor_packed</w:t>
      </w:r>
      <w:proofErr w:type="spellEnd"/>
      <w:r w:rsidRPr="002B731D">
        <w:rPr>
          <w:rFonts w:eastAsia="Malgun Gothic"/>
          <w:sz w:val="20"/>
          <w:highlight w:val="yellow"/>
          <w:lang w:val="en-CA" w:eastAsia="ko-KR"/>
        </w:rPr>
        <w:t>.</w:t>
      </w:r>
    </w:p>
    <w:p w14:paraId="1EBBFEB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packed_reg_width</w:t>
      </w:r>
      <w:proofErr w:type="spellEnd"/>
      <w:r w:rsidRPr="002B731D">
        <w:rPr>
          <w:rFonts w:ascii="Courier" w:eastAsia="Calibri" w:hAnsi="Courier"/>
          <w:sz w:val="20"/>
          <w:highlight w:val="yellow"/>
          <w:lang w:val="en-CA"/>
        </w:rPr>
        <w:t xml:space="preserve">[n] * </w:t>
      </w:r>
      <w:proofErr w:type="spellStart"/>
      <w:r w:rsidRPr="002B731D">
        <w:rPr>
          <w:rFonts w:ascii="Courier" w:eastAsia="Calibri" w:hAnsi="Courier"/>
          <w:sz w:val="20"/>
          <w:highlight w:val="yellow"/>
          <w:lang w:val="en-CA"/>
        </w:rPr>
        <w:t>scale_factor_packed</w:t>
      </w:r>
      <w:proofErr w:type="spellEnd"/>
      <w:r w:rsidRPr="002B731D">
        <w:rPr>
          <w:rFonts w:eastAsia="Malgun Gothic"/>
          <w:sz w:val="20"/>
          <w:highlight w:val="yellow"/>
          <w:lang w:val="en-CA" w:eastAsia="ko-KR"/>
        </w:rPr>
        <w:t>.</w:t>
      </w:r>
    </w:p>
    <w:p w14:paraId="2D26E1A2"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proofErr w:type="spellStart"/>
      <w:r w:rsidRPr="002B731D">
        <w:rPr>
          <w:rFonts w:eastAsia="Calibri"/>
          <w:sz w:val="20"/>
          <w:highlight w:val="yellow"/>
          <w:lang w:val="en-CA"/>
        </w:rPr>
        <w:t>PackedRegHeight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packed_reg_height</w:t>
      </w:r>
      <w:proofErr w:type="spellEnd"/>
      <w:r w:rsidRPr="002B731D">
        <w:rPr>
          <w:rFonts w:ascii="Courier" w:eastAsia="Calibri" w:hAnsi="Courier"/>
          <w:sz w:val="20"/>
          <w:highlight w:val="yellow"/>
          <w:lang w:val="en-CA"/>
        </w:rPr>
        <w:t xml:space="preserve">[n] * </w:t>
      </w:r>
      <w:proofErr w:type="spellStart"/>
      <w:r w:rsidRPr="002B731D">
        <w:rPr>
          <w:rFonts w:ascii="Courier" w:eastAsia="Calibri" w:hAnsi="Courier"/>
          <w:sz w:val="20"/>
          <w:highlight w:val="yellow"/>
          <w:lang w:val="en-CA"/>
        </w:rPr>
        <w:t>scale_factor_packed</w:t>
      </w:r>
      <w:proofErr w:type="spellEnd"/>
      <w:r w:rsidRPr="002B731D">
        <w:rPr>
          <w:rFonts w:eastAsia="Malgun Gothic"/>
          <w:sz w:val="20"/>
          <w:highlight w:val="yellow"/>
          <w:lang w:val="en-CA" w:eastAsia="ko-KR"/>
        </w:rPr>
        <w:t>.</w:t>
      </w:r>
    </w:p>
    <w:p w14:paraId="47AADE11"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proofErr w:type="gramStart"/>
      <w:r w:rsidRPr="002B731D">
        <w:rPr>
          <w:rFonts w:eastAsia="Calibri"/>
          <w:sz w:val="20"/>
          <w:highlight w:val="yellow"/>
          <w:lang w:val="en-CA"/>
        </w:rPr>
        <w:t>Otherwise</w:t>
      </w:r>
      <w:proofErr w:type="gramEnd"/>
      <w:r w:rsidRPr="002B731D">
        <w:rPr>
          <w:rFonts w:eastAsia="Calibri"/>
          <w:sz w:val="20"/>
          <w:highlight w:val="yellow"/>
          <w:lang w:val="en-CA"/>
        </w:rPr>
        <w:t xml:space="preserve"> the following applies:</w:t>
      </w:r>
    </w:p>
    <w:p w14:paraId="0116005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PackedRegLeft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packed_reg_left</w:t>
      </w:r>
      <w:proofErr w:type="spellEnd"/>
      <w:r w:rsidRPr="002B731D">
        <w:rPr>
          <w:rFonts w:ascii="Courier" w:eastAsia="Calibri" w:hAnsi="Courier"/>
          <w:sz w:val="20"/>
          <w:lang w:val="en-CA"/>
        </w:rPr>
        <w:t>[n]</w:t>
      </w:r>
      <w:r w:rsidRPr="002B731D">
        <w:rPr>
          <w:rFonts w:eastAsia="Malgun Gothic"/>
          <w:sz w:val="20"/>
          <w:lang w:val="en-CA" w:eastAsia="ko-KR"/>
        </w:rPr>
        <w:t>.</w:t>
      </w:r>
    </w:p>
    <w:p w14:paraId="44175B4D"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PackedRegTop</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packed_reg_top</w:t>
      </w:r>
      <w:proofErr w:type="spellEnd"/>
      <w:r w:rsidRPr="002B731D">
        <w:rPr>
          <w:rFonts w:ascii="Courier" w:eastAsia="Calibri" w:hAnsi="Courier"/>
          <w:sz w:val="20"/>
          <w:lang w:val="en-CA"/>
        </w:rPr>
        <w:t>[n]</w:t>
      </w:r>
      <w:r w:rsidRPr="002B731D">
        <w:rPr>
          <w:rFonts w:eastAsia="Malgun Gothic"/>
          <w:sz w:val="20"/>
          <w:lang w:val="en-CA" w:eastAsia="ko-KR"/>
        </w:rPr>
        <w:t>.</w:t>
      </w:r>
    </w:p>
    <w:p w14:paraId="4F166912"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PackedRegWidth</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packed_reg_width</w:t>
      </w:r>
      <w:proofErr w:type="spellEnd"/>
      <w:r w:rsidRPr="002B731D">
        <w:rPr>
          <w:rFonts w:ascii="Courier" w:eastAsia="Calibri" w:hAnsi="Courier"/>
          <w:sz w:val="20"/>
          <w:lang w:val="en-CA"/>
        </w:rPr>
        <w:t>[n]</w:t>
      </w:r>
      <w:r w:rsidRPr="002B731D">
        <w:rPr>
          <w:rFonts w:eastAsia="Malgun Gothic"/>
          <w:sz w:val="20"/>
          <w:lang w:val="en-CA" w:eastAsia="ko-KR"/>
        </w:rPr>
        <w:t>.</w:t>
      </w:r>
    </w:p>
    <w:p w14:paraId="29C9C383"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PackedRegHeight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packed_reg_height</w:t>
      </w:r>
      <w:proofErr w:type="spellEnd"/>
      <w:r w:rsidRPr="002B731D">
        <w:rPr>
          <w:rFonts w:ascii="Courier" w:eastAsia="Calibri" w:hAnsi="Courier"/>
          <w:sz w:val="20"/>
          <w:lang w:val="en-CA"/>
        </w:rPr>
        <w:t>[n]</w:t>
      </w:r>
      <w:r w:rsidRPr="002B731D">
        <w:rPr>
          <w:rFonts w:eastAsia="Malgun Gothic"/>
          <w:sz w:val="20"/>
          <w:lang w:val="en-CA" w:eastAsia="ko-KR"/>
        </w:rPr>
        <w:t>.</w:t>
      </w:r>
    </w:p>
    <w:p w14:paraId="3C5E489D" w14:textId="77777777" w:rsidR="009227AE" w:rsidRPr="002B731D" w:rsidRDefault="009227AE" w:rsidP="009227AE">
      <w:pPr>
        <w:numPr>
          <w:ilvl w:val="1"/>
          <w:numId w:val="46"/>
        </w:numPr>
        <w:tabs>
          <w:tab w:val="left" w:pos="851"/>
          <w:tab w:val="left" w:pos="8010"/>
        </w:tabs>
        <w:spacing w:after="160"/>
        <w:jc w:val="both"/>
        <w:rPr>
          <w:rFonts w:eastAsia="Malgun Gothic"/>
          <w:sz w:val="20"/>
          <w:highlight w:val="yellow"/>
          <w:lang w:val="en-CA" w:eastAsia="ko-KR"/>
        </w:rPr>
      </w:pPr>
      <w:r w:rsidRPr="002B731D">
        <w:rPr>
          <w:rFonts w:eastAsia="Malgun Gothic"/>
          <w:sz w:val="20"/>
          <w:highlight w:val="yellow"/>
          <w:lang w:val="en-CA" w:eastAsia="ko-KR"/>
        </w:rPr>
        <w:t xml:space="preserve">If </w:t>
      </w:r>
      <w:proofErr w:type="spellStart"/>
      <w:r w:rsidRPr="002B731D">
        <w:rPr>
          <w:rFonts w:eastAsia="Malgun Gothic"/>
          <w:sz w:val="20"/>
          <w:highlight w:val="yellow"/>
          <w:lang w:val="en-CA" w:eastAsia="ko-KR"/>
        </w:rPr>
        <w:t>scale_factor_proj</w:t>
      </w:r>
      <w:proofErr w:type="spellEnd"/>
      <w:r w:rsidRPr="002B731D">
        <w:rPr>
          <w:rFonts w:eastAsia="Malgun Gothic"/>
          <w:sz w:val="20"/>
          <w:highlight w:val="yellow"/>
          <w:lang w:val="en-CA" w:eastAsia="ko-KR"/>
        </w:rPr>
        <w:t xml:space="preserve"> &gt; 0, the following applies:</w:t>
      </w:r>
    </w:p>
    <w:p w14:paraId="08148894"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ProjRegLeft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proj_reg_left</w:t>
      </w:r>
      <w:proofErr w:type="spellEnd"/>
      <w:r w:rsidRPr="002B731D">
        <w:rPr>
          <w:rFonts w:ascii="Courier" w:eastAsia="Calibri" w:hAnsi="Courier"/>
          <w:sz w:val="20"/>
          <w:highlight w:val="yellow"/>
          <w:lang w:val="en-CA"/>
        </w:rPr>
        <w:t xml:space="preserve">[n] * </w:t>
      </w:r>
      <w:proofErr w:type="spellStart"/>
      <w:r w:rsidRPr="002B731D">
        <w:rPr>
          <w:rFonts w:ascii="Courier" w:eastAsia="Calibri" w:hAnsi="Courier"/>
          <w:sz w:val="20"/>
          <w:highlight w:val="yellow"/>
          <w:lang w:val="en-CA"/>
        </w:rPr>
        <w:t>scale_factor_proj</w:t>
      </w:r>
      <w:proofErr w:type="spellEnd"/>
      <w:r w:rsidRPr="002B731D">
        <w:rPr>
          <w:rFonts w:eastAsia="Malgun Gothic"/>
          <w:sz w:val="20"/>
          <w:highlight w:val="yellow"/>
          <w:lang w:val="en-CA" w:eastAsia="ko-KR"/>
        </w:rPr>
        <w:t>.</w:t>
      </w:r>
    </w:p>
    <w:p w14:paraId="16C84B91"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ProjRegTop</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proj_reg_top</w:t>
      </w:r>
      <w:proofErr w:type="spellEnd"/>
      <w:r w:rsidRPr="002B731D">
        <w:rPr>
          <w:rFonts w:ascii="Courier" w:eastAsia="Calibri" w:hAnsi="Courier"/>
          <w:sz w:val="20"/>
          <w:highlight w:val="yellow"/>
          <w:lang w:val="en-CA"/>
        </w:rPr>
        <w:t xml:space="preserve">[n] * </w:t>
      </w:r>
      <w:proofErr w:type="spellStart"/>
      <w:r w:rsidRPr="002B731D">
        <w:rPr>
          <w:rFonts w:ascii="Courier" w:eastAsia="Calibri" w:hAnsi="Courier"/>
          <w:sz w:val="20"/>
          <w:highlight w:val="yellow"/>
          <w:lang w:val="en-CA"/>
        </w:rPr>
        <w:t>scale_factor_proj</w:t>
      </w:r>
      <w:proofErr w:type="spellEnd"/>
      <w:r w:rsidRPr="002B731D">
        <w:rPr>
          <w:rFonts w:eastAsia="Malgun Gothic"/>
          <w:sz w:val="20"/>
          <w:highlight w:val="yellow"/>
          <w:lang w:val="en-CA" w:eastAsia="ko-KR"/>
        </w:rPr>
        <w:t>.</w:t>
      </w:r>
    </w:p>
    <w:p w14:paraId="1D07BD30"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ProjRegWidth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proj_reg_width</w:t>
      </w:r>
      <w:proofErr w:type="spellEnd"/>
      <w:r w:rsidRPr="002B731D">
        <w:rPr>
          <w:rFonts w:ascii="Courier" w:eastAsia="Calibri" w:hAnsi="Courier"/>
          <w:sz w:val="20"/>
          <w:highlight w:val="yellow"/>
          <w:lang w:val="en-CA"/>
        </w:rPr>
        <w:t xml:space="preserve">[n] * </w:t>
      </w:r>
      <w:proofErr w:type="spellStart"/>
      <w:r w:rsidRPr="002B731D">
        <w:rPr>
          <w:rFonts w:ascii="Courier" w:eastAsia="Calibri" w:hAnsi="Courier"/>
          <w:sz w:val="20"/>
          <w:highlight w:val="yellow"/>
          <w:lang w:val="en-CA"/>
        </w:rPr>
        <w:t>scale_factor_proj</w:t>
      </w:r>
      <w:proofErr w:type="spellEnd"/>
      <w:r w:rsidRPr="002B731D">
        <w:rPr>
          <w:rFonts w:eastAsia="Malgun Gothic"/>
          <w:sz w:val="20"/>
          <w:highlight w:val="yellow"/>
          <w:lang w:val="en-CA" w:eastAsia="ko-KR"/>
        </w:rPr>
        <w:t>.</w:t>
      </w:r>
    </w:p>
    <w:p w14:paraId="4CF1A72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ProjRegHeight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proj_reg_height</w:t>
      </w:r>
      <w:proofErr w:type="spellEnd"/>
      <w:r w:rsidRPr="002B731D">
        <w:rPr>
          <w:rFonts w:ascii="Courier" w:eastAsia="Calibri" w:hAnsi="Courier"/>
          <w:sz w:val="20"/>
          <w:highlight w:val="yellow"/>
          <w:lang w:val="en-CA"/>
        </w:rPr>
        <w:t xml:space="preserve">[n] * </w:t>
      </w:r>
      <w:proofErr w:type="spellStart"/>
      <w:r w:rsidRPr="002B731D">
        <w:rPr>
          <w:rFonts w:ascii="Courier" w:eastAsia="Calibri" w:hAnsi="Courier"/>
          <w:sz w:val="20"/>
          <w:highlight w:val="yellow"/>
          <w:lang w:val="en-CA"/>
        </w:rPr>
        <w:t>scale_factor_proj</w:t>
      </w:r>
      <w:proofErr w:type="spellEnd"/>
      <w:r w:rsidRPr="002B731D">
        <w:rPr>
          <w:rFonts w:eastAsia="Malgun Gothic"/>
          <w:sz w:val="20"/>
          <w:highlight w:val="yellow"/>
          <w:lang w:val="en-CA" w:eastAsia="ko-KR"/>
        </w:rPr>
        <w:t>.</w:t>
      </w:r>
    </w:p>
    <w:p w14:paraId="6DA6D018" w14:textId="77777777" w:rsidR="009227AE" w:rsidRPr="002B731D" w:rsidRDefault="009227AE" w:rsidP="009227AE">
      <w:pPr>
        <w:numPr>
          <w:ilvl w:val="1"/>
          <w:numId w:val="46"/>
        </w:numPr>
        <w:tabs>
          <w:tab w:val="left" w:pos="851"/>
          <w:tab w:val="left" w:pos="8010"/>
        </w:tabs>
        <w:spacing w:after="160"/>
        <w:jc w:val="both"/>
        <w:rPr>
          <w:rFonts w:eastAsia="Malgun Gothic"/>
          <w:sz w:val="20"/>
          <w:highlight w:val="yellow"/>
          <w:lang w:val="en-CA" w:eastAsia="ko-KR"/>
        </w:rPr>
      </w:pPr>
      <w:proofErr w:type="gramStart"/>
      <w:r w:rsidRPr="002B731D">
        <w:rPr>
          <w:rFonts w:eastAsia="Malgun Gothic"/>
          <w:sz w:val="20"/>
          <w:highlight w:val="yellow"/>
          <w:lang w:val="en-CA" w:eastAsia="ko-KR"/>
        </w:rPr>
        <w:t>Otherwise</w:t>
      </w:r>
      <w:proofErr w:type="gramEnd"/>
      <w:r w:rsidRPr="002B731D">
        <w:rPr>
          <w:rFonts w:eastAsia="Malgun Gothic"/>
          <w:sz w:val="20"/>
          <w:highlight w:val="yellow"/>
          <w:lang w:val="en-CA" w:eastAsia="ko-KR"/>
        </w:rPr>
        <w:t xml:space="preserve"> the following applies:</w:t>
      </w:r>
    </w:p>
    <w:p w14:paraId="338A20C1"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ProjRegLeft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proj_reg_left</w:t>
      </w:r>
      <w:proofErr w:type="spellEnd"/>
      <w:r w:rsidRPr="002B731D">
        <w:rPr>
          <w:rFonts w:ascii="Courier" w:eastAsia="Calibri" w:hAnsi="Courier"/>
          <w:sz w:val="20"/>
          <w:lang w:val="en-CA"/>
        </w:rPr>
        <w:t>[n]</w:t>
      </w:r>
      <w:r w:rsidRPr="002B731D">
        <w:rPr>
          <w:rFonts w:eastAsia="Malgun Gothic"/>
          <w:sz w:val="20"/>
          <w:lang w:val="en-CA" w:eastAsia="ko-KR"/>
        </w:rPr>
        <w:t>.</w:t>
      </w:r>
    </w:p>
    <w:p w14:paraId="551765A7"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ProjRegTop</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proj_reg_top</w:t>
      </w:r>
      <w:proofErr w:type="spellEnd"/>
      <w:r w:rsidRPr="002B731D">
        <w:rPr>
          <w:rFonts w:ascii="Courier" w:eastAsia="Calibri" w:hAnsi="Courier"/>
          <w:sz w:val="20"/>
          <w:lang w:val="en-CA"/>
        </w:rPr>
        <w:t>[n]</w:t>
      </w:r>
      <w:r w:rsidRPr="002B731D">
        <w:rPr>
          <w:rFonts w:eastAsia="Malgun Gothic"/>
          <w:sz w:val="20"/>
          <w:lang w:val="en-CA" w:eastAsia="ko-KR"/>
        </w:rPr>
        <w:t>.</w:t>
      </w:r>
    </w:p>
    <w:p w14:paraId="7DA393D4"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ProjRegWidth</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proj_reg_width</w:t>
      </w:r>
      <w:proofErr w:type="spellEnd"/>
      <w:r w:rsidRPr="002B731D">
        <w:rPr>
          <w:rFonts w:ascii="Courier" w:eastAsia="Calibri" w:hAnsi="Courier"/>
          <w:sz w:val="20"/>
          <w:lang w:val="en-CA"/>
        </w:rPr>
        <w:t>[n]</w:t>
      </w:r>
      <w:r w:rsidRPr="002B731D">
        <w:rPr>
          <w:rFonts w:eastAsia="Malgun Gothic"/>
          <w:sz w:val="20"/>
          <w:lang w:val="en-CA" w:eastAsia="ko-KR"/>
        </w:rPr>
        <w:t>.</w:t>
      </w:r>
    </w:p>
    <w:p w14:paraId="076B15E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ProjRegHeight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proj_reg_height</w:t>
      </w:r>
      <w:proofErr w:type="spellEnd"/>
      <w:r w:rsidRPr="002B731D">
        <w:rPr>
          <w:rFonts w:ascii="Courier" w:eastAsia="Calibri" w:hAnsi="Courier"/>
          <w:sz w:val="20"/>
          <w:lang w:val="en-CA"/>
        </w:rPr>
        <w:t>[n]</w:t>
      </w:r>
      <w:r w:rsidRPr="002B731D">
        <w:rPr>
          <w:rFonts w:eastAsia="Malgun Gothic"/>
          <w:sz w:val="20"/>
          <w:lang w:val="en-CA" w:eastAsia="ko-KR"/>
        </w:rPr>
        <w:t>.</w:t>
      </w:r>
    </w:p>
    <w:p w14:paraId="323398A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proofErr w:type="spellStart"/>
      <w:r w:rsidRPr="002B731D">
        <w:rPr>
          <w:rFonts w:eastAsia="Malgun Gothic"/>
          <w:sz w:val="20"/>
          <w:lang w:val="en-CA" w:eastAsia="ko-KR"/>
        </w:rPr>
        <w:t>TransformType</w:t>
      </w:r>
      <w:proofErr w:type="spellEnd"/>
      <w:r w:rsidRPr="002B731D">
        <w:rPr>
          <w:rFonts w:eastAsia="Malgun Gothic"/>
          <w:sz w:val="20"/>
          <w:lang w:val="en-CA" w:eastAsia="ko-KR"/>
        </w:rPr>
        <w:t xml:space="preserve">[n] is set equal to </w:t>
      </w:r>
      <w:proofErr w:type="spellStart"/>
      <w:r w:rsidRPr="002B731D">
        <w:rPr>
          <w:rFonts w:ascii="Courier" w:eastAsia="Calibri" w:hAnsi="Courier"/>
          <w:sz w:val="20"/>
          <w:lang w:val="en-CA"/>
        </w:rPr>
        <w:t>transform_type</w:t>
      </w:r>
      <w:proofErr w:type="spellEnd"/>
      <w:r w:rsidRPr="002B731D">
        <w:rPr>
          <w:rFonts w:ascii="Courier" w:eastAsia="Calibri" w:hAnsi="Courier"/>
          <w:sz w:val="20"/>
          <w:lang w:val="en-CA"/>
        </w:rPr>
        <w:t>[n]</w:t>
      </w:r>
      <w:r w:rsidRPr="002B731D">
        <w:rPr>
          <w:rFonts w:eastAsia="Malgun Gothic"/>
          <w:sz w:val="20"/>
          <w:lang w:val="en-CA" w:eastAsia="ko-KR"/>
        </w:rPr>
        <w:t>.</w:t>
      </w:r>
    </w:p>
    <w:p w14:paraId="0073394D"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proofErr w:type="spellStart"/>
      <w:r w:rsidRPr="002B731D">
        <w:rPr>
          <w:rFonts w:eastAsia="Malgun Gothic"/>
          <w:sz w:val="20"/>
          <w:lang w:val="en-CA" w:eastAsia="ko-KR"/>
        </w:rPr>
        <w:lastRenderedPageBreak/>
        <w:t>PackingType</w:t>
      </w:r>
      <w:proofErr w:type="spellEnd"/>
      <w:r w:rsidRPr="002B731D">
        <w:rPr>
          <w:rFonts w:eastAsia="Malgun Gothic"/>
          <w:sz w:val="20"/>
          <w:lang w:val="en-CA" w:eastAsia="ko-KR"/>
        </w:rPr>
        <w:t xml:space="preserve">[n] is set equal to </w:t>
      </w:r>
      <w:proofErr w:type="spellStart"/>
      <w:r w:rsidRPr="002B731D">
        <w:rPr>
          <w:rFonts w:ascii="Courier" w:eastAsia="Calibri" w:hAnsi="Courier"/>
          <w:sz w:val="20"/>
          <w:lang w:val="en-CA"/>
        </w:rPr>
        <w:t>packing_type</w:t>
      </w:r>
      <w:proofErr w:type="spellEnd"/>
      <w:r w:rsidRPr="002B731D">
        <w:rPr>
          <w:rFonts w:ascii="Courier" w:eastAsia="Calibri" w:hAnsi="Courier"/>
          <w:sz w:val="20"/>
          <w:lang w:val="en-CA"/>
        </w:rPr>
        <w:t>[n]</w:t>
      </w:r>
      <w:r w:rsidRPr="002B731D">
        <w:rPr>
          <w:rFonts w:eastAsia="Malgun Gothic"/>
          <w:sz w:val="20"/>
          <w:lang w:val="en-CA" w:eastAsia="ko-KR"/>
        </w:rPr>
        <w:t>.</w:t>
      </w:r>
    </w:p>
    <w:p w14:paraId="5F69E629"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Malgun Gothic"/>
          <w:sz w:val="20"/>
          <w:lang w:val="en-CA" w:eastAsia="ko-KR"/>
        </w:rPr>
        <w:t>If</w:t>
      </w:r>
      <w:r w:rsidRPr="002B731D">
        <w:rPr>
          <w:rFonts w:eastAsia="Calibri"/>
          <w:sz w:val="20"/>
          <w:lang w:val="en-CA"/>
        </w:rPr>
        <w:t xml:space="preserve"> </w:t>
      </w:r>
      <w:proofErr w:type="spellStart"/>
      <w:r w:rsidRPr="002B731D">
        <w:rPr>
          <w:rFonts w:ascii="Courier" w:eastAsia="Calibri" w:hAnsi="Courier"/>
          <w:sz w:val="20"/>
          <w:lang w:val="en-CA"/>
        </w:rPr>
        <w:t>constituent_picture_matching_flag</w:t>
      </w:r>
      <w:proofErr w:type="spellEnd"/>
      <w:r w:rsidRPr="002B731D">
        <w:rPr>
          <w:rFonts w:eastAsia="Calibri"/>
          <w:sz w:val="20"/>
          <w:lang w:val="en-CA"/>
        </w:rPr>
        <w:t xml:space="preserve"> is equal to 0, the following applies:</w:t>
      </w:r>
    </w:p>
    <w:p w14:paraId="7CAF8CA8"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proofErr w:type="spellStart"/>
      <w:r w:rsidRPr="002B731D">
        <w:rPr>
          <w:rFonts w:eastAsia="Calibri"/>
          <w:sz w:val="20"/>
          <w:lang w:val="en-CA"/>
        </w:rPr>
        <w:t>NumRegions</w:t>
      </w:r>
      <w:proofErr w:type="spellEnd"/>
      <w:r w:rsidRPr="002B731D">
        <w:rPr>
          <w:rFonts w:eastAsia="Calibri"/>
          <w:sz w:val="20"/>
          <w:lang w:val="en-CA"/>
        </w:rPr>
        <w:t xml:space="preserve"> is set equal to </w:t>
      </w:r>
      <w:proofErr w:type="spellStart"/>
      <w:r w:rsidRPr="002B731D">
        <w:rPr>
          <w:rFonts w:ascii="Courier" w:eastAsia="Calibri" w:hAnsi="Courier"/>
          <w:sz w:val="20"/>
          <w:lang w:val="en-CA"/>
        </w:rPr>
        <w:t>num_regions</w:t>
      </w:r>
      <w:proofErr w:type="spellEnd"/>
      <w:r w:rsidRPr="002B731D">
        <w:rPr>
          <w:rFonts w:eastAsia="Calibri"/>
          <w:sz w:val="20"/>
          <w:lang w:val="en-CA"/>
        </w:rPr>
        <w:t>.</w:t>
      </w:r>
    </w:p>
    <w:p w14:paraId="75B4058F"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Otherwise (</w:t>
      </w:r>
      <w:proofErr w:type="spellStart"/>
      <w:r w:rsidRPr="002B731D">
        <w:rPr>
          <w:rFonts w:ascii="Courier" w:eastAsia="Calibri" w:hAnsi="Courier"/>
          <w:sz w:val="20"/>
          <w:lang w:val="en-CA"/>
        </w:rPr>
        <w:t>constituent_picture_matching_flag</w:t>
      </w:r>
      <w:proofErr w:type="spellEnd"/>
      <w:r w:rsidRPr="002B731D">
        <w:rPr>
          <w:rFonts w:eastAsia="Calibri"/>
          <w:sz w:val="20"/>
          <w:lang w:val="en-CA"/>
        </w:rPr>
        <w:t xml:space="preserve"> is equal to 1), the following applies:</w:t>
      </w:r>
    </w:p>
    <w:p w14:paraId="16463AF5"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proofErr w:type="spellStart"/>
      <w:r w:rsidRPr="002B731D">
        <w:rPr>
          <w:rFonts w:eastAsia="Calibri"/>
          <w:sz w:val="20"/>
          <w:lang w:val="en-CA"/>
        </w:rPr>
        <w:t>NumRegions</w:t>
      </w:r>
      <w:proofErr w:type="spellEnd"/>
      <w:r w:rsidRPr="002B731D">
        <w:rPr>
          <w:rFonts w:eastAsia="Calibri"/>
          <w:sz w:val="20"/>
          <w:lang w:val="en-CA"/>
        </w:rPr>
        <w:t xml:space="preserve"> is set equal to 2 * </w:t>
      </w:r>
      <w:proofErr w:type="spellStart"/>
      <w:r w:rsidRPr="002B731D">
        <w:rPr>
          <w:rFonts w:ascii="Courier" w:eastAsia="Calibri" w:hAnsi="Courier"/>
          <w:sz w:val="20"/>
          <w:lang w:val="en-CA"/>
        </w:rPr>
        <w:t>num_regions</w:t>
      </w:r>
      <w:proofErr w:type="spellEnd"/>
      <w:r w:rsidRPr="002B731D">
        <w:rPr>
          <w:rFonts w:eastAsia="Calibri"/>
          <w:sz w:val="20"/>
          <w:lang w:val="en-CA"/>
        </w:rPr>
        <w:t>.</w:t>
      </w:r>
    </w:p>
    <w:p w14:paraId="1F509429"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proofErr w:type="spellStart"/>
      <w:r w:rsidRPr="002B731D">
        <w:rPr>
          <w:rFonts w:eastAsia="Calibri"/>
          <w:sz w:val="20"/>
          <w:lang w:val="en-CA"/>
        </w:rPr>
        <w:t>TopBottomFlag</w:t>
      </w:r>
      <w:proofErr w:type="spellEnd"/>
      <w:r w:rsidRPr="002B731D">
        <w:rPr>
          <w:rFonts w:eastAsia="Calibri"/>
          <w:sz w:val="20"/>
          <w:lang w:val="en-CA"/>
        </w:rPr>
        <w:t xml:space="preserve"> is equal to 1, the following applies:</w:t>
      </w:r>
    </w:p>
    <w:p w14:paraId="7150A37C"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proofErr w:type="spellStart"/>
      <w:r w:rsidRPr="002B731D">
        <w:rPr>
          <w:rFonts w:eastAsia="Calibri"/>
          <w:sz w:val="20"/>
          <w:lang w:val="en-CA"/>
        </w:rPr>
        <w:t>projLeftOffset</w:t>
      </w:r>
      <w:proofErr w:type="spellEnd"/>
      <w:r w:rsidRPr="002B731D">
        <w:rPr>
          <w:rFonts w:eastAsia="Calibri"/>
          <w:sz w:val="20"/>
          <w:lang w:val="en-CA"/>
        </w:rPr>
        <w:t xml:space="preserve"> and </w:t>
      </w:r>
      <w:proofErr w:type="spellStart"/>
      <w:r w:rsidRPr="002B731D">
        <w:rPr>
          <w:rFonts w:eastAsia="Calibri"/>
          <w:sz w:val="20"/>
          <w:lang w:val="en-CA"/>
        </w:rPr>
        <w:t>packedLeftOffset</w:t>
      </w:r>
      <w:proofErr w:type="spellEnd"/>
      <w:r w:rsidRPr="002B731D">
        <w:rPr>
          <w:rFonts w:eastAsia="Calibri"/>
          <w:sz w:val="20"/>
          <w:lang w:val="en-CA"/>
        </w:rPr>
        <w:t xml:space="preserve"> are both set equal to 0.</w:t>
      </w:r>
    </w:p>
    <w:p w14:paraId="3D9CCDE6"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proofErr w:type="spellStart"/>
      <w:r w:rsidRPr="002B731D">
        <w:rPr>
          <w:rFonts w:eastAsia="Calibri"/>
          <w:sz w:val="20"/>
          <w:lang w:val="en-CA"/>
        </w:rPr>
        <w:t>projTopOffset</w:t>
      </w:r>
      <w:proofErr w:type="spellEnd"/>
      <w:r w:rsidRPr="002B731D">
        <w:rPr>
          <w:rFonts w:eastAsia="Calibri"/>
          <w:sz w:val="20"/>
          <w:lang w:val="en-CA"/>
        </w:rPr>
        <w:t xml:space="preserve"> is set equal to </w:t>
      </w:r>
      <w:proofErr w:type="spellStart"/>
      <w:r w:rsidRPr="002B731D">
        <w:rPr>
          <w:rFonts w:ascii="Courier" w:eastAsia="Malgun Gothic" w:hAnsi="Courier"/>
          <w:sz w:val="20"/>
          <w:lang w:val="en-CA" w:eastAsia="ko-KR"/>
        </w:rPr>
        <w:t>proj_picture_height</w:t>
      </w:r>
      <w:proofErr w:type="spellEnd"/>
      <w:r w:rsidRPr="002B731D">
        <w:rPr>
          <w:rFonts w:eastAsia="Malgun Gothic"/>
          <w:sz w:val="20"/>
          <w:lang w:val="en-CA" w:eastAsia="ko-KR"/>
        </w:rPr>
        <w:t xml:space="preserve"> / 2 and </w:t>
      </w:r>
      <w:proofErr w:type="spellStart"/>
      <w:r w:rsidRPr="002B731D">
        <w:rPr>
          <w:rFonts w:eastAsia="Malgun Gothic"/>
          <w:sz w:val="20"/>
          <w:lang w:val="en-CA" w:eastAsia="ko-KR"/>
        </w:rPr>
        <w:t>packedTopOffset</w:t>
      </w:r>
      <w:proofErr w:type="spellEnd"/>
      <w:r w:rsidRPr="002B731D">
        <w:rPr>
          <w:rFonts w:eastAsia="Malgun Gothic"/>
          <w:sz w:val="20"/>
          <w:lang w:val="en-CA" w:eastAsia="ko-KR"/>
        </w:rPr>
        <w:t xml:space="preserve"> is set equal to </w:t>
      </w:r>
      <w:proofErr w:type="spellStart"/>
      <w:r w:rsidRPr="002B731D">
        <w:rPr>
          <w:rFonts w:ascii="Courier" w:eastAsia="Malgun Gothic" w:hAnsi="Courier"/>
          <w:sz w:val="20"/>
          <w:lang w:val="en-CA" w:eastAsia="ko-KR"/>
        </w:rPr>
        <w:t>packed_picture_height</w:t>
      </w:r>
      <w:proofErr w:type="spellEnd"/>
      <w:r w:rsidRPr="002B731D">
        <w:rPr>
          <w:rFonts w:eastAsia="Malgun Gothic"/>
          <w:sz w:val="20"/>
          <w:lang w:val="en-CA" w:eastAsia="ko-KR"/>
        </w:rPr>
        <w:t> / 2.</w:t>
      </w:r>
    </w:p>
    <w:p w14:paraId="4393C22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proofErr w:type="spellStart"/>
      <w:r w:rsidRPr="002B731D">
        <w:rPr>
          <w:rFonts w:eastAsia="Calibri"/>
          <w:sz w:val="20"/>
          <w:lang w:val="en-CA"/>
        </w:rPr>
        <w:t>SideBySideFlag</w:t>
      </w:r>
      <w:proofErr w:type="spellEnd"/>
      <w:r w:rsidRPr="002B731D">
        <w:rPr>
          <w:rFonts w:eastAsia="Calibri"/>
          <w:sz w:val="20"/>
          <w:lang w:val="en-CA"/>
        </w:rPr>
        <w:t xml:space="preserve"> is equal to 1, the following applies:</w:t>
      </w:r>
    </w:p>
    <w:p w14:paraId="168C2498"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proofErr w:type="spellStart"/>
      <w:r w:rsidRPr="002B731D">
        <w:rPr>
          <w:rFonts w:eastAsia="Calibri"/>
          <w:sz w:val="20"/>
          <w:lang w:val="en-CA"/>
        </w:rPr>
        <w:t>projLeftOffset</w:t>
      </w:r>
      <w:proofErr w:type="spellEnd"/>
      <w:r w:rsidRPr="002B731D">
        <w:rPr>
          <w:rFonts w:eastAsia="Calibri"/>
          <w:sz w:val="20"/>
          <w:lang w:val="en-CA"/>
        </w:rPr>
        <w:t xml:space="preserve"> is set equal to </w:t>
      </w:r>
      <w:proofErr w:type="spellStart"/>
      <w:r w:rsidRPr="002B731D">
        <w:rPr>
          <w:rFonts w:ascii="Courier" w:eastAsia="Malgun Gothic" w:hAnsi="Courier"/>
          <w:sz w:val="20"/>
          <w:lang w:val="en-CA" w:eastAsia="ko-KR"/>
        </w:rPr>
        <w:t>proj_picture_width</w:t>
      </w:r>
      <w:proofErr w:type="spellEnd"/>
      <w:r w:rsidRPr="002B731D">
        <w:rPr>
          <w:rFonts w:eastAsia="Malgun Gothic"/>
          <w:sz w:val="20"/>
          <w:lang w:val="en-CA" w:eastAsia="ko-KR"/>
        </w:rPr>
        <w:t xml:space="preserve"> / 2 and </w:t>
      </w:r>
      <w:proofErr w:type="spellStart"/>
      <w:r w:rsidRPr="002B731D">
        <w:rPr>
          <w:rFonts w:eastAsia="Malgun Gothic"/>
          <w:sz w:val="20"/>
          <w:lang w:val="en-CA" w:eastAsia="ko-KR"/>
        </w:rPr>
        <w:t>packedLeftOffset</w:t>
      </w:r>
      <w:proofErr w:type="spellEnd"/>
      <w:r w:rsidRPr="002B731D">
        <w:rPr>
          <w:rFonts w:eastAsia="Malgun Gothic"/>
          <w:sz w:val="20"/>
          <w:lang w:val="en-CA" w:eastAsia="ko-KR"/>
        </w:rPr>
        <w:t xml:space="preserve"> is set equal to </w:t>
      </w:r>
      <w:proofErr w:type="spellStart"/>
      <w:r w:rsidRPr="002B731D">
        <w:rPr>
          <w:rFonts w:ascii="Courier" w:eastAsia="Malgun Gothic" w:hAnsi="Courier"/>
          <w:sz w:val="20"/>
          <w:lang w:val="en-CA" w:eastAsia="ko-KR"/>
        </w:rPr>
        <w:t>packed_picture_width</w:t>
      </w:r>
      <w:proofErr w:type="spellEnd"/>
      <w:r w:rsidRPr="002B731D">
        <w:rPr>
          <w:rFonts w:eastAsia="Malgun Gothic"/>
          <w:sz w:val="20"/>
          <w:lang w:val="en-CA" w:eastAsia="ko-KR"/>
        </w:rPr>
        <w:t> / 2.</w:t>
      </w:r>
    </w:p>
    <w:p w14:paraId="19648734"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proofErr w:type="spellStart"/>
      <w:r w:rsidRPr="002B731D">
        <w:rPr>
          <w:rFonts w:eastAsia="Calibri"/>
          <w:sz w:val="20"/>
          <w:lang w:val="en-CA"/>
        </w:rPr>
        <w:t>projTopOffset</w:t>
      </w:r>
      <w:proofErr w:type="spellEnd"/>
      <w:r w:rsidRPr="002B731D">
        <w:rPr>
          <w:rFonts w:eastAsia="Calibri"/>
          <w:sz w:val="20"/>
          <w:lang w:val="en-CA"/>
        </w:rPr>
        <w:t xml:space="preserve"> and </w:t>
      </w:r>
      <w:proofErr w:type="spellStart"/>
      <w:r w:rsidRPr="002B731D">
        <w:rPr>
          <w:rFonts w:eastAsia="Calibri"/>
          <w:sz w:val="20"/>
          <w:lang w:val="en-CA"/>
        </w:rPr>
        <w:t>packedTopOffset</w:t>
      </w:r>
      <w:proofErr w:type="spellEnd"/>
      <w:r w:rsidRPr="002B731D">
        <w:rPr>
          <w:rFonts w:eastAsia="Calibri"/>
          <w:sz w:val="20"/>
          <w:lang w:val="en-CA"/>
        </w:rPr>
        <w:t xml:space="preserve"> are both set equal to </w:t>
      </w:r>
      <w:r w:rsidRPr="002B731D">
        <w:rPr>
          <w:rFonts w:eastAsia="Malgun Gothic"/>
          <w:sz w:val="20"/>
          <w:lang w:val="en-CA" w:eastAsia="ko-KR"/>
        </w:rPr>
        <w:t>0.</w:t>
      </w:r>
    </w:p>
    <w:p w14:paraId="40A3A145"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For n in the range of </w:t>
      </w:r>
      <w:proofErr w:type="spellStart"/>
      <w:r w:rsidRPr="002B731D">
        <w:rPr>
          <w:rFonts w:eastAsia="Calibri"/>
          <w:sz w:val="20"/>
          <w:lang w:val="en-CA"/>
        </w:rPr>
        <w:t>NumRegions</w:t>
      </w:r>
      <w:proofErr w:type="spellEnd"/>
      <w:r w:rsidRPr="002B731D">
        <w:rPr>
          <w:rFonts w:eastAsia="Calibri"/>
          <w:sz w:val="20"/>
          <w:lang w:val="en-CA"/>
        </w:rPr>
        <w:t xml:space="preserve"> / 2 to </w:t>
      </w:r>
      <w:proofErr w:type="spellStart"/>
      <w:r w:rsidRPr="002B731D">
        <w:rPr>
          <w:rFonts w:eastAsia="Calibri"/>
          <w:sz w:val="20"/>
          <w:lang w:val="en-CA"/>
        </w:rPr>
        <w:t>NumRegions</w:t>
      </w:r>
      <w:proofErr w:type="spellEnd"/>
      <w:r w:rsidRPr="002B731D">
        <w:rPr>
          <w:rFonts w:eastAsia="Calibri"/>
          <w:sz w:val="20"/>
          <w:lang w:val="en-CA"/>
        </w:rPr>
        <w:t> − 1, inclusive, the following applies:</w:t>
      </w:r>
    </w:p>
    <w:p w14:paraId="606EA39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nIdx</w:t>
      </w:r>
      <w:proofErr w:type="spellEnd"/>
      <w:r w:rsidRPr="002B731D">
        <w:rPr>
          <w:rFonts w:eastAsia="Calibri"/>
          <w:sz w:val="20"/>
          <w:lang w:val="en-CA"/>
        </w:rPr>
        <w:t xml:space="preserve"> is set equal to n – </w:t>
      </w:r>
      <w:proofErr w:type="spellStart"/>
      <w:r w:rsidRPr="002B731D">
        <w:rPr>
          <w:rFonts w:eastAsia="Calibri"/>
          <w:sz w:val="20"/>
          <w:lang w:val="en-CA"/>
        </w:rPr>
        <w:t>NumRegions</w:t>
      </w:r>
      <w:proofErr w:type="spellEnd"/>
      <w:r w:rsidRPr="002B731D">
        <w:rPr>
          <w:rFonts w:eastAsia="Calibri"/>
          <w:sz w:val="20"/>
          <w:lang w:val="en-CA"/>
        </w:rPr>
        <w:t> / 2.</w:t>
      </w:r>
    </w:p>
    <w:p w14:paraId="0F85C0CE"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eastAsia="Calibri"/>
          <w:sz w:val="20"/>
          <w:highlight w:val="yellow"/>
          <w:lang w:val="en-CA"/>
        </w:rPr>
        <w:t>scale_factor_packed</w:t>
      </w:r>
      <w:proofErr w:type="spellEnd"/>
      <w:r w:rsidRPr="002B731D">
        <w:rPr>
          <w:rFonts w:eastAsia="Calibri"/>
          <w:sz w:val="20"/>
          <w:highlight w:val="yellow"/>
          <w:lang w:val="en-CA"/>
        </w:rPr>
        <w:t xml:space="preserve"> &gt; 0, the following applies:</w:t>
      </w:r>
    </w:p>
    <w:p w14:paraId="19424B1F"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PackedRegLeft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packed_reg_left</w:t>
      </w:r>
      <w:proofErr w:type="spellEnd"/>
      <w:r w:rsidRPr="002B731D">
        <w:rPr>
          <w:rFonts w:ascii="Courier" w:eastAsia="Calibri" w:hAnsi="Courier"/>
          <w:sz w:val="20"/>
          <w:highlight w:val="yellow"/>
          <w:lang w:val="en-CA"/>
        </w:rPr>
        <w:t>[</w:t>
      </w:r>
      <w:proofErr w:type="spellStart"/>
      <w:r w:rsidRPr="002B731D">
        <w:rPr>
          <w:rFonts w:eastAsia="Calibri"/>
          <w:sz w:val="20"/>
          <w:highlight w:val="yellow"/>
          <w:lang w:val="en-CA"/>
        </w:rPr>
        <w:t>nIdx</w:t>
      </w:r>
      <w:proofErr w:type="spellEnd"/>
      <w:r w:rsidRPr="002B731D">
        <w:rPr>
          <w:rFonts w:ascii="Courier" w:eastAsia="Calibri" w:hAnsi="Courier"/>
          <w:sz w:val="20"/>
          <w:highlight w:val="yellow"/>
          <w:lang w:val="en-CA"/>
        </w:rPr>
        <w:t xml:space="preserve">] * </w:t>
      </w:r>
      <w:proofErr w:type="spellStart"/>
      <w:r w:rsidRPr="002B731D">
        <w:rPr>
          <w:rFonts w:ascii="Courier" w:eastAsia="Calibri" w:hAnsi="Courier"/>
          <w:sz w:val="20"/>
          <w:highlight w:val="yellow"/>
          <w:lang w:val="en-CA"/>
        </w:rPr>
        <w:t>scale_factor_packed</w:t>
      </w:r>
      <w:proofErr w:type="spellEnd"/>
      <w:r w:rsidRPr="002B731D">
        <w:rPr>
          <w:rFonts w:eastAsia="Calibri"/>
          <w:sz w:val="20"/>
          <w:highlight w:val="yellow"/>
          <w:lang w:val="en-CA"/>
        </w:rPr>
        <w:t> + </w:t>
      </w:r>
      <w:proofErr w:type="spellStart"/>
      <w:r w:rsidRPr="002B731D">
        <w:rPr>
          <w:rFonts w:eastAsia="Calibri"/>
          <w:sz w:val="20"/>
          <w:highlight w:val="yellow"/>
          <w:lang w:val="en-CA"/>
        </w:rPr>
        <w:t>packedLeftOffset</w:t>
      </w:r>
      <w:proofErr w:type="spellEnd"/>
      <w:r w:rsidRPr="002B731D">
        <w:rPr>
          <w:rFonts w:eastAsia="Calibri"/>
          <w:sz w:val="20"/>
          <w:highlight w:val="yellow"/>
          <w:lang w:val="en-CA"/>
        </w:rPr>
        <w:t>.</w:t>
      </w:r>
    </w:p>
    <w:p w14:paraId="1F48A527"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PackedRegTop</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packed_reg_top</w:t>
      </w:r>
      <w:proofErr w:type="spellEnd"/>
      <w:r w:rsidRPr="002B731D">
        <w:rPr>
          <w:rFonts w:ascii="Courier" w:eastAsia="Calibri" w:hAnsi="Courier"/>
          <w:sz w:val="20"/>
          <w:highlight w:val="yellow"/>
          <w:lang w:val="en-CA"/>
        </w:rPr>
        <w:t>[</w:t>
      </w:r>
      <w:proofErr w:type="spellStart"/>
      <w:r w:rsidRPr="002B731D">
        <w:rPr>
          <w:rFonts w:eastAsia="Calibri"/>
          <w:sz w:val="20"/>
          <w:highlight w:val="yellow"/>
          <w:lang w:val="en-CA"/>
        </w:rPr>
        <w:t>nIdx</w:t>
      </w:r>
      <w:proofErr w:type="spellEnd"/>
      <w:r w:rsidRPr="002B731D">
        <w:rPr>
          <w:rFonts w:ascii="Courier" w:eastAsia="Calibri" w:hAnsi="Courier"/>
          <w:sz w:val="20"/>
          <w:highlight w:val="yellow"/>
          <w:lang w:val="en-CA"/>
        </w:rPr>
        <w:t>]</w:t>
      </w:r>
      <w:r w:rsidRPr="002B731D">
        <w:rPr>
          <w:rFonts w:eastAsia="Calibri"/>
          <w:sz w:val="20"/>
          <w:highlight w:val="yellow"/>
          <w:lang w:val="en-CA"/>
        </w:rPr>
        <w:t> </w:t>
      </w:r>
      <w:r w:rsidRPr="002B731D">
        <w:rPr>
          <w:rFonts w:ascii="Courier" w:eastAsia="Calibri" w:hAnsi="Courier"/>
          <w:sz w:val="20"/>
          <w:highlight w:val="yellow"/>
          <w:lang w:val="en-CA"/>
        </w:rPr>
        <w:t xml:space="preserve">* </w:t>
      </w:r>
      <w:proofErr w:type="spellStart"/>
      <w:r w:rsidRPr="002B731D">
        <w:rPr>
          <w:rFonts w:ascii="Courier" w:eastAsia="Calibri" w:hAnsi="Courier"/>
          <w:sz w:val="20"/>
          <w:highlight w:val="yellow"/>
          <w:lang w:val="en-CA"/>
        </w:rPr>
        <w:t>scale_factor_packed</w:t>
      </w:r>
      <w:proofErr w:type="spellEnd"/>
      <w:r w:rsidRPr="002B731D">
        <w:rPr>
          <w:rFonts w:eastAsia="Calibri"/>
          <w:sz w:val="20"/>
          <w:highlight w:val="yellow"/>
          <w:lang w:val="en-CA"/>
        </w:rPr>
        <w:t xml:space="preserve"> + </w:t>
      </w:r>
      <w:proofErr w:type="spellStart"/>
      <w:r w:rsidRPr="002B731D">
        <w:rPr>
          <w:rFonts w:eastAsia="Calibri"/>
          <w:sz w:val="20"/>
          <w:highlight w:val="yellow"/>
          <w:lang w:val="en-CA"/>
        </w:rPr>
        <w:t>packedTopOffset</w:t>
      </w:r>
      <w:proofErr w:type="spellEnd"/>
      <w:r w:rsidRPr="002B731D">
        <w:rPr>
          <w:rFonts w:eastAsia="Calibri"/>
          <w:sz w:val="20"/>
          <w:highlight w:val="yellow"/>
          <w:lang w:val="en-CA"/>
        </w:rPr>
        <w:t>.</w:t>
      </w:r>
    </w:p>
    <w:p w14:paraId="40F4882F"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packed_reg_width</w:t>
      </w:r>
      <w:proofErr w:type="spellEnd"/>
      <w:r w:rsidRPr="002B731D">
        <w:rPr>
          <w:rFonts w:ascii="Courier" w:eastAsia="Calibri" w:hAnsi="Courier"/>
          <w:sz w:val="20"/>
          <w:highlight w:val="yellow"/>
          <w:lang w:val="en-CA"/>
        </w:rPr>
        <w:t>[</w:t>
      </w:r>
      <w:proofErr w:type="spellStart"/>
      <w:r w:rsidRPr="002B731D">
        <w:rPr>
          <w:rFonts w:eastAsia="Calibri"/>
          <w:sz w:val="20"/>
          <w:highlight w:val="yellow"/>
          <w:lang w:val="en-CA"/>
        </w:rPr>
        <w:t>nIdx</w:t>
      </w:r>
      <w:proofErr w:type="spellEnd"/>
      <w:r w:rsidRPr="002B731D">
        <w:rPr>
          <w:rFonts w:ascii="Courier" w:eastAsia="Calibri" w:hAnsi="Courier"/>
          <w:sz w:val="20"/>
          <w:highlight w:val="yellow"/>
          <w:lang w:val="en-CA"/>
        </w:rPr>
        <w:t xml:space="preserve">] * </w:t>
      </w:r>
      <w:proofErr w:type="spellStart"/>
      <w:r w:rsidRPr="002B731D">
        <w:rPr>
          <w:rFonts w:ascii="Courier" w:eastAsia="Calibri" w:hAnsi="Courier"/>
          <w:sz w:val="20"/>
          <w:highlight w:val="yellow"/>
          <w:lang w:val="en-CA"/>
        </w:rPr>
        <w:t>scale_factor_packed</w:t>
      </w:r>
      <w:proofErr w:type="spellEnd"/>
      <w:r w:rsidRPr="002B731D">
        <w:rPr>
          <w:rFonts w:eastAsia="Calibri"/>
          <w:sz w:val="20"/>
          <w:highlight w:val="yellow"/>
          <w:lang w:val="en-CA"/>
        </w:rPr>
        <w:t>.</w:t>
      </w:r>
    </w:p>
    <w:p w14:paraId="001943B4" w14:textId="77777777" w:rsidR="009227AE" w:rsidRPr="002B731D" w:rsidRDefault="009227AE" w:rsidP="009227AE">
      <w:pPr>
        <w:numPr>
          <w:ilvl w:val="3"/>
          <w:numId w:val="46"/>
        </w:numPr>
        <w:tabs>
          <w:tab w:val="left" w:pos="851"/>
          <w:tab w:val="left" w:pos="8010"/>
        </w:tabs>
        <w:spacing w:after="160"/>
        <w:jc w:val="both"/>
        <w:rPr>
          <w:rFonts w:eastAsia="Calibri"/>
          <w:sz w:val="20"/>
          <w:highlight w:val="yellow"/>
          <w:lang w:val="en-CA"/>
        </w:rPr>
      </w:pPr>
      <w:proofErr w:type="spellStart"/>
      <w:r w:rsidRPr="002B731D">
        <w:rPr>
          <w:rFonts w:eastAsia="Calibri"/>
          <w:sz w:val="20"/>
          <w:highlight w:val="yellow"/>
          <w:lang w:val="en-CA"/>
        </w:rPr>
        <w:t>PackedRegHeight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packed_reg_height</w:t>
      </w:r>
      <w:proofErr w:type="spellEnd"/>
      <w:r w:rsidRPr="002B731D">
        <w:rPr>
          <w:rFonts w:ascii="Courier" w:eastAsia="Calibri" w:hAnsi="Courier"/>
          <w:sz w:val="20"/>
          <w:highlight w:val="yellow"/>
          <w:lang w:val="en-CA"/>
        </w:rPr>
        <w:t>[</w:t>
      </w:r>
      <w:proofErr w:type="spellStart"/>
      <w:r w:rsidRPr="002B731D">
        <w:rPr>
          <w:rFonts w:eastAsia="Calibri"/>
          <w:sz w:val="20"/>
          <w:highlight w:val="yellow"/>
          <w:lang w:val="en-CA"/>
        </w:rPr>
        <w:t>nIdx</w:t>
      </w:r>
      <w:proofErr w:type="spellEnd"/>
      <w:r w:rsidRPr="002B731D">
        <w:rPr>
          <w:rFonts w:ascii="Courier" w:eastAsia="Calibri" w:hAnsi="Courier"/>
          <w:sz w:val="20"/>
          <w:highlight w:val="yellow"/>
          <w:lang w:val="en-CA"/>
        </w:rPr>
        <w:t xml:space="preserve">] * </w:t>
      </w:r>
      <w:proofErr w:type="spellStart"/>
      <w:r w:rsidRPr="002B731D">
        <w:rPr>
          <w:rFonts w:ascii="Courier" w:eastAsia="Calibri" w:hAnsi="Courier"/>
          <w:sz w:val="20"/>
          <w:highlight w:val="yellow"/>
          <w:lang w:val="en-CA"/>
        </w:rPr>
        <w:t>scale_factor_packed</w:t>
      </w:r>
      <w:proofErr w:type="spellEnd"/>
      <w:r w:rsidRPr="002B731D">
        <w:rPr>
          <w:rFonts w:eastAsia="Calibri"/>
          <w:sz w:val="20"/>
          <w:highlight w:val="yellow"/>
          <w:lang w:val="en-CA"/>
        </w:rPr>
        <w:t>.</w:t>
      </w:r>
    </w:p>
    <w:p w14:paraId="6446EE96"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gramStart"/>
      <w:r w:rsidRPr="002B731D">
        <w:rPr>
          <w:rFonts w:eastAsia="Malgun Gothic"/>
          <w:sz w:val="20"/>
          <w:highlight w:val="yellow"/>
          <w:lang w:val="en-CA" w:eastAsia="ko-KR"/>
        </w:rPr>
        <w:t>Otherwise</w:t>
      </w:r>
      <w:proofErr w:type="gramEnd"/>
      <w:r w:rsidRPr="002B731D">
        <w:rPr>
          <w:rFonts w:eastAsia="Malgun Gothic"/>
          <w:sz w:val="20"/>
          <w:highlight w:val="yellow"/>
          <w:lang w:val="en-CA" w:eastAsia="ko-KR"/>
        </w:rPr>
        <w:t xml:space="preserve"> the following applies:</w:t>
      </w:r>
    </w:p>
    <w:p w14:paraId="103BD20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PackedRegLeft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packed_reg_left</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 + </w:t>
      </w:r>
      <w:proofErr w:type="spellStart"/>
      <w:r w:rsidRPr="002B731D">
        <w:rPr>
          <w:rFonts w:eastAsia="Calibri"/>
          <w:sz w:val="20"/>
          <w:lang w:val="en-CA"/>
        </w:rPr>
        <w:t>packedLeftOffset</w:t>
      </w:r>
      <w:proofErr w:type="spellEnd"/>
      <w:r w:rsidRPr="002B731D">
        <w:rPr>
          <w:rFonts w:eastAsia="Calibri"/>
          <w:sz w:val="20"/>
          <w:lang w:val="en-CA"/>
        </w:rPr>
        <w:t>.</w:t>
      </w:r>
    </w:p>
    <w:p w14:paraId="61F610D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PackedRegTop</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packed_reg_top</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 + </w:t>
      </w:r>
      <w:proofErr w:type="spellStart"/>
      <w:r w:rsidRPr="002B731D">
        <w:rPr>
          <w:rFonts w:eastAsia="Calibri"/>
          <w:sz w:val="20"/>
          <w:lang w:val="en-CA"/>
        </w:rPr>
        <w:t>packedTopOffset</w:t>
      </w:r>
      <w:proofErr w:type="spellEnd"/>
      <w:r w:rsidRPr="002B731D">
        <w:rPr>
          <w:rFonts w:eastAsia="Calibri"/>
          <w:sz w:val="20"/>
          <w:lang w:val="en-CA"/>
        </w:rPr>
        <w:t>.</w:t>
      </w:r>
    </w:p>
    <w:p w14:paraId="37F1EDD0"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PackedRegWidth</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packed_reg_width</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573D243F"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PackedRegHeight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packed_reg_height</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5FA45D00"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eastAsia="Calibri"/>
          <w:sz w:val="20"/>
          <w:highlight w:val="yellow"/>
          <w:lang w:val="en-CA"/>
        </w:rPr>
        <w:t>scale_factor_proj</w:t>
      </w:r>
      <w:proofErr w:type="spellEnd"/>
      <w:r w:rsidRPr="002B731D">
        <w:rPr>
          <w:rFonts w:eastAsia="Calibri"/>
          <w:sz w:val="20"/>
          <w:highlight w:val="yellow"/>
          <w:lang w:val="en-CA"/>
        </w:rPr>
        <w:t xml:space="preserve"> &gt; 0, the following applies:</w:t>
      </w:r>
    </w:p>
    <w:p w14:paraId="3F90BA38"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ProjRegLeft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proj_reg_left</w:t>
      </w:r>
      <w:proofErr w:type="spellEnd"/>
      <w:r w:rsidRPr="002B731D">
        <w:rPr>
          <w:rFonts w:ascii="Courier" w:eastAsia="Calibri" w:hAnsi="Courier"/>
          <w:sz w:val="20"/>
          <w:highlight w:val="yellow"/>
          <w:lang w:val="en-CA"/>
        </w:rPr>
        <w:t>[</w:t>
      </w:r>
      <w:proofErr w:type="spellStart"/>
      <w:r w:rsidRPr="002B731D">
        <w:rPr>
          <w:rFonts w:eastAsia="Calibri"/>
          <w:sz w:val="20"/>
          <w:highlight w:val="yellow"/>
          <w:lang w:val="en-CA"/>
        </w:rPr>
        <w:t>nIdx</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 * </w:t>
      </w:r>
      <w:proofErr w:type="spellStart"/>
      <w:r w:rsidRPr="002B731D">
        <w:rPr>
          <w:rFonts w:ascii="Courier" w:eastAsia="Calibri" w:hAnsi="Courier"/>
          <w:sz w:val="20"/>
          <w:highlight w:val="yellow"/>
          <w:lang w:val="en-CA"/>
        </w:rPr>
        <w:t>scale_factor_proj</w:t>
      </w:r>
      <w:proofErr w:type="spellEnd"/>
      <w:r w:rsidRPr="002B731D">
        <w:rPr>
          <w:rFonts w:eastAsia="Calibri"/>
          <w:sz w:val="20"/>
          <w:highlight w:val="yellow"/>
          <w:lang w:val="en-CA"/>
        </w:rPr>
        <w:t xml:space="preserve"> + </w:t>
      </w:r>
      <w:proofErr w:type="spellStart"/>
      <w:r w:rsidRPr="002B731D">
        <w:rPr>
          <w:rFonts w:eastAsia="Calibri"/>
          <w:sz w:val="20"/>
          <w:highlight w:val="yellow"/>
          <w:lang w:val="en-CA"/>
        </w:rPr>
        <w:t>projLeftOffset</w:t>
      </w:r>
      <w:proofErr w:type="spellEnd"/>
      <w:r w:rsidRPr="002B731D">
        <w:rPr>
          <w:rFonts w:eastAsia="Calibri"/>
          <w:sz w:val="20"/>
          <w:highlight w:val="yellow"/>
          <w:lang w:val="en-CA"/>
        </w:rPr>
        <w:t>.</w:t>
      </w:r>
    </w:p>
    <w:p w14:paraId="2E44BB6E"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lastRenderedPageBreak/>
        <w:t>ProjRegTop</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proj_reg_top</w:t>
      </w:r>
      <w:proofErr w:type="spellEnd"/>
      <w:r w:rsidRPr="002B731D">
        <w:rPr>
          <w:rFonts w:ascii="Courier" w:eastAsia="Calibri" w:hAnsi="Courier"/>
          <w:sz w:val="20"/>
          <w:highlight w:val="yellow"/>
          <w:lang w:val="en-CA"/>
        </w:rPr>
        <w:t>[</w:t>
      </w:r>
      <w:proofErr w:type="spellStart"/>
      <w:r w:rsidRPr="002B731D">
        <w:rPr>
          <w:rFonts w:eastAsia="Calibri"/>
          <w:sz w:val="20"/>
          <w:highlight w:val="yellow"/>
          <w:lang w:val="en-CA"/>
        </w:rPr>
        <w:t>nIdx</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 * </w:t>
      </w:r>
      <w:proofErr w:type="spellStart"/>
      <w:r w:rsidRPr="002B731D">
        <w:rPr>
          <w:rFonts w:ascii="Courier" w:eastAsia="Calibri" w:hAnsi="Courier"/>
          <w:sz w:val="20"/>
          <w:highlight w:val="yellow"/>
          <w:lang w:val="en-CA"/>
        </w:rPr>
        <w:t>scale_factor_proj</w:t>
      </w:r>
      <w:proofErr w:type="spellEnd"/>
      <w:r w:rsidRPr="002B731D">
        <w:rPr>
          <w:rFonts w:eastAsia="Calibri"/>
          <w:sz w:val="20"/>
          <w:highlight w:val="yellow"/>
          <w:lang w:val="en-CA"/>
        </w:rPr>
        <w:t xml:space="preserve"> + </w:t>
      </w:r>
      <w:proofErr w:type="spellStart"/>
      <w:r w:rsidRPr="002B731D">
        <w:rPr>
          <w:rFonts w:eastAsia="Calibri"/>
          <w:sz w:val="20"/>
          <w:highlight w:val="yellow"/>
          <w:lang w:val="en-CA"/>
        </w:rPr>
        <w:t>projTopOffset</w:t>
      </w:r>
      <w:proofErr w:type="spellEnd"/>
      <w:r w:rsidRPr="002B731D">
        <w:rPr>
          <w:rFonts w:eastAsia="Calibri"/>
          <w:sz w:val="20"/>
          <w:highlight w:val="yellow"/>
          <w:lang w:val="en-CA"/>
        </w:rPr>
        <w:t>.</w:t>
      </w:r>
    </w:p>
    <w:p w14:paraId="1DD73092"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ProjRegWidth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proj_reg_width</w:t>
      </w:r>
      <w:proofErr w:type="spellEnd"/>
      <w:r w:rsidRPr="002B731D">
        <w:rPr>
          <w:rFonts w:ascii="Courier" w:eastAsia="Calibri" w:hAnsi="Courier"/>
          <w:sz w:val="20"/>
          <w:highlight w:val="yellow"/>
          <w:lang w:val="en-CA"/>
        </w:rPr>
        <w:t>[</w:t>
      </w:r>
      <w:proofErr w:type="spellStart"/>
      <w:r w:rsidRPr="002B731D">
        <w:rPr>
          <w:rFonts w:eastAsia="Calibri"/>
          <w:sz w:val="20"/>
          <w:highlight w:val="yellow"/>
          <w:lang w:val="en-CA"/>
        </w:rPr>
        <w:t>nIdx</w:t>
      </w:r>
      <w:proofErr w:type="spellEnd"/>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proofErr w:type="spellStart"/>
      <w:r w:rsidRPr="002B731D">
        <w:rPr>
          <w:rFonts w:ascii="Courier" w:eastAsia="Calibri" w:hAnsi="Courier"/>
          <w:sz w:val="20"/>
          <w:highlight w:val="yellow"/>
          <w:lang w:val="en-CA"/>
        </w:rPr>
        <w:t>scale_factor_proj</w:t>
      </w:r>
      <w:proofErr w:type="spellEnd"/>
      <w:r w:rsidRPr="002B731D">
        <w:rPr>
          <w:rFonts w:eastAsia="Calibri"/>
          <w:sz w:val="20"/>
          <w:highlight w:val="yellow"/>
          <w:lang w:val="en-CA"/>
        </w:rPr>
        <w:t>.</w:t>
      </w:r>
    </w:p>
    <w:p w14:paraId="636F2110" w14:textId="77777777" w:rsidR="009227AE" w:rsidRPr="002B731D" w:rsidRDefault="009227AE" w:rsidP="009227AE">
      <w:pPr>
        <w:numPr>
          <w:ilvl w:val="3"/>
          <w:numId w:val="46"/>
        </w:numPr>
        <w:tabs>
          <w:tab w:val="left" w:pos="851"/>
          <w:tab w:val="left" w:pos="8010"/>
        </w:tabs>
        <w:spacing w:after="160"/>
        <w:jc w:val="both"/>
        <w:rPr>
          <w:rFonts w:eastAsia="Calibri"/>
          <w:sz w:val="20"/>
          <w:highlight w:val="yellow"/>
          <w:lang w:val="en-CA"/>
        </w:rPr>
      </w:pPr>
      <w:proofErr w:type="spellStart"/>
      <w:r w:rsidRPr="002B731D">
        <w:rPr>
          <w:rFonts w:eastAsia="Calibri"/>
          <w:sz w:val="20"/>
          <w:highlight w:val="yellow"/>
          <w:lang w:val="en-CA"/>
        </w:rPr>
        <w:t>ProjRegHeight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proj_reg_height</w:t>
      </w:r>
      <w:proofErr w:type="spellEnd"/>
      <w:r w:rsidRPr="002B731D">
        <w:rPr>
          <w:rFonts w:ascii="Courier" w:eastAsia="Calibri" w:hAnsi="Courier"/>
          <w:sz w:val="20"/>
          <w:highlight w:val="yellow"/>
          <w:lang w:val="en-CA"/>
        </w:rPr>
        <w:t>[</w:t>
      </w:r>
      <w:proofErr w:type="spellStart"/>
      <w:r w:rsidRPr="002B731D">
        <w:rPr>
          <w:rFonts w:eastAsia="Calibri"/>
          <w:sz w:val="20"/>
          <w:highlight w:val="yellow"/>
          <w:lang w:val="en-CA"/>
        </w:rPr>
        <w:t>nIdx</w:t>
      </w:r>
      <w:proofErr w:type="spellEnd"/>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proofErr w:type="spellStart"/>
      <w:r w:rsidRPr="002B731D">
        <w:rPr>
          <w:rFonts w:ascii="Courier" w:eastAsia="Calibri" w:hAnsi="Courier"/>
          <w:sz w:val="20"/>
          <w:highlight w:val="yellow"/>
          <w:lang w:val="en-CA"/>
        </w:rPr>
        <w:t>scale_factor_proj</w:t>
      </w:r>
      <w:proofErr w:type="spellEnd"/>
      <w:r w:rsidRPr="002B731D">
        <w:rPr>
          <w:rFonts w:eastAsia="Calibri"/>
          <w:sz w:val="20"/>
          <w:highlight w:val="yellow"/>
          <w:lang w:val="en-CA"/>
        </w:rPr>
        <w:t>.</w:t>
      </w:r>
    </w:p>
    <w:p w14:paraId="39543C5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gramStart"/>
      <w:r w:rsidRPr="002B731D">
        <w:rPr>
          <w:rFonts w:eastAsia="Malgun Gothic"/>
          <w:sz w:val="20"/>
          <w:highlight w:val="yellow"/>
          <w:lang w:val="en-CA" w:eastAsia="ko-KR"/>
        </w:rPr>
        <w:t>Otherwise</w:t>
      </w:r>
      <w:proofErr w:type="gramEnd"/>
      <w:r w:rsidRPr="002B731D">
        <w:rPr>
          <w:rFonts w:eastAsia="Malgun Gothic"/>
          <w:sz w:val="20"/>
          <w:highlight w:val="yellow"/>
          <w:lang w:val="en-CA" w:eastAsia="ko-KR"/>
        </w:rPr>
        <w:t xml:space="preserve"> the following applies:</w:t>
      </w:r>
    </w:p>
    <w:p w14:paraId="6F9C24DB"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ProjRegLeft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proj_reg_left</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 + </w:t>
      </w:r>
      <w:proofErr w:type="spellStart"/>
      <w:r w:rsidRPr="002B731D">
        <w:rPr>
          <w:rFonts w:eastAsia="Calibri"/>
          <w:sz w:val="20"/>
          <w:lang w:val="en-CA"/>
        </w:rPr>
        <w:t>projLeftOffset</w:t>
      </w:r>
      <w:proofErr w:type="spellEnd"/>
      <w:r w:rsidRPr="002B731D">
        <w:rPr>
          <w:rFonts w:eastAsia="Calibri"/>
          <w:sz w:val="20"/>
          <w:lang w:val="en-CA"/>
        </w:rPr>
        <w:t>.</w:t>
      </w:r>
    </w:p>
    <w:p w14:paraId="543ECF6E"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ProjRegTop</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proj_reg_top</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 + </w:t>
      </w:r>
      <w:proofErr w:type="spellStart"/>
      <w:r w:rsidRPr="002B731D">
        <w:rPr>
          <w:rFonts w:eastAsia="Calibri"/>
          <w:sz w:val="20"/>
          <w:lang w:val="en-CA"/>
        </w:rPr>
        <w:t>projTopOffset</w:t>
      </w:r>
      <w:proofErr w:type="spellEnd"/>
      <w:r w:rsidRPr="002B731D">
        <w:rPr>
          <w:rFonts w:eastAsia="Calibri"/>
          <w:sz w:val="20"/>
          <w:lang w:val="en-CA"/>
        </w:rPr>
        <w:t>.</w:t>
      </w:r>
    </w:p>
    <w:p w14:paraId="08A8A221"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ProjRegWidth</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proj_reg_width</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4860866F"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ProjRegHeight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proj_reg_height</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3A121DE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Malgun Gothic"/>
          <w:sz w:val="20"/>
          <w:lang w:val="en-CA" w:eastAsia="ko-KR"/>
        </w:rPr>
        <w:t>TransformType</w:t>
      </w:r>
      <w:proofErr w:type="spellEnd"/>
      <w:r w:rsidRPr="002B731D">
        <w:rPr>
          <w:rFonts w:eastAsia="Malgun Gothic"/>
          <w:sz w:val="20"/>
          <w:lang w:val="en-CA" w:eastAsia="ko-KR"/>
        </w:rPr>
        <w:t xml:space="preserve">[n] is set equal to </w:t>
      </w:r>
      <w:proofErr w:type="spellStart"/>
      <w:r w:rsidRPr="002B731D">
        <w:rPr>
          <w:rFonts w:ascii="Courier" w:eastAsia="Calibri" w:hAnsi="Courier"/>
          <w:sz w:val="20"/>
          <w:lang w:val="en-CA"/>
        </w:rPr>
        <w:t>transform_type</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6410F423"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Malgun Gothic"/>
          <w:sz w:val="20"/>
          <w:lang w:val="en-CA" w:eastAsia="ko-KR"/>
        </w:rPr>
        <w:t>PackingType</w:t>
      </w:r>
      <w:proofErr w:type="spellEnd"/>
      <w:r w:rsidRPr="002B731D">
        <w:rPr>
          <w:rFonts w:eastAsia="Malgun Gothic"/>
          <w:sz w:val="20"/>
          <w:lang w:val="en-CA" w:eastAsia="ko-KR"/>
        </w:rPr>
        <w:t xml:space="preserve">[n] is set equal to </w:t>
      </w:r>
      <w:proofErr w:type="spellStart"/>
      <w:r w:rsidRPr="002B731D">
        <w:rPr>
          <w:rFonts w:ascii="Courier" w:eastAsia="Calibri" w:hAnsi="Courier"/>
          <w:sz w:val="20"/>
          <w:lang w:val="en-CA"/>
        </w:rPr>
        <w:t>packing_type</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bookmarkEnd w:id="11"/>
    </w:p>
    <w:p w14:paraId="7972D3C7"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w:t>
      </w:r>
      <w:proofErr w:type="spellStart"/>
      <w:r w:rsidRPr="002B731D">
        <w:rPr>
          <w:rFonts w:eastAsia="Calibri"/>
          <w:sz w:val="20"/>
          <w:lang w:val="en-CA"/>
        </w:rPr>
        <w:t>NumRegions</w:t>
      </w:r>
      <w:proofErr w:type="spellEnd"/>
      <w:r w:rsidRPr="002B731D">
        <w:rPr>
          <w:rFonts w:eastAsia="Calibri"/>
          <w:sz w:val="20"/>
          <w:lang w:val="en-CA"/>
        </w:rPr>
        <w:t> − 1, inclusive, t</w:t>
      </w:r>
      <w:r w:rsidRPr="002B731D">
        <w:rPr>
          <w:rFonts w:eastAsia="Malgun Gothic"/>
          <w:sz w:val="20"/>
          <w:lang w:val="en-CA" w:eastAsia="ko-KR"/>
        </w:rPr>
        <w:t>he</w:t>
      </w:r>
      <w:r w:rsidRPr="002B731D">
        <w:rPr>
          <w:sz w:val="20"/>
          <w:lang w:val="en-CA"/>
        </w:rPr>
        <w:t xml:space="preserve"> values of </w:t>
      </w:r>
      <w:proofErr w:type="spellStart"/>
      <w:r w:rsidRPr="002B731D">
        <w:rPr>
          <w:rFonts w:eastAsia="Calibri"/>
          <w:sz w:val="20"/>
          <w:lang w:val="en-CA"/>
        </w:rPr>
        <w:t>ProjRegWidth</w:t>
      </w:r>
      <w:proofErr w:type="spellEnd"/>
      <w:r w:rsidRPr="002B731D">
        <w:rPr>
          <w:rFonts w:eastAsia="Calibri"/>
          <w:sz w:val="20"/>
          <w:lang w:val="en-CA"/>
        </w:rPr>
        <w:t xml:space="preserve">[n], </w:t>
      </w:r>
      <w:proofErr w:type="spellStart"/>
      <w:r w:rsidRPr="002B731D">
        <w:rPr>
          <w:rFonts w:eastAsia="Calibri"/>
          <w:sz w:val="20"/>
          <w:lang w:val="en-CA"/>
        </w:rPr>
        <w:t>ProjRegHeight</w:t>
      </w:r>
      <w:proofErr w:type="spellEnd"/>
      <w:r w:rsidRPr="002B731D">
        <w:rPr>
          <w:rFonts w:eastAsia="Calibri"/>
          <w:sz w:val="20"/>
          <w:lang w:val="en-CA"/>
        </w:rPr>
        <w:t xml:space="preserve">[n], </w:t>
      </w:r>
      <w:proofErr w:type="spellStart"/>
      <w:r w:rsidRPr="002B731D">
        <w:rPr>
          <w:rFonts w:eastAsia="Calibri"/>
          <w:sz w:val="20"/>
          <w:lang w:val="en-CA"/>
        </w:rPr>
        <w:t>ProjRegTop</w:t>
      </w:r>
      <w:proofErr w:type="spellEnd"/>
      <w:r w:rsidRPr="002B731D">
        <w:rPr>
          <w:rFonts w:eastAsia="Calibri"/>
          <w:sz w:val="20"/>
          <w:lang w:val="en-CA"/>
        </w:rPr>
        <w:t xml:space="preserve">[n], and </w:t>
      </w:r>
      <w:proofErr w:type="spellStart"/>
      <w:r w:rsidRPr="002B731D">
        <w:rPr>
          <w:rFonts w:eastAsia="Calibri"/>
          <w:sz w:val="20"/>
          <w:lang w:val="en-CA"/>
        </w:rPr>
        <w:t>ProjRegLeft</w:t>
      </w:r>
      <w:proofErr w:type="spellEnd"/>
      <w:r w:rsidRPr="002B731D">
        <w:rPr>
          <w:rFonts w:eastAsia="Calibri"/>
          <w:sz w:val="20"/>
          <w:lang w:val="en-CA"/>
        </w:rPr>
        <w:t>[n]</w:t>
      </w:r>
      <w:r w:rsidRPr="002B731D">
        <w:rPr>
          <w:sz w:val="20"/>
          <w:lang w:val="en-CA"/>
        </w:rPr>
        <w:t xml:space="preserve"> are constrained as follows:</w:t>
      </w:r>
    </w:p>
    <w:p w14:paraId="45337D2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ProjRegWidth</w:t>
      </w:r>
      <w:proofErr w:type="spellEnd"/>
      <w:r w:rsidRPr="002B731D">
        <w:rPr>
          <w:rFonts w:eastAsia="Calibri"/>
          <w:sz w:val="20"/>
          <w:lang w:val="en-CA"/>
        </w:rPr>
        <w:t xml:space="preserve">[n] </w:t>
      </w:r>
      <w:r w:rsidRPr="002B731D">
        <w:rPr>
          <w:noProof/>
          <w:sz w:val="20"/>
          <w:lang w:val="en-CA" w:eastAsia="ko-KR"/>
        </w:rPr>
        <w:t xml:space="preserve">shall be in the range of 1 to </w:t>
      </w:r>
      <w:r w:rsidRPr="002B731D">
        <w:rPr>
          <w:rFonts w:ascii="Courier" w:hAnsi="Courier"/>
          <w:noProof/>
          <w:sz w:val="20"/>
          <w:lang w:val="en-CA" w:eastAsia="ko-KR"/>
        </w:rPr>
        <w:t>proj_picture_width</w:t>
      </w:r>
      <w:r w:rsidRPr="002B731D">
        <w:rPr>
          <w:noProof/>
          <w:sz w:val="20"/>
          <w:lang w:val="en-CA" w:eastAsia="ko-KR"/>
        </w:rPr>
        <w:t>, inclusive.</w:t>
      </w:r>
    </w:p>
    <w:p w14:paraId="6355A87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ProjRegHeight</w:t>
      </w:r>
      <w:proofErr w:type="spellEnd"/>
      <w:r w:rsidRPr="002B731D">
        <w:rPr>
          <w:rFonts w:eastAsia="Calibri"/>
          <w:sz w:val="20"/>
          <w:lang w:val="en-CA"/>
        </w:rPr>
        <w:t xml:space="preserve">[n] </w:t>
      </w:r>
      <w:r w:rsidRPr="002B731D">
        <w:rPr>
          <w:sz w:val="20"/>
          <w:lang w:val="en-CA"/>
        </w:rPr>
        <w:t xml:space="preserve">shall be </w:t>
      </w:r>
      <w:r w:rsidRPr="002B731D">
        <w:rPr>
          <w:noProof/>
          <w:sz w:val="20"/>
          <w:lang w:val="en-CA" w:eastAsia="ko-KR"/>
        </w:rPr>
        <w:t xml:space="preserve">in the range of 1 to </w:t>
      </w:r>
      <w:proofErr w:type="spellStart"/>
      <w:r w:rsidRPr="002B731D">
        <w:rPr>
          <w:rFonts w:ascii="Courier" w:hAnsi="Courier"/>
          <w:sz w:val="20"/>
          <w:lang w:val="en-CA"/>
        </w:rPr>
        <w:t>proj_picture_height</w:t>
      </w:r>
      <w:proofErr w:type="spellEnd"/>
      <w:r w:rsidRPr="004A56F5">
        <w:rPr>
          <w:rFonts w:eastAsia="Malgun Gothic"/>
          <w:sz w:val="20"/>
          <w:lang w:val="en-CA" w:eastAsia="ko-KR"/>
        </w:rPr>
        <w:t>, inclusive</w:t>
      </w:r>
      <w:r w:rsidRPr="002B731D">
        <w:rPr>
          <w:sz w:val="20"/>
          <w:lang w:val="en-CA"/>
        </w:rPr>
        <w:t>.</w:t>
      </w:r>
    </w:p>
    <w:p w14:paraId="682CF93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ProjRegLeft</w:t>
      </w:r>
      <w:proofErr w:type="spellEnd"/>
      <w:r w:rsidRPr="002B731D">
        <w:rPr>
          <w:rFonts w:eastAsia="Calibri"/>
          <w:sz w:val="20"/>
          <w:lang w:val="en-CA"/>
        </w:rPr>
        <w:t xml:space="preserve">[n] </w:t>
      </w:r>
      <w:r w:rsidRPr="002B731D">
        <w:rPr>
          <w:sz w:val="20"/>
          <w:lang w:val="en-CA"/>
        </w:rPr>
        <w:t xml:space="preserve">shall be in the range of 0 to </w:t>
      </w:r>
      <w:proofErr w:type="spellStart"/>
      <w:r w:rsidRPr="002B731D">
        <w:rPr>
          <w:rFonts w:ascii="Courier" w:hAnsi="Courier"/>
          <w:sz w:val="20"/>
          <w:lang w:val="en-CA"/>
        </w:rPr>
        <w:t>proj_picture_width</w:t>
      </w:r>
      <w:proofErr w:type="spellEnd"/>
      <w:r w:rsidRPr="002B731D">
        <w:rPr>
          <w:sz w:val="20"/>
          <w:lang w:val="en-CA"/>
        </w:rPr>
        <w:t> − 1, inclusive.</w:t>
      </w:r>
    </w:p>
    <w:p w14:paraId="20622D05"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ProjRegTop</w:t>
      </w:r>
      <w:proofErr w:type="spellEnd"/>
      <w:r w:rsidRPr="002B731D">
        <w:rPr>
          <w:rFonts w:eastAsia="Calibri"/>
          <w:sz w:val="20"/>
          <w:lang w:val="en-CA"/>
        </w:rPr>
        <w:t xml:space="preserve">[n] </w:t>
      </w:r>
      <w:r w:rsidRPr="002B731D">
        <w:rPr>
          <w:sz w:val="20"/>
          <w:lang w:val="en-CA"/>
        </w:rPr>
        <w:t xml:space="preserve">shall be in the range of 0 to </w:t>
      </w:r>
      <w:proofErr w:type="spellStart"/>
      <w:r w:rsidRPr="002B731D">
        <w:rPr>
          <w:rFonts w:ascii="Courier" w:hAnsi="Courier"/>
          <w:sz w:val="20"/>
          <w:lang w:val="en-CA"/>
        </w:rPr>
        <w:t>proj_picture_height</w:t>
      </w:r>
      <w:proofErr w:type="spellEnd"/>
      <w:r w:rsidRPr="002B731D">
        <w:rPr>
          <w:sz w:val="20"/>
          <w:lang w:val="en-CA"/>
        </w:rPr>
        <w:t> − 1, inclusive.</w:t>
      </w:r>
    </w:p>
    <w:p w14:paraId="7165D176"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proofErr w:type="spellStart"/>
      <w:r w:rsidRPr="002B731D">
        <w:rPr>
          <w:rFonts w:eastAsia="Calibri"/>
          <w:sz w:val="20"/>
          <w:lang w:val="en-CA"/>
        </w:rPr>
        <w:t>ProjRegTop</w:t>
      </w:r>
      <w:proofErr w:type="spellEnd"/>
      <w:r w:rsidRPr="002B731D">
        <w:rPr>
          <w:rFonts w:eastAsia="Calibri"/>
          <w:sz w:val="20"/>
          <w:lang w:val="en-CA"/>
        </w:rPr>
        <w:t xml:space="preserve">[n] </w:t>
      </w:r>
      <w:r w:rsidRPr="004A56F5">
        <w:rPr>
          <w:rFonts w:eastAsia="Malgun Gothic"/>
          <w:sz w:val="20"/>
          <w:lang w:val="en-CA" w:eastAsia="ko-KR"/>
        </w:rPr>
        <w:t xml:space="preserve">is less than </w:t>
      </w:r>
      <w:proofErr w:type="spellStart"/>
      <w:r w:rsidRPr="002B731D">
        <w:rPr>
          <w:rFonts w:ascii="Courier" w:hAnsi="Courier"/>
          <w:sz w:val="20"/>
          <w:lang w:val="en-CA"/>
        </w:rPr>
        <w:t>proj_picture_height</w:t>
      </w:r>
      <w:proofErr w:type="spellEnd"/>
      <w:r w:rsidRPr="004A56F5">
        <w:rPr>
          <w:rFonts w:eastAsia="Malgun Gothic"/>
          <w:sz w:val="20"/>
          <w:lang w:val="en-CA" w:eastAsia="ko-KR"/>
        </w:rPr>
        <w:t xml:space="preserve"> / VerDiv1, </w:t>
      </w:r>
      <w:r w:rsidRPr="002B731D">
        <w:rPr>
          <w:sz w:val="20"/>
          <w:lang w:val="en-CA"/>
        </w:rPr>
        <w:t xml:space="preserve">the sum of </w:t>
      </w:r>
      <w:proofErr w:type="spellStart"/>
      <w:r w:rsidRPr="002B731D">
        <w:rPr>
          <w:rFonts w:eastAsia="Calibri"/>
          <w:sz w:val="20"/>
          <w:lang w:val="en-CA"/>
        </w:rPr>
        <w:t>ProjRegTop</w:t>
      </w:r>
      <w:proofErr w:type="spellEnd"/>
      <w:r w:rsidRPr="002B731D">
        <w:rPr>
          <w:rFonts w:eastAsia="Calibri"/>
          <w:sz w:val="20"/>
          <w:lang w:val="en-CA"/>
        </w:rPr>
        <w:t xml:space="preserve">[n] and </w:t>
      </w:r>
      <w:proofErr w:type="spellStart"/>
      <w:r w:rsidRPr="002B731D">
        <w:rPr>
          <w:rFonts w:eastAsia="Calibri"/>
          <w:sz w:val="20"/>
          <w:lang w:val="en-CA"/>
        </w:rPr>
        <w:t>ProjRegHeight</w:t>
      </w:r>
      <w:proofErr w:type="spellEnd"/>
      <w:r w:rsidRPr="002B731D">
        <w:rPr>
          <w:rFonts w:eastAsia="Calibri"/>
          <w:sz w:val="20"/>
          <w:lang w:val="en-CA"/>
        </w:rPr>
        <w:t>[n] shall be</w:t>
      </w:r>
      <w:r w:rsidRPr="002B731D">
        <w:rPr>
          <w:sz w:val="20"/>
          <w:lang w:val="en-CA"/>
        </w:rPr>
        <w:t xml:space="preserve"> less than or equal to </w:t>
      </w:r>
      <w:proofErr w:type="spellStart"/>
      <w:r w:rsidRPr="002B731D">
        <w:rPr>
          <w:rFonts w:ascii="Courier" w:hAnsi="Courier"/>
          <w:sz w:val="20"/>
          <w:lang w:val="en-CA"/>
        </w:rPr>
        <w:t>proj_picture_height</w:t>
      </w:r>
      <w:proofErr w:type="spellEnd"/>
      <w:r w:rsidRPr="004A56F5">
        <w:rPr>
          <w:rFonts w:eastAsia="Malgun Gothic"/>
          <w:sz w:val="20"/>
          <w:lang w:val="en-CA" w:eastAsia="ko-KR"/>
        </w:rPr>
        <w:t> / 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proofErr w:type="spellStart"/>
      <w:r w:rsidRPr="002B731D">
        <w:rPr>
          <w:rFonts w:eastAsia="Calibri"/>
          <w:sz w:val="20"/>
          <w:lang w:val="en-CA"/>
        </w:rPr>
        <w:t>ProjRegTop</w:t>
      </w:r>
      <w:proofErr w:type="spellEnd"/>
      <w:r w:rsidRPr="002B731D">
        <w:rPr>
          <w:rFonts w:eastAsia="Calibri"/>
          <w:sz w:val="20"/>
          <w:lang w:val="en-CA"/>
        </w:rPr>
        <w:t xml:space="preserve">[n] and </w:t>
      </w:r>
      <w:proofErr w:type="spellStart"/>
      <w:r w:rsidRPr="002B731D">
        <w:rPr>
          <w:rFonts w:eastAsia="Calibri"/>
          <w:sz w:val="20"/>
          <w:lang w:val="en-CA"/>
        </w:rPr>
        <w:t>ProjRegHeight</w:t>
      </w:r>
      <w:proofErr w:type="spellEnd"/>
      <w:r w:rsidRPr="002B731D">
        <w:rPr>
          <w:rFonts w:eastAsia="Calibri"/>
          <w:sz w:val="20"/>
          <w:lang w:val="en-CA"/>
        </w:rPr>
        <w:t>[n] shall be</w:t>
      </w:r>
      <w:r w:rsidRPr="002B731D">
        <w:rPr>
          <w:sz w:val="20"/>
          <w:lang w:val="en-CA"/>
        </w:rPr>
        <w:t xml:space="preserve"> less than or equal to </w:t>
      </w:r>
      <w:proofErr w:type="spellStart"/>
      <w:r w:rsidRPr="002B731D">
        <w:rPr>
          <w:rFonts w:ascii="Courier" w:hAnsi="Courier"/>
          <w:sz w:val="20"/>
          <w:lang w:val="en-CA"/>
        </w:rPr>
        <w:t>proj_picture_height</w:t>
      </w:r>
      <w:proofErr w:type="spellEnd"/>
      <w:r w:rsidRPr="004A56F5">
        <w:rPr>
          <w:rFonts w:eastAsia="Malgun Gothic"/>
          <w:sz w:val="20"/>
          <w:lang w:val="en-CA" w:eastAsia="ko-KR"/>
        </w:rPr>
        <w:t> / VerDiv1 * 2.</w:t>
      </w:r>
    </w:p>
    <w:p w14:paraId="6A2181FE"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w:t>
      </w:r>
      <w:proofErr w:type="spellStart"/>
      <w:r w:rsidRPr="002B731D">
        <w:rPr>
          <w:rFonts w:eastAsia="Calibri"/>
          <w:sz w:val="20"/>
          <w:lang w:val="en-CA"/>
        </w:rPr>
        <w:t>NumRegions</w:t>
      </w:r>
      <w:proofErr w:type="spellEnd"/>
      <w:r w:rsidRPr="002B731D">
        <w:rPr>
          <w:rFonts w:eastAsia="Calibri"/>
          <w:sz w:val="20"/>
          <w:lang w:val="en-CA"/>
        </w:rPr>
        <w:t xml:space="preserve"> − 1, inclusive, </w:t>
      </w:r>
      <w:r w:rsidRPr="002B731D">
        <w:rPr>
          <w:sz w:val="20"/>
          <w:lang w:val="en-CA"/>
        </w:rPr>
        <w:t xml:space="preserve">the values of </w:t>
      </w:r>
      <w:proofErr w:type="spellStart"/>
      <w:r w:rsidRPr="002B731D">
        <w:rPr>
          <w:rFonts w:eastAsia="Calibri"/>
          <w:sz w:val="20"/>
          <w:lang w:val="en-CA"/>
        </w:rPr>
        <w:t>PackedRegWidth</w:t>
      </w:r>
      <w:proofErr w:type="spellEnd"/>
      <w:r w:rsidRPr="002B731D">
        <w:rPr>
          <w:rFonts w:eastAsia="Calibri"/>
          <w:sz w:val="20"/>
          <w:lang w:val="en-CA"/>
        </w:rPr>
        <w:t xml:space="preserve">[n], </w:t>
      </w:r>
      <w:proofErr w:type="spellStart"/>
      <w:r w:rsidRPr="002B731D">
        <w:rPr>
          <w:rFonts w:eastAsia="Calibri"/>
          <w:sz w:val="20"/>
          <w:lang w:val="en-CA"/>
        </w:rPr>
        <w:t>PackedRegHeight</w:t>
      </w:r>
      <w:proofErr w:type="spellEnd"/>
      <w:r w:rsidRPr="002B731D">
        <w:rPr>
          <w:rFonts w:eastAsia="Calibri"/>
          <w:sz w:val="20"/>
          <w:lang w:val="en-CA"/>
        </w:rPr>
        <w:t xml:space="preserve">[n], </w:t>
      </w:r>
      <w:proofErr w:type="spellStart"/>
      <w:r w:rsidRPr="002B731D">
        <w:rPr>
          <w:rFonts w:eastAsia="Calibri"/>
          <w:sz w:val="20"/>
          <w:lang w:val="en-CA"/>
        </w:rPr>
        <w:t>PackedRegTop</w:t>
      </w:r>
      <w:proofErr w:type="spellEnd"/>
      <w:r w:rsidRPr="002B731D">
        <w:rPr>
          <w:rFonts w:eastAsia="Calibri"/>
          <w:sz w:val="20"/>
          <w:lang w:val="en-CA"/>
        </w:rPr>
        <w:t xml:space="preserve">[n], and </w:t>
      </w:r>
      <w:proofErr w:type="spellStart"/>
      <w:r w:rsidRPr="002B731D">
        <w:rPr>
          <w:rFonts w:eastAsia="Calibri"/>
          <w:sz w:val="20"/>
          <w:lang w:val="en-CA"/>
        </w:rPr>
        <w:t>PackedRegLeft</w:t>
      </w:r>
      <w:proofErr w:type="spellEnd"/>
      <w:r w:rsidRPr="002B731D">
        <w:rPr>
          <w:rFonts w:eastAsia="Calibri"/>
          <w:sz w:val="20"/>
          <w:lang w:val="en-CA"/>
        </w:rPr>
        <w:t>[n]</w:t>
      </w:r>
      <w:r w:rsidRPr="002B731D">
        <w:rPr>
          <w:sz w:val="20"/>
          <w:lang w:val="en-CA"/>
        </w:rPr>
        <w:t xml:space="preserve"> are constrained as follows:</w:t>
      </w:r>
    </w:p>
    <w:p w14:paraId="2284DD4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PackedRegWidth</w:t>
      </w:r>
      <w:proofErr w:type="spellEnd"/>
      <w:r w:rsidRPr="002B731D">
        <w:rPr>
          <w:rFonts w:eastAsia="Calibri"/>
          <w:sz w:val="20"/>
          <w:lang w:val="en-CA"/>
        </w:rPr>
        <w:t xml:space="preserve">[n] </w:t>
      </w:r>
      <w:r w:rsidRPr="002B731D">
        <w:rPr>
          <w:noProof/>
          <w:sz w:val="20"/>
          <w:lang w:val="en-CA" w:eastAsia="ko-KR"/>
        </w:rPr>
        <w:t xml:space="preserve">shall be in the range of 1 to </w:t>
      </w:r>
      <w:r w:rsidRPr="002B731D">
        <w:rPr>
          <w:rFonts w:ascii="Courier" w:hAnsi="Courier"/>
          <w:noProof/>
          <w:sz w:val="20"/>
          <w:lang w:val="en-CA" w:eastAsia="ko-KR"/>
        </w:rPr>
        <w:t>packed_picture_width</w:t>
      </w:r>
      <w:r w:rsidRPr="002B731D">
        <w:rPr>
          <w:noProof/>
          <w:sz w:val="20"/>
          <w:lang w:val="en-CA" w:eastAsia="ko-KR"/>
        </w:rPr>
        <w:t>, inclusive.</w:t>
      </w:r>
    </w:p>
    <w:p w14:paraId="5E2A4EED"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PackedRegHeight</w:t>
      </w:r>
      <w:proofErr w:type="spellEnd"/>
      <w:r w:rsidRPr="002B731D">
        <w:rPr>
          <w:rFonts w:eastAsia="Calibri"/>
          <w:sz w:val="20"/>
          <w:lang w:val="en-CA"/>
        </w:rPr>
        <w:t xml:space="preserve">[n] </w:t>
      </w:r>
      <w:r w:rsidRPr="002B731D">
        <w:rPr>
          <w:sz w:val="20"/>
          <w:lang w:val="en-CA"/>
        </w:rPr>
        <w:t xml:space="preserve">shall be </w:t>
      </w:r>
      <w:r w:rsidRPr="002B731D">
        <w:rPr>
          <w:noProof/>
          <w:sz w:val="20"/>
          <w:lang w:val="en-CA" w:eastAsia="ko-KR"/>
        </w:rPr>
        <w:t xml:space="preserve">in the range of 1 to </w:t>
      </w:r>
      <w:proofErr w:type="spellStart"/>
      <w:r w:rsidRPr="002B731D">
        <w:rPr>
          <w:rFonts w:ascii="Courier" w:hAnsi="Courier"/>
          <w:sz w:val="20"/>
          <w:lang w:val="en-CA"/>
        </w:rPr>
        <w:t>packed_picture_height</w:t>
      </w:r>
      <w:proofErr w:type="spellEnd"/>
      <w:r w:rsidRPr="004A56F5">
        <w:rPr>
          <w:rFonts w:eastAsia="Malgun Gothic"/>
          <w:sz w:val="20"/>
          <w:lang w:val="en-CA" w:eastAsia="ko-KR"/>
        </w:rPr>
        <w:t>, inclusive</w:t>
      </w:r>
      <w:r w:rsidRPr="002B731D">
        <w:rPr>
          <w:sz w:val="20"/>
          <w:lang w:val="en-CA"/>
        </w:rPr>
        <w:t>.</w:t>
      </w:r>
    </w:p>
    <w:p w14:paraId="1822BB4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PackedRegLeft</w:t>
      </w:r>
      <w:proofErr w:type="spellEnd"/>
      <w:r w:rsidRPr="002B731D">
        <w:rPr>
          <w:rFonts w:eastAsia="Calibri"/>
          <w:sz w:val="20"/>
          <w:lang w:val="en-CA"/>
        </w:rPr>
        <w:t xml:space="preserve">[n] </w:t>
      </w:r>
      <w:r w:rsidRPr="002B731D">
        <w:rPr>
          <w:sz w:val="20"/>
          <w:lang w:val="en-CA"/>
        </w:rPr>
        <w:t xml:space="preserve">shall be in the range of 0 to </w:t>
      </w:r>
      <w:proofErr w:type="spellStart"/>
      <w:r w:rsidRPr="002B731D">
        <w:rPr>
          <w:rFonts w:ascii="Courier" w:hAnsi="Courier"/>
          <w:sz w:val="20"/>
          <w:lang w:val="en-CA"/>
        </w:rPr>
        <w:t>packed_picture_width</w:t>
      </w:r>
      <w:proofErr w:type="spellEnd"/>
      <w:r w:rsidRPr="002B731D">
        <w:rPr>
          <w:sz w:val="20"/>
          <w:lang w:val="en-CA"/>
        </w:rPr>
        <w:t> − 1, inclusive.</w:t>
      </w:r>
    </w:p>
    <w:p w14:paraId="07778330"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PackedRegTop</w:t>
      </w:r>
      <w:proofErr w:type="spellEnd"/>
      <w:r w:rsidRPr="002B731D">
        <w:rPr>
          <w:rFonts w:eastAsia="Calibri"/>
          <w:sz w:val="20"/>
          <w:lang w:val="en-CA"/>
        </w:rPr>
        <w:t xml:space="preserve">[n] </w:t>
      </w:r>
      <w:r w:rsidRPr="002B731D">
        <w:rPr>
          <w:sz w:val="20"/>
          <w:lang w:val="en-CA"/>
        </w:rPr>
        <w:t xml:space="preserve">shall be in the range of 0 to </w:t>
      </w:r>
      <w:proofErr w:type="spellStart"/>
      <w:r w:rsidRPr="002B731D">
        <w:rPr>
          <w:rFonts w:ascii="Courier" w:hAnsi="Courier"/>
          <w:sz w:val="20"/>
          <w:lang w:val="en-CA"/>
        </w:rPr>
        <w:t>packed_picture_height</w:t>
      </w:r>
      <w:proofErr w:type="spellEnd"/>
      <w:r w:rsidRPr="002B731D">
        <w:rPr>
          <w:sz w:val="20"/>
          <w:lang w:val="en-CA"/>
        </w:rPr>
        <w:t> − 1, inclusive.</w:t>
      </w:r>
    </w:p>
    <w:p w14:paraId="0EF08D9A"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proofErr w:type="spellStart"/>
      <w:r w:rsidRPr="002B731D">
        <w:rPr>
          <w:rFonts w:eastAsia="Calibri"/>
          <w:sz w:val="20"/>
          <w:lang w:val="en-CA"/>
        </w:rPr>
        <w:t>PackedRegLeft</w:t>
      </w:r>
      <w:proofErr w:type="spellEnd"/>
      <w:r w:rsidRPr="002B731D">
        <w:rPr>
          <w:rFonts w:eastAsia="Calibri"/>
          <w:sz w:val="20"/>
          <w:lang w:val="en-CA"/>
        </w:rPr>
        <w:t xml:space="preserve">[n] </w:t>
      </w:r>
      <w:r w:rsidRPr="004A56F5">
        <w:rPr>
          <w:rFonts w:eastAsia="Malgun Gothic"/>
          <w:sz w:val="20"/>
          <w:lang w:val="en-CA" w:eastAsia="ko-KR"/>
        </w:rPr>
        <w:t xml:space="preserve">is less than </w:t>
      </w:r>
      <w:proofErr w:type="spellStart"/>
      <w:r w:rsidRPr="002B731D">
        <w:rPr>
          <w:rFonts w:ascii="Courier" w:hAnsi="Courier"/>
          <w:sz w:val="20"/>
          <w:lang w:val="en-CA"/>
        </w:rPr>
        <w:t>packed_picture_width</w:t>
      </w:r>
      <w:proofErr w:type="spellEnd"/>
      <w:r w:rsidRPr="004A56F5">
        <w:rPr>
          <w:rFonts w:eastAsia="Malgun Gothic"/>
          <w:sz w:val="20"/>
          <w:lang w:val="en-CA" w:eastAsia="ko-KR"/>
        </w:rPr>
        <w:t> / HorDiv1, t</w:t>
      </w:r>
      <w:r w:rsidRPr="002B731D">
        <w:rPr>
          <w:sz w:val="20"/>
          <w:lang w:val="en-CA"/>
        </w:rPr>
        <w:t xml:space="preserve">he sum of </w:t>
      </w:r>
      <w:proofErr w:type="spellStart"/>
      <w:r w:rsidRPr="002B731D">
        <w:rPr>
          <w:rFonts w:eastAsia="Calibri"/>
          <w:sz w:val="20"/>
          <w:lang w:val="en-CA"/>
        </w:rPr>
        <w:t>PackedRegLeft</w:t>
      </w:r>
      <w:proofErr w:type="spellEnd"/>
      <w:r w:rsidRPr="002B731D">
        <w:rPr>
          <w:rFonts w:eastAsia="Calibri"/>
          <w:sz w:val="20"/>
          <w:lang w:val="en-CA"/>
        </w:rPr>
        <w:t xml:space="preserve">[n] and </w:t>
      </w:r>
      <w:proofErr w:type="spellStart"/>
      <w:r w:rsidRPr="002B731D">
        <w:rPr>
          <w:rFonts w:eastAsia="Calibri"/>
          <w:sz w:val="20"/>
          <w:lang w:val="en-CA"/>
        </w:rPr>
        <w:t>PackedRegWidth</w:t>
      </w:r>
      <w:proofErr w:type="spellEnd"/>
      <w:r w:rsidRPr="002B731D">
        <w:rPr>
          <w:rFonts w:eastAsia="Calibri"/>
          <w:sz w:val="20"/>
          <w:lang w:val="en-CA"/>
        </w:rPr>
        <w:t xml:space="preserve">[n] </w:t>
      </w:r>
      <w:r w:rsidRPr="002B731D">
        <w:rPr>
          <w:sz w:val="20"/>
          <w:lang w:val="en-CA"/>
        </w:rPr>
        <w:t xml:space="preserve">shall be less than or equal to </w:t>
      </w:r>
      <w:proofErr w:type="spellStart"/>
      <w:r w:rsidRPr="002B731D">
        <w:rPr>
          <w:rFonts w:ascii="Courier" w:hAnsi="Courier"/>
          <w:sz w:val="20"/>
          <w:lang w:val="en-CA"/>
        </w:rPr>
        <w:t>packed_picture_width</w:t>
      </w:r>
      <w:proofErr w:type="spellEnd"/>
      <w:r w:rsidRPr="002B731D">
        <w:rPr>
          <w:sz w:val="20"/>
          <w:lang w:val="en-CA"/>
        </w:rPr>
        <w:t> / </w:t>
      </w:r>
      <w:r w:rsidRPr="004A56F5">
        <w:rPr>
          <w:rFonts w:eastAsia="Malgun Gothic"/>
          <w:sz w:val="20"/>
          <w:lang w:val="en-CA" w:eastAsia="ko-KR"/>
        </w:rPr>
        <w:t>HorDiv1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proofErr w:type="spellStart"/>
      <w:r w:rsidRPr="002B731D">
        <w:rPr>
          <w:rFonts w:eastAsia="Calibri"/>
          <w:sz w:val="20"/>
          <w:lang w:val="en-CA"/>
        </w:rPr>
        <w:t>PackedRegLeft</w:t>
      </w:r>
      <w:proofErr w:type="spellEnd"/>
      <w:r w:rsidRPr="002B731D">
        <w:rPr>
          <w:rFonts w:eastAsia="Calibri"/>
          <w:sz w:val="20"/>
          <w:lang w:val="en-CA"/>
        </w:rPr>
        <w:t xml:space="preserve">[n] and </w:t>
      </w:r>
      <w:proofErr w:type="spellStart"/>
      <w:r w:rsidRPr="002B731D">
        <w:rPr>
          <w:rFonts w:eastAsia="Calibri"/>
          <w:sz w:val="20"/>
          <w:lang w:val="en-CA"/>
        </w:rPr>
        <w:t>PackedRegWidth</w:t>
      </w:r>
      <w:proofErr w:type="spellEnd"/>
      <w:r w:rsidRPr="002B731D">
        <w:rPr>
          <w:rFonts w:eastAsia="Calibri"/>
          <w:sz w:val="20"/>
          <w:lang w:val="en-CA"/>
        </w:rPr>
        <w:t xml:space="preserve">[n] </w:t>
      </w:r>
      <w:r w:rsidRPr="002B731D">
        <w:rPr>
          <w:sz w:val="20"/>
          <w:lang w:val="en-CA"/>
        </w:rPr>
        <w:t xml:space="preserve">shall be less than or equal to </w:t>
      </w:r>
      <w:proofErr w:type="spellStart"/>
      <w:r w:rsidRPr="002B731D">
        <w:rPr>
          <w:rFonts w:ascii="Courier" w:hAnsi="Courier"/>
          <w:sz w:val="20"/>
          <w:lang w:val="en-CA"/>
        </w:rPr>
        <w:t>packed_picture_width</w:t>
      </w:r>
      <w:proofErr w:type="spellEnd"/>
      <w:r w:rsidRPr="004A56F5">
        <w:rPr>
          <w:rFonts w:eastAsia="Malgun Gothic"/>
          <w:sz w:val="20"/>
          <w:lang w:val="en-CA" w:eastAsia="ko-KR"/>
        </w:rPr>
        <w:t> / HorDiv1 * 2.</w:t>
      </w:r>
    </w:p>
    <w:p w14:paraId="3D74F32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proofErr w:type="spellStart"/>
      <w:r w:rsidRPr="002B731D">
        <w:rPr>
          <w:rFonts w:eastAsia="Calibri"/>
          <w:sz w:val="20"/>
          <w:lang w:val="en-CA"/>
        </w:rPr>
        <w:t>PackedRegTop</w:t>
      </w:r>
      <w:proofErr w:type="spellEnd"/>
      <w:r w:rsidRPr="002B731D">
        <w:rPr>
          <w:rFonts w:eastAsia="Calibri"/>
          <w:sz w:val="20"/>
          <w:lang w:val="en-CA"/>
        </w:rPr>
        <w:t xml:space="preserve">[n] </w:t>
      </w:r>
      <w:r w:rsidRPr="004A56F5">
        <w:rPr>
          <w:rFonts w:eastAsia="Malgun Gothic"/>
          <w:sz w:val="20"/>
          <w:lang w:val="en-CA" w:eastAsia="ko-KR"/>
        </w:rPr>
        <w:t xml:space="preserve">is less than </w:t>
      </w:r>
      <w:proofErr w:type="spellStart"/>
      <w:r w:rsidRPr="002B731D">
        <w:rPr>
          <w:rFonts w:ascii="Courier" w:hAnsi="Courier"/>
          <w:sz w:val="20"/>
          <w:lang w:val="en-CA"/>
        </w:rPr>
        <w:t>packed_picture_height</w:t>
      </w:r>
      <w:proofErr w:type="spellEnd"/>
      <w:r w:rsidRPr="004A56F5">
        <w:rPr>
          <w:rFonts w:eastAsia="Malgun Gothic"/>
          <w:sz w:val="20"/>
          <w:lang w:val="en-CA" w:eastAsia="ko-KR"/>
        </w:rPr>
        <w:t xml:space="preserve"> / VerDiv1, </w:t>
      </w:r>
      <w:r w:rsidRPr="002B731D">
        <w:rPr>
          <w:sz w:val="20"/>
          <w:lang w:val="en-CA"/>
        </w:rPr>
        <w:t xml:space="preserve">the sum of </w:t>
      </w:r>
      <w:proofErr w:type="spellStart"/>
      <w:r w:rsidRPr="002B731D">
        <w:rPr>
          <w:rFonts w:eastAsia="Calibri"/>
          <w:sz w:val="20"/>
          <w:lang w:val="en-CA"/>
        </w:rPr>
        <w:t>PackedRegTop</w:t>
      </w:r>
      <w:proofErr w:type="spellEnd"/>
      <w:r w:rsidRPr="002B731D">
        <w:rPr>
          <w:rFonts w:eastAsia="Calibri"/>
          <w:sz w:val="20"/>
          <w:lang w:val="en-CA"/>
        </w:rPr>
        <w:t xml:space="preserve">[n] and </w:t>
      </w:r>
      <w:proofErr w:type="spellStart"/>
      <w:r w:rsidRPr="002B731D">
        <w:rPr>
          <w:rFonts w:eastAsia="Calibri"/>
          <w:sz w:val="20"/>
          <w:lang w:val="en-CA"/>
        </w:rPr>
        <w:t>PackedRegHeight</w:t>
      </w:r>
      <w:proofErr w:type="spellEnd"/>
      <w:r w:rsidRPr="002B731D">
        <w:rPr>
          <w:rFonts w:eastAsia="Calibri"/>
          <w:sz w:val="20"/>
          <w:lang w:val="en-CA"/>
        </w:rPr>
        <w:t xml:space="preserve">[n] </w:t>
      </w:r>
      <w:r w:rsidRPr="002B731D">
        <w:rPr>
          <w:sz w:val="20"/>
          <w:lang w:val="en-CA"/>
        </w:rPr>
        <w:t xml:space="preserve">shall be less than or equal to </w:t>
      </w:r>
      <w:proofErr w:type="spellStart"/>
      <w:r w:rsidRPr="002B731D">
        <w:rPr>
          <w:rFonts w:ascii="Courier" w:hAnsi="Courier"/>
          <w:sz w:val="20"/>
          <w:lang w:val="en-CA"/>
        </w:rPr>
        <w:t>packed_picture_height</w:t>
      </w:r>
      <w:proofErr w:type="spellEnd"/>
      <w:r w:rsidRPr="002B731D">
        <w:rPr>
          <w:sz w:val="20"/>
          <w:lang w:val="en-CA"/>
        </w:rPr>
        <w:t> / </w:t>
      </w:r>
      <w:r w:rsidRPr="004A56F5">
        <w:rPr>
          <w:rFonts w:eastAsia="Malgun Gothic"/>
          <w:sz w:val="20"/>
          <w:lang w:val="en-CA" w:eastAsia="ko-KR"/>
        </w:rPr>
        <w:t>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proofErr w:type="spellStart"/>
      <w:r w:rsidRPr="002B731D">
        <w:rPr>
          <w:rFonts w:eastAsia="Calibri"/>
          <w:sz w:val="20"/>
          <w:lang w:val="en-CA"/>
        </w:rPr>
        <w:t>PackedRegTop</w:t>
      </w:r>
      <w:proofErr w:type="spellEnd"/>
      <w:r w:rsidRPr="002B731D">
        <w:rPr>
          <w:rFonts w:eastAsia="Calibri"/>
          <w:sz w:val="20"/>
          <w:lang w:val="en-CA"/>
        </w:rPr>
        <w:t xml:space="preserve">[n] and </w:t>
      </w:r>
      <w:proofErr w:type="spellStart"/>
      <w:r w:rsidRPr="002B731D">
        <w:rPr>
          <w:rFonts w:eastAsia="Calibri"/>
          <w:sz w:val="20"/>
          <w:lang w:val="en-CA"/>
        </w:rPr>
        <w:t>PackedRegHeight</w:t>
      </w:r>
      <w:proofErr w:type="spellEnd"/>
      <w:r w:rsidRPr="002B731D">
        <w:rPr>
          <w:rFonts w:eastAsia="Calibri"/>
          <w:sz w:val="20"/>
          <w:lang w:val="en-CA"/>
        </w:rPr>
        <w:t xml:space="preserve">[n] </w:t>
      </w:r>
      <w:r w:rsidRPr="002B731D">
        <w:rPr>
          <w:sz w:val="20"/>
          <w:lang w:val="en-CA"/>
        </w:rPr>
        <w:t xml:space="preserve">shall be less than or equal to </w:t>
      </w:r>
      <w:proofErr w:type="spellStart"/>
      <w:r w:rsidRPr="002B731D">
        <w:rPr>
          <w:rFonts w:ascii="Courier" w:hAnsi="Courier"/>
          <w:sz w:val="20"/>
          <w:lang w:val="en-CA"/>
        </w:rPr>
        <w:t>packed_picture_height</w:t>
      </w:r>
      <w:proofErr w:type="spellEnd"/>
      <w:r w:rsidRPr="002B731D">
        <w:rPr>
          <w:sz w:val="20"/>
          <w:lang w:val="en-CA"/>
        </w:rPr>
        <w:t> / </w:t>
      </w:r>
      <w:r w:rsidRPr="004A56F5">
        <w:rPr>
          <w:rFonts w:eastAsia="Malgun Gothic"/>
          <w:sz w:val="20"/>
          <w:lang w:val="en-CA" w:eastAsia="ko-KR"/>
        </w:rPr>
        <w:t>VerDiv1 * 2</w:t>
      </w:r>
      <w:r w:rsidRPr="002B731D">
        <w:rPr>
          <w:rFonts w:eastAsia="Calibri"/>
          <w:sz w:val="20"/>
          <w:lang w:val="en-CA"/>
        </w:rPr>
        <w:t>.</w:t>
      </w:r>
    </w:p>
    <w:p w14:paraId="4AA137C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lastRenderedPageBreak/>
        <w:t xml:space="preserve">When the decoded picture has 4:2:0 or 4:2:2 chroma format, </w:t>
      </w:r>
      <w:proofErr w:type="spellStart"/>
      <w:r w:rsidRPr="002B731D">
        <w:rPr>
          <w:rFonts w:eastAsia="Calibri"/>
          <w:sz w:val="20"/>
          <w:lang w:val="en-CA"/>
        </w:rPr>
        <w:t>PackedRegLeft</w:t>
      </w:r>
      <w:proofErr w:type="spellEnd"/>
      <w:r w:rsidRPr="002B731D">
        <w:rPr>
          <w:rFonts w:eastAsia="Calibri"/>
          <w:sz w:val="20"/>
          <w:lang w:val="en-CA"/>
        </w:rPr>
        <w:t>[n]</w:t>
      </w:r>
      <w:r w:rsidRPr="002B731D">
        <w:rPr>
          <w:sz w:val="20"/>
          <w:lang w:val="en-CA"/>
        </w:rPr>
        <w:t xml:space="preserve"> shall correspond to an even horizontal coordinate value of luma sample units, and </w:t>
      </w:r>
      <w:proofErr w:type="spellStart"/>
      <w:r w:rsidRPr="002B731D">
        <w:rPr>
          <w:rFonts w:eastAsia="Calibri"/>
          <w:sz w:val="20"/>
          <w:lang w:val="en-CA"/>
        </w:rPr>
        <w:t>PackedRegWidth</w:t>
      </w:r>
      <w:proofErr w:type="spellEnd"/>
      <w:r w:rsidRPr="002B731D">
        <w:rPr>
          <w:rFonts w:eastAsia="Calibri"/>
          <w:sz w:val="20"/>
          <w:lang w:val="en-CA"/>
        </w:rPr>
        <w:t xml:space="preserve">[n] </w:t>
      </w:r>
      <w:r w:rsidRPr="002B731D">
        <w:rPr>
          <w:sz w:val="20"/>
          <w:lang w:val="en-CA"/>
        </w:rPr>
        <w:t>shall correspond to an even number of luma samples, both within the decoded picture.</w:t>
      </w:r>
    </w:p>
    <w:p w14:paraId="25E66706"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 xml:space="preserve">When the decoded picture has 4:2:0 chroma format, </w:t>
      </w:r>
      <w:proofErr w:type="spellStart"/>
      <w:r w:rsidRPr="002B731D">
        <w:rPr>
          <w:rFonts w:eastAsia="Calibri"/>
          <w:sz w:val="20"/>
          <w:lang w:val="en-CA"/>
        </w:rPr>
        <w:t>PackedRegTop</w:t>
      </w:r>
      <w:proofErr w:type="spellEnd"/>
      <w:r w:rsidRPr="002B731D">
        <w:rPr>
          <w:rFonts w:eastAsia="Calibri"/>
          <w:sz w:val="20"/>
          <w:lang w:val="en-CA"/>
        </w:rPr>
        <w:t xml:space="preserve">[n] </w:t>
      </w:r>
      <w:r w:rsidRPr="002B731D">
        <w:rPr>
          <w:sz w:val="20"/>
          <w:lang w:val="en-CA"/>
        </w:rPr>
        <w:t xml:space="preserve">shall correspond to an even vertical coordinate value of luma sample units, and </w:t>
      </w:r>
      <w:proofErr w:type="spellStart"/>
      <w:r w:rsidRPr="002B731D">
        <w:rPr>
          <w:rFonts w:eastAsia="Calibri"/>
          <w:sz w:val="20"/>
          <w:lang w:val="en-CA"/>
        </w:rPr>
        <w:t>ProjRegHeight</w:t>
      </w:r>
      <w:proofErr w:type="spellEnd"/>
      <w:r w:rsidRPr="002B731D">
        <w:rPr>
          <w:rFonts w:eastAsia="Calibri"/>
          <w:sz w:val="20"/>
          <w:lang w:val="en-CA"/>
        </w:rPr>
        <w:t xml:space="preserve">[n] </w:t>
      </w:r>
      <w:r w:rsidRPr="002B731D">
        <w:rPr>
          <w:sz w:val="20"/>
          <w:lang w:val="en-CA"/>
        </w:rPr>
        <w:t>shall correspond to an even number of luma samples, both within the decoded picture.</w:t>
      </w:r>
    </w:p>
    <w:p w14:paraId="130B29D3" w14:textId="77777777" w:rsidR="009227AE" w:rsidRPr="002B731D" w:rsidRDefault="009227AE" w:rsidP="009227AE">
      <w:pPr>
        <w:tabs>
          <w:tab w:val="left" w:pos="851"/>
          <w:tab w:val="left" w:pos="8010"/>
        </w:tabs>
        <w:spacing w:after="160"/>
        <w:ind w:left="851"/>
        <w:jc w:val="both"/>
        <w:rPr>
          <w:sz w:val="20"/>
          <w:lang w:val="en-CA"/>
        </w:rPr>
      </w:pPr>
    </w:p>
    <w:p w14:paraId="2E50328F" w14:textId="77777777" w:rsidR="009227AE" w:rsidRPr="002B731D" w:rsidRDefault="009227AE" w:rsidP="009227AE">
      <w:pPr>
        <w:pStyle w:val="Heading2"/>
        <w:rPr>
          <w:lang w:val="en-CA"/>
        </w:rPr>
      </w:pPr>
      <w:r w:rsidRPr="002B731D">
        <w:rPr>
          <w:lang w:val="en-CA"/>
        </w:rPr>
        <w:t>Compact description of region-wise packing information for equal size regions and regions ordered in raster scan order</w:t>
      </w:r>
    </w:p>
    <w:p w14:paraId="55B0668C" w14:textId="77777777" w:rsidR="009227AE" w:rsidRPr="002B731D" w:rsidRDefault="009227AE" w:rsidP="00AE5E7F">
      <w:pPr>
        <w:spacing w:before="60" w:after="60"/>
        <w:ind w:right="150"/>
        <w:jc w:val="both"/>
        <w:rPr>
          <w:rFonts w:ascii="Times New Roman" w:hAnsi="Times New Roman"/>
          <w:sz w:val="20"/>
          <w:lang w:val="en-CA"/>
        </w:rPr>
      </w:pPr>
      <w:r w:rsidRPr="002B731D">
        <w:rPr>
          <w:rFonts w:ascii="Times New Roman" w:hAnsi="Times New Roman"/>
          <w:sz w:val="20"/>
          <w:lang w:val="en-CA"/>
        </w:rPr>
        <w:t xml:space="preserve">The following text modifications are proposed on top of </w:t>
      </w:r>
      <w:r w:rsidR="00CA4C34" w:rsidRPr="002B731D">
        <w:rPr>
          <w:rFonts w:ascii="Times New Roman" w:hAnsi="Times New Roman"/>
          <w:sz w:val="20"/>
          <w:lang w:val="en-CA"/>
        </w:rPr>
        <w:t>OMAF WD</w:t>
      </w:r>
      <w:r w:rsidRPr="002B731D">
        <w:rPr>
          <w:rFonts w:ascii="Times New Roman" w:hAnsi="Times New Roman"/>
          <w:sz w:val="20"/>
          <w:lang w:val="en-CA"/>
        </w:rPr>
        <w:t xml:space="preserve"> for compact description of region-wise packing information for equal size regions and regions ordered in raster scan order. The proposed changes to the text of the Region-wise packing structure section </w:t>
      </w:r>
      <w:proofErr w:type="gramStart"/>
      <w:r w:rsidRPr="002B731D">
        <w:rPr>
          <w:rFonts w:ascii="Times New Roman" w:hAnsi="Times New Roman"/>
          <w:sz w:val="20"/>
          <w:lang w:val="en-CA"/>
        </w:rPr>
        <w:t>is</w:t>
      </w:r>
      <w:proofErr w:type="gramEnd"/>
      <w:r w:rsidRPr="002B731D">
        <w:rPr>
          <w:rFonts w:ascii="Times New Roman" w:hAnsi="Times New Roman"/>
          <w:sz w:val="20"/>
          <w:lang w:val="en-CA"/>
        </w:rPr>
        <w:t xml:space="preserve"> shown </w:t>
      </w:r>
      <w:r w:rsidRPr="002B731D">
        <w:rPr>
          <w:rFonts w:ascii="Times New Roman" w:hAnsi="Times New Roman"/>
          <w:sz w:val="20"/>
          <w:highlight w:val="yellow"/>
          <w:lang w:val="en-CA"/>
        </w:rPr>
        <w:t>highlighted</w:t>
      </w:r>
      <w:r w:rsidRPr="002B731D">
        <w:rPr>
          <w:rFonts w:ascii="Times New Roman" w:hAnsi="Times New Roman"/>
          <w:sz w:val="20"/>
          <w:lang w:val="en-CA"/>
        </w:rPr>
        <w:t xml:space="preserve"> compared to </w:t>
      </w:r>
      <w:r w:rsidR="00CA4C34" w:rsidRPr="002B731D">
        <w:rPr>
          <w:rFonts w:ascii="Times New Roman" w:hAnsi="Times New Roman"/>
          <w:sz w:val="20"/>
          <w:lang w:val="en-CA"/>
        </w:rPr>
        <w:t>OMAF WD</w:t>
      </w:r>
      <w:r w:rsidRPr="002B731D">
        <w:rPr>
          <w:rFonts w:ascii="Times New Roman" w:hAnsi="Times New Roman"/>
          <w:sz w:val="20"/>
          <w:lang w:val="en-CA"/>
        </w:rPr>
        <w:t>.</w:t>
      </w:r>
    </w:p>
    <w:p w14:paraId="6B5AF774" w14:textId="77777777" w:rsidR="009227AE" w:rsidRPr="002B731D" w:rsidRDefault="009227AE" w:rsidP="00AE5E7F">
      <w:pPr>
        <w:jc w:val="both"/>
        <w:rPr>
          <w:rFonts w:ascii="Times New Roman" w:hAnsi="Times New Roman"/>
          <w:sz w:val="20"/>
          <w:lang w:val="en-CA"/>
        </w:rPr>
      </w:pPr>
    </w:p>
    <w:p w14:paraId="1BD3FAE1" w14:textId="77777777" w:rsidR="009227AE" w:rsidRPr="002B731D" w:rsidRDefault="009227AE" w:rsidP="009227AE">
      <w:pPr>
        <w:pStyle w:val="Heading4"/>
        <w:keepLines/>
        <w:numPr>
          <w:ilvl w:val="0"/>
          <w:numId w:val="0"/>
        </w:numPr>
        <w:spacing w:before="120" w:after="120" w:line="240" w:lineRule="atLeast"/>
        <w:rPr>
          <w:b w:val="0"/>
          <w:lang w:val="en-CA"/>
        </w:rPr>
      </w:pPr>
      <w:bookmarkStart w:id="12" w:name="_Ref473106259"/>
      <w:bookmarkStart w:id="13" w:name="_Ref497405427"/>
      <w:r w:rsidRPr="002B731D">
        <w:rPr>
          <w:rFonts w:ascii="Times New Roman" w:hAnsi="Times New Roman"/>
          <w:sz w:val="20"/>
          <w:szCs w:val="20"/>
          <w:lang w:val="en-CA"/>
        </w:rPr>
        <w:t>7.5.3</w:t>
      </w:r>
      <w:r w:rsidRPr="002B731D">
        <w:rPr>
          <w:rFonts w:ascii="Times New Roman" w:hAnsi="Times New Roman"/>
          <w:sz w:val="20"/>
          <w:szCs w:val="20"/>
          <w:lang w:val="en-CA"/>
        </w:rPr>
        <w:tab/>
        <w:t xml:space="preserve">Region-wise packing </w:t>
      </w:r>
      <w:bookmarkEnd w:id="12"/>
      <w:r w:rsidRPr="002B731D">
        <w:rPr>
          <w:rFonts w:ascii="Times New Roman" w:hAnsi="Times New Roman"/>
          <w:sz w:val="20"/>
          <w:szCs w:val="20"/>
          <w:lang w:val="en-CA"/>
        </w:rPr>
        <w:t>structure</w:t>
      </w:r>
      <w:bookmarkEnd w:id="13"/>
    </w:p>
    <w:p w14:paraId="2E4C4635"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7.5.3.1</w:t>
      </w:r>
      <w:r w:rsidRPr="002B731D">
        <w:rPr>
          <w:rFonts w:ascii="Times New Roman" w:hAnsi="Times New Roman"/>
          <w:sz w:val="20"/>
          <w:szCs w:val="20"/>
          <w:lang w:val="en-CA"/>
        </w:rPr>
        <w:tab/>
        <w:t>Definition</w:t>
      </w:r>
    </w:p>
    <w:p w14:paraId="3F2E2922" w14:textId="77777777" w:rsidR="009227AE" w:rsidRPr="004A56F5" w:rsidRDefault="009227AE" w:rsidP="009227AE">
      <w:pPr>
        <w:spacing w:after="160"/>
        <w:jc w:val="both"/>
        <w:rPr>
          <w:rFonts w:eastAsia="Malgun Gothic"/>
          <w:sz w:val="20"/>
          <w:lang w:val="en-CA" w:eastAsia="ko-KR"/>
        </w:rPr>
      </w:pPr>
      <w:proofErr w:type="spellStart"/>
      <w:r w:rsidRPr="002B731D">
        <w:rPr>
          <w:rFonts w:ascii="Courier" w:eastAsia="Calibri" w:hAnsi="Courier"/>
          <w:sz w:val="20"/>
          <w:lang w:val="en-CA"/>
        </w:rPr>
        <w:t>RegionWisePackingStruct</w:t>
      </w:r>
      <w:proofErr w:type="spellEnd"/>
      <w:r w:rsidRPr="002B731D">
        <w:rPr>
          <w:rFonts w:eastAsia="Calibri"/>
          <w:sz w:val="20"/>
          <w:lang w:val="en-CA"/>
        </w:rPr>
        <w:t xml:space="preserve"> specifies the mapping between packed regions and the respective projected regions and specifies the location and size of the guard bands, if any.</w:t>
      </w:r>
    </w:p>
    <w:p w14:paraId="68ECDAEF" w14:textId="77777777" w:rsidR="009227AE" w:rsidRPr="004A56F5" w:rsidRDefault="009227AE" w:rsidP="009227AE">
      <w:pPr>
        <w:tabs>
          <w:tab w:val="left" w:pos="1701"/>
        </w:tabs>
        <w:spacing w:after="160"/>
        <w:ind w:left="1687" w:hanging="967"/>
        <w:jc w:val="both"/>
        <w:rPr>
          <w:rFonts w:eastAsia="Malgun Gothic"/>
          <w:sz w:val="20"/>
          <w:lang w:val="en-CA" w:eastAsia="ko-KR"/>
        </w:rPr>
      </w:pPr>
      <w:r w:rsidRPr="002B731D">
        <w:rPr>
          <w:rFonts w:eastAsia="Malgun Gothic"/>
          <w:sz w:val="18"/>
          <w:szCs w:val="18"/>
          <w:lang w:val="en-CA"/>
        </w:rPr>
        <w:t xml:space="preserve">NOTE: </w:t>
      </w:r>
      <w:r w:rsidRPr="002B731D">
        <w:rPr>
          <w:rFonts w:eastAsia="Malgun Gothic"/>
          <w:sz w:val="18"/>
          <w:szCs w:val="18"/>
          <w:lang w:val="en-CA"/>
        </w:rPr>
        <w:tab/>
        <w:t xml:space="preserve">Among other information the </w:t>
      </w:r>
      <w:proofErr w:type="spellStart"/>
      <w:r w:rsidRPr="002B731D">
        <w:rPr>
          <w:rFonts w:ascii="Courier" w:eastAsia="Calibri" w:hAnsi="Courier"/>
          <w:sz w:val="18"/>
          <w:szCs w:val="18"/>
          <w:lang w:val="en-CA"/>
        </w:rPr>
        <w:t>RegionWisePackingStruct</w:t>
      </w:r>
      <w:proofErr w:type="spellEnd"/>
      <w:r w:rsidRPr="002B731D">
        <w:rPr>
          <w:rFonts w:eastAsia="Malgun Gothic"/>
          <w:sz w:val="18"/>
          <w:szCs w:val="18"/>
          <w:lang w:val="en-CA"/>
        </w:rPr>
        <w:t xml:space="preserve"> also provides the content coverage information in the 2D Cartesian picture domain.</w:t>
      </w:r>
    </w:p>
    <w:p w14:paraId="6197FE01" w14:textId="77777777" w:rsidR="009227AE" w:rsidRPr="002B731D" w:rsidRDefault="009227AE" w:rsidP="009227AE">
      <w:pPr>
        <w:spacing w:after="160"/>
        <w:jc w:val="both"/>
        <w:rPr>
          <w:rFonts w:eastAsia="Malgun Gothic"/>
          <w:sz w:val="20"/>
          <w:lang w:val="en-CA" w:eastAsia="ko-KR"/>
        </w:rPr>
      </w:pPr>
      <w:bookmarkStart w:id="14" w:name="_Ref499538871"/>
      <w:r w:rsidRPr="002B731D">
        <w:rPr>
          <w:rFonts w:eastAsia="Malgun Gothic"/>
          <w:sz w:val="20"/>
          <w:lang w:val="en-CA" w:eastAsia="ko-KR"/>
        </w:rPr>
        <w:t xml:space="preserve">A decoded picture in the semantics </w:t>
      </w:r>
      <w:r w:rsidRPr="002B731D">
        <w:rPr>
          <w:rFonts w:eastAsia="Calibri"/>
          <w:sz w:val="20"/>
          <w:lang w:val="en-CA"/>
        </w:rPr>
        <w:t xml:space="preserve">of this clause </w:t>
      </w:r>
      <w:r w:rsidRPr="002B731D">
        <w:rPr>
          <w:rFonts w:eastAsia="Malgun Gothic"/>
          <w:sz w:val="20"/>
          <w:lang w:val="en-CA" w:eastAsia="ko-KR"/>
        </w:rPr>
        <w:t>is either one of the following depending on the container for this syntax structure:</w:t>
      </w:r>
    </w:p>
    <w:p w14:paraId="1EF85DE2"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video, the decoded picture is the decoding output resulting from a sample of the video track.</w:t>
      </w:r>
    </w:p>
    <w:p w14:paraId="393661B2"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For an image item, the decoded picture is a reconstructed image of the image item.</w:t>
      </w:r>
    </w:p>
    <w:p w14:paraId="764EC526"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w:t>
      </w:r>
      <w:proofErr w:type="spellStart"/>
      <w:r w:rsidRPr="002B731D">
        <w:rPr>
          <w:rFonts w:ascii="Courier" w:eastAsia="Calibri" w:hAnsi="Courier"/>
          <w:sz w:val="20"/>
          <w:lang w:val="en-CA"/>
        </w:rPr>
        <w:t>RegionWisePackingStruct</w:t>
      </w:r>
      <w:proofErr w:type="spellEnd"/>
      <w:r w:rsidRPr="002B731D">
        <w:rPr>
          <w:rFonts w:eastAsia="Calibri"/>
          <w:sz w:val="20"/>
          <w:lang w:val="en-CA"/>
        </w:rPr>
        <w:t xml:space="preserve"> is informatively summarized below, while the normative semantics follow subsequently in this clause:</w:t>
      </w:r>
    </w:p>
    <w:p w14:paraId="46EE3AB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projected picture are explicitly signalled with </w:t>
      </w:r>
      <w:proofErr w:type="spellStart"/>
      <w:r w:rsidRPr="002B731D">
        <w:rPr>
          <w:rFonts w:ascii="Courier" w:eastAsia="Calibri" w:hAnsi="Courier"/>
          <w:sz w:val="20"/>
          <w:lang w:val="en-CA"/>
        </w:rPr>
        <w:t>proj_picture_width</w:t>
      </w:r>
      <w:proofErr w:type="spellEnd"/>
      <w:r w:rsidRPr="002B731D">
        <w:rPr>
          <w:rFonts w:eastAsia="Calibri"/>
          <w:sz w:val="20"/>
          <w:lang w:val="en-CA"/>
        </w:rPr>
        <w:t xml:space="preserve"> and </w:t>
      </w:r>
      <w:proofErr w:type="spellStart"/>
      <w:r w:rsidRPr="002B731D">
        <w:rPr>
          <w:rFonts w:ascii="Courier" w:eastAsia="Calibri" w:hAnsi="Courier"/>
          <w:sz w:val="20"/>
          <w:lang w:val="en-CA"/>
        </w:rPr>
        <w:t>proj_picture_height</w:t>
      </w:r>
      <w:proofErr w:type="spellEnd"/>
      <w:r w:rsidRPr="002B731D">
        <w:rPr>
          <w:rFonts w:eastAsia="Calibri"/>
          <w:sz w:val="20"/>
          <w:lang w:val="en-CA"/>
        </w:rPr>
        <w:t>, respectively.</w:t>
      </w:r>
    </w:p>
    <w:p w14:paraId="3C4E63C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width and height of the packed picture are explicitly signalled with </w:t>
      </w:r>
      <w:proofErr w:type="spellStart"/>
      <w:r w:rsidRPr="002B731D">
        <w:rPr>
          <w:rFonts w:ascii="Courier" w:eastAsia="Calibri" w:hAnsi="Courier"/>
          <w:sz w:val="20"/>
          <w:lang w:val="en-CA"/>
        </w:rPr>
        <w:t>packed_picture_width</w:t>
      </w:r>
      <w:proofErr w:type="spellEnd"/>
      <w:r w:rsidRPr="002B731D">
        <w:rPr>
          <w:rFonts w:eastAsia="Calibri"/>
          <w:sz w:val="20"/>
          <w:lang w:val="en-CA"/>
        </w:rPr>
        <w:t xml:space="preserve"> and </w:t>
      </w:r>
      <w:proofErr w:type="spellStart"/>
      <w:r w:rsidRPr="002B731D">
        <w:rPr>
          <w:rFonts w:ascii="Courier" w:eastAsia="Calibri" w:hAnsi="Courier"/>
          <w:sz w:val="20"/>
          <w:lang w:val="en-CA"/>
        </w:rPr>
        <w:t>packed_picture_height</w:t>
      </w:r>
      <w:proofErr w:type="spellEnd"/>
      <w:r w:rsidRPr="002B731D">
        <w:rPr>
          <w:rFonts w:eastAsia="Calibri"/>
          <w:sz w:val="20"/>
          <w:lang w:val="en-CA"/>
        </w:rPr>
        <w:t>, respectively.</w:t>
      </w:r>
    </w:p>
    <w:p w14:paraId="2655B995"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When the projected picture is stereoscopic and has the top-bottom or side-by-side frame packing arrangement, </w:t>
      </w:r>
      <w:r w:rsidRPr="002B731D">
        <w:rPr>
          <w:rFonts w:ascii="Courier" w:hAnsi="Courier"/>
          <w:noProof/>
          <w:sz w:val="20"/>
          <w:lang w:val="en-CA"/>
        </w:rPr>
        <w:t xml:space="preserve">constituent_picture_matching_flag </w:t>
      </w:r>
      <w:r w:rsidRPr="002B731D">
        <w:rPr>
          <w:rFonts w:eastAsia="Calibri"/>
          <w:sz w:val="20"/>
          <w:lang w:val="en-CA"/>
        </w:rPr>
        <w:t xml:space="preserve">equal to 1 specifies </w:t>
      </w:r>
      <w:r w:rsidRPr="002B731D">
        <w:rPr>
          <w:sz w:val="20"/>
          <w:lang w:val="en-CA"/>
        </w:rPr>
        <w:t>that</w:t>
      </w:r>
    </w:p>
    <w:p w14:paraId="41BD5422"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projected region information, packed region information, and guard band region information in this syntax structure apply individually to each constituent picture,</w:t>
      </w:r>
    </w:p>
    <w:p w14:paraId="17516F60"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sz w:val="20"/>
          <w:lang w:val="en-CA"/>
        </w:rPr>
        <w:t>the packed picture and the projected picture have the same stereoscopic frame packing format</w:t>
      </w:r>
      <w:r w:rsidRPr="002B731D">
        <w:rPr>
          <w:rFonts w:eastAsia="Calibri"/>
          <w:sz w:val="20"/>
          <w:lang w:val="en-CA"/>
        </w:rPr>
        <w:t>, and</w:t>
      </w:r>
    </w:p>
    <w:p w14:paraId="2A2A733E"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the number of projected regions and packed regions is double of that indicated by the value of </w:t>
      </w:r>
      <w:proofErr w:type="spellStart"/>
      <w:r w:rsidRPr="002B731D">
        <w:rPr>
          <w:rFonts w:ascii="Courier" w:eastAsia="Calibri" w:hAnsi="Courier"/>
          <w:sz w:val="20"/>
          <w:lang w:val="en-CA"/>
        </w:rPr>
        <w:t>num_regions</w:t>
      </w:r>
      <w:proofErr w:type="spellEnd"/>
      <w:r w:rsidRPr="002B731D">
        <w:rPr>
          <w:rFonts w:eastAsia="Calibri"/>
          <w:sz w:val="20"/>
          <w:lang w:val="en-CA"/>
        </w:rPr>
        <w:t xml:space="preserve"> in the syntax structure.</w:t>
      </w:r>
    </w:p>
    <w:p w14:paraId="3993E24C"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projected regions have equal size, the flag </w:t>
      </w:r>
      <w:r w:rsidRPr="002B731D">
        <w:rPr>
          <w:rFonts w:ascii="Courier" w:hAnsi="Courier"/>
          <w:noProof/>
          <w:sz w:val="20"/>
          <w:highlight w:val="yellow"/>
          <w:lang w:val="en-CA"/>
        </w:rPr>
        <w:t xml:space="preserve">proj_reg_equal_size_flag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width and height of the projected regions.</w:t>
      </w:r>
    </w:p>
    <w:p w14:paraId="795D501A"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lastRenderedPageBreak/>
        <w:t xml:space="preserve">When the packed regions have equal </w:t>
      </w:r>
      <w:proofErr w:type="gramStart"/>
      <w:r w:rsidRPr="002B731D">
        <w:rPr>
          <w:rFonts w:eastAsia="Calibri"/>
          <w:sz w:val="20"/>
          <w:highlight w:val="yellow"/>
          <w:lang w:val="en-CA"/>
        </w:rPr>
        <w:t>size</w:t>
      </w:r>
      <w:proofErr w:type="gramEnd"/>
      <w:r w:rsidRPr="002B731D">
        <w:rPr>
          <w:rFonts w:eastAsia="Calibri"/>
          <w:sz w:val="20"/>
          <w:highlight w:val="yellow"/>
          <w:lang w:val="en-CA"/>
        </w:rPr>
        <w:t xml:space="preserve"> the flag </w:t>
      </w:r>
      <w:r w:rsidRPr="002B731D">
        <w:rPr>
          <w:rFonts w:ascii="Courier" w:hAnsi="Courier"/>
          <w:noProof/>
          <w:sz w:val="20"/>
          <w:highlight w:val="yellow"/>
          <w:lang w:val="en-CA"/>
        </w:rPr>
        <w:t xml:space="preserve">packed_reg_equal_size_flag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width and height of the packed regions.</w:t>
      </w:r>
    </w:p>
    <w:p w14:paraId="0BD6F520"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projected regions are ordered in raster scan order, the flag </w:t>
      </w:r>
      <w:r w:rsidRPr="002B731D">
        <w:rPr>
          <w:rFonts w:ascii="Courier" w:hAnsi="Courier"/>
          <w:noProof/>
          <w:sz w:val="20"/>
          <w:highlight w:val="yellow"/>
          <w:lang w:val="en-CA"/>
        </w:rPr>
        <w:t xml:space="preserve">proj_raster_scan_order_flag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top and left offsets of the projected regions.</w:t>
      </w:r>
    </w:p>
    <w:p w14:paraId="508693E2" w14:textId="77777777" w:rsidR="009227AE" w:rsidRPr="002B731D" w:rsidRDefault="009227AE" w:rsidP="009227AE">
      <w:pPr>
        <w:numPr>
          <w:ilvl w:val="0"/>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When the packed regions are ordered in raster scan order, the flag </w:t>
      </w:r>
      <w:r w:rsidRPr="002B731D">
        <w:rPr>
          <w:rFonts w:ascii="Courier" w:hAnsi="Courier"/>
          <w:noProof/>
          <w:sz w:val="20"/>
          <w:highlight w:val="yellow"/>
          <w:lang w:val="en-CA"/>
        </w:rPr>
        <w:t xml:space="preserve">packed_raster_scan_order_flag </w:t>
      </w:r>
      <w:r w:rsidRPr="002B731D">
        <w:rPr>
          <w:rFonts w:ascii="Times New Roman" w:eastAsia="Calibri" w:hAnsi="Times New Roman"/>
          <w:sz w:val="20"/>
          <w:szCs w:val="24"/>
          <w:highlight w:val="yellow"/>
          <w:lang w:val="en-CA"/>
        </w:rPr>
        <w:t>equal to</w:t>
      </w:r>
      <w:r w:rsidRPr="002B731D">
        <w:rPr>
          <w:rFonts w:ascii="Courier" w:hAnsi="Courier"/>
          <w:noProof/>
          <w:sz w:val="20"/>
          <w:highlight w:val="yellow"/>
          <w:lang w:val="en-CA"/>
        </w:rPr>
        <w:t xml:space="preserve"> 1</w:t>
      </w:r>
      <w:r w:rsidRPr="002B731D">
        <w:rPr>
          <w:rFonts w:eastAsia="Calibri"/>
          <w:sz w:val="20"/>
          <w:highlight w:val="yellow"/>
          <w:lang w:val="en-CA"/>
        </w:rPr>
        <w:t xml:space="preserve"> enables a compact description of the top and left offsets of the packed regions.</w:t>
      </w:r>
    </w:p>
    <w:p w14:paraId="55E414F9" w14:textId="77777777" w:rsidR="009227AE" w:rsidRPr="002B731D" w:rsidRDefault="009227AE" w:rsidP="009227AE">
      <w:pPr>
        <w:tabs>
          <w:tab w:val="left" w:pos="851"/>
          <w:tab w:val="left" w:pos="8010"/>
        </w:tabs>
        <w:spacing w:after="160"/>
        <w:jc w:val="both"/>
        <w:rPr>
          <w:rFonts w:eastAsia="Calibri"/>
          <w:sz w:val="20"/>
          <w:highlight w:val="yellow"/>
          <w:lang w:val="en-CA"/>
        </w:rPr>
      </w:pPr>
    </w:p>
    <w:p w14:paraId="2A05866D" w14:textId="77777777" w:rsidR="009227AE" w:rsidRPr="002B731D" w:rsidRDefault="009227AE" w:rsidP="009227AE">
      <w:pPr>
        <w:numPr>
          <w:ilvl w:val="0"/>
          <w:numId w:val="46"/>
        </w:numPr>
        <w:tabs>
          <w:tab w:val="left" w:pos="851"/>
          <w:tab w:val="left" w:pos="8010"/>
        </w:tabs>
        <w:spacing w:after="160"/>
        <w:jc w:val="both"/>
        <w:rPr>
          <w:rFonts w:eastAsia="Malgun Gothic"/>
          <w:sz w:val="20"/>
          <w:lang w:val="en-CA" w:eastAsia="ko-KR"/>
        </w:rPr>
      </w:pPr>
      <w:proofErr w:type="spellStart"/>
      <w:r w:rsidRPr="002B731D">
        <w:rPr>
          <w:rFonts w:ascii="Courier" w:eastAsia="Calibri" w:hAnsi="Courier"/>
          <w:sz w:val="20"/>
          <w:lang w:val="en-CA"/>
        </w:rPr>
        <w:t>RegionWisePackingStruct</w:t>
      </w:r>
      <w:proofErr w:type="spellEnd"/>
      <w:r w:rsidRPr="002B731D">
        <w:rPr>
          <w:rFonts w:eastAsia="Malgun Gothic"/>
          <w:sz w:val="20"/>
          <w:lang w:val="en-CA" w:eastAsia="ko-KR"/>
        </w:rPr>
        <w:t xml:space="preserve"> contains a loop, in which a loop entry corresponds to the respective projected regions and packed regions in both constituent pictures (when </w:t>
      </w:r>
      <w:r w:rsidRPr="002B731D">
        <w:rPr>
          <w:rFonts w:ascii="Courier" w:hAnsi="Courier"/>
          <w:noProof/>
          <w:sz w:val="20"/>
          <w:lang w:val="en-CA"/>
        </w:rPr>
        <w:t xml:space="preserve">constituent_picture_matching_flag </w:t>
      </w:r>
      <w:r w:rsidRPr="002B731D">
        <w:rPr>
          <w:rFonts w:eastAsia="Calibri"/>
          <w:sz w:val="20"/>
          <w:lang w:val="en-CA"/>
        </w:rPr>
        <w:t>equal to 1) or to a projected region and the respective packed region (</w:t>
      </w:r>
      <w:r w:rsidRPr="002B731D">
        <w:rPr>
          <w:rFonts w:eastAsia="Malgun Gothic"/>
          <w:sz w:val="20"/>
          <w:lang w:val="en-CA" w:eastAsia="ko-KR"/>
        </w:rPr>
        <w:t xml:space="preserve">when </w:t>
      </w:r>
      <w:r w:rsidRPr="002B731D">
        <w:rPr>
          <w:rFonts w:ascii="Courier" w:hAnsi="Courier"/>
          <w:noProof/>
          <w:sz w:val="20"/>
          <w:lang w:val="en-CA"/>
        </w:rPr>
        <w:t xml:space="preserve">constituent_picture_matching_flag </w:t>
      </w:r>
      <w:r w:rsidRPr="002B731D">
        <w:rPr>
          <w:rFonts w:eastAsia="Calibri"/>
          <w:sz w:val="20"/>
          <w:lang w:val="en-CA"/>
        </w:rPr>
        <w:t xml:space="preserve">equal to 0), and the loop entry the </w:t>
      </w:r>
      <w:r w:rsidRPr="002B731D">
        <w:rPr>
          <w:rFonts w:eastAsia="Malgun Gothic"/>
          <w:sz w:val="20"/>
          <w:lang w:val="en-CA" w:eastAsia="ko-KR"/>
        </w:rPr>
        <w:t>contains the following:</w:t>
      </w:r>
    </w:p>
    <w:p w14:paraId="3102C1A4"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a flag indicating the presence of guard bands for the packed region,</w:t>
      </w:r>
    </w:p>
    <w:p w14:paraId="51CB735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the packing type (however, only rectangular region-wise packing is specified in this document),</w:t>
      </w:r>
    </w:p>
    <w:p w14:paraId="0514A46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the mapping between a projected region and the respective packed region in the rectangular region packing structure </w:t>
      </w:r>
      <w:proofErr w:type="spellStart"/>
      <w:proofErr w:type="gramStart"/>
      <w:r w:rsidRPr="002B731D">
        <w:rPr>
          <w:rFonts w:ascii="Courier" w:eastAsia="Malgun Gothic" w:hAnsi="Courier"/>
          <w:sz w:val="20"/>
          <w:lang w:val="en-CA" w:eastAsia="ko-KR"/>
        </w:rPr>
        <w:t>RectRegionPacking</w:t>
      </w:r>
      <w:proofErr w:type="spellEnd"/>
      <w:r w:rsidRPr="002B731D">
        <w:rPr>
          <w:rFonts w:ascii="Courier" w:eastAsia="Malgun Gothic" w:hAnsi="Courier"/>
          <w:sz w:val="20"/>
          <w:lang w:val="en-CA" w:eastAsia="ko-KR"/>
        </w:rPr>
        <w:t>(</w:t>
      </w:r>
      <w:proofErr w:type="spellStart"/>
      <w:proofErr w:type="gramEnd"/>
      <w:r w:rsidRPr="002B731D">
        <w:rPr>
          <w:rFonts w:ascii="Courier" w:eastAsia="Malgun Gothic" w:hAnsi="Courier"/>
          <w:sz w:val="20"/>
          <w:lang w:val="en-CA" w:eastAsia="ko-KR"/>
        </w:rPr>
        <w:t>i</w:t>
      </w:r>
      <w:proofErr w:type="spellEnd"/>
      <w:r w:rsidRPr="002B731D">
        <w:rPr>
          <w:rFonts w:ascii="Courier" w:eastAsia="Malgun Gothic" w:hAnsi="Courier"/>
          <w:sz w:val="20"/>
          <w:highlight w:val="yellow"/>
          <w:lang w:val="en-CA" w:eastAsia="ko-KR"/>
        </w:rPr>
        <w:t xml:space="preserve">, </w:t>
      </w:r>
      <w:r w:rsidRPr="002B731D">
        <w:rPr>
          <w:rFonts w:ascii="Courier" w:hAnsi="Courier"/>
          <w:noProof/>
          <w:sz w:val="20"/>
          <w:highlight w:val="yellow"/>
          <w:lang w:val="en-CA"/>
        </w:rPr>
        <w:t>proj_reg_equal_size_flag, packed_reg_equal_size_flag,</w:t>
      </w:r>
      <w:r w:rsidR="00AA7D4F" w:rsidRPr="002B731D">
        <w:rPr>
          <w:rFonts w:ascii="Courier" w:hAnsi="Courier"/>
          <w:noProof/>
          <w:sz w:val="20"/>
          <w:highlight w:val="yellow"/>
          <w:lang w:val="en-CA"/>
        </w:rPr>
        <w:t xml:space="preserve"> </w:t>
      </w:r>
      <w:r w:rsidRPr="002B731D">
        <w:rPr>
          <w:rFonts w:ascii="Courier" w:hAnsi="Courier"/>
          <w:noProof/>
          <w:sz w:val="20"/>
          <w:highlight w:val="yellow"/>
          <w:lang w:val="en-CA"/>
        </w:rPr>
        <w:t>proj_raster_scan_order_flag, packed_raster_scan_order_flag</w:t>
      </w:r>
      <w:r w:rsidRPr="002B731D">
        <w:rPr>
          <w:rFonts w:ascii="Courier" w:eastAsia="Malgun Gothic" w:hAnsi="Courier"/>
          <w:sz w:val="20"/>
          <w:lang w:val="en-CA" w:eastAsia="ko-KR"/>
        </w:rPr>
        <w:t>)</w:t>
      </w:r>
      <w:r w:rsidRPr="002B731D">
        <w:rPr>
          <w:rFonts w:eastAsia="Malgun Gothic"/>
          <w:sz w:val="20"/>
          <w:lang w:val="en-CA" w:eastAsia="ko-KR"/>
        </w:rPr>
        <w:t>,</w:t>
      </w:r>
    </w:p>
    <w:p w14:paraId="03F2D39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guard bands are present, the guard band structure for the packed region </w:t>
      </w:r>
      <w:proofErr w:type="spellStart"/>
      <w:r w:rsidRPr="002B731D">
        <w:rPr>
          <w:rFonts w:ascii="Courier" w:eastAsia="Malgun Gothic" w:hAnsi="Courier"/>
          <w:sz w:val="20"/>
          <w:lang w:val="en-CA" w:eastAsia="ko-KR"/>
        </w:rPr>
        <w:t>GuardBand</w:t>
      </w:r>
      <w:proofErr w:type="spellEnd"/>
      <w:r w:rsidRPr="002B731D">
        <w:rPr>
          <w:rFonts w:ascii="Courier" w:eastAsia="Malgun Gothic" w:hAnsi="Courier"/>
          <w:sz w:val="20"/>
          <w:lang w:val="en-CA" w:eastAsia="ko-KR"/>
        </w:rPr>
        <w:t>(</w:t>
      </w:r>
      <w:proofErr w:type="spellStart"/>
      <w:r w:rsidRPr="002B731D">
        <w:rPr>
          <w:rFonts w:ascii="Courier" w:eastAsia="Malgun Gothic" w:hAnsi="Courier"/>
          <w:sz w:val="20"/>
          <w:lang w:val="en-CA" w:eastAsia="ko-KR"/>
        </w:rPr>
        <w:t>i</w:t>
      </w:r>
      <w:proofErr w:type="spellEnd"/>
      <w:r w:rsidRPr="002B731D">
        <w:rPr>
          <w:rFonts w:ascii="Courier" w:eastAsia="Malgun Gothic" w:hAnsi="Courier"/>
          <w:sz w:val="20"/>
          <w:lang w:val="en-CA" w:eastAsia="ko-KR"/>
        </w:rPr>
        <w:t>)</w:t>
      </w:r>
      <w:r w:rsidRPr="002B731D">
        <w:rPr>
          <w:rFonts w:eastAsia="Malgun Gothic"/>
          <w:sz w:val="20"/>
          <w:lang w:val="en-CA" w:eastAsia="ko-KR"/>
        </w:rPr>
        <w:t>.</w:t>
      </w:r>
    </w:p>
    <w:p w14:paraId="15AB093E"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rectangular region packing structure </w:t>
      </w:r>
      <w:proofErr w:type="spellStart"/>
      <w:proofErr w:type="gramStart"/>
      <w:r w:rsidRPr="002B731D">
        <w:rPr>
          <w:rFonts w:ascii="Courier" w:eastAsia="Malgun Gothic" w:hAnsi="Courier"/>
          <w:sz w:val="20"/>
          <w:lang w:val="en-CA" w:eastAsia="ko-KR"/>
        </w:rPr>
        <w:t>RectRegionPacking</w:t>
      </w:r>
      <w:proofErr w:type="spellEnd"/>
      <w:r w:rsidRPr="002B731D">
        <w:rPr>
          <w:rFonts w:ascii="Courier" w:eastAsia="Malgun Gothic" w:hAnsi="Courier"/>
          <w:sz w:val="20"/>
          <w:lang w:val="en-CA" w:eastAsia="ko-KR"/>
        </w:rPr>
        <w:t>(</w:t>
      </w:r>
      <w:proofErr w:type="spellStart"/>
      <w:proofErr w:type="gramEnd"/>
      <w:r w:rsidRPr="002B731D">
        <w:rPr>
          <w:rFonts w:ascii="Courier" w:eastAsia="Malgun Gothic" w:hAnsi="Courier"/>
          <w:sz w:val="20"/>
          <w:lang w:val="en-CA" w:eastAsia="ko-KR"/>
        </w:rPr>
        <w:t>i</w:t>
      </w:r>
      <w:proofErr w:type="spellEnd"/>
      <w:r w:rsidRPr="002B731D">
        <w:rPr>
          <w:rFonts w:ascii="Courier" w:eastAsia="Malgun Gothic" w:hAnsi="Courier"/>
          <w:sz w:val="20"/>
          <w:highlight w:val="yellow"/>
          <w:lang w:val="en-CA" w:eastAsia="ko-KR"/>
        </w:rPr>
        <w:t xml:space="preserve">, </w:t>
      </w:r>
      <w:r w:rsidRPr="002B731D">
        <w:rPr>
          <w:rFonts w:ascii="Courier" w:hAnsi="Courier"/>
          <w:noProof/>
          <w:sz w:val="20"/>
          <w:highlight w:val="yellow"/>
          <w:lang w:val="en-CA"/>
        </w:rPr>
        <w:t>proj_reg_equal_size_flag,</w:t>
      </w:r>
      <w:r w:rsidR="00AA7D4F"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packed_reg_equal_size_flag, proj_raster_scan_order_flag, packed_raster_scan_order_flag</w:t>
      </w:r>
      <w:r w:rsidRPr="002B731D">
        <w:rPr>
          <w:rFonts w:ascii="Courier" w:eastAsia="Malgun Gothic" w:hAnsi="Courier"/>
          <w:sz w:val="20"/>
          <w:lang w:val="en-CA" w:eastAsia="ko-KR"/>
        </w:rPr>
        <w:t>)</w:t>
      </w:r>
      <w:r w:rsidRPr="002B731D">
        <w:rPr>
          <w:rFonts w:eastAsia="Calibri"/>
          <w:sz w:val="20"/>
          <w:lang w:val="en-CA"/>
        </w:rPr>
        <w:t xml:space="preserve"> is informatively summarized below, while the normative semantics follow subsequently in this clause:</w:t>
      </w:r>
    </w:p>
    <w:p w14:paraId="5D8E3F67"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proj_reg_width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w:t>
      </w:r>
      <w:r w:rsidR="00AA7D4F" w:rsidRPr="002B731D">
        <w:rPr>
          <w:sz w:val="20"/>
          <w:lang w:val="en-CA"/>
        </w:rPr>
        <w:t xml:space="preserve"> </w:t>
      </w:r>
      <w:proofErr w:type="spellStart"/>
      <w:r w:rsidRPr="002B731D">
        <w:rPr>
          <w:rFonts w:ascii="Courier" w:hAnsi="Courier"/>
          <w:sz w:val="20"/>
          <w:lang w:val="en-CA"/>
        </w:rPr>
        <w:t>proj_reg_height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proj_reg_left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width, height, top offset, and left offset, respectively, of the </w:t>
      </w:r>
      <w:proofErr w:type="spellStart"/>
      <w:r w:rsidRPr="002B731D">
        <w:rPr>
          <w:sz w:val="20"/>
          <w:lang w:val="en-CA"/>
        </w:rPr>
        <w:t>i-th</w:t>
      </w:r>
      <w:proofErr w:type="spellEnd"/>
      <w:r w:rsidRPr="002B731D">
        <w:rPr>
          <w:sz w:val="20"/>
          <w:lang w:val="en-CA"/>
        </w:rPr>
        <w:t xml:space="preserve"> projected region</w:t>
      </w:r>
      <w:r w:rsidRPr="002B731D">
        <w:rPr>
          <w:rFonts w:eastAsia="Calibri"/>
          <w:sz w:val="20"/>
          <w:lang w:val="en-CA"/>
        </w:rPr>
        <w:t>.</w:t>
      </w:r>
    </w:p>
    <w:p w14:paraId="35232EE1"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transform_type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rotation and mirroring, if any, that are applied to the </w:t>
      </w:r>
      <w:proofErr w:type="spellStart"/>
      <w:r w:rsidRPr="002B731D">
        <w:rPr>
          <w:sz w:val="20"/>
          <w:lang w:val="en-CA"/>
        </w:rPr>
        <w:t>i-th</w:t>
      </w:r>
      <w:proofErr w:type="spellEnd"/>
      <w:r w:rsidRPr="002B731D">
        <w:rPr>
          <w:sz w:val="20"/>
          <w:lang w:val="en-CA"/>
        </w:rPr>
        <w:t xml:space="preserve"> packed region to remap it to the </w:t>
      </w:r>
      <w:proofErr w:type="spellStart"/>
      <w:r w:rsidRPr="002B731D">
        <w:rPr>
          <w:sz w:val="20"/>
          <w:lang w:val="en-CA"/>
        </w:rPr>
        <w:t>i-th</w:t>
      </w:r>
      <w:proofErr w:type="spellEnd"/>
      <w:r w:rsidRPr="002B731D">
        <w:rPr>
          <w:sz w:val="20"/>
          <w:lang w:val="en-CA"/>
        </w:rPr>
        <w:t xml:space="preserve"> projected region.</w:t>
      </w:r>
    </w:p>
    <w:p w14:paraId="21CA4D20"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packed_reg_width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w:t>
      </w:r>
      <w:r w:rsidR="00AA7D4F" w:rsidRPr="002B731D">
        <w:rPr>
          <w:sz w:val="20"/>
          <w:lang w:val="en-CA"/>
        </w:rPr>
        <w:t xml:space="preserve"> </w:t>
      </w:r>
      <w:proofErr w:type="spellStart"/>
      <w:r w:rsidRPr="002B731D">
        <w:rPr>
          <w:rFonts w:ascii="Courier" w:hAnsi="Courier"/>
          <w:sz w:val="20"/>
          <w:lang w:val="en-CA"/>
        </w:rPr>
        <w:t>packed_reg_height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packed_reg_left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width, height, the top offset, and the left offset, respectively, of the </w:t>
      </w:r>
      <w:proofErr w:type="spellStart"/>
      <w:r w:rsidRPr="002B731D">
        <w:rPr>
          <w:sz w:val="20"/>
          <w:lang w:val="en-CA"/>
        </w:rPr>
        <w:t>i-th</w:t>
      </w:r>
      <w:proofErr w:type="spellEnd"/>
      <w:r w:rsidRPr="002B731D">
        <w:rPr>
          <w:sz w:val="20"/>
          <w:lang w:val="en-CA"/>
        </w:rPr>
        <w:t xml:space="preserve"> packed region.</w:t>
      </w:r>
    </w:p>
    <w:p w14:paraId="68FD80DD" w14:textId="77777777" w:rsidR="009227AE" w:rsidRPr="002B731D" w:rsidRDefault="009227AE" w:rsidP="009227AE">
      <w:pPr>
        <w:spacing w:after="160"/>
        <w:jc w:val="both"/>
        <w:rPr>
          <w:rFonts w:eastAsia="Calibri"/>
          <w:sz w:val="20"/>
          <w:lang w:val="en-CA"/>
        </w:rPr>
      </w:pPr>
      <w:r w:rsidRPr="002B731D">
        <w:rPr>
          <w:rFonts w:eastAsia="Calibri"/>
          <w:sz w:val="20"/>
          <w:lang w:val="en-CA"/>
        </w:rPr>
        <w:t xml:space="preserve">The content of the guard band structure </w:t>
      </w:r>
      <w:proofErr w:type="spellStart"/>
      <w:r w:rsidRPr="002B731D">
        <w:rPr>
          <w:rFonts w:ascii="Courier" w:eastAsia="Malgun Gothic" w:hAnsi="Courier"/>
          <w:sz w:val="20"/>
          <w:lang w:val="en-CA" w:eastAsia="ko-KR"/>
        </w:rPr>
        <w:t>GuardBand</w:t>
      </w:r>
      <w:proofErr w:type="spellEnd"/>
      <w:r w:rsidRPr="002B731D">
        <w:rPr>
          <w:rFonts w:ascii="Courier" w:eastAsia="Malgun Gothic" w:hAnsi="Courier"/>
          <w:sz w:val="20"/>
          <w:lang w:val="en-CA" w:eastAsia="ko-KR"/>
        </w:rPr>
        <w:t>(</w:t>
      </w:r>
      <w:proofErr w:type="spellStart"/>
      <w:r w:rsidRPr="002B731D">
        <w:rPr>
          <w:rFonts w:ascii="Courier" w:eastAsia="Malgun Gothic" w:hAnsi="Courier"/>
          <w:sz w:val="20"/>
          <w:lang w:val="en-CA" w:eastAsia="ko-KR"/>
        </w:rPr>
        <w:t>i</w:t>
      </w:r>
      <w:proofErr w:type="spellEnd"/>
      <w:r w:rsidRPr="002B731D">
        <w:rPr>
          <w:rFonts w:ascii="Courier" w:eastAsia="Malgun Gothic" w:hAnsi="Courier"/>
          <w:sz w:val="20"/>
          <w:lang w:val="en-CA" w:eastAsia="ko-KR"/>
        </w:rPr>
        <w:t>)</w:t>
      </w:r>
      <w:r w:rsidRPr="002B731D">
        <w:rPr>
          <w:rFonts w:eastAsia="Calibri"/>
          <w:sz w:val="20"/>
          <w:lang w:val="en-CA"/>
        </w:rPr>
        <w:t>is informatively summarized below, while the normative semantics follow subsequently in this clause:</w:t>
      </w:r>
    </w:p>
    <w:p w14:paraId="60459FFC"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left_gb_width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right_gb_width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top_gb_height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or </w:t>
      </w:r>
      <w:proofErr w:type="spellStart"/>
      <w:r w:rsidRPr="002B731D">
        <w:rPr>
          <w:rFonts w:ascii="Courier" w:hAnsi="Courier"/>
          <w:sz w:val="20"/>
          <w:lang w:val="en-CA"/>
        </w:rPr>
        <w:t>bottom_gb_height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guard band size on the left side of, the right side of, above, or below, respectively, the </w:t>
      </w:r>
      <w:proofErr w:type="spellStart"/>
      <w:r w:rsidRPr="002B731D">
        <w:rPr>
          <w:sz w:val="20"/>
          <w:lang w:val="en-CA"/>
        </w:rPr>
        <w:t>i-th</w:t>
      </w:r>
      <w:proofErr w:type="spellEnd"/>
      <w:r w:rsidRPr="002B731D">
        <w:rPr>
          <w:sz w:val="20"/>
          <w:lang w:val="en-CA"/>
        </w:rPr>
        <w:t xml:space="preserve"> packed region.</w:t>
      </w:r>
    </w:p>
    <w:p w14:paraId="6A17707E"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gb_not_used_for_pred_flag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 xml:space="preserve">] </w:t>
      </w:r>
      <w:r w:rsidRPr="002B731D">
        <w:rPr>
          <w:rFonts w:eastAsia="Calibri"/>
          <w:sz w:val="20"/>
          <w:lang w:val="en-CA"/>
        </w:rPr>
        <w:t>indicates if the encoding was constrained in a manner that guards bands are not used as a reference in the inter prediction process.</w:t>
      </w:r>
    </w:p>
    <w:p w14:paraId="20438BD5" w14:textId="77777777" w:rsidR="009227AE" w:rsidRPr="002B731D" w:rsidRDefault="009227AE" w:rsidP="009227AE">
      <w:pPr>
        <w:numPr>
          <w:ilvl w:val="0"/>
          <w:numId w:val="46"/>
        </w:numPr>
        <w:tabs>
          <w:tab w:val="left" w:pos="851"/>
          <w:tab w:val="left" w:pos="8010"/>
        </w:tabs>
        <w:spacing w:after="160"/>
        <w:jc w:val="both"/>
        <w:rPr>
          <w:rFonts w:eastAsia="Calibri"/>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specifies the type of the guard bands for the </w:t>
      </w:r>
      <w:proofErr w:type="spellStart"/>
      <w:r w:rsidRPr="002B731D">
        <w:rPr>
          <w:sz w:val="20"/>
          <w:lang w:val="en-CA"/>
        </w:rPr>
        <w:t>i-th</w:t>
      </w:r>
      <w:proofErr w:type="spellEnd"/>
      <w:r w:rsidRPr="002B731D">
        <w:rPr>
          <w:sz w:val="20"/>
          <w:lang w:val="en-CA"/>
        </w:rPr>
        <w:t xml:space="preserve"> packed region.</w:t>
      </w:r>
    </w:p>
    <w:p w14:paraId="5A584018" w14:textId="35FB0884" w:rsidR="009227AE" w:rsidRPr="002B731D" w:rsidRDefault="009227AE" w:rsidP="009227AE">
      <w:pPr>
        <w:spacing w:after="160"/>
        <w:jc w:val="both"/>
        <w:rPr>
          <w:rFonts w:eastAsia="Calibri"/>
          <w:sz w:val="20"/>
          <w:lang w:val="en-CA"/>
        </w:rPr>
      </w:pPr>
      <w:r w:rsidRPr="002B731D">
        <w:rPr>
          <w:rFonts w:eastAsia="Calibri"/>
          <w:sz w:val="20"/>
          <w:lang w:val="en-CA"/>
        </w:rPr>
        <w:lastRenderedPageBreak/>
        <w:fldChar w:fldCharType="begin"/>
      </w:r>
      <w:r w:rsidRPr="002B731D">
        <w:rPr>
          <w:rFonts w:eastAsia="Calibri"/>
          <w:sz w:val="20"/>
          <w:lang w:val="en-CA"/>
        </w:rPr>
        <w:instrText xml:space="preserve"> REF _Ref500821538 \h  \* MERGEFORMAT </w:instrText>
      </w:r>
      <w:r w:rsidRPr="002B731D">
        <w:rPr>
          <w:rFonts w:eastAsia="Calibri"/>
          <w:sz w:val="20"/>
          <w:lang w:val="en-CA"/>
        </w:rPr>
      </w:r>
      <w:r w:rsidRPr="002B731D">
        <w:rPr>
          <w:rFonts w:eastAsia="Calibri"/>
          <w:sz w:val="20"/>
          <w:lang w:val="en-CA"/>
        </w:rPr>
        <w:fldChar w:fldCharType="separate"/>
      </w:r>
      <w:r w:rsidR="009A2F85">
        <w:rPr>
          <w:rFonts w:eastAsia="Calibri"/>
          <w:b/>
          <w:bCs/>
          <w:sz w:val="20"/>
        </w:rPr>
        <w:t>Error! Reference source not found.</w:t>
      </w:r>
      <w:r w:rsidRPr="002B731D">
        <w:rPr>
          <w:rFonts w:eastAsia="Calibri"/>
          <w:sz w:val="20"/>
          <w:lang w:val="en-CA"/>
        </w:rPr>
        <w:fldChar w:fldCharType="end"/>
      </w:r>
      <w:r w:rsidRPr="002B731D">
        <w:rPr>
          <w:rFonts w:eastAsia="Calibri"/>
          <w:sz w:val="20"/>
          <w:lang w:val="en-CA"/>
        </w:rPr>
        <w:t xml:space="preserve"> illustrates an example of the position and size of a projected region within a projected picture (on the left side) as well as that of a packed region within a packed picture with guard bands (on the right side)</w:t>
      </w:r>
      <w:r w:rsidRPr="004A56F5">
        <w:rPr>
          <w:rFonts w:eastAsia="Malgun Gothic"/>
          <w:sz w:val="20"/>
          <w:lang w:val="en-CA" w:eastAsia="ko-KR"/>
        </w:rPr>
        <w:t xml:space="preserve">. This example applies when the value of </w:t>
      </w:r>
      <w:r w:rsidRPr="002B731D">
        <w:rPr>
          <w:rFonts w:ascii="Courier" w:hAnsi="Courier"/>
          <w:noProof/>
          <w:sz w:val="20"/>
          <w:lang w:val="en-CA"/>
        </w:rPr>
        <w:t>constituent_picture_matching_flag</w:t>
      </w:r>
      <w:r w:rsidRPr="002B731D">
        <w:rPr>
          <w:rFonts w:eastAsia="Calibri"/>
          <w:sz w:val="20"/>
          <w:lang w:val="en-CA"/>
        </w:rPr>
        <w:t xml:space="preserve"> </w:t>
      </w:r>
      <w:r w:rsidRPr="004A56F5">
        <w:rPr>
          <w:rFonts w:eastAsia="Malgun Gothic"/>
          <w:sz w:val="20"/>
          <w:lang w:val="en-CA" w:eastAsia="ko-KR"/>
        </w:rPr>
        <w:t>is equal to 0.</w:t>
      </w:r>
    </w:p>
    <w:p w14:paraId="069FD122" w14:textId="77777777" w:rsidR="009227AE" w:rsidRPr="002B731D" w:rsidRDefault="009227AE" w:rsidP="009227AE">
      <w:pPr>
        <w:spacing w:after="160"/>
        <w:jc w:val="both"/>
        <w:rPr>
          <w:rFonts w:eastAsia="Calibri"/>
          <w:sz w:val="20"/>
          <w:lang w:val="en-CA"/>
        </w:rPr>
      </w:pPr>
      <w:r w:rsidRPr="002B731D">
        <w:rPr>
          <w:rFonts w:eastAsia="Calibri"/>
          <w:sz w:val="20"/>
          <w:lang w:val="en-CA"/>
        </w:rPr>
        <w:t>…</w:t>
      </w:r>
    </w:p>
    <w:p w14:paraId="3C26B4DB" w14:textId="77777777" w:rsidR="009227AE" w:rsidRPr="002B731D" w:rsidRDefault="009227AE" w:rsidP="009227AE">
      <w:pPr>
        <w:spacing w:after="160"/>
        <w:jc w:val="both"/>
        <w:rPr>
          <w:rFonts w:eastAsia="Calibri"/>
          <w:sz w:val="20"/>
          <w:lang w:val="en-CA"/>
        </w:rPr>
      </w:pPr>
      <w:r w:rsidRPr="002B731D">
        <w:rPr>
          <w:rFonts w:eastAsia="Calibri"/>
          <w:sz w:val="20"/>
          <w:lang w:val="en-CA"/>
        </w:rPr>
        <w:t>This clause is organized as follows:</w:t>
      </w:r>
    </w:p>
    <w:p w14:paraId="33F5158B" w14:textId="7D3A9EEC"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rectangular region packing structure are specified in clauses </w:t>
      </w:r>
      <w:r w:rsidRPr="002B731D">
        <w:rPr>
          <w:sz w:val="20"/>
          <w:lang w:val="en-CA"/>
        </w:rPr>
        <w:fldChar w:fldCharType="begin"/>
      </w:r>
      <w:r w:rsidRPr="002B731D">
        <w:rPr>
          <w:sz w:val="20"/>
          <w:lang w:val="en-CA"/>
        </w:rPr>
        <w:instrText xml:space="preserve"> REF _Ref499541957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_Ref499538874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C48431F" w14:textId="25C0D9FD"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guard band structure are specified in clauses </w:t>
      </w:r>
      <w:r w:rsidRPr="002B731D">
        <w:rPr>
          <w:sz w:val="20"/>
          <w:lang w:val="en-CA"/>
        </w:rPr>
        <w:fldChar w:fldCharType="begin"/>
      </w:r>
      <w:r w:rsidRPr="002B731D">
        <w:rPr>
          <w:sz w:val="20"/>
          <w:lang w:val="en-CA"/>
        </w:rPr>
        <w:instrText xml:space="preserve"> REF _Ref499538985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_Ref499538959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B43DCFE" w14:textId="6CBC6281"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sz w:val="20"/>
          <w:lang w:val="en-CA"/>
        </w:rPr>
        <w:t xml:space="preserve">The syntax and semantics of the region-wise packing structure are specified in clauses </w:t>
      </w:r>
      <w:r w:rsidRPr="002B731D">
        <w:rPr>
          <w:sz w:val="20"/>
          <w:lang w:val="en-CA"/>
        </w:rPr>
        <w:fldChar w:fldCharType="begin"/>
      </w:r>
      <w:r w:rsidRPr="002B731D">
        <w:rPr>
          <w:sz w:val="20"/>
          <w:lang w:val="en-CA"/>
        </w:rPr>
        <w:instrText xml:space="preserve"> REF _Ref499538961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xml:space="preserve"> and </w:t>
      </w:r>
      <w:r w:rsidRPr="002B731D">
        <w:rPr>
          <w:sz w:val="20"/>
          <w:lang w:val="en-CA"/>
        </w:rPr>
        <w:fldChar w:fldCharType="begin"/>
      </w:r>
      <w:r w:rsidRPr="002B731D">
        <w:rPr>
          <w:sz w:val="20"/>
          <w:lang w:val="en-CA"/>
        </w:rPr>
        <w:instrText xml:space="preserve"> REF _Ref499542038 \r \h </w:instrText>
      </w:r>
      <w:r w:rsidRPr="002B731D">
        <w:rPr>
          <w:sz w:val="20"/>
          <w:lang w:val="en-CA"/>
        </w:rPr>
      </w:r>
      <w:r w:rsidRPr="002B731D">
        <w:rPr>
          <w:sz w:val="20"/>
          <w:lang w:val="en-CA"/>
        </w:rPr>
        <w:fldChar w:fldCharType="separate"/>
      </w:r>
      <w:r w:rsidR="009A2F85">
        <w:rPr>
          <w:b/>
          <w:bCs/>
          <w:sz w:val="20"/>
        </w:rPr>
        <w:t>Error! Reference source not found.</w:t>
      </w:r>
      <w:r w:rsidRPr="002B731D">
        <w:rPr>
          <w:sz w:val="20"/>
          <w:lang w:val="en-CA"/>
        </w:rPr>
        <w:fldChar w:fldCharType="end"/>
      </w:r>
      <w:r w:rsidRPr="002B731D">
        <w:rPr>
          <w:sz w:val="20"/>
          <w:lang w:val="en-CA"/>
        </w:rPr>
        <w:t>, respectively.</w:t>
      </w:r>
    </w:p>
    <w:p w14:paraId="5581E938" w14:textId="515C5734" w:rsidR="009227AE" w:rsidRPr="002B731D" w:rsidRDefault="009227AE" w:rsidP="009227AE">
      <w:pPr>
        <w:numPr>
          <w:ilvl w:val="0"/>
          <w:numId w:val="46"/>
        </w:numPr>
        <w:tabs>
          <w:tab w:val="left" w:pos="851"/>
          <w:tab w:val="left" w:pos="8010"/>
        </w:tabs>
        <w:spacing w:after="160"/>
        <w:jc w:val="both"/>
        <w:rPr>
          <w:rFonts w:eastAsia="Calibri"/>
          <w:sz w:val="20"/>
          <w:lang w:val="en-CA"/>
        </w:rPr>
      </w:pPr>
      <w:r w:rsidRPr="002B731D">
        <w:rPr>
          <w:rFonts w:eastAsia="Calibri"/>
          <w:sz w:val="20"/>
          <w:lang w:val="en-CA"/>
        </w:rPr>
        <w:t xml:space="preserve">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derives variables from syntax element values of the rectangular region packing, guard band, region-wise packing structures. Clause </w:t>
      </w:r>
      <w:r w:rsidRPr="002B731D">
        <w:rPr>
          <w:rFonts w:eastAsia="Calibri"/>
          <w:sz w:val="20"/>
          <w:lang w:val="en-CA"/>
        </w:rPr>
        <w:fldChar w:fldCharType="begin"/>
      </w:r>
      <w:r w:rsidRPr="002B731D">
        <w:rPr>
          <w:rFonts w:eastAsia="Calibri"/>
          <w:sz w:val="20"/>
          <w:lang w:val="en-CA"/>
        </w:rPr>
        <w:instrText xml:space="preserve"> REF _Ref499542290 \r \h </w:instrText>
      </w:r>
      <w:r w:rsidRPr="002B731D">
        <w:rPr>
          <w:rFonts w:eastAsia="Calibri"/>
          <w:sz w:val="20"/>
          <w:lang w:val="en-CA"/>
        </w:rPr>
      </w:r>
      <w:r w:rsidRPr="002B731D">
        <w:rPr>
          <w:rFonts w:eastAsia="Calibri"/>
          <w:sz w:val="20"/>
          <w:lang w:val="en-CA"/>
        </w:rPr>
        <w:fldChar w:fldCharType="separate"/>
      </w:r>
      <w:r w:rsidR="009A2F85">
        <w:rPr>
          <w:rFonts w:eastAsia="Calibri"/>
          <w:sz w:val="20"/>
          <w:lang w:val="en-CA"/>
        </w:rPr>
        <w:t>0</w:t>
      </w:r>
      <w:r w:rsidRPr="002B731D">
        <w:rPr>
          <w:rFonts w:eastAsia="Calibri"/>
          <w:sz w:val="20"/>
          <w:lang w:val="en-CA"/>
        </w:rPr>
        <w:fldChar w:fldCharType="end"/>
      </w:r>
      <w:r w:rsidRPr="002B731D">
        <w:rPr>
          <w:rFonts w:eastAsia="Calibri"/>
          <w:sz w:val="20"/>
          <w:lang w:val="en-CA"/>
        </w:rPr>
        <w:t xml:space="preserve"> also uses the variables to specify constraints for the syntax element values. The variables are also used in other clauses.</w:t>
      </w:r>
    </w:p>
    <w:p w14:paraId="73DCE73A"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7.5.3.2</w:t>
      </w:r>
      <w:r w:rsidRPr="002B731D">
        <w:rPr>
          <w:rFonts w:ascii="Times New Roman" w:hAnsi="Times New Roman"/>
          <w:sz w:val="20"/>
          <w:szCs w:val="20"/>
          <w:lang w:val="en-CA"/>
        </w:rPr>
        <w:tab/>
        <w:t>Syntax of the rectangular region packing structure</w:t>
      </w:r>
      <w:bookmarkEnd w:id="14"/>
    </w:p>
    <w:p w14:paraId="7C9F8CC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 xml:space="preserve">aligned(8) class RectRegionPacking(i, </w:t>
      </w:r>
    </w:p>
    <w:p w14:paraId="0FE7F5E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proj_reg_equal_size_flag,</w:t>
      </w:r>
    </w:p>
    <w:p w14:paraId="50D04E8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packed_reg_equal_size_flag,</w:t>
      </w:r>
    </w:p>
    <w:p w14:paraId="6261FED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proj_raster_scan_order_flag,</w:t>
      </w:r>
    </w:p>
    <w:p w14:paraId="647B525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packed_raster_scan_order_flag) {</w:t>
      </w:r>
    </w:p>
    <w:p w14:paraId="6A13406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(proj_reg_equal_size_flag) {</w:t>
      </w:r>
    </w:p>
    <w:p w14:paraId="7F99A27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if (i == 0) {</w:t>
      </w:r>
    </w:p>
    <w:p w14:paraId="43FB08F9"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int(32) proj_reg_width[0];</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int(32) proj_reg_height[0];</w:t>
      </w:r>
    </w:p>
    <w:p w14:paraId="10940C9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w:t>
      </w:r>
    </w:p>
    <w:p w14:paraId="1AB4491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proj_reg_height[i];</w:t>
      </w:r>
    </w:p>
    <w:p w14:paraId="116596D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w:t>
      </w:r>
    </w:p>
    <w:p w14:paraId="015927A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if (!proj_raster_scan_order_flag)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int(32) proj_reg_left[i];</w:t>
      </w:r>
    </w:p>
    <w:p w14:paraId="5453E2B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r>
      <w:r w:rsidRPr="002B731D">
        <w:rPr>
          <w:rFonts w:ascii="Courier" w:hAnsi="Courier"/>
          <w:noProof/>
          <w:sz w:val="20"/>
          <w:lang w:val="en-CA"/>
        </w:rPr>
        <w:tab/>
        <w:t>unsigned int(</w:t>
      </w:r>
      <w:r w:rsidRPr="002B731D">
        <w:rPr>
          <w:rFonts w:ascii="Courier" w:hAnsi="Courier"/>
          <w:noProof/>
          <w:sz w:val="20"/>
          <w:lang w:val="en-CA" w:eastAsia="ko-KR"/>
        </w:rPr>
        <w:t>3</w:t>
      </w:r>
      <w:r w:rsidRPr="002B731D">
        <w:rPr>
          <w:rFonts w:ascii="Courier" w:hAnsi="Courier"/>
          <w:noProof/>
          <w:sz w:val="20"/>
          <w:lang w:val="en-CA"/>
        </w:rPr>
        <w:t>)  transform_type[i];</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rPr>
        <w:t>bit(</w:t>
      </w:r>
      <w:r w:rsidRPr="002B731D">
        <w:rPr>
          <w:rFonts w:ascii="Courier" w:hAnsi="Courier"/>
          <w:noProof/>
          <w:sz w:val="20"/>
          <w:lang w:val="en-CA" w:eastAsia="ko-KR"/>
        </w:rPr>
        <w:t>5</w:t>
      </w:r>
      <w:r w:rsidRPr="002B731D">
        <w:rPr>
          <w:rFonts w:ascii="Courier" w:hAnsi="Courier"/>
          <w:noProof/>
          <w:sz w:val="20"/>
          <w:lang w:val="en-CA"/>
        </w:rPr>
        <w:t>) reserved = 0;</w:t>
      </w:r>
    </w:p>
    <w:p w14:paraId="312CD87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p>
    <w:p w14:paraId="2079916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if (packed_reg_equal_size_flag) {</w:t>
      </w:r>
    </w:p>
    <w:p w14:paraId="72CB97B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if (i == 0) {</w:t>
      </w:r>
    </w:p>
    <w:p w14:paraId="078776D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int(16) packed_reg_width[0];</w:t>
      </w:r>
      <w:r w:rsidRPr="002B731D">
        <w:rPr>
          <w:rFonts w:ascii="Courier" w:hAnsi="Courier"/>
          <w:noProof/>
          <w:sz w:val="20"/>
          <w:highlight w:val="yellow"/>
          <w:lang w:val="en-CA"/>
        </w:rPr>
        <w:br/>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t>unsigned int(16) packed_reg_height[0];</w:t>
      </w:r>
    </w:p>
    <w:p w14:paraId="72E79EAD"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r>
      <w:r w:rsidRPr="002B731D">
        <w:rPr>
          <w:rFonts w:ascii="Courier" w:hAnsi="Courier"/>
          <w:noProof/>
          <w:sz w:val="20"/>
          <w:highlight w:val="yellow"/>
          <w:lang w:val="en-CA"/>
        </w:rPr>
        <w:tab/>
        <w:t>}</w:t>
      </w:r>
      <w:r w:rsidRPr="002B731D">
        <w:rPr>
          <w:rFonts w:ascii="Courier" w:hAnsi="Courier"/>
          <w:noProof/>
          <w:sz w:val="20"/>
          <w:highlight w:val="yellow"/>
          <w:lang w:val="en-CA"/>
        </w:rPr>
        <w:br/>
      </w:r>
      <w:r w:rsidRPr="002B731D">
        <w:rPr>
          <w:rFonts w:ascii="Courier" w:hAnsi="Courier"/>
          <w:noProof/>
          <w:sz w:val="20"/>
          <w:highlight w:val="yellow"/>
          <w:lang w:val="en-CA"/>
        </w:rPr>
        <w:tab/>
      </w:r>
    </w:p>
    <w:p w14:paraId="3ABF3B0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 else {</w:t>
      </w:r>
      <w:r w:rsidRPr="002B731D">
        <w:rPr>
          <w:rFonts w:ascii="Courier" w:hAnsi="Courier"/>
          <w:noProof/>
          <w:sz w:val="20"/>
          <w:lang w:val="en-CA"/>
        </w:rPr>
        <w:t xml:space="preserve">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packed_reg_width[i];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packed_reg_height[i];</w:t>
      </w:r>
    </w:p>
    <w:p w14:paraId="5547350F"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w:t>
      </w:r>
    </w:p>
    <w:p w14:paraId="27CB53E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lastRenderedPageBreak/>
        <w:tab/>
        <w:t>if (!packed_raster_scan_order_flag)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packed_reg_top[i];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int(16) packed_reg_left[i];</w:t>
      </w:r>
    </w:p>
    <w:p w14:paraId="3E5F458C"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b/>
      </w:r>
      <w:r w:rsidRPr="002B731D">
        <w:rPr>
          <w:rFonts w:ascii="Courier" w:hAnsi="Courier"/>
          <w:noProof/>
          <w:sz w:val="20"/>
          <w:highlight w:val="yellow"/>
          <w:lang w:val="en-CA"/>
        </w:rPr>
        <w:t>}</w:t>
      </w:r>
      <w:r w:rsidRPr="002B731D">
        <w:rPr>
          <w:rFonts w:ascii="Courier" w:hAnsi="Courier"/>
          <w:noProof/>
          <w:sz w:val="20"/>
          <w:lang w:val="en-CA"/>
        </w:rPr>
        <w:br/>
        <w:t>}</w:t>
      </w:r>
    </w:p>
    <w:p w14:paraId="67FBEA44"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7.5.3.3 Semantics of the rectangular region packing structure</w:t>
      </w:r>
    </w:p>
    <w:p w14:paraId="46572DCF"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proj_reg_width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proj_reg_left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width, height, top offset, and left offset, respectively, of the </w:t>
      </w:r>
      <w:proofErr w:type="spellStart"/>
      <w:r w:rsidRPr="002B731D">
        <w:rPr>
          <w:sz w:val="20"/>
          <w:lang w:val="en-CA"/>
        </w:rPr>
        <w:t>i-th</w:t>
      </w:r>
      <w:proofErr w:type="spellEnd"/>
      <w:r w:rsidRPr="002B731D">
        <w:rPr>
          <w:sz w:val="20"/>
          <w:lang w:val="en-CA"/>
        </w:rPr>
        <w:t xml:space="preserve"> projected region, either within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the constituent picture of the projected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proofErr w:type="spellStart"/>
      <w:r w:rsidRPr="002B731D">
        <w:rPr>
          <w:rFonts w:ascii="Courier" w:hAnsi="Courier"/>
          <w:sz w:val="20"/>
          <w:lang w:val="en-CA"/>
        </w:rPr>
        <w:t>proj_reg_width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proj_reg_top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proj_reg_left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are indicated in relative projected picture sample units.</w:t>
      </w:r>
    </w:p>
    <w:p w14:paraId="198548C0" w14:textId="77777777"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1: </w:t>
      </w:r>
      <w:r w:rsidRPr="004A56F5">
        <w:rPr>
          <w:rFonts w:eastAsia="Malgun Gothic"/>
          <w:sz w:val="18"/>
          <w:szCs w:val="18"/>
          <w:lang w:val="en-CA"/>
        </w:rPr>
        <w:tab/>
      </w:r>
      <w:r w:rsidRPr="004A56F5">
        <w:rPr>
          <w:sz w:val="18"/>
          <w:szCs w:val="18"/>
          <w:lang w:val="en-CA"/>
        </w:rPr>
        <w:t>Two projected regions may partially or entirely overlap with each other. When there is an indication of quality difference, e.g., by a region-wise quality ranking indication, then for the overlapping area of any two overlapping projected regions, the packed region corresponding to the projected region that is indicated to have higher quality should be used for rendering.</w:t>
      </w:r>
    </w:p>
    <w:p w14:paraId="2944AC77"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transform_type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rotation and mirroring that is applied to the </w:t>
      </w:r>
      <w:proofErr w:type="spellStart"/>
      <w:r w:rsidRPr="002B731D">
        <w:rPr>
          <w:sz w:val="20"/>
          <w:lang w:val="en-CA"/>
        </w:rPr>
        <w:t>i-th</w:t>
      </w:r>
      <w:proofErr w:type="spellEnd"/>
      <w:r w:rsidRPr="002B731D">
        <w:rPr>
          <w:sz w:val="20"/>
          <w:lang w:val="en-CA"/>
        </w:rPr>
        <w:t xml:space="preserve"> packed region to remap it to the </w:t>
      </w:r>
      <w:proofErr w:type="spellStart"/>
      <w:r w:rsidRPr="002B731D">
        <w:rPr>
          <w:sz w:val="20"/>
          <w:lang w:val="en-CA"/>
        </w:rPr>
        <w:t>i-th</w:t>
      </w:r>
      <w:proofErr w:type="spellEnd"/>
      <w:r w:rsidRPr="002B731D">
        <w:rPr>
          <w:sz w:val="20"/>
          <w:lang w:val="en-CA"/>
        </w:rPr>
        <w:t xml:space="preserve"> projected region. When </w:t>
      </w:r>
      <w:proofErr w:type="spellStart"/>
      <w:r w:rsidRPr="002B731D">
        <w:rPr>
          <w:rFonts w:ascii="Courier" w:hAnsi="Courier"/>
          <w:sz w:val="20"/>
          <w:lang w:val="en-CA"/>
        </w:rPr>
        <w:t>transform_type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both rotation and mirroring, rotation is applied before mirroring for converting sample locations of a packed region to sample locations of a projected region. The following values are specified:</w:t>
      </w:r>
    </w:p>
    <w:p w14:paraId="4A992C58"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0</w:t>
      </w:r>
      <w:r w:rsidRPr="002B731D">
        <w:rPr>
          <w:sz w:val="20"/>
          <w:lang w:val="en-CA"/>
        </w:rPr>
        <w:t>: no transform</w:t>
      </w:r>
    </w:p>
    <w:p w14:paraId="71470102"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1</w:t>
      </w:r>
      <w:r w:rsidRPr="002B731D">
        <w:rPr>
          <w:sz w:val="20"/>
          <w:lang w:val="en-CA"/>
        </w:rPr>
        <w:t>: mirroring horizontally</w:t>
      </w:r>
    </w:p>
    <w:p w14:paraId="4BFEB026"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2</w:t>
      </w:r>
      <w:r w:rsidRPr="002B731D">
        <w:rPr>
          <w:sz w:val="20"/>
          <w:lang w:val="en-CA"/>
        </w:rPr>
        <w:t xml:space="preserve">: rotation by 180 degrees </w:t>
      </w:r>
      <w:r w:rsidRPr="002B731D">
        <w:rPr>
          <w:sz w:val="20"/>
          <w:lang w:val="en-CA" w:eastAsia="ko-KR"/>
        </w:rPr>
        <w:t>(</w:t>
      </w:r>
      <w:proofErr w:type="gramStart"/>
      <w:r w:rsidRPr="002B731D">
        <w:rPr>
          <w:sz w:val="20"/>
          <w:lang w:val="en-CA" w:eastAsia="ko-KR"/>
        </w:rPr>
        <w:t>counter-clockwise</w:t>
      </w:r>
      <w:proofErr w:type="gramEnd"/>
      <w:r w:rsidRPr="002B731D">
        <w:rPr>
          <w:sz w:val="20"/>
          <w:lang w:val="en-CA" w:eastAsia="ko-KR"/>
        </w:rPr>
        <w:t>)</w:t>
      </w:r>
    </w:p>
    <w:p w14:paraId="04B8768D"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3</w:t>
      </w:r>
      <w:r w:rsidRPr="002B731D">
        <w:rPr>
          <w:sz w:val="20"/>
          <w:lang w:val="en-CA"/>
        </w:rPr>
        <w:t xml:space="preserve">: rotation by 180 degrees </w:t>
      </w:r>
      <w:r w:rsidRPr="002B731D">
        <w:rPr>
          <w:sz w:val="20"/>
          <w:lang w:val="en-CA" w:eastAsia="ko-KR"/>
        </w:rPr>
        <w:t>(</w:t>
      </w:r>
      <w:proofErr w:type="gramStart"/>
      <w:r w:rsidRPr="002B731D">
        <w:rPr>
          <w:sz w:val="20"/>
          <w:lang w:val="en-CA" w:eastAsia="ko-KR"/>
        </w:rPr>
        <w:t>counter-clockwise</w:t>
      </w:r>
      <w:proofErr w:type="gramEnd"/>
      <w:r w:rsidRPr="002B731D">
        <w:rPr>
          <w:sz w:val="20"/>
          <w:lang w:val="en-CA" w:eastAsia="ko-KR"/>
        </w:rPr>
        <w:t>) before</w:t>
      </w:r>
      <w:r w:rsidRPr="002B731D">
        <w:rPr>
          <w:sz w:val="20"/>
          <w:lang w:val="en-CA"/>
        </w:rPr>
        <w:t xml:space="preserve"> mirroring horizontally</w:t>
      </w:r>
    </w:p>
    <w:p w14:paraId="33A8C369"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4</w:t>
      </w:r>
      <w:r w:rsidRPr="002B731D">
        <w:rPr>
          <w:sz w:val="20"/>
          <w:lang w:val="en-CA"/>
        </w:rPr>
        <w:t xml:space="preserve">: rotation by 90 degrees </w:t>
      </w:r>
      <w:r w:rsidRPr="002B731D">
        <w:rPr>
          <w:sz w:val="20"/>
          <w:lang w:val="en-CA" w:eastAsia="ko-KR"/>
        </w:rPr>
        <w:t>(</w:t>
      </w:r>
      <w:proofErr w:type="gramStart"/>
      <w:r w:rsidRPr="002B731D">
        <w:rPr>
          <w:sz w:val="20"/>
          <w:lang w:val="en-CA" w:eastAsia="ko-KR"/>
        </w:rPr>
        <w:t>counter-clockwise</w:t>
      </w:r>
      <w:proofErr w:type="gramEnd"/>
      <w:r w:rsidRPr="002B731D">
        <w:rPr>
          <w:sz w:val="20"/>
          <w:lang w:val="en-CA" w:eastAsia="ko-KR"/>
        </w:rPr>
        <w:t>) before</w:t>
      </w:r>
      <w:r w:rsidRPr="002B731D">
        <w:rPr>
          <w:sz w:val="20"/>
          <w:lang w:val="en-CA"/>
        </w:rPr>
        <w:t xml:space="preserve"> mirroring horizontally</w:t>
      </w:r>
    </w:p>
    <w:p w14:paraId="6C5D51DB" w14:textId="77777777" w:rsidR="009227AE" w:rsidRPr="002B731D" w:rsidRDefault="009227AE" w:rsidP="009227AE">
      <w:pPr>
        <w:tabs>
          <w:tab w:val="left" w:pos="1440"/>
          <w:tab w:val="left" w:pos="8010"/>
        </w:tabs>
        <w:spacing w:after="160"/>
        <w:ind w:left="1080" w:hanging="360"/>
        <w:jc w:val="both"/>
        <w:rPr>
          <w:sz w:val="20"/>
          <w:lang w:val="en-CA" w:eastAsia="ko-KR"/>
        </w:rPr>
      </w:pPr>
      <w:r w:rsidRPr="002B731D">
        <w:rPr>
          <w:sz w:val="20"/>
          <w:lang w:val="en-CA"/>
        </w:rPr>
        <w:tab/>
      </w:r>
      <w:r w:rsidRPr="002B731D">
        <w:rPr>
          <w:sz w:val="20"/>
          <w:lang w:val="en-CA" w:eastAsia="ko-KR"/>
        </w:rPr>
        <w:t>5</w:t>
      </w:r>
      <w:r w:rsidRPr="002B731D">
        <w:rPr>
          <w:sz w:val="20"/>
          <w:lang w:val="en-CA"/>
        </w:rPr>
        <w:t>: rotation by 90 degrees</w:t>
      </w:r>
      <w:r w:rsidRPr="002B731D">
        <w:rPr>
          <w:sz w:val="20"/>
          <w:lang w:val="en-CA" w:eastAsia="ko-KR"/>
        </w:rPr>
        <w:t xml:space="preserve"> (</w:t>
      </w:r>
      <w:proofErr w:type="gramStart"/>
      <w:r w:rsidRPr="002B731D">
        <w:rPr>
          <w:sz w:val="20"/>
          <w:lang w:val="en-CA" w:eastAsia="ko-KR"/>
        </w:rPr>
        <w:t>counter-clockwise</w:t>
      </w:r>
      <w:proofErr w:type="gramEnd"/>
      <w:r w:rsidRPr="002B731D">
        <w:rPr>
          <w:sz w:val="20"/>
          <w:lang w:val="en-CA" w:eastAsia="ko-KR"/>
        </w:rPr>
        <w:t>)</w:t>
      </w:r>
    </w:p>
    <w:p w14:paraId="531A4009" w14:textId="77777777" w:rsidR="009227AE" w:rsidRPr="002B731D" w:rsidRDefault="009227AE" w:rsidP="009227AE">
      <w:pPr>
        <w:tabs>
          <w:tab w:val="left" w:pos="1440"/>
          <w:tab w:val="left" w:pos="8010"/>
        </w:tabs>
        <w:spacing w:after="160"/>
        <w:ind w:left="1080" w:hanging="360"/>
        <w:jc w:val="both"/>
        <w:rPr>
          <w:sz w:val="20"/>
          <w:lang w:val="en-CA"/>
        </w:rPr>
      </w:pPr>
      <w:r w:rsidRPr="002B731D">
        <w:rPr>
          <w:sz w:val="20"/>
          <w:lang w:val="en-CA"/>
        </w:rPr>
        <w:tab/>
      </w:r>
      <w:r w:rsidRPr="002B731D">
        <w:rPr>
          <w:sz w:val="20"/>
          <w:lang w:val="en-CA" w:eastAsia="ko-KR"/>
        </w:rPr>
        <w:t>6</w:t>
      </w:r>
      <w:r w:rsidRPr="002B731D">
        <w:rPr>
          <w:sz w:val="20"/>
          <w:lang w:val="en-CA"/>
        </w:rPr>
        <w:t>: rotation by 270 degrees</w:t>
      </w:r>
      <w:r w:rsidRPr="002B731D">
        <w:rPr>
          <w:sz w:val="20"/>
          <w:lang w:val="en-CA" w:eastAsia="ko-KR"/>
        </w:rPr>
        <w:t xml:space="preserve"> (</w:t>
      </w:r>
      <w:proofErr w:type="gramStart"/>
      <w:r w:rsidRPr="002B731D">
        <w:rPr>
          <w:sz w:val="20"/>
          <w:lang w:val="en-CA" w:eastAsia="ko-KR"/>
        </w:rPr>
        <w:t>counter-clockwise</w:t>
      </w:r>
      <w:proofErr w:type="gramEnd"/>
      <w:r w:rsidRPr="002B731D">
        <w:rPr>
          <w:sz w:val="20"/>
          <w:lang w:val="en-CA" w:eastAsia="ko-KR"/>
        </w:rPr>
        <w:t>)</w:t>
      </w:r>
      <w:r w:rsidRPr="002B731D">
        <w:rPr>
          <w:sz w:val="20"/>
          <w:lang w:val="en-CA"/>
        </w:rPr>
        <w:t xml:space="preserve"> before mirroring horizontally</w:t>
      </w:r>
    </w:p>
    <w:p w14:paraId="31176E50" w14:textId="77777777" w:rsidR="009227AE" w:rsidRPr="002B731D" w:rsidRDefault="009227AE" w:rsidP="009227AE">
      <w:pPr>
        <w:tabs>
          <w:tab w:val="left" w:pos="1440"/>
          <w:tab w:val="left" w:pos="8010"/>
        </w:tabs>
        <w:spacing w:after="160"/>
        <w:ind w:left="1080" w:hanging="360"/>
        <w:jc w:val="both"/>
        <w:rPr>
          <w:rFonts w:eastAsia="Calibri"/>
          <w:sz w:val="18"/>
          <w:szCs w:val="18"/>
          <w:lang w:val="en-CA"/>
        </w:rPr>
      </w:pPr>
      <w:r w:rsidRPr="002B731D">
        <w:rPr>
          <w:sz w:val="20"/>
          <w:lang w:val="en-CA"/>
        </w:rPr>
        <w:tab/>
      </w:r>
      <w:r w:rsidRPr="002B731D">
        <w:rPr>
          <w:sz w:val="20"/>
          <w:lang w:val="en-CA" w:eastAsia="ko-KR"/>
        </w:rPr>
        <w:t>7</w:t>
      </w:r>
      <w:r w:rsidRPr="002B731D">
        <w:rPr>
          <w:sz w:val="20"/>
          <w:lang w:val="en-CA"/>
        </w:rPr>
        <w:t>: rotation by 270 degrees</w:t>
      </w:r>
      <w:r w:rsidRPr="002B731D">
        <w:rPr>
          <w:sz w:val="20"/>
          <w:lang w:val="en-CA" w:eastAsia="ko-KR"/>
        </w:rPr>
        <w:t xml:space="preserve"> (</w:t>
      </w:r>
      <w:proofErr w:type="gramStart"/>
      <w:r w:rsidRPr="002B731D">
        <w:rPr>
          <w:sz w:val="20"/>
          <w:lang w:val="en-CA" w:eastAsia="ko-KR"/>
        </w:rPr>
        <w:t>counter-clockwise</w:t>
      </w:r>
      <w:proofErr w:type="gramEnd"/>
      <w:r w:rsidRPr="002B731D">
        <w:rPr>
          <w:sz w:val="20"/>
          <w:lang w:val="en-CA" w:eastAsia="ko-KR"/>
        </w:rPr>
        <w:t>)</w:t>
      </w:r>
    </w:p>
    <w:p w14:paraId="6AEFD31E" w14:textId="5B084618" w:rsidR="009227AE" w:rsidRPr="004A56F5" w:rsidRDefault="009227AE" w:rsidP="009227AE">
      <w:pPr>
        <w:tabs>
          <w:tab w:val="left" w:pos="1701"/>
        </w:tabs>
        <w:spacing w:after="160"/>
        <w:ind w:left="2407" w:hanging="967"/>
        <w:jc w:val="both"/>
        <w:rPr>
          <w:rFonts w:eastAsia="Malgun Gothic"/>
          <w:sz w:val="18"/>
          <w:szCs w:val="18"/>
          <w:lang w:val="en-CA"/>
        </w:rPr>
      </w:pPr>
      <w:r w:rsidRPr="004A56F5">
        <w:rPr>
          <w:rFonts w:eastAsia="Malgun Gothic"/>
          <w:sz w:val="18"/>
          <w:szCs w:val="18"/>
          <w:lang w:val="en-CA"/>
        </w:rPr>
        <w:t xml:space="preserve">NOTE 2: </w:t>
      </w:r>
      <w:r w:rsidRPr="004A56F5">
        <w:rPr>
          <w:rFonts w:eastAsia="Malgun Gothic"/>
          <w:sz w:val="18"/>
          <w:szCs w:val="18"/>
          <w:lang w:val="en-CA"/>
        </w:rPr>
        <w:tab/>
        <w:t xml:space="preserve">Clause </w:t>
      </w:r>
      <w:r w:rsidRPr="002B731D">
        <w:rPr>
          <w:rFonts w:eastAsia="Malgun Gothic"/>
          <w:sz w:val="18"/>
          <w:szCs w:val="18"/>
          <w:lang w:val="en-CA" w:eastAsia="ko-KR"/>
        </w:rPr>
        <w:fldChar w:fldCharType="begin"/>
      </w:r>
      <w:r w:rsidRPr="002B731D">
        <w:rPr>
          <w:rFonts w:eastAsia="Malgun Gothic"/>
          <w:sz w:val="18"/>
          <w:szCs w:val="18"/>
          <w:lang w:val="en-CA" w:eastAsia="ko-KR"/>
        </w:rPr>
        <w:instrText xml:space="preserve"> REF _Ref500766593 \n \h  \* MERGEFORMAT </w:instrText>
      </w:r>
      <w:r w:rsidRPr="002B731D">
        <w:rPr>
          <w:rFonts w:eastAsia="Malgun Gothic"/>
          <w:sz w:val="18"/>
          <w:szCs w:val="18"/>
          <w:lang w:val="en-CA" w:eastAsia="ko-KR"/>
        </w:rPr>
      </w:r>
      <w:r w:rsidRPr="002B731D">
        <w:rPr>
          <w:rFonts w:eastAsia="Malgun Gothic"/>
          <w:sz w:val="18"/>
          <w:szCs w:val="18"/>
          <w:lang w:val="en-CA" w:eastAsia="ko-KR"/>
        </w:rPr>
        <w:fldChar w:fldCharType="separate"/>
      </w:r>
      <w:r w:rsidR="009A2F85">
        <w:rPr>
          <w:rFonts w:eastAsia="Malgun Gothic"/>
          <w:b/>
          <w:bCs/>
          <w:sz w:val="18"/>
          <w:szCs w:val="18"/>
          <w:lang w:eastAsia="ko-KR"/>
        </w:rPr>
        <w:t>Error! Reference source not found.</w:t>
      </w:r>
      <w:r w:rsidRPr="002B731D">
        <w:rPr>
          <w:rFonts w:eastAsia="Malgun Gothic"/>
          <w:sz w:val="18"/>
          <w:szCs w:val="18"/>
          <w:lang w:val="en-CA" w:eastAsia="ko-KR"/>
        </w:rPr>
        <w:fldChar w:fldCharType="end"/>
      </w:r>
      <w:r w:rsidRPr="004A56F5">
        <w:rPr>
          <w:rFonts w:eastAsia="Malgun Gothic"/>
          <w:sz w:val="18"/>
          <w:szCs w:val="18"/>
          <w:lang w:val="en-CA"/>
        </w:rPr>
        <w:t xml:space="preserve"> specifies the semantics of </w:t>
      </w:r>
      <w:proofErr w:type="spellStart"/>
      <w:r w:rsidRPr="004A56F5">
        <w:rPr>
          <w:rFonts w:ascii="Courier" w:eastAsia="Malgun Gothic" w:hAnsi="Courier"/>
          <w:sz w:val="18"/>
          <w:szCs w:val="18"/>
          <w:lang w:val="en-CA"/>
        </w:rPr>
        <w:t>transform_type</w:t>
      </w:r>
      <w:proofErr w:type="spellEnd"/>
      <w:r w:rsidRPr="004A56F5">
        <w:rPr>
          <w:rFonts w:ascii="Courier" w:eastAsia="Malgun Gothic" w:hAnsi="Courier"/>
          <w:sz w:val="18"/>
          <w:szCs w:val="18"/>
          <w:lang w:val="en-CA"/>
        </w:rPr>
        <w:t>[</w:t>
      </w:r>
      <w:proofErr w:type="spellStart"/>
      <w:r w:rsidRPr="004A56F5">
        <w:rPr>
          <w:rFonts w:ascii="Courier" w:eastAsia="Malgun Gothic" w:hAnsi="Courier"/>
          <w:sz w:val="18"/>
          <w:szCs w:val="18"/>
          <w:lang w:val="en-CA"/>
        </w:rPr>
        <w:t>i</w:t>
      </w:r>
      <w:proofErr w:type="spellEnd"/>
      <w:r w:rsidRPr="004A56F5">
        <w:rPr>
          <w:rFonts w:ascii="Courier" w:eastAsia="Malgun Gothic" w:hAnsi="Courier"/>
          <w:sz w:val="18"/>
          <w:szCs w:val="18"/>
          <w:lang w:val="en-CA"/>
        </w:rPr>
        <w:t>]</w:t>
      </w:r>
      <w:r w:rsidRPr="004A56F5">
        <w:rPr>
          <w:rFonts w:eastAsia="Malgun Gothic"/>
          <w:sz w:val="18"/>
          <w:szCs w:val="18"/>
          <w:lang w:val="en-CA"/>
        </w:rPr>
        <w:t xml:space="preserve"> for converting a sample location of a packed region in a packed picture to a sample location of a projected region in a projected picture.</w:t>
      </w:r>
    </w:p>
    <w:p w14:paraId="0D8320DC"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packed_reg_width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packed_reg_left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specify the width, height, the offset, and the left offset, respectively, of the </w:t>
      </w:r>
      <w:proofErr w:type="spellStart"/>
      <w:r w:rsidRPr="002B731D">
        <w:rPr>
          <w:sz w:val="20"/>
          <w:lang w:val="en-CA"/>
        </w:rPr>
        <w:t>i-th</w:t>
      </w:r>
      <w:proofErr w:type="spellEnd"/>
      <w:r w:rsidRPr="002B731D">
        <w:rPr>
          <w:sz w:val="20"/>
          <w:lang w:val="en-CA"/>
        </w:rPr>
        <w:t xml:space="preserve"> packed region, either within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0) or within each constituent picture of the packed picture (when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is equal to 1). </w:t>
      </w:r>
      <w:proofErr w:type="spellStart"/>
      <w:r w:rsidRPr="002B731D">
        <w:rPr>
          <w:rFonts w:ascii="Courier" w:hAnsi="Courier"/>
          <w:sz w:val="20"/>
          <w:lang w:val="en-CA"/>
        </w:rPr>
        <w:t>packed_reg_width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packed_reg_left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are indicated in relative packed picture sample units. </w:t>
      </w:r>
      <w:proofErr w:type="spellStart"/>
      <w:r w:rsidRPr="002B731D">
        <w:rPr>
          <w:rFonts w:ascii="Courier" w:hAnsi="Courier"/>
          <w:sz w:val="20"/>
          <w:lang w:val="en-CA"/>
        </w:rPr>
        <w:t>packed_reg_width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packed_reg_top</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and </w:t>
      </w:r>
      <w:proofErr w:type="spellStart"/>
      <w:r w:rsidRPr="002B731D">
        <w:rPr>
          <w:rFonts w:ascii="Courier" w:hAnsi="Courier"/>
          <w:sz w:val="20"/>
          <w:lang w:val="en-CA"/>
        </w:rPr>
        <w:t>packed_reg_left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represent integer horizontal and vertical coordinates of luma sample units within the decoded pictures.</w:t>
      </w:r>
    </w:p>
    <w:p w14:paraId="7A904E3E"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3: </w:t>
      </w:r>
      <w:r w:rsidRPr="002B731D">
        <w:rPr>
          <w:rFonts w:eastAsia="Malgun Gothic"/>
          <w:sz w:val="18"/>
          <w:szCs w:val="18"/>
          <w:lang w:val="en-CA"/>
        </w:rPr>
        <w:tab/>
      </w:r>
      <w:r w:rsidRPr="002B731D">
        <w:rPr>
          <w:sz w:val="18"/>
          <w:szCs w:val="18"/>
          <w:lang w:val="en-CA"/>
        </w:rPr>
        <w:t>Two packed regions may partially or entirely overlap with each other.</w:t>
      </w:r>
    </w:p>
    <w:p w14:paraId="0D1694D1"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lastRenderedPageBreak/>
        <w:t>7.5.3.4</w:t>
      </w:r>
      <w:r w:rsidRPr="002B731D">
        <w:rPr>
          <w:rFonts w:ascii="Times New Roman" w:hAnsi="Times New Roman"/>
          <w:sz w:val="20"/>
          <w:szCs w:val="20"/>
          <w:lang w:val="en-CA"/>
        </w:rPr>
        <w:tab/>
        <w:t>Syntax of the guard band structure</w:t>
      </w:r>
    </w:p>
    <w:p w14:paraId="3657C5CE"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aligned(8) class GuardBand(i) {</w:t>
      </w:r>
      <w:r w:rsidRPr="002B731D">
        <w:rPr>
          <w:rFonts w:ascii="Courier" w:hAnsi="Courier"/>
          <w:noProof/>
          <w:sz w:val="20"/>
          <w:lang w:val="en-CA"/>
        </w:rPr>
        <w:br/>
      </w:r>
      <w:r w:rsidRPr="002B731D">
        <w:rPr>
          <w:rFonts w:ascii="Courier" w:hAnsi="Courier"/>
          <w:noProof/>
          <w:sz w:val="20"/>
          <w:lang w:val="en-CA"/>
        </w:rPr>
        <w:tab/>
        <w:t>unsigned int(8) left_gb_width[i];</w:t>
      </w:r>
      <w:r w:rsidRPr="002B731D">
        <w:rPr>
          <w:rFonts w:ascii="Courier" w:hAnsi="Courier"/>
          <w:noProof/>
          <w:sz w:val="20"/>
          <w:lang w:val="en-CA"/>
        </w:rPr>
        <w:br/>
      </w:r>
      <w:r w:rsidRPr="002B731D">
        <w:rPr>
          <w:rFonts w:ascii="Courier" w:hAnsi="Courier"/>
          <w:noProof/>
          <w:sz w:val="20"/>
          <w:lang w:val="en-CA"/>
        </w:rPr>
        <w:tab/>
        <w:t>unsigned int(8) right_gb_width[i];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int(8) top_gb_height[i];</w:t>
      </w:r>
      <w:r w:rsidRPr="002B731D">
        <w:rPr>
          <w:rFonts w:ascii="Courier" w:hAnsi="Courier"/>
          <w:noProof/>
          <w:sz w:val="20"/>
          <w:lang w:val="en-CA"/>
        </w:rPr>
        <w:br/>
      </w:r>
      <w:r w:rsidRPr="002B731D">
        <w:rPr>
          <w:rFonts w:ascii="Courier" w:hAnsi="Courier"/>
          <w:noProof/>
          <w:sz w:val="20"/>
          <w:lang w:val="en-CA"/>
        </w:rPr>
        <w:tab/>
        <w:t>unsigned int(8) bottom_gb_height[i];</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unsigned int(1) gb_not_used_for_pred_flag[i];</w:t>
      </w:r>
      <w:r w:rsidRPr="002B731D">
        <w:rPr>
          <w:rFonts w:ascii="Courier" w:hAnsi="Courier"/>
          <w:noProof/>
          <w:sz w:val="20"/>
          <w:lang w:val="en-CA"/>
        </w:rPr>
        <w:br/>
      </w:r>
      <w:r w:rsidRPr="002B731D">
        <w:rPr>
          <w:rFonts w:ascii="Courier" w:hAnsi="Courier"/>
          <w:noProof/>
          <w:sz w:val="20"/>
          <w:lang w:val="en-CA"/>
        </w:rPr>
        <w:tab/>
        <w:t>for (j = 0; j &lt; 4; 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eastAsia="ja-JP"/>
        </w:rPr>
        <w:tab/>
      </w:r>
      <w:r w:rsidRPr="002B731D">
        <w:rPr>
          <w:rFonts w:ascii="Courier" w:hAnsi="Courier"/>
          <w:noProof/>
          <w:sz w:val="20"/>
          <w:lang w:val="en-CA"/>
        </w:rPr>
        <w:t>unsigned int(3) gb_type[i][j];</w:t>
      </w:r>
      <w:r w:rsidRPr="002B731D">
        <w:rPr>
          <w:rFonts w:ascii="Courier" w:hAnsi="Courier"/>
          <w:noProof/>
          <w:sz w:val="20"/>
          <w:lang w:val="en-CA"/>
        </w:rPr>
        <w:br/>
      </w:r>
      <w:r w:rsidRPr="002B731D">
        <w:rPr>
          <w:rFonts w:ascii="Courier" w:hAnsi="Courier"/>
          <w:noProof/>
          <w:sz w:val="20"/>
          <w:lang w:val="en-CA" w:eastAsia="ja-JP"/>
        </w:rPr>
        <w:tab/>
      </w:r>
      <w:r w:rsidRPr="002B731D">
        <w:rPr>
          <w:rFonts w:ascii="Courier" w:hAnsi="Courier"/>
          <w:noProof/>
          <w:sz w:val="20"/>
          <w:lang w:val="en-CA"/>
        </w:rPr>
        <w:t>bit(3) reserved = 0;</w:t>
      </w:r>
      <w:r w:rsidRPr="002B731D">
        <w:rPr>
          <w:rFonts w:ascii="Courier" w:hAnsi="Courier"/>
          <w:noProof/>
          <w:sz w:val="20"/>
          <w:lang w:val="en-CA"/>
        </w:rPr>
        <w:br/>
        <w:t>}</w:t>
      </w:r>
    </w:p>
    <w:p w14:paraId="604C4C4C"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7.5.3.5</w:t>
      </w:r>
      <w:r w:rsidRPr="002B731D">
        <w:rPr>
          <w:rFonts w:ascii="Times New Roman" w:hAnsi="Times New Roman"/>
          <w:sz w:val="20"/>
          <w:szCs w:val="20"/>
          <w:lang w:val="en-CA"/>
        </w:rPr>
        <w:tab/>
        <w:t>Semantics of the guard band structure</w:t>
      </w:r>
    </w:p>
    <w:p w14:paraId="6A17DEFE"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left_gb_width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width of the guard band on the left side of the </w:t>
      </w:r>
      <w:proofErr w:type="spellStart"/>
      <w:r w:rsidRPr="002B731D">
        <w:rPr>
          <w:sz w:val="20"/>
          <w:lang w:val="en-CA"/>
        </w:rPr>
        <w:t>i-th</w:t>
      </w:r>
      <w:proofErr w:type="spellEnd"/>
      <w:r w:rsidRPr="002B731D">
        <w:rPr>
          <w:sz w:val="20"/>
          <w:lang w:val="en-CA"/>
        </w:rPr>
        <w:t xml:space="preserve"> packed region in relative packed picture sample units. When the decoded picture has 4:2:0 or 4:2:2 chroma format, </w:t>
      </w:r>
      <w:proofErr w:type="spellStart"/>
      <w:r w:rsidRPr="002B731D">
        <w:rPr>
          <w:rFonts w:ascii="Courier" w:hAnsi="Courier"/>
          <w:sz w:val="20"/>
          <w:lang w:val="en-CA"/>
        </w:rPr>
        <w:t>left_gb_width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correspond to an even number of luma samples within the decoded picture.</w:t>
      </w:r>
    </w:p>
    <w:p w14:paraId="30D298E1"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right_gb_width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width of the guard band on the right side of the </w:t>
      </w:r>
      <w:proofErr w:type="spellStart"/>
      <w:r w:rsidRPr="002B731D">
        <w:rPr>
          <w:sz w:val="20"/>
          <w:lang w:val="en-CA"/>
        </w:rPr>
        <w:t>i-th</w:t>
      </w:r>
      <w:proofErr w:type="spellEnd"/>
      <w:r w:rsidRPr="002B731D">
        <w:rPr>
          <w:sz w:val="20"/>
          <w:lang w:val="en-CA"/>
        </w:rPr>
        <w:t xml:space="preserve"> packed region in relative packed picture sample units. When the decoded picture has 4:2:0 or 4:2:2 chroma format, </w:t>
      </w:r>
      <w:proofErr w:type="spellStart"/>
      <w:r w:rsidRPr="002B731D">
        <w:rPr>
          <w:rFonts w:ascii="Courier" w:hAnsi="Courier"/>
          <w:sz w:val="20"/>
          <w:lang w:val="en-CA"/>
        </w:rPr>
        <w:t>right_gb_width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correspond to an even number of luma samples within the decoded picture.</w:t>
      </w:r>
    </w:p>
    <w:p w14:paraId="1A3FCB14"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top_gb_height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height of the guard band above the </w:t>
      </w:r>
      <w:proofErr w:type="spellStart"/>
      <w:r w:rsidRPr="002B731D">
        <w:rPr>
          <w:sz w:val="20"/>
          <w:lang w:val="en-CA"/>
        </w:rPr>
        <w:t>i-th</w:t>
      </w:r>
      <w:proofErr w:type="spellEnd"/>
      <w:r w:rsidRPr="002B731D">
        <w:rPr>
          <w:sz w:val="20"/>
          <w:lang w:val="en-CA"/>
        </w:rPr>
        <w:t xml:space="preserve"> packed region in relative packed picture sample units. When the decoded picture has 4:2:0 chroma format, </w:t>
      </w:r>
      <w:proofErr w:type="spellStart"/>
      <w:r w:rsidRPr="002B731D">
        <w:rPr>
          <w:rFonts w:ascii="Courier" w:hAnsi="Courier"/>
          <w:sz w:val="20"/>
          <w:lang w:val="en-CA"/>
        </w:rPr>
        <w:t>top_gb_height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correspond to an even number of luma samples within the decoded picture.</w:t>
      </w:r>
    </w:p>
    <w:p w14:paraId="1C5E81DA"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bottom_gb_height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specifies the height of the guard band below the </w:t>
      </w:r>
      <w:proofErr w:type="spellStart"/>
      <w:r w:rsidRPr="002B731D">
        <w:rPr>
          <w:sz w:val="20"/>
          <w:lang w:val="en-CA"/>
        </w:rPr>
        <w:t>i-th</w:t>
      </w:r>
      <w:proofErr w:type="spellEnd"/>
      <w:r w:rsidRPr="002B731D">
        <w:rPr>
          <w:sz w:val="20"/>
          <w:lang w:val="en-CA"/>
        </w:rPr>
        <w:t xml:space="preserve"> packed region in relative packed picture sample units. When the decoded picture has 4:2:0 chroma format, </w:t>
      </w:r>
      <w:proofErr w:type="spellStart"/>
      <w:r w:rsidRPr="002B731D">
        <w:rPr>
          <w:rFonts w:ascii="Courier" w:hAnsi="Courier"/>
          <w:sz w:val="20"/>
          <w:lang w:val="en-CA"/>
        </w:rPr>
        <w:t>bottom_gb_height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correspond to an even number of luma samples within the decoded picture.</w:t>
      </w:r>
    </w:p>
    <w:p w14:paraId="70A85BE3" w14:textId="77777777" w:rsidR="009227AE" w:rsidRPr="002B731D" w:rsidRDefault="009227AE" w:rsidP="009227AE">
      <w:pPr>
        <w:tabs>
          <w:tab w:val="left" w:pos="1440"/>
          <w:tab w:val="left" w:pos="8010"/>
        </w:tabs>
        <w:spacing w:after="160"/>
        <w:ind w:left="720" w:hanging="360"/>
        <w:jc w:val="both"/>
        <w:rPr>
          <w:sz w:val="20"/>
          <w:lang w:val="en-CA"/>
        </w:rPr>
      </w:pPr>
      <w:r w:rsidRPr="002B731D">
        <w:rPr>
          <w:sz w:val="20"/>
          <w:lang w:val="en-CA"/>
        </w:rPr>
        <w:t xml:space="preserve">When </w:t>
      </w:r>
      <w:proofErr w:type="spellStart"/>
      <w:r w:rsidRPr="002B731D">
        <w:rPr>
          <w:rFonts w:ascii="Courier" w:hAnsi="Courier"/>
          <w:sz w:val="20"/>
          <w:lang w:val="en-CA"/>
        </w:rPr>
        <w:t>GuardBand</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is present, at least one of</w:t>
      </w:r>
      <w:r w:rsidRPr="002B731D">
        <w:rPr>
          <w:rFonts w:ascii="Courier" w:hAnsi="Courier"/>
          <w:sz w:val="20"/>
          <w:lang w:val="en-CA"/>
        </w:rPr>
        <w:t xml:space="preserve"> </w:t>
      </w:r>
      <w:proofErr w:type="spellStart"/>
      <w:r w:rsidRPr="002B731D">
        <w:rPr>
          <w:rFonts w:ascii="Courier" w:hAnsi="Courier"/>
          <w:sz w:val="20"/>
          <w:lang w:val="en-CA"/>
        </w:rPr>
        <w:t>left_gb_width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right_gb_width</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proofErr w:type="spellStart"/>
      <w:r w:rsidRPr="002B731D">
        <w:rPr>
          <w:rFonts w:ascii="Courier" w:hAnsi="Courier"/>
          <w:sz w:val="20"/>
          <w:lang w:val="en-CA"/>
        </w:rPr>
        <w:t>top_gb_height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or </w:t>
      </w:r>
      <w:proofErr w:type="spellStart"/>
      <w:r w:rsidRPr="002B731D">
        <w:rPr>
          <w:rFonts w:ascii="Courier" w:hAnsi="Courier"/>
          <w:sz w:val="20"/>
          <w:lang w:val="en-CA"/>
        </w:rPr>
        <w:t>bottom_gb_height</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shall be greater than 0.</w:t>
      </w:r>
    </w:p>
    <w:p w14:paraId="05DA0F8D"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gb_not_used_for_pred_flag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equal to 0 specifies that the guard bands may or may not be used in the inter prediction process. </w:t>
      </w:r>
      <w:proofErr w:type="spellStart"/>
      <w:r w:rsidRPr="002B731D">
        <w:rPr>
          <w:rFonts w:ascii="Courier" w:hAnsi="Courier"/>
          <w:sz w:val="20"/>
          <w:lang w:val="en-CA"/>
        </w:rPr>
        <w:t>gb_not_used_for_pred_flag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equal to 1 specifies that the sample values of the guard bands are not used in the inter prediction process.</w:t>
      </w:r>
    </w:p>
    <w:p w14:paraId="19933FE9"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1: </w:t>
      </w:r>
      <w:r w:rsidRPr="002B731D">
        <w:rPr>
          <w:rFonts w:eastAsia="Malgun Gothic"/>
          <w:sz w:val="18"/>
          <w:szCs w:val="18"/>
          <w:lang w:val="en-CA"/>
        </w:rPr>
        <w:tab/>
        <w:t xml:space="preserve">When </w:t>
      </w:r>
      <w:proofErr w:type="spellStart"/>
      <w:r w:rsidRPr="002B731D">
        <w:rPr>
          <w:rFonts w:ascii="Courier" w:eastAsia="Malgun Gothic" w:hAnsi="Courier"/>
          <w:sz w:val="18"/>
          <w:szCs w:val="18"/>
          <w:lang w:val="en-CA"/>
        </w:rPr>
        <w:t>gb_not_used_for_pred_flag</w:t>
      </w:r>
      <w:proofErr w:type="spellEnd"/>
      <w:r w:rsidRPr="002B731D">
        <w:rPr>
          <w:rFonts w:ascii="Courier" w:eastAsia="Malgun Gothic" w:hAnsi="Courier"/>
          <w:sz w:val="18"/>
          <w:szCs w:val="18"/>
          <w:lang w:val="en-CA"/>
        </w:rPr>
        <w:t>[</w:t>
      </w:r>
      <w:proofErr w:type="spellStart"/>
      <w:r w:rsidRPr="002B731D">
        <w:rPr>
          <w:rFonts w:ascii="Courier" w:eastAsia="Malgun Gothic" w:hAnsi="Courier"/>
          <w:sz w:val="18"/>
          <w:szCs w:val="18"/>
          <w:lang w:val="en-CA"/>
        </w:rPr>
        <w:t>i</w:t>
      </w:r>
      <w:proofErr w:type="spellEnd"/>
      <w:r w:rsidRPr="002B731D">
        <w:rPr>
          <w:rFonts w:ascii="Courier" w:eastAsia="Malgun Gothic" w:hAnsi="Courier"/>
          <w:sz w:val="18"/>
          <w:szCs w:val="18"/>
          <w:lang w:val="en-CA"/>
        </w:rPr>
        <w:t>]</w:t>
      </w:r>
      <w:r w:rsidRPr="002B731D">
        <w:rPr>
          <w:rFonts w:eastAsia="Malgun Gothic"/>
          <w:sz w:val="18"/>
          <w:szCs w:val="18"/>
          <w:lang w:val="en-CA"/>
        </w:rPr>
        <w:t xml:space="preserve"> is equal to 1, the sample values within guard bands in decoded pictures could be rewritten even if the decoded pictures were used as references for inter prediction of subsequent pictures to be decoded. For example, the content of a packed region could be seamlessly expanded to its guard band with decoded and re-projected samples of another packed region.</w:t>
      </w:r>
    </w:p>
    <w:p w14:paraId="41077D26"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specifies the type of the guard bands for the </w:t>
      </w:r>
      <w:proofErr w:type="spellStart"/>
      <w:r w:rsidRPr="002B731D">
        <w:rPr>
          <w:sz w:val="20"/>
          <w:lang w:val="en-CA"/>
        </w:rPr>
        <w:t>i-th</w:t>
      </w:r>
      <w:proofErr w:type="spellEnd"/>
      <w:r w:rsidRPr="002B731D">
        <w:rPr>
          <w:sz w:val="20"/>
          <w:lang w:val="en-CA"/>
        </w:rPr>
        <w:t xml:space="preserve"> packed region as follows, with j equal to 0, 1, 2, or 3 indicating that the semantics below apply to the left, right, top, or bottom edge, respectively, of the packed region:</w:t>
      </w:r>
    </w:p>
    <w:p w14:paraId="5758FAC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equal to 0 specifies that the content of the guard bands in relation to the content of the packed regions is unspecified. When </w:t>
      </w:r>
      <w:proofErr w:type="spellStart"/>
      <w:r w:rsidRPr="002B731D">
        <w:rPr>
          <w:rFonts w:ascii="Courier" w:hAnsi="Courier"/>
          <w:sz w:val="20"/>
          <w:lang w:val="en-CA"/>
        </w:rPr>
        <w:t>gb_not_used_for_pred_flag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is equal to 0, </w:t>
      </w: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shall not be equal to 0.</w:t>
      </w:r>
    </w:p>
    <w:p w14:paraId="0B99E503"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equal to 1 specifies that the content of the guard bands suffices for interpolation of sub-pixel values within the packed region and less than one pixel outside of the boundary of the packed region.</w:t>
      </w:r>
    </w:p>
    <w:p w14:paraId="29F35E76"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2: </w:t>
      </w:r>
      <w:r w:rsidRPr="002B731D">
        <w:rPr>
          <w:rFonts w:eastAsia="Malgun Gothic"/>
          <w:sz w:val="18"/>
          <w:szCs w:val="18"/>
          <w:lang w:val="en-CA"/>
        </w:rPr>
        <w:tab/>
      </w:r>
      <w:proofErr w:type="spellStart"/>
      <w:r w:rsidRPr="002B731D">
        <w:rPr>
          <w:rFonts w:ascii="Courier" w:eastAsia="Malgun Gothic" w:hAnsi="Courier"/>
          <w:sz w:val="18"/>
          <w:szCs w:val="18"/>
          <w:lang w:val="en-CA"/>
        </w:rPr>
        <w:t>gb_type</w:t>
      </w:r>
      <w:proofErr w:type="spellEnd"/>
      <w:r w:rsidRPr="002B731D">
        <w:rPr>
          <w:rFonts w:ascii="Courier" w:eastAsia="Malgun Gothic" w:hAnsi="Courier"/>
          <w:sz w:val="18"/>
          <w:szCs w:val="18"/>
          <w:lang w:val="en-CA"/>
        </w:rPr>
        <w:t>[</w:t>
      </w:r>
      <w:proofErr w:type="spellStart"/>
      <w:r w:rsidRPr="002B731D">
        <w:rPr>
          <w:rFonts w:ascii="Courier" w:eastAsia="Malgun Gothic" w:hAnsi="Courier"/>
          <w:sz w:val="18"/>
          <w:szCs w:val="18"/>
          <w:lang w:val="en-CA"/>
        </w:rPr>
        <w:t>i</w:t>
      </w:r>
      <w:proofErr w:type="spellEnd"/>
      <w:r w:rsidRPr="002B731D">
        <w:rPr>
          <w:rFonts w:ascii="Courier" w:eastAsia="Malgun Gothic" w:hAnsi="Courier"/>
          <w:sz w:val="18"/>
          <w:szCs w:val="18"/>
          <w:lang w:val="en-CA"/>
        </w:rPr>
        <w:t>][j]</w:t>
      </w:r>
      <w:r w:rsidRPr="002B731D">
        <w:rPr>
          <w:rFonts w:eastAsia="Malgun Gothic"/>
          <w:sz w:val="18"/>
          <w:szCs w:val="18"/>
          <w:lang w:val="en-CA"/>
        </w:rPr>
        <w:t xml:space="preserve"> equal to 1 could be used when the boundary samples of a packed region have been copied horizontally or vertically to the guard band.</w:t>
      </w:r>
    </w:p>
    <w:p w14:paraId="787B9B72"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390768AA"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6C470C29" w14:textId="77777777" w:rsidR="009227AE" w:rsidRPr="002B731D" w:rsidRDefault="009227AE" w:rsidP="009227AE">
      <w:pPr>
        <w:numPr>
          <w:ilvl w:val="0"/>
          <w:numId w:val="46"/>
        </w:numPr>
        <w:tabs>
          <w:tab w:val="left" w:pos="1170"/>
          <w:tab w:val="left" w:pos="8010"/>
        </w:tabs>
        <w:spacing w:after="160"/>
        <w:ind w:left="1170" w:hanging="450"/>
        <w:jc w:val="both"/>
        <w:rPr>
          <w:sz w:val="20"/>
          <w:lang w:val="en-CA"/>
        </w:rPr>
      </w:pPr>
      <w:proofErr w:type="spellStart"/>
      <w:r w:rsidRPr="002B731D">
        <w:rPr>
          <w:rFonts w:ascii="Courier" w:hAnsi="Courier"/>
          <w:sz w:val="20"/>
          <w:lang w:val="en-CA"/>
        </w:rPr>
        <w:t>gb_type</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][j]</w:t>
      </w:r>
      <w:r w:rsidRPr="002B731D">
        <w:rPr>
          <w:sz w:val="20"/>
          <w:lang w:val="en-CA"/>
        </w:rPr>
        <w:t xml:space="preserve"> values greater than 3 are reserved.</w:t>
      </w:r>
    </w:p>
    <w:p w14:paraId="7CAA68E4" w14:textId="77777777" w:rsidR="009227AE" w:rsidRPr="002B731D" w:rsidRDefault="009227AE" w:rsidP="009227AE">
      <w:pPr>
        <w:pStyle w:val="Heading4"/>
        <w:keepLines/>
        <w:numPr>
          <w:ilvl w:val="0"/>
          <w:numId w:val="0"/>
        </w:numPr>
        <w:spacing w:before="120" w:after="120" w:line="240" w:lineRule="atLeast"/>
        <w:rPr>
          <w:rFonts w:ascii="Times New Roman" w:hAnsi="Times New Roman"/>
          <w:b w:val="0"/>
          <w:i/>
          <w:lang w:val="en-CA"/>
        </w:rPr>
      </w:pPr>
      <w:r w:rsidRPr="002B731D">
        <w:rPr>
          <w:rFonts w:ascii="Times New Roman" w:hAnsi="Times New Roman"/>
          <w:sz w:val="20"/>
          <w:szCs w:val="20"/>
          <w:lang w:val="en-CA"/>
        </w:rPr>
        <w:t>7.5.3.6</w:t>
      </w:r>
      <w:r w:rsidRPr="002B731D">
        <w:rPr>
          <w:rFonts w:ascii="Times New Roman" w:hAnsi="Times New Roman"/>
          <w:sz w:val="20"/>
          <w:szCs w:val="20"/>
          <w:lang w:val="en-CA"/>
        </w:rPr>
        <w:tab/>
        <w:t>Syntax the region-wise packing structure</w:t>
      </w:r>
    </w:p>
    <w:p w14:paraId="3086F78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lang w:val="en-CA"/>
        </w:rPr>
        <w:t>aligned(8) class RegionWisePackingStruct() {</w:t>
      </w:r>
      <w:r w:rsidRPr="002B731D">
        <w:rPr>
          <w:rFonts w:ascii="Courier" w:hAnsi="Courier"/>
          <w:noProof/>
          <w:sz w:val="20"/>
          <w:lang w:val="en-CA"/>
        </w:rPr>
        <w:br/>
      </w:r>
      <w:r w:rsidRPr="002B731D">
        <w:rPr>
          <w:rFonts w:ascii="Courier" w:hAnsi="Courier"/>
          <w:noProof/>
          <w:sz w:val="20"/>
          <w:lang w:val="en-CA"/>
        </w:rPr>
        <w:tab/>
        <w:t>unsigned int(1) constituent_picture_matching_flag;</w:t>
      </w:r>
    </w:p>
    <w:p w14:paraId="44D2C3E5"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highlight w:val="yellow"/>
          <w:lang w:val="en-CA"/>
        </w:rPr>
        <w:t>unsigned int(1) proj_reg_equal_size_flag;</w:t>
      </w:r>
    </w:p>
    <w:p w14:paraId="64B1F77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unsigned int(1) packed_reg_equal_size_flag;</w:t>
      </w:r>
    </w:p>
    <w:p w14:paraId="1A6F70D1"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unsigned int(1) proj_raster_scan_order_flag;</w:t>
      </w:r>
    </w:p>
    <w:p w14:paraId="4047BA92"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ab/>
        <w:t>unsigned int(1) packed_raster_scan_order_flag;</w:t>
      </w:r>
    </w:p>
    <w:p w14:paraId="1ACD592B"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strike/>
          <w:noProof/>
          <w:sz w:val="20"/>
          <w:highlight w:val="yellow"/>
          <w:lang w:val="en-CA"/>
        </w:rPr>
      </w:pPr>
      <w:r w:rsidRPr="002B731D">
        <w:rPr>
          <w:rFonts w:ascii="Courier" w:hAnsi="Courier"/>
          <w:noProof/>
          <w:sz w:val="20"/>
          <w:highlight w:val="yellow"/>
          <w:lang w:val="en-CA"/>
        </w:rPr>
        <w:tab/>
      </w:r>
      <w:r w:rsidRPr="002B731D">
        <w:rPr>
          <w:rFonts w:ascii="Courier" w:hAnsi="Courier"/>
          <w:strike/>
          <w:noProof/>
          <w:sz w:val="20"/>
          <w:highlight w:val="yellow"/>
          <w:lang w:val="en-CA"/>
        </w:rPr>
        <w:t>bit(7) reserved = 0;</w:t>
      </w:r>
    </w:p>
    <w:p w14:paraId="52E29033"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rPr>
      </w:pPr>
      <w:r w:rsidRPr="002B731D">
        <w:rPr>
          <w:rFonts w:ascii="Courier" w:hAnsi="Courier"/>
          <w:noProof/>
          <w:sz w:val="20"/>
          <w:highlight w:val="yellow"/>
          <w:lang w:val="en-CA"/>
        </w:rPr>
        <w:tab/>
        <w:t>bit(3) reserved = 0;</w:t>
      </w:r>
      <w:r w:rsidRPr="002B731D">
        <w:rPr>
          <w:rFonts w:ascii="Courier" w:hAnsi="Courier"/>
          <w:noProof/>
          <w:sz w:val="20"/>
          <w:lang w:val="en-CA"/>
        </w:rPr>
        <w:br/>
      </w:r>
      <w:r w:rsidRPr="002B731D">
        <w:rPr>
          <w:rFonts w:ascii="Courier" w:hAnsi="Courier"/>
          <w:noProof/>
          <w:sz w:val="20"/>
          <w:lang w:val="en-CA"/>
        </w:rPr>
        <w:tab/>
        <w:t>unsigned int(8) num_regions;</w:t>
      </w:r>
      <w:r w:rsidRPr="002B731D">
        <w:rPr>
          <w:rFonts w:ascii="Courier" w:hAnsi="Courier"/>
          <w:noProof/>
          <w:sz w:val="20"/>
          <w:lang w:val="en-CA"/>
        </w:rPr>
        <w:br/>
      </w:r>
      <w:r w:rsidRPr="002B731D">
        <w:rPr>
          <w:rFonts w:ascii="Courier" w:hAnsi="Courier"/>
          <w:noProof/>
          <w:sz w:val="20"/>
          <w:lang w:val="en-CA"/>
        </w:rPr>
        <w:tab/>
        <w:t>unsigned int(32) proj_picture_width;</w:t>
      </w:r>
      <w:r w:rsidRPr="002B731D">
        <w:rPr>
          <w:rFonts w:ascii="Courier" w:hAnsi="Courier"/>
          <w:noProof/>
          <w:sz w:val="20"/>
          <w:lang w:val="en-CA"/>
        </w:rPr>
        <w:br/>
      </w:r>
      <w:r w:rsidRPr="002B731D">
        <w:rPr>
          <w:rFonts w:ascii="Courier" w:hAnsi="Courier"/>
          <w:noProof/>
          <w:sz w:val="20"/>
          <w:lang w:val="en-CA"/>
        </w:rPr>
        <w:tab/>
        <w:t>unsigned int(32) proj_picture_height;</w:t>
      </w:r>
      <w:r w:rsidRPr="002B731D">
        <w:rPr>
          <w:rFonts w:ascii="Courier" w:hAnsi="Courier"/>
          <w:noProof/>
          <w:sz w:val="20"/>
          <w:lang w:val="en-CA"/>
        </w:rPr>
        <w:br/>
      </w:r>
      <w:r w:rsidRPr="002B731D">
        <w:rPr>
          <w:rFonts w:ascii="Courier" w:hAnsi="Courier"/>
          <w:noProof/>
          <w:sz w:val="20"/>
          <w:lang w:val="en-CA"/>
        </w:rPr>
        <w:tab/>
        <w:t>unsigned int(16) packed_picture_width;</w:t>
      </w:r>
      <w:r w:rsidRPr="002B731D">
        <w:rPr>
          <w:rFonts w:ascii="Courier" w:hAnsi="Courier"/>
          <w:noProof/>
          <w:sz w:val="20"/>
          <w:lang w:val="en-CA"/>
        </w:rPr>
        <w:br/>
      </w:r>
      <w:r w:rsidRPr="002B731D">
        <w:rPr>
          <w:rFonts w:ascii="Courier" w:hAnsi="Courier"/>
          <w:noProof/>
          <w:sz w:val="20"/>
          <w:lang w:val="en-CA"/>
        </w:rPr>
        <w:tab/>
        <w:t>unsigned int(16) packed_picture_height;</w:t>
      </w:r>
      <w:r w:rsidRPr="002B731D">
        <w:rPr>
          <w:rFonts w:ascii="Courier" w:hAnsi="Courier"/>
          <w:noProof/>
          <w:sz w:val="20"/>
          <w:lang w:val="en-CA"/>
        </w:rPr>
        <w:br/>
      </w:r>
      <w:r w:rsidRPr="002B731D">
        <w:rPr>
          <w:rFonts w:ascii="Courier" w:hAnsi="Courier"/>
          <w:noProof/>
          <w:sz w:val="20"/>
          <w:lang w:val="en-CA"/>
        </w:rPr>
        <w:tab/>
        <w:t>for (I = 0; I &lt; num_regions; i++) {</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bit(</w:t>
      </w:r>
      <w:r w:rsidRPr="002B731D">
        <w:rPr>
          <w:rFonts w:ascii="Courier" w:hAnsi="Courier"/>
          <w:noProof/>
          <w:sz w:val="20"/>
          <w:lang w:val="en-CA" w:eastAsia="ko-KR"/>
        </w:rPr>
        <w:t>3</w:t>
      </w:r>
      <w:r w:rsidRPr="002B731D">
        <w:rPr>
          <w:rFonts w:ascii="Courier" w:hAnsi="Courier"/>
          <w:noProof/>
          <w:sz w:val="20"/>
          <w:lang w:val="en-CA"/>
        </w:rPr>
        <w:t>) reserved = 0;</w:t>
      </w:r>
      <w:r w:rsidRPr="002B731D">
        <w:rPr>
          <w:rFonts w:ascii="Courier" w:hAnsi="Courier"/>
          <w:noProof/>
          <w:sz w:val="20"/>
          <w:lang w:val="en-CA" w:eastAsia="ko-KR"/>
        </w:rPr>
        <w:br/>
      </w:r>
      <w:r w:rsidRPr="002B731D">
        <w:rPr>
          <w:rFonts w:ascii="Courier" w:hAnsi="Courier"/>
          <w:noProof/>
          <w:sz w:val="20"/>
          <w:lang w:val="en-CA" w:eastAsia="ko-KR"/>
        </w:rPr>
        <w:tab/>
      </w:r>
      <w:r w:rsidRPr="002B731D">
        <w:rPr>
          <w:rFonts w:ascii="Courier" w:hAnsi="Courier"/>
          <w:noProof/>
          <w:sz w:val="20"/>
          <w:lang w:val="en-CA" w:eastAsia="ko-KR"/>
        </w:rPr>
        <w:tab/>
      </w:r>
      <w:r w:rsidRPr="002B731D">
        <w:rPr>
          <w:rFonts w:ascii="Courier" w:hAnsi="Courier"/>
          <w:noProof/>
          <w:sz w:val="20"/>
          <w:lang w:val="en-CA"/>
        </w:rPr>
        <w:t>unsigned int(1)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int(4) packing_type[i];</w:t>
      </w:r>
      <w:r w:rsidRPr="002B731D">
        <w:rPr>
          <w:rFonts w:ascii="Courier" w:hAnsi="Courier"/>
          <w:noProof/>
          <w:sz w:val="20"/>
          <w:lang w:val="en-CA" w:eastAsia="ko-KR"/>
        </w:rPr>
        <w:br/>
      </w:r>
      <w:r w:rsidRPr="002B731D">
        <w:rPr>
          <w:rFonts w:ascii="Courier" w:hAnsi="Courier"/>
          <w:noProof/>
          <w:sz w:val="20"/>
          <w:lang w:val="en-CA"/>
        </w:rPr>
        <w:tab/>
      </w:r>
      <w:r w:rsidRPr="002B731D">
        <w:rPr>
          <w:rFonts w:ascii="Courier" w:hAnsi="Courier"/>
          <w:noProof/>
          <w:sz w:val="20"/>
          <w:lang w:val="en-CA"/>
        </w:rPr>
        <w:tab/>
        <w:t>if (packing_type[i] == 0) {</w:t>
      </w:r>
    </w:p>
    <w:p w14:paraId="58C2DC9A"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RectRegionPacking(i</w:t>
      </w:r>
      <w:r w:rsidRPr="002B731D">
        <w:rPr>
          <w:rFonts w:ascii="Courier" w:hAnsi="Courier"/>
          <w:noProof/>
          <w:sz w:val="20"/>
          <w:highlight w:val="yellow"/>
          <w:lang w:val="en-CA"/>
        </w:rPr>
        <w:t>, proj_reg_equal_size_flag,</w:t>
      </w:r>
    </w:p>
    <w:p w14:paraId="4695E540"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packed_reg_equal_size_flag,</w:t>
      </w:r>
    </w:p>
    <w:p w14:paraId="7F8891E7"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highlight w:val="yellow"/>
          <w:lang w:val="en-CA"/>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proj_raster_scan_order_flag,</w:t>
      </w:r>
    </w:p>
    <w:p w14:paraId="355239F6" w14:textId="77777777" w:rsidR="009227AE" w:rsidRPr="002B731D" w:rsidRDefault="009227AE" w:rsidP="009227A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w:hAnsi="Courier"/>
          <w:noProof/>
          <w:sz w:val="20"/>
          <w:lang w:val="en-CA" w:eastAsia="ko-KR"/>
        </w:rPr>
      </w:pPr>
      <w:r w:rsidRPr="002B731D">
        <w:rPr>
          <w:rFonts w:ascii="Courier" w:hAnsi="Courier"/>
          <w:noProof/>
          <w:sz w:val="20"/>
          <w:highlight w:val="yellow"/>
          <w:lang w:val="en-CA"/>
        </w:rPr>
        <w:t xml:space="preserve"> </w:t>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Pr="002B731D">
        <w:rPr>
          <w:rFonts w:ascii="Courier" w:hAnsi="Courier"/>
          <w:noProof/>
          <w:sz w:val="20"/>
          <w:highlight w:val="yellow"/>
          <w:lang w:val="en-CA"/>
        </w:rPr>
        <w:tab/>
      </w:r>
      <w:r w:rsidR="00D23D15" w:rsidRPr="002B731D">
        <w:rPr>
          <w:rFonts w:ascii="Courier" w:hAnsi="Courier"/>
          <w:noProof/>
          <w:sz w:val="20"/>
          <w:highlight w:val="yellow"/>
          <w:lang w:val="en-CA"/>
        </w:rPr>
        <w:t xml:space="preserve">   </w:t>
      </w:r>
      <w:r w:rsidRPr="002B731D">
        <w:rPr>
          <w:rFonts w:ascii="Courier" w:hAnsi="Courier"/>
          <w:noProof/>
          <w:sz w:val="20"/>
          <w:highlight w:val="yellow"/>
          <w:lang w:val="en-CA"/>
        </w:rPr>
        <w:t>packed_raster_scan_order_flag</w:t>
      </w:r>
      <w:r w:rsidRPr="002B731D">
        <w:rPr>
          <w:rFonts w:ascii="Courier" w:hAnsi="Courier"/>
          <w:noProof/>
          <w:sz w:val="20"/>
          <w:lang w:val="en-CA"/>
        </w:rPr>
        <w:t>);</w:t>
      </w:r>
      <w:r w:rsidRPr="002B731D">
        <w:rPr>
          <w:rFonts w:ascii="Courier" w:hAnsi="Courier"/>
          <w:noProof/>
          <w:sz w:val="20"/>
          <w:lang w:val="en-CA" w:eastAsia="ko-KR"/>
        </w:rPr>
        <w:br/>
      </w:r>
      <w:r w:rsidRPr="002B731D">
        <w:rPr>
          <w:rFonts w:ascii="Courier" w:hAnsi="Courier"/>
          <w:noProof/>
          <w:sz w:val="20"/>
          <w:lang w:val="en-CA" w:eastAsia="ko-KR"/>
        </w:rPr>
        <w:br/>
      </w:r>
      <w:r w:rsidRPr="002B731D">
        <w:rPr>
          <w:rFonts w:ascii="Courier" w:hAnsi="Courier"/>
          <w:noProof/>
          <w:sz w:val="20"/>
          <w:lang w:val="en-CA" w:eastAsia="ja-JP"/>
        </w:rPr>
        <w:tab/>
      </w:r>
      <w:r w:rsidRPr="002B731D">
        <w:rPr>
          <w:rFonts w:ascii="Courier" w:hAnsi="Courier"/>
          <w:noProof/>
          <w:sz w:val="20"/>
          <w:lang w:val="en-CA"/>
        </w:rPr>
        <w:tab/>
      </w:r>
      <w:r w:rsidRPr="002B731D">
        <w:rPr>
          <w:rFonts w:ascii="Courier" w:hAnsi="Courier"/>
          <w:noProof/>
          <w:sz w:val="20"/>
          <w:lang w:val="en-CA"/>
        </w:rPr>
        <w:tab/>
        <w:t>if (guard_band_flag[i])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r>
      <w:r w:rsidRPr="002B731D">
        <w:rPr>
          <w:rFonts w:ascii="Courier" w:hAnsi="Courier"/>
          <w:noProof/>
          <w:sz w:val="20"/>
          <w:lang w:val="en-CA"/>
        </w:rPr>
        <w:tab/>
        <w:t>GuardBand(i);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2E8673B3"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r w:rsidRPr="002B731D">
        <w:rPr>
          <w:rFonts w:ascii="Times New Roman" w:hAnsi="Times New Roman"/>
          <w:sz w:val="20"/>
          <w:szCs w:val="20"/>
          <w:lang w:val="en-CA"/>
        </w:rPr>
        <w:t>7.5.3.7</w:t>
      </w:r>
      <w:r w:rsidRPr="002B731D">
        <w:rPr>
          <w:rFonts w:ascii="Times New Roman" w:hAnsi="Times New Roman"/>
          <w:sz w:val="20"/>
          <w:szCs w:val="20"/>
          <w:lang w:val="en-CA"/>
        </w:rPr>
        <w:tab/>
        <w:t>Semantics of the region-wise packing structure</w:t>
      </w:r>
    </w:p>
    <w:p w14:paraId="771171FD" w14:textId="77777777" w:rsidR="009227AE" w:rsidRPr="002B731D" w:rsidRDefault="009227AE" w:rsidP="009227AE">
      <w:pPr>
        <w:tabs>
          <w:tab w:val="left" w:pos="1440"/>
          <w:tab w:val="left" w:pos="8010"/>
        </w:tabs>
        <w:spacing w:after="160"/>
        <w:ind w:left="720" w:hanging="360"/>
        <w:jc w:val="both"/>
        <w:rPr>
          <w:rFonts w:eastAsiaTheme="minorEastAsia"/>
          <w:sz w:val="20"/>
          <w:lang w:val="en-CA" w:eastAsia="zh-CN"/>
        </w:rPr>
      </w:pP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 xml:space="preserve">equal to 1 specifies that the projected region information, packed region information, and guard band region information in this syntax structure apply individually to each constituent picture and that the packed picture and the projected picture have the same stereoscopic frame packing format.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equal to 0</w:t>
      </w:r>
      <w:r w:rsidRPr="002B731D">
        <w:rPr>
          <w:rFonts w:ascii="Courier" w:hAnsi="Courier"/>
          <w:sz w:val="20"/>
          <w:lang w:val="en-CA"/>
        </w:rPr>
        <w:t xml:space="preserve"> </w:t>
      </w:r>
      <w:r w:rsidRPr="002B731D">
        <w:rPr>
          <w:sz w:val="20"/>
          <w:lang w:val="en-CA"/>
        </w:rPr>
        <w:t xml:space="preserve">specifies that the projected region information, packed region information, and guard band region information in this syntax structure apply to the projected picture. When </w:t>
      </w:r>
      <w:proofErr w:type="spellStart"/>
      <w:r w:rsidRPr="002B731D">
        <w:rPr>
          <w:rFonts w:eastAsia="Calibri"/>
          <w:sz w:val="20"/>
          <w:lang w:val="en-CA"/>
        </w:rPr>
        <w:t>SpatiallyPacked</w:t>
      </w:r>
      <w:r w:rsidRPr="002B731D">
        <w:rPr>
          <w:sz w:val="20"/>
          <w:lang w:val="en-CA"/>
        </w:rPr>
        <w:t>StereoFlag</w:t>
      </w:r>
      <w:proofErr w:type="spellEnd"/>
      <w:r w:rsidRPr="002B731D">
        <w:rPr>
          <w:sz w:val="20"/>
          <w:lang w:val="en-CA"/>
        </w:rPr>
        <w:t xml:space="preserve"> is equal to 0, </w:t>
      </w:r>
      <w:r w:rsidRPr="002B731D">
        <w:rPr>
          <w:rFonts w:ascii="Courier" w:hAnsi="Courier" w:cs="Courier New"/>
          <w:noProof/>
          <w:sz w:val="20"/>
          <w:lang w:val="en-CA"/>
        </w:rPr>
        <w:t xml:space="preserve">constituent_picture_matching_flag </w:t>
      </w:r>
      <w:r w:rsidRPr="002B731D">
        <w:rPr>
          <w:sz w:val="20"/>
          <w:lang w:val="en-CA"/>
        </w:rPr>
        <w:t>shall be equal to 0.</w:t>
      </w:r>
    </w:p>
    <w:p w14:paraId="734F008D"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lastRenderedPageBreak/>
        <w:t xml:space="preserve">NOTE 1: </w:t>
      </w:r>
      <w:r w:rsidRPr="002B731D">
        <w:rPr>
          <w:rFonts w:eastAsia="Malgun Gothic"/>
          <w:sz w:val="18"/>
          <w:szCs w:val="18"/>
          <w:lang w:val="en-CA"/>
        </w:rPr>
        <w:tab/>
        <w:t>For the stereoscopic content that uses equivalent region-wise packing for the constituent pictures, setting this flag equal to 1 allows more compact signalling of region-wise packing information.</w:t>
      </w:r>
    </w:p>
    <w:p w14:paraId="38D514FD"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projected picture have the same width and height. The regions in the left column of the picture may have a shorter width than regions in other columns and the regions at the bottom row of the picture may have a shorter height than regions in other rows. </w:t>
      </w: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projected picture may not have equal size.</w:t>
      </w:r>
    </w:p>
    <w:p w14:paraId="6192F9D0"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2: </w:t>
      </w:r>
      <w:r w:rsidRPr="002B731D">
        <w:rPr>
          <w:rFonts w:eastAsia="Malgun Gothic"/>
          <w:sz w:val="18"/>
          <w:szCs w:val="18"/>
          <w:highlight w:val="yellow"/>
          <w:lang w:val="en-CA"/>
        </w:rPr>
        <w:tab/>
        <w:t>For projected regions where the regions have equal size, setting this flag equal to 1 allows more compact signalling of region-wise packing information by only signalling the size for the first region.</w:t>
      </w:r>
    </w:p>
    <w:p w14:paraId="5E867A7A" w14:textId="77777777" w:rsidR="009227AE" w:rsidRPr="002B731D" w:rsidRDefault="009227AE" w:rsidP="009227AE">
      <w:pPr>
        <w:tabs>
          <w:tab w:val="left" w:pos="1440"/>
          <w:tab w:val="left" w:pos="8010"/>
        </w:tabs>
        <w:spacing w:after="160"/>
        <w:ind w:left="720" w:hanging="360"/>
        <w:jc w:val="both"/>
        <w:rPr>
          <w:rFonts w:ascii="Courier" w:hAnsi="Courier"/>
          <w:sz w:val="20"/>
          <w:highlight w:val="yellow"/>
          <w:lang w:val="en-CA"/>
        </w:rPr>
      </w:pP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packed picture have the same width and height. The regions in the left column of the picture may have a shorter width than regions in other columns and the regions at the bottom row of the picture may have a shorter height than regions in other rows. </w:t>
      </w: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packed picture may not have equal size.</w:t>
      </w:r>
    </w:p>
    <w:p w14:paraId="681572F5"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3: </w:t>
      </w:r>
      <w:r w:rsidRPr="002B731D">
        <w:rPr>
          <w:rFonts w:eastAsia="Malgun Gothic"/>
          <w:sz w:val="18"/>
          <w:szCs w:val="18"/>
          <w:highlight w:val="yellow"/>
          <w:lang w:val="en-CA"/>
        </w:rPr>
        <w:tab/>
        <w:t>For packed regions where the regions have equal size, setting this flag equal to 1 allows more compact signalling of region-wise packing information by only signalling the size for the first region.</w:t>
      </w:r>
    </w:p>
    <w:p w14:paraId="19E81CA3" w14:textId="77777777" w:rsidR="009227AE" w:rsidRPr="002B731D" w:rsidRDefault="009227AE" w:rsidP="009227AE">
      <w:pPr>
        <w:tabs>
          <w:tab w:val="left" w:pos="1440"/>
          <w:tab w:val="left" w:pos="8010"/>
        </w:tabs>
        <w:spacing w:after="160"/>
        <w:ind w:left="720" w:hanging="360"/>
        <w:jc w:val="both"/>
        <w:rPr>
          <w:sz w:val="20"/>
          <w:highlight w:val="yellow"/>
          <w:lang w:val="en-CA"/>
        </w:rPr>
      </w:pPr>
      <w:r w:rsidRPr="002B731D">
        <w:rPr>
          <w:rFonts w:ascii="Courier" w:hAnsi="Courier" w:cs="Courier New"/>
          <w:noProof/>
          <w:sz w:val="20"/>
          <w:highlight w:val="yellow"/>
          <w:lang w:val="en-CA"/>
        </w:rPr>
        <w:t>proj_raster_scan_order_flag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projected picture are ordered in raster scan order. For stereoscopic frame packing formats the regions are ordered in raster scan order for each stereo view. </w:t>
      </w:r>
      <w:r w:rsidRPr="002B731D">
        <w:rPr>
          <w:rFonts w:ascii="Courier" w:hAnsi="Courier" w:cs="Courier New"/>
          <w:noProof/>
          <w:sz w:val="20"/>
          <w:highlight w:val="yellow"/>
          <w:lang w:val="en-CA"/>
        </w:rPr>
        <w:t>proj_reg_equal_size_flag</w:t>
      </w:r>
      <w:r w:rsidRPr="002B731D">
        <w:rPr>
          <w:rFonts w:ascii="Courier" w:hAnsi="Courier"/>
          <w:sz w:val="20"/>
          <w:highlight w:val="yellow"/>
          <w:lang w:val="en-CA"/>
        </w:rPr>
        <w:t xml:space="preserve"> </w:t>
      </w:r>
      <w:r w:rsidRPr="002B731D">
        <w:rPr>
          <w:sz w:val="20"/>
          <w:highlight w:val="yellow"/>
          <w:lang w:val="en-CA"/>
        </w:rPr>
        <w:t xml:space="preserve">equal to 0 specifies that all regions of the projected picture may not be </w:t>
      </w:r>
      <w:proofErr w:type="spellStart"/>
      <w:r w:rsidRPr="002B731D">
        <w:rPr>
          <w:sz w:val="20"/>
          <w:highlight w:val="yellow"/>
          <w:lang w:val="en-CA"/>
        </w:rPr>
        <w:t>orderered</w:t>
      </w:r>
      <w:proofErr w:type="spellEnd"/>
      <w:r w:rsidRPr="002B731D">
        <w:rPr>
          <w:sz w:val="20"/>
          <w:highlight w:val="yellow"/>
          <w:lang w:val="en-CA"/>
        </w:rPr>
        <w:t xml:space="preserve"> in raster scan order.</w:t>
      </w:r>
    </w:p>
    <w:p w14:paraId="789F67D0" w14:textId="77777777" w:rsidR="009227AE" w:rsidRPr="002B731D" w:rsidRDefault="009227AE" w:rsidP="009227AE">
      <w:pPr>
        <w:tabs>
          <w:tab w:val="left" w:pos="1701"/>
        </w:tabs>
        <w:spacing w:after="160"/>
        <w:ind w:left="2407" w:hanging="967"/>
        <w:jc w:val="both"/>
        <w:rPr>
          <w:rFonts w:eastAsia="Malgun Gothic"/>
          <w:sz w:val="18"/>
          <w:szCs w:val="18"/>
          <w:highlight w:val="yellow"/>
          <w:lang w:val="en-CA"/>
        </w:rPr>
      </w:pPr>
      <w:r w:rsidRPr="002B731D">
        <w:rPr>
          <w:rFonts w:eastAsia="Malgun Gothic"/>
          <w:sz w:val="18"/>
          <w:szCs w:val="18"/>
          <w:highlight w:val="yellow"/>
          <w:lang w:val="en-CA"/>
        </w:rPr>
        <w:t xml:space="preserve">NOTE 4: </w:t>
      </w:r>
      <w:r w:rsidRPr="002B731D">
        <w:rPr>
          <w:rFonts w:eastAsia="Malgun Gothic"/>
          <w:sz w:val="18"/>
          <w:szCs w:val="18"/>
          <w:highlight w:val="yellow"/>
          <w:lang w:val="en-CA"/>
        </w:rPr>
        <w:tab/>
        <w:t>For projected regions where the regions are ordered in raster scan order, setting this flag equal to 1 allows more compact signalling of region-wise packing information by deriving the region offsets from the region width and region height.</w:t>
      </w:r>
    </w:p>
    <w:p w14:paraId="165E8529" w14:textId="77777777" w:rsidR="009227AE" w:rsidRPr="002B731D" w:rsidRDefault="009227AE" w:rsidP="009227AE">
      <w:pPr>
        <w:tabs>
          <w:tab w:val="left" w:pos="1440"/>
          <w:tab w:val="left" w:pos="8010"/>
        </w:tabs>
        <w:spacing w:after="160"/>
        <w:ind w:left="720" w:hanging="360"/>
        <w:jc w:val="both"/>
        <w:rPr>
          <w:rFonts w:ascii="Courier" w:hAnsi="Courier"/>
          <w:sz w:val="20"/>
          <w:highlight w:val="yellow"/>
          <w:lang w:val="en-CA"/>
        </w:rPr>
      </w:pPr>
      <w:r w:rsidRPr="002B731D">
        <w:rPr>
          <w:rFonts w:ascii="Courier" w:hAnsi="Courier" w:cs="Courier New"/>
          <w:noProof/>
          <w:sz w:val="20"/>
          <w:highlight w:val="yellow"/>
          <w:lang w:val="en-CA"/>
        </w:rPr>
        <w:t>packed_raster_scan_order_flag</w:t>
      </w:r>
      <w:r w:rsidRPr="002B731D">
        <w:rPr>
          <w:rFonts w:ascii="Courier" w:hAnsi="Courier"/>
          <w:sz w:val="20"/>
          <w:highlight w:val="yellow"/>
          <w:lang w:val="en-CA"/>
        </w:rPr>
        <w:t xml:space="preserve"> </w:t>
      </w:r>
      <w:r w:rsidRPr="002B731D">
        <w:rPr>
          <w:sz w:val="20"/>
          <w:highlight w:val="yellow"/>
          <w:lang w:val="en-CA"/>
        </w:rPr>
        <w:t xml:space="preserve">equal to 1 specifies that all regions of the packed picture are ordered in raster scan order. For stereoscopic frame packing formats the regions are ordered in raster scan order for each stereo view. </w:t>
      </w:r>
      <w:r w:rsidRPr="002B731D">
        <w:rPr>
          <w:rFonts w:ascii="Courier" w:hAnsi="Courier" w:cs="Courier New"/>
          <w:noProof/>
          <w:sz w:val="20"/>
          <w:highlight w:val="yellow"/>
          <w:lang w:val="en-CA"/>
        </w:rPr>
        <w:t>packed_reg_equal_size_flag</w:t>
      </w:r>
      <w:r w:rsidRPr="002B731D">
        <w:rPr>
          <w:rFonts w:ascii="Courier" w:hAnsi="Courier"/>
          <w:sz w:val="20"/>
          <w:highlight w:val="yellow"/>
          <w:lang w:val="en-CA"/>
        </w:rPr>
        <w:t xml:space="preserve"> </w:t>
      </w:r>
      <w:r w:rsidRPr="002B731D">
        <w:rPr>
          <w:sz w:val="20"/>
          <w:highlight w:val="yellow"/>
          <w:lang w:val="en-CA"/>
        </w:rPr>
        <w:t>equal to 0 specifies that all regions of the packed picture may not be ordered in raster scan order.</w:t>
      </w:r>
    </w:p>
    <w:p w14:paraId="43272D44"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highlight w:val="yellow"/>
          <w:lang w:val="en-CA"/>
        </w:rPr>
        <w:t xml:space="preserve">NOTE 5: </w:t>
      </w:r>
      <w:r w:rsidRPr="002B731D">
        <w:rPr>
          <w:rFonts w:eastAsia="Malgun Gothic"/>
          <w:sz w:val="18"/>
          <w:szCs w:val="18"/>
          <w:highlight w:val="yellow"/>
          <w:lang w:val="en-CA"/>
        </w:rPr>
        <w:tab/>
        <w:t>For packed regions where the regions are ordered in raster scan order, setting this flag equal to 1 allows more compact signalling of region-wise packing information by deriving the region offsets from the region width and region height.</w:t>
      </w:r>
    </w:p>
    <w:p w14:paraId="51006C75" w14:textId="77777777" w:rsidR="009227AE" w:rsidRPr="002B731D" w:rsidRDefault="009227AE" w:rsidP="009227AE">
      <w:pPr>
        <w:tabs>
          <w:tab w:val="left" w:pos="1440"/>
          <w:tab w:val="left" w:pos="8010"/>
        </w:tabs>
        <w:spacing w:after="160"/>
        <w:ind w:left="720" w:hanging="360"/>
        <w:jc w:val="both"/>
        <w:rPr>
          <w:rFonts w:ascii="Courier" w:hAnsi="Courier"/>
          <w:sz w:val="20"/>
          <w:lang w:val="en-CA"/>
        </w:rPr>
      </w:pPr>
    </w:p>
    <w:p w14:paraId="184DADC8"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t>num_regions</w:t>
      </w:r>
      <w:proofErr w:type="spellEnd"/>
      <w:r w:rsidRPr="002B731D">
        <w:rPr>
          <w:sz w:val="20"/>
          <w:lang w:val="en-CA"/>
        </w:rPr>
        <w:t xml:space="preserve"> </w:t>
      </w:r>
      <w:proofErr w:type="gramStart"/>
      <w:r w:rsidRPr="002B731D">
        <w:rPr>
          <w:sz w:val="20"/>
          <w:lang w:val="en-CA"/>
        </w:rPr>
        <w:t>specifies</w:t>
      </w:r>
      <w:proofErr w:type="gramEnd"/>
      <w:r w:rsidRPr="002B731D">
        <w:rPr>
          <w:sz w:val="20"/>
          <w:lang w:val="en-CA"/>
        </w:rPr>
        <w:t xml:space="preserve"> the number of packed regions when </w:t>
      </w:r>
      <w:r w:rsidRPr="002B731D">
        <w:rPr>
          <w:rFonts w:ascii="Courier" w:hAnsi="Courier" w:cs="Courier New"/>
          <w:noProof/>
          <w:sz w:val="20"/>
          <w:lang w:val="en-CA"/>
        </w:rPr>
        <w:t>constituent_picture_matching_flag</w:t>
      </w:r>
      <w:r w:rsidRPr="002B731D">
        <w:rPr>
          <w:sz w:val="20"/>
          <w:lang w:val="en-CA"/>
        </w:rPr>
        <w:t xml:space="preserve"> is equal to 0. Value 0 is reserved. When</w:t>
      </w:r>
      <w:r w:rsidRPr="002B731D">
        <w:rPr>
          <w:rFonts w:ascii="Courier" w:hAnsi="Courier"/>
          <w:sz w:val="20"/>
          <w:lang w:val="en-CA"/>
        </w:rPr>
        <w:t xml:space="preserve"> </w:t>
      </w:r>
      <w:r w:rsidRPr="002B731D">
        <w:rPr>
          <w:rFonts w:ascii="Courier" w:hAnsi="Courier" w:cs="Courier New"/>
          <w:noProof/>
          <w:sz w:val="20"/>
          <w:lang w:val="en-CA"/>
        </w:rPr>
        <w:t>constituent_picture_matching_flag</w:t>
      </w:r>
      <w:r w:rsidRPr="002B731D">
        <w:rPr>
          <w:rFonts w:ascii="Courier" w:hAnsi="Courier"/>
          <w:sz w:val="20"/>
          <w:lang w:val="en-CA"/>
        </w:rPr>
        <w:t xml:space="preserve"> </w:t>
      </w:r>
      <w:r w:rsidRPr="002B731D">
        <w:rPr>
          <w:sz w:val="20"/>
          <w:lang w:val="en-CA"/>
        </w:rPr>
        <w:t>is equal to 1, the total number of packed regions is equal to 2 * </w:t>
      </w:r>
      <w:proofErr w:type="spellStart"/>
      <w:r w:rsidRPr="002B731D">
        <w:rPr>
          <w:rFonts w:ascii="Courier" w:hAnsi="Courier"/>
          <w:sz w:val="20"/>
          <w:lang w:val="en-CA"/>
        </w:rPr>
        <w:t>num_regions</w:t>
      </w:r>
      <w:proofErr w:type="spellEnd"/>
      <w:r w:rsidRPr="002B731D">
        <w:rPr>
          <w:rFonts w:ascii="Courier" w:hAnsi="Courier"/>
          <w:sz w:val="20"/>
          <w:lang w:val="en-CA"/>
        </w:rPr>
        <w:t xml:space="preserve"> </w:t>
      </w:r>
      <w:r w:rsidRPr="002B731D">
        <w:rPr>
          <w:sz w:val="20"/>
          <w:lang w:val="en-CA"/>
        </w:rPr>
        <w:t xml:space="preserve">and the information in </w:t>
      </w:r>
      <w:r w:rsidRPr="002B731D">
        <w:rPr>
          <w:rFonts w:ascii="Courier" w:hAnsi="Courier"/>
          <w:noProof/>
          <w:sz w:val="20"/>
          <w:lang w:val="en-CA"/>
        </w:rPr>
        <w:t xml:space="preserve">RectRegionPacking(i) </w:t>
      </w:r>
      <w:r w:rsidRPr="002B731D">
        <w:rPr>
          <w:sz w:val="20"/>
          <w:lang w:val="en-CA"/>
        </w:rPr>
        <w:t xml:space="preserve">and </w:t>
      </w:r>
      <w:r w:rsidRPr="002B731D">
        <w:rPr>
          <w:rFonts w:ascii="Courier" w:hAnsi="Courier"/>
          <w:noProof/>
          <w:sz w:val="20"/>
          <w:lang w:val="en-CA"/>
        </w:rPr>
        <w:t>GuardBand(i)</w:t>
      </w:r>
      <w:r w:rsidRPr="002B731D">
        <w:rPr>
          <w:sz w:val="20"/>
          <w:lang w:val="en-CA"/>
        </w:rPr>
        <w:t xml:space="preserve"> applies to each constituent picture of the projected picture and the packed picture.</w:t>
      </w:r>
    </w:p>
    <w:p w14:paraId="77108CFF" w14:textId="77777777" w:rsidR="009227AE" w:rsidRPr="002B731D" w:rsidRDefault="009227AE" w:rsidP="009227AE">
      <w:pPr>
        <w:tabs>
          <w:tab w:val="left" w:pos="1440"/>
          <w:tab w:val="left" w:pos="8010"/>
        </w:tabs>
        <w:spacing w:after="160"/>
        <w:ind w:left="720" w:hanging="360"/>
        <w:jc w:val="both"/>
        <w:rPr>
          <w:sz w:val="20"/>
          <w:lang w:val="en-CA" w:eastAsia="ko-KR"/>
        </w:rPr>
      </w:pPr>
      <w:proofErr w:type="spellStart"/>
      <w:r w:rsidRPr="002B731D">
        <w:rPr>
          <w:rFonts w:ascii="Courier" w:hAnsi="Courier"/>
          <w:sz w:val="20"/>
          <w:lang w:val="en-CA"/>
        </w:rPr>
        <w:t>proj_picture_width</w:t>
      </w:r>
      <w:proofErr w:type="spellEnd"/>
      <w:r w:rsidRPr="002B731D">
        <w:rPr>
          <w:sz w:val="20"/>
          <w:lang w:val="en-CA"/>
        </w:rPr>
        <w:t xml:space="preserve"> and </w:t>
      </w:r>
      <w:proofErr w:type="spellStart"/>
      <w:r w:rsidRPr="002B731D">
        <w:rPr>
          <w:rFonts w:ascii="Courier" w:hAnsi="Courier"/>
          <w:sz w:val="20"/>
          <w:lang w:val="en-CA"/>
        </w:rPr>
        <w:t>proj_picture_height</w:t>
      </w:r>
      <w:proofErr w:type="spellEnd"/>
      <w:r w:rsidRPr="002B731D">
        <w:rPr>
          <w:sz w:val="20"/>
          <w:lang w:val="en-CA"/>
        </w:rPr>
        <w:t xml:space="preserve"> specify the width and height, respectively, of the projected </w:t>
      </w:r>
      <w:r w:rsidRPr="002B731D">
        <w:rPr>
          <w:sz w:val="20"/>
          <w:lang w:val="en-CA" w:eastAsia="ko-KR"/>
        </w:rPr>
        <w:t>picture, in relative projected picture sample units</w:t>
      </w:r>
      <w:r w:rsidRPr="002B731D">
        <w:rPr>
          <w:sz w:val="20"/>
          <w:lang w:val="en-CA"/>
        </w:rPr>
        <w:t xml:space="preserve">. </w:t>
      </w:r>
      <w:proofErr w:type="spellStart"/>
      <w:r w:rsidRPr="002B731D">
        <w:rPr>
          <w:rFonts w:ascii="Courier" w:hAnsi="Courier"/>
          <w:sz w:val="20"/>
          <w:lang w:val="en-CA"/>
        </w:rPr>
        <w:t>proj_picture_width</w:t>
      </w:r>
      <w:proofErr w:type="spellEnd"/>
      <w:r w:rsidRPr="002B731D">
        <w:rPr>
          <w:sz w:val="20"/>
          <w:lang w:val="en-CA"/>
        </w:rPr>
        <w:t xml:space="preserve"> and </w:t>
      </w:r>
      <w:proofErr w:type="spellStart"/>
      <w:r w:rsidRPr="002B731D">
        <w:rPr>
          <w:rFonts w:ascii="Courier" w:hAnsi="Courier"/>
          <w:sz w:val="20"/>
          <w:lang w:val="en-CA"/>
        </w:rPr>
        <w:t>proj_picture_height</w:t>
      </w:r>
      <w:proofErr w:type="spellEnd"/>
      <w:r w:rsidRPr="002B731D">
        <w:rPr>
          <w:sz w:val="20"/>
          <w:lang w:val="en-CA"/>
        </w:rPr>
        <w:t xml:space="preserve"> shall both be greater than 0.</w:t>
      </w:r>
    </w:p>
    <w:p w14:paraId="50FE0D72" w14:textId="77777777" w:rsidR="009227AE" w:rsidRPr="002B731D" w:rsidRDefault="009227AE" w:rsidP="009227AE">
      <w:pPr>
        <w:tabs>
          <w:tab w:val="left" w:pos="1701"/>
        </w:tabs>
        <w:spacing w:after="160"/>
        <w:ind w:left="2407" w:hanging="967"/>
        <w:jc w:val="both"/>
        <w:rPr>
          <w:rFonts w:eastAsia="Malgun Gothic"/>
          <w:sz w:val="18"/>
          <w:szCs w:val="18"/>
          <w:lang w:val="en-CA"/>
        </w:rPr>
      </w:pPr>
      <w:r w:rsidRPr="002B731D">
        <w:rPr>
          <w:rFonts w:eastAsia="Malgun Gothic"/>
          <w:sz w:val="18"/>
          <w:szCs w:val="18"/>
          <w:lang w:val="en-CA"/>
        </w:rPr>
        <w:t xml:space="preserve">NOTE 4: </w:t>
      </w:r>
      <w:r w:rsidRPr="002B731D">
        <w:rPr>
          <w:rFonts w:eastAsia="Malgun Gothic"/>
          <w:sz w:val="18"/>
          <w:szCs w:val="18"/>
          <w:lang w:val="en-CA"/>
        </w:rPr>
        <w:tab/>
        <w:t>The same sampling grid, width, and height are used for the luma sample array and the chroma sample arrays of the projected picture.</w:t>
      </w:r>
    </w:p>
    <w:p w14:paraId="3D569D2A"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hAnsi="Courier"/>
          <w:sz w:val="20"/>
          <w:lang w:val="en-CA"/>
        </w:rPr>
        <w:lastRenderedPageBreak/>
        <w:t>packed_picture_width</w:t>
      </w:r>
      <w:proofErr w:type="spellEnd"/>
      <w:r w:rsidRPr="002B731D">
        <w:rPr>
          <w:sz w:val="20"/>
          <w:lang w:val="en-CA"/>
        </w:rPr>
        <w:t xml:space="preserve"> and </w:t>
      </w:r>
      <w:proofErr w:type="spellStart"/>
      <w:r w:rsidRPr="002B731D">
        <w:rPr>
          <w:rFonts w:ascii="Courier" w:hAnsi="Courier"/>
          <w:sz w:val="20"/>
          <w:lang w:val="en-CA"/>
        </w:rPr>
        <w:t>packed_picture_height</w:t>
      </w:r>
      <w:proofErr w:type="spellEnd"/>
      <w:r w:rsidRPr="002B731D">
        <w:rPr>
          <w:sz w:val="20"/>
          <w:lang w:val="en-CA"/>
        </w:rPr>
        <w:t xml:space="preserve"> specify the width and height, respectively, of the packed </w:t>
      </w:r>
      <w:r w:rsidRPr="002B731D">
        <w:rPr>
          <w:sz w:val="20"/>
          <w:lang w:val="en-CA" w:eastAsia="ko-KR"/>
        </w:rPr>
        <w:t>picture, in relative packed picture sample units</w:t>
      </w:r>
      <w:r w:rsidRPr="002B731D">
        <w:rPr>
          <w:sz w:val="20"/>
          <w:lang w:val="en-CA"/>
        </w:rPr>
        <w:t xml:space="preserve">. </w:t>
      </w:r>
      <w:proofErr w:type="spellStart"/>
      <w:r w:rsidRPr="002B731D">
        <w:rPr>
          <w:rFonts w:ascii="Courier" w:hAnsi="Courier"/>
          <w:sz w:val="20"/>
          <w:lang w:val="en-CA"/>
        </w:rPr>
        <w:t>packed_picture_width</w:t>
      </w:r>
      <w:proofErr w:type="spellEnd"/>
      <w:r w:rsidRPr="002B731D">
        <w:rPr>
          <w:sz w:val="20"/>
          <w:lang w:val="en-CA"/>
        </w:rPr>
        <w:t xml:space="preserve"> and </w:t>
      </w:r>
      <w:proofErr w:type="spellStart"/>
      <w:r w:rsidRPr="002B731D">
        <w:rPr>
          <w:rFonts w:ascii="Courier" w:hAnsi="Courier"/>
          <w:sz w:val="20"/>
          <w:lang w:val="en-CA"/>
        </w:rPr>
        <w:t>packed_picture_height</w:t>
      </w:r>
      <w:proofErr w:type="spellEnd"/>
      <w:r w:rsidRPr="002B731D">
        <w:rPr>
          <w:sz w:val="20"/>
          <w:lang w:val="en-CA"/>
        </w:rPr>
        <w:t xml:space="preserve"> shall both be greater than 0.</w:t>
      </w:r>
    </w:p>
    <w:p w14:paraId="3ED82A6D" w14:textId="77777777" w:rsidR="009227AE" w:rsidRPr="002B731D" w:rsidRDefault="009227AE" w:rsidP="009227AE">
      <w:pPr>
        <w:tabs>
          <w:tab w:val="left" w:pos="1440"/>
          <w:tab w:val="left" w:pos="8010"/>
        </w:tabs>
        <w:spacing w:after="160"/>
        <w:ind w:left="720" w:hanging="360"/>
        <w:jc w:val="both"/>
        <w:rPr>
          <w:sz w:val="20"/>
          <w:lang w:val="en-CA"/>
        </w:rPr>
      </w:pPr>
      <w:proofErr w:type="spellStart"/>
      <w:r w:rsidRPr="002B731D">
        <w:rPr>
          <w:rFonts w:ascii="Courier" w:eastAsia="Batang" w:hAnsi="Courier"/>
          <w:sz w:val="20"/>
          <w:lang w:val="en-CA" w:eastAsia="ko-KR"/>
        </w:rPr>
        <w:t>guard_band_flag</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 xml:space="preserve">] </w:t>
      </w:r>
      <w:r w:rsidRPr="002B731D">
        <w:rPr>
          <w:sz w:val="20"/>
          <w:lang w:val="en-CA"/>
        </w:rPr>
        <w:t xml:space="preserve">equal to 0 specifies that the </w:t>
      </w:r>
      <w:proofErr w:type="spellStart"/>
      <w:r w:rsidRPr="002B731D">
        <w:rPr>
          <w:sz w:val="20"/>
          <w:lang w:val="en-CA"/>
        </w:rPr>
        <w:t>i-th</w:t>
      </w:r>
      <w:proofErr w:type="spellEnd"/>
      <w:r w:rsidRPr="002B731D">
        <w:rPr>
          <w:sz w:val="20"/>
          <w:lang w:val="en-CA"/>
        </w:rPr>
        <w:t xml:space="preserve"> packed region has no guard bands. </w:t>
      </w:r>
      <w:proofErr w:type="spellStart"/>
      <w:r w:rsidRPr="002B731D">
        <w:rPr>
          <w:rFonts w:ascii="Courier" w:eastAsia="Batang" w:hAnsi="Courier"/>
          <w:sz w:val="20"/>
          <w:lang w:val="en-CA" w:eastAsia="ko-KR"/>
        </w:rPr>
        <w:t>guard_band_flag</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 xml:space="preserve">] </w:t>
      </w:r>
      <w:r w:rsidRPr="002B731D">
        <w:rPr>
          <w:sz w:val="20"/>
          <w:lang w:val="en-CA"/>
        </w:rPr>
        <w:t xml:space="preserve">equal to 1 specifies that the </w:t>
      </w:r>
      <w:proofErr w:type="spellStart"/>
      <w:r w:rsidRPr="002B731D">
        <w:rPr>
          <w:sz w:val="20"/>
          <w:lang w:val="en-CA"/>
        </w:rPr>
        <w:t>i-th</w:t>
      </w:r>
      <w:proofErr w:type="spellEnd"/>
      <w:r w:rsidRPr="002B731D">
        <w:rPr>
          <w:sz w:val="20"/>
          <w:lang w:val="en-CA"/>
        </w:rPr>
        <w:t xml:space="preserve"> packed region has at least one guard band.</w:t>
      </w:r>
    </w:p>
    <w:p w14:paraId="05E06D18" w14:textId="3253E72E" w:rsidR="009227AE" w:rsidRPr="002B731D" w:rsidRDefault="009227AE" w:rsidP="009227AE">
      <w:pPr>
        <w:tabs>
          <w:tab w:val="left" w:pos="1440"/>
          <w:tab w:val="left" w:pos="8010"/>
        </w:tabs>
        <w:spacing w:after="160"/>
        <w:ind w:left="720" w:hanging="360"/>
        <w:jc w:val="both"/>
        <w:rPr>
          <w:rFonts w:eastAsia="Batang"/>
          <w:sz w:val="20"/>
          <w:lang w:val="en-CA" w:eastAsia="ko-KR"/>
        </w:rPr>
      </w:pPr>
      <w:proofErr w:type="spellStart"/>
      <w:r w:rsidRPr="002B731D">
        <w:rPr>
          <w:rFonts w:ascii="Courier" w:eastAsia="Batang" w:hAnsi="Courier"/>
          <w:sz w:val="20"/>
          <w:lang w:val="en-CA" w:eastAsia="ko-KR"/>
        </w:rPr>
        <w:t>packing_type</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 xml:space="preserve">] </w:t>
      </w:r>
      <w:r w:rsidRPr="002B731D">
        <w:rPr>
          <w:rFonts w:eastAsia="Batang"/>
          <w:sz w:val="20"/>
          <w:lang w:val="en-CA" w:eastAsia="ko-KR"/>
        </w:rPr>
        <w:t xml:space="preserve">specifies the type of region-wise packing. The values of </w:t>
      </w:r>
      <w:proofErr w:type="spellStart"/>
      <w:r w:rsidRPr="002B731D">
        <w:rPr>
          <w:rFonts w:ascii="Courier" w:eastAsia="Batang" w:hAnsi="Courier"/>
          <w:sz w:val="20"/>
          <w:lang w:val="en-CA" w:eastAsia="ko-KR"/>
        </w:rPr>
        <w:t>packing_type</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w:t>
      </w:r>
      <w:r w:rsidRPr="002B731D">
        <w:rPr>
          <w:rFonts w:eastAsia="Batang"/>
          <w:sz w:val="20"/>
          <w:lang w:val="en-CA" w:eastAsia="ko-KR"/>
        </w:rPr>
        <w:t xml:space="preserve"> and their semantics are specified in </w:t>
      </w:r>
      <w:r w:rsidRPr="002B731D">
        <w:rPr>
          <w:rFonts w:eastAsia="Batang"/>
          <w:sz w:val="20"/>
          <w:lang w:val="en-CA" w:eastAsia="ko-KR"/>
        </w:rPr>
        <w:fldChar w:fldCharType="begin"/>
      </w:r>
      <w:r w:rsidRPr="002B731D">
        <w:rPr>
          <w:rFonts w:eastAsia="Batang"/>
          <w:sz w:val="20"/>
          <w:lang w:val="en-CA" w:eastAsia="ko-KR"/>
        </w:rPr>
        <w:instrText xml:space="preserve"> REF _Ref498958713 \h  \* MERGEFORMAT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w:t>
      </w:r>
    </w:p>
    <w:p w14:paraId="0DC5EEDD" w14:textId="2B092D30" w:rsidR="009227AE" w:rsidRPr="002B731D" w:rsidRDefault="009227AE" w:rsidP="009227AE">
      <w:pPr>
        <w:tabs>
          <w:tab w:val="left" w:pos="1440"/>
          <w:tab w:val="left" w:pos="8010"/>
        </w:tabs>
        <w:spacing w:after="160"/>
        <w:ind w:left="720" w:hanging="360"/>
        <w:jc w:val="both"/>
        <w:rPr>
          <w:rFonts w:eastAsia="Batang"/>
          <w:sz w:val="20"/>
          <w:lang w:val="en-CA" w:eastAsia="ko-KR"/>
        </w:rPr>
      </w:pPr>
      <w:bookmarkStart w:id="15" w:name="_Hlk494470172"/>
      <w:proofErr w:type="spellStart"/>
      <w:r w:rsidRPr="002B731D">
        <w:rPr>
          <w:rFonts w:ascii="Courier" w:eastAsia="Batang" w:hAnsi="Courier"/>
          <w:sz w:val="20"/>
          <w:lang w:val="en-CA" w:eastAsia="ko-KR"/>
        </w:rPr>
        <w:t>RectRegionPacking</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w:t>
      </w:r>
      <w:r w:rsidRPr="002B731D">
        <w:rPr>
          <w:rFonts w:eastAsia="Batang"/>
          <w:sz w:val="20"/>
          <w:lang w:val="en-CA" w:eastAsia="ko-KR"/>
        </w:rPr>
        <w:t xml:space="preserve"> specifies the region-wise packing between the </w:t>
      </w:r>
      <w:proofErr w:type="spellStart"/>
      <w:r w:rsidRPr="002B731D">
        <w:rPr>
          <w:rFonts w:eastAsia="Batang"/>
          <w:sz w:val="20"/>
          <w:lang w:val="en-CA" w:eastAsia="ko-KR"/>
        </w:rPr>
        <w:t>i-th</w:t>
      </w:r>
      <w:proofErr w:type="spellEnd"/>
      <w:r w:rsidRPr="002B731D">
        <w:rPr>
          <w:rFonts w:eastAsia="Batang"/>
          <w:sz w:val="20"/>
          <w:lang w:val="en-CA" w:eastAsia="ko-KR"/>
        </w:rPr>
        <w:t xml:space="preserve"> packed region and the </w:t>
      </w:r>
      <w:proofErr w:type="spellStart"/>
      <w:r w:rsidRPr="002B731D">
        <w:rPr>
          <w:rFonts w:eastAsia="Batang"/>
          <w:sz w:val="20"/>
          <w:lang w:val="en-CA" w:eastAsia="ko-KR"/>
        </w:rPr>
        <w:t>i-th</w:t>
      </w:r>
      <w:proofErr w:type="spellEnd"/>
      <w:r w:rsidRPr="002B731D">
        <w:rPr>
          <w:rFonts w:eastAsia="Batang"/>
          <w:sz w:val="20"/>
          <w:lang w:val="en-CA" w:eastAsia="ko-KR"/>
        </w:rPr>
        <w:t xml:space="preserve"> projected region. The syntax and semantics of </w:t>
      </w:r>
      <w:proofErr w:type="spellStart"/>
      <w:r w:rsidRPr="002B731D">
        <w:rPr>
          <w:rFonts w:ascii="Courier" w:eastAsia="Batang" w:hAnsi="Courier"/>
          <w:sz w:val="20"/>
          <w:lang w:val="en-CA" w:eastAsia="ko-KR"/>
        </w:rPr>
        <w:t>RectRegionPacking</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_Ref499541957 \n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_Ref499538874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7D695026" w14:textId="09670368" w:rsidR="009227AE" w:rsidRPr="002B731D" w:rsidRDefault="009227AE" w:rsidP="009227AE">
      <w:pPr>
        <w:tabs>
          <w:tab w:val="left" w:pos="1440"/>
          <w:tab w:val="left" w:pos="8010"/>
        </w:tabs>
        <w:spacing w:after="160"/>
        <w:ind w:left="720" w:hanging="360"/>
        <w:jc w:val="both"/>
        <w:rPr>
          <w:sz w:val="20"/>
          <w:lang w:val="en-CA" w:eastAsia="ko-KR"/>
        </w:rPr>
      </w:pPr>
      <w:proofErr w:type="spellStart"/>
      <w:r w:rsidRPr="002B731D">
        <w:rPr>
          <w:rFonts w:ascii="Courier" w:eastAsia="Batang" w:hAnsi="Courier"/>
          <w:sz w:val="20"/>
          <w:lang w:val="en-CA" w:eastAsia="ko-KR"/>
        </w:rPr>
        <w:t>GuardBand</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w:t>
      </w:r>
      <w:r w:rsidRPr="002B731D">
        <w:rPr>
          <w:rFonts w:eastAsia="Batang"/>
          <w:sz w:val="20"/>
          <w:lang w:val="en-CA" w:eastAsia="ko-KR"/>
        </w:rPr>
        <w:t xml:space="preserve"> specifies the guard bands for the </w:t>
      </w:r>
      <w:proofErr w:type="spellStart"/>
      <w:r w:rsidRPr="002B731D">
        <w:rPr>
          <w:rFonts w:eastAsia="Batang"/>
          <w:sz w:val="20"/>
          <w:lang w:val="en-CA" w:eastAsia="ko-KR"/>
        </w:rPr>
        <w:t>i-th</w:t>
      </w:r>
      <w:proofErr w:type="spellEnd"/>
      <w:r w:rsidRPr="002B731D">
        <w:rPr>
          <w:rFonts w:eastAsia="Batang"/>
          <w:sz w:val="20"/>
          <w:lang w:val="en-CA" w:eastAsia="ko-KR"/>
        </w:rPr>
        <w:t xml:space="preserve"> packed region. The syntax and semantics of </w:t>
      </w:r>
      <w:proofErr w:type="spellStart"/>
      <w:r w:rsidRPr="002B731D">
        <w:rPr>
          <w:rFonts w:ascii="Courier" w:eastAsia="Batang" w:hAnsi="Courier"/>
          <w:sz w:val="20"/>
          <w:lang w:val="en-CA" w:eastAsia="ko-KR"/>
        </w:rPr>
        <w:t>GuardBand</w:t>
      </w:r>
      <w:proofErr w:type="spellEnd"/>
      <w:r w:rsidRPr="002B731D">
        <w:rPr>
          <w:rFonts w:ascii="Courier" w:eastAsia="Batang" w:hAnsi="Courier"/>
          <w:sz w:val="20"/>
          <w:lang w:val="en-CA" w:eastAsia="ko-KR"/>
        </w:rPr>
        <w:t>(</w:t>
      </w:r>
      <w:proofErr w:type="spellStart"/>
      <w:r w:rsidRPr="002B731D">
        <w:rPr>
          <w:rFonts w:ascii="Courier" w:eastAsia="Batang" w:hAnsi="Courier"/>
          <w:sz w:val="20"/>
          <w:lang w:val="en-CA" w:eastAsia="ko-KR"/>
        </w:rPr>
        <w:t>i</w:t>
      </w:r>
      <w:proofErr w:type="spellEnd"/>
      <w:r w:rsidRPr="002B731D">
        <w:rPr>
          <w:rFonts w:ascii="Courier" w:eastAsia="Batang" w:hAnsi="Courier"/>
          <w:sz w:val="20"/>
          <w:lang w:val="en-CA" w:eastAsia="ko-KR"/>
        </w:rPr>
        <w:t>)</w:t>
      </w:r>
      <w:r w:rsidRPr="002B731D">
        <w:rPr>
          <w:rFonts w:eastAsia="Batang"/>
          <w:sz w:val="20"/>
          <w:lang w:val="en-CA" w:eastAsia="ko-KR"/>
        </w:rPr>
        <w:t xml:space="preserve"> are specified in clauses </w:t>
      </w:r>
      <w:r w:rsidRPr="002B731D">
        <w:rPr>
          <w:rFonts w:eastAsia="Batang"/>
          <w:sz w:val="20"/>
          <w:lang w:val="en-CA" w:eastAsia="ko-KR"/>
        </w:rPr>
        <w:fldChar w:fldCharType="begin"/>
      </w:r>
      <w:r w:rsidRPr="002B731D">
        <w:rPr>
          <w:rFonts w:eastAsia="Batang"/>
          <w:sz w:val="20"/>
          <w:lang w:val="en-CA" w:eastAsia="ko-KR"/>
        </w:rPr>
        <w:instrText xml:space="preserve"> REF _Ref499538985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xml:space="preserve"> and </w:t>
      </w:r>
      <w:r w:rsidRPr="002B731D">
        <w:rPr>
          <w:rFonts w:eastAsia="Batang"/>
          <w:sz w:val="20"/>
          <w:lang w:val="en-CA" w:eastAsia="ko-KR"/>
        </w:rPr>
        <w:fldChar w:fldCharType="begin"/>
      </w:r>
      <w:r w:rsidRPr="002B731D">
        <w:rPr>
          <w:rFonts w:eastAsia="Batang"/>
          <w:sz w:val="20"/>
          <w:lang w:val="en-CA" w:eastAsia="ko-KR"/>
        </w:rPr>
        <w:instrText xml:space="preserve"> REF _Ref499538959 \r \h </w:instrText>
      </w:r>
      <w:r w:rsidRPr="002B731D">
        <w:rPr>
          <w:rFonts w:eastAsia="Batang"/>
          <w:sz w:val="20"/>
          <w:lang w:val="en-CA" w:eastAsia="ko-KR"/>
        </w:rPr>
      </w:r>
      <w:r w:rsidRPr="002B731D">
        <w:rPr>
          <w:rFonts w:eastAsia="Batang"/>
          <w:sz w:val="20"/>
          <w:lang w:val="en-CA" w:eastAsia="ko-KR"/>
        </w:rPr>
        <w:fldChar w:fldCharType="separate"/>
      </w:r>
      <w:r w:rsidR="009A2F85">
        <w:rPr>
          <w:rFonts w:eastAsia="Batang"/>
          <w:b/>
          <w:bCs/>
          <w:sz w:val="20"/>
          <w:lang w:eastAsia="ko-KR"/>
        </w:rPr>
        <w:t>Error! Reference source not found.</w:t>
      </w:r>
      <w:r w:rsidRPr="002B731D">
        <w:rPr>
          <w:rFonts w:eastAsia="Batang"/>
          <w:sz w:val="20"/>
          <w:lang w:val="en-CA" w:eastAsia="ko-KR"/>
        </w:rPr>
        <w:fldChar w:fldCharType="end"/>
      </w:r>
      <w:r w:rsidRPr="002B731D">
        <w:rPr>
          <w:rFonts w:eastAsia="Batang"/>
          <w:sz w:val="20"/>
          <w:lang w:val="en-CA" w:eastAsia="ko-KR"/>
        </w:rPr>
        <w:t>, respectively.</w:t>
      </w:r>
    </w:p>
    <w:p w14:paraId="4C34C707" w14:textId="77777777" w:rsidR="009227AE" w:rsidRPr="002B731D" w:rsidRDefault="009227AE" w:rsidP="009227AE">
      <w:pPr>
        <w:pStyle w:val="Heading4"/>
        <w:keepLines/>
        <w:numPr>
          <w:ilvl w:val="0"/>
          <w:numId w:val="0"/>
        </w:numPr>
        <w:spacing w:before="120" w:after="120" w:line="240" w:lineRule="atLeast"/>
        <w:rPr>
          <w:rFonts w:ascii="Times New Roman" w:hAnsi="Times New Roman"/>
          <w:sz w:val="20"/>
          <w:szCs w:val="20"/>
          <w:lang w:val="en-CA"/>
        </w:rPr>
      </w:pPr>
      <w:bookmarkStart w:id="16" w:name="_Ref499542290"/>
      <w:r w:rsidRPr="002B731D">
        <w:rPr>
          <w:rFonts w:ascii="Times New Roman" w:hAnsi="Times New Roman"/>
          <w:sz w:val="20"/>
          <w:szCs w:val="20"/>
          <w:lang w:val="en-CA"/>
        </w:rPr>
        <w:t>7.5.3.8</w:t>
      </w:r>
      <w:r w:rsidRPr="002B731D">
        <w:rPr>
          <w:rFonts w:ascii="Times New Roman" w:hAnsi="Times New Roman"/>
          <w:sz w:val="20"/>
          <w:szCs w:val="20"/>
          <w:lang w:val="en-CA"/>
        </w:rPr>
        <w:tab/>
        <w:t>Derivation of region-wise packing variables and constraints for the syntax elements of the region-wise packing structure</w:t>
      </w:r>
      <w:bookmarkEnd w:id="16"/>
    </w:p>
    <w:p w14:paraId="1FC42FE3" w14:textId="77777777" w:rsidR="009227AE" w:rsidRPr="002B731D" w:rsidRDefault="009227AE" w:rsidP="009227AE">
      <w:pPr>
        <w:spacing w:after="160"/>
        <w:jc w:val="both"/>
        <w:rPr>
          <w:sz w:val="20"/>
          <w:lang w:val="en-CA"/>
        </w:rPr>
      </w:pPr>
      <w:r w:rsidRPr="002B731D">
        <w:rPr>
          <w:rFonts w:eastAsia="Malgun Gothic"/>
          <w:sz w:val="20"/>
          <w:lang w:val="en-CA" w:eastAsia="ko-KR"/>
        </w:rPr>
        <w:t>When the</w:t>
      </w:r>
      <w:r w:rsidRPr="002B731D">
        <w:rPr>
          <w:sz w:val="20"/>
          <w:lang w:val="en-CA"/>
        </w:rPr>
        <w:t xml:space="preserve"> </w:t>
      </w:r>
      <w:proofErr w:type="spellStart"/>
      <w:r w:rsidRPr="002B731D">
        <w:rPr>
          <w:sz w:val="20"/>
          <w:lang w:val="en-CA"/>
        </w:rPr>
        <w:t>i-th</w:t>
      </w:r>
      <w:proofErr w:type="spellEnd"/>
      <w:r w:rsidRPr="002B731D">
        <w:rPr>
          <w:sz w:val="20"/>
          <w:lang w:val="en-CA"/>
        </w:rPr>
        <w:t xml:space="preserve"> packed region as specified by this </w:t>
      </w:r>
      <w:proofErr w:type="spellStart"/>
      <w:r w:rsidRPr="002B731D">
        <w:rPr>
          <w:rFonts w:ascii="Courier" w:hAnsi="Courier"/>
          <w:sz w:val="20"/>
          <w:lang w:val="en-CA"/>
        </w:rPr>
        <w:t>RegionWisePackingStruct</w:t>
      </w:r>
      <w:proofErr w:type="spellEnd"/>
      <w:r w:rsidRPr="002B731D">
        <w:rPr>
          <w:sz w:val="20"/>
          <w:lang w:val="en-CA"/>
        </w:rPr>
        <w:t xml:space="preserve"> overlaps with the j-</w:t>
      </w:r>
      <w:proofErr w:type="spellStart"/>
      <w:r w:rsidRPr="002B731D">
        <w:rPr>
          <w:sz w:val="20"/>
          <w:lang w:val="en-CA"/>
        </w:rPr>
        <w:t>th</w:t>
      </w:r>
      <w:proofErr w:type="spellEnd"/>
      <w:r w:rsidRPr="002B731D">
        <w:rPr>
          <w:sz w:val="20"/>
          <w:lang w:val="en-CA"/>
        </w:rPr>
        <w:t xml:space="preserve"> packed region specified by the same </w:t>
      </w:r>
      <w:proofErr w:type="spellStart"/>
      <w:r w:rsidRPr="002B731D">
        <w:rPr>
          <w:rFonts w:ascii="Courier" w:hAnsi="Courier"/>
          <w:sz w:val="20"/>
          <w:lang w:val="en-CA"/>
        </w:rPr>
        <w:t>RegionWisePackingStruct</w:t>
      </w:r>
      <w:proofErr w:type="spellEnd"/>
      <w:r w:rsidRPr="002B731D">
        <w:rPr>
          <w:sz w:val="20"/>
          <w:lang w:val="en-CA"/>
        </w:rPr>
        <w:t xml:space="preserve">, the </w:t>
      </w:r>
      <w:proofErr w:type="spellStart"/>
      <w:r w:rsidRPr="002B731D">
        <w:rPr>
          <w:sz w:val="20"/>
          <w:lang w:val="en-CA"/>
        </w:rPr>
        <w:t>i-th</w:t>
      </w:r>
      <w:proofErr w:type="spellEnd"/>
      <w:r w:rsidRPr="002B731D">
        <w:rPr>
          <w:sz w:val="20"/>
          <w:lang w:val="en-CA"/>
        </w:rPr>
        <w:t xml:space="preserve"> and j-</w:t>
      </w:r>
      <w:proofErr w:type="spellStart"/>
      <w:r w:rsidRPr="002B731D">
        <w:rPr>
          <w:sz w:val="20"/>
          <w:lang w:val="en-CA"/>
        </w:rPr>
        <w:t>th</w:t>
      </w:r>
      <w:proofErr w:type="spellEnd"/>
      <w:r w:rsidRPr="002B731D">
        <w:rPr>
          <w:sz w:val="20"/>
          <w:lang w:val="en-CA"/>
        </w:rPr>
        <w:t xml:space="preserve"> projected regions shall reside in different constituent pictures f</w:t>
      </w:r>
      <w:r w:rsidRPr="002B731D">
        <w:rPr>
          <w:rFonts w:eastAsia="Malgun Gothic"/>
          <w:sz w:val="20"/>
          <w:lang w:val="en-CA" w:eastAsia="ko-KR"/>
        </w:rPr>
        <w:t xml:space="preserve">or any values of </w:t>
      </w:r>
      <w:proofErr w:type="spellStart"/>
      <w:r w:rsidRPr="002B731D">
        <w:rPr>
          <w:rFonts w:eastAsia="Malgun Gothic"/>
          <w:sz w:val="20"/>
          <w:lang w:val="en-CA" w:eastAsia="ko-KR"/>
        </w:rPr>
        <w:t>i</w:t>
      </w:r>
      <w:proofErr w:type="spellEnd"/>
      <w:r w:rsidRPr="002B731D">
        <w:rPr>
          <w:rFonts w:eastAsia="Malgun Gothic"/>
          <w:sz w:val="20"/>
          <w:lang w:val="en-CA" w:eastAsia="ko-KR"/>
        </w:rPr>
        <w:t xml:space="preserve"> and j that are not </w:t>
      </w:r>
      <w:proofErr w:type="gramStart"/>
      <w:r w:rsidRPr="002B731D">
        <w:rPr>
          <w:rFonts w:eastAsia="Malgun Gothic"/>
          <w:sz w:val="20"/>
          <w:lang w:val="en-CA" w:eastAsia="ko-KR"/>
        </w:rPr>
        <w:t>equal to each other</w:t>
      </w:r>
      <w:proofErr w:type="gramEnd"/>
      <w:r w:rsidRPr="002B731D">
        <w:rPr>
          <w:sz w:val="20"/>
          <w:lang w:val="en-CA"/>
        </w:rPr>
        <w:t>. T</w:t>
      </w:r>
      <w:r w:rsidRPr="002B731D">
        <w:rPr>
          <w:rFonts w:eastAsia="Malgun Gothic"/>
          <w:sz w:val="20"/>
          <w:lang w:val="en-CA" w:eastAsia="ko-KR"/>
        </w:rPr>
        <w:t>he</w:t>
      </w:r>
      <w:r w:rsidRPr="002B731D">
        <w:rPr>
          <w:sz w:val="20"/>
          <w:lang w:val="en-CA"/>
        </w:rPr>
        <w:t xml:space="preserve"> </w:t>
      </w:r>
      <w:proofErr w:type="spellStart"/>
      <w:r w:rsidRPr="002B731D">
        <w:rPr>
          <w:sz w:val="20"/>
          <w:lang w:val="en-CA"/>
        </w:rPr>
        <w:t>i-th</w:t>
      </w:r>
      <w:proofErr w:type="spellEnd"/>
      <w:r w:rsidRPr="002B731D">
        <w:rPr>
          <w:sz w:val="20"/>
          <w:lang w:val="en-CA"/>
        </w:rPr>
        <w:t xml:space="preserve"> packed region as specified by this </w:t>
      </w:r>
      <w:proofErr w:type="spellStart"/>
      <w:r w:rsidRPr="002B731D">
        <w:rPr>
          <w:rFonts w:ascii="Courier" w:hAnsi="Courier"/>
          <w:sz w:val="20"/>
          <w:lang w:val="en-CA"/>
        </w:rPr>
        <w:t>RegionWisePackingStruct</w:t>
      </w:r>
      <w:proofErr w:type="spellEnd"/>
      <w:r w:rsidRPr="002B731D">
        <w:rPr>
          <w:sz w:val="20"/>
          <w:lang w:val="en-CA"/>
        </w:rPr>
        <w:t xml:space="preserve"> shall not overlap with any guard band specified by the same </w:t>
      </w:r>
      <w:proofErr w:type="spellStart"/>
      <w:r w:rsidRPr="002B731D">
        <w:rPr>
          <w:rFonts w:ascii="Courier" w:hAnsi="Courier"/>
          <w:sz w:val="20"/>
          <w:lang w:val="en-CA"/>
        </w:rPr>
        <w:t>RegionWisePackingStruct</w:t>
      </w:r>
      <w:proofErr w:type="spellEnd"/>
      <w:r w:rsidRPr="002B731D">
        <w:rPr>
          <w:sz w:val="20"/>
          <w:lang w:val="en-CA"/>
        </w:rPr>
        <w:t>.</w:t>
      </w:r>
    </w:p>
    <w:p w14:paraId="446DD0DC" w14:textId="77777777" w:rsidR="009227AE" w:rsidRPr="002B731D" w:rsidRDefault="009227AE" w:rsidP="009227AE">
      <w:pPr>
        <w:spacing w:after="160"/>
        <w:jc w:val="both"/>
        <w:rPr>
          <w:sz w:val="20"/>
          <w:lang w:val="en-CA"/>
        </w:rPr>
      </w:pPr>
      <w:r w:rsidRPr="002B731D">
        <w:rPr>
          <w:sz w:val="20"/>
          <w:lang w:val="en-CA"/>
        </w:rPr>
        <w:t xml:space="preserve">The guard bands associated with the </w:t>
      </w:r>
      <w:proofErr w:type="spellStart"/>
      <w:r w:rsidRPr="002B731D">
        <w:rPr>
          <w:sz w:val="20"/>
          <w:lang w:val="en-CA"/>
        </w:rPr>
        <w:t>i-th</w:t>
      </w:r>
      <w:proofErr w:type="spellEnd"/>
      <w:r w:rsidRPr="002B731D">
        <w:rPr>
          <w:sz w:val="20"/>
          <w:lang w:val="en-CA"/>
        </w:rPr>
        <w:t xml:space="preserve"> packed region, if any, as specified by this </w:t>
      </w:r>
      <w:proofErr w:type="spellStart"/>
      <w:r w:rsidRPr="002B731D">
        <w:rPr>
          <w:rFonts w:ascii="Courier" w:hAnsi="Courier"/>
          <w:sz w:val="20"/>
          <w:lang w:val="en-CA"/>
        </w:rPr>
        <w:t>RegionWisePackingStruct</w:t>
      </w:r>
      <w:proofErr w:type="spellEnd"/>
      <w:r w:rsidRPr="002B731D">
        <w:rPr>
          <w:sz w:val="20"/>
          <w:lang w:val="en-CA"/>
        </w:rPr>
        <w:t xml:space="preserve"> shall not overlap with any packed region specified by the same </w:t>
      </w:r>
      <w:proofErr w:type="spellStart"/>
      <w:r w:rsidRPr="002B731D">
        <w:rPr>
          <w:rFonts w:ascii="Courier" w:hAnsi="Courier"/>
          <w:sz w:val="20"/>
          <w:lang w:val="en-CA"/>
        </w:rPr>
        <w:t>RegionWisePackingStruct</w:t>
      </w:r>
      <w:proofErr w:type="spellEnd"/>
      <w:r w:rsidRPr="002B731D">
        <w:rPr>
          <w:sz w:val="20"/>
          <w:lang w:val="en-CA"/>
        </w:rPr>
        <w:t xml:space="preserve"> or any other guard bands specified by the same </w:t>
      </w:r>
      <w:proofErr w:type="spellStart"/>
      <w:r w:rsidRPr="002B731D">
        <w:rPr>
          <w:rFonts w:ascii="Courier" w:hAnsi="Courier"/>
          <w:sz w:val="20"/>
          <w:lang w:val="en-CA"/>
        </w:rPr>
        <w:t>RegionWisePackingStruct</w:t>
      </w:r>
      <w:proofErr w:type="spellEnd"/>
      <w:r w:rsidRPr="002B731D">
        <w:rPr>
          <w:sz w:val="20"/>
          <w:lang w:val="en-CA"/>
        </w:rPr>
        <w:t>.</w:t>
      </w:r>
    </w:p>
    <w:p w14:paraId="43F26702" w14:textId="77777777" w:rsidR="009227AE" w:rsidRPr="004A56F5" w:rsidRDefault="009227AE" w:rsidP="009227AE">
      <w:pPr>
        <w:spacing w:after="160"/>
        <w:ind w:left="1440" w:hanging="720"/>
        <w:jc w:val="both"/>
        <w:rPr>
          <w:sz w:val="18"/>
          <w:lang w:val="en-CA"/>
        </w:rPr>
      </w:pPr>
      <w:r w:rsidRPr="004A56F5">
        <w:rPr>
          <w:sz w:val="18"/>
          <w:lang w:val="en-CA"/>
        </w:rPr>
        <w:t xml:space="preserve">NOTE: </w:t>
      </w:r>
      <w:r w:rsidRPr="004A56F5">
        <w:rPr>
          <w:sz w:val="18"/>
          <w:lang w:val="en-CA"/>
        </w:rPr>
        <w:tab/>
        <w:t>Projected regions are allowed to overlap. When projected regions overlap and a quality difference is indicated between the projected regions, e.g., by a region-wise quality ranking indication, the packed region that is indicated to have the highest quality among the packed regions corresponding to the projected regions that overlap should be used for rendering the overlapping area.</w:t>
      </w:r>
    </w:p>
    <w:bookmarkEnd w:id="15"/>
    <w:p w14:paraId="45667E75" w14:textId="77777777" w:rsidR="009227AE" w:rsidRPr="002B731D" w:rsidRDefault="009227AE" w:rsidP="009227AE">
      <w:pPr>
        <w:spacing w:after="160"/>
        <w:jc w:val="both"/>
        <w:rPr>
          <w:rFonts w:eastAsia="Malgun Gothic"/>
          <w:sz w:val="20"/>
          <w:lang w:val="en-CA" w:eastAsia="ko-KR"/>
        </w:rPr>
      </w:pPr>
      <w:r w:rsidRPr="002B731D">
        <w:rPr>
          <w:rFonts w:eastAsia="Malgun Gothic"/>
          <w:sz w:val="20"/>
          <w:lang w:val="en-CA" w:eastAsia="ko-KR"/>
        </w:rPr>
        <w:t xml:space="preserve">The variables </w:t>
      </w:r>
      <w:proofErr w:type="spellStart"/>
      <w:r w:rsidRPr="002B731D">
        <w:rPr>
          <w:rFonts w:eastAsia="Malgun Gothic"/>
          <w:sz w:val="20"/>
          <w:lang w:val="en-CA" w:eastAsia="ko-KR"/>
        </w:rPr>
        <w:t>NumRegions</w:t>
      </w:r>
      <w:proofErr w:type="spellEnd"/>
      <w:r w:rsidRPr="002B731D">
        <w:rPr>
          <w:rFonts w:eastAsia="Malgun Gothic"/>
          <w:sz w:val="20"/>
          <w:lang w:val="en-CA" w:eastAsia="ko-KR"/>
        </w:rPr>
        <w:t xml:space="preserve">, </w:t>
      </w:r>
      <w:proofErr w:type="spellStart"/>
      <w:r w:rsidRPr="002B731D">
        <w:rPr>
          <w:rFonts w:eastAsia="Malgun Gothic"/>
          <w:sz w:val="20"/>
          <w:lang w:val="en-CA" w:eastAsia="ko-KR"/>
        </w:rPr>
        <w:t>PackedRegLeft</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PackedRegTop</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PackedRegWidth</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PackedRegHeight</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ProjRegLeft</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ProjRegTop</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ProjRegWidth</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ProjRegHeight</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TrasnformType</w:t>
      </w:r>
      <w:proofErr w:type="spellEnd"/>
      <w:r w:rsidRPr="002B731D">
        <w:rPr>
          <w:rFonts w:eastAsia="Malgun Gothic"/>
          <w:sz w:val="20"/>
          <w:lang w:val="en-CA" w:eastAsia="ko-KR"/>
        </w:rPr>
        <w:t xml:space="preserve">[n], </w:t>
      </w:r>
      <w:proofErr w:type="spellStart"/>
      <w:r w:rsidRPr="002B731D">
        <w:rPr>
          <w:rFonts w:eastAsia="Malgun Gothic"/>
          <w:sz w:val="20"/>
          <w:lang w:val="en-CA" w:eastAsia="ko-KR"/>
        </w:rPr>
        <w:t>PackingType</w:t>
      </w:r>
      <w:proofErr w:type="spellEnd"/>
      <w:r w:rsidRPr="002B731D">
        <w:rPr>
          <w:rFonts w:eastAsia="Malgun Gothic"/>
          <w:sz w:val="20"/>
          <w:lang w:val="en-CA" w:eastAsia="ko-KR"/>
        </w:rPr>
        <w:t>[n] are derived as follows:</w:t>
      </w:r>
    </w:p>
    <w:p w14:paraId="080E3A54"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 xml:space="preserve">For n in the range of 0 to </w:t>
      </w:r>
      <w:proofErr w:type="spellStart"/>
      <w:r w:rsidRPr="002B731D">
        <w:rPr>
          <w:rFonts w:ascii="Courier" w:eastAsia="Calibri" w:hAnsi="Courier"/>
          <w:sz w:val="20"/>
          <w:lang w:val="en-CA"/>
        </w:rPr>
        <w:t>num_regions</w:t>
      </w:r>
      <w:proofErr w:type="spellEnd"/>
      <w:r w:rsidRPr="002B731D">
        <w:rPr>
          <w:rFonts w:eastAsia="Calibri"/>
          <w:sz w:val="20"/>
          <w:lang w:val="en-CA"/>
        </w:rPr>
        <w:t> − 1, inclusive, the following applies:</w:t>
      </w:r>
    </w:p>
    <w:p w14:paraId="24E06A9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packed_raster_scan_order_</w:t>
      </w:r>
      <w:proofErr w:type="gramStart"/>
      <w:r w:rsidRPr="002B731D">
        <w:rPr>
          <w:rFonts w:ascii="Courier" w:eastAsia="Calibri" w:hAnsi="Courier"/>
          <w:sz w:val="20"/>
          <w:highlight w:val="yellow"/>
          <w:lang w:val="en-CA"/>
        </w:rPr>
        <w:t>flag</w:t>
      </w:r>
      <w:proofErr w:type="spellEnd"/>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is</w:t>
      </w:r>
      <w:proofErr w:type="gramEnd"/>
      <w:r w:rsidRPr="002B731D">
        <w:rPr>
          <w:rFonts w:eastAsia="Calibri"/>
          <w:sz w:val="20"/>
          <w:highlight w:val="yellow"/>
          <w:lang w:val="en-CA"/>
        </w:rPr>
        <w:t xml:space="preserve"> equal to 1, the following applies:</w:t>
      </w:r>
    </w:p>
    <w:p w14:paraId="506677BA"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PackedRegLeft</w:t>
      </w:r>
      <w:proofErr w:type="spellEnd"/>
      <w:r w:rsidRPr="002B731D">
        <w:rPr>
          <w:rFonts w:eastAsia="Calibri"/>
          <w:sz w:val="20"/>
          <w:highlight w:val="yellow"/>
          <w:lang w:val="en-CA"/>
        </w:rPr>
        <w:t>[n] is set equal to the x-position of the first (x, y)-point in raster scan order of the packed picture not already occupied by a region.</w:t>
      </w:r>
    </w:p>
    <w:p w14:paraId="060BF5FD"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PackedRegTop</w:t>
      </w:r>
      <w:proofErr w:type="spellEnd"/>
      <w:r w:rsidRPr="002B731D">
        <w:rPr>
          <w:rFonts w:eastAsia="Calibri"/>
          <w:sz w:val="20"/>
          <w:highlight w:val="yellow"/>
          <w:lang w:val="en-CA"/>
        </w:rPr>
        <w:t>[n] is set equal to the y-position of the first (x, y)-point in raster scan order of the packed picture not already occupied by a region.</w:t>
      </w:r>
    </w:p>
    <w:p w14:paraId="13E88F1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proofErr w:type="gramStart"/>
      <w:r w:rsidRPr="002B731D">
        <w:rPr>
          <w:rFonts w:eastAsia="Calibri"/>
          <w:sz w:val="20"/>
          <w:highlight w:val="yellow"/>
          <w:lang w:val="en-CA"/>
        </w:rPr>
        <w:t>Otherwise</w:t>
      </w:r>
      <w:proofErr w:type="gramEnd"/>
      <w:r w:rsidRPr="002B731D">
        <w:rPr>
          <w:rFonts w:eastAsia="Calibri"/>
          <w:sz w:val="20"/>
          <w:highlight w:val="yellow"/>
          <w:lang w:val="en-CA"/>
        </w:rPr>
        <w:t xml:space="preserve"> the following applies:</w:t>
      </w:r>
    </w:p>
    <w:p w14:paraId="5BC6A805"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PackedRegLeft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packed_reg_left</w:t>
      </w:r>
      <w:proofErr w:type="spellEnd"/>
      <w:r w:rsidRPr="002B731D">
        <w:rPr>
          <w:rFonts w:ascii="Courier" w:eastAsia="Calibri" w:hAnsi="Courier"/>
          <w:sz w:val="20"/>
          <w:lang w:val="en-CA"/>
        </w:rPr>
        <w:t>[n]</w:t>
      </w:r>
      <w:r w:rsidRPr="002B731D">
        <w:rPr>
          <w:rFonts w:eastAsia="Malgun Gothic"/>
          <w:sz w:val="20"/>
          <w:lang w:val="en-CA" w:eastAsia="ko-KR"/>
        </w:rPr>
        <w:t>.</w:t>
      </w:r>
    </w:p>
    <w:p w14:paraId="6F289DE8"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PackedRegTop</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packed_reg_top</w:t>
      </w:r>
      <w:proofErr w:type="spellEnd"/>
      <w:r w:rsidRPr="002B731D">
        <w:rPr>
          <w:rFonts w:ascii="Courier" w:eastAsia="Calibri" w:hAnsi="Courier"/>
          <w:sz w:val="20"/>
          <w:lang w:val="en-CA"/>
        </w:rPr>
        <w:t>[n]</w:t>
      </w:r>
      <w:r w:rsidRPr="002B731D">
        <w:rPr>
          <w:rFonts w:eastAsia="Malgun Gothic"/>
          <w:sz w:val="20"/>
          <w:lang w:val="en-CA" w:eastAsia="ko-KR"/>
        </w:rPr>
        <w:t>.</w:t>
      </w:r>
    </w:p>
    <w:p w14:paraId="043EC22C"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proofErr w:type="gramStart"/>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packed</w:t>
      </w:r>
      <w:proofErr w:type="gramEnd"/>
      <w:r w:rsidRPr="002B731D">
        <w:rPr>
          <w:rFonts w:ascii="Courier" w:eastAsia="Calibri" w:hAnsi="Courier"/>
          <w:sz w:val="20"/>
          <w:highlight w:val="yellow"/>
          <w:lang w:val="en-CA"/>
        </w:rPr>
        <w:t>_reg_equal_size_flag</w:t>
      </w:r>
      <w:proofErr w:type="spellEnd"/>
      <w:r w:rsidRPr="002B731D">
        <w:rPr>
          <w:rFonts w:eastAsia="Calibri"/>
          <w:sz w:val="20"/>
          <w:highlight w:val="yellow"/>
          <w:lang w:val="en-CA"/>
        </w:rPr>
        <w:t xml:space="preserve"> is equal to 1, the following applies:</w:t>
      </w:r>
    </w:p>
    <w:p w14:paraId="76ABD33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gramStart"/>
      <w:r w:rsidRPr="002B731D">
        <w:rPr>
          <w:rFonts w:eastAsia="Calibri"/>
          <w:sz w:val="20"/>
          <w:highlight w:val="yellow"/>
          <w:lang w:val="en-CA"/>
        </w:rPr>
        <w:lastRenderedPageBreak/>
        <w:t xml:space="preserve">If  </w:t>
      </w:r>
      <w:proofErr w:type="spellStart"/>
      <w:r w:rsidRPr="002B731D">
        <w:rPr>
          <w:rFonts w:ascii="Courier" w:eastAsia="Calibri" w:hAnsi="Courier"/>
          <w:sz w:val="20"/>
          <w:highlight w:val="yellow"/>
          <w:lang w:val="en-CA"/>
        </w:rPr>
        <w:t>packed</w:t>
      </w:r>
      <w:proofErr w:type="gramEnd"/>
      <w:r w:rsidRPr="002B731D">
        <w:rPr>
          <w:rFonts w:ascii="Courier" w:eastAsia="Calibri" w:hAnsi="Courier"/>
          <w:sz w:val="20"/>
          <w:highlight w:val="yellow"/>
          <w:lang w:val="en-CA"/>
        </w:rPr>
        <w:t>_reg_width</w:t>
      </w:r>
      <w:proofErr w:type="spellEnd"/>
      <w:r w:rsidRPr="002B731D">
        <w:rPr>
          <w:rFonts w:ascii="Courier" w:eastAsia="Calibri" w:hAnsi="Courier"/>
          <w:sz w:val="20"/>
          <w:highlight w:val="yellow"/>
          <w:lang w:val="en-CA"/>
        </w:rPr>
        <w:t xml:space="preserve">[0] &gt; </w:t>
      </w:r>
      <w:proofErr w:type="spellStart"/>
      <w:r w:rsidRPr="002B731D">
        <w:rPr>
          <w:rFonts w:ascii="Courier" w:eastAsia="Calibri" w:hAnsi="Courier"/>
          <w:sz w:val="20"/>
          <w:highlight w:val="yellow"/>
          <w:lang w:val="en-CA"/>
        </w:rPr>
        <w:t>packed_picture_width</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HorDiv1 -  </w:t>
      </w:r>
      <w:proofErr w:type="spellStart"/>
      <w:r w:rsidRPr="002B731D">
        <w:rPr>
          <w:rFonts w:eastAsia="Calibri"/>
          <w:sz w:val="20"/>
          <w:highlight w:val="yellow"/>
          <w:lang w:val="en-CA"/>
        </w:rPr>
        <w:t>PackedRegLeft</w:t>
      </w:r>
      <w:proofErr w:type="spellEnd"/>
      <w:r w:rsidRPr="002B731D">
        <w:rPr>
          <w:rFonts w:eastAsia="Calibri"/>
          <w:sz w:val="20"/>
          <w:highlight w:val="yellow"/>
          <w:lang w:val="en-CA"/>
        </w:rPr>
        <w:t xml:space="preserve">[n] then </w:t>
      </w:r>
      <w:proofErr w:type="spellStart"/>
      <w:r w:rsidRPr="002B731D">
        <w:rPr>
          <w:rFonts w:eastAsia="Calibri"/>
          <w:sz w:val="20"/>
          <w:highlight w:val="yellow"/>
          <w:lang w:val="en-CA"/>
        </w:rPr>
        <w:t>PackedRegWidth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packed_picture_width</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HorDiv1 - </w:t>
      </w:r>
      <w:proofErr w:type="spellStart"/>
      <w:r w:rsidRPr="002B731D">
        <w:rPr>
          <w:rFonts w:eastAsia="Calibri"/>
          <w:sz w:val="20"/>
          <w:highlight w:val="yellow"/>
          <w:lang w:val="en-CA"/>
        </w:rPr>
        <w:t>PackedRegLeft</w:t>
      </w:r>
      <w:proofErr w:type="spellEnd"/>
      <w:r w:rsidRPr="002B731D">
        <w:rPr>
          <w:rFonts w:eastAsia="Calibri"/>
          <w:sz w:val="20"/>
          <w:highlight w:val="yellow"/>
          <w:lang w:val="en-CA"/>
        </w:rPr>
        <w:t>[n]</w:t>
      </w:r>
      <w:r w:rsidRPr="002B731D">
        <w:rPr>
          <w:rFonts w:eastAsia="Malgun Gothic"/>
          <w:sz w:val="20"/>
          <w:highlight w:val="yellow"/>
          <w:lang w:val="en-CA" w:eastAsia="ko-KR"/>
        </w:rPr>
        <w:t xml:space="preserve">. Otherwise, </w:t>
      </w:r>
      <w:proofErr w:type="spellStart"/>
      <w:r w:rsidRPr="002B731D">
        <w:rPr>
          <w:rFonts w:eastAsia="Calibri"/>
          <w:sz w:val="20"/>
          <w:highlight w:val="yellow"/>
          <w:lang w:val="en-CA"/>
        </w:rPr>
        <w:t>PackedRegWidth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w:t>
      </w:r>
      <w:proofErr w:type="gramStart"/>
      <w:r w:rsidRPr="002B731D">
        <w:rPr>
          <w:rFonts w:ascii="Courier" w:eastAsia="Calibri" w:hAnsi="Courier"/>
          <w:sz w:val="20"/>
          <w:highlight w:val="yellow"/>
          <w:lang w:val="en-CA"/>
        </w:rPr>
        <w:t>width</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0]</w:t>
      </w:r>
      <w:r w:rsidRPr="002B731D">
        <w:rPr>
          <w:rFonts w:eastAsia="Malgun Gothic"/>
          <w:sz w:val="20"/>
          <w:highlight w:val="yellow"/>
          <w:lang w:val="en-CA" w:eastAsia="ko-KR"/>
        </w:rPr>
        <w:t>.</w:t>
      </w:r>
    </w:p>
    <w:p w14:paraId="38D3F9BE"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gramStart"/>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packed</w:t>
      </w:r>
      <w:proofErr w:type="gramEnd"/>
      <w:r w:rsidRPr="002B731D">
        <w:rPr>
          <w:rFonts w:ascii="Courier" w:eastAsia="Calibri" w:hAnsi="Courier"/>
          <w:sz w:val="20"/>
          <w:highlight w:val="yellow"/>
          <w:lang w:val="en-CA"/>
        </w:rPr>
        <w:t>_reg_height</w:t>
      </w:r>
      <w:proofErr w:type="spellEnd"/>
      <w:r w:rsidRPr="002B731D">
        <w:rPr>
          <w:rFonts w:ascii="Courier" w:eastAsia="Calibri" w:hAnsi="Courier"/>
          <w:sz w:val="20"/>
          <w:highlight w:val="yellow"/>
          <w:lang w:val="en-CA"/>
        </w:rPr>
        <w:t xml:space="preserve">[0] &gt; </w:t>
      </w:r>
      <w:proofErr w:type="spellStart"/>
      <w:r w:rsidRPr="002B731D">
        <w:rPr>
          <w:rFonts w:ascii="Courier" w:eastAsia="Calibri" w:hAnsi="Courier"/>
          <w:sz w:val="20"/>
          <w:highlight w:val="yellow"/>
          <w:lang w:val="en-CA"/>
        </w:rPr>
        <w:t>packed_picture_height</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VerDiv1 -  </w:t>
      </w:r>
      <w:proofErr w:type="spellStart"/>
      <w:r w:rsidRPr="002B731D">
        <w:rPr>
          <w:rFonts w:eastAsia="Calibri"/>
          <w:sz w:val="20"/>
          <w:highlight w:val="yellow"/>
          <w:lang w:val="en-CA"/>
        </w:rPr>
        <w:t>PackedRegTop</w:t>
      </w:r>
      <w:proofErr w:type="spellEnd"/>
      <w:r w:rsidRPr="002B731D">
        <w:rPr>
          <w:rFonts w:eastAsia="Calibri"/>
          <w:sz w:val="20"/>
          <w:highlight w:val="yellow"/>
          <w:lang w:val="en-CA"/>
        </w:rPr>
        <w:t xml:space="preserve">[n] then </w:t>
      </w:r>
      <w:proofErr w:type="spellStart"/>
      <w:r w:rsidRPr="002B731D">
        <w:rPr>
          <w:rFonts w:eastAsia="Calibri"/>
          <w:sz w:val="20"/>
          <w:highlight w:val="yellow"/>
          <w:lang w:val="en-CA"/>
        </w:rPr>
        <w:t>PackedRegHeight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packed_picture_height</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VerDiv1 - </w:t>
      </w:r>
      <w:proofErr w:type="spellStart"/>
      <w:r w:rsidRPr="002B731D">
        <w:rPr>
          <w:rFonts w:eastAsia="Calibri"/>
          <w:sz w:val="20"/>
          <w:highlight w:val="yellow"/>
          <w:lang w:val="en-CA"/>
        </w:rPr>
        <w:t>PackedRegTop</w:t>
      </w:r>
      <w:proofErr w:type="spellEnd"/>
      <w:r w:rsidRPr="002B731D">
        <w:rPr>
          <w:rFonts w:eastAsia="Calibri"/>
          <w:sz w:val="20"/>
          <w:highlight w:val="yellow"/>
          <w:lang w:val="en-CA"/>
        </w:rPr>
        <w:t>[n]</w:t>
      </w:r>
      <w:r w:rsidRPr="002B731D">
        <w:rPr>
          <w:rFonts w:eastAsia="Malgun Gothic"/>
          <w:sz w:val="20"/>
          <w:highlight w:val="yellow"/>
          <w:lang w:val="en-CA" w:eastAsia="ko-KR"/>
        </w:rPr>
        <w:t xml:space="preserve">. Otherwise, </w:t>
      </w:r>
      <w:proofErr w:type="spellStart"/>
      <w:r w:rsidRPr="002B731D">
        <w:rPr>
          <w:rFonts w:eastAsia="Calibri"/>
          <w:sz w:val="20"/>
          <w:highlight w:val="yellow"/>
          <w:lang w:val="en-CA"/>
        </w:rPr>
        <w:t>PackedRegHeight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w:t>
      </w:r>
      <w:proofErr w:type="gramStart"/>
      <w:r w:rsidRPr="002B731D">
        <w:rPr>
          <w:rFonts w:ascii="Courier" w:eastAsia="Calibri" w:hAnsi="Courier"/>
          <w:sz w:val="20"/>
          <w:highlight w:val="yellow"/>
          <w:lang w:val="en-CA"/>
        </w:rPr>
        <w:t>height</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0]</w:t>
      </w:r>
      <w:r w:rsidRPr="002B731D">
        <w:rPr>
          <w:rFonts w:eastAsia="Malgun Gothic"/>
          <w:sz w:val="20"/>
          <w:highlight w:val="yellow"/>
          <w:lang w:val="en-CA" w:eastAsia="ko-KR"/>
        </w:rPr>
        <w:t>.</w:t>
      </w:r>
    </w:p>
    <w:p w14:paraId="3720D08E"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proofErr w:type="gramStart"/>
      <w:r w:rsidRPr="002B731D">
        <w:rPr>
          <w:rFonts w:eastAsia="Calibri"/>
          <w:sz w:val="20"/>
          <w:highlight w:val="yellow"/>
          <w:lang w:val="en-CA"/>
        </w:rPr>
        <w:t>Otherwise</w:t>
      </w:r>
      <w:proofErr w:type="gramEnd"/>
      <w:r w:rsidRPr="002B731D">
        <w:rPr>
          <w:rFonts w:eastAsia="Calibri"/>
          <w:sz w:val="20"/>
          <w:highlight w:val="yellow"/>
          <w:lang w:val="en-CA"/>
        </w:rPr>
        <w:t xml:space="preserve"> the following applies:</w:t>
      </w:r>
    </w:p>
    <w:p w14:paraId="00EDABF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PackedRegWidth</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packed_reg_width</w:t>
      </w:r>
      <w:proofErr w:type="spellEnd"/>
      <w:r w:rsidRPr="002B731D">
        <w:rPr>
          <w:rFonts w:ascii="Courier" w:eastAsia="Calibri" w:hAnsi="Courier"/>
          <w:sz w:val="20"/>
          <w:lang w:val="en-CA"/>
        </w:rPr>
        <w:t>[n]</w:t>
      </w:r>
      <w:r w:rsidRPr="002B731D">
        <w:rPr>
          <w:rFonts w:eastAsia="Malgun Gothic"/>
          <w:sz w:val="20"/>
          <w:lang w:val="en-CA" w:eastAsia="ko-KR"/>
        </w:rPr>
        <w:t>.</w:t>
      </w:r>
    </w:p>
    <w:p w14:paraId="38EA9DB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PackedRegHeight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packed_reg_height</w:t>
      </w:r>
      <w:proofErr w:type="spellEnd"/>
      <w:r w:rsidRPr="002B731D">
        <w:rPr>
          <w:rFonts w:ascii="Courier" w:eastAsia="Calibri" w:hAnsi="Courier"/>
          <w:sz w:val="20"/>
          <w:lang w:val="en-CA"/>
        </w:rPr>
        <w:t>[n]</w:t>
      </w:r>
      <w:r w:rsidRPr="002B731D">
        <w:rPr>
          <w:rFonts w:eastAsia="Malgun Gothic"/>
          <w:sz w:val="20"/>
          <w:lang w:val="en-CA" w:eastAsia="ko-KR"/>
        </w:rPr>
        <w:t>.</w:t>
      </w:r>
    </w:p>
    <w:p w14:paraId="1BB12271"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proj_raster_scan_order_flag</w:t>
      </w:r>
      <w:proofErr w:type="spellEnd"/>
      <w:r w:rsidRPr="002B731D">
        <w:rPr>
          <w:rFonts w:eastAsia="Calibri"/>
          <w:sz w:val="20"/>
          <w:highlight w:val="yellow"/>
          <w:lang w:val="en-CA"/>
        </w:rPr>
        <w:t xml:space="preserve"> is equal to 1, the following applies:</w:t>
      </w:r>
    </w:p>
    <w:p w14:paraId="7583076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ProjRegLeft</w:t>
      </w:r>
      <w:proofErr w:type="spellEnd"/>
      <w:r w:rsidRPr="002B731D">
        <w:rPr>
          <w:rFonts w:eastAsia="Calibri"/>
          <w:sz w:val="20"/>
          <w:highlight w:val="yellow"/>
          <w:lang w:val="en-CA"/>
        </w:rPr>
        <w:t>[n] is set equal to the x-position of the first (x, y)-point in raster scan order of the projected picture not already occupied by a region.</w:t>
      </w:r>
    </w:p>
    <w:p w14:paraId="3EBF65F7"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ProjRegTop</w:t>
      </w:r>
      <w:proofErr w:type="spellEnd"/>
      <w:r w:rsidRPr="002B731D">
        <w:rPr>
          <w:rFonts w:eastAsia="Calibri"/>
          <w:sz w:val="20"/>
          <w:highlight w:val="yellow"/>
          <w:lang w:val="en-CA"/>
        </w:rPr>
        <w:t>[n] is set equal to the y-position of the first (x, y)-point in raster scan order of the projected picture not already occupied by a region.</w:t>
      </w:r>
    </w:p>
    <w:p w14:paraId="4FB77817"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proofErr w:type="gramStart"/>
      <w:r w:rsidRPr="002B731D">
        <w:rPr>
          <w:rFonts w:eastAsia="Calibri"/>
          <w:sz w:val="20"/>
          <w:highlight w:val="yellow"/>
          <w:lang w:val="en-CA"/>
        </w:rPr>
        <w:t>Otherwise</w:t>
      </w:r>
      <w:proofErr w:type="gramEnd"/>
      <w:r w:rsidRPr="002B731D">
        <w:rPr>
          <w:rFonts w:eastAsia="Calibri"/>
          <w:sz w:val="20"/>
          <w:highlight w:val="yellow"/>
          <w:lang w:val="en-CA"/>
        </w:rPr>
        <w:t xml:space="preserve"> the following applies:</w:t>
      </w:r>
    </w:p>
    <w:p w14:paraId="4C86EF82"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ProjRegLeft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proj_reg_left</w:t>
      </w:r>
      <w:proofErr w:type="spellEnd"/>
      <w:r w:rsidRPr="002B731D">
        <w:rPr>
          <w:rFonts w:ascii="Courier" w:eastAsia="Calibri" w:hAnsi="Courier"/>
          <w:sz w:val="20"/>
          <w:lang w:val="en-CA"/>
        </w:rPr>
        <w:t>[n]</w:t>
      </w:r>
      <w:r w:rsidRPr="002B731D">
        <w:rPr>
          <w:rFonts w:eastAsia="Malgun Gothic"/>
          <w:sz w:val="20"/>
          <w:lang w:val="en-CA" w:eastAsia="ko-KR"/>
        </w:rPr>
        <w:t>.</w:t>
      </w:r>
    </w:p>
    <w:p w14:paraId="6F9F304E"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ProjRegTop</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proj_reg_top</w:t>
      </w:r>
      <w:proofErr w:type="spellEnd"/>
      <w:r w:rsidRPr="002B731D">
        <w:rPr>
          <w:rFonts w:ascii="Courier" w:eastAsia="Calibri" w:hAnsi="Courier"/>
          <w:sz w:val="20"/>
          <w:lang w:val="en-CA"/>
        </w:rPr>
        <w:t>[n]</w:t>
      </w:r>
      <w:r w:rsidRPr="002B731D">
        <w:rPr>
          <w:rFonts w:eastAsia="Malgun Gothic"/>
          <w:sz w:val="20"/>
          <w:lang w:val="en-CA" w:eastAsia="ko-KR"/>
        </w:rPr>
        <w:t>.</w:t>
      </w:r>
    </w:p>
    <w:p w14:paraId="490D179F"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proj_reg_equal_size_flag</w:t>
      </w:r>
      <w:proofErr w:type="spellEnd"/>
      <w:r w:rsidRPr="002B731D">
        <w:rPr>
          <w:rFonts w:eastAsia="Calibri"/>
          <w:sz w:val="20"/>
          <w:highlight w:val="yellow"/>
          <w:lang w:val="en-CA"/>
        </w:rPr>
        <w:t xml:space="preserve"> is equal to 1, the following applies:</w:t>
      </w:r>
    </w:p>
    <w:p w14:paraId="16500F33"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proj_reg_</w:t>
      </w:r>
      <w:proofErr w:type="gramStart"/>
      <w:r w:rsidRPr="002B731D">
        <w:rPr>
          <w:rFonts w:ascii="Courier" w:eastAsia="Calibri" w:hAnsi="Courier"/>
          <w:sz w:val="20"/>
          <w:highlight w:val="yellow"/>
          <w:lang w:val="en-CA"/>
        </w:rPr>
        <w:t>width</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 xml:space="preserve">0] &gt; </w:t>
      </w:r>
      <w:proofErr w:type="spellStart"/>
      <w:r w:rsidRPr="002B731D">
        <w:rPr>
          <w:rFonts w:ascii="Courier" w:eastAsia="Calibri" w:hAnsi="Courier"/>
          <w:sz w:val="20"/>
          <w:highlight w:val="yellow"/>
          <w:lang w:val="en-CA"/>
        </w:rPr>
        <w:t>proj_picture_width</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HorDiv1 -  </w:t>
      </w:r>
      <w:proofErr w:type="spellStart"/>
      <w:r w:rsidRPr="002B731D">
        <w:rPr>
          <w:rFonts w:eastAsia="Calibri"/>
          <w:sz w:val="20"/>
          <w:highlight w:val="yellow"/>
          <w:lang w:val="en-CA"/>
        </w:rPr>
        <w:t>ProjRegLeft</w:t>
      </w:r>
      <w:proofErr w:type="spellEnd"/>
      <w:r w:rsidRPr="002B731D">
        <w:rPr>
          <w:rFonts w:eastAsia="Calibri"/>
          <w:sz w:val="20"/>
          <w:highlight w:val="yellow"/>
          <w:lang w:val="en-CA"/>
        </w:rPr>
        <w:t xml:space="preserve">[n] then </w:t>
      </w:r>
      <w:proofErr w:type="spellStart"/>
      <w:r w:rsidRPr="002B731D">
        <w:rPr>
          <w:rFonts w:eastAsia="Calibri"/>
          <w:sz w:val="20"/>
          <w:highlight w:val="yellow"/>
          <w:lang w:val="en-CA"/>
        </w:rPr>
        <w:t>ProjRegWidth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proj_picture_width</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HorDiv1 - </w:t>
      </w:r>
      <w:proofErr w:type="spellStart"/>
      <w:r w:rsidRPr="002B731D">
        <w:rPr>
          <w:rFonts w:eastAsia="Calibri"/>
          <w:sz w:val="20"/>
          <w:highlight w:val="yellow"/>
          <w:lang w:val="en-CA"/>
        </w:rPr>
        <w:t>ProjRegLeft</w:t>
      </w:r>
      <w:proofErr w:type="spellEnd"/>
      <w:r w:rsidRPr="002B731D">
        <w:rPr>
          <w:rFonts w:eastAsia="Calibri"/>
          <w:sz w:val="20"/>
          <w:highlight w:val="yellow"/>
          <w:lang w:val="en-CA"/>
        </w:rPr>
        <w:t>[n]</w:t>
      </w:r>
      <w:r w:rsidRPr="002B731D">
        <w:rPr>
          <w:rFonts w:eastAsia="Malgun Gothic"/>
          <w:sz w:val="20"/>
          <w:highlight w:val="yellow"/>
          <w:lang w:val="en-CA" w:eastAsia="ko-KR"/>
        </w:rPr>
        <w:t xml:space="preserve">. Otherwise, </w:t>
      </w:r>
      <w:proofErr w:type="spellStart"/>
      <w:r w:rsidRPr="002B731D">
        <w:rPr>
          <w:rFonts w:eastAsia="Calibri"/>
          <w:sz w:val="20"/>
          <w:highlight w:val="yellow"/>
          <w:lang w:val="en-CA"/>
        </w:rPr>
        <w:t>ProjRegWidth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w:t>
      </w:r>
      <w:proofErr w:type="gramStart"/>
      <w:r w:rsidRPr="002B731D">
        <w:rPr>
          <w:rFonts w:ascii="Courier" w:eastAsia="Calibri" w:hAnsi="Courier"/>
          <w:sz w:val="20"/>
          <w:highlight w:val="yellow"/>
          <w:lang w:val="en-CA"/>
        </w:rPr>
        <w:t>width</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0]</w:t>
      </w:r>
      <w:r w:rsidRPr="002B731D">
        <w:rPr>
          <w:rFonts w:eastAsia="Malgun Gothic"/>
          <w:sz w:val="20"/>
          <w:highlight w:val="yellow"/>
          <w:lang w:val="en-CA" w:eastAsia="ko-KR"/>
        </w:rPr>
        <w:t>.</w:t>
      </w:r>
    </w:p>
    <w:p w14:paraId="1863C23D" w14:textId="77777777" w:rsidR="009227AE" w:rsidRPr="002B731D" w:rsidRDefault="009227AE" w:rsidP="009227AE">
      <w:pPr>
        <w:numPr>
          <w:ilvl w:val="2"/>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proj_reg_</w:t>
      </w:r>
      <w:proofErr w:type="gramStart"/>
      <w:r w:rsidRPr="002B731D">
        <w:rPr>
          <w:rFonts w:ascii="Courier" w:eastAsia="Calibri" w:hAnsi="Courier"/>
          <w:sz w:val="20"/>
          <w:highlight w:val="yellow"/>
          <w:lang w:val="en-CA"/>
        </w:rPr>
        <w:t>height</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 xml:space="preserve">0] &gt; </w:t>
      </w:r>
      <w:proofErr w:type="spellStart"/>
      <w:r w:rsidRPr="002B731D">
        <w:rPr>
          <w:rFonts w:ascii="Courier" w:eastAsia="Calibri" w:hAnsi="Courier"/>
          <w:sz w:val="20"/>
          <w:highlight w:val="yellow"/>
          <w:lang w:val="en-CA"/>
        </w:rPr>
        <w:t>proj_picture_height</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VerDiv1 -  </w:t>
      </w:r>
      <w:proofErr w:type="spellStart"/>
      <w:r w:rsidRPr="002B731D">
        <w:rPr>
          <w:rFonts w:eastAsia="Calibri"/>
          <w:sz w:val="20"/>
          <w:highlight w:val="yellow"/>
          <w:lang w:val="en-CA"/>
        </w:rPr>
        <w:t>ProjRegTop</w:t>
      </w:r>
      <w:proofErr w:type="spellEnd"/>
      <w:r w:rsidRPr="002B731D">
        <w:rPr>
          <w:rFonts w:eastAsia="Calibri"/>
          <w:sz w:val="20"/>
          <w:highlight w:val="yellow"/>
          <w:lang w:val="en-CA"/>
        </w:rPr>
        <w:t xml:space="preserve">[n] then </w:t>
      </w:r>
      <w:proofErr w:type="spellStart"/>
      <w:r w:rsidRPr="002B731D">
        <w:rPr>
          <w:rFonts w:eastAsia="Calibri"/>
          <w:sz w:val="20"/>
          <w:highlight w:val="yellow"/>
          <w:lang w:val="en-CA"/>
        </w:rPr>
        <w:t>ProjRegHeight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proj_picture_height</w:t>
      </w:r>
      <w:proofErr w:type="spellEnd"/>
      <w:r w:rsidRPr="002B731D">
        <w:rPr>
          <w:rFonts w:ascii="Courier" w:eastAsia="Calibri" w:hAnsi="Courier"/>
          <w:sz w:val="20"/>
          <w:highlight w:val="yellow"/>
          <w:lang w:val="en-CA"/>
        </w:rPr>
        <w:t>/</w:t>
      </w:r>
      <w:r w:rsidRPr="002B731D">
        <w:rPr>
          <w:rFonts w:eastAsia="Calibri"/>
          <w:sz w:val="20"/>
          <w:highlight w:val="yellow"/>
          <w:lang w:val="en-CA"/>
        </w:rPr>
        <w:t xml:space="preserve">VerDiv1 - </w:t>
      </w:r>
      <w:proofErr w:type="spellStart"/>
      <w:r w:rsidRPr="002B731D">
        <w:rPr>
          <w:rFonts w:eastAsia="Calibri"/>
          <w:sz w:val="20"/>
          <w:highlight w:val="yellow"/>
          <w:lang w:val="en-CA"/>
        </w:rPr>
        <w:t>ProjRegTop</w:t>
      </w:r>
      <w:proofErr w:type="spellEnd"/>
      <w:r w:rsidRPr="002B731D">
        <w:rPr>
          <w:rFonts w:eastAsia="Calibri"/>
          <w:sz w:val="20"/>
          <w:highlight w:val="yellow"/>
          <w:lang w:val="en-CA"/>
        </w:rPr>
        <w:t>[n]</w:t>
      </w:r>
      <w:r w:rsidRPr="002B731D">
        <w:rPr>
          <w:rFonts w:eastAsia="Malgun Gothic"/>
          <w:sz w:val="20"/>
          <w:highlight w:val="yellow"/>
          <w:lang w:val="en-CA" w:eastAsia="ko-KR"/>
        </w:rPr>
        <w:t xml:space="preserve">. Otherwise, </w:t>
      </w:r>
      <w:proofErr w:type="spellStart"/>
      <w:r w:rsidRPr="002B731D">
        <w:rPr>
          <w:rFonts w:eastAsia="Calibri"/>
          <w:sz w:val="20"/>
          <w:highlight w:val="yellow"/>
          <w:lang w:val="en-CA"/>
        </w:rPr>
        <w:t>ProjRegHeight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w:t>
      </w:r>
      <w:proofErr w:type="gramStart"/>
      <w:r w:rsidRPr="002B731D">
        <w:rPr>
          <w:rFonts w:ascii="Courier" w:eastAsia="Calibri" w:hAnsi="Courier"/>
          <w:sz w:val="20"/>
          <w:highlight w:val="yellow"/>
          <w:lang w:val="en-CA"/>
        </w:rPr>
        <w:t>height</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0]</w:t>
      </w:r>
      <w:r w:rsidRPr="002B731D">
        <w:rPr>
          <w:rFonts w:eastAsia="Malgun Gothic"/>
          <w:sz w:val="20"/>
          <w:highlight w:val="yellow"/>
          <w:lang w:val="en-CA" w:eastAsia="ko-KR"/>
        </w:rPr>
        <w:t>.</w:t>
      </w:r>
    </w:p>
    <w:p w14:paraId="461F662B" w14:textId="77777777" w:rsidR="009227AE" w:rsidRPr="002B731D" w:rsidRDefault="009227AE" w:rsidP="009227AE">
      <w:pPr>
        <w:numPr>
          <w:ilvl w:val="1"/>
          <w:numId w:val="46"/>
        </w:numPr>
        <w:tabs>
          <w:tab w:val="left" w:pos="851"/>
          <w:tab w:val="left" w:pos="8010"/>
        </w:tabs>
        <w:spacing w:after="160"/>
        <w:jc w:val="both"/>
        <w:rPr>
          <w:rFonts w:eastAsia="Calibri"/>
          <w:sz w:val="20"/>
          <w:highlight w:val="yellow"/>
          <w:lang w:val="en-CA" w:eastAsia="zh-CN"/>
        </w:rPr>
      </w:pPr>
      <w:proofErr w:type="gramStart"/>
      <w:r w:rsidRPr="002B731D">
        <w:rPr>
          <w:rFonts w:eastAsia="Calibri"/>
          <w:sz w:val="20"/>
          <w:highlight w:val="yellow"/>
          <w:lang w:val="en-CA"/>
        </w:rPr>
        <w:t>Otherwise</w:t>
      </w:r>
      <w:proofErr w:type="gramEnd"/>
      <w:r w:rsidRPr="002B731D">
        <w:rPr>
          <w:rFonts w:eastAsia="Calibri"/>
          <w:sz w:val="20"/>
          <w:highlight w:val="yellow"/>
          <w:lang w:val="en-CA"/>
        </w:rPr>
        <w:t xml:space="preserve"> the following applies:</w:t>
      </w:r>
    </w:p>
    <w:p w14:paraId="3D9F4874"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ProjRegWidth</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proj_reg_width</w:t>
      </w:r>
      <w:proofErr w:type="spellEnd"/>
      <w:r w:rsidRPr="002B731D">
        <w:rPr>
          <w:rFonts w:ascii="Courier" w:eastAsia="Calibri" w:hAnsi="Courier"/>
          <w:sz w:val="20"/>
          <w:lang w:val="en-CA"/>
        </w:rPr>
        <w:t>[n]</w:t>
      </w:r>
      <w:r w:rsidRPr="002B731D">
        <w:rPr>
          <w:rFonts w:eastAsia="Malgun Gothic"/>
          <w:sz w:val="20"/>
          <w:lang w:val="en-CA" w:eastAsia="ko-KR"/>
        </w:rPr>
        <w:t>.</w:t>
      </w:r>
    </w:p>
    <w:p w14:paraId="22AB52E6"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ProjRegHeight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proj_reg_height</w:t>
      </w:r>
      <w:proofErr w:type="spellEnd"/>
      <w:r w:rsidRPr="002B731D">
        <w:rPr>
          <w:rFonts w:ascii="Courier" w:eastAsia="Calibri" w:hAnsi="Courier"/>
          <w:sz w:val="20"/>
          <w:lang w:val="en-CA"/>
        </w:rPr>
        <w:t>[n]</w:t>
      </w:r>
      <w:r w:rsidRPr="002B731D">
        <w:rPr>
          <w:rFonts w:eastAsia="Malgun Gothic"/>
          <w:sz w:val="20"/>
          <w:lang w:val="en-CA" w:eastAsia="ko-KR"/>
        </w:rPr>
        <w:t>.</w:t>
      </w:r>
    </w:p>
    <w:p w14:paraId="21980358"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proofErr w:type="spellStart"/>
      <w:r w:rsidRPr="002B731D">
        <w:rPr>
          <w:rFonts w:eastAsia="Malgun Gothic"/>
          <w:sz w:val="20"/>
          <w:lang w:val="en-CA" w:eastAsia="ko-KR"/>
        </w:rPr>
        <w:t>TransformType</w:t>
      </w:r>
      <w:proofErr w:type="spellEnd"/>
      <w:r w:rsidRPr="002B731D">
        <w:rPr>
          <w:rFonts w:eastAsia="Malgun Gothic"/>
          <w:sz w:val="20"/>
          <w:lang w:val="en-CA" w:eastAsia="ko-KR"/>
        </w:rPr>
        <w:t xml:space="preserve">[n] is set equal to </w:t>
      </w:r>
      <w:proofErr w:type="spellStart"/>
      <w:r w:rsidRPr="002B731D">
        <w:rPr>
          <w:rFonts w:ascii="Courier" w:eastAsia="Calibri" w:hAnsi="Courier"/>
          <w:sz w:val="20"/>
          <w:lang w:val="en-CA"/>
        </w:rPr>
        <w:t>transform_type</w:t>
      </w:r>
      <w:proofErr w:type="spellEnd"/>
      <w:r w:rsidRPr="002B731D">
        <w:rPr>
          <w:rFonts w:ascii="Courier" w:eastAsia="Calibri" w:hAnsi="Courier"/>
          <w:sz w:val="20"/>
          <w:lang w:val="en-CA"/>
        </w:rPr>
        <w:t>[n]</w:t>
      </w:r>
      <w:r w:rsidRPr="002B731D">
        <w:rPr>
          <w:rFonts w:eastAsia="Malgun Gothic"/>
          <w:sz w:val="20"/>
          <w:lang w:val="en-CA" w:eastAsia="ko-KR"/>
        </w:rPr>
        <w:t>.</w:t>
      </w:r>
    </w:p>
    <w:p w14:paraId="5FC50CE0"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proofErr w:type="spellStart"/>
      <w:r w:rsidRPr="002B731D">
        <w:rPr>
          <w:rFonts w:eastAsia="Malgun Gothic"/>
          <w:sz w:val="20"/>
          <w:lang w:val="en-CA" w:eastAsia="ko-KR"/>
        </w:rPr>
        <w:t>PackingType</w:t>
      </w:r>
      <w:proofErr w:type="spellEnd"/>
      <w:r w:rsidRPr="002B731D">
        <w:rPr>
          <w:rFonts w:eastAsia="Malgun Gothic"/>
          <w:sz w:val="20"/>
          <w:lang w:val="en-CA" w:eastAsia="ko-KR"/>
        </w:rPr>
        <w:t xml:space="preserve">[n] is set equal to </w:t>
      </w:r>
      <w:proofErr w:type="spellStart"/>
      <w:r w:rsidRPr="002B731D">
        <w:rPr>
          <w:rFonts w:ascii="Courier" w:eastAsia="Calibri" w:hAnsi="Courier"/>
          <w:sz w:val="20"/>
          <w:lang w:val="en-CA"/>
        </w:rPr>
        <w:t>packing_type</w:t>
      </w:r>
      <w:proofErr w:type="spellEnd"/>
      <w:r w:rsidRPr="002B731D">
        <w:rPr>
          <w:rFonts w:ascii="Courier" w:eastAsia="Calibri" w:hAnsi="Courier"/>
          <w:sz w:val="20"/>
          <w:lang w:val="en-CA"/>
        </w:rPr>
        <w:t>[n]</w:t>
      </w:r>
      <w:r w:rsidRPr="002B731D">
        <w:rPr>
          <w:rFonts w:eastAsia="Malgun Gothic"/>
          <w:sz w:val="20"/>
          <w:lang w:val="en-CA" w:eastAsia="ko-KR"/>
        </w:rPr>
        <w:t>.</w:t>
      </w:r>
    </w:p>
    <w:p w14:paraId="258BD946"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Malgun Gothic"/>
          <w:sz w:val="20"/>
          <w:lang w:val="en-CA" w:eastAsia="ko-KR"/>
        </w:rPr>
        <w:t>If</w:t>
      </w:r>
      <w:r w:rsidRPr="002B731D">
        <w:rPr>
          <w:rFonts w:eastAsia="Calibri"/>
          <w:sz w:val="20"/>
          <w:lang w:val="en-CA"/>
        </w:rPr>
        <w:t xml:space="preserve"> </w:t>
      </w:r>
      <w:proofErr w:type="spellStart"/>
      <w:r w:rsidRPr="002B731D">
        <w:rPr>
          <w:rFonts w:ascii="Courier" w:eastAsia="Calibri" w:hAnsi="Courier"/>
          <w:sz w:val="20"/>
          <w:lang w:val="en-CA"/>
        </w:rPr>
        <w:t>constituent_picture_matching_flag</w:t>
      </w:r>
      <w:proofErr w:type="spellEnd"/>
      <w:r w:rsidRPr="002B731D">
        <w:rPr>
          <w:rFonts w:eastAsia="Calibri"/>
          <w:sz w:val="20"/>
          <w:lang w:val="en-CA"/>
        </w:rPr>
        <w:t xml:space="preserve"> is equal to 0, the following applies:</w:t>
      </w:r>
    </w:p>
    <w:p w14:paraId="011B1B7D"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proofErr w:type="spellStart"/>
      <w:r w:rsidRPr="002B731D">
        <w:rPr>
          <w:rFonts w:eastAsia="Calibri"/>
          <w:sz w:val="20"/>
          <w:lang w:val="en-CA"/>
        </w:rPr>
        <w:t>NumRegions</w:t>
      </w:r>
      <w:proofErr w:type="spellEnd"/>
      <w:r w:rsidRPr="002B731D">
        <w:rPr>
          <w:rFonts w:eastAsia="Calibri"/>
          <w:sz w:val="20"/>
          <w:lang w:val="en-CA"/>
        </w:rPr>
        <w:t xml:space="preserve"> is set equal to </w:t>
      </w:r>
      <w:proofErr w:type="spellStart"/>
      <w:r w:rsidRPr="002B731D">
        <w:rPr>
          <w:rFonts w:ascii="Courier" w:eastAsia="Calibri" w:hAnsi="Courier"/>
          <w:sz w:val="20"/>
          <w:lang w:val="en-CA"/>
        </w:rPr>
        <w:t>num_regions</w:t>
      </w:r>
      <w:proofErr w:type="spellEnd"/>
      <w:r w:rsidRPr="002B731D">
        <w:rPr>
          <w:rFonts w:eastAsia="Calibri"/>
          <w:sz w:val="20"/>
          <w:lang w:val="en-CA"/>
        </w:rPr>
        <w:t>.</w:t>
      </w:r>
    </w:p>
    <w:p w14:paraId="07FA41B6" w14:textId="77777777" w:rsidR="009227AE" w:rsidRPr="002B731D" w:rsidRDefault="009227AE" w:rsidP="009227AE">
      <w:pPr>
        <w:numPr>
          <w:ilvl w:val="0"/>
          <w:numId w:val="46"/>
        </w:numPr>
        <w:tabs>
          <w:tab w:val="left" w:pos="851"/>
          <w:tab w:val="left" w:pos="8010"/>
        </w:tabs>
        <w:spacing w:after="160"/>
        <w:ind w:left="851" w:hanging="425"/>
        <w:jc w:val="both"/>
        <w:rPr>
          <w:rFonts w:eastAsia="Calibri"/>
          <w:sz w:val="20"/>
          <w:lang w:val="en-CA"/>
        </w:rPr>
      </w:pPr>
      <w:r w:rsidRPr="002B731D">
        <w:rPr>
          <w:rFonts w:eastAsia="Calibri"/>
          <w:sz w:val="20"/>
          <w:lang w:val="en-CA"/>
        </w:rPr>
        <w:t>Otherwise (</w:t>
      </w:r>
      <w:proofErr w:type="spellStart"/>
      <w:r w:rsidRPr="002B731D">
        <w:rPr>
          <w:rFonts w:ascii="Courier" w:eastAsia="Calibri" w:hAnsi="Courier"/>
          <w:sz w:val="20"/>
          <w:lang w:val="en-CA"/>
        </w:rPr>
        <w:t>constituent_picture_matching_flag</w:t>
      </w:r>
      <w:proofErr w:type="spellEnd"/>
      <w:r w:rsidRPr="002B731D">
        <w:rPr>
          <w:rFonts w:eastAsia="Calibri"/>
          <w:sz w:val="20"/>
          <w:lang w:val="en-CA"/>
        </w:rPr>
        <w:t xml:space="preserve"> is equal to 1), the following applies:</w:t>
      </w:r>
    </w:p>
    <w:p w14:paraId="26B7988B"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proofErr w:type="spellStart"/>
      <w:r w:rsidRPr="002B731D">
        <w:rPr>
          <w:rFonts w:eastAsia="Calibri"/>
          <w:sz w:val="20"/>
          <w:lang w:val="en-CA"/>
        </w:rPr>
        <w:t>NumRegions</w:t>
      </w:r>
      <w:proofErr w:type="spellEnd"/>
      <w:r w:rsidRPr="002B731D">
        <w:rPr>
          <w:rFonts w:eastAsia="Calibri"/>
          <w:sz w:val="20"/>
          <w:lang w:val="en-CA"/>
        </w:rPr>
        <w:t xml:space="preserve"> is set equal to 2 * </w:t>
      </w:r>
      <w:proofErr w:type="spellStart"/>
      <w:r w:rsidRPr="002B731D">
        <w:rPr>
          <w:rFonts w:ascii="Courier" w:eastAsia="Calibri" w:hAnsi="Courier"/>
          <w:sz w:val="20"/>
          <w:lang w:val="en-CA"/>
        </w:rPr>
        <w:t>num_regions</w:t>
      </w:r>
      <w:proofErr w:type="spellEnd"/>
      <w:r w:rsidRPr="002B731D">
        <w:rPr>
          <w:rFonts w:eastAsia="Calibri"/>
          <w:sz w:val="20"/>
          <w:lang w:val="en-CA"/>
        </w:rPr>
        <w:t>.</w:t>
      </w:r>
    </w:p>
    <w:p w14:paraId="6C63DF07"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proofErr w:type="spellStart"/>
      <w:r w:rsidRPr="002B731D">
        <w:rPr>
          <w:rFonts w:eastAsia="Calibri"/>
          <w:sz w:val="20"/>
          <w:lang w:val="en-CA"/>
        </w:rPr>
        <w:t>TopBottomFlag</w:t>
      </w:r>
      <w:proofErr w:type="spellEnd"/>
      <w:r w:rsidRPr="002B731D">
        <w:rPr>
          <w:rFonts w:eastAsia="Calibri"/>
          <w:sz w:val="20"/>
          <w:lang w:val="en-CA"/>
        </w:rPr>
        <w:t xml:space="preserve"> is equal to 1, the following applies:</w:t>
      </w:r>
    </w:p>
    <w:p w14:paraId="4E6FFF86"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proofErr w:type="spellStart"/>
      <w:r w:rsidRPr="002B731D">
        <w:rPr>
          <w:rFonts w:eastAsia="Calibri"/>
          <w:sz w:val="20"/>
          <w:lang w:val="en-CA"/>
        </w:rPr>
        <w:lastRenderedPageBreak/>
        <w:t>projLeftOffset</w:t>
      </w:r>
      <w:proofErr w:type="spellEnd"/>
      <w:r w:rsidRPr="002B731D">
        <w:rPr>
          <w:rFonts w:eastAsia="Calibri"/>
          <w:sz w:val="20"/>
          <w:lang w:val="en-CA"/>
        </w:rPr>
        <w:t xml:space="preserve"> and </w:t>
      </w:r>
      <w:proofErr w:type="spellStart"/>
      <w:r w:rsidRPr="002B731D">
        <w:rPr>
          <w:rFonts w:eastAsia="Calibri"/>
          <w:sz w:val="20"/>
          <w:lang w:val="en-CA"/>
        </w:rPr>
        <w:t>packedLeftOffset</w:t>
      </w:r>
      <w:proofErr w:type="spellEnd"/>
      <w:r w:rsidRPr="002B731D">
        <w:rPr>
          <w:rFonts w:eastAsia="Calibri"/>
          <w:sz w:val="20"/>
          <w:lang w:val="en-CA"/>
        </w:rPr>
        <w:t xml:space="preserve"> are both set equal to 0.</w:t>
      </w:r>
    </w:p>
    <w:p w14:paraId="39AA902C"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proofErr w:type="spellStart"/>
      <w:r w:rsidRPr="002B731D">
        <w:rPr>
          <w:rFonts w:eastAsia="Calibri"/>
          <w:sz w:val="20"/>
          <w:lang w:val="en-CA"/>
        </w:rPr>
        <w:t>projTopOffset</w:t>
      </w:r>
      <w:proofErr w:type="spellEnd"/>
      <w:r w:rsidRPr="002B731D">
        <w:rPr>
          <w:rFonts w:eastAsia="Calibri"/>
          <w:sz w:val="20"/>
          <w:lang w:val="en-CA"/>
        </w:rPr>
        <w:t xml:space="preserve"> is set equal to </w:t>
      </w:r>
      <w:proofErr w:type="spellStart"/>
      <w:r w:rsidRPr="002B731D">
        <w:rPr>
          <w:rFonts w:ascii="Courier" w:eastAsia="Malgun Gothic" w:hAnsi="Courier"/>
          <w:sz w:val="20"/>
          <w:lang w:val="en-CA" w:eastAsia="ko-KR"/>
        </w:rPr>
        <w:t>proj_picture_height</w:t>
      </w:r>
      <w:proofErr w:type="spellEnd"/>
      <w:r w:rsidRPr="002B731D">
        <w:rPr>
          <w:rFonts w:eastAsia="Malgun Gothic"/>
          <w:sz w:val="20"/>
          <w:lang w:val="en-CA" w:eastAsia="ko-KR"/>
        </w:rPr>
        <w:t xml:space="preserve"> / 2 and </w:t>
      </w:r>
      <w:proofErr w:type="spellStart"/>
      <w:r w:rsidRPr="002B731D">
        <w:rPr>
          <w:rFonts w:eastAsia="Malgun Gothic"/>
          <w:sz w:val="20"/>
          <w:lang w:val="en-CA" w:eastAsia="ko-KR"/>
        </w:rPr>
        <w:t>packedTopOffset</w:t>
      </w:r>
      <w:proofErr w:type="spellEnd"/>
      <w:r w:rsidRPr="002B731D">
        <w:rPr>
          <w:rFonts w:eastAsia="Malgun Gothic"/>
          <w:sz w:val="20"/>
          <w:lang w:val="en-CA" w:eastAsia="ko-KR"/>
        </w:rPr>
        <w:t xml:space="preserve"> is set equal to </w:t>
      </w:r>
      <w:proofErr w:type="spellStart"/>
      <w:r w:rsidRPr="002B731D">
        <w:rPr>
          <w:rFonts w:ascii="Courier" w:eastAsia="Malgun Gothic" w:hAnsi="Courier"/>
          <w:sz w:val="20"/>
          <w:lang w:val="en-CA" w:eastAsia="ko-KR"/>
        </w:rPr>
        <w:t>packed_picture_height</w:t>
      </w:r>
      <w:proofErr w:type="spellEnd"/>
      <w:r w:rsidRPr="002B731D">
        <w:rPr>
          <w:rFonts w:eastAsia="Malgun Gothic"/>
          <w:sz w:val="20"/>
          <w:lang w:val="en-CA" w:eastAsia="ko-KR"/>
        </w:rPr>
        <w:t> / 2.</w:t>
      </w:r>
    </w:p>
    <w:p w14:paraId="5F69AF51" w14:textId="77777777" w:rsidR="009227AE" w:rsidRPr="002B731D" w:rsidRDefault="009227AE" w:rsidP="009227AE">
      <w:pPr>
        <w:numPr>
          <w:ilvl w:val="1"/>
          <w:numId w:val="46"/>
        </w:numPr>
        <w:tabs>
          <w:tab w:val="left" w:pos="851"/>
          <w:tab w:val="left" w:pos="8010"/>
        </w:tabs>
        <w:spacing w:after="160"/>
        <w:jc w:val="both"/>
        <w:rPr>
          <w:rFonts w:eastAsia="Malgun Gothic"/>
          <w:sz w:val="20"/>
          <w:lang w:val="en-CA" w:eastAsia="ko-KR"/>
        </w:rPr>
      </w:pPr>
      <w:r w:rsidRPr="002B731D">
        <w:rPr>
          <w:rFonts w:eastAsia="Malgun Gothic"/>
          <w:sz w:val="20"/>
          <w:lang w:val="en-CA" w:eastAsia="ko-KR"/>
        </w:rPr>
        <w:t xml:space="preserve">When </w:t>
      </w:r>
      <w:proofErr w:type="spellStart"/>
      <w:r w:rsidRPr="002B731D">
        <w:rPr>
          <w:rFonts w:eastAsia="Calibri"/>
          <w:sz w:val="20"/>
          <w:lang w:val="en-CA"/>
        </w:rPr>
        <w:t>SideBySideFlag</w:t>
      </w:r>
      <w:proofErr w:type="spellEnd"/>
      <w:r w:rsidRPr="002B731D">
        <w:rPr>
          <w:rFonts w:eastAsia="Calibri"/>
          <w:sz w:val="20"/>
          <w:lang w:val="en-CA"/>
        </w:rPr>
        <w:t xml:space="preserve"> is equal to 1, the following applies:</w:t>
      </w:r>
    </w:p>
    <w:p w14:paraId="74778D44"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proofErr w:type="spellStart"/>
      <w:r w:rsidRPr="002B731D">
        <w:rPr>
          <w:rFonts w:eastAsia="Calibri"/>
          <w:sz w:val="20"/>
          <w:lang w:val="en-CA"/>
        </w:rPr>
        <w:t>projLeftOffset</w:t>
      </w:r>
      <w:proofErr w:type="spellEnd"/>
      <w:r w:rsidRPr="002B731D">
        <w:rPr>
          <w:rFonts w:eastAsia="Calibri"/>
          <w:sz w:val="20"/>
          <w:lang w:val="en-CA"/>
        </w:rPr>
        <w:t xml:space="preserve"> is set equal to </w:t>
      </w:r>
      <w:proofErr w:type="spellStart"/>
      <w:r w:rsidRPr="002B731D">
        <w:rPr>
          <w:rFonts w:ascii="Courier" w:eastAsia="Malgun Gothic" w:hAnsi="Courier"/>
          <w:sz w:val="20"/>
          <w:lang w:val="en-CA" w:eastAsia="ko-KR"/>
        </w:rPr>
        <w:t>proj_picture_width</w:t>
      </w:r>
      <w:proofErr w:type="spellEnd"/>
      <w:r w:rsidRPr="002B731D">
        <w:rPr>
          <w:rFonts w:eastAsia="Malgun Gothic"/>
          <w:sz w:val="20"/>
          <w:lang w:val="en-CA" w:eastAsia="ko-KR"/>
        </w:rPr>
        <w:t xml:space="preserve"> / 2 and </w:t>
      </w:r>
      <w:proofErr w:type="spellStart"/>
      <w:r w:rsidRPr="002B731D">
        <w:rPr>
          <w:rFonts w:eastAsia="Malgun Gothic"/>
          <w:sz w:val="20"/>
          <w:lang w:val="en-CA" w:eastAsia="ko-KR"/>
        </w:rPr>
        <w:t>packedLeftOffset</w:t>
      </w:r>
      <w:proofErr w:type="spellEnd"/>
      <w:r w:rsidRPr="002B731D">
        <w:rPr>
          <w:rFonts w:eastAsia="Malgun Gothic"/>
          <w:sz w:val="20"/>
          <w:lang w:val="en-CA" w:eastAsia="ko-KR"/>
        </w:rPr>
        <w:t xml:space="preserve"> is set equal to </w:t>
      </w:r>
      <w:proofErr w:type="spellStart"/>
      <w:r w:rsidRPr="002B731D">
        <w:rPr>
          <w:rFonts w:ascii="Courier" w:eastAsia="Malgun Gothic" w:hAnsi="Courier"/>
          <w:sz w:val="20"/>
          <w:lang w:val="en-CA" w:eastAsia="ko-KR"/>
        </w:rPr>
        <w:t>packed_picture_width</w:t>
      </w:r>
      <w:proofErr w:type="spellEnd"/>
      <w:r w:rsidRPr="002B731D">
        <w:rPr>
          <w:rFonts w:eastAsia="Malgun Gothic"/>
          <w:sz w:val="20"/>
          <w:lang w:val="en-CA" w:eastAsia="ko-KR"/>
        </w:rPr>
        <w:t> / 2.</w:t>
      </w:r>
    </w:p>
    <w:p w14:paraId="2973578D" w14:textId="77777777" w:rsidR="009227AE" w:rsidRPr="002B731D" w:rsidRDefault="009227AE" w:rsidP="009227AE">
      <w:pPr>
        <w:numPr>
          <w:ilvl w:val="1"/>
          <w:numId w:val="46"/>
        </w:numPr>
        <w:tabs>
          <w:tab w:val="left" w:pos="851"/>
          <w:tab w:val="left" w:pos="8010"/>
        </w:tabs>
        <w:spacing w:after="160"/>
        <w:ind w:left="1800"/>
        <w:jc w:val="both"/>
        <w:rPr>
          <w:rFonts w:eastAsia="Malgun Gothic"/>
          <w:sz w:val="20"/>
          <w:lang w:val="en-CA" w:eastAsia="ko-KR"/>
        </w:rPr>
      </w:pPr>
      <w:proofErr w:type="spellStart"/>
      <w:r w:rsidRPr="002B731D">
        <w:rPr>
          <w:rFonts w:eastAsia="Calibri"/>
          <w:sz w:val="20"/>
          <w:lang w:val="en-CA"/>
        </w:rPr>
        <w:t>projTopOffset</w:t>
      </w:r>
      <w:proofErr w:type="spellEnd"/>
      <w:r w:rsidRPr="002B731D">
        <w:rPr>
          <w:rFonts w:eastAsia="Calibri"/>
          <w:sz w:val="20"/>
          <w:lang w:val="en-CA"/>
        </w:rPr>
        <w:t xml:space="preserve"> and </w:t>
      </w:r>
      <w:proofErr w:type="spellStart"/>
      <w:r w:rsidRPr="002B731D">
        <w:rPr>
          <w:rFonts w:eastAsia="Calibri"/>
          <w:sz w:val="20"/>
          <w:lang w:val="en-CA"/>
        </w:rPr>
        <w:t>packedTopOffset</w:t>
      </w:r>
      <w:proofErr w:type="spellEnd"/>
      <w:r w:rsidRPr="002B731D">
        <w:rPr>
          <w:rFonts w:eastAsia="Calibri"/>
          <w:sz w:val="20"/>
          <w:lang w:val="en-CA"/>
        </w:rPr>
        <w:t xml:space="preserve"> are both set equal to </w:t>
      </w:r>
      <w:r w:rsidRPr="002B731D">
        <w:rPr>
          <w:rFonts w:eastAsia="Malgun Gothic"/>
          <w:sz w:val="20"/>
          <w:lang w:val="en-CA" w:eastAsia="ko-KR"/>
        </w:rPr>
        <w:t>0.</w:t>
      </w:r>
    </w:p>
    <w:p w14:paraId="48F27ACA" w14:textId="77777777" w:rsidR="009227AE" w:rsidRPr="002B731D" w:rsidRDefault="009227AE" w:rsidP="009227AE">
      <w:pPr>
        <w:numPr>
          <w:ilvl w:val="1"/>
          <w:numId w:val="46"/>
        </w:numPr>
        <w:tabs>
          <w:tab w:val="left" w:pos="851"/>
          <w:tab w:val="left" w:pos="8010"/>
        </w:tabs>
        <w:spacing w:after="160"/>
        <w:jc w:val="both"/>
        <w:rPr>
          <w:rFonts w:eastAsia="Calibri"/>
          <w:sz w:val="20"/>
          <w:lang w:val="en-CA"/>
        </w:rPr>
      </w:pPr>
      <w:r w:rsidRPr="002B731D">
        <w:rPr>
          <w:rFonts w:eastAsia="Calibri"/>
          <w:sz w:val="20"/>
          <w:lang w:val="en-CA"/>
        </w:rPr>
        <w:t xml:space="preserve">For n in the range of </w:t>
      </w:r>
      <w:proofErr w:type="spellStart"/>
      <w:r w:rsidRPr="002B731D">
        <w:rPr>
          <w:rFonts w:eastAsia="Calibri"/>
          <w:sz w:val="20"/>
          <w:lang w:val="en-CA"/>
        </w:rPr>
        <w:t>NumRegions</w:t>
      </w:r>
      <w:proofErr w:type="spellEnd"/>
      <w:r w:rsidRPr="002B731D">
        <w:rPr>
          <w:rFonts w:eastAsia="Calibri"/>
          <w:sz w:val="20"/>
          <w:lang w:val="en-CA"/>
        </w:rPr>
        <w:t xml:space="preserve"> / 2 to </w:t>
      </w:r>
      <w:proofErr w:type="spellStart"/>
      <w:r w:rsidRPr="002B731D">
        <w:rPr>
          <w:rFonts w:eastAsia="Calibri"/>
          <w:sz w:val="20"/>
          <w:lang w:val="en-CA"/>
        </w:rPr>
        <w:t>NumRegions</w:t>
      </w:r>
      <w:proofErr w:type="spellEnd"/>
      <w:r w:rsidRPr="002B731D">
        <w:rPr>
          <w:rFonts w:eastAsia="Calibri"/>
          <w:sz w:val="20"/>
          <w:lang w:val="en-CA"/>
        </w:rPr>
        <w:t> − 1, inclusive, the following applies:</w:t>
      </w:r>
    </w:p>
    <w:p w14:paraId="195D649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nIdx</w:t>
      </w:r>
      <w:proofErr w:type="spellEnd"/>
      <w:r w:rsidRPr="002B731D">
        <w:rPr>
          <w:rFonts w:eastAsia="Calibri"/>
          <w:sz w:val="20"/>
          <w:lang w:val="en-CA"/>
        </w:rPr>
        <w:t xml:space="preserve"> is set equal to n – </w:t>
      </w:r>
      <w:proofErr w:type="spellStart"/>
      <w:r w:rsidRPr="002B731D">
        <w:rPr>
          <w:rFonts w:eastAsia="Calibri"/>
          <w:sz w:val="20"/>
          <w:lang w:val="en-CA"/>
        </w:rPr>
        <w:t>NumRegions</w:t>
      </w:r>
      <w:proofErr w:type="spellEnd"/>
      <w:r w:rsidRPr="002B731D">
        <w:rPr>
          <w:rFonts w:eastAsia="Calibri"/>
          <w:sz w:val="20"/>
          <w:lang w:val="en-CA"/>
        </w:rPr>
        <w:t> / 2.</w:t>
      </w:r>
    </w:p>
    <w:p w14:paraId="2EE79F3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packed_raster_scan_order_flag</w:t>
      </w:r>
      <w:proofErr w:type="spellEnd"/>
      <w:r w:rsidRPr="002B731D">
        <w:rPr>
          <w:rFonts w:eastAsia="Calibri"/>
          <w:sz w:val="20"/>
          <w:highlight w:val="yellow"/>
          <w:lang w:val="en-CA"/>
        </w:rPr>
        <w:t xml:space="preserve"> is equal to 1, the following applies:</w:t>
      </w:r>
    </w:p>
    <w:p w14:paraId="06D4A01C"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PackedRegLeft</w:t>
      </w:r>
      <w:proofErr w:type="spellEnd"/>
      <w:r w:rsidRPr="002B731D">
        <w:rPr>
          <w:rFonts w:eastAsia="Calibri"/>
          <w:sz w:val="20"/>
          <w:highlight w:val="yellow"/>
          <w:lang w:val="en-CA"/>
        </w:rPr>
        <w:t>[n] is set equal to the x-position + </w:t>
      </w:r>
      <w:proofErr w:type="spellStart"/>
      <w:r w:rsidRPr="002B731D">
        <w:rPr>
          <w:rFonts w:eastAsia="Calibri"/>
          <w:sz w:val="20"/>
          <w:highlight w:val="yellow"/>
          <w:lang w:val="en-CA"/>
        </w:rPr>
        <w:t>packedLeftOffset</w:t>
      </w:r>
      <w:proofErr w:type="spellEnd"/>
      <w:r w:rsidRPr="002B731D">
        <w:rPr>
          <w:rFonts w:eastAsia="Calibri"/>
          <w:sz w:val="20"/>
          <w:highlight w:val="yellow"/>
          <w:lang w:val="en-CA"/>
        </w:rPr>
        <w:t xml:space="preserve"> of the first (x, y)-point in raster scan order of the packed picture not already occupied by a region.</w:t>
      </w:r>
    </w:p>
    <w:p w14:paraId="260F0773"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PackedRegTop</w:t>
      </w:r>
      <w:proofErr w:type="spellEnd"/>
      <w:r w:rsidRPr="002B731D">
        <w:rPr>
          <w:rFonts w:eastAsia="Calibri"/>
          <w:sz w:val="20"/>
          <w:highlight w:val="yellow"/>
          <w:lang w:val="en-CA"/>
        </w:rPr>
        <w:t>[n] is set equal to the y-position + </w:t>
      </w:r>
      <w:proofErr w:type="spellStart"/>
      <w:r w:rsidRPr="002B731D">
        <w:rPr>
          <w:rFonts w:eastAsia="Calibri"/>
          <w:sz w:val="20"/>
          <w:highlight w:val="yellow"/>
          <w:lang w:val="en-CA"/>
        </w:rPr>
        <w:t>packedTopOffset</w:t>
      </w:r>
      <w:proofErr w:type="spellEnd"/>
      <w:r w:rsidRPr="002B731D">
        <w:rPr>
          <w:rFonts w:eastAsia="Calibri"/>
          <w:sz w:val="20"/>
          <w:highlight w:val="yellow"/>
          <w:lang w:val="en-CA"/>
        </w:rPr>
        <w:t xml:space="preserve"> of the first (x, y)-point in raster scan order of the packed picture not already occupied by a region.</w:t>
      </w:r>
    </w:p>
    <w:p w14:paraId="299D7FE0"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proofErr w:type="gramStart"/>
      <w:r w:rsidRPr="002B731D">
        <w:rPr>
          <w:rFonts w:eastAsia="Calibri"/>
          <w:sz w:val="20"/>
          <w:highlight w:val="yellow"/>
          <w:lang w:val="en-CA"/>
        </w:rPr>
        <w:t>Otherwise</w:t>
      </w:r>
      <w:proofErr w:type="gramEnd"/>
      <w:r w:rsidRPr="002B731D">
        <w:rPr>
          <w:rFonts w:eastAsia="Calibri"/>
          <w:sz w:val="20"/>
          <w:highlight w:val="yellow"/>
          <w:lang w:val="en-CA"/>
        </w:rPr>
        <w:t xml:space="preserve"> the following applies:</w:t>
      </w:r>
    </w:p>
    <w:p w14:paraId="1A3F7797"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PackedRegLeft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packed_reg_left</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 + </w:t>
      </w:r>
      <w:proofErr w:type="spellStart"/>
      <w:r w:rsidRPr="002B731D">
        <w:rPr>
          <w:rFonts w:eastAsia="Calibri"/>
          <w:sz w:val="20"/>
          <w:lang w:val="en-CA"/>
        </w:rPr>
        <w:t>packedLeftOffset</w:t>
      </w:r>
      <w:proofErr w:type="spellEnd"/>
      <w:r w:rsidRPr="002B731D">
        <w:rPr>
          <w:rFonts w:eastAsia="Calibri"/>
          <w:sz w:val="20"/>
          <w:lang w:val="en-CA"/>
        </w:rPr>
        <w:t>.</w:t>
      </w:r>
    </w:p>
    <w:p w14:paraId="0FDB8CB6"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PackedRegTop</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packed_reg_top</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 + </w:t>
      </w:r>
      <w:proofErr w:type="spellStart"/>
      <w:r w:rsidRPr="002B731D">
        <w:rPr>
          <w:rFonts w:eastAsia="Calibri"/>
          <w:sz w:val="20"/>
          <w:lang w:val="en-CA"/>
        </w:rPr>
        <w:t>packedTopOffset</w:t>
      </w:r>
      <w:proofErr w:type="spellEnd"/>
      <w:r w:rsidRPr="002B731D">
        <w:rPr>
          <w:rFonts w:eastAsia="Calibri"/>
          <w:sz w:val="20"/>
          <w:lang w:val="en-CA"/>
        </w:rPr>
        <w:t>.</w:t>
      </w:r>
    </w:p>
    <w:p w14:paraId="74B1E613"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packed_reg_equal_size_flag</w:t>
      </w:r>
      <w:proofErr w:type="spellEnd"/>
      <w:r w:rsidRPr="002B731D">
        <w:rPr>
          <w:rFonts w:eastAsia="Calibri"/>
          <w:sz w:val="20"/>
          <w:highlight w:val="yellow"/>
          <w:lang w:val="en-CA"/>
        </w:rPr>
        <w:t xml:space="preserve"> is equal to 1, the following applies:</w:t>
      </w:r>
    </w:p>
    <w:p w14:paraId="67D45D70"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packed_reg_</w:t>
      </w:r>
      <w:proofErr w:type="gramStart"/>
      <w:r w:rsidRPr="002B731D">
        <w:rPr>
          <w:rFonts w:ascii="Courier" w:eastAsia="Calibri" w:hAnsi="Courier"/>
          <w:sz w:val="20"/>
          <w:highlight w:val="yellow"/>
          <w:lang w:val="en-CA"/>
        </w:rPr>
        <w:t>width</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 xml:space="preserve">0] &gt; </w:t>
      </w:r>
      <w:proofErr w:type="spellStart"/>
      <w:r w:rsidRPr="002B731D">
        <w:rPr>
          <w:rFonts w:ascii="Courier" w:eastAsia="Calibri" w:hAnsi="Courier"/>
          <w:sz w:val="20"/>
          <w:highlight w:val="yellow"/>
          <w:lang w:val="en-CA"/>
        </w:rPr>
        <w:t>packed_picture_width</w:t>
      </w:r>
      <w:proofErr w:type="spellEnd"/>
      <w:r w:rsidRPr="002B731D">
        <w:rPr>
          <w:rFonts w:ascii="Courier" w:eastAsia="Calibri" w:hAnsi="Courier"/>
          <w:sz w:val="20"/>
          <w:highlight w:val="yellow"/>
          <w:lang w:val="en-CA"/>
        </w:rPr>
        <w:t>/</w:t>
      </w:r>
      <w:r w:rsidRPr="002B731D">
        <w:rPr>
          <w:rFonts w:eastAsia="Calibri"/>
          <w:sz w:val="20"/>
          <w:highlight w:val="yellow"/>
          <w:lang w:val="en-CA"/>
        </w:rPr>
        <w:t>HorDiv1 + </w:t>
      </w:r>
      <w:proofErr w:type="spellStart"/>
      <w:r w:rsidRPr="002B731D">
        <w:rPr>
          <w:rFonts w:eastAsia="Calibri"/>
          <w:sz w:val="20"/>
          <w:highlight w:val="yellow"/>
          <w:lang w:val="en-CA"/>
        </w:rPr>
        <w:t>packedLeftOffset</w:t>
      </w:r>
      <w:proofErr w:type="spellEnd"/>
      <w:r w:rsidRPr="002B731D">
        <w:rPr>
          <w:rFonts w:eastAsia="Calibri"/>
          <w:sz w:val="20"/>
          <w:highlight w:val="yellow"/>
          <w:lang w:val="en-CA"/>
        </w:rPr>
        <w:t xml:space="preserve"> -  </w:t>
      </w:r>
      <w:proofErr w:type="spellStart"/>
      <w:r w:rsidRPr="002B731D">
        <w:rPr>
          <w:rFonts w:eastAsia="Calibri"/>
          <w:sz w:val="20"/>
          <w:highlight w:val="yellow"/>
          <w:lang w:val="en-CA"/>
        </w:rPr>
        <w:t>PackedRegLeft</w:t>
      </w:r>
      <w:proofErr w:type="spellEnd"/>
      <w:r w:rsidRPr="002B731D">
        <w:rPr>
          <w:rFonts w:eastAsia="Calibri"/>
          <w:sz w:val="20"/>
          <w:highlight w:val="yellow"/>
          <w:lang w:val="en-CA"/>
        </w:rPr>
        <w:t xml:space="preserve">[n] then </w:t>
      </w:r>
      <w:proofErr w:type="spellStart"/>
      <w:r w:rsidRPr="002B731D">
        <w:rPr>
          <w:rFonts w:eastAsia="Calibri"/>
          <w:sz w:val="20"/>
          <w:highlight w:val="yellow"/>
          <w:lang w:val="en-CA"/>
        </w:rPr>
        <w:t>PackedRegWidth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packed_picture_width</w:t>
      </w:r>
      <w:proofErr w:type="spellEnd"/>
      <w:r w:rsidRPr="002B731D">
        <w:rPr>
          <w:rFonts w:ascii="Courier" w:eastAsia="Calibri" w:hAnsi="Courier"/>
          <w:sz w:val="20"/>
          <w:highlight w:val="yellow"/>
          <w:lang w:val="en-CA"/>
        </w:rPr>
        <w:t>/</w:t>
      </w:r>
      <w:r w:rsidRPr="002B731D">
        <w:rPr>
          <w:rFonts w:eastAsia="Calibri"/>
          <w:sz w:val="20"/>
          <w:highlight w:val="yellow"/>
          <w:lang w:val="en-CA"/>
        </w:rPr>
        <w:t>HorDiv1 + </w:t>
      </w:r>
      <w:proofErr w:type="spellStart"/>
      <w:r w:rsidRPr="002B731D">
        <w:rPr>
          <w:rFonts w:eastAsia="Calibri"/>
          <w:sz w:val="20"/>
          <w:highlight w:val="yellow"/>
          <w:lang w:val="en-CA"/>
        </w:rPr>
        <w:t>packedLeftOffset</w:t>
      </w:r>
      <w:proofErr w:type="spellEnd"/>
      <w:r w:rsidRPr="002B731D">
        <w:rPr>
          <w:rFonts w:eastAsia="Calibri"/>
          <w:sz w:val="20"/>
          <w:highlight w:val="yellow"/>
          <w:lang w:val="en-CA"/>
        </w:rPr>
        <w:t xml:space="preserve"> - </w:t>
      </w:r>
      <w:proofErr w:type="spellStart"/>
      <w:r w:rsidRPr="002B731D">
        <w:rPr>
          <w:rFonts w:eastAsia="Calibri"/>
          <w:sz w:val="20"/>
          <w:highlight w:val="yellow"/>
          <w:lang w:val="en-CA"/>
        </w:rPr>
        <w:t>PackedRegLeft</w:t>
      </w:r>
      <w:proofErr w:type="spellEnd"/>
      <w:r w:rsidRPr="002B731D">
        <w:rPr>
          <w:rFonts w:eastAsia="Calibri"/>
          <w:sz w:val="20"/>
          <w:highlight w:val="yellow"/>
          <w:lang w:val="en-CA"/>
        </w:rPr>
        <w:t>[n].</w:t>
      </w:r>
      <w:r w:rsidRPr="002B731D">
        <w:rPr>
          <w:rFonts w:eastAsia="Malgun Gothic"/>
          <w:sz w:val="20"/>
          <w:highlight w:val="yellow"/>
          <w:lang w:val="en-CA" w:eastAsia="ko-KR"/>
        </w:rPr>
        <w:t xml:space="preserve"> Otherwise, </w:t>
      </w:r>
      <w:proofErr w:type="spellStart"/>
      <w:r w:rsidRPr="002B731D">
        <w:rPr>
          <w:rFonts w:eastAsia="Calibri"/>
          <w:sz w:val="20"/>
          <w:highlight w:val="yellow"/>
          <w:lang w:val="en-CA"/>
        </w:rPr>
        <w:t>PackedRegWidth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w:t>
      </w:r>
      <w:proofErr w:type="gramStart"/>
      <w:r w:rsidRPr="002B731D">
        <w:rPr>
          <w:rFonts w:ascii="Courier" w:eastAsia="Calibri" w:hAnsi="Courier"/>
          <w:sz w:val="20"/>
          <w:highlight w:val="yellow"/>
          <w:lang w:val="en-CA"/>
        </w:rPr>
        <w:t>width</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0]</w:t>
      </w:r>
      <w:r w:rsidRPr="002B731D">
        <w:rPr>
          <w:rFonts w:eastAsia="Malgun Gothic"/>
          <w:sz w:val="20"/>
          <w:highlight w:val="yellow"/>
          <w:lang w:val="en-CA" w:eastAsia="ko-KR"/>
        </w:rPr>
        <w:t>.</w:t>
      </w:r>
    </w:p>
    <w:p w14:paraId="59117950"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packed_reg_</w:t>
      </w:r>
      <w:proofErr w:type="gramStart"/>
      <w:r w:rsidRPr="002B731D">
        <w:rPr>
          <w:rFonts w:ascii="Courier" w:eastAsia="Calibri" w:hAnsi="Courier"/>
          <w:sz w:val="20"/>
          <w:highlight w:val="yellow"/>
          <w:lang w:val="en-CA"/>
        </w:rPr>
        <w:t>height</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 xml:space="preserve">0] &gt; </w:t>
      </w:r>
      <w:proofErr w:type="spellStart"/>
      <w:r w:rsidRPr="002B731D">
        <w:rPr>
          <w:rFonts w:ascii="Courier" w:eastAsia="Calibri" w:hAnsi="Courier"/>
          <w:sz w:val="20"/>
          <w:highlight w:val="yellow"/>
          <w:lang w:val="en-CA"/>
        </w:rPr>
        <w:t>packed_picture_height</w:t>
      </w:r>
      <w:proofErr w:type="spellEnd"/>
      <w:r w:rsidRPr="002B731D">
        <w:rPr>
          <w:rFonts w:ascii="Courier" w:eastAsia="Calibri" w:hAnsi="Courier"/>
          <w:sz w:val="20"/>
          <w:highlight w:val="yellow"/>
          <w:lang w:val="en-CA"/>
        </w:rPr>
        <w:t>/</w:t>
      </w:r>
      <w:r w:rsidRPr="002B731D">
        <w:rPr>
          <w:rFonts w:eastAsia="Calibri"/>
          <w:sz w:val="20"/>
          <w:highlight w:val="yellow"/>
          <w:lang w:val="en-CA"/>
        </w:rPr>
        <w:t>VerDiv1 + </w:t>
      </w:r>
      <w:proofErr w:type="spellStart"/>
      <w:r w:rsidRPr="002B731D">
        <w:rPr>
          <w:rFonts w:eastAsia="Calibri"/>
          <w:sz w:val="20"/>
          <w:highlight w:val="yellow"/>
          <w:lang w:val="en-CA"/>
        </w:rPr>
        <w:t>packedTopOffset</w:t>
      </w:r>
      <w:proofErr w:type="spellEnd"/>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proofErr w:type="spellStart"/>
      <w:r w:rsidRPr="002B731D">
        <w:rPr>
          <w:rFonts w:eastAsia="Calibri"/>
          <w:sz w:val="20"/>
          <w:highlight w:val="yellow"/>
          <w:lang w:val="en-CA"/>
        </w:rPr>
        <w:t>PackedRegTop</w:t>
      </w:r>
      <w:proofErr w:type="spellEnd"/>
      <w:r w:rsidRPr="002B731D">
        <w:rPr>
          <w:rFonts w:eastAsia="Calibri"/>
          <w:sz w:val="20"/>
          <w:highlight w:val="yellow"/>
          <w:lang w:val="en-CA"/>
        </w:rPr>
        <w:t xml:space="preserve">[n] then </w:t>
      </w:r>
      <w:proofErr w:type="spellStart"/>
      <w:r w:rsidRPr="002B731D">
        <w:rPr>
          <w:rFonts w:eastAsia="Calibri"/>
          <w:sz w:val="20"/>
          <w:highlight w:val="yellow"/>
          <w:lang w:val="en-CA"/>
        </w:rPr>
        <w:t>PackedRegHeight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packed_picture_height</w:t>
      </w:r>
      <w:proofErr w:type="spellEnd"/>
      <w:r w:rsidRPr="002B731D">
        <w:rPr>
          <w:rFonts w:ascii="Courier" w:eastAsia="Calibri" w:hAnsi="Courier"/>
          <w:sz w:val="20"/>
          <w:highlight w:val="yellow"/>
          <w:lang w:val="en-CA"/>
        </w:rPr>
        <w:t>/</w:t>
      </w:r>
      <w:r w:rsidRPr="002B731D">
        <w:rPr>
          <w:rFonts w:eastAsia="Calibri"/>
          <w:sz w:val="20"/>
          <w:highlight w:val="yellow"/>
          <w:lang w:val="en-CA"/>
        </w:rPr>
        <w:t>VerDiv1 + </w:t>
      </w:r>
      <w:proofErr w:type="spellStart"/>
      <w:r w:rsidRPr="002B731D">
        <w:rPr>
          <w:rFonts w:eastAsia="Calibri"/>
          <w:sz w:val="20"/>
          <w:highlight w:val="yellow"/>
          <w:lang w:val="en-CA"/>
        </w:rPr>
        <w:t>packedTopOffset</w:t>
      </w:r>
      <w:proofErr w:type="spellEnd"/>
      <w:r w:rsidRPr="002B731D">
        <w:rPr>
          <w:rFonts w:eastAsia="Calibri"/>
          <w:sz w:val="20"/>
          <w:highlight w:val="yellow"/>
          <w:lang w:val="en-CA"/>
        </w:rPr>
        <w:t xml:space="preserve"> - </w:t>
      </w:r>
      <w:proofErr w:type="spellStart"/>
      <w:r w:rsidRPr="002B731D">
        <w:rPr>
          <w:rFonts w:eastAsia="Calibri"/>
          <w:sz w:val="20"/>
          <w:highlight w:val="yellow"/>
          <w:lang w:val="en-CA"/>
        </w:rPr>
        <w:t>PackedRegTop</w:t>
      </w:r>
      <w:proofErr w:type="spellEnd"/>
      <w:r w:rsidRPr="002B731D">
        <w:rPr>
          <w:rFonts w:eastAsia="Calibri"/>
          <w:sz w:val="20"/>
          <w:highlight w:val="yellow"/>
          <w:lang w:val="en-CA"/>
        </w:rPr>
        <w:t>[n]</w:t>
      </w:r>
      <w:r w:rsidRPr="002B731D">
        <w:rPr>
          <w:rFonts w:eastAsia="Malgun Gothic"/>
          <w:sz w:val="20"/>
          <w:highlight w:val="yellow"/>
          <w:lang w:val="en-CA" w:eastAsia="ko-KR"/>
        </w:rPr>
        <w:t xml:space="preserve">. Otherwise, </w:t>
      </w:r>
      <w:proofErr w:type="spellStart"/>
      <w:r w:rsidRPr="002B731D">
        <w:rPr>
          <w:rFonts w:eastAsia="Calibri"/>
          <w:sz w:val="20"/>
          <w:highlight w:val="yellow"/>
          <w:lang w:val="en-CA"/>
        </w:rPr>
        <w:t>PackedRegHeight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packed_reg_</w:t>
      </w:r>
      <w:proofErr w:type="gramStart"/>
      <w:r w:rsidRPr="002B731D">
        <w:rPr>
          <w:rFonts w:ascii="Courier" w:eastAsia="Calibri" w:hAnsi="Courier"/>
          <w:sz w:val="20"/>
          <w:highlight w:val="yellow"/>
          <w:lang w:val="en-CA"/>
        </w:rPr>
        <w:t>height</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0]</w:t>
      </w:r>
      <w:r w:rsidRPr="002B731D">
        <w:rPr>
          <w:rFonts w:eastAsia="Malgun Gothic"/>
          <w:sz w:val="20"/>
          <w:highlight w:val="yellow"/>
          <w:lang w:val="en-CA" w:eastAsia="ko-KR"/>
        </w:rPr>
        <w:t>.</w:t>
      </w:r>
    </w:p>
    <w:p w14:paraId="0E67D3E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proofErr w:type="gramStart"/>
      <w:r w:rsidRPr="002B731D">
        <w:rPr>
          <w:rFonts w:eastAsia="Calibri"/>
          <w:sz w:val="20"/>
          <w:highlight w:val="yellow"/>
          <w:lang w:val="en-CA"/>
        </w:rPr>
        <w:t>Otherwise</w:t>
      </w:r>
      <w:proofErr w:type="gramEnd"/>
      <w:r w:rsidRPr="002B731D">
        <w:rPr>
          <w:rFonts w:eastAsia="Calibri"/>
          <w:sz w:val="20"/>
          <w:highlight w:val="yellow"/>
          <w:lang w:val="en-CA"/>
        </w:rPr>
        <w:t xml:space="preserve"> the following applies:</w:t>
      </w:r>
    </w:p>
    <w:p w14:paraId="4039C0C1"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PackedRegWidth</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packed_reg_width</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02A4728D"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PackedRegHeight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packed_reg_height</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79CB34CE"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proj_raster_scan_order_flag</w:t>
      </w:r>
      <w:proofErr w:type="spellEnd"/>
      <w:r w:rsidRPr="002B731D">
        <w:rPr>
          <w:rFonts w:eastAsia="Calibri"/>
          <w:sz w:val="20"/>
          <w:highlight w:val="yellow"/>
          <w:lang w:val="en-CA"/>
        </w:rPr>
        <w:t xml:space="preserve"> is equal to 1, the following applies:</w:t>
      </w:r>
    </w:p>
    <w:p w14:paraId="03B5BBC7"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lastRenderedPageBreak/>
        <w:t>ProjRegLeft</w:t>
      </w:r>
      <w:proofErr w:type="spellEnd"/>
      <w:r w:rsidRPr="002B731D">
        <w:rPr>
          <w:rFonts w:eastAsia="Calibri"/>
          <w:sz w:val="20"/>
          <w:highlight w:val="yellow"/>
          <w:lang w:val="en-CA"/>
        </w:rPr>
        <w:t>[n] is set equal to the x-position + </w:t>
      </w:r>
      <w:proofErr w:type="spellStart"/>
      <w:r w:rsidRPr="002B731D">
        <w:rPr>
          <w:rFonts w:eastAsia="Calibri"/>
          <w:sz w:val="20"/>
          <w:highlight w:val="yellow"/>
          <w:lang w:val="en-CA"/>
        </w:rPr>
        <w:t>projLeftOffset</w:t>
      </w:r>
      <w:proofErr w:type="spellEnd"/>
      <w:r w:rsidRPr="002B731D">
        <w:rPr>
          <w:rFonts w:eastAsia="Calibri"/>
          <w:sz w:val="20"/>
          <w:highlight w:val="yellow"/>
          <w:lang w:val="en-CA"/>
        </w:rPr>
        <w:t xml:space="preserve"> of the first (x, y)-point in raster scan order of the projected picture not already occupied by a region.</w:t>
      </w:r>
    </w:p>
    <w:p w14:paraId="6DF16BED"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proofErr w:type="spellStart"/>
      <w:r w:rsidRPr="002B731D">
        <w:rPr>
          <w:rFonts w:eastAsia="Calibri"/>
          <w:sz w:val="20"/>
          <w:highlight w:val="yellow"/>
          <w:lang w:val="en-CA"/>
        </w:rPr>
        <w:t>ProjRegTop</w:t>
      </w:r>
      <w:proofErr w:type="spellEnd"/>
      <w:r w:rsidRPr="002B731D">
        <w:rPr>
          <w:rFonts w:eastAsia="Calibri"/>
          <w:sz w:val="20"/>
          <w:highlight w:val="yellow"/>
          <w:lang w:val="en-CA"/>
        </w:rPr>
        <w:t>[n] is set equal to the y-position + </w:t>
      </w:r>
      <w:proofErr w:type="spellStart"/>
      <w:r w:rsidRPr="002B731D">
        <w:rPr>
          <w:rFonts w:eastAsia="Calibri"/>
          <w:sz w:val="20"/>
          <w:highlight w:val="yellow"/>
          <w:lang w:val="en-CA"/>
        </w:rPr>
        <w:t>projTopOffset</w:t>
      </w:r>
      <w:proofErr w:type="spellEnd"/>
      <w:r w:rsidRPr="002B731D">
        <w:rPr>
          <w:rFonts w:eastAsia="Calibri"/>
          <w:sz w:val="20"/>
          <w:highlight w:val="yellow"/>
          <w:lang w:val="en-CA"/>
        </w:rPr>
        <w:t xml:space="preserve"> of the first (x, y)-point in raster scan order of the projected picture not already occupied by a region.</w:t>
      </w:r>
    </w:p>
    <w:p w14:paraId="61C64A7F"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proofErr w:type="gramStart"/>
      <w:r w:rsidRPr="002B731D">
        <w:rPr>
          <w:rFonts w:eastAsia="Calibri"/>
          <w:sz w:val="20"/>
          <w:highlight w:val="yellow"/>
          <w:lang w:val="en-CA"/>
        </w:rPr>
        <w:t>Otherwise</w:t>
      </w:r>
      <w:proofErr w:type="gramEnd"/>
      <w:r w:rsidRPr="002B731D">
        <w:rPr>
          <w:rFonts w:eastAsia="Calibri"/>
          <w:sz w:val="20"/>
          <w:highlight w:val="yellow"/>
          <w:lang w:val="en-CA"/>
        </w:rPr>
        <w:t xml:space="preserve"> the following applies:</w:t>
      </w:r>
    </w:p>
    <w:p w14:paraId="0F24DD74"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ProjRegLeft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proj_reg_left</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 + </w:t>
      </w:r>
      <w:proofErr w:type="spellStart"/>
      <w:r w:rsidRPr="002B731D">
        <w:rPr>
          <w:rFonts w:eastAsia="Calibri"/>
          <w:sz w:val="20"/>
          <w:lang w:val="en-CA"/>
        </w:rPr>
        <w:t>projLeftOffset</w:t>
      </w:r>
      <w:proofErr w:type="spellEnd"/>
      <w:r w:rsidRPr="002B731D">
        <w:rPr>
          <w:rFonts w:eastAsia="Calibri"/>
          <w:sz w:val="20"/>
          <w:lang w:val="en-CA"/>
        </w:rPr>
        <w:t>.</w:t>
      </w:r>
    </w:p>
    <w:p w14:paraId="14507386"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ProjRegTop</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proj_reg_top</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 + </w:t>
      </w:r>
      <w:proofErr w:type="spellStart"/>
      <w:r w:rsidRPr="002B731D">
        <w:rPr>
          <w:rFonts w:eastAsia="Calibri"/>
          <w:sz w:val="20"/>
          <w:lang w:val="en-CA"/>
        </w:rPr>
        <w:t>projTopOffset</w:t>
      </w:r>
      <w:proofErr w:type="spellEnd"/>
      <w:r w:rsidRPr="002B731D">
        <w:rPr>
          <w:rFonts w:eastAsia="Calibri"/>
          <w:sz w:val="20"/>
          <w:lang w:val="en-CA"/>
        </w:rPr>
        <w:t>.</w:t>
      </w:r>
    </w:p>
    <w:p w14:paraId="6D6CA0FC"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proj_reg_equal_size_flag</w:t>
      </w:r>
      <w:proofErr w:type="spellEnd"/>
      <w:r w:rsidRPr="002B731D">
        <w:rPr>
          <w:rFonts w:eastAsia="Calibri"/>
          <w:sz w:val="20"/>
          <w:highlight w:val="yellow"/>
          <w:lang w:val="en-CA"/>
        </w:rPr>
        <w:t xml:space="preserve"> is equal to 1, the following applies:</w:t>
      </w:r>
    </w:p>
    <w:p w14:paraId="7B68E46C"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proj_reg_</w:t>
      </w:r>
      <w:proofErr w:type="gramStart"/>
      <w:r w:rsidRPr="002B731D">
        <w:rPr>
          <w:rFonts w:ascii="Courier" w:eastAsia="Calibri" w:hAnsi="Courier"/>
          <w:sz w:val="20"/>
          <w:highlight w:val="yellow"/>
          <w:lang w:val="en-CA"/>
        </w:rPr>
        <w:t>width</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 xml:space="preserve">0] &gt; </w:t>
      </w:r>
      <w:proofErr w:type="spellStart"/>
      <w:r w:rsidRPr="002B731D">
        <w:rPr>
          <w:rFonts w:ascii="Courier" w:eastAsia="Calibri" w:hAnsi="Courier"/>
          <w:sz w:val="20"/>
          <w:highlight w:val="yellow"/>
          <w:lang w:val="en-CA"/>
        </w:rPr>
        <w:t>proj_picture_width</w:t>
      </w:r>
      <w:proofErr w:type="spellEnd"/>
      <w:r w:rsidRPr="002B731D">
        <w:rPr>
          <w:rFonts w:ascii="Courier" w:eastAsia="Calibri" w:hAnsi="Courier"/>
          <w:sz w:val="20"/>
          <w:highlight w:val="yellow"/>
          <w:lang w:val="en-CA"/>
        </w:rPr>
        <w:t>/</w:t>
      </w:r>
      <w:r w:rsidRPr="002B731D">
        <w:rPr>
          <w:rFonts w:eastAsia="Calibri"/>
          <w:sz w:val="20"/>
          <w:highlight w:val="yellow"/>
          <w:lang w:val="en-CA"/>
        </w:rPr>
        <w:t>HorDiv1 + </w:t>
      </w:r>
      <w:proofErr w:type="spellStart"/>
      <w:r w:rsidRPr="002B731D">
        <w:rPr>
          <w:rFonts w:eastAsia="Calibri"/>
          <w:sz w:val="20"/>
          <w:highlight w:val="yellow"/>
          <w:lang w:val="en-CA"/>
        </w:rPr>
        <w:t>projLeftOffset</w:t>
      </w:r>
      <w:proofErr w:type="spellEnd"/>
      <w:r w:rsidRPr="002B731D">
        <w:rPr>
          <w:rFonts w:eastAsia="Calibri"/>
          <w:sz w:val="20"/>
          <w:highlight w:val="yellow"/>
          <w:lang w:val="en-CA"/>
        </w:rPr>
        <w:t xml:space="preserve"> -  </w:t>
      </w:r>
      <w:proofErr w:type="spellStart"/>
      <w:r w:rsidRPr="002B731D">
        <w:rPr>
          <w:rFonts w:eastAsia="Calibri"/>
          <w:sz w:val="20"/>
          <w:highlight w:val="yellow"/>
          <w:lang w:val="en-CA"/>
        </w:rPr>
        <w:t>ProjRegLeft</w:t>
      </w:r>
      <w:proofErr w:type="spellEnd"/>
      <w:r w:rsidRPr="002B731D">
        <w:rPr>
          <w:rFonts w:eastAsia="Calibri"/>
          <w:sz w:val="20"/>
          <w:highlight w:val="yellow"/>
          <w:lang w:val="en-CA"/>
        </w:rPr>
        <w:t xml:space="preserve">[n] then </w:t>
      </w:r>
      <w:proofErr w:type="spellStart"/>
      <w:r w:rsidRPr="002B731D">
        <w:rPr>
          <w:rFonts w:eastAsia="Calibri"/>
          <w:sz w:val="20"/>
          <w:highlight w:val="yellow"/>
          <w:lang w:val="en-CA"/>
        </w:rPr>
        <w:t>ProjRegWidth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proj_picture_width</w:t>
      </w:r>
      <w:proofErr w:type="spellEnd"/>
      <w:r w:rsidRPr="002B731D">
        <w:rPr>
          <w:rFonts w:ascii="Courier" w:eastAsia="Calibri" w:hAnsi="Courier"/>
          <w:sz w:val="20"/>
          <w:highlight w:val="yellow"/>
          <w:lang w:val="en-CA"/>
        </w:rPr>
        <w:t>/</w:t>
      </w:r>
      <w:r w:rsidRPr="002B731D">
        <w:rPr>
          <w:rFonts w:eastAsia="Calibri"/>
          <w:sz w:val="20"/>
          <w:highlight w:val="yellow"/>
          <w:lang w:val="en-CA"/>
        </w:rPr>
        <w:t>HorDiv1 + </w:t>
      </w:r>
      <w:proofErr w:type="spellStart"/>
      <w:r w:rsidRPr="002B731D">
        <w:rPr>
          <w:rFonts w:eastAsia="Calibri"/>
          <w:sz w:val="20"/>
          <w:highlight w:val="yellow"/>
          <w:lang w:val="en-CA"/>
        </w:rPr>
        <w:t>projLeftOffset</w:t>
      </w:r>
      <w:proofErr w:type="spellEnd"/>
      <w:r w:rsidRPr="002B731D">
        <w:rPr>
          <w:rFonts w:eastAsia="Calibri"/>
          <w:sz w:val="20"/>
          <w:highlight w:val="yellow"/>
          <w:lang w:val="en-CA"/>
        </w:rPr>
        <w:t xml:space="preserve"> - </w:t>
      </w:r>
      <w:proofErr w:type="spellStart"/>
      <w:r w:rsidRPr="002B731D">
        <w:rPr>
          <w:rFonts w:eastAsia="Calibri"/>
          <w:sz w:val="20"/>
          <w:highlight w:val="yellow"/>
          <w:lang w:val="en-CA"/>
        </w:rPr>
        <w:t>ProjRegLeft</w:t>
      </w:r>
      <w:proofErr w:type="spellEnd"/>
      <w:r w:rsidRPr="002B731D">
        <w:rPr>
          <w:rFonts w:eastAsia="Calibri"/>
          <w:sz w:val="20"/>
          <w:highlight w:val="yellow"/>
          <w:lang w:val="en-CA"/>
        </w:rPr>
        <w:t>[n].</w:t>
      </w:r>
      <w:r w:rsidRPr="002B731D">
        <w:rPr>
          <w:rFonts w:eastAsia="Malgun Gothic"/>
          <w:sz w:val="20"/>
          <w:highlight w:val="yellow"/>
          <w:lang w:val="en-CA" w:eastAsia="ko-KR"/>
        </w:rPr>
        <w:t xml:space="preserve"> Otherwise, </w:t>
      </w:r>
      <w:proofErr w:type="spellStart"/>
      <w:r w:rsidRPr="002B731D">
        <w:rPr>
          <w:rFonts w:eastAsia="Calibri"/>
          <w:sz w:val="20"/>
          <w:highlight w:val="yellow"/>
          <w:lang w:val="en-CA"/>
        </w:rPr>
        <w:t>ProjRegWidth</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w:t>
      </w:r>
      <w:proofErr w:type="gramStart"/>
      <w:r w:rsidRPr="002B731D">
        <w:rPr>
          <w:rFonts w:ascii="Courier" w:eastAsia="Calibri" w:hAnsi="Courier"/>
          <w:sz w:val="20"/>
          <w:highlight w:val="yellow"/>
          <w:lang w:val="en-CA"/>
        </w:rPr>
        <w:t>width</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0]</w:t>
      </w:r>
      <w:r w:rsidRPr="002B731D">
        <w:rPr>
          <w:rFonts w:eastAsia="Malgun Gothic"/>
          <w:sz w:val="20"/>
          <w:highlight w:val="yellow"/>
          <w:lang w:val="en-CA" w:eastAsia="ko-KR"/>
        </w:rPr>
        <w:t>.</w:t>
      </w:r>
    </w:p>
    <w:p w14:paraId="020FED43" w14:textId="77777777" w:rsidR="009227AE" w:rsidRPr="002B731D" w:rsidRDefault="009227AE" w:rsidP="009227AE">
      <w:pPr>
        <w:numPr>
          <w:ilvl w:val="3"/>
          <w:numId w:val="46"/>
        </w:numPr>
        <w:tabs>
          <w:tab w:val="left" w:pos="851"/>
          <w:tab w:val="left" w:pos="8010"/>
        </w:tabs>
        <w:spacing w:after="160"/>
        <w:jc w:val="both"/>
        <w:rPr>
          <w:rFonts w:eastAsia="Malgun Gothic"/>
          <w:sz w:val="20"/>
          <w:highlight w:val="yellow"/>
          <w:lang w:val="en-CA" w:eastAsia="ko-KR"/>
        </w:rPr>
      </w:pPr>
      <w:r w:rsidRPr="002B731D">
        <w:rPr>
          <w:rFonts w:eastAsia="Calibri"/>
          <w:sz w:val="20"/>
          <w:highlight w:val="yellow"/>
          <w:lang w:val="en-CA"/>
        </w:rPr>
        <w:t xml:space="preserve">If </w:t>
      </w:r>
      <w:proofErr w:type="spellStart"/>
      <w:r w:rsidRPr="002B731D">
        <w:rPr>
          <w:rFonts w:ascii="Courier" w:eastAsia="Calibri" w:hAnsi="Courier"/>
          <w:sz w:val="20"/>
          <w:highlight w:val="yellow"/>
          <w:lang w:val="en-CA"/>
        </w:rPr>
        <w:t>proj_reg_</w:t>
      </w:r>
      <w:proofErr w:type="gramStart"/>
      <w:r w:rsidRPr="002B731D">
        <w:rPr>
          <w:rFonts w:ascii="Courier" w:eastAsia="Calibri" w:hAnsi="Courier"/>
          <w:sz w:val="20"/>
          <w:highlight w:val="yellow"/>
          <w:lang w:val="en-CA"/>
        </w:rPr>
        <w:t>height</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 xml:space="preserve">0] &gt; </w:t>
      </w:r>
      <w:proofErr w:type="spellStart"/>
      <w:r w:rsidRPr="002B731D">
        <w:rPr>
          <w:rFonts w:ascii="Courier" w:eastAsia="Calibri" w:hAnsi="Courier"/>
          <w:sz w:val="20"/>
          <w:highlight w:val="yellow"/>
          <w:lang w:val="en-CA"/>
        </w:rPr>
        <w:t>proj_picture_height</w:t>
      </w:r>
      <w:proofErr w:type="spellEnd"/>
      <w:r w:rsidRPr="002B731D">
        <w:rPr>
          <w:rFonts w:ascii="Courier" w:eastAsia="Calibri" w:hAnsi="Courier"/>
          <w:sz w:val="20"/>
          <w:highlight w:val="yellow"/>
          <w:lang w:val="en-CA"/>
        </w:rPr>
        <w:t>/</w:t>
      </w:r>
      <w:r w:rsidRPr="002B731D">
        <w:rPr>
          <w:rFonts w:eastAsia="Calibri"/>
          <w:sz w:val="20"/>
          <w:highlight w:val="yellow"/>
          <w:lang w:val="en-CA"/>
        </w:rPr>
        <w:t>VerDiv1 + </w:t>
      </w:r>
      <w:proofErr w:type="spellStart"/>
      <w:r w:rsidRPr="002B731D">
        <w:rPr>
          <w:rFonts w:eastAsia="Calibri"/>
          <w:sz w:val="20"/>
          <w:highlight w:val="yellow"/>
          <w:lang w:val="en-CA"/>
        </w:rPr>
        <w:t>projTopOffset</w:t>
      </w:r>
      <w:proofErr w:type="spellEnd"/>
      <w:r w:rsidRPr="002B731D">
        <w:rPr>
          <w:rFonts w:ascii="Courier" w:eastAsia="Calibri" w:hAnsi="Courier"/>
          <w:sz w:val="20"/>
          <w:highlight w:val="yellow"/>
          <w:lang w:val="en-CA"/>
        </w:rPr>
        <w:t xml:space="preserve"> </w:t>
      </w:r>
      <w:r w:rsidRPr="002B731D">
        <w:rPr>
          <w:rFonts w:eastAsia="Calibri"/>
          <w:sz w:val="20"/>
          <w:highlight w:val="yellow"/>
          <w:lang w:val="en-CA"/>
        </w:rPr>
        <w:t xml:space="preserve">-  </w:t>
      </w:r>
      <w:proofErr w:type="spellStart"/>
      <w:r w:rsidRPr="002B731D">
        <w:rPr>
          <w:rFonts w:eastAsia="Calibri"/>
          <w:sz w:val="20"/>
          <w:highlight w:val="yellow"/>
          <w:lang w:val="en-CA"/>
        </w:rPr>
        <w:t>ProjRegTop</w:t>
      </w:r>
      <w:proofErr w:type="spellEnd"/>
      <w:r w:rsidRPr="002B731D">
        <w:rPr>
          <w:rFonts w:eastAsia="Calibri"/>
          <w:sz w:val="20"/>
          <w:highlight w:val="yellow"/>
          <w:lang w:val="en-CA"/>
        </w:rPr>
        <w:t xml:space="preserve">[n] then </w:t>
      </w:r>
      <w:proofErr w:type="spellStart"/>
      <w:r w:rsidRPr="002B731D">
        <w:rPr>
          <w:rFonts w:eastAsia="Calibri"/>
          <w:sz w:val="20"/>
          <w:highlight w:val="yellow"/>
          <w:lang w:val="en-CA"/>
        </w:rPr>
        <w:t>ProjRegHeight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proj_picture_height</w:t>
      </w:r>
      <w:proofErr w:type="spellEnd"/>
      <w:r w:rsidRPr="002B731D">
        <w:rPr>
          <w:rFonts w:ascii="Courier" w:eastAsia="Calibri" w:hAnsi="Courier"/>
          <w:sz w:val="20"/>
          <w:highlight w:val="yellow"/>
          <w:lang w:val="en-CA"/>
        </w:rPr>
        <w:t>/</w:t>
      </w:r>
      <w:r w:rsidRPr="002B731D">
        <w:rPr>
          <w:rFonts w:eastAsia="Calibri"/>
          <w:sz w:val="20"/>
          <w:highlight w:val="yellow"/>
          <w:lang w:val="en-CA"/>
        </w:rPr>
        <w:t>VerDiv1 + </w:t>
      </w:r>
      <w:proofErr w:type="spellStart"/>
      <w:r w:rsidRPr="002B731D">
        <w:rPr>
          <w:rFonts w:eastAsia="Calibri"/>
          <w:sz w:val="20"/>
          <w:highlight w:val="yellow"/>
          <w:lang w:val="en-CA"/>
        </w:rPr>
        <w:t>projTopOffset</w:t>
      </w:r>
      <w:proofErr w:type="spellEnd"/>
      <w:r w:rsidRPr="002B731D">
        <w:rPr>
          <w:rFonts w:eastAsia="Calibri"/>
          <w:sz w:val="20"/>
          <w:highlight w:val="yellow"/>
          <w:lang w:val="en-CA"/>
        </w:rPr>
        <w:t xml:space="preserve"> - </w:t>
      </w:r>
      <w:proofErr w:type="spellStart"/>
      <w:r w:rsidRPr="002B731D">
        <w:rPr>
          <w:rFonts w:eastAsia="Calibri"/>
          <w:sz w:val="20"/>
          <w:highlight w:val="yellow"/>
          <w:lang w:val="en-CA"/>
        </w:rPr>
        <w:t>ProjRegTop</w:t>
      </w:r>
      <w:proofErr w:type="spellEnd"/>
      <w:r w:rsidRPr="002B731D">
        <w:rPr>
          <w:rFonts w:eastAsia="Calibri"/>
          <w:sz w:val="20"/>
          <w:highlight w:val="yellow"/>
          <w:lang w:val="en-CA"/>
        </w:rPr>
        <w:t>[n]</w:t>
      </w:r>
      <w:r w:rsidRPr="002B731D">
        <w:rPr>
          <w:rFonts w:eastAsia="Malgun Gothic"/>
          <w:sz w:val="20"/>
          <w:highlight w:val="yellow"/>
          <w:lang w:val="en-CA" w:eastAsia="ko-KR"/>
        </w:rPr>
        <w:t xml:space="preserve">. Otherwise, </w:t>
      </w:r>
      <w:proofErr w:type="spellStart"/>
      <w:r w:rsidRPr="002B731D">
        <w:rPr>
          <w:rFonts w:eastAsia="Calibri"/>
          <w:sz w:val="20"/>
          <w:highlight w:val="yellow"/>
          <w:lang w:val="en-CA"/>
        </w:rPr>
        <w:t>ProjRegHeight</w:t>
      </w:r>
      <w:proofErr w:type="spellEnd"/>
      <w:r w:rsidRPr="002B731D">
        <w:rPr>
          <w:rFonts w:eastAsia="Calibri"/>
          <w:sz w:val="20"/>
          <w:highlight w:val="yellow"/>
          <w:lang w:val="en-CA"/>
        </w:rPr>
        <w:t xml:space="preserve">[n] is set equal to </w:t>
      </w:r>
      <w:proofErr w:type="spellStart"/>
      <w:r w:rsidRPr="002B731D">
        <w:rPr>
          <w:rFonts w:ascii="Courier" w:eastAsia="Calibri" w:hAnsi="Courier"/>
          <w:sz w:val="20"/>
          <w:highlight w:val="yellow"/>
          <w:lang w:val="en-CA"/>
        </w:rPr>
        <w:t>proj_reg_</w:t>
      </w:r>
      <w:proofErr w:type="gramStart"/>
      <w:r w:rsidRPr="002B731D">
        <w:rPr>
          <w:rFonts w:ascii="Courier" w:eastAsia="Calibri" w:hAnsi="Courier"/>
          <w:sz w:val="20"/>
          <w:highlight w:val="yellow"/>
          <w:lang w:val="en-CA"/>
        </w:rPr>
        <w:t>height</w:t>
      </w:r>
      <w:proofErr w:type="spellEnd"/>
      <w:r w:rsidRPr="002B731D">
        <w:rPr>
          <w:rFonts w:ascii="Courier" w:eastAsia="Calibri" w:hAnsi="Courier"/>
          <w:sz w:val="20"/>
          <w:highlight w:val="yellow"/>
          <w:lang w:val="en-CA"/>
        </w:rPr>
        <w:t>[</w:t>
      </w:r>
      <w:proofErr w:type="gramEnd"/>
      <w:r w:rsidRPr="002B731D">
        <w:rPr>
          <w:rFonts w:ascii="Courier" w:eastAsia="Calibri" w:hAnsi="Courier"/>
          <w:sz w:val="20"/>
          <w:highlight w:val="yellow"/>
          <w:lang w:val="en-CA"/>
        </w:rPr>
        <w:t>0]</w:t>
      </w:r>
      <w:r w:rsidRPr="002B731D">
        <w:rPr>
          <w:rFonts w:eastAsia="Malgun Gothic"/>
          <w:sz w:val="20"/>
          <w:highlight w:val="yellow"/>
          <w:lang w:val="en-CA" w:eastAsia="ko-KR"/>
        </w:rPr>
        <w:t>.</w:t>
      </w:r>
    </w:p>
    <w:p w14:paraId="380DD7B7" w14:textId="77777777" w:rsidR="009227AE" w:rsidRPr="002B731D" w:rsidRDefault="009227AE" w:rsidP="009227AE">
      <w:pPr>
        <w:numPr>
          <w:ilvl w:val="2"/>
          <w:numId w:val="46"/>
        </w:numPr>
        <w:tabs>
          <w:tab w:val="left" w:pos="851"/>
          <w:tab w:val="left" w:pos="8010"/>
        </w:tabs>
        <w:spacing w:after="160"/>
        <w:jc w:val="both"/>
        <w:rPr>
          <w:rFonts w:eastAsia="Calibri"/>
          <w:sz w:val="20"/>
          <w:highlight w:val="yellow"/>
          <w:lang w:val="en-CA" w:eastAsia="zh-CN"/>
        </w:rPr>
      </w:pPr>
      <w:proofErr w:type="gramStart"/>
      <w:r w:rsidRPr="002B731D">
        <w:rPr>
          <w:rFonts w:eastAsia="Calibri"/>
          <w:sz w:val="20"/>
          <w:highlight w:val="yellow"/>
          <w:lang w:val="en-CA"/>
        </w:rPr>
        <w:t>Otherwise</w:t>
      </w:r>
      <w:proofErr w:type="gramEnd"/>
      <w:r w:rsidRPr="002B731D">
        <w:rPr>
          <w:rFonts w:eastAsia="Calibri"/>
          <w:sz w:val="20"/>
          <w:highlight w:val="yellow"/>
          <w:lang w:val="en-CA"/>
        </w:rPr>
        <w:t xml:space="preserve"> the following applies:</w:t>
      </w:r>
    </w:p>
    <w:p w14:paraId="0619600D"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ProjRegWidth</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proj_reg_width</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168691AA" w14:textId="77777777" w:rsidR="009227AE" w:rsidRPr="002B731D" w:rsidRDefault="009227AE" w:rsidP="009227AE">
      <w:pPr>
        <w:numPr>
          <w:ilvl w:val="3"/>
          <w:numId w:val="46"/>
        </w:numPr>
        <w:tabs>
          <w:tab w:val="left" w:pos="851"/>
          <w:tab w:val="left" w:pos="8010"/>
        </w:tabs>
        <w:spacing w:after="160"/>
        <w:jc w:val="both"/>
        <w:rPr>
          <w:rFonts w:eastAsia="Malgun Gothic"/>
          <w:sz w:val="20"/>
          <w:lang w:val="en-CA" w:eastAsia="ko-KR"/>
        </w:rPr>
      </w:pPr>
      <w:proofErr w:type="spellStart"/>
      <w:r w:rsidRPr="002B731D">
        <w:rPr>
          <w:rFonts w:eastAsia="Calibri"/>
          <w:sz w:val="20"/>
          <w:lang w:val="en-CA"/>
        </w:rPr>
        <w:t>ProjRegHeight</w:t>
      </w:r>
      <w:proofErr w:type="spellEnd"/>
      <w:r w:rsidRPr="002B731D">
        <w:rPr>
          <w:rFonts w:eastAsia="Calibri"/>
          <w:sz w:val="20"/>
          <w:lang w:val="en-CA"/>
        </w:rPr>
        <w:t xml:space="preserve">[n] is set equal to </w:t>
      </w:r>
      <w:proofErr w:type="spellStart"/>
      <w:r w:rsidRPr="002B731D">
        <w:rPr>
          <w:rFonts w:ascii="Courier" w:eastAsia="Calibri" w:hAnsi="Courier"/>
          <w:sz w:val="20"/>
          <w:lang w:val="en-CA"/>
        </w:rPr>
        <w:t>proj_reg_height</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438EF06A"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Malgun Gothic"/>
          <w:sz w:val="20"/>
          <w:lang w:val="en-CA" w:eastAsia="ko-KR"/>
        </w:rPr>
        <w:t>TransformType</w:t>
      </w:r>
      <w:proofErr w:type="spellEnd"/>
      <w:r w:rsidRPr="002B731D">
        <w:rPr>
          <w:rFonts w:eastAsia="Malgun Gothic"/>
          <w:sz w:val="20"/>
          <w:lang w:val="en-CA" w:eastAsia="ko-KR"/>
        </w:rPr>
        <w:t xml:space="preserve">[n] is set equal to </w:t>
      </w:r>
      <w:proofErr w:type="spellStart"/>
      <w:r w:rsidRPr="002B731D">
        <w:rPr>
          <w:rFonts w:ascii="Courier" w:eastAsia="Calibri" w:hAnsi="Courier"/>
          <w:sz w:val="20"/>
          <w:lang w:val="en-CA"/>
        </w:rPr>
        <w:t>transform_type</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5DA9DB30" w14:textId="77777777" w:rsidR="009227AE" w:rsidRPr="002B731D" w:rsidRDefault="009227AE" w:rsidP="009227AE">
      <w:pPr>
        <w:numPr>
          <w:ilvl w:val="2"/>
          <w:numId w:val="46"/>
        </w:numPr>
        <w:tabs>
          <w:tab w:val="left" w:pos="851"/>
          <w:tab w:val="left" w:pos="8010"/>
        </w:tabs>
        <w:spacing w:after="160"/>
        <w:jc w:val="both"/>
        <w:rPr>
          <w:rFonts w:eastAsia="Malgun Gothic"/>
          <w:sz w:val="20"/>
          <w:lang w:val="en-CA" w:eastAsia="ko-KR"/>
        </w:rPr>
      </w:pPr>
      <w:proofErr w:type="spellStart"/>
      <w:r w:rsidRPr="002B731D">
        <w:rPr>
          <w:rFonts w:eastAsia="Malgun Gothic"/>
          <w:sz w:val="20"/>
          <w:lang w:val="en-CA" w:eastAsia="ko-KR"/>
        </w:rPr>
        <w:t>PackingType</w:t>
      </w:r>
      <w:proofErr w:type="spellEnd"/>
      <w:r w:rsidRPr="002B731D">
        <w:rPr>
          <w:rFonts w:eastAsia="Malgun Gothic"/>
          <w:sz w:val="20"/>
          <w:lang w:val="en-CA" w:eastAsia="ko-KR"/>
        </w:rPr>
        <w:t xml:space="preserve">[n] is set equal to </w:t>
      </w:r>
      <w:proofErr w:type="spellStart"/>
      <w:r w:rsidRPr="002B731D">
        <w:rPr>
          <w:rFonts w:ascii="Courier" w:eastAsia="Calibri" w:hAnsi="Courier"/>
          <w:sz w:val="20"/>
          <w:lang w:val="en-CA"/>
        </w:rPr>
        <w:t>packing_type</w:t>
      </w:r>
      <w:proofErr w:type="spellEnd"/>
      <w:r w:rsidRPr="002B731D">
        <w:rPr>
          <w:rFonts w:ascii="Courier" w:eastAsia="Calibri" w:hAnsi="Courier"/>
          <w:sz w:val="20"/>
          <w:lang w:val="en-CA"/>
        </w:rPr>
        <w:t>[</w:t>
      </w:r>
      <w:proofErr w:type="spellStart"/>
      <w:r w:rsidRPr="002B731D">
        <w:rPr>
          <w:rFonts w:eastAsia="Calibri"/>
          <w:sz w:val="20"/>
          <w:lang w:val="en-CA"/>
        </w:rPr>
        <w:t>nIdx</w:t>
      </w:r>
      <w:proofErr w:type="spellEnd"/>
      <w:r w:rsidRPr="002B731D">
        <w:rPr>
          <w:rFonts w:ascii="Courier" w:eastAsia="Calibri" w:hAnsi="Courier"/>
          <w:sz w:val="20"/>
          <w:lang w:val="en-CA"/>
        </w:rPr>
        <w:t>]</w:t>
      </w:r>
      <w:r w:rsidRPr="002B731D">
        <w:rPr>
          <w:rFonts w:eastAsia="Calibri"/>
          <w:sz w:val="20"/>
          <w:lang w:val="en-CA"/>
        </w:rPr>
        <w:t>.</w:t>
      </w:r>
    </w:p>
    <w:p w14:paraId="584AA19E"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w:t>
      </w:r>
      <w:proofErr w:type="spellStart"/>
      <w:r w:rsidRPr="002B731D">
        <w:rPr>
          <w:rFonts w:eastAsia="Calibri"/>
          <w:sz w:val="20"/>
          <w:lang w:val="en-CA"/>
        </w:rPr>
        <w:t>NumRegions</w:t>
      </w:r>
      <w:proofErr w:type="spellEnd"/>
      <w:r w:rsidRPr="002B731D">
        <w:rPr>
          <w:rFonts w:eastAsia="Calibri"/>
          <w:sz w:val="20"/>
          <w:lang w:val="en-CA"/>
        </w:rPr>
        <w:t> − 1, inclusive, t</w:t>
      </w:r>
      <w:r w:rsidRPr="002B731D">
        <w:rPr>
          <w:rFonts w:eastAsia="Malgun Gothic"/>
          <w:sz w:val="20"/>
          <w:lang w:val="en-CA" w:eastAsia="ko-KR"/>
        </w:rPr>
        <w:t>he</w:t>
      </w:r>
      <w:r w:rsidRPr="002B731D">
        <w:rPr>
          <w:sz w:val="20"/>
          <w:lang w:val="en-CA"/>
        </w:rPr>
        <w:t xml:space="preserve"> values of </w:t>
      </w:r>
      <w:proofErr w:type="spellStart"/>
      <w:r w:rsidRPr="002B731D">
        <w:rPr>
          <w:rFonts w:eastAsia="Calibri"/>
          <w:sz w:val="20"/>
          <w:lang w:val="en-CA"/>
        </w:rPr>
        <w:t>ProjRegWidth</w:t>
      </w:r>
      <w:proofErr w:type="spellEnd"/>
      <w:r w:rsidRPr="002B731D">
        <w:rPr>
          <w:rFonts w:eastAsia="Calibri"/>
          <w:sz w:val="20"/>
          <w:lang w:val="en-CA"/>
        </w:rPr>
        <w:t xml:space="preserve">[n], </w:t>
      </w:r>
      <w:proofErr w:type="spellStart"/>
      <w:r w:rsidRPr="002B731D">
        <w:rPr>
          <w:rFonts w:eastAsia="Calibri"/>
          <w:sz w:val="20"/>
          <w:lang w:val="en-CA"/>
        </w:rPr>
        <w:t>ProjRegHeight</w:t>
      </w:r>
      <w:proofErr w:type="spellEnd"/>
      <w:r w:rsidRPr="002B731D">
        <w:rPr>
          <w:rFonts w:eastAsia="Calibri"/>
          <w:sz w:val="20"/>
          <w:lang w:val="en-CA"/>
        </w:rPr>
        <w:t xml:space="preserve">[n], </w:t>
      </w:r>
      <w:proofErr w:type="spellStart"/>
      <w:r w:rsidRPr="002B731D">
        <w:rPr>
          <w:rFonts w:eastAsia="Calibri"/>
          <w:sz w:val="20"/>
          <w:lang w:val="en-CA"/>
        </w:rPr>
        <w:t>ProjRegTop</w:t>
      </w:r>
      <w:proofErr w:type="spellEnd"/>
      <w:r w:rsidRPr="002B731D">
        <w:rPr>
          <w:rFonts w:eastAsia="Calibri"/>
          <w:sz w:val="20"/>
          <w:lang w:val="en-CA"/>
        </w:rPr>
        <w:t xml:space="preserve">[n], and </w:t>
      </w:r>
      <w:proofErr w:type="spellStart"/>
      <w:r w:rsidRPr="002B731D">
        <w:rPr>
          <w:rFonts w:eastAsia="Calibri"/>
          <w:sz w:val="20"/>
          <w:lang w:val="en-CA"/>
        </w:rPr>
        <w:t>ProjRegLeft</w:t>
      </w:r>
      <w:proofErr w:type="spellEnd"/>
      <w:r w:rsidRPr="002B731D">
        <w:rPr>
          <w:rFonts w:eastAsia="Calibri"/>
          <w:sz w:val="20"/>
          <w:lang w:val="en-CA"/>
        </w:rPr>
        <w:t>[n]</w:t>
      </w:r>
      <w:r w:rsidRPr="002B731D">
        <w:rPr>
          <w:sz w:val="20"/>
          <w:lang w:val="en-CA"/>
        </w:rPr>
        <w:t xml:space="preserve"> are constrained as follows:</w:t>
      </w:r>
    </w:p>
    <w:p w14:paraId="42271ACB"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ProjRegWidth</w:t>
      </w:r>
      <w:proofErr w:type="spellEnd"/>
      <w:r w:rsidRPr="002B731D">
        <w:rPr>
          <w:rFonts w:eastAsia="Calibri"/>
          <w:sz w:val="20"/>
          <w:lang w:val="en-CA"/>
        </w:rPr>
        <w:t xml:space="preserve">[n] </w:t>
      </w:r>
      <w:r w:rsidRPr="002B731D">
        <w:rPr>
          <w:noProof/>
          <w:sz w:val="20"/>
          <w:lang w:val="en-CA" w:eastAsia="ko-KR"/>
        </w:rPr>
        <w:t xml:space="preserve">shall be in the range of 1 to </w:t>
      </w:r>
      <w:r w:rsidRPr="002B731D">
        <w:rPr>
          <w:rFonts w:ascii="Courier" w:hAnsi="Courier"/>
          <w:noProof/>
          <w:sz w:val="20"/>
          <w:lang w:val="en-CA" w:eastAsia="ko-KR"/>
        </w:rPr>
        <w:t>proj_picture_width</w:t>
      </w:r>
      <w:r w:rsidRPr="002B731D">
        <w:rPr>
          <w:noProof/>
          <w:sz w:val="20"/>
          <w:lang w:val="en-CA" w:eastAsia="ko-KR"/>
        </w:rPr>
        <w:t>, inclusive.</w:t>
      </w:r>
    </w:p>
    <w:p w14:paraId="713BA2E7"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ProjRegHeight</w:t>
      </w:r>
      <w:proofErr w:type="spellEnd"/>
      <w:r w:rsidRPr="002B731D">
        <w:rPr>
          <w:rFonts w:eastAsia="Calibri"/>
          <w:sz w:val="20"/>
          <w:lang w:val="en-CA"/>
        </w:rPr>
        <w:t xml:space="preserve">[n] </w:t>
      </w:r>
      <w:r w:rsidRPr="002B731D">
        <w:rPr>
          <w:sz w:val="20"/>
          <w:lang w:val="en-CA"/>
        </w:rPr>
        <w:t xml:space="preserve">shall be </w:t>
      </w:r>
      <w:r w:rsidRPr="002B731D">
        <w:rPr>
          <w:noProof/>
          <w:sz w:val="20"/>
          <w:lang w:val="en-CA" w:eastAsia="ko-KR"/>
        </w:rPr>
        <w:t xml:space="preserve">in the range of 1 to </w:t>
      </w:r>
      <w:proofErr w:type="spellStart"/>
      <w:r w:rsidRPr="002B731D">
        <w:rPr>
          <w:rFonts w:ascii="Courier" w:hAnsi="Courier"/>
          <w:sz w:val="20"/>
          <w:lang w:val="en-CA"/>
        </w:rPr>
        <w:t>proj_picture_height</w:t>
      </w:r>
      <w:proofErr w:type="spellEnd"/>
      <w:r w:rsidRPr="004A56F5">
        <w:rPr>
          <w:rFonts w:eastAsia="Malgun Gothic"/>
          <w:sz w:val="20"/>
          <w:lang w:val="en-CA" w:eastAsia="ko-KR"/>
        </w:rPr>
        <w:t>, inclusive</w:t>
      </w:r>
      <w:r w:rsidRPr="002B731D">
        <w:rPr>
          <w:sz w:val="20"/>
          <w:lang w:val="en-CA"/>
        </w:rPr>
        <w:t>.</w:t>
      </w:r>
    </w:p>
    <w:p w14:paraId="17E56AD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ProjRegLeft</w:t>
      </w:r>
      <w:proofErr w:type="spellEnd"/>
      <w:r w:rsidRPr="002B731D">
        <w:rPr>
          <w:rFonts w:eastAsia="Calibri"/>
          <w:sz w:val="20"/>
          <w:lang w:val="en-CA"/>
        </w:rPr>
        <w:t xml:space="preserve">[n] </w:t>
      </w:r>
      <w:r w:rsidRPr="002B731D">
        <w:rPr>
          <w:sz w:val="20"/>
          <w:lang w:val="en-CA"/>
        </w:rPr>
        <w:t xml:space="preserve">shall be in the range of 0 to </w:t>
      </w:r>
      <w:proofErr w:type="spellStart"/>
      <w:r w:rsidRPr="002B731D">
        <w:rPr>
          <w:rFonts w:ascii="Courier" w:hAnsi="Courier"/>
          <w:sz w:val="20"/>
          <w:lang w:val="en-CA"/>
        </w:rPr>
        <w:t>proj_picture_width</w:t>
      </w:r>
      <w:proofErr w:type="spellEnd"/>
      <w:r w:rsidRPr="002B731D">
        <w:rPr>
          <w:sz w:val="20"/>
          <w:lang w:val="en-CA"/>
        </w:rPr>
        <w:t> − 1, inclusive.</w:t>
      </w:r>
    </w:p>
    <w:p w14:paraId="574145F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ProjRegTop</w:t>
      </w:r>
      <w:proofErr w:type="spellEnd"/>
      <w:r w:rsidRPr="002B731D">
        <w:rPr>
          <w:rFonts w:eastAsia="Calibri"/>
          <w:sz w:val="20"/>
          <w:lang w:val="en-CA"/>
        </w:rPr>
        <w:t xml:space="preserve">[n] </w:t>
      </w:r>
      <w:r w:rsidRPr="002B731D">
        <w:rPr>
          <w:sz w:val="20"/>
          <w:lang w:val="en-CA"/>
        </w:rPr>
        <w:t xml:space="preserve">shall be in the range of 0 to </w:t>
      </w:r>
      <w:proofErr w:type="spellStart"/>
      <w:r w:rsidRPr="002B731D">
        <w:rPr>
          <w:rFonts w:ascii="Courier" w:hAnsi="Courier"/>
          <w:sz w:val="20"/>
          <w:lang w:val="en-CA"/>
        </w:rPr>
        <w:t>proj_picture_height</w:t>
      </w:r>
      <w:proofErr w:type="spellEnd"/>
      <w:r w:rsidRPr="002B731D">
        <w:rPr>
          <w:sz w:val="20"/>
          <w:lang w:val="en-CA"/>
        </w:rPr>
        <w:t> − 1, inclusive.</w:t>
      </w:r>
    </w:p>
    <w:p w14:paraId="7E26494E"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proofErr w:type="spellStart"/>
      <w:r w:rsidRPr="002B731D">
        <w:rPr>
          <w:rFonts w:eastAsia="Calibri"/>
          <w:sz w:val="20"/>
          <w:lang w:val="en-CA"/>
        </w:rPr>
        <w:t>ProjRegTop</w:t>
      </w:r>
      <w:proofErr w:type="spellEnd"/>
      <w:r w:rsidRPr="002B731D">
        <w:rPr>
          <w:rFonts w:eastAsia="Calibri"/>
          <w:sz w:val="20"/>
          <w:lang w:val="en-CA"/>
        </w:rPr>
        <w:t xml:space="preserve">[n] </w:t>
      </w:r>
      <w:r w:rsidRPr="004A56F5">
        <w:rPr>
          <w:rFonts w:eastAsia="Malgun Gothic"/>
          <w:sz w:val="20"/>
          <w:lang w:val="en-CA" w:eastAsia="ko-KR"/>
        </w:rPr>
        <w:t xml:space="preserve">is less than </w:t>
      </w:r>
      <w:proofErr w:type="spellStart"/>
      <w:r w:rsidRPr="002B731D">
        <w:rPr>
          <w:rFonts w:ascii="Courier" w:hAnsi="Courier"/>
          <w:sz w:val="20"/>
          <w:lang w:val="en-CA"/>
        </w:rPr>
        <w:t>proj_picture_height</w:t>
      </w:r>
      <w:proofErr w:type="spellEnd"/>
      <w:r w:rsidRPr="004A56F5">
        <w:rPr>
          <w:rFonts w:eastAsia="Malgun Gothic"/>
          <w:sz w:val="20"/>
          <w:lang w:val="en-CA" w:eastAsia="ko-KR"/>
        </w:rPr>
        <w:t xml:space="preserve"> / VerDiv1, </w:t>
      </w:r>
      <w:r w:rsidRPr="002B731D">
        <w:rPr>
          <w:sz w:val="20"/>
          <w:lang w:val="en-CA"/>
        </w:rPr>
        <w:t xml:space="preserve">the sum of </w:t>
      </w:r>
      <w:proofErr w:type="spellStart"/>
      <w:r w:rsidRPr="002B731D">
        <w:rPr>
          <w:rFonts w:eastAsia="Calibri"/>
          <w:sz w:val="20"/>
          <w:lang w:val="en-CA"/>
        </w:rPr>
        <w:t>ProjRegTop</w:t>
      </w:r>
      <w:proofErr w:type="spellEnd"/>
      <w:r w:rsidRPr="002B731D">
        <w:rPr>
          <w:rFonts w:eastAsia="Calibri"/>
          <w:sz w:val="20"/>
          <w:lang w:val="en-CA"/>
        </w:rPr>
        <w:t xml:space="preserve">[n] and </w:t>
      </w:r>
      <w:proofErr w:type="spellStart"/>
      <w:r w:rsidRPr="002B731D">
        <w:rPr>
          <w:rFonts w:eastAsia="Calibri"/>
          <w:sz w:val="20"/>
          <w:lang w:val="en-CA"/>
        </w:rPr>
        <w:t>ProjRegHeight</w:t>
      </w:r>
      <w:proofErr w:type="spellEnd"/>
      <w:r w:rsidRPr="002B731D">
        <w:rPr>
          <w:rFonts w:eastAsia="Calibri"/>
          <w:sz w:val="20"/>
          <w:lang w:val="en-CA"/>
        </w:rPr>
        <w:t>[n] shall be</w:t>
      </w:r>
      <w:r w:rsidRPr="002B731D">
        <w:rPr>
          <w:sz w:val="20"/>
          <w:lang w:val="en-CA"/>
        </w:rPr>
        <w:t xml:space="preserve"> less than or equal to </w:t>
      </w:r>
      <w:proofErr w:type="spellStart"/>
      <w:r w:rsidRPr="002B731D">
        <w:rPr>
          <w:rFonts w:ascii="Courier" w:hAnsi="Courier"/>
          <w:sz w:val="20"/>
          <w:lang w:val="en-CA"/>
        </w:rPr>
        <w:t>proj_picture_height</w:t>
      </w:r>
      <w:proofErr w:type="spellEnd"/>
      <w:r w:rsidRPr="004A56F5">
        <w:rPr>
          <w:rFonts w:eastAsia="Malgun Gothic"/>
          <w:sz w:val="20"/>
          <w:lang w:val="en-CA" w:eastAsia="ko-KR"/>
        </w:rPr>
        <w:t> / 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proofErr w:type="spellStart"/>
      <w:r w:rsidRPr="002B731D">
        <w:rPr>
          <w:rFonts w:eastAsia="Calibri"/>
          <w:sz w:val="20"/>
          <w:lang w:val="en-CA"/>
        </w:rPr>
        <w:t>ProjRegTop</w:t>
      </w:r>
      <w:proofErr w:type="spellEnd"/>
      <w:r w:rsidRPr="002B731D">
        <w:rPr>
          <w:rFonts w:eastAsia="Calibri"/>
          <w:sz w:val="20"/>
          <w:lang w:val="en-CA"/>
        </w:rPr>
        <w:t xml:space="preserve">[n] and </w:t>
      </w:r>
      <w:proofErr w:type="spellStart"/>
      <w:r w:rsidRPr="002B731D">
        <w:rPr>
          <w:rFonts w:eastAsia="Calibri"/>
          <w:sz w:val="20"/>
          <w:lang w:val="en-CA"/>
        </w:rPr>
        <w:t>ProjRegHeight</w:t>
      </w:r>
      <w:proofErr w:type="spellEnd"/>
      <w:r w:rsidRPr="002B731D">
        <w:rPr>
          <w:rFonts w:eastAsia="Calibri"/>
          <w:sz w:val="20"/>
          <w:lang w:val="en-CA"/>
        </w:rPr>
        <w:t>[n] shall be</w:t>
      </w:r>
      <w:r w:rsidRPr="002B731D">
        <w:rPr>
          <w:sz w:val="20"/>
          <w:lang w:val="en-CA"/>
        </w:rPr>
        <w:t xml:space="preserve"> less than or equal to </w:t>
      </w:r>
      <w:proofErr w:type="spellStart"/>
      <w:r w:rsidRPr="002B731D">
        <w:rPr>
          <w:rFonts w:ascii="Courier" w:hAnsi="Courier"/>
          <w:sz w:val="20"/>
          <w:lang w:val="en-CA"/>
        </w:rPr>
        <w:t>proj_picture_height</w:t>
      </w:r>
      <w:proofErr w:type="spellEnd"/>
      <w:r w:rsidRPr="004A56F5">
        <w:rPr>
          <w:rFonts w:eastAsia="Malgun Gothic"/>
          <w:sz w:val="20"/>
          <w:lang w:val="en-CA" w:eastAsia="ko-KR"/>
        </w:rPr>
        <w:t> / VerDiv1 * 2.</w:t>
      </w:r>
    </w:p>
    <w:p w14:paraId="1DD72C1A" w14:textId="77777777" w:rsidR="009227AE" w:rsidRPr="002B731D" w:rsidRDefault="009227AE" w:rsidP="009227AE">
      <w:pPr>
        <w:spacing w:after="160"/>
        <w:jc w:val="both"/>
        <w:rPr>
          <w:sz w:val="20"/>
          <w:lang w:val="en-CA"/>
        </w:rPr>
      </w:pPr>
      <w:r w:rsidRPr="002B731D">
        <w:rPr>
          <w:rFonts w:eastAsia="Calibri"/>
          <w:sz w:val="20"/>
          <w:lang w:val="en-CA"/>
        </w:rPr>
        <w:t xml:space="preserve">For each value of n in the range of 0 to </w:t>
      </w:r>
      <w:proofErr w:type="spellStart"/>
      <w:r w:rsidRPr="002B731D">
        <w:rPr>
          <w:rFonts w:eastAsia="Calibri"/>
          <w:sz w:val="20"/>
          <w:lang w:val="en-CA"/>
        </w:rPr>
        <w:t>NumRegions</w:t>
      </w:r>
      <w:proofErr w:type="spellEnd"/>
      <w:r w:rsidRPr="002B731D">
        <w:rPr>
          <w:rFonts w:eastAsia="Calibri"/>
          <w:sz w:val="20"/>
          <w:lang w:val="en-CA"/>
        </w:rPr>
        <w:t xml:space="preserve"> − 1, inclusive, </w:t>
      </w:r>
      <w:r w:rsidRPr="002B731D">
        <w:rPr>
          <w:sz w:val="20"/>
          <w:lang w:val="en-CA"/>
        </w:rPr>
        <w:t xml:space="preserve">the values of </w:t>
      </w:r>
      <w:proofErr w:type="spellStart"/>
      <w:r w:rsidRPr="002B731D">
        <w:rPr>
          <w:rFonts w:eastAsia="Calibri"/>
          <w:sz w:val="20"/>
          <w:lang w:val="en-CA"/>
        </w:rPr>
        <w:t>PackedRegWidth</w:t>
      </w:r>
      <w:proofErr w:type="spellEnd"/>
      <w:r w:rsidRPr="002B731D">
        <w:rPr>
          <w:rFonts w:eastAsia="Calibri"/>
          <w:sz w:val="20"/>
          <w:lang w:val="en-CA"/>
        </w:rPr>
        <w:t xml:space="preserve">[n], </w:t>
      </w:r>
      <w:proofErr w:type="spellStart"/>
      <w:r w:rsidRPr="002B731D">
        <w:rPr>
          <w:rFonts w:eastAsia="Calibri"/>
          <w:sz w:val="20"/>
          <w:lang w:val="en-CA"/>
        </w:rPr>
        <w:t>PackedRegHeight</w:t>
      </w:r>
      <w:proofErr w:type="spellEnd"/>
      <w:r w:rsidRPr="002B731D">
        <w:rPr>
          <w:rFonts w:eastAsia="Calibri"/>
          <w:sz w:val="20"/>
          <w:lang w:val="en-CA"/>
        </w:rPr>
        <w:t xml:space="preserve">[n], </w:t>
      </w:r>
      <w:proofErr w:type="spellStart"/>
      <w:r w:rsidRPr="002B731D">
        <w:rPr>
          <w:rFonts w:eastAsia="Calibri"/>
          <w:sz w:val="20"/>
          <w:lang w:val="en-CA"/>
        </w:rPr>
        <w:t>PackedRegTop</w:t>
      </w:r>
      <w:proofErr w:type="spellEnd"/>
      <w:r w:rsidRPr="002B731D">
        <w:rPr>
          <w:rFonts w:eastAsia="Calibri"/>
          <w:sz w:val="20"/>
          <w:lang w:val="en-CA"/>
        </w:rPr>
        <w:t xml:space="preserve">[n], and </w:t>
      </w:r>
      <w:proofErr w:type="spellStart"/>
      <w:r w:rsidRPr="002B731D">
        <w:rPr>
          <w:rFonts w:eastAsia="Calibri"/>
          <w:sz w:val="20"/>
          <w:lang w:val="en-CA"/>
        </w:rPr>
        <w:t>PackedRegLeft</w:t>
      </w:r>
      <w:proofErr w:type="spellEnd"/>
      <w:r w:rsidRPr="002B731D">
        <w:rPr>
          <w:rFonts w:eastAsia="Calibri"/>
          <w:sz w:val="20"/>
          <w:lang w:val="en-CA"/>
        </w:rPr>
        <w:t>[n]</w:t>
      </w:r>
      <w:r w:rsidRPr="002B731D">
        <w:rPr>
          <w:sz w:val="20"/>
          <w:lang w:val="en-CA"/>
        </w:rPr>
        <w:t xml:space="preserve"> are constrained as follows:</w:t>
      </w:r>
    </w:p>
    <w:p w14:paraId="62C3912C"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PackedRegWidth</w:t>
      </w:r>
      <w:proofErr w:type="spellEnd"/>
      <w:r w:rsidRPr="002B731D">
        <w:rPr>
          <w:rFonts w:eastAsia="Calibri"/>
          <w:sz w:val="20"/>
          <w:lang w:val="en-CA"/>
        </w:rPr>
        <w:t xml:space="preserve">[n] </w:t>
      </w:r>
      <w:r w:rsidRPr="002B731D">
        <w:rPr>
          <w:noProof/>
          <w:sz w:val="20"/>
          <w:lang w:val="en-CA" w:eastAsia="ko-KR"/>
        </w:rPr>
        <w:t xml:space="preserve">shall be in the range of 1 to </w:t>
      </w:r>
      <w:r w:rsidRPr="002B731D">
        <w:rPr>
          <w:rFonts w:ascii="Courier" w:hAnsi="Courier"/>
          <w:noProof/>
          <w:sz w:val="20"/>
          <w:lang w:val="en-CA" w:eastAsia="ko-KR"/>
        </w:rPr>
        <w:t>packed_picture_width</w:t>
      </w:r>
      <w:r w:rsidRPr="002B731D">
        <w:rPr>
          <w:noProof/>
          <w:sz w:val="20"/>
          <w:lang w:val="en-CA" w:eastAsia="ko-KR"/>
        </w:rPr>
        <w:t>, inclusive.</w:t>
      </w:r>
    </w:p>
    <w:p w14:paraId="03A539E0"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PackedRegHeight</w:t>
      </w:r>
      <w:proofErr w:type="spellEnd"/>
      <w:r w:rsidRPr="002B731D">
        <w:rPr>
          <w:rFonts w:eastAsia="Calibri"/>
          <w:sz w:val="20"/>
          <w:lang w:val="en-CA"/>
        </w:rPr>
        <w:t xml:space="preserve">[n] </w:t>
      </w:r>
      <w:r w:rsidRPr="002B731D">
        <w:rPr>
          <w:sz w:val="20"/>
          <w:lang w:val="en-CA"/>
        </w:rPr>
        <w:t xml:space="preserve">shall be </w:t>
      </w:r>
      <w:r w:rsidRPr="002B731D">
        <w:rPr>
          <w:noProof/>
          <w:sz w:val="20"/>
          <w:lang w:val="en-CA" w:eastAsia="ko-KR"/>
        </w:rPr>
        <w:t xml:space="preserve">in the range of 1 to </w:t>
      </w:r>
      <w:proofErr w:type="spellStart"/>
      <w:r w:rsidRPr="002B731D">
        <w:rPr>
          <w:rFonts w:ascii="Courier" w:hAnsi="Courier"/>
          <w:sz w:val="20"/>
          <w:lang w:val="en-CA"/>
        </w:rPr>
        <w:t>packed_picture_height</w:t>
      </w:r>
      <w:proofErr w:type="spellEnd"/>
      <w:r w:rsidRPr="004A56F5">
        <w:rPr>
          <w:rFonts w:eastAsia="Malgun Gothic"/>
          <w:sz w:val="20"/>
          <w:lang w:val="en-CA" w:eastAsia="ko-KR"/>
        </w:rPr>
        <w:t>, inclusive</w:t>
      </w:r>
      <w:r w:rsidRPr="002B731D">
        <w:rPr>
          <w:sz w:val="20"/>
          <w:lang w:val="en-CA"/>
        </w:rPr>
        <w:t>.</w:t>
      </w:r>
    </w:p>
    <w:p w14:paraId="74AA07A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lastRenderedPageBreak/>
        <w:t>PackedRegLeft</w:t>
      </w:r>
      <w:proofErr w:type="spellEnd"/>
      <w:r w:rsidRPr="002B731D">
        <w:rPr>
          <w:rFonts w:eastAsia="Calibri"/>
          <w:sz w:val="20"/>
          <w:lang w:val="en-CA"/>
        </w:rPr>
        <w:t xml:space="preserve">[n] </w:t>
      </w:r>
      <w:r w:rsidRPr="002B731D">
        <w:rPr>
          <w:sz w:val="20"/>
          <w:lang w:val="en-CA"/>
        </w:rPr>
        <w:t xml:space="preserve">shall be in the range of 0 to </w:t>
      </w:r>
      <w:proofErr w:type="spellStart"/>
      <w:r w:rsidRPr="002B731D">
        <w:rPr>
          <w:rFonts w:ascii="Courier" w:hAnsi="Courier"/>
          <w:sz w:val="20"/>
          <w:lang w:val="en-CA"/>
        </w:rPr>
        <w:t>packed_picture_width</w:t>
      </w:r>
      <w:proofErr w:type="spellEnd"/>
      <w:r w:rsidRPr="002B731D">
        <w:rPr>
          <w:sz w:val="20"/>
          <w:lang w:val="en-CA"/>
        </w:rPr>
        <w:t> − 1, inclusive.</w:t>
      </w:r>
    </w:p>
    <w:p w14:paraId="39F3DA1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proofErr w:type="spellStart"/>
      <w:r w:rsidRPr="002B731D">
        <w:rPr>
          <w:rFonts w:eastAsia="Calibri"/>
          <w:sz w:val="20"/>
          <w:lang w:val="en-CA"/>
        </w:rPr>
        <w:t>PackedRegTop</w:t>
      </w:r>
      <w:proofErr w:type="spellEnd"/>
      <w:r w:rsidRPr="002B731D">
        <w:rPr>
          <w:rFonts w:eastAsia="Calibri"/>
          <w:sz w:val="20"/>
          <w:lang w:val="en-CA"/>
        </w:rPr>
        <w:t xml:space="preserve">[n] </w:t>
      </w:r>
      <w:r w:rsidRPr="002B731D">
        <w:rPr>
          <w:sz w:val="20"/>
          <w:lang w:val="en-CA"/>
        </w:rPr>
        <w:t xml:space="preserve">shall be in the range of 0 to </w:t>
      </w:r>
      <w:proofErr w:type="spellStart"/>
      <w:r w:rsidRPr="002B731D">
        <w:rPr>
          <w:rFonts w:ascii="Courier" w:hAnsi="Courier"/>
          <w:sz w:val="20"/>
          <w:lang w:val="en-CA"/>
        </w:rPr>
        <w:t>packed_picture_height</w:t>
      </w:r>
      <w:proofErr w:type="spellEnd"/>
      <w:r w:rsidRPr="002B731D">
        <w:rPr>
          <w:sz w:val="20"/>
          <w:lang w:val="en-CA"/>
        </w:rPr>
        <w:t> − 1, inclusive.</w:t>
      </w:r>
    </w:p>
    <w:p w14:paraId="5B01C712"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bookmarkStart w:id="17" w:name="_Hlk494708030"/>
      <w:r w:rsidRPr="002B731D">
        <w:rPr>
          <w:sz w:val="20"/>
          <w:lang w:val="en-CA"/>
        </w:rPr>
        <w:t>If</w:t>
      </w:r>
      <w:r w:rsidRPr="002B731D">
        <w:rPr>
          <w:rFonts w:ascii="Courier" w:hAnsi="Courier"/>
          <w:sz w:val="20"/>
          <w:lang w:val="en-CA"/>
        </w:rPr>
        <w:t xml:space="preserve"> </w:t>
      </w:r>
      <w:proofErr w:type="spellStart"/>
      <w:r w:rsidRPr="002B731D">
        <w:rPr>
          <w:rFonts w:eastAsia="Calibri"/>
          <w:sz w:val="20"/>
          <w:lang w:val="en-CA"/>
        </w:rPr>
        <w:t>PackedRegLeft</w:t>
      </w:r>
      <w:proofErr w:type="spellEnd"/>
      <w:r w:rsidRPr="002B731D">
        <w:rPr>
          <w:rFonts w:eastAsia="Calibri"/>
          <w:sz w:val="20"/>
          <w:lang w:val="en-CA"/>
        </w:rPr>
        <w:t xml:space="preserve">[n] </w:t>
      </w:r>
      <w:r w:rsidRPr="004A56F5">
        <w:rPr>
          <w:rFonts w:eastAsia="Malgun Gothic"/>
          <w:sz w:val="20"/>
          <w:lang w:val="en-CA" w:eastAsia="ko-KR"/>
        </w:rPr>
        <w:t xml:space="preserve">is less than </w:t>
      </w:r>
      <w:proofErr w:type="spellStart"/>
      <w:r w:rsidRPr="002B731D">
        <w:rPr>
          <w:rFonts w:ascii="Courier" w:hAnsi="Courier"/>
          <w:sz w:val="20"/>
          <w:lang w:val="en-CA"/>
        </w:rPr>
        <w:t>packed_picture_width</w:t>
      </w:r>
      <w:proofErr w:type="spellEnd"/>
      <w:r w:rsidRPr="004A56F5">
        <w:rPr>
          <w:rFonts w:eastAsia="Malgun Gothic"/>
          <w:sz w:val="20"/>
          <w:lang w:val="en-CA" w:eastAsia="ko-KR"/>
        </w:rPr>
        <w:t> / HorDiv1, t</w:t>
      </w:r>
      <w:bookmarkStart w:id="18" w:name="_Hlk494708241"/>
      <w:bookmarkEnd w:id="17"/>
      <w:r w:rsidRPr="002B731D">
        <w:rPr>
          <w:sz w:val="20"/>
          <w:lang w:val="en-CA"/>
        </w:rPr>
        <w:t xml:space="preserve">he sum of </w:t>
      </w:r>
      <w:proofErr w:type="spellStart"/>
      <w:r w:rsidRPr="002B731D">
        <w:rPr>
          <w:rFonts w:eastAsia="Calibri"/>
          <w:sz w:val="20"/>
          <w:lang w:val="en-CA"/>
        </w:rPr>
        <w:t>PackedRegLeft</w:t>
      </w:r>
      <w:proofErr w:type="spellEnd"/>
      <w:r w:rsidRPr="002B731D">
        <w:rPr>
          <w:rFonts w:eastAsia="Calibri"/>
          <w:sz w:val="20"/>
          <w:lang w:val="en-CA"/>
        </w:rPr>
        <w:t xml:space="preserve">[n] and </w:t>
      </w:r>
      <w:proofErr w:type="spellStart"/>
      <w:r w:rsidRPr="002B731D">
        <w:rPr>
          <w:rFonts w:eastAsia="Calibri"/>
          <w:sz w:val="20"/>
          <w:lang w:val="en-CA"/>
        </w:rPr>
        <w:t>PackedRegWidth</w:t>
      </w:r>
      <w:proofErr w:type="spellEnd"/>
      <w:r w:rsidRPr="002B731D">
        <w:rPr>
          <w:rFonts w:eastAsia="Calibri"/>
          <w:sz w:val="20"/>
          <w:lang w:val="en-CA"/>
        </w:rPr>
        <w:t xml:space="preserve">[n] </w:t>
      </w:r>
      <w:r w:rsidRPr="002B731D">
        <w:rPr>
          <w:sz w:val="20"/>
          <w:lang w:val="en-CA"/>
        </w:rPr>
        <w:t xml:space="preserve">shall be less than or equal to </w:t>
      </w:r>
      <w:proofErr w:type="spellStart"/>
      <w:r w:rsidRPr="002B731D">
        <w:rPr>
          <w:rFonts w:ascii="Courier" w:hAnsi="Courier"/>
          <w:sz w:val="20"/>
          <w:lang w:val="en-CA"/>
        </w:rPr>
        <w:t>packed_picture_width</w:t>
      </w:r>
      <w:proofErr w:type="spellEnd"/>
      <w:r w:rsidRPr="002B731D">
        <w:rPr>
          <w:sz w:val="20"/>
          <w:lang w:val="en-CA"/>
        </w:rPr>
        <w:t> / </w:t>
      </w:r>
      <w:r w:rsidRPr="004A56F5">
        <w:rPr>
          <w:rFonts w:eastAsia="Malgun Gothic"/>
          <w:sz w:val="20"/>
          <w:lang w:val="en-CA" w:eastAsia="ko-KR"/>
        </w:rPr>
        <w:t>HorDiv1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proofErr w:type="spellStart"/>
      <w:r w:rsidRPr="002B731D">
        <w:rPr>
          <w:rFonts w:eastAsia="Calibri"/>
          <w:sz w:val="20"/>
          <w:lang w:val="en-CA"/>
        </w:rPr>
        <w:t>PackedRegLeft</w:t>
      </w:r>
      <w:proofErr w:type="spellEnd"/>
      <w:r w:rsidRPr="002B731D">
        <w:rPr>
          <w:rFonts w:eastAsia="Calibri"/>
          <w:sz w:val="20"/>
          <w:lang w:val="en-CA"/>
        </w:rPr>
        <w:t xml:space="preserve">[n] and </w:t>
      </w:r>
      <w:proofErr w:type="spellStart"/>
      <w:r w:rsidRPr="002B731D">
        <w:rPr>
          <w:rFonts w:eastAsia="Calibri"/>
          <w:sz w:val="20"/>
          <w:lang w:val="en-CA"/>
        </w:rPr>
        <w:t>PackedRegWidth</w:t>
      </w:r>
      <w:proofErr w:type="spellEnd"/>
      <w:r w:rsidRPr="002B731D">
        <w:rPr>
          <w:rFonts w:eastAsia="Calibri"/>
          <w:sz w:val="20"/>
          <w:lang w:val="en-CA"/>
        </w:rPr>
        <w:t xml:space="preserve">[n] </w:t>
      </w:r>
      <w:r w:rsidRPr="002B731D">
        <w:rPr>
          <w:sz w:val="20"/>
          <w:lang w:val="en-CA"/>
        </w:rPr>
        <w:t xml:space="preserve">shall be less than or equal to </w:t>
      </w:r>
      <w:proofErr w:type="spellStart"/>
      <w:r w:rsidRPr="002B731D">
        <w:rPr>
          <w:rFonts w:ascii="Courier" w:hAnsi="Courier"/>
          <w:sz w:val="20"/>
          <w:lang w:val="en-CA"/>
        </w:rPr>
        <w:t>packed_picture_width</w:t>
      </w:r>
      <w:proofErr w:type="spellEnd"/>
      <w:r w:rsidRPr="004A56F5">
        <w:rPr>
          <w:rFonts w:eastAsia="Malgun Gothic"/>
          <w:sz w:val="20"/>
          <w:lang w:val="en-CA" w:eastAsia="ko-KR"/>
        </w:rPr>
        <w:t> / HorDiv1 * 2.</w:t>
      </w:r>
    </w:p>
    <w:p w14:paraId="6E3ED1E8"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If</w:t>
      </w:r>
      <w:r w:rsidRPr="002B731D">
        <w:rPr>
          <w:rFonts w:ascii="Courier" w:hAnsi="Courier"/>
          <w:sz w:val="20"/>
          <w:lang w:val="en-CA"/>
        </w:rPr>
        <w:t xml:space="preserve"> </w:t>
      </w:r>
      <w:proofErr w:type="spellStart"/>
      <w:r w:rsidRPr="002B731D">
        <w:rPr>
          <w:rFonts w:eastAsia="Calibri"/>
          <w:sz w:val="20"/>
          <w:lang w:val="en-CA"/>
        </w:rPr>
        <w:t>PackedRegTop</w:t>
      </w:r>
      <w:proofErr w:type="spellEnd"/>
      <w:r w:rsidRPr="002B731D">
        <w:rPr>
          <w:rFonts w:eastAsia="Calibri"/>
          <w:sz w:val="20"/>
          <w:lang w:val="en-CA"/>
        </w:rPr>
        <w:t xml:space="preserve">[n] </w:t>
      </w:r>
      <w:r w:rsidRPr="004A56F5">
        <w:rPr>
          <w:rFonts w:eastAsia="Malgun Gothic"/>
          <w:sz w:val="20"/>
          <w:lang w:val="en-CA" w:eastAsia="ko-KR"/>
        </w:rPr>
        <w:t xml:space="preserve">is less than </w:t>
      </w:r>
      <w:proofErr w:type="spellStart"/>
      <w:r w:rsidRPr="002B731D">
        <w:rPr>
          <w:rFonts w:ascii="Courier" w:hAnsi="Courier"/>
          <w:sz w:val="20"/>
          <w:lang w:val="en-CA"/>
        </w:rPr>
        <w:t>packed_picture_height</w:t>
      </w:r>
      <w:proofErr w:type="spellEnd"/>
      <w:r w:rsidRPr="004A56F5">
        <w:rPr>
          <w:rFonts w:eastAsia="Malgun Gothic"/>
          <w:sz w:val="20"/>
          <w:lang w:val="en-CA" w:eastAsia="ko-KR"/>
        </w:rPr>
        <w:t xml:space="preserve"> / VerDiv1, </w:t>
      </w:r>
      <w:r w:rsidRPr="002B731D">
        <w:rPr>
          <w:sz w:val="20"/>
          <w:lang w:val="en-CA"/>
        </w:rPr>
        <w:t xml:space="preserve">the sum of </w:t>
      </w:r>
      <w:proofErr w:type="spellStart"/>
      <w:r w:rsidRPr="002B731D">
        <w:rPr>
          <w:rFonts w:eastAsia="Calibri"/>
          <w:sz w:val="20"/>
          <w:lang w:val="en-CA"/>
        </w:rPr>
        <w:t>PackedRegTop</w:t>
      </w:r>
      <w:proofErr w:type="spellEnd"/>
      <w:r w:rsidRPr="002B731D">
        <w:rPr>
          <w:rFonts w:eastAsia="Calibri"/>
          <w:sz w:val="20"/>
          <w:lang w:val="en-CA"/>
        </w:rPr>
        <w:t xml:space="preserve">[n] and </w:t>
      </w:r>
      <w:proofErr w:type="spellStart"/>
      <w:r w:rsidRPr="002B731D">
        <w:rPr>
          <w:rFonts w:eastAsia="Calibri"/>
          <w:sz w:val="20"/>
          <w:lang w:val="en-CA"/>
        </w:rPr>
        <w:t>PackedRegHeight</w:t>
      </w:r>
      <w:proofErr w:type="spellEnd"/>
      <w:r w:rsidRPr="002B731D">
        <w:rPr>
          <w:rFonts w:eastAsia="Calibri"/>
          <w:sz w:val="20"/>
          <w:lang w:val="en-CA"/>
        </w:rPr>
        <w:t xml:space="preserve">[n] </w:t>
      </w:r>
      <w:r w:rsidRPr="002B731D">
        <w:rPr>
          <w:sz w:val="20"/>
          <w:lang w:val="en-CA"/>
        </w:rPr>
        <w:t xml:space="preserve">shall be less than or equal to </w:t>
      </w:r>
      <w:proofErr w:type="spellStart"/>
      <w:r w:rsidRPr="002B731D">
        <w:rPr>
          <w:rFonts w:ascii="Courier" w:hAnsi="Courier"/>
          <w:sz w:val="20"/>
          <w:lang w:val="en-CA"/>
        </w:rPr>
        <w:t>packed_picture_height</w:t>
      </w:r>
      <w:proofErr w:type="spellEnd"/>
      <w:r w:rsidRPr="002B731D">
        <w:rPr>
          <w:sz w:val="20"/>
          <w:lang w:val="en-CA"/>
        </w:rPr>
        <w:t> / </w:t>
      </w:r>
      <w:r w:rsidRPr="004A56F5">
        <w:rPr>
          <w:rFonts w:eastAsia="Malgun Gothic"/>
          <w:sz w:val="20"/>
          <w:lang w:val="en-CA" w:eastAsia="ko-KR"/>
        </w:rPr>
        <w:t>VerDiv1</w:t>
      </w:r>
      <w:r w:rsidRPr="002B731D">
        <w:rPr>
          <w:sz w:val="20"/>
          <w:lang w:val="en-CA"/>
        </w:rPr>
        <w:t xml:space="preserve">. </w:t>
      </w:r>
      <w:r w:rsidRPr="004A56F5">
        <w:rPr>
          <w:rFonts w:eastAsia="Malgun Gothic"/>
          <w:sz w:val="20"/>
          <w:lang w:val="en-CA" w:eastAsia="ko-KR"/>
        </w:rPr>
        <w:t xml:space="preserve">Otherwise, </w:t>
      </w:r>
      <w:r w:rsidRPr="002B731D">
        <w:rPr>
          <w:sz w:val="20"/>
          <w:lang w:val="en-CA"/>
        </w:rPr>
        <w:t xml:space="preserve">the sum of </w:t>
      </w:r>
      <w:proofErr w:type="spellStart"/>
      <w:r w:rsidRPr="002B731D">
        <w:rPr>
          <w:rFonts w:eastAsia="Calibri"/>
          <w:sz w:val="20"/>
          <w:lang w:val="en-CA"/>
        </w:rPr>
        <w:t>PackedRegTop</w:t>
      </w:r>
      <w:proofErr w:type="spellEnd"/>
      <w:r w:rsidRPr="002B731D">
        <w:rPr>
          <w:rFonts w:eastAsia="Calibri"/>
          <w:sz w:val="20"/>
          <w:lang w:val="en-CA"/>
        </w:rPr>
        <w:t xml:space="preserve">[n] and </w:t>
      </w:r>
      <w:proofErr w:type="spellStart"/>
      <w:r w:rsidRPr="002B731D">
        <w:rPr>
          <w:rFonts w:eastAsia="Calibri"/>
          <w:sz w:val="20"/>
          <w:lang w:val="en-CA"/>
        </w:rPr>
        <w:t>PackedRegHeight</w:t>
      </w:r>
      <w:proofErr w:type="spellEnd"/>
      <w:r w:rsidRPr="002B731D">
        <w:rPr>
          <w:rFonts w:eastAsia="Calibri"/>
          <w:sz w:val="20"/>
          <w:lang w:val="en-CA"/>
        </w:rPr>
        <w:t xml:space="preserve">[n] </w:t>
      </w:r>
      <w:r w:rsidRPr="002B731D">
        <w:rPr>
          <w:sz w:val="20"/>
          <w:lang w:val="en-CA"/>
        </w:rPr>
        <w:t xml:space="preserve">shall be less than or equal to </w:t>
      </w:r>
      <w:proofErr w:type="spellStart"/>
      <w:r w:rsidRPr="002B731D">
        <w:rPr>
          <w:rFonts w:ascii="Courier" w:hAnsi="Courier"/>
          <w:sz w:val="20"/>
          <w:lang w:val="en-CA"/>
        </w:rPr>
        <w:t>packed_picture_height</w:t>
      </w:r>
      <w:proofErr w:type="spellEnd"/>
      <w:r w:rsidRPr="002B731D">
        <w:rPr>
          <w:sz w:val="20"/>
          <w:lang w:val="en-CA"/>
        </w:rPr>
        <w:t> / </w:t>
      </w:r>
      <w:r w:rsidRPr="004A56F5">
        <w:rPr>
          <w:rFonts w:eastAsia="Malgun Gothic"/>
          <w:sz w:val="20"/>
          <w:lang w:val="en-CA" w:eastAsia="ko-KR"/>
        </w:rPr>
        <w:t>VerDiv1 * 2</w:t>
      </w:r>
      <w:r w:rsidRPr="002B731D">
        <w:rPr>
          <w:rFonts w:eastAsia="Calibri"/>
          <w:sz w:val="20"/>
          <w:lang w:val="en-CA"/>
        </w:rPr>
        <w:t>.</w:t>
      </w:r>
    </w:p>
    <w:p w14:paraId="7B079F59"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bookmarkStart w:id="19" w:name="_Hlk494708603"/>
      <w:bookmarkEnd w:id="18"/>
      <w:r w:rsidRPr="002B731D">
        <w:rPr>
          <w:sz w:val="20"/>
          <w:lang w:val="en-CA"/>
        </w:rPr>
        <w:t xml:space="preserve">When the decoded picture has 4:2:0 or 4:2:2 chroma format, </w:t>
      </w:r>
      <w:proofErr w:type="spellStart"/>
      <w:r w:rsidRPr="002B731D">
        <w:rPr>
          <w:rFonts w:eastAsia="Calibri"/>
          <w:sz w:val="20"/>
          <w:lang w:val="en-CA"/>
        </w:rPr>
        <w:t>PackedRegLeft</w:t>
      </w:r>
      <w:proofErr w:type="spellEnd"/>
      <w:r w:rsidRPr="002B731D">
        <w:rPr>
          <w:rFonts w:eastAsia="Calibri"/>
          <w:sz w:val="20"/>
          <w:lang w:val="en-CA"/>
        </w:rPr>
        <w:t>[n]</w:t>
      </w:r>
      <w:r w:rsidRPr="002B731D">
        <w:rPr>
          <w:sz w:val="20"/>
          <w:lang w:val="en-CA"/>
        </w:rPr>
        <w:t xml:space="preserve"> shall correspond to an even horizontal coordinate value of luma sample units, and </w:t>
      </w:r>
      <w:proofErr w:type="spellStart"/>
      <w:r w:rsidRPr="002B731D">
        <w:rPr>
          <w:rFonts w:eastAsia="Calibri"/>
          <w:sz w:val="20"/>
          <w:lang w:val="en-CA"/>
        </w:rPr>
        <w:t>PackedRegWidth</w:t>
      </w:r>
      <w:proofErr w:type="spellEnd"/>
      <w:r w:rsidRPr="002B731D">
        <w:rPr>
          <w:rFonts w:eastAsia="Calibri"/>
          <w:sz w:val="20"/>
          <w:lang w:val="en-CA"/>
        </w:rPr>
        <w:t xml:space="preserve">[n] </w:t>
      </w:r>
      <w:r w:rsidRPr="002B731D">
        <w:rPr>
          <w:sz w:val="20"/>
          <w:lang w:val="en-CA"/>
        </w:rPr>
        <w:t>shall correspond to an even number of luma samples, both within the decoded picture.</w:t>
      </w:r>
    </w:p>
    <w:p w14:paraId="6E791317" w14:textId="77777777" w:rsidR="009227AE" w:rsidRPr="002B731D" w:rsidRDefault="009227AE" w:rsidP="009227AE">
      <w:pPr>
        <w:numPr>
          <w:ilvl w:val="0"/>
          <w:numId w:val="46"/>
        </w:numPr>
        <w:tabs>
          <w:tab w:val="left" w:pos="851"/>
          <w:tab w:val="left" w:pos="8010"/>
        </w:tabs>
        <w:spacing w:after="160"/>
        <w:ind w:left="851" w:hanging="425"/>
        <w:jc w:val="both"/>
        <w:rPr>
          <w:sz w:val="20"/>
          <w:lang w:val="en-CA"/>
        </w:rPr>
      </w:pPr>
      <w:r w:rsidRPr="002B731D">
        <w:rPr>
          <w:sz w:val="20"/>
          <w:lang w:val="en-CA"/>
        </w:rPr>
        <w:t xml:space="preserve">When the decoded picture has 4:2:0 chroma format, </w:t>
      </w:r>
      <w:proofErr w:type="spellStart"/>
      <w:r w:rsidRPr="002B731D">
        <w:rPr>
          <w:rFonts w:eastAsia="Calibri"/>
          <w:sz w:val="20"/>
          <w:lang w:val="en-CA"/>
        </w:rPr>
        <w:t>PackedRegTop</w:t>
      </w:r>
      <w:proofErr w:type="spellEnd"/>
      <w:r w:rsidRPr="002B731D">
        <w:rPr>
          <w:rFonts w:eastAsia="Calibri"/>
          <w:sz w:val="20"/>
          <w:lang w:val="en-CA"/>
        </w:rPr>
        <w:t xml:space="preserve">[n] </w:t>
      </w:r>
      <w:r w:rsidRPr="002B731D">
        <w:rPr>
          <w:sz w:val="20"/>
          <w:lang w:val="en-CA"/>
        </w:rPr>
        <w:t xml:space="preserve">shall correspond to an even vertical coordinate value of luma sample units, and </w:t>
      </w:r>
      <w:proofErr w:type="spellStart"/>
      <w:r w:rsidRPr="002B731D">
        <w:rPr>
          <w:rFonts w:eastAsia="Calibri"/>
          <w:sz w:val="20"/>
          <w:lang w:val="en-CA"/>
        </w:rPr>
        <w:t>ProjRegHeight</w:t>
      </w:r>
      <w:proofErr w:type="spellEnd"/>
      <w:r w:rsidRPr="002B731D">
        <w:rPr>
          <w:rFonts w:eastAsia="Calibri"/>
          <w:sz w:val="20"/>
          <w:lang w:val="en-CA"/>
        </w:rPr>
        <w:t xml:space="preserve">[n] </w:t>
      </w:r>
      <w:r w:rsidRPr="002B731D">
        <w:rPr>
          <w:sz w:val="20"/>
          <w:lang w:val="en-CA"/>
        </w:rPr>
        <w:t>shall correspond to an even number of luma samples, both within the decoded picture.</w:t>
      </w:r>
    </w:p>
    <w:bookmarkEnd w:id="19"/>
    <w:p w14:paraId="35DE39A4" w14:textId="77777777" w:rsidR="00930E58" w:rsidRPr="002B731D" w:rsidRDefault="00930E58" w:rsidP="00930E58">
      <w:pPr>
        <w:pStyle w:val="Heading1"/>
        <w:rPr>
          <w:rFonts w:ascii="Times New Roman" w:hAnsi="Times New Roman"/>
          <w:lang w:val="en-CA"/>
        </w:rPr>
      </w:pPr>
      <w:r w:rsidRPr="002B731D">
        <w:rPr>
          <w:rFonts w:ascii="Times New Roman" w:hAnsi="Times New Roman"/>
          <w:lang w:val="en-CA"/>
        </w:rPr>
        <w:t>Extending the '</w:t>
      </w:r>
      <w:proofErr w:type="spellStart"/>
      <w:r w:rsidRPr="002B731D">
        <w:rPr>
          <w:rFonts w:ascii="Times New Roman" w:hAnsi="Times New Roman"/>
          <w:lang w:val="en-CA"/>
        </w:rPr>
        <w:t>cdtg</w:t>
      </w:r>
      <w:proofErr w:type="spellEnd"/>
      <w:r w:rsidRPr="002B731D">
        <w:rPr>
          <w:rFonts w:ascii="Times New Roman" w:hAnsi="Times New Roman"/>
          <w:lang w:val="en-CA"/>
        </w:rPr>
        <w:t>' track reference type to support referring to both tracks and items</w:t>
      </w:r>
    </w:p>
    <w:p w14:paraId="29560BCA" w14:textId="77777777" w:rsidR="00930E58" w:rsidRPr="002B731D" w:rsidRDefault="00930E58" w:rsidP="00930E58">
      <w:pPr>
        <w:spacing w:before="136"/>
        <w:jc w:val="both"/>
        <w:rPr>
          <w:sz w:val="20"/>
          <w:lang w:val="en-CA"/>
        </w:rPr>
      </w:pPr>
      <w:r w:rsidRPr="002B731D">
        <w:rPr>
          <w:sz w:val="20"/>
          <w:lang w:val="en-CA"/>
        </w:rPr>
        <w:t>Currently, there is no existing mechanisms for association of an image item to a timed metadata track.</w:t>
      </w:r>
    </w:p>
    <w:p w14:paraId="650F1B99" w14:textId="77777777" w:rsidR="00930E58" w:rsidRPr="002B731D" w:rsidRDefault="00930E58" w:rsidP="00930E58">
      <w:pPr>
        <w:spacing w:before="136"/>
        <w:jc w:val="both"/>
        <w:rPr>
          <w:sz w:val="20"/>
          <w:lang w:val="en-CA"/>
        </w:rPr>
      </w:pPr>
      <w:r w:rsidRPr="002B731D">
        <w:rPr>
          <w:sz w:val="20"/>
          <w:lang w:val="en-CA"/>
        </w:rPr>
        <w:t xml:space="preserve">If the file format group agrees with the proposed update to the semantics of </w:t>
      </w:r>
      <w:proofErr w:type="spellStart"/>
      <w:r w:rsidRPr="002B731D">
        <w:rPr>
          <w:sz w:val="20"/>
          <w:lang w:val="en-CA"/>
        </w:rPr>
        <w:t>track_IDs</w:t>
      </w:r>
      <w:proofErr w:type="spellEnd"/>
      <w:r w:rsidRPr="002B731D">
        <w:rPr>
          <w:sz w:val="20"/>
          <w:lang w:val="en-CA"/>
        </w:rPr>
        <w:t xml:space="preserve"> in </w:t>
      </w:r>
      <w:proofErr w:type="spellStart"/>
      <w:r w:rsidRPr="002B731D">
        <w:rPr>
          <w:sz w:val="20"/>
          <w:lang w:val="en-CA"/>
        </w:rPr>
        <w:t>TracReferenceBox</w:t>
      </w:r>
      <w:proofErr w:type="spellEnd"/>
      <w:r w:rsidRPr="002B731D">
        <w:rPr>
          <w:sz w:val="20"/>
          <w:lang w:val="en-CA"/>
        </w:rPr>
        <w:t xml:space="preserve">, including the part of </w:t>
      </w:r>
      <w:proofErr w:type="spellStart"/>
      <w:r w:rsidRPr="002B731D">
        <w:rPr>
          <w:sz w:val="20"/>
          <w:lang w:val="en-CA"/>
        </w:rPr>
        <w:t>track_IDs</w:t>
      </w:r>
      <w:proofErr w:type="spellEnd"/>
      <w:r w:rsidRPr="002B731D">
        <w:rPr>
          <w:sz w:val="20"/>
          <w:lang w:val="en-CA"/>
        </w:rPr>
        <w:t xml:space="preserve"> equal to 0, the '</w:t>
      </w:r>
      <w:proofErr w:type="spellStart"/>
      <w:r w:rsidRPr="002B731D">
        <w:rPr>
          <w:sz w:val="20"/>
          <w:lang w:val="en-CA"/>
        </w:rPr>
        <w:t>cdtg</w:t>
      </w:r>
      <w:proofErr w:type="spellEnd"/>
      <w:r w:rsidRPr="002B731D">
        <w:rPr>
          <w:sz w:val="20"/>
          <w:lang w:val="en-CA"/>
        </w:rPr>
        <w:t>' track reference type would be extended to support referring to both tracks and items.</w:t>
      </w:r>
    </w:p>
    <w:p w14:paraId="0FA2A6E9" w14:textId="77777777" w:rsidR="00930E58" w:rsidRPr="002B731D" w:rsidRDefault="00930E58" w:rsidP="00930E58">
      <w:pPr>
        <w:spacing w:before="136"/>
        <w:jc w:val="both"/>
        <w:rPr>
          <w:sz w:val="20"/>
          <w:lang w:val="en-CA"/>
        </w:rPr>
      </w:pPr>
      <w:r w:rsidRPr="002B731D">
        <w:rPr>
          <w:sz w:val="20"/>
          <w:lang w:val="en-CA"/>
        </w:rPr>
        <w:t xml:space="preserve">The extensions to the semantics of </w:t>
      </w:r>
      <w:proofErr w:type="spellStart"/>
      <w:r w:rsidRPr="002B731D">
        <w:rPr>
          <w:sz w:val="20"/>
          <w:lang w:val="en-CA"/>
        </w:rPr>
        <w:t>track_IDs</w:t>
      </w:r>
      <w:proofErr w:type="spellEnd"/>
      <w:r w:rsidRPr="002B731D">
        <w:rPr>
          <w:sz w:val="20"/>
          <w:lang w:val="en-CA"/>
        </w:rPr>
        <w:t xml:space="preserve"> in </w:t>
      </w:r>
      <w:proofErr w:type="spellStart"/>
      <w:r w:rsidRPr="002B731D">
        <w:rPr>
          <w:sz w:val="20"/>
          <w:lang w:val="en-CA"/>
        </w:rPr>
        <w:t>TracReferenceBox</w:t>
      </w:r>
      <w:proofErr w:type="spellEnd"/>
      <w:r w:rsidRPr="002B731D">
        <w:rPr>
          <w:sz w:val="20"/>
          <w:lang w:val="en-CA"/>
        </w:rPr>
        <w:t xml:space="preserve"> mentioned above are as follows:</w:t>
      </w:r>
    </w:p>
    <w:p w14:paraId="6DE9E274" w14:textId="77777777" w:rsidR="00930E58" w:rsidRPr="002B731D" w:rsidRDefault="00930E58" w:rsidP="00930E58">
      <w:pPr>
        <w:pStyle w:val="lastfield"/>
        <w:spacing w:before="160" w:after="160"/>
        <w:rPr>
          <w:sz w:val="20"/>
          <w:szCs w:val="20"/>
          <w:lang w:val="en-CA"/>
        </w:rPr>
      </w:pPr>
      <w:r w:rsidRPr="002B731D">
        <w:rPr>
          <w:rFonts w:ascii="Courier" w:hAnsi="Courier"/>
          <w:noProof/>
          <w:sz w:val="20"/>
          <w:szCs w:val="20"/>
          <w:lang w:val="en-CA"/>
        </w:rPr>
        <w:t>track_IDs</w:t>
      </w:r>
      <w:r w:rsidRPr="002B731D">
        <w:rPr>
          <w:i/>
          <w:sz w:val="20"/>
          <w:szCs w:val="20"/>
          <w:lang w:val="en-CA"/>
        </w:rPr>
        <w:t xml:space="preserve"> </w:t>
      </w:r>
      <w:r w:rsidRPr="002B731D">
        <w:rPr>
          <w:sz w:val="20"/>
          <w:szCs w:val="20"/>
          <w:lang w:val="en-CA"/>
        </w:rPr>
        <w:t xml:space="preserve">is an array of integers providing the track or item identifiers of the referenced tracks or items or </w:t>
      </w:r>
      <w:proofErr w:type="spellStart"/>
      <w:r w:rsidRPr="002B731D">
        <w:rPr>
          <w:rFonts w:ascii="Courier" w:hAnsi="Courier"/>
          <w:sz w:val="20"/>
          <w:szCs w:val="20"/>
          <w:lang w:val="en-CA"/>
        </w:rPr>
        <w:t>track_group_id</w:t>
      </w:r>
      <w:proofErr w:type="spellEnd"/>
      <w:r w:rsidRPr="002B731D">
        <w:rPr>
          <w:sz w:val="20"/>
          <w:szCs w:val="20"/>
          <w:lang w:val="en-CA"/>
        </w:rPr>
        <w:t xml:space="preserve"> values of the referenced track groups. Each value </w:t>
      </w:r>
      <w:r w:rsidRPr="002B731D">
        <w:rPr>
          <w:rFonts w:ascii="Courier" w:hAnsi="Courier"/>
          <w:noProof/>
          <w:sz w:val="20"/>
          <w:szCs w:val="20"/>
          <w:lang w:val="en-CA"/>
        </w:rPr>
        <w:t>track_IDs[i]</w:t>
      </w:r>
      <w:r w:rsidRPr="002B731D">
        <w:rPr>
          <w:sz w:val="20"/>
          <w:szCs w:val="20"/>
          <w:lang w:val="en-CA"/>
        </w:rPr>
        <w:t xml:space="preserve">, where </w:t>
      </w:r>
      <w:proofErr w:type="spellStart"/>
      <w:r w:rsidRPr="002B731D">
        <w:rPr>
          <w:rFonts w:ascii="Courier" w:hAnsi="Courier"/>
          <w:sz w:val="20"/>
          <w:szCs w:val="20"/>
          <w:lang w:val="en-CA"/>
        </w:rPr>
        <w:t>i</w:t>
      </w:r>
      <w:proofErr w:type="spellEnd"/>
      <w:r w:rsidRPr="002B731D">
        <w:rPr>
          <w:sz w:val="20"/>
          <w:szCs w:val="20"/>
          <w:lang w:val="en-CA"/>
        </w:rPr>
        <w:t xml:space="preserve"> is a valid index to the </w:t>
      </w:r>
      <w:proofErr w:type="spellStart"/>
      <w:r w:rsidRPr="002B731D">
        <w:rPr>
          <w:rFonts w:ascii="Courier" w:hAnsi="Courier"/>
          <w:sz w:val="20"/>
          <w:szCs w:val="20"/>
          <w:lang w:val="en-CA"/>
        </w:rPr>
        <w:t>track_IDs</w:t>
      </w:r>
      <w:proofErr w:type="spellEnd"/>
      <w:r w:rsidRPr="002B731D">
        <w:rPr>
          <w:rFonts w:ascii="Courier" w:hAnsi="Courier"/>
          <w:sz w:val="20"/>
          <w:szCs w:val="20"/>
          <w:lang w:val="en-CA"/>
        </w:rPr>
        <w:t>[]</w:t>
      </w:r>
      <w:r w:rsidRPr="002B731D">
        <w:rPr>
          <w:sz w:val="20"/>
          <w:szCs w:val="20"/>
          <w:lang w:val="en-CA"/>
        </w:rPr>
        <w:t xml:space="preserve"> array,</w:t>
      </w:r>
      <w:r w:rsidRPr="002B731D">
        <w:rPr>
          <w:i/>
          <w:sz w:val="20"/>
          <w:szCs w:val="20"/>
          <w:lang w:val="en-CA"/>
        </w:rPr>
        <w:t xml:space="preserve"> </w:t>
      </w:r>
      <w:r w:rsidRPr="002B731D">
        <w:rPr>
          <w:sz w:val="20"/>
          <w:szCs w:val="20"/>
          <w:lang w:val="en-CA"/>
        </w:rPr>
        <w:t xml:space="preserve">is an integer that provides a reference from the containing track to the track with </w:t>
      </w:r>
      <w:proofErr w:type="spellStart"/>
      <w:r w:rsidRPr="002B731D">
        <w:rPr>
          <w:rFonts w:ascii="Courier" w:hAnsi="Courier"/>
          <w:sz w:val="20"/>
          <w:szCs w:val="20"/>
          <w:lang w:val="en-CA"/>
        </w:rPr>
        <w:t>track_id</w:t>
      </w:r>
      <w:proofErr w:type="spellEnd"/>
      <w:r w:rsidRPr="002B731D">
        <w:rPr>
          <w:sz w:val="20"/>
          <w:szCs w:val="20"/>
          <w:lang w:val="en-CA"/>
        </w:rPr>
        <w:t xml:space="preserve"> equal to </w:t>
      </w:r>
      <w:proofErr w:type="spellStart"/>
      <w:r w:rsidRPr="002B731D">
        <w:rPr>
          <w:rFonts w:ascii="Courier" w:hAnsi="Courier"/>
          <w:sz w:val="20"/>
          <w:szCs w:val="20"/>
          <w:lang w:val="en-CA"/>
        </w:rPr>
        <w:t>track_IDs</w:t>
      </w:r>
      <w:proofErr w:type="spellEnd"/>
      <w:r w:rsidRPr="002B731D">
        <w:rPr>
          <w:rFonts w:ascii="Courier" w:hAnsi="Courier"/>
          <w:sz w:val="20"/>
          <w:szCs w:val="20"/>
          <w:lang w:val="en-CA"/>
        </w:rPr>
        <w:t>[</w:t>
      </w:r>
      <w:proofErr w:type="spellStart"/>
      <w:r w:rsidRPr="002B731D">
        <w:rPr>
          <w:rFonts w:ascii="Courier" w:hAnsi="Courier"/>
          <w:sz w:val="20"/>
          <w:szCs w:val="20"/>
          <w:lang w:val="en-CA"/>
        </w:rPr>
        <w:t>i</w:t>
      </w:r>
      <w:proofErr w:type="spellEnd"/>
      <w:r w:rsidRPr="002B731D">
        <w:rPr>
          <w:rFonts w:ascii="Courier" w:hAnsi="Courier"/>
          <w:sz w:val="20"/>
          <w:szCs w:val="20"/>
          <w:lang w:val="en-CA"/>
        </w:rPr>
        <w:t>]</w:t>
      </w:r>
      <w:r w:rsidRPr="002B731D">
        <w:rPr>
          <w:rFonts w:ascii="Times New Roman" w:hAnsi="Times New Roman"/>
          <w:sz w:val="20"/>
          <w:szCs w:val="20"/>
          <w:lang w:val="en-CA"/>
        </w:rPr>
        <w:t>,</w:t>
      </w:r>
      <w:r w:rsidRPr="002B731D">
        <w:rPr>
          <w:sz w:val="20"/>
          <w:szCs w:val="20"/>
          <w:lang w:val="en-CA"/>
        </w:rPr>
        <w:t xml:space="preserve"> to the item with </w:t>
      </w:r>
      <w:proofErr w:type="spellStart"/>
      <w:r w:rsidRPr="002B731D">
        <w:rPr>
          <w:rFonts w:ascii="Courier" w:hAnsi="Courier"/>
          <w:sz w:val="20"/>
          <w:szCs w:val="20"/>
          <w:lang w:val="en-CA"/>
        </w:rPr>
        <w:t>item_id</w:t>
      </w:r>
      <w:proofErr w:type="spellEnd"/>
      <w:r w:rsidRPr="002B731D">
        <w:rPr>
          <w:sz w:val="20"/>
          <w:szCs w:val="20"/>
          <w:lang w:val="en-CA"/>
        </w:rPr>
        <w:t xml:space="preserve"> equal to </w:t>
      </w:r>
      <w:proofErr w:type="spellStart"/>
      <w:r w:rsidRPr="002B731D">
        <w:rPr>
          <w:rFonts w:ascii="Courier" w:hAnsi="Courier"/>
          <w:sz w:val="20"/>
          <w:szCs w:val="20"/>
          <w:lang w:val="en-CA"/>
        </w:rPr>
        <w:t>track_IDs</w:t>
      </w:r>
      <w:proofErr w:type="spellEnd"/>
      <w:r w:rsidRPr="002B731D">
        <w:rPr>
          <w:rFonts w:ascii="Courier" w:hAnsi="Courier"/>
          <w:sz w:val="20"/>
          <w:szCs w:val="20"/>
          <w:lang w:val="en-CA"/>
        </w:rPr>
        <w:t>[</w:t>
      </w:r>
      <w:proofErr w:type="spellStart"/>
      <w:r w:rsidRPr="002B731D">
        <w:rPr>
          <w:rFonts w:ascii="Courier" w:hAnsi="Courier"/>
          <w:sz w:val="20"/>
          <w:szCs w:val="20"/>
          <w:lang w:val="en-CA"/>
        </w:rPr>
        <w:t>i</w:t>
      </w:r>
      <w:proofErr w:type="spellEnd"/>
      <w:r w:rsidRPr="002B731D">
        <w:rPr>
          <w:rFonts w:ascii="Courier" w:hAnsi="Courier"/>
          <w:sz w:val="20"/>
          <w:szCs w:val="20"/>
          <w:lang w:val="en-CA"/>
        </w:rPr>
        <w:t>]</w:t>
      </w:r>
      <w:r w:rsidRPr="002B731D">
        <w:rPr>
          <w:sz w:val="20"/>
          <w:szCs w:val="20"/>
          <w:lang w:val="en-CA"/>
        </w:rPr>
        <w:t xml:space="preserve">or to the track group with both </w:t>
      </w:r>
      <w:proofErr w:type="spellStart"/>
      <w:r w:rsidRPr="002B731D">
        <w:rPr>
          <w:rFonts w:ascii="Courier" w:hAnsi="Courier"/>
          <w:sz w:val="20"/>
          <w:szCs w:val="20"/>
          <w:lang w:val="en-CA"/>
        </w:rPr>
        <w:t>track_group_id</w:t>
      </w:r>
      <w:proofErr w:type="spellEnd"/>
      <w:r w:rsidRPr="002B731D">
        <w:rPr>
          <w:sz w:val="20"/>
          <w:szCs w:val="20"/>
          <w:lang w:val="en-CA"/>
        </w:rPr>
        <w:t xml:space="preserve"> equal to </w:t>
      </w:r>
      <w:proofErr w:type="spellStart"/>
      <w:r w:rsidRPr="002B731D">
        <w:rPr>
          <w:rFonts w:ascii="Courier" w:hAnsi="Courier"/>
          <w:sz w:val="20"/>
          <w:szCs w:val="20"/>
          <w:lang w:val="en-CA"/>
        </w:rPr>
        <w:t>track_IDs</w:t>
      </w:r>
      <w:proofErr w:type="spellEnd"/>
      <w:r w:rsidRPr="002B731D">
        <w:rPr>
          <w:rFonts w:ascii="Courier" w:hAnsi="Courier"/>
          <w:sz w:val="20"/>
          <w:szCs w:val="20"/>
          <w:lang w:val="en-CA"/>
        </w:rPr>
        <w:t>[</w:t>
      </w:r>
      <w:proofErr w:type="spellStart"/>
      <w:r w:rsidRPr="002B731D">
        <w:rPr>
          <w:rFonts w:ascii="Courier" w:hAnsi="Courier"/>
          <w:sz w:val="20"/>
          <w:szCs w:val="20"/>
          <w:lang w:val="en-CA"/>
        </w:rPr>
        <w:t>i</w:t>
      </w:r>
      <w:proofErr w:type="spellEnd"/>
      <w:r w:rsidRPr="002B731D">
        <w:rPr>
          <w:rFonts w:ascii="Courier" w:hAnsi="Courier"/>
          <w:sz w:val="20"/>
          <w:szCs w:val="20"/>
          <w:lang w:val="en-CA"/>
        </w:rPr>
        <w:t>]</w:t>
      </w:r>
      <w:r w:rsidRPr="002B731D">
        <w:rPr>
          <w:sz w:val="20"/>
          <w:szCs w:val="20"/>
          <w:lang w:val="en-CA"/>
        </w:rPr>
        <w:t xml:space="preserve"> and (</w:t>
      </w:r>
      <w:r w:rsidRPr="002B731D">
        <w:rPr>
          <w:rFonts w:ascii="Courier" w:hAnsi="Courier"/>
          <w:sz w:val="20"/>
          <w:szCs w:val="20"/>
          <w:lang w:val="en-CA"/>
        </w:rPr>
        <w:t>flags</w:t>
      </w:r>
      <w:r w:rsidRPr="002B731D">
        <w:rPr>
          <w:sz w:val="20"/>
          <w:szCs w:val="20"/>
          <w:lang w:val="en-CA"/>
        </w:rPr>
        <w:t xml:space="preserve"> &amp; 1) of </w:t>
      </w:r>
      <w:proofErr w:type="spellStart"/>
      <w:r w:rsidRPr="002B731D">
        <w:rPr>
          <w:rFonts w:ascii="Courier" w:hAnsi="Courier"/>
          <w:sz w:val="20"/>
          <w:szCs w:val="20"/>
          <w:lang w:val="en-CA"/>
        </w:rPr>
        <w:t>TrackGroupTypeBox</w:t>
      </w:r>
      <w:proofErr w:type="spellEnd"/>
      <w:r w:rsidRPr="002B731D">
        <w:rPr>
          <w:sz w:val="20"/>
          <w:szCs w:val="20"/>
          <w:lang w:val="en-CA"/>
        </w:rPr>
        <w:t xml:space="preserve"> equal to 1. When a </w:t>
      </w:r>
      <w:proofErr w:type="spellStart"/>
      <w:r w:rsidRPr="002B731D">
        <w:rPr>
          <w:rFonts w:ascii="Courier" w:hAnsi="Courier"/>
          <w:sz w:val="20"/>
          <w:szCs w:val="20"/>
          <w:lang w:val="en-CA"/>
        </w:rPr>
        <w:t>track_group_id</w:t>
      </w:r>
      <w:proofErr w:type="spellEnd"/>
      <w:r w:rsidRPr="002B731D">
        <w:rPr>
          <w:sz w:val="20"/>
          <w:szCs w:val="20"/>
          <w:lang w:val="en-CA"/>
        </w:rPr>
        <w:t xml:space="preserve"> value is referenced, the track reference applies to each track of the referenced track group individually unless stated otherwise in the semantics of </w:t>
      </w:r>
      <w:proofErr w:type="gramStart"/>
      <w:r w:rsidRPr="002B731D">
        <w:rPr>
          <w:sz w:val="20"/>
          <w:szCs w:val="20"/>
          <w:lang w:val="en-CA"/>
        </w:rPr>
        <w:t>particular track</w:t>
      </w:r>
      <w:proofErr w:type="gramEnd"/>
      <w:r w:rsidRPr="002B731D">
        <w:rPr>
          <w:sz w:val="20"/>
          <w:szCs w:val="20"/>
          <w:lang w:val="en-CA"/>
        </w:rPr>
        <w:t xml:space="preserve"> reference types. The value 0 shall not be present. In the array there shall be no duplicated value; however, a </w:t>
      </w:r>
      <w:proofErr w:type="spellStart"/>
      <w:r w:rsidRPr="002B731D">
        <w:rPr>
          <w:rFonts w:ascii="Courier" w:hAnsi="Courier"/>
          <w:sz w:val="20"/>
          <w:szCs w:val="20"/>
          <w:lang w:val="en-CA"/>
        </w:rPr>
        <w:t>track_id</w:t>
      </w:r>
      <w:proofErr w:type="spellEnd"/>
      <w:r w:rsidRPr="002B731D">
        <w:rPr>
          <w:sz w:val="20"/>
          <w:szCs w:val="20"/>
          <w:lang w:val="en-CA"/>
        </w:rPr>
        <w:t xml:space="preserve"> may appear in the array and also be a member of </w:t>
      </w:r>
      <w:proofErr w:type="gramStart"/>
      <w:r w:rsidRPr="002B731D">
        <w:rPr>
          <w:sz w:val="20"/>
          <w:szCs w:val="20"/>
          <w:lang w:val="en-CA"/>
        </w:rPr>
        <w:t>one or more track</w:t>
      </w:r>
      <w:proofErr w:type="gramEnd"/>
      <w:r w:rsidRPr="002B731D">
        <w:rPr>
          <w:sz w:val="20"/>
          <w:szCs w:val="20"/>
          <w:lang w:val="en-CA"/>
        </w:rPr>
        <w:t xml:space="preserve"> groups for which the </w:t>
      </w:r>
      <w:proofErr w:type="spellStart"/>
      <w:r w:rsidRPr="002B731D">
        <w:rPr>
          <w:rFonts w:ascii="Courier" w:hAnsi="Courier"/>
          <w:sz w:val="20"/>
          <w:szCs w:val="20"/>
          <w:lang w:val="en-CA"/>
        </w:rPr>
        <w:t>track_group_id</w:t>
      </w:r>
      <w:r w:rsidRPr="002B731D">
        <w:rPr>
          <w:sz w:val="20"/>
          <w:szCs w:val="20"/>
          <w:lang w:val="en-CA"/>
        </w:rPr>
        <w:t>s</w:t>
      </w:r>
      <w:proofErr w:type="spellEnd"/>
      <w:r w:rsidRPr="002B731D">
        <w:rPr>
          <w:sz w:val="20"/>
          <w:szCs w:val="20"/>
          <w:lang w:val="en-CA"/>
        </w:rPr>
        <w:t xml:space="preserve"> appear in the array. This means that in forming the list of tracks, after replacing </w:t>
      </w:r>
      <w:proofErr w:type="spellStart"/>
      <w:r w:rsidRPr="002B731D">
        <w:rPr>
          <w:rFonts w:ascii="Courier" w:hAnsi="Courier"/>
          <w:sz w:val="20"/>
          <w:szCs w:val="20"/>
          <w:lang w:val="en-CA"/>
        </w:rPr>
        <w:t>track_group_id</w:t>
      </w:r>
      <w:r w:rsidRPr="002B731D">
        <w:rPr>
          <w:sz w:val="20"/>
          <w:szCs w:val="20"/>
          <w:lang w:val="en-CA"/>
        </w:rPr>
        <w:t>s</w:t>
      </w:r>
      <w:proofErr w:type="spellEnd"/>
      <w:r w:rsidRPr="002B731D">
        <w:rPr>
          <w:sz w:val="20"/>
          <w:szCs w:val="20"/>
          <w:lang w:val="en-CA"/>
        </w:rPr>
        <w:t xml:space="preserve"> by the </w:t>
      </w:r>
      <w:proofErr w:type="spellStart"/>
      <w:r w:rsidRPr="002B731D">
        <w:rPr>
          <w:rFonts w:ascii="Courier" w:hAnsi="Courier"/>
          <w:sz w:val="20"/>
          <w:szCs w:val="20"/>
          <w:lang w:val="en-CA"/>
        </w:rPr>
        <w:t>track_id</w:t>
      </w:r>
      <w:r w:rsidRPr="002B731D">
        <w:rPr>
          <w:sz w:val="20"/>
          <w:szCs w:val="20"/>
          <w:lang w:val="en-CA"/>
        </w:rPr>
        <w:t>s</w:t>
      </w:r>
      <w:proofErr w:type="spellEnd"/>
      <w:r w:rsidRPr="002B731D">
        <w:rPr>
          <w:sz w:val="20"/>
          <w:szCs w:val="20"/>
          <w:lang w:val="en-CA"/>
        </w:rPr>
        <w:t xml:space="preserve"> of the tracks in those groups, there might be duplicate </w:t>
      </w:r>
      <w:proofErr w:type="spellStart"/>
      <w:r w:rsidRPr="002B731D">
        <w:rPr>
          <w:rFonts w:ascii="Courier" w:hAnsi="Courier"/>
          <w:sz w:val="20"/>
          <w:szCs w:val="20"/>
          <w:lang w:val="en-CA"/>
        </w:rPr>
        <w:t>track_id</w:t>
      </w:r>
      <w:r w:rsidRPr="002B731D">
        <w:rPr>
          <w:sz w:val="20"/>
          <w:szCs w:val="20"/>
          <w:lang w:val="en-CA"/>
        </w:rPr>
        <w:t>s</w:t>
      </w:r>
      <w:proofErr w:type="spellEnd"/>
      <w:r w:rsidRPr="002B731D">
        <w:rPr>
          <w:sz w:val="20"/>
          <w:szCs w:val="20"/>
          <w:lang w:val="en-CA"/>
        </w:rPr>
        <w:t>.</w:t>
      </w:r>
    </w:p>
    <w:p w14:paraId="40A1639E" w14:textId="77777777" w:rsidR="00930E58" w:rsidRPr="002B731D" w:rsidRDefault="00930E58" w:rsidP="00930E58">
      <w:pPr>
        <w:ind w:left="360"/>
        <w:rPr>
          <w:sz w:val="20"/>
          <w:lang w:val="en-CA"/>
        </w:rPr>
      </w:pPr>
      <w:r w:rsidRPr="002B731D">
        <w:rPr>
          <w:sz w:val="20"/>
          <w:lang w:val="en-CA"/>
        </w:rPr>
        <w:t xml:space="preserve">When an ID value equal to zero (0) is present in the </w:t>
      </w:r>
      <w:r w:rsidRPr="002B731D">
        <w:rPr>
          <w:rFonts w:ascii="Courier" w:hAnsi="Courier"/>
          <w:noProof/>
          <w:sz w:val="20"/>
          <w:lang w:val="en-CA"/>
        </w:rPr>
        <w:t>track_IDs</w:t>
      </w:r>
      <w:r w:rsidRPr="002B731D">
        <w:rPr>
          <w:sz w:val="20"/>
          <w:lang w:val="en-CA"/>
        </w:rPr>
        <w:t xml:space="preserve"> array, it represents a placeholder for a non-zero track ID value or a non-zero item ID that is to be resolved at the time the overlay is performed; this allows the use case of dynamic overlay.</w:t>
      </w:r>
    </w:p>
    <w:p w14:paraId="0A777866" w14:textId="77777777" w:rsidR="005F3E6A" w:rsidRPr="002B731D" w:rsidRDefault="005F3E6A" w:rsidP="00930E58">
      <w:pPr>
        <w:spacing w:before="136"/>
        <w:jc w:val="both"/>
        <w:rPr>
          <w:rFonts w:ascii="Times New Roman" w:hAnsi="Times New Roman"/>
          <w:sz w:val="20"/>
          <w:lang w:val="en-CA"/>
        </w:rPr>
      </w:pPr>
    </w:p>
    <w:p w14:paraId="245285EC" w14:textId="77777777" w:rsidR="0034778B" w:rsidRPr="002B731D" w:rsidRDefault="001C0276" w:rsidP="0034778B">
      <w:pPr>
        <w:pStyle w:val="Heading1"/>
        <w:rPr>
          <w:lang w:val="en-CA"/>
        </w:rPr>
      </w:pPr>
      <w:r w:rsidRPr="002B731D">
        <w:rPr>
          <w:rFonts w:ascii="Times New Roman" w:hAnsi="Times New Roman"/>
          <w:lang w:val="en-CA"/>
        </w:rPr>
        <w:lastRenderedPageBreak/>
        <w:t>S</w:t>
      </w:r>
      <w:r w:rsidR="0034778B" w:rsidRPr="002B731D">
        <w:rPr>
          <w:rFonts w:ascii="Times New Roman" w:hAnsi="Times New Roman"/>
          <w:lang w:val="en-CA"/>
        </w:rPr>
        <w:t xml:space="preserve">upport </w:t>
      </w:r>
      <w:r w:rsidRPr="002B731D">
        <w:rPr>
          <w:rFonts w:ascii="Times New Roman" w:hAnsi="Times New Roman"/>
          <w:lang w:val="en-CA"/>
        </w:rPr>
        <w:t xml:space="preserve">of transparent background </w:t>
      </w:r>
      <w:r w:rsidR="0034778B" w:rsidRPr="002B731D">
        <w:rPr>
          <w:rFonts w:ascii="Times New Roman" w:hAnsi="Times New Roman"/>
          <w:lang w:val="en-CA"/>
        </w:rPr>
        <w:t>in OMAF</w:t>
      </w:r>
    </w:p>
    <w:p w14:paraId="0CE8704D" w14:textId="77777777" w:rsidR="00C843EE" w:rsidRPr="002B731D" w:rsidRDefault="00C843EE" w:rsidP="00C843EE">
      <w:pPr>
        <w:pStyle w:val="Heading2"/>
        <w:rPr>
          <w:lang w:val="en-CA"/>
        </w:rPr>
      </w:pPr>
      <w:r w:rsidRPr="002B731D">
        <w:rPr>
          <w:lang w:val="en-CA"/>
        </w:rPr>
        <w:t>Summary</w:t>
      </w:r>
    </w:p>
    <w:p w14:paraId="4C28EAFA" w14:textId="77777777" w:rsidR="00C06557" w:rsidRPr="002B731D" w:rsidRDefault="00C06557" w:rsidP="00B91884">
      <w:pPr>
        <w:rPr>
          <w:rFonts w:ascii="Times New Roman" w:hAnsi="Times New Roman"/>
          <w:szCs w:val="22"/>
          <w:lang w:val="en-CA"/>
        </w:rPr>
      </w:pPr>
      <w:r w:rsidRPr="002B731D">
        <w:rPr>
          <w:rFonts w:ascii="Times New Roman" w:hAnsi="Times New Roman"/>
          <w:szCs w:val="22"/>
          <w:lang w:val="en-CA"/>
        </w:rPr>
        <w:t xml:space="preserve">It is proposed to add the changes </w:t>
      </w:r>
      <w:r w:rsidR="00965320" w:rsidRPr="002B731D">
        <w:rPr>
          <w:rFonts w:ascii="Times New Roman" w:hAnsi="Times New Roman"/>
          <w:szCs w:val="22"/>
          <w:lang w:val="en-CA"/>
        </w:rPr>
        <w:t xml:space="preserve">shown in text below </w:t>
      </w:r>
      <w:r w:rsidRPr="002B731D">
        <w:rPr>
          <w:rFonts w:ascii="Times New Roman" w:hAnsi="Times New Roman"/>
          <w:szCs w:val="22"/>
          <w:lang w:val="en-CA"/>
        </w:rPr>
        <w:t>to the OMAF v2 WD to enable support for overlays with transparent background:</w:t>
      </w:r>
    </w:p>
    <w:p w14:paraId="58CB4AB7" w14:textId="77777777" w:rsidR="00C06557" w:rsidRPr="002B731D" w:rsidRDefault="00C06557" w:rsidP="00C06557">
      <w:pPr>
        <w:ind w:left="720" w:hanging="720"/>
        <w:rPr>
          <w:rFonts w:ascii="Times New Roman" w:hAnsi="Times New Roman"/>
          <w:szCs w:val="22"/>
          <w:lang w:val="en-CA"/>
        </w:rPr>
      </w:pPr>
    </w:p>
    <w:p w14:paraId="09FE3CC7" w14:textId="77777777" w:rsidR="00C843EE" w:rsidRPr="002B731D" w:rsidRDefault="00C843EE" w:rsidP="00C843EE">
      <w:pPr>
        <w:pStyle w:val="Heading2"/>
        <w:rPr>
          <w:lang w:val="en-CA"/>
        </w:rPr>
      </w:pPr>
      <w:r w:rsidRPr="002B731D">
        <w:rPr>
          <w:lang w:val="en-CA"/>
        </w:rPr>
        <w:t>Proposed specification text</w:t>
      </w:r>
    </w:p>
    <w:p w14:paraId="796E6027" w14:textId="77777777" w:rsidR="00C843EE" w:rsidRPr="002B731D" w:rsidRDefault="00C843EE" w:rsidP="00C843EE">
      <w:pPr>
        <w:rPr>
          <w:rFonts w:ascii="Times New Roman" w:hAnsi="Times New Roman"/>
          <w:szCs w:val="22"/>
          <w:lang w:val="en-CA"/>
        </w:rPr>
      </w:pPr>
      <w:r w:rsidRPr="002B731D">
        <w:rPr>
          <w:rFonts w:ascii="Times New Roman" w:hAnsi="Times New Roman"/>
          <w:szCs w:val="22"/>
          <w:lang w:val="en-CA"/>
        </w:rPr>
        <w:t xml:space="preserve">It is proposed to include the following text changes to the next revision of the OMAF v2 WD. The proposed changes are shown in </w:t>
      </w:r>
      <w:r w:rsidRPr="002B731D">
        <w:rPr>
          <w:rFonts w:ascii="Times New Roman" w:hAnsi="Times New Roman"/>
          <w:color w:val="FF0000"/>
          <w:szCs w:val="22"/>
          <w:lang w:val="en-CA"/>
        </w:rPr>
        <w:t>red</w:t>
      </w:r>
      <w:r w:rsidRPr="002B731D">
        <w:rPr>
          <w:rFonts w:ascii="Times New Roman" w:hAnsi="Times New Roman"/>
          <w:szCs w:val="22"/>
          <w:lang w:val="en-CA"/>
        </w:rPr>
        <w:t xml:space="preserve"> compared to </w:t>
      </w:r>
      <w:r w:rsidR="004D114F" w:rsidRPr="002B731D">
        <w:rPr>
          <w:rFonts w:ascii="Times New Roman" w:hAnsi="Times New Roman"/>
          <w:szCs w:val="22"/>
          <w:lang w:val="en-CA"/>
        </w:rPr>
        <w:t>OMAF WD4</w:t>
      </w:r>
      <w:r w:rsidRPr="002B731D">
        <w:rPr>
          <w:rFonts w:ascii="Times New Roman" w:hAnsi="Times New Roman"/>
          <w:szCs w:val="22"/>
          <w:lang w:val="en-CA"/>
        </w:rPr>
        <w:t>.</w:t>
      </w:r>
    </w:p>
    <w:p w14:paraId="1A6BAB69" w14:textId="77777777" w:rsidR="00C843EE" w:rsidRPr="002B731D" w:rsidRDefault="00C843EE" w:rsidP="00C843EE">
      <w:pPr>
        <w:keepNext/>
        <w:keepLines/>
        <w:spacing w:before="240" w:after="120" w:line="240" w:lineRule="atLeast"/>
        <w:jc w:val="both"/>
        <w:outlineLvl w:val="2"/>
        <w:rPr>
          <w:rFonts w:ascii="Times New Roman" w:hAnsi="Times New Roman"/>
          <w:b/>
          <w:color w:val="FF0000"/>
          <w:kern w:val="20"/>
          <w:sz w:val="20"/>
          <w:szCs w:val="24"/>
          <w:lang w:val="en-CA"/>
        </w:rPr>
      </w:pPr>
      <w:r w:rsidRPr="002B731D">
        <w:rPr>
          <w:rFonts w:ascii="Times New Roman" w:hAnsi="Times New Roman"/>
          <w:b/>
          <w:color w:val="FF0000"/>
          <w:kern w:val="20"/>
          <w:sz w:val="20"/>
          <w:szCs w:val="24"/>
          <w:lang w:val="en-CA"/>
        </w:rPr>
        <w:t>3.1.4</w:t>
      </w:r>
      <w:r w:rsidRPr="002B731D">
        <w:rPr>
          <w:rFonts w:ascii="Times New Roman" w:hAnsi="Times New Roman"/>
          <w:b/>
          <w:color w:val="FF0000"/>
          <w:kern w:val="20"/>
          <w:sz w:val="20"/>
          <w:szCs w:val="24"/>
          <w:lang w:val="en-CA"/>
        </w:rPr>
        <w:tab/>
        <w:t>background layer</w:t>
      </w:r>
    </w:p>
    <w:p w14:paraId="2F9B9CB5" w14:textId="77777777" w:rsidR="00C843EE" w:rsidRPr="002B731D" w:rsidRDefault="00C843EE" w:rsidP="00C843EE">
      <w:pPr>
        <w:spacing w:after="160"/>
        <w:ind w:left="771"/>
        <w:jc w:val="both"/>
        <w:rPr>
          <w:rFonts w:ascii="Times New Roman" w:hAnsi="Times New Roman"/>
          <w:i/>
          <w:color w:val="FF0000"/>
          <w:sz w:val="20"/>
          <w:lang w:val="en-CA"/>
        </w:rPr>
      </w:pPr>
      <w:r w:rsidRPr="002B731D">
        <w:rPr>
          <w:rFonts w:ascii="Times New Roman" w:hAnsi="Times New Roman"/>
          <w:color w:val="FF0000"/>
          <w:sz w:val="20"/>
          <w:lang w:val="en-CA"/>
        </w:rPr>
        <w:t xml:space="preserve">layer on which an </w:t>
      </w:r>
      <w:r w:rsidRPr="002B731D">
        <w:rPr>
          <w:rFonts w:ascii="Times New Roman" w:hAnsi="Times New Roman"/>
          <w:i/>
          <w:color w:val="FF0000"/>
          <w:sz w:val="20"/>
          <w:lang w:val="en-CA"/>
        </w:rPr>
        <w:t>overlay</w:t>
      </w:r>
      <w:r w:rsidRPr="002B731D">
        <w:rPr>
          <w:rFonts w:ascii="Times New Roman" w:hAnsi="Times New Roman"/>
          <w:color w:val="FF0000"/>
          <w:sz w:val="20"/>
          <w:lang w:val="en-CA"/>
        </w:rPr>
        <w:t xml:space="preserve"> is superimposed. Background layer can be either </w:t>
      </w:r>
      <w:r w:rsidRPr="002B731D">
        <w:rPr>
          <w:rFonts w:ascii="Times New Roman" w:hAnsi="Times New Roman"/>
          <w:i/>
          <w:color w:val="FF0000"/>
          <w:sz w:val="20"/>
          <w:lang w:val="en-CA"/>
        </w:rPr>
        <w:t>background visual media</w:t>
      </w:r>
      <w:r w:rsidRPr="002B731D">
        <w:rPr>
          <w:rFonts w:ascii="Times New Roman" w:hAnsi="Times New Roman"/>
          <w:color w:val="FF0000"/>
          <w:sz w:val="20"/>
          <w:lang w:val="en-CA"/>
        </w:rPr>
        <w:t xml:space="preserve"> or a </w:t>
      </w:r>
      <w:r w:rsidRPr="002B731D">
        <w:rPr>
          <w:rFonts w:ascii="Times New Roman" w:hAnsi="Times New Roman"/>
          <w:i/>
          <w:color w:val="FF0000"/>
          <w:sz w:val="20"/>
          <w:lang w:val="en-CA"/>
        </w:rPr>
        <w:t>transparent background layer</w:t>
      </w:r>
    </w:p>
    <w:p w14:paraId="7FD7A31E" w14:textId="77777777" w:rsidR="00C843EE" w:rsidRPr="002B731D" w:rsidRDefault="00C843EE" w:rsidP="00C843EE">
      <w:pPr>
        <w:keepNext/>
        <w:spacing w:before="240" w:after="60"/>
        <w:ind w:left="720" w:hanging="720"/>
        <w:jc w:val="both"/>
        <w:outlineLvl w:val="2"/>
        <w:rPr>
          <w:rFonts w:ascii="Times New Roman" w:hAnsi="Times New Roman"/>
          <w:b/>
          <w:bCs/>
          <w:kern w:val="20"/>
          <w:sz w:val="20"/>
          <w:szCs w:val="24"/>
          <w:lang w:val="en-CA"/>
        </w:rPr>
      </w:pPr>
      <w:r w:rsidRPr="002B731D">
        <w:rPr>
          <w:rFonts w:ascii="Times New Roman" w:hAnsi="Times New Roman"/>
          <w:b/>
          <w:bCs/>
          <w:kern w:val="20"/>
          <w:sz w:val="20"/>
          <w:szCs w:val="24"/>
          <w:lang w:val="en-CA"/>
        </w:rPr>
        <w:t>3.1.5</w:t>
      </w:r>
      <w:r w:rsidRPr="002B731D">
        <w:rPr>
          <w:rFonts w:ascii="Times New Roman" w:hAnsi="Times New Roman"/>
          <w:b/>
          <w:bCs/>
          <w:kern w:val="20"/>
          <w:sz w:val="20"/>
          <w:szCs w:val="24"/>
          <w:lang w:val="en-CA"/>
        </w:rPr>
        <w:tab/>
        <w:t>background visual media</w:t>
      </w:r>
    </w:p>
    <w:p w14:paraId="0E99AE29" w14:textId="77777777" w:rsidR="00C843EE" w:rsidRPr="002B731D" w:rsidRDefault="00C843EE" w:rsidP="00C843EE">
      <w:pPr>
        <w:ind w:left="771"/>
        <w:jc w:val="both"/>
        <w:rPr>
          <w:rFonts w:ascii="Times New Roman" w:hAnsi="Times New Roman"/>
          <w:sz w:val="20"/>
          <w:lang w:val="en-CA"/>
        </w:rPr>
      </w:pPr>
      <w:r w:rsidRPr="002B731D">
        <w:rPr>
          <w:rFonts w:ascii="Times New Roman" w:hAnsi="Times New Roman"/>
          <w:sz w:val="20"/>
          <w:lang w:val="en-CA"/>
        </w:rPr>
        <w:t xml:space="preserve">piece of </w:t>
      </w:r>
      <w:r w:rsidRPr="002B731D">
        <w:rPr>
          <w:rFonts w:ascii="Times New Roman" w:hAnsi="Times New Roman"/>
          <w:i/>
          <w:sz w:val="20"/>
          <w:lang w:val="en-CA"/>
        </w:rPr>
        <w:t>visual media</w:t>
      </w:r>
      <w:r w:rsidRPr="002B731D">
        <w:rPr>
          <w:rFonts w:ascii="Times New Roman" w:hAnsi="Times New Roman"/>
          <w:sz w:val="20"/>
          <w:lang w:val="en-CA"/>
        </w:rPr>
        <w:t xml:space="preserve"> on which an </w:t>
      </w:r>
      <w:r w:rsidRPr="002B731D">
        <w:rPr>
          <w:rFonts w:ascii="Times New Roman" w:hAnsi="Times New Roman"/>
          <w:i/>
          <w:sz w:val="20"/>
          <w:lang w:val="en-CA"/>
        </w:rPr>
        <w:t>overlay</w:t>
      </w:r>
      <w:r w:rsidRPr="002B731D">
        <w:rPr>
          <w:rFonts w:ascii="Times New Roman" w:hAnsi="Times New Roman"/>
          <w:sz w:val="20"/>
          <w:lang w:val="en-CA"/>
        </w:rPr>
        <w:t xml:space="preserve"> is superimposed</w:t>
      </w:r>
    </w:p>
    <w:p w14:paraId="38BB22E7" w14:textId="77777777" w:rsidR="00C843EE" w:rsidRPr="002B731D" w:rsidRDefault="00C843EE" w:rsidP="00C843EE">
      <w:pPr>
        <w:rPr>
          <w:lang w:val="en-CA"/>
        </w:rPr>
      </w:pPr>
      <w:r w:rsidRPr="002B731D">
        <w:rPr>
          <w:lang w:val="en-CA"/>
        </w:rPr>
        <w:t>…</w:t>
      </w:r>
    </w:p>
    <w:p w14:paraId="7E36C0BF" w14:textId="77777777" w:rsidR="00C843EE" w:rsidRPr="002B731D" w:rsidRDefault="00C843EE" w:rsidP="00C843EE">
      <w:pPr>
        <w:keepNext/>
        <w:keepLines/>
        <w:spacing w:before="240" w:after="120" w:line="240" w:lineRule="atLeast"/>
        <w:jc w:val="both"/>
        <w:outlineLvl w:val="2"/>
        <w:rPr>
          <w:rFonts w:ascii="Times New Roman" w:hAnsi="Times New Roman"/>
          <w:b/>
          <w:color w:val="FF0000"/>
          <w:kern w:val="20"/>
          <w:sz w:val="20"/>
          <w:szCs w:val="24"/>
          <w:lang w:val="en-CA"/>
        </w:rPr>
      </w:pPr>
      <w:r w:rsidRPr="002B731D">
        <w:rPr>
          <w:rFonts w:ascii="Times New Roman" w:hAnsi="Times New Roman"/>
          <w:b/>
          <w:color w:val="FF0000"/>
          <w:kern w:val="20"/>
          <w:sz w:val="20"/>
          <w:szCs w:val="24"/>
          <w:lang w:val="en-CA"/>
        </w:rPr>
        <w:t>3.1.50</w:t>
      </w:r>
      <w:r w:rsidRPr="002B731D">
        <w:rPr>
          <w:rFonts w:ascii="Times New Roman" w:hAnsi="Times New Roman"/>
          <w:b/>
          <w:color w:val="FF0000"/>
          <w:kern w:val="20"/>
          <w:sz w:val="20"/>
          <w:szCs w:val="24"/>
          <w:lang w:val="en-CA"/>
        </w:rPr>
        <w:tab/>
        <w:t>transparent background layer</w:t>
      </w:r>
    </w:p>
    <w:p w14:paraId="158D4E82" w14:textId="77777777" w:rsidR="004D114F" w:rsidRPr="002B731D" w:rsidRDefault="004D114F" w:rsidP="004D114F">
      <w:pPr>
        <w:pStyle w:val="Termbody"/>
        <w:jc w:val="both"/>
        <w:rPr>
          <w:color w:val="FF0000"/>
          <w:sz w:val="20"/>
          <w:szCs w:val="20"/>
          <w:lang w:val="en-CA"/>
        </w:rPr>
      </w:pPr>
      <w:r w:rsidRPr="002B731D">
        <w:rPr>
          <w:i/>
          <w:color w:val="FF0000"/>
          <w:sz w:val="20"/>
          <w:szCs w:val="20"/>
          <w:lang w:val="en-CA"/>
        </w:rPr>
        <w:t>background layer</w:t>
      </w:r>
      <w:r w:rsidRPr="002B731D">
        <w:rPr>
          <w:color w:val="FF0000"/>
          <w:sz w:val="20"/>
          <w:szCs w:val="20"/>
          <w:lang w:val="en-CA"/>
        </w:rPr>
        <w:t xml:space="preserve"> intended for supporting OMAF output with transparent background. The transparent background layer is not signaled in a track or image item.</w:t>
      </w:r>
    </w:p>
    <w:p w14:paraId="69099316" w14:textId="77777777" w:rsidR="00C843EE" w:rsidRPr="002B731D" w:rsidRDefault="00C843EE" w:rsidP="00C843EE">
      <w:pPr>
        <w:rPr>
          <w:lang w:val="en-CA"/>
        </w:rPr>
      </w:pPr>
      <w:r w:rsidRPr="002B731D">
        <w:rPr>
          <w:lang w:val="en-CA"/>
        </w:rPr>
        <w:t>…</w:t>
      </w:r>
    </w:p>
    <w:p w14:paraId="2F5CA63C" w14:textId="77777777" w:rsidR="00453A15" w:rsidRPr="002B731D" w:rsidRDefault="00453A15" w:rsidP="00C843EE">
      <w:pPr>
        <w:rPr>
          <w:lang w:val="en-CA"/>
        </w:rPr>
      </w:pPr>
    </w:p>
    <w:p w14:paraId="10620D36" w14:textId="77777777" w:rsidR="00453A15" w:rsidRPr="002B731D" w:rsidRDefault="00453A15" w:rsidP="00B91884">
      <w:pPr>
        <w:pStyle w:val="Heading4"/>
        <w:keepLines/>
        <w:numPr>
          <w:ilvl w:val="0"/>
          <w:numId w:val="0"/>
        </w:numPr>
        <w:spacing w:before="120" w:after="120" w:line="240" w:lineRule="atLeast"/>
        <w:jc w:val="left"/>
        <w:rPr>
          <w:rFonts w:ascii="Times New Roman" w:hAnsi="Times New Roman"/>
          <w:sz w:val="20"/>
          <w:szCs w:val="20"/>
          <w:lang w:val="en-CA"/>
        </w:rPr>
      </w:pPr>
      <w:r w:rsidRPr="002B731D">
        <w:rPr>
          <w:rFonts w:ascii="Times New Roman" w:hAnsi="Times New Roman"/>
          <w:sz w:val="20"/>
          <w:szCs w:val="20"/>
          <w:lang w:val="en-CA"/>
        </w:rPr>
        <w:t>4.4.4.3 Restricted scheme types</w:t>
      </w:r>
    </w:p>
    <w:p w14:paraId="1CA19A0D" w14:textId="02283DFD" w:rsidR="00453A15" w:rsidRPr="002B731D" w:rsidRDefault="00453A15" w:rsidP="00453A15">
      <w:pPr>
        <w:spacing w:after="160"/>
        <w:jc w:val="both"/>
        <w:rPr>
          <w:rFonts w:ascii="Times New Roman" w:eastAsia="Malgun Gothic" w:hAnsi="Times New Roman"/>
          <w:sz w:val="20"/>
          <w:lang w:val="en-CA" w:eastAsia="ko-KR"/>
        </w:rPr>
      </w:pPr>
      <w:r w:rsidRPr="002B731D">
        <w:rPr>
          <w:rFonts w:ascii="Times New Roman" w:eastAsia="Malgun Gothic" w:hAnsi="Times New Roman"/>
          <w:sz w:val="20"/>
          <w:lang w:val="en-CA" w:eastAsia="ko-KR"/>
        </w:rPr>
        <w:t xml:space="preserve">The restricted scheme types specified in this document are listed in </w:t>
      </w:r>
      <w:r w:rsidRPr="002B731D">
        <w:rPr>
          <w:rFonts w:ascii="Times New Roman" w:eastAsia="Malgun Gothic" w:hAnsi="Times New Roman"/>
          <w:sz w:val="20"/>
          <w:lang w:val="en-CA" w:eastAsia="ko-KR"/>
        </w:rPr>
        <w:fldChar w:fldCharType="begin"/>
      </w:r>
      <w:r w:rsidRPr="002B731D">
        <w:rPr>
          <w:rFonts w:ascii="Times New Roman" w:eastAsia="Malgun Gothic" w:hAnsi="Times New Roman"/>
          <w:sz w:val="20"/>
          <w:lang w:val="en-CA" w:eastAsia="ko-KR"/>
        </w:rPr>
        <w:instrText xml:space="preserve"> REF _Ref500227287 \h  \* MERGEFORMAT </w:instrText>
      </w:r>
      <w:r w:rsidRPr="002B731D">
        <w:rPr>
          <w:rFonts w:ascii="Times New Roman" w:eastAsia="Malgun Gothic" w:hAnsi="Times New Roman"/>
          <w:sz w:val="20"/>
          <w:lang w:val="en-CA" w:eastAsia="ko-KR"/>
        </w:rPr>
      </w:r>
      <w:r w:rsidRPr="002B731D">
        <w:rPr>
          <w:rFonts w:ascii="Times New Roman" w:eastAsia="Malgun Gothic" w:hAnsi="Times New Roman"/>
          <w:sz w:val="20"/>
          <w:lang w:val="en-CA" w:eastAsia="ko-KR"/>
        </w:rPr>
        <w:fldChar w:fldCharType="separate"/>
      </w:r>
      <w:r w:rsidR="009A2F85" w:rsidRPr="006C5274">
        <w:rPr>
          <w:rFonts w:ascii="Times New Roman" w:eastAsia="Malgun Gothic" w:hAnsi="Times New Roman"/>
          <w:sz w:val="20"/>
          <w:lang w:val="en-CA" w:eastAsia="ko-KR"/>
        </w:rPr>
        <w:t xml:space="preserve">Table </w:t>
      </w:r>
      <w:r w:rsidR="009A2F85" w:rsidRPr="006C5274">
        <w:rPr>
          <w:rFonts w:ascii="Times New Roman" w:eastAsia="Malgun Gothic" w:hAnsi="Times New Roman"/>
          <w:noProof/>
          <w:sz w:val="20"/>
          <w:lang w:val="en-CA" w:eastAsia="ko-KR"/>
        </w:rPr>
        <w:t>4.3</w:t>
      </w:r>
      <w:r w:rsidRPr="002B731D">
        <w:rPr>
          <w:rFonts w:ascii="Times New Roman" w:eastAsia="Malgun Gothic" w:hAnsi="Times New Roman"/>
          <w:sz w:val="20"/>
          <w:lang w:val="en-CA" w:eastAsia="ko-KR"/>
        </w:rPr>
        <w:fldChar w:fldCharType="end"/>
      </w:r>
      <w:r w:rsidRPr="002B731D">
        <w:rPr>
          <w:rFonts w:ascii="Times New Roman" w:eastAsia="Malgun Gothic" w:hAnsi="Times New Roman"/>
          <w:sz w:val="20"/>
          <w:lang w:val="en-CA" w:eastAsia="ko-KR"/>
        </w:rPr>
        <w:t>.</w:t>
      </w:r>
    </w:p>
    <w:p w14:paraId="7E9F987F" w14:textId="77777777" w:rsidR="00453A15" w:rsidRPr="002B731D" w:rsidRDefault="00453A15" w:rsidP="00453A15">
      <w:pPr>
        <w:spacing w:before="240" w:after="240"/>
        <w:jc w:val="center"/>
        <w:rPr>
          <w:rFonts w:ascii="Times New Roman" w:eastAsia="Malgun Gothic" w:hAnsi="Times New Roman"/>
          <w:b/>
          <w:sz w:val="20"/>
          <w:lang w:val="en-CA" w:eastAsia="ko-KR"/>
        </w:rPr>
      </w:pPr>
      <w:bookmarkStart w:id="20" w:name="_Ref500227287"/>
      <w:r w:rsidRPr="002B731D">
        <w:rPr>
          <w:rFonts w:ascii="Times New Roman" w:eastAsia="Malgun Gothic" w:hAnsi="Times New Roman"/>
          <w:b/>
          <w:sz w:val="20"/>
          <w:lang w:val="en-CA" w:eastAsia="ko-KR"/>
        </w:rPr>
        <w:t xml:space="preserve">Table </w:t>
      </w:r>
      <w:r w:rsidRPr="002B731D">
        <w:rPr>
          <w:rFonts w:ascii="Times New Roman" w:eastAsia="Malgun Gothic" w:hAnsi="Times New Roman"/>
          <w:b/>
          <w:sz w:val="20"/>
          <w:lang w:val="en-CA" w:eastAsia="ko-KR"/>
        </w:rPr>
        <w:fldChar w:fldCharType="begin" w:fldLock="1"/>
      </w:r>
      <w:r w:rsidRPr="002B731D">
        <w:rPr>
          <w:rFonts w:ascii="Times New Roman" w:eastAsia="Malgun Gothic" w:hAnsi="Times New Roman"/>
          <w:b/>
          <w:sz w:val="20"/>
          <w:lang w:val="en-CA" w:eastAsia="ko-KR"/>
        </w:rPr>
        <w:instrText xml:space="preserve"> STYLEREF 1 \s </w:instrText>
      </w:r>
      <w:r w:rsidRPr="002B731D">
        <w:rPr>
          <w:rFonts w:ascii="Times New Roman" w:eastAsia="Malgun Gothic" w:hAnsi="Times New Roman"/>
          <w:b/>
          <w:sz w:val="20"/>
          <w:lang w:val="en-CA" w:eastAsia="ko-KR"/>
        </w:rPr>
        <w:fldChar w:fldCharType="separate"/>
      </w:r>
      <w:r w:rsidRPr="002B731D">
        <w:rPr>
          <w:rFonts w:ascii="Times New Roman" w:eastAsia="Malgun Gothic" w:hAnsi="Times New Roman"/>
          <w:b/>
          <w:noProof/>
          <w:sz w:val="20"/>
          <w:lang w:val="en-CA" w:eastAsia="ko-KR"/>
        </w:rPr>
        <w:t>4</w:t>
      </w:r>
      <w:r w:rsidRPr="002B731D">
        <w:rPr>
          <w:rFonts w:ascii="Times New Roman" w:eastAsia="Malgun Gothic" w:hAnsi="Times New Roman"/>
          <w:b/>
          <w:sz w:val="20"/>
          <w:lang w:val="en-CA" w:eastAsia="ko-KR"/>
        </w:rPr>
        <w:fldChar w:fldCharType="end"/>
      </w:r>
      <w:r w:rsidRPr="002B731D">
        <w:rPr>
          <w:rFonts w:ascii="Times New Roman" w:eastAsia="Malgun Gothic" w:hAnsi="Times New Roman"/>
          <w:b/>
          <w:sz w:val="20"/>
          <w:lang w:val="en-CA" w:eastAsia="ko-KR"/>
        </w:rPr>
        <w:t>.</w:t>
      </w:r>
      <w:r w:rsidRPr="002B731D">
        <w:rPr>
          <w:rFonts w:ascii="Times New Roman" w:eastAsia="Malgun Gothic" w:hAnsi="Times New Roman"/>
          <w:b/>
          <w:sz w:val="20"/>
          <w:lang w:val="en-CA" w:eastAsia="ko-KR"/>
        </w:rPr>
        <w:fldChar w:fldCharType="begin" w:fldLock="1"/>
      </w:r>
      <w:r w:rsidRPr="002B731D">
        <w:rPr>
          <w:rFonts w:ascii="Times New Roman" w:eastAsia="Malgun Gothic" w:hAnsi="Times New Roman"/>
          <w:b/>
          <w:sz w:val="20"/>
          <w:lang w:val="en-CA" w:eastAsia="ko-KR"/>
        </w:rPr>
        <w:instrText xml:space="preserve"> SEQ Table \* ARABIC \s 1 </w:instrText>
      </w:r>
      <w:r w:rsidRPr="002B731D">
        <w:rPr>
          <w:rFonts w:ascii="Times New Roman" w:eastAsia="Malgun Gothic" w:hAnsi="Times New Roman"/>
          <w:b/>
          <w:sz w:val="20"/>
          <w:lang w:val="en-CA" w:eastAsia="ko-KR"/>
        </w:rPr>
        <w:fldChar w:fldCharType="separate"/>
      </w:r>
      <w:r w:rsidRPr="002B731D">
        <w:rPr>
          <w:rFonts w:ascii="Times New Roman" w:eastAsia="Malgun Gothic" w:hAnsi="Times New Roman"/>
          <w:b/>
          <w:noProof/>
          <w:sz w:val="20"/>
          <w:lang w:val="en-CA" w:eastAsia="ko-KR"/>
        </w:rPr>
        <w:t>3</w:t>
      </w:r>
      <w:r w:rsidRPr="002B731D">
        <w:rPr>
          <w:rFonts w:ascii="Times New Roman" w:eastAsia="Malgun Gothic" w:hAnsi="Times New Roman"/>
          <w:b/>
          <w:sz w:val="20"/>
          <w:lang w:val="en-CA" w:eastAsia="ko-KR"/>
        </w:rPr>
        <w:fldChar w:fldCharType="end"/>
      </w:r>
      <w:bookmarkEnd w:id="20"/>
      <w:r w:rsidRPr="002B731D">
        <w:rPr>
          <w:rFonts w:ascii="Times New Roman" w:eastAsia="Malgun Gothic" w:hAnsi="Times New Roman"/>
          <w:b/>
          <w:sz w:val="20"/>
          <w:lang w:val="en-CA" w:eastAsia="ko-KR"/>
        </w:rPr>
        <w:t xml:space="preserve"> – Restricted scheme types specified in this document</w:t>
      </w:r>
    </w:p>
    <w:tbl>
      <w:tblPr>
        <w:tblStyle w:val="TableGrid1"/>
        <w:tblW w:w="9362" w:type="dxa"/>
        <w:tblInd w:w="137" w:type="dxa"/>
        <w:tblLook w:val="06A0" w:firstRow="1" w:lastRow="0" w:firstColumn="1" w:lastColumn="0" w:noHBand="1" w:noVBand="1"/>
      </w:tblPr>
      <w:tblGrid>
        <w:gridCol w:w="2198"/>
        <w:gridCol w:w="2340"/>
        <w:gridCol w:w="4824"/>
      </w:tblGrid>
      <w:tr w:rsidR="00453A15" w:rsidRPr="004A56F5" w14:paraId="15CC4698" w14:textId="77777777" w:rsidTr="004A56F5">
        <w:trPr>
          <w:trHeight w:val="244"/>
        </w:trPr>
        <w:tc>
          <w:tcPr>
            <w:tcW w:w="2198" w:type="dxa"/>
          </w:tcPr>
          <w:p w14:paraId="4BAA2DAE" w14:textId="77777777" w:rsidR="00453A15" w:rsidRPr="002B731D" w:rsidRDefault="00453A15" w:rsidP="004A56F5">
            <w:pPr>
              <w:pStyle w:val="BodyText"/>
              <w:jc w:val="left"/>
              <w:rPr>
                <w:b/>
                <w:bCs/>
                <w:sz w:val="20"/>
                <w:szCs w:val="20"/>
                <w:lang w:val="en-CA"/>
              </w:rPr>
            </w:pPr>
            <w:r w:rsidRPr="002B731D">
              <w:rPr>
                <w:b/>
                <w:bCs/>
                <w:sz w:val="20"/>
                <w:szCs w:val="20"/>
                <w:lang w:val="en-CA"/>
              </w:rPr>
              <w:t>Restricted scheme type</w:t>
            </w:r>
          </w:p>
        </w:tc>
        <w:tc>
          <w:tcPr>
            <w:tcW w:w="2340" w:type="dxa"/>
            <w:hideMark/>
          </w:tcPr>
          <w:p w14:paraId="5AA75BA1" w14:textId="77777777" w:rsidR="00453A15" w:rsidRPr="002B731D" w:rsidRDefault="00453A15" w:rsidP="004A56F5">
            <w:pPr>
              <w:pStyle w:val="BodyText"/>
              <w:jc w:val="left"/>
              <w:rPr>
                <w:sz w:val="20"/>
                <w:szCs w:val="20"/>
                <w:lang w:val="en-CA"/>
              </w:rPr>
            </w:pPr>
            <w:r w:rsidRPr="002B731D">
              <w:rPr>
                <w:b/>
                <w:bCs/>
                <w:sz w:val="20"/>
                <w:szCs w:val="20"/>
                <w:lang w:val="en-CA"/>
              </w:rPr>
              <w:t>Clause in this document</w:t>
            </w:r>
          </w:p>
        </w:tc>
        <w:tc>
          <w:tcPr>
            <w:tcW w:w="4824" w:type="dxa"/>
            <w:hideMark/>
          </w:tcPr>
          <w:p w14:paraId="61730D26" w14:textId="77777777" w:rsidR="00453A15" w:rsidRPr="002B731D" w:rsidRDefault="00453A15" w:rsidP="004A56F5">
            <w:pPr>
              <w:pStyle w:val="BodyText"/>
              <w:jc w:val="left"/>
              <w:rPr>
                <w:b/>
                <w:sz w:val="20"/>
                <w:szCs w:val="20"/>
                <w:lang w:val="en-CA"/>
              </w:rPr>
            </w:pPr>
            <w:r w:rsidRPr="002B731D">
              <w:rPr>
                <w:b/>
                <w:sz w:val="20"/>
                <w:szCs w:val="20"/>
                <w:lang w:val="en-CA"/>
              </w:rPr>
              <w:t>Informative description</w:t>
            </w:r>
          </w:p>
        </w:tc>
      </w:tr>
      <w:tr w:rsidR="00453A15" w:rsidRPr="004A56F5" w14:paraId="272C9C00" w14:textId="77777777" w:rsidTr="004A56F5">
        <w:trPr>
          <w:trHeight w:val="244"/>
        </w:trPr>
        <w:tc>
          <w:tcPr>
            <w:tcW w:w="2198" w:type="dxa"/>
          </w:tcPr>
          <w:p w14:paraId="58BCFC40" w14:textId="77777777" w:rsidR="00453A15" w:rsidRPr="002B731D" w:rsidRDefault="00453A15" w:rsidP="004A56F5">
            <w:pPr>
              <w:pStyle w:val="BodyText"/>
              <w:jc w:val="left"/>
              <w:rPr>
                <w:sz w:val="20"/>
                <w:szCs w:val="20"/>
                <w:lang w:val="en-CA"/>
              </w:rPr>
            </w:pPr>
            <w:r w:rsidRPr="002B731D">
              <w:rPr>
                <w:sz w:val="20"/>
                <w:szCs w:val="20"/>
                <w:lang w:val="en-CA"/>
              </w:rPr>
              <w:t>…</w:t>
            </w:r>
          </w:p>
        </w:tc>
        <w:tc>
          <w:tcPr>
            <w:tcW w:w="2340" w:type="dxa"/>
          </w:tcPr>
          <w:p w14:paraId="65260494" w14:textId="77777777" w:rsidR="00453A15" w:rsidRPr="002B731D" w:rsidRDefault="00453A15" w:rsidP="004A56F5">
            <w:pPr>
              <w:pStyle w:val="BodyText"/>
              <w:jc w:val="left"/>
              <w:rPr>
                <w:sz w:val="20"/>
                <w:szCs w:val="20"/>
                <w:lang w:val="en-CA"/>
              </w:rPr>
            </w:pPr>
            <w:r w:rsidRPr="002B731D">
              <w:rPr>
                <w:sz w:val="20"/>
                <w:szCs w:val="20"/>
                <w:lang w:val="en-CA"/>
              </w:rPr>
              <w:t>…</w:t>
            </w:r>
          </w:p>
        </w:tc>
        <w:tc>
          <w:tcPr>
            <w:tcW w:w="4824" w:type="dxa"/>
          </w:tcPr>
          <w:p w14:paraId="7E8AA017" w14:textId="77777777" w:rsidR="00453A15" w:rsidRPr="002B731D" w:rsidRDefault="00453A15" w:rsidP="004A56F5">
            <w:pPr>
              <w:pStyle w:val="BodyText"/>
              <w:jc w:val="left"/>
              <w:rPr>
                <w:sz w:val="20"/>
                <w:szCs w:val="20"/>
                <w:lang w:val="en-CA"/>
              </w:rPr>
            </w:pPr>
            <w:r w:rsidRPr="002B731D">
              <w:rPr>
                <w:sz w:val="20"/>
                <w:szCs w:val="20"/>
                <w:lang w:val="en-CA"/>
              </w:rPr>
              <w:t>…</w:t>
            </w:r>
          </w:p>
        </w:tc>
      </w:tr>
      <w:tr w:rsidR="00453A15" w:rsidRPr="004A56F5" w14:paraId="5285CF24" w14:textId="77777777" w:rsidTr="004A56F5">
        <w:trPr>
          <w:trHeight w:val="244"/>
        </w:trPr>
        <w:tc>
          <w:tcPr>
            <w:tcW w:w="2198" w:type="dxa"/>
          </w:tcPr>
          <w:p w14:paraId="75697966" w14:textId="77777777" w:rsidR="00453A15" w:rsidRPr="002B731D" w:rsidRDefault="00453A15" w:rsidP="004A56F5">
            <w:pPr>
              <w:pStyle w:val="BodyText"/>
              <w:jc w:val="left"/>
              <w:rPr>
                <w:sz w:val="20"/>
                <w:szCs w:val="20"/>
                <w:lang w:val="en-CA"/>
              </w:rPr>
            </w:pPr>
            <w:proofErr w:type="spellStart"/>
            <w:r w:rsidRPr="002B731D">
              <w:rPr>
                <w:sz w:val="20"/>
                <w:szCs w:val="20"/>
                <w:lang w:val="en-CA"/>
              </w:rPr>
              <w:t>ecov</w:t>
            </w:r>
            <w:proofErr w:type="spellEnd"/>
          </w:p>
        </w:tc>
        <w:tc>
          <w:tcPr>
            <w:tcW w:w="2340" w:type="dxa"/>
          </w:tcPr>
          <w:p w14:paraId="6A63303E" w14:textId="5CDEB2AE" w:rsidR="00453A15" w:rsidRPr="002B731D" w:rsidRDefault="00453A15" w:rsidP="004A56F5">
            <w:pPr>
              <w:pStyle w:val="BodyText"/>
              <w:jc w:val="left"/>
              <w:rPr>
                <w:sz w:val="20"/>
                <w:szCs w:val="20"/>
                <w:lang w:val="en-CA"/>
              </w:rPr>
            </w:pPr>
            <w:r w:rsidRPr="002B731D">
              <w:rPr>
                <w:sz w:val="20"/>
                <w:szCs w:val="20"/>
                <w:lang w:val="en-CA"/>
              </w:rPr>
              <w:fldChar w:fldCharType="begin"/>
            </w:r>
            <w:r w:rsidRPr="002B731D">
              <w:rPr>
                <w:sz w:val="20"/>
                <w:szCs w:val="20"/>
                <w:lang w:val="en-CA"/>
              </w:rPr>
              <w:instrText xml:space="preserve"> REF _Ref531604624 \r \h  \* MERGEFORMAT </w:instrText>
            </w:r>
            <w:r w:rsidRPr="002B731D">
              <w:rPr>
                <w:sz w:val="20"/>
                <w:szCs w:val="20"/>
                <w:lang w:val="en-CA"/>
              </w:rPr>
            </w:r>
            <w:r w:rsidRPr="002B731D">
              <w:rPr>
                <w:sz w:val="20"/>
                <w:szCs w:val="20"/>
                <w:lang w:val="en-CA"/>
              </w:rPr>
              <w:fldChar w:fldCharType="separate"/>
            </w:r>
            <w:r w:rsidR="009A2F85">
              <w:rPr>
                <w:sz w:val="20"/>
                <w:szCs w:val="20"/>
                <w:lang w:val="en-CA"/>
              </w:rPr>
              <w:t>0</w:t>
            </w:r>
            <w:r w:rsidRPr="002B731D">
              <w:rPr>
                <w:sz w:val="20"/>
                <w:szCs w:val="20"/>
                <w:lang w:val="en-CA"/>
              </w:rPr>
              <w:fldChar w:fldCharType="end"/>
            </w:r>
          </w:p>
        </w:tc>
        <w:tc>
          <w:tcPr>
            <w:tcW w:w="4824" w:type="dxa"/>
          </w:tcPr>
          <w:p w14:paraId="7A3EB3D4" w14:textId="77777777" w:rsidR="00453A15" w:rsidRPr="002B731D" w:rsidRDefault="00453A15" w:rsidP="004A56F5">
            <w:pPr>
              <w:pStyle w:val="BodyText"/>
              <w:jc w:val="left"/>
              <w:rPr>
                <w:sz w:val="20"/>
                <w:szCs w:val="20"/>
                <w:lang w:val="en-CA"/>
              </w:rPr>
            </w:pPr>
            <w:r w:rsidRPr="002B731D">
              <w:rPr>
                <w:sz w:val="20"/>
                <w:szCs w:val="20"/>
                <w:lang w:val="en-CA"/>
              </w:rPr>
              <w:t>Like '</w:t>
            </w:r>
            <w:proofErr w:type="spellStart"/>
            <w:r w:rsidRPr="002B731D">
              <w:rPr>
                <w:sz w:val="20"/>
                <w:szCs w:val="20"/>
                <w:lang w:val="en-CA"/>
              </w:rPr>
              <w:t>ercm</w:t>
            </w:r>
            <w:proofErr w:type="spellEnd"/>
            <w:r w:rsidRPr="002B731D">
              <w:rPr>
                <w:sz w:val="20"/>
                <w:szCs w:val="20"/>
                <w:lang w:val="en-CA"/>
              </w:rPr>
              <w:t>' but overlay and viewing space information may additionally be present.</w:t>
            </w:r>
          </w:p>
        </w:tc>
      </w:tr>
      <w:tr w:rsidR="00453A15" w:rsidRPr="004A56F5" w14:paraId="40D9BFF4" w14:textId="77777777" w:rsidTr="004A56F5">
        <w:trPr>
          <w:trHeight w:val="244"/>
        </w:trPr>
        <w:tc>
          <w:tcPr>
            <w:tcW w:w="2198" w:type="dxa"/>
          </w:tcPr>
          <w:p w14:paraId="72686D1E" w14:textId="77777777" w:rsidR="00453A15" w:rsidRPr="002B731D" w:rsidRDefault="00453A15" w:rsidP="004A56F5">
            <w:pPr>
              <w:pStyle w:val="BodyText"/>
              <w:jc w:val="left"/>
              <w:rPr>
                <w:color w:val="FF0000"/>
                <w:sz w:val="20"/>
                <w:szCs w:val="20"/>
                <w:lang w:val="en-CA"/>
              </w:rPr>
            </w:pPr>
            <w:proofErr w:type="spellStart"/>
            <w:r w:rsidRPr="002B731D">
              <w:rPr>
                <w:color w:val="FF0000"/>
                <w:sz w:val="20"/>
                <w:szCs w:val="20"/>
                <w:lang w:val="en-CA"/>
              </w:rPr>
              <w:t>ectb</w:t>
            </w:r>
            <w:proofErr w:type="spellEnd"/>
          </w:p>
        </w:tc>
        <w:tc>
          <w:tcPr>
            <w:tcW w:w="2340" w:type="dxa"/>
          </w:tcPr>
          <w:p w14:paraId="2B2F1E52" w14:textId="667997A6" w:rsidR="00453A15" w:rsidRPr="002B731D" w:rsidRDefault="00453A15" w:rsidP="004A56F5">
            <w:pPr>
              <w:pStyle w:val="BodyText"/>
              <w:jc w:val="left"/>
              <w:rPr>
                <w:color w:val="FF0000"/>
                <w:sz w:val="20"/>
                <w:szCs w:val="20"/>
                <w:lang w:val="en-CA"/>
              </w:rPr>
            </w:pPr>
            <w:r w:rsidRPr="002B731D">
              <w:rPr>
                <w:color w:val="FF0000"/>
                <w:sz w:val="20"/>
                <w:szCs w:val="20"/>
                <w:lang w:val="en-CA"/>
              </w:rPr>
              <w:fldChar w:fldCharType="begin"/>
            </w:r>
            <w:r w:rsidRPr="002B731D">
              <w:rPr>
                <w:color w:val="FF0000"/>
                <w:sz w:val="20"/>
                <w:szCs w:val="20"/>
                <w:lang w:val="en-CA"/>
              </w:rPr>
              <w:instrText xml:space="preserve"> REF _Ref1466648 \r \h  \* MERGEFORMAT </w:instrText>
            </w:r>
            <w:r w:rsidRPr="002B731D">
              <w:rPr>
                <w:color w:val="FF0000"/>
                <w:sz w:val="20"/>
                <w:szCs w:val="20"/>
                <w:lang w:val="en-CA"/>
              </w:rPr>
            </w:r>
            <w:r w:rsidRPr="002B731D">
              <w:rPr>
                <w:color w:val="FF0000"/>
                <w:sz w:val="20"/>
                <w:szCs w:val="20"/>
                <w:lang w:val="en-CA"/>
              </w:rPr>
              <w:fldChar w:fldCharType="separate"/>
            </w:r>
            <w:r w:rsidR="009A2F85">
              <w:rPr>
                <w:color w:val="FF0000"/>
                <w:sz w:val="20"/>
                <w:szCs w:val="20"/>
                <w:lang w:val="en-CA"/>
              </w:rPr>
              <w:t>0</w:t>
            </w:r>
            <w:r w:rsidRPr="002B731D">
              <w:rPr>
                <w:color w:val="FF0000"/>
                <w:sz w:val="20"/>
                <w:szCs w:val="20"/>
                <w:lang w:val="en-CA"/>
              </w:rPr>
              <w:fldChar w:fldCharType="end"/>
            </w:r>
          </w:p>
        </w:tc>
        <w:tc>
          <w:tcPr>
            <w:tcW w:w="4824" w:type="dxa"/>
          </w:tcPr>
          <w:p w14:paraId="49AB0488" w14:textId="77777777" w:rsidR="00453A15" w:rsidRPr="002B731D" w:rsidRDefault="00453A15" w:rsidP="004A56F5">
            <w:pPr>
              <w:pStyle w:val="BodyText"/>
              <w:jc w:val="left"/>
              <w:rPr>
                <w:color w:val="FF0000"/>
                <w:sz w:val="20"/>
                <w:szCs w:val="20"/>
                <w:lang w:val="en-CA"/>
              </w:rPr>
            </w:pPr>
            <w:r w:rsidRPr="002B731D">
              <w:rPr>
                <w:color w:val="FF0000"/>
                <w:sz w:val="20"/>
                <w:szCs w:val="20"/>
                <w:lang w:val="en-CA"/>
              </w:rPr>
              <w:t>Like '</w:t>
            </w:r>
            <w:proofErr w:type="spellStart"/>
            <w:r w:rsidRPr="002B731D">
              <w:rPr>
                <w:color w:val="FF0000"/>
                <w:sz w:val="20"/>
                <w:szCs w:val="20"/>
                <w:lang w:val="en-CA"/>
              </w:rPr>
              <w:t>ecov</w:t>
            </w:r>
            <w:proofErr w:type="spellEnd"/>
            <w:r w:rsidRPr="002B731D">
              <w:rPr>
                <w:color w:val="FF0000"/>
                <w:sz w:val="20"/>
                <w:szCs w:val="20"/>
                <w:lang w:val="en-CA"/>
              </w:rPr>
              <w:t>' but overlays may be superimposed on top of a transparent background.</w:t>
            </w:r>
          </w:p>
        </w:tc>
      </w:tr>
    </w:tbl>
    <w:p w14:paraId="7CA5D8B7" w14:textId="77777777" w:rsidR="00453A15" w:rsidRPr="002B731D" w:rsidRDefault="00453A15" w:rsidP="00C843EE">
      <w:pPr>
        <w:rPr>
          <w:lang w:val="en-CA"/>
        </w:rPr>
      </w:pPr>
    </w:p>
    <w:p w14:paraId="0177E5F6" w14:textId="77777777" w:rsidR="008D17E6" w:rsidRPr="002B731D" w:rsidRDefault="003C4CCB" w:rsidP="00C843EE">
      <w:pPr>
        <w:rPr>
          <w:lang w:val="en-CA"/>
        </w:rPr>
      </w:pPr>
      <w:r w:rsidRPr="002B731D">
        <w:rPr>
          <w:lang w:val="en-CA"/>
        </w:rPr>
        <w:t>…</w:t>
      </w:r>
    </w:p>
    <w:p w14:paraId="6FBDBD0C" w14:textId="77777777" w:rsidR="008D17E6" w:rsidRPr="002B731D" w:rsidRDefault="008D17E6" w:rsidP="00B91884">
      <w:pPr>
        <w:pStyle w:val="Heading4"/>
        <w:keepLines/>
        <w:numPr>
          <w:ilvl w:val="0"/>
          <w:numId w:val="0"/>
        </w:numPr>
        <w:spacing w:before="120" w:after="120" w:line="240" w:lineRule="atLeast"/>
        <w:jc w:val="left"/>
        <w:rPr>
          <w:rFonts w:ascii="Times New Roman" w:hAnsi="Times New Roman"/>
          <w:sz w:val="20"/>
          <w:szCs w:val="20"/>
          <w:lang w:val="en-CA"/>
        </w:rPr>
      </w:pPr>
      <w:bookmarkStart w:id="21" w:name="_Ref531604624"/>
      <w:r w:rsidRPr="002B731D">
        <w:rPr>
          <w:rFonts w:ascii="Times New Roman" w:hAnsi="Times New Roman"/>
          <w:sz w:val="20"/>
          <w:szCs w:val="20"/>
          <w:lang w:val="en-CA"/>
        </w:rPr>
        <w:t xml:space="preserve">7.6.1.6 Equirectangular or </w:t>
      </w:r>
      <w:proofErr w:type="spellStart"/>
      <w:r w:rsidRPr="002B731D">
        <w:rPr>
          <w:rFonts w:ascii="Times New Roman" w:hAnsi="Times New Roman"/>
          <w:sz w:val="20"/>
          <w:szCs w:val="20"/>
          <w:lang w:val="en-CA"/>
        </w:rPr>
        <w:t>cubemap</w:t>
      </w:r>
      <w:proofErr w:type="spellEnd"/>
      <w:r w:rsidRPr="002B731D">
        <w:rPr>
          <w:rFonts w:ascii="Times New Roman" w:hAnsi="Times New Roman"/>
          <w:sz w:val="20"/>
          <w:szCs w:val="20"/>
          <w:lang w:val="en-CA"/>
        </w:rPr>
        <w:t xml:space="preserve"> projected video with overlays (</w:t>
      </w:r>
      <w:r w:rsidRPr="002B731D">
        <w:rPr>
          <w:rFonts w:ascii="Courier" w:hAnsi="Courier"/>
          <w:sz w:val="20"/>
          <w:szCs w:val="20"/>
          <w:lang w:val="en-CA"/>
        </w:rPr>
        <w:t>'</w:t>
      </w:r>
      <w:proofErr w:type="spellStart"/>
      <w:r w:rsidRPr="002B731D">
        <w:rPr>
          <w:rFonts w:ascii="Courier" w:hAnsi="Courier"/>
          <w:sz w:val="20"/>
          <w:szCs w:val="20"/>
          <w:lang w:val="en-CA"/>
        </w:rPr>
        <w:t>ecov</w:t>
      </w:r>
      <w:proofErr w:type="spellEnd"/>
      <w:r w:rsidRPr="002B731D">
        <w:rPr>
          <w:rFonts w:ascii="Courier" w:hAnsi="Courier"/>
          <w:sz w:val="20"/>
          <w:szCs w:val="20"/>
          <w:lang w:val="en-CA"/>
        </w:rPr>
        <w:t>'</w:t>
      </w:r>
      <w:r w:rsidRPr="002B731D">
        <w:rPr>
          <w:rFonts w:ascii="Times New Roman" w:hAnsi="Times New Roman"/>
          <w:sz w:val="20"/>
          <w:szCs w:val="20"/>
          <w:lang w:val="en-CA"/>
        </w:rPr>
        <w:t>)</w:t>
      </w:r>
      <w:bookmarkEnd w:id="21"/>
    </w:p>
    <w:p w14:paraId="5D0A556B" w14:textId="77777777" w:rsidR="008D17E6" w:rsidRPr="002B731D" w:rsidRDefault="008D17E6" w:rsidP="008D17E6">
      <w:pPr>
        <w:spacing w:after="160"/>
        <w:jc w:val="both"/>
        <w:rPr>
          <w:rFonts w:ascii="Times New Roman" w:eastAsia="Calibri" w:hAnsi="Times New Roman"/>
          <w:sz w:val="20"/>
          <w:lang w:val="en-CA"/>
        </w:rPr>
      </w:pPr>
      <w:r w:rsidRPr="002B731D">
        <w:rPr>
          <w:rFonts w:ascii="Times New Roman" w:eastAsia="Calibri" w:hAnsi="Times New Roman"/>
          <w:sz w:val="20"/>
          <w:lang w:val="en-CA"/>
        </w:rPr>
        <w:t>When</w:t>
      </w:r>
      <w:r w:rsidRPr="002B731D">
        <w:rPr>
          <w:rFonts w:eastAsia="Calibri"/>
          <w:sz w:val="20"/>
          <w:lang w:val="en-CA"/>
        </w:rPr>
        <w:t xml:space="preserve"> </w:t>
      </w:r>
      <w:proofErr w:type="spellStart"/>
      <w:r w:rsidRPr="002B731D">
        <w:rPr>
          <w:rFonts w:ascii="Courier" w:eastAsia="Calibri" w:hAnsi="Courier"/>
          <w:sz w:val="20"/>
          <w:lang w:val="en-CA"/>
        </w:rPr>
        <w:t>scheme_type</w:t>
      </w:r>
      <w:proofErr w:type="spellEnd"/>
      <w:r w:rsidRPr="002B731D">
        <w:rPr>
          <w:rFonts w:eastAsia="Calibri"/>
          <w:sz w:val="20"/>
          <w:lang w:val="en-CA"/>
        </w:rPr>
        <w:t xml:space="preserve"> </w:t>
      </w:r>
      <w:r w:rsidRPr="002B731D">
        <w:rPr>
          <w:rFonts w:ascii="Times New Roman" w:eastAsia="Calibri" w:hAnsi="Times New Roman"/>
          <w:sz w:val="20"/>
          <w:lang w:val="en-CA"/>
        </w:rPr>
        <w:t xml:space="preserve">is equal to </w:t>
      </w:r>
      <w:r w:rsidRPr="002B731D">
        <w:rPr>
          <w:rFonts w:ascii="Courier" w:eastAsia="Calibri" w:hAnsi="Courier"/>
          <w:sz w:val="20"/>
          <w:lang w:val="en-CA"/>
        </w:rPr>
        <w:t>'</w:t>
      </w:r>
      <w:proofErr w:type="spellStart"/>
      <w:r w:rsidRPr="002B731D">
        <w:rPr>
          <w:rFonts w:ascii="Courier" w:eastAsia="Calibri" w:hAnsi="Courier"/>
          <w:sz w:val="20"/>
          <w:lang w:val="en-CA"/>
        </w:rPr>
        <w:t>ecov</w:t>
      </w:r>
      <w:proofErr w:type="spellEnd"/>
      <w:r w:rsidRPr="002B731D">
        <w:rPr>
          <w:rFonts w:ascii="Courier" w:eastAsia="Calibri" w:hAnsi="Courier"/>
          <w:sz w:val="20"/>
          <w:lang w:val="en-CA"/>
        </w:rPr>
        <w:t>'</w:t>
      </w:r>
      <w:r w:rsidRPr="002B731D">
        <w:rPr>
          <w:rFonts w:eastAsia="Calibri"/>
          <w:sz w:val="20"/>
          <w:lang w:val="en-CA"/>
        </w:rPr>
        <w:t xml:space="preserve"> </w:t>
      </w:r>
      <w:r w:rsidRPr="002B731D">
        <w:rPr>
          <w:rFonts w:ascii="Times New Roman" w:eastAsia="Calibri" w:hAnsi="Times New Roman"/>
          <w:sz w:val="20"/>
          <w:lang w:val="en-CA"/>
        </w:rPr>
        <w:t xml:space="preserve">in an instance of </w:t>
      </w:r>
      <w:proofErr w:type="spellStart"/>
      <w:r w:rsidRPr="002B731D">
        <w:rPr>
          <w:rFonts w:ascii="Courier" w:eastAsia="Calibri" w:hAnsi="Courier"/>
          <w:sz w:val="20"/>
          <w:lang w:val="en-CA"/>
        </w:rPr>
        <w:t>CompatibleSchemeTypeBox</w:t>
      </w:r>
      <w:proofErr w:type="spellEnd"/>
      <w:r w:rsidRPr="002B731D">
        <w:rPr>
          <w:rFonts w:eastAsia="Calibri"/>
          <w:sz w:val="20"/>
          <w:lang w:val="en-CA"/>
        </w:rPr>
        <w:t xml:space="preserve"> </w:t>
      </w:r>
      <w:r w:rsidRPr="002B731D">
        <w:rPr>
          <w:rFonts w:ascii="Times New Roman" w:eastAsia="Calibri" w:hAnsi="Times New Roman"/>
          <w:sz w:val="20"/>
          <w:lang w:val="en-CA"/>
        </w:rPr>
        <w:t xml:space="preserve">in the </w:t>
      </w:r>
      <w:proofErr w:type="spellStart"/>
      <w:r w:rsidRPr="002B731D">
        <w:rPr>
          <w:rFonts w:ascii="Courier" w:eastAsia="Calibri" w:hAnsi="Courier"/>
          <w:sz w:val="20"/>
          <w:lang w:val="en-CA"/>
        </w:rPr>
        <w:t>RestrictedSchemeInfoBox</w:t>
      </w:r>
      <w:proofErr w:type="spellEnd"/>
      <w:r w:rsidRPr="002B731D">
        <w:rPr>
          <w:rFonts w:eastAsia="Calibri"/>
          <w:sz w:val="20"/>
          <w:lang w:val="en-CA"/>
        </w:rPr>
        <w:t xml:space="preserve">, </w:t>
      </w:r>
      <w:r w:rsidRPr="002B731D">
        <w:rPr>
          <w:rFonts w:ascii="Times New Roman" w:eastAsia="Calibri" w:hAnsi="Times New Roman"/>
          <w:sz w:val="20"/>
          <w:lang w:val="en-CA"/>
        </w:rPr>
        <w:t>the track conforms to the constraints of</w:t>
      </w:r>
      <w:r w:rsidRPr="002B731D">
        <w:rPr>
          <w:rFonts w:eastAsia="Calibri"/>
          <w:sz w:val="20"/>
          <w:lang w:val="en-CA"/>
        </w:rPr>
        <w:t xml:space="preserve"> </w:t>
      </w:r>
      <w:proofErr w:type="spellStart"/>
      <w:r w:rsidRPr="002B731D">
        <w:rPr>
          <w:rFonts w:ascii="Courier" w:eastAsia="Calibri" w:hAnsi="Courier"/>
          <w:sz w:val="20"/>
          <w:lang w:val="en-CA"/>
        </w:rPr>
        <w:t>scheme_type</w:t>
      </w:r>
      <w:proofErr w:type="spellEnd"/>
      <w:r w:rsidRPr="002B731D">
        <w:rPr>
          <w:rFonts w:eastAsia="Calibri"/>
          <w:sz w:val="20"/>
          <w:lang w:val="en-CA"/>
        </w:rPr>
        <w:t xml:space="preserve"> </w:t>
      </w:r>
      <w:r w:rsidRPr="002B731D">
        <w:rPr>
          <w:rFonts w:ascii="Times New Roman" w:eastAsia="Calibri" w:hAnsi="Times New Roman"/>
          <w:sz w:val="20"/>
          <w:lang w:val="en-CA"/>
        </w:rPr>
        <w:t>equal to</w:t>
      </w:r>
      <w:r w:rsidRPr="002B731D">
        <w:rPr>
          <w:rFonts w:eastAsia="Calibri"/>
          <w:sz w:val="20"/>
          <w:lang w:val="en-CA"/>
        </w:rPr>
        <w:t xml:space="preserve"> </w:t>
      </w:r>
      <w:r w:rsidRPr="002B731D">
        <w:rPr>
          <w:rFonts w:ascii="Courier" w:eastAsia="Calibri" w:hAnsi="Courier"/>
          <w:sz w:val="20"/>
          <w:lang w:val="en-CA"/>
        </w:rPr>
        <w:t>'</w:t>
      </w:r>
      <w:proofErr w:type="spellStart"/>
      <w:r w:rsidRPr="002B731D">
        <w:rPr>
          <w:rFonts w:ascii="Courier" w:eastAsia="Calibri" w:hAnsi="Courier"/>
          <w:sz w:val="20"/>
          <w:lang w:val="en-CA"/>
        </w:rPr>
        <w:t>ercm</w:t>
      </w:r>
      <w:proofErr w:type="spellEnd"/>
      <w:r w:rsidRPr="002B731D">
        <w:rPr>
          <w:rFonts w:ascii="Courier" w:eastAsia="Calibri" w:hAnsi="Courier"/>
          <w:sz w:val="20"/>
          <w:lang w:val="en-CA"/>
        </w:rPr>
        <w:t>'</w:t>
      </w:r>
      <w:r w:rsidRPr="002B731D">
        <w:rPr>
          <w:rFonts w:eastAsia="Calibri"/>
          <w:sz w:val="20"/>
          <w:lang w:val="en-CA"/>
        </w:rPr>
        <w:t xml:space="preserve"> </w:t>
      </w:r>
      <w:r w:rsidRPr="002B731D">
        <w:rPr>
          <w:rFonts w:ascii="Times New Roman" w:eastAsia="Calibri" w:hAnsi="Times New Roman"/>
          <w:sz w:val="20"/>
          <w:lang w:val="en-CA"/>
        </w:rPr>
        <w:t>except that the</w:t>
      </w:r>
      <w:r w:rsidRPr="002B731D">
        <w:rPr>
          <w:rFonts w:eastAsia="Calibri"/>
          <w:sz w:val="20"/>
          <w:lang w:val="en-CA"/>
        </w:rPr>
        <w:t xml:space="preserve"> </w:t>
      </w:r>
      <w:proofErr w:type="spellStart"/>
      <w:r w:rsidRPr="002B731D">
        <w:rPr>
          <w:rFonts w:ascii="Courier" w:eastAsia="Calibri" w:hAnsi="Courier"/>
          <w:sz w:val="20"/>
          <w:lang w:val="en-CA"/>
        </w:rPr>
        <w:t>ProjectedOmniVideoBox</w:t>
      </w:r>
      <w:proofErr w:type="spellEnd"/>
      <w:r w:rsidRPr="002B731D">
        <w:rPr>
          <w:rFonts w:eastAsia="Calibri"/>
          <w:sz w:val="20"/>
          <w:lang w:val="en-CA"/>
        </w:rPr>
        <w:t xml:space="preserve"> </w:t>
      </w:r>
      <w:r w:rsidRPr="002B731D">
        <w:rPr>
          <w:rFonts w:ascii="Times New Roman" w:eastAsia="Calibri" w:hAnsi="Times New Roman"/>
          <w:sz w:val="20"/>
          <w:lang w:val="en-CA"/>
        </w:rPr>
        <w:t xml:space="preserve">contained in the </w:t>
      </w:r>
      <w:proofErr w:type="spellStart"/>
      <w:r w:rsidRPr="002B731D">
        <w:rPr>
          <w:rFonts w:ascii="Courier" w:eastAsia="Calibri" w:hAnsi="Courier"/>
          <w:sz w:val="20"/>
          <w:lang w:val="en-CA"/>
        </w:rPr>
        <w:t>SchemeInformationBox</w:t>
      </w:r>
      <w:proofErr w:type="spellEnd"/>
      <w:r w:rsidRPr="002B731D">
        <w:rPr>
          <w:rFonts w:eastAsia="Calibri"/>
          <w:sz w:val="20"/>
          <w:lang w:val="en-CA"/>
        </w:rPr>
        <w:t xml:space="preserve"> </w:t>
      </w:r>
      <w:r w:rsidRPr="002B731D">
        <w:rPr>
          <w:rFonts w:ascii="Times New Roman" w:eastAsia="Calibri" w:hAnsi="Times New Roman"/>
          <w:sz w:val="20"/>
          <w:lang w:val="en-CA"/>
        </w:rPr>
        <w:t xml:space="preserve">is additionally allowed to contain </w:t>
      </w:r>
      <w:proofErr w:type="spellStart"/>
      <w:r w:rsidRPr="002B731D">
        <w:rPr>
          <w:rFonts w:ascii="Courier" w:eastAsia="Calibri" w:hAnsi="Courier"/>
          <w:sz w:val="20"/>
          <w:lang w:val="en-CA"/>
        </w:rPr>
        <w:t>OverlayConfigBox</w:t>
      </w:r>
      <w:proofErr w:type="spellEnd"/>
      <w:r w:rsidRPr="002B731D">
        <w:rPr>
          <w:rFonts w:eastAsia="Calibri"/>
          <w:sz w:val="20"/>
          <w:lang w:val="en-CA"/>
        </w:rPr>
        <w:t xml:space="preserve"> </w:t>
      </w:r>
      <w:r w:rsidRPr="002B731D">
        <w:rPr>
          <w:rFonts w:ascii="Times New Roman" w:eastAsia="Calibri" w:hAnsi="Times New Roman"/>
          <w:sz w:val="20"/>
          <w:lang w:val="en-CA"/>
        </w:rPr>
        <w:t>and</w:t>
      </w:r>
      <w:r w:rsidRPr="002B731D">
        <w:rPr>
          <w:rFonts w:eastAsia="Calibri"/>
          <w:sz w:val="20"/>
          <w:lang w:val="en-CA"/>
        </w:rPr>
        <w:t xml:space="preserve"> </w:t>
      </w:r>
      <w:proofErr w:type="spellStart"/>
      <w:r w:rsidRPr="002B731D">
        <w:rPr>
          <w:rFonts w:ascii="Courier" w:eastAsia="Calibri" w:hAnsi="Courier"/>
          <w:sz w:val="20"/>
          <w:lang w:val="en-CA"/>
        </w:rPr>
        <w:t>ViewingSpaceBox</w:t>
      </w:r>
      <w:proofErr w:type="spellEnd"/>
      <w:r w:rsidRPr="002B731D">
        <w:rPr>
          <w:rFonts w:eastAsia="Calibri"/>
          <w:sz w:val="20"/>
          <w:lang w:val="en-CA"/>
        </w:rPr>
        <w:t xml:space="preserve">. </w:t>
      </w:r>
      <w:r w:rsidRPr="002B731D">
        <w:rPr>
          <w:rFonts w:ascii="Times New Roman" w:eastAsia="Calibri" w:hAnsi="Times New Roman"/>
          <w:sz w:val="20"/>
          <w:lang w:val="en-CA"/>
        </w:rPr>
        <w:t>The value of</w:t>
      </w:r>
      <w:r w:rsidRPr="002B731D">
        <w:rPr>
          <w:rFonts w:eastAsia="Calibri"/>
          <w:sz w:val="20"/>
          <w:lang w:val="en-CA"/>
        </w:rPr>
        <w:t xml:space="preserve"> </w:t>
      </w:r>
      <w:r w:rsidRPr="002B731D">
        <w:rPr>
          <w:rFonts w:ascii="Courier" w:eastAsia="Calibri" w:hAnsi="Courier"/>
          <w:sz w:val="20"/>
          <w:lang w:val="en-CA"/>
        </w:rPr>
        <w:t>version</w:t>
      </w:r>
      <w:r w:rsidRPr="002B731D">
        <w:rPr>
          <w:rFonts w:eastAsia="Calibri"/>
          <w:sz w:val="20"/>
          <w:lang w:val="en-CA"/>
        </w:rPr>
        <w:t xml:space="preserve"> of </w:t>
      </w:r>
      <w:proofErr w:type="spellStart"/>
      <w:r w:rsidRPr="002B731D">
        <w:rPr>
          <w:rFonts w:ascii="Courier" w:eastAsia="Calibri" w:hAnsi="Courier"/>
          <w:sz w:val="20"/>
          <w:lang w:val="en-CA"/>
        </w:rPr>
        <w:t>OverlayConfigBox</w:t>
      </w:r>
      <w:proofErr w:type="spellEnd"/>
      <w:r w:rsidRPr="002B731D">
        <w:rPr>
          <w:rFonts w:eastAsia="Calibri"/>
          <w:sz w:val="20"/>
          <w:lang w:val="en-CA"/>
        </w:rPr>
        <w:t xml:space="preserve"> </w:t>
      </w:r>
      <w:r w:rsidRPr="002B731D">
        <w:rPr>
          <w:rFonts w:ascii="Times New Roman" w:eastAsia="Calibri" w:hAnsi="Times New Roman"/>
          <w:sz w:val="20"/>
          <w:lang w:val="en-CA"/>
        </w:rPr>
        <w:t xml:space="preserve">(when present) and </w:t>
      </w:r>
      <w:proofErr w:type="spellStart"/>
      <w:r w:rsidRPr="002B731D">
        <w:rPr>
          <w:rFonts w:ascii="Courier" w:eastAsia="Calibri" w:hAnsi="Courier"/>
          <w:sz w:val="20"/>
          <w:lang w:val="en-CA"/>
        </w:rPr>
        <w:t>ViewingSpaceBox</w:t>
      </w:r>
      <w:proofErr w:type="spellEnd"/>
      <w:r w:rsidRPr="002B731D">
        <w:rPr>
          <w:rFonts w:eastAsia="Calibri"/>
          <w:sz w:val="20"/>
          <w:lang w:val="en-CA"/>
        </w:rPr>
        <w:t xml:space="preserve"> </w:t>
      </w:r>
      <w:r w:rsidRPr="002B731D">
        <w:rPr>
          <w:rFonts w:ascii="Times New Roman" w:eastAsia="Calibri" w:hAnsi="Times New Roman"/>
          <w:sz w:val="20"/>
          <w:lang w:val="en-CA"/>
        </w:rPr>
        <w:t>(when present) shall be equal to 0.</w:t>
      </w:r>
    </w:p>
    <w:p w14:paraId="707BCA00" w14:textId="77777777" w:rsidR="008D17E6" w:rsidRPr="002B731D" w:rsidRDefault="008D17E6" w:rsidP="00B91884">
      <w:pPr>
        <w:pStyle w:val="Heading4"/>
        <w:keepLines/>
        <w:numPr>
          <w:ilvl w:val="0"/>
          <w:numId w:val="0"/>
        </w:numPr>
        <w:spacing w:before="120" w:after="120" w:line="240" w:lineRule="atLeast"/>
        <w:jc w:val="left"/>
        <w:rPr>
          <w:rFonts w:ascii="Times New Roman" w:hAnsi="Times New Roman"/>
          <w:color w:val="FF0000"/>
          <w:sz w:val="20"/>
          <w:szCs w:val="20"/>
          <w:lang w:val="en-CA"/>
        </w:rPr>
      </w:pPr>
      <w:bookmarkStart w:id="22" w:name="_Ref1466648"/>
      <w:bookmarkStart w:id="23" w:name="_Hlk2062834"/>
      <w:r w:rsidRPr="002B731D">
        <w:rPr>
          <w:rFonts w:ascii="Times New Roman" w:hAnsi="Times New Roman"/>
          <w:color w:val="FF0000"/>
          <w:sz w:val="20"/>
          <w:szCs w:val="20"/>
          <w:lang w:val="en-CA"/>
        </w:rPr>
        <w:lastRenderedPageBreak/>
        <w:t xml:space="preserve">7.6.1.7 Equirectangular or </w:t>
      </w:r>
      <w:proofErr w:type="spellStart"/>
      <w:r w:rsidRPr="002B731D">
        <w:rPr>
          <w:rFonts w:ascii="Times New Roman" w:hAnsi="Times New Roman"/>
          <w:color w:val="FF0000"/>
          <w:sz w:val="20"/>
          <w:szCs w:val="20"/>
          <w:lang w:val="en-CA"/>
        </w:rPr>
        <w:t>cubemap</w:t>
      </w:r>
      <w:proofErr w:type="spellEnd"/>
      <w:r w:rsidRPr="002B731D">
        <w:rPr>
          <w:rFonts w:ascii="Times New Roman" w:hAnsi="Times New Roman"/>
          <w:color w:val="FF0000"/>
          <w:sz w:val="20"/>
          <w:szCs w:val="20"/>
          <w:lang w:val="en-CA"/>
        </w:rPr>
        <w:t xml:space="preserve"> projected video with overlays over transparent background ('</w:t>
      </w:r>
      <w:proofErr w:type="spellStart"/>
      <w:r w:rsidRPr="002B731D">
        <w:rPr>
          <w:rFonts w:ascii="Times New Roman" w:hAnsi="Times New Roman"/>
          <w:color w:val="FF0000"/>
          <w:sz w:val="20"/>
          <w:szCs w:val="20"/>
          <w:lang w:val="en-CA"/>
        </w:rPr>
        <w:t>ectb</w:t>
      </w:r>
      <w:proofErr w:type="spellEnd"/>
      <w:r w:rsidRPr="002B731D">
        <w:rPr>
          <w:rFonts w:ascii="Times New Roman" w:hAnsi="Times New Roman"/>
          <w:color w:val="FF0000"/>
          <w:sz w:val="20"/>
          <w:szCs w:val="20"/>
          <w:lang w:val="en-CA"/>
        </w:rPr>
        <w:t>')</w:t>
      </w:r>
      <w:bookmarkEnd w:id="22"/>
    </w:p>
    <w:p w14:paraId="580163ED" w14:textId="77777777" w:rsidR="008D17E6" w:rsidRPr="002B731D" w:rsidRDefault="008D17E6" w:rsidP="008D17E6">
      <w:pPr>
        <w:spacing w:after="160"/>
        <w:jc w:val="both"/>
        <w:rPr>
          <w:rFonts w:ascii="Times New Roman" w:eastAsia="Calibri" w:hAnsi="Times New Roman"/>
          <w:color w:val="FF0000"/>
          <w:sz w:val="20"/>
          <w:lang w:val="en-CA"/>
        </w:rPr>
      </w:pPr>
      <w:bookmarkStart w:id="24" w:name="_Hlk2062850"/>
      <w:r w:rsidRPr="002B731D">
        <w:rPr>
          <w:rFonts w:ascii="Times New Roman" w:eastAsia="Calibri" w:hAnsi="Times New Roman"/>
          <w:color w:val="FF0000"/>
          <w:sz w:val="20"/>
          <w:lang w:val="en-CA"/>
        </w:rPr>
        <w:t>When</w:t>
      </w:r>
      <w:r w:rsidRPr="002B731D">
        <w:rPr>
          <w:rFonts w:eastAsia="Calibri"/>
          <w:color w:val="FF0000"/>
          <w:sz w:val="20"/>
          <w:lang w:val="en-CA"/>
        </w:rPr>
        <w:t xml:space="preserve"> </w:t>
      </w:r>
      <w:proofErr w:type="spellStart"/>
      <w:r w:rsidRPr="002B731D">
        <w:rPr>
          <w:rFonts w:ascii="Courier" w:eastAsia="Calibri" w:hAnsi="Courier"/>
          <w:color w:val="FF0000"/>
          <w:sz w:val="20"/>
          <w:lang w:val="en-CA"/>
        </w:rPr>
        <w:t>scheme_type</w:t>
      </w:r>
      <w:proofErr w:type="spellEnd"/>
      <w:r w:rsidRPr="002B731D">
        <w:rPr>
          <w:rFonts w:eastAsia="Calibri"/>
          <w:color w:val="FF0000"/>
          <w:sz w:val="20"/>
          <w:lang w:val="en-CA"/>
        </w:rPr>
        <w:t xml:space="preserve"> </w:t>
      </w:r>
      <w:r w:rsidRPr="002B731D">
        <w:rPr>
          <w:rFonts w:ascii="Times New Roman" w:eastAsia="Calibri" w:hAnsi="Times New Roman"/>
          <w:color w:val="FF0000"/>
          <w:sz w:val="20"/>
          <w:lang w:val="en-CA"/>
        </w:rPr>
        <w:t>is equal to</w:t>
      </w:r>
      <w:r w:rsidRPr="002B731D">
        <w:rPr>
          <w:rFonts w:eastAsia="Calibri"/>
          <w:color w:val="FF0000"/>
          <w:sz w:val="20"/>
          <w:lang w:val="en-CA"/>
        </w:rPr>
        <w:t xml:space="preserve"> </w:t>
      </w:r>
      <w:r w:rsidRPr="002B731D">
        <w:rPr>
          <w:rFonts w:ascii="Courier" w:eastAsia="Calibri" w:hAnsi="Courier"/>
          <w:color w:val="FF0000"/>
          <w:sz w:val="20"/>
          <w:lang w:val="en-CA"/>
        </w:rPr>
        <w:t>'</w:t>
      </w:r>
      <w:proofErr w:type="spellStart"/>
      <w:r w:rsidRPr="002B731D">
        <w:rPr>
          <w:rFonts w:ascii="Courier" w:eastAsia="Calibri" w:hAnsi="Courier"/>
          <w:color w:val="FF0000"/>
          <w:sz w:val="20"/>
          <w:lang w:val="en-CA"/>
        </w:rPr>
        <w:t>ectb</w:t>
      </w:r>
      <w:proofErr w:type="spellEnd"/>
      <w:r w:rsidRPr="002B731D">
        <w:rPr>
          <w:rFonts w:ascii="Courier" w:eastAsia="Calibri" w:hAnsi="Courier"/>
          <w:color w:val="FF0000"/>
          <w:sz w:val="20"/>
          <w:lang w:val="en-CA"/>
        </w:rPr>
        <w:t>'</w:t>
      </w:r>
      <w:r w:rsidRPr="002B731D">
        <w:rPr>
          <w:rFonts w:eastAsia="Calibri"/>
          <w:color w:val="FF0000"/>
          <w:sz w:val="20"/>
          <w:lang w:val="en-CA"/>
        </w:rPr>
        <w:t xml:space="preserve"> </w:t>
      </w:r>
      <w:r w:rsidRPr="002B731D">
        <w:rPr>
          <w:rFonts w:ascii="Times New Roman" w:eastAsia="Calibri" w:hAnsi="Times New Roman"/>
          <w:color w:val="FF0000"/>
          <w:sz w:val="20"/>
          <w:lang w:val="en-CA"/>
        </w:rPr>
        <w:t>in an instance of</w:t>
      </w:r>
      <w:r w:rsidRPr="002B731D">
        <w:rPr>
          <w:rFonts w:eastAsia="Calibri"/>
          <w:color w:val="FF0000"/>
          <w:sz w:val="20"/>
          <w:lang w:val="en-CA"/>
        </w:rPr>
        <w:t xml:space="preserve"> </w:t>
      </w:r>
      <w:proofErr w:type="spellStart"/>
      <w:r w:rsidRPr="002B731D">
        <w:rPr>
          <w:rFonts w:ascii="Courier" w:eastAsia="Calibri" w:hAnsi="Courier"/>
          <w:color w:val="FF0000"/>
          <w:sz w:val="20"/>
          <w:lang w:val="en-CA"/>
        </w:rPr>
        <w:t>CompatibleSchemeTypeBox</w:t>
      </w:r>
      <w:proofErr w:type="spellEnd"/>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in the </w:t>
      </w:r>
      <w:proofErr w:type="spellStart"/>
      <w:r w:rsidRPr="002B731D">
        <w:rPr>
          <w:rFonts w:ascii="Courier" w:eastAsia="Calibri" w:hAnsi="Courier"/>
          <w:color w:val="FF0000"/>
          <w:sz w:val="20"/>
          <w:lang w:val="en-CA"/>
        </w:rPr>
        <w:t>RestrictedSchemeInfoBox</w:t>
      </w:r>
      <w:proofErr w:type="spellEnd"/>
      <w:r w:rsidRPr="002B731D">
        <w:rPr>
          <w:rFonts w:eastAsia="Calibri"/>
          <w:color w:val="FF0000"/>
          <w:sz w:val="20"/>
          <w:lang w:val="en-CA"/>
        </w:rPr>
        <w:t xml:space="preserve">, </w:t>
      </w:r>
      <w:r w:rsidRPr="002B731D">
        <w:rPr>
          <w:rFonts w:ascii="Times New Roman" w:eastAsia="Calibri" w:hAnsi="Times New Roman"/>
          <w:color w:val="FF0000"/>
          <w:sz w:val="20"/>
          <w:lang w:val="en-CA"/>
        </w:rPr>
        <w:t>the track conforms to the constraints of</w:t>
      </w:r>
      <w:r w:rsidRPr="002B731D">
        <w:rPr>
          <w:rFonts w:eastAsia="Calibri"/>
          <w:color w:val="FF0000"/>
          <w:sz w:val="20"/>
          <w:lang w:val="en-CA"/>
        </w:rPr>
        <w:t xml:space="preserve"> </w:t>
      </w:r>
      <w:proofErr w:type="spellStart"/>
      <w:r w:rsidRPr="002B731D">
        <w:rPr>
          <w:rFonts w:ascii="Courier" w:eastAsia="Calibri" w:hAnsi="Courier"/>
          <w:color w:val="FF0000"/>
          <w:sz w:val="20"/>
          <w:lang w:val="en-CA"/>
        </w:rPr>
        <w:t>scheme_type</w:t>
      </w:r>
      <w:proofErr w:type="spellEnd"/>
      <w:r w:rsidRPr="002B731D">
        <w:rPr>
          <w:rFonts w:eastAsia="Calibri"/>
          <w:color w:val="FF0000"/>
          <w:sz w:val="20"/>
          <w:lang w:val="en-CA"/>
        </w:rPr>
        <w:t xml:space="preserve"> </w:t>
      </w:r>
      <w:r w:rsidRPr="002B731D">
        <w:rPr>
          <w:rFonts w:ascii="Times New Roman" w:eastAsia="Calibri" w:hAnsi="Times New Roman"/>
          <w:color w:val="FF0000"/>
          <w:sz w:val="20"/>
          <w:lang w:val="en-CA"/>
        </w:rPr>
        <w:t>equal to</w:t>
      </w:r>
      <w:r w:rsidRPr="002B731D">
        <w:rPr>
          <w:rFonts w:eastAsia="Calibri"/>
          <w:color w:val="FF0000"/>
          <w:sz w:val="20"/>
          <w:lang w:val="en-CA"/>
        </w:rPr>
        <w:t xml:space="preserve"> </w:t>
      </w:r>
      <w:r w:rsidRPr="002B731D">
        <w:rPr>
          <w:rFonts w:ascii="Courier" w:eastAsia="Calibri" w:hAnsi="Courier"/>
          <w:color w:val="FF0000"/>
          <w:sz w:val="20"/>
          <w:lang w:val="en-CA"/>
        </w:rPr>
        <w:t>'</w:t>
      </w:r>
      <w:proofErr w:type="spellStart"/>
      <w:r w:rsidRPr="002B731D">
        <w:rPr>
          <w:rFonts w:ascii="Courier" w:eastAsia="Calibri" w:hAnsi="Courier"/>
          <w:color w:val="FF0000"/>
          <w:sz w:val="20"/>
          <w:lang w:val="en-CA"/>
        </w:rPr>
        <w:t>ecov</w:t>
      </w:r>
      <w:proofErr w:type="spellEnd"/>
      <w:r w:rsidRPr="002B731D">
        <w:rPr>
          <w:rFonts w:ascii="Courier" w:eastAsia="Calibri" w:hAnsi="Courier"/>
          <w:color w:val="FF0000"/>
          <w:sz w:val="20"/>
          <w:lang w:val="en-CA"/>
        </w:rPr>
        <w:t>'</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except that the value of </w:t>
      </w:r>
      <w:r w:rsidRPr="002B731D">
        <w:rPr>
          <w:rFonts w:ascii="Courier" w:hAnsi="Courier"/>
          <w:noProof/>
          <w:color w:val="FF0000"/>
          <w:sz w:val="20"/>
          <w:lang w:val="en-CA"/>
        </w:rPr>
        <w:t>background_layer_type</w:t>
      </w:r>
      <w:r w:rsidRPr="002B731D">
        <w:rPr>
          <w:rFonts w:eastAsia="Calibri"/>
          <w:color w:val="FF0000"/>
          <w:sz w:val="20"/>
          <w:lang w:val="en-CA"/>
        </w:rPr>
        <w:t xml:space="preserve"> </w:t>
      </w:r>
      <w:r w:rsidRPr="002B731D">
        <w:rPr>
          <w:rFonts w:ascii="Times New Roman" w:eastAsia="Calibri" w:hAnsi="Times New Roman"/>
          <w:color w:val="FF0000"/>
          <w:sz w:val="20"/>
          <w:lang w:val="en-CA"/>
        </w:rPr>
        <w:t xml:space="preserve">in </w:t>
      </w:r>
      <w:r w:rsidRPr="002B731D">
        <w:rPr>
          <w:rFonts w:ascii="Courier" w:hAnsi="Courier"/>
          <w:noProof/>
          <w:color w:val="FF0000"/>
          <w:sz w:val="20"/>
          <w:lang w:val="en-CA"/>
        </w:rPr>
        <w:t>OverlayAndBackgroundGroupingBox</w:t>
      </w:r>
      <w:r w:rsidRPr="002B731D">
        <w:rPr>
          <w:rFonts w:ascii="Times New Roman" w:eastAsia="Calibri" w:hAnsi="Times New Roman"/>
          <w:color w:val="FF0000"/>
          <w:sz w:val="20"/>
          <w:szCs w:val="24"/>
          <w:lang w:val="en-CA"/>
        </w:rPr>
        <w:t xml:space="preserve"> </w:t>
      </w:r>
      <w:r w:rsidRPr="002B731D">
        <w:rPr>
          <w:rFonts w:ascii="Times New Roman" w:eastAsia="Calibri" w:hAnsi="Times New Roman"/>
          <w:color w:val="FF0000"/>
          <w:sz w:val="20"/>
          <w:lang w:val="en-CA"/>
        </w:rPr>
        <w:t>may be equal to 1.</w:t>
      </w:r>
    </w:p>
    <w:bookmarkEnd w:id="23"/>
    <w:bookmarkEnd w:id="24"/>
    <w:p w14:paraId="486353BD" w14:textId="77777777" w:rsidR="008D17E6" w:rsidRPr="002B731D" w:rsidRDefault="008D17E6" w:rsidP="00C843EE">
      <w:pPr>
        <w:rPr>
          <w:lang w:val="en-CA"/>
        </w:rPr>
      </w:pPr>
    </w:p>
    <w:p w14:paraId="25904EEE" w14:textId="77777777" w:rsidR="00C843EE" w:rsidRPr="002B731D" w:rsidRDefault="00C843EE" w:rsidP="00C843EE">
      <w:pPr>
        <w:keepNext/>
        <w:numPr>
          <w:ilvl w:val="2"/>
          <w:numId w:val="0"/>
        </w:numPr>
        <w:spacing w:before="240" w:after="60"/>
        <w:ind w:left="720" w:hanging="862"/>
        <w:jc w:val="both"/>
        <w:outlineLvl w:val="2"/>
        <w:rPr>
          <w:rFonts w:ascii="Times New Roman" w:hAnsi="Times New Roman"/>
          <w:b/>
          <w:kern w:val="20"/>
          <w:sz w:val="20"/>
          <w:szCs w:val="24"/>
          <w:lang w:val="en-CA"/>
        </w:rPr>
      </w:pPr>
      <w:bookmarkStart w:id="25" w:name="_Hlk533002493"/>
      <w:r w:rsidRPr="002B731D">
        <w:rPr>
          <w:rFonts w:ascii="Times New Roman" w:hAnsi="Times New Roman"/>
          <w:b/>
          <w:kern w:val="20"/>
          <w:sz w:val="20"/>
          <w:szCs w:val="24"/>
          <w:lang w:val="en-CA"/>
        </w:rPr>
        <w:t>7.13.1</w:t>
      </w:r>
      <w:r w:rsidRPr="002B731D">
        <w:rPr>
          <w:rFonts w:ascii="Times New Roman" w:hAnsi="Times New Roman"/>
          <w:b/>
          <w:kern w:val="20"/>
          <w:sz w:val="20"/>
          <w:szCs w:val="24"/>
          <w:lang w:val="en-CA"/>
        </w:rPr>
        <w:tab/>
        <w:t>Overlay structure</w:t>
      </w:r>
    </w:p>
    <w:p w14:paraId="2C30CF10"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7.13.1.1</w:t>
      </w:r>
      <w:r w:rsidRPr="002B731D">
        <w:rPr>
          <w:rFonts w:ascii="Times New Roman" w:hAnsi="Times New Roman"/>
          <w:b/>
          <w:spacing w:val="5"/>
          <w:kern w:val="20"/>
          <w:sz w:val="20"/>
          <w:szCs w:val="24"/>
          <w:lang w:val="en-CA"/>
        </w:rPr>
        <w:tab/>
        <w:t>Definition</w:t>
      </w:r>
    </w:p>
    <w:p w14:paraId="6784610B" w14:textId="77777777" w:rsidR="00C843EE" w:rsidRPr="004A56F5" w:rsidRDefault="00C843EE" w:rsidP="00C843EE">
      <w:pPr>
        <w:spacing w:after="160"/>
        <w:jc w:val="both"/>
        <w:rPr>
          <w:rFonts w:ascii="Times New Roman" w:eastAsia="Malgun Gothic" w:hAnsi="Times New Roman"/>
          <w:sz w:val="20"/>
          <w:lang w:val="en-CA" w:eastAsia="zh-CN"/>
        </w:rPr>
      </w:pPr>
      <w:proofErr w:type="spellStart"/>
      <w:r w:rsidRPr="004A56F5">
        <w:rPr>
          <w:rFonts w:ascii="Courier" w:eastAsia="Malgun Gothic" w:hAnsi="Courier"/>
          <w:sz w:val="20"/>
          <w:lang w:val="en-CA" w:eastAsia="zh-CN"/>
        </w:rPr>
        <w:t>OverlayStruct</w:t>
      </w:r>
      <w:proofErr w:type="spellEnd"/>
      <w:r w:rsidRPr="004A56F5">
        <w:rPr>
          <w:rFonts w:ascii="Times New Roman" w:eastAsia="Malgun Gothic" w:hAnsi="Times New Roman"/>
          <w:sz w:val="20"/>
          <w:lang w:val="en-CA" w:eastAsia="zh-CN"/>
        </w:rPr>
        <w:t xml:space="preserve"> specifies the overlay related metadata per each overlay.</w:t>
      </w:r>
    </w:p>
    <w:p w14:paraId="5C8BC0BB"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bookmarkStart w:id="26" w:name="_Ref522200020"/>
      <w:r w:rsidRPr="002B731D">
        <w:rPr>
          <w:rFonts w:ascii="Times New Roman" w:hAnsi="Times New Roman"/>
          <w:b/>
          <w:spacing w:val="5"/>
          <w:kern w:val="20"/>
          <w:sz w:val="20"/>
          <w:szCs w:val="24"/>
          <w:lang w:val="en-CA"/>
        </w:rPr>
        <w:t>7.13.1.2</w:t>
      </w:r>
      <w:r w:rsidRPr="002B731D">
        <w:rPr>
          <w:rFonts w:ascii="Times New Roman" w:hAnsi="Times New Roman"/>
          <w:b/>
          <w:spacing w:val="5"/>
          <w:kern w:val="20"/>
          <w:sz w:val="20"/>
          <w:szCs w:val="24"/>
          <w:lang w:val="en-CA"/>
        </w:rPr>
        <w:tab/>
        <w:t>Syntax</w:t>
      </w:r>
      <w:bookmarkEnd w:id="26"/>
    </w:p>
    <w:p w14:paraId="786DA8B0"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lang w:val="en-CA" w:eastAsia="zh-CN"/>
        </w:rPr>
      </w:pPr>
      <w:r w:rsidRPr="002B731D">
        <w:rPr>
          <w:rFonts w:ascii="Courier" w:eastAsia="Malgun Gothic" w:hAnsi="Courier"/>
          <w:noProof/>
          <w:sz w:val="20"/>
          <w:lang w:val="en-CA" w:eastAsia="zh-CN"/>
        </w:rPr>
        <w:t>aligned(8) class SingleOverlayStruct()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int(16) overlay_id;</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for (i = 0; i &lt; num_flag_bytes * 8;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 overlay_control_flag[i];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for (i = 0; i &lt; num_flag_bytes * 8;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if (overlay_control_flag[i])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 overlay_control_essential_flag[i];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int(15) byte_count[i];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unsigned int(8) overlay_control_struct[i][byte_count[i]];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w:t>
      </w:r>
      <w:r w:rsidRPr="002B731D">
        <w:rPr>
          <w:rFonts w:ascii="Courier" w:eastAsia="Malgun Gothic" w:hAnsi="Courier"/>
          <w:noProof/>
          <w:sz w:val="20"/>
          <w:lang w:val="en-CA" w:eastAsia="zh-CN"/>
        </w:rPr>
        <w:br/>
        <w:t>}</w:t>
      </w:r>
    </w:p>
    <w:p w14:paraId="21ED5137"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eastAsia="Malgun Gothic" w:hAnsi="Courier"/>
          <w:noProof/>
          <w:sz w:val="20"/>
          <w:lang w:val="en-CA" w:eastAsia="zh-CN"/>
        </w:rPr>
      </w:pPr>
      <w:r w:rsidRPr="002B731D">
        <w:rPr>
          <w:rFonts w:ascii="Courier" w:eastAsia="Malgun Gothic" w:hAnsi="Courier"/>
          <w:noProof/>
          <w:sz w:val="20"/>
          <w:lang w:val="en-CA" w:eastAsia="zh-CN"/>
        </w:rPr>
        <w:t>aligned(8) class OverlayStruct() {</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int(16) num_overlays;</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t>unsigned int(8) num_flag_bytes;</w:t>
      </w:r>
    </w:p>
    <w:p w14:paraId="28516666" w14:textId="77777777" w:rsidR="00C843EE" w:rsidRPr="002B731D" w:rsidRDefault="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rPr>
          <w:rFonts w:ascii="Courier" w:eastAsia="Malgun Gothic" w:hAnsi="Courier"/>
          <w:noProof/>
          <w:sz w:val="20"/>
          <w:lang w:val="en-CA" w:eastAsia="zh-CN"/>
        </w:rPr>
      </w:pPr>
      <w:r w:rsidRPr="002B731D">
        <w:rPr>
          <w:rFonts w:ascii="Courier" w:eastAsia="Malgun Gothic" w:hAnsi="Courier"/>
          <w:noProof/>
          <w:sz w:val="20"/>
          <w:lang w:val="en-CA" w:eastAsia="zh-CN"/>
        </w:rPr>
        <w:t xml:space="preserve">   </w:t>
      </w:r>
      <w:r w:rsidRPr="002B731D">
        <w:rPr>
          <w:rFonts w:ascii="Courier" w:eastAsia="Malgun Gothic" w:hAnsi="Courier"/>
          <w:noProof/>
          <w:sz w:val="20"/>
          <w:lang w:val="en-CA" w:eastAsia="zh-CN"/>
        </w:rPr>
        <w:tab/>
        <w:t>for (i = 0; i &lt; num_overlays; i++)</w:t>
      </w:r>
      <w:r w:rsidRPr="002B731D">
        <w:rPr>
          <w:rFonts w:ascii="Courier" w:eastAsia="Malgun Gothic" w:hAnsi="Courier"/>
          <w:noProof/>
          <w:sz w:val="20"/>
          <w:lang w:val="en-CA" w:eastAsia="zh-CN"/>
        </w:rPr>
        <w:br/>
      </w:r>
      <w:r w:rsidRPr="002B731D">
        <w:rPr>
          <w:rFonts w:ascii="Courier" w:eastAsia="Malgun Gothic" w:hAnsi="Courier"/>
          <w:noProof/>
          <w:sz w:val="20"/>
          <w:lang w:val="en-CA" w:eastAsia="zh-CN"/>
        </w:rPr>
        <w:tab/>
      </w:r>
      <w:r w:rsidRPr="002B731D">
        <w:rPr>
          <w:rFonts w:ascii="Courier" w:eastAsia="Malgun Gothic" w:hAnsi="Courier"/>
          <w:noProof/>
          <w:sz w:val="20"/>
          <w:lang w:val="en-CA" w:eastAsia="zh-CN"/>
        </w:rPr>
        <w:tab/>
        <w:t>SingleOverlayStruct();</w:t>
      </w:r>
      <w:r w:rsidRPr="002B731D">
        <w:rPr>
          <w:rFonts w:ascii="Courier" w:eastAsia="Malgun Gothic" w:hAnsi="Courier"/>
          <w:noProof/>
          <w:sz w:val="20"/>
          <w:lang w:val="en-CA" w:eastAsia="zh-CN"/>
        </w:rPr>
        <w:br/>
        <w:t>}</w:t>
      </w:r>
    </w:p>
    <w:bookmarkEnd w:id="25"/>
    <w:p w14:paraId="55D23277"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7BE6F025" w14:textId="77777777" w:rsidR="00C843EE" w:rsidRPr="002B731D" w:rsidRDefault="00C843EE" w:rsidP="00C843EE">
      <w:pPr>
        <w:keepLines/>
        <w:tabs>
          <w:tab w:val="left" w:pos="360"/>
          <w:tab w:val="left" w:pos="1080"/>
          <w:tab w:val="left" w:pos="1440"/>
          <w:tab w:val="left" w:pos="1800"/>
          <w:tab w:val="left" w:pos="2160"/>
          <w:tab w:val="left" w:pos="2520"/>
          <w:tab w:val="left" w:pos="2880"/>
          <w:tab w:val="left" w:pos="3240"/>
          <w:tab w:val="left" w:pos="3600"/>
          <w:tab w:val="left" w:pos="3960"/>
          <w:tab w:val="left" w:pos="4320"/>
        </w:tabs>
        <w:rPr>
          <w:rFonts w:ascii="Courier" w:eastAsia="Malgun Gothic" w:hAnsi="Courier"/>
          <w:noProof/>
          <w:sz w:val="20"/>
          <w:lang w:val="en-CA" w:eastAsia="zh-CN"/>
        </w:rPr>
      </w:pPr>
    </w:p>
    <w:p w14:paraId="6597B160"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077CAC7C" w14:textId="77777777" w:rsidR="00C843EE" w:rsidRPr="002B731D" w:rsidRDefault="00C843EE" w:rsidP="00C843EE">
      <w:pPr>
        <w:numPr>
          <w:ilvl w:val="0"/>
          <w:numId w:val="56"/>
        </w:numPr>
        <w:jc w:val="both"/>
        <w:rPr>
          <w:rFonts w:ascii="Times New Roman" w:hAnsi="Times New Roman"/>
          <w:noProof/>
          <w:sz w:val="20"/>
          <w:lang w:val="en-CA" w:eastAsia="zh-CN"/>
        </w:rPr>
      </w:pPr>
      <w:bookmarkStart w:id="27" w:name="_Hlk533002805"/>
      <w:r w:rsidRPr="002B731D">
        <w:rPr>
          <w:rFonts w:ascii="Times New Roman" w:hAnsi="Times New Roman"/>
          <w:noProof/>
          <w:sz w:val="20"/>
          <w:lang w:val="en-CA" w:eastAsia="zh-CN"/>
        </w:rPr>
        <w:t xml:space="preserve">If the </w:t>
      </w:r>
      <w:r w:rsidRPr="002B731D">
        <w:rPr>
          <w:rFonts w:ascii="Courier" w:hAnsi="Courier"/>
          <w:noProof/>
          <w:sz w:val="20"/>
          <w:lang w:val="en-CA" w:eastAsia="zh-CN"/>
        </w:rPr>
        <w:t>OverlayPriority</w:t>
      </w:r>
      <w:r w:rsidRPr="002B731D">
        <w:rPr>
          <w:rFonts w:ascii="Times New Roman" w:hAnsi="Times New Roman"/>
          <w:noProof/>
          <w:sz w:val="20"/>
          <w:lang w:val="en-CA" w:eastAsia="zh-CN"/>
        </w:rPr>
        <w:t xml:space="preserve"> control structure is present for the overlay and </w:t>
      </w:r>
      <w:r w:rsidRPr="002B731D">
        <w:rPr>
          <w:rFonts w:ascii="Courier" w:hAnsi="Courier"/>
          <w:noProof/>
          <w:sz w:val="20"/>
          <w:lang w:val="en-CA" w:eastAsia="zh-CN"/>
        </w:rPr>
        <w:t>overlay_priority</w:t>
      </w:r>
      <w:r w:rsidRPr="002B731D">
        <w:rPr>
          <w:rFonts w:ascii="Times New Roman" w:hAnsi="Times New Roman"/>
          <w:noProof/>
          <w:sz w:val="20"/>
          <w:lang w:val="en-CA" w:eastAsia="zh-CN"/>
        </w:rPr>
        <w:t xml:space="preserve"> in </w:t>
      </w:r>
      <w:r w:rsidRPr="002B731D">
        <w:rPr>
          <w:rFonts w:ascii="Courier" w:hAnsi="Courier"/>
          <w:noProof/>
          <w:sz w:val="20"/>
          <w:lang w:val="en-CA" w:eastAsia="zh-CN"/>
        </w:rPr>
        <w:t>OverlayPriority</w:t>
      </w:r>
      <w:r w:rsidRPr="002B731D">
        <w:rPr>
          <w:rFonts w:ascii="Times New Roman" w:hAnsi="Times New Roman"/>
          <w:noProof/>
          <w:sz w:val="20"/>
          <w:lang w:val="en-CA" w:eastAsia="zh-CN"/>
        </w:rPr>
        <w:t xml:space="preserve"> is equal to 0, the OMAF player shall display neither the overlays specified by this </w:t>
      </w:r>
      <w:r w:rsidRPr="002B731D">
        <w:rPr>
          <w:rFonts w:ascii="Courier" w:hAnsi="Courier"/>
          <w:noProof/>
          <w:sz w:val="20"/>
          <w:lang w:val="en-CA" w:eastAsia="zh-CN"/>
        </w:rPr>
        <w:t>OverlayStruct</w:t>
      </w:r>
      <w:r w:rsidRPr="002B731D">
        <w:rPr>
          <w:rFonts w:ascii="Times New Roman" w:hAnsi="Times New Roman"/>
          <w:noProof/>
          <w:sz w:val="20"/>
          <w:lang w:val="en-CA" w:eastAsia="zh-CN"/>
        </w:rPr>
        <w:t xml:space="preserve"> nor the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hAnsi="Times New Roman"/>
          <w:noProof/>
          <w:sz w:val="20"/>
          <w:lang w:val="en-CA" w:eastAsia="zh-CN"/>
        </w:rPr>
        <w:t>.</w:t>
      </w:r>
      <w:bookmarkEnd w:id="27"/>
    </w:p>
    <w:p w14:paraId="54F1C725"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5A71B5D3" w14:textId="77777777" w:rsidR="00C843EE" w:rsidRPr="002B731D" w:rsidRDefault="00C843EE" w:rsidP="00C843EE">
      <w:pPr>
        <w:rPr>
          <w:rFonts w:ascii="Times New Roman" w:hAnsi="Times New Roman"/>
          <w:sz w:val="24"/>
          <w:szCs w:val="24"/>
          <w:lang w:val="en-CA"/>
        </w:rPr>
      </w:pPr>
    </w:p>
    <w:p w14:paraId="57594242"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bookmarkStart w:id="28" w:name="_Ref517893176"/>
      <w:r w:rsidRPr="002B731D">
        <w:rPr>
          <w:rFonts w:ascii="Times New Roman" w:hAnsi="Times New Roman"/>
          <w:b/>
          <w:spacing w:val="5"/>
          <w:kern w:val="20"/>
          <w:sz w:val="20"/>
          <w:szCs w:val="24"/>
          <w:lang w:val="en-CA"/>
        </w:rPr>
        <w:t>7.13.2.2</w:t>
      </w:r>
      <w:r w:rsidRPr="002B731D">
        <w:rPr>
          <w:rFonts w:ascii="Times New Roman" w:hAnsi="Times New Roman"/>
          <w:b/>
          <w:spacing w:val="5"/>
          <w:kern w:val="20"/>
          <w:sz w:val="20"/>
          <w:szCs w:val="24"/>
          <w:lang w:val="en-CA"/>
        </w:rPr>
        <w:tab/>
        <w:t>Viewport-relative overlay</w:t>
      </w:r>
      <w:bookmarkEnd w:id="28"/>
    </w:p>
    <w:p w14:paraId="164FB951"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sz w:val="24"/>
          <w:szCs w:val="24"/>
          <w:lang w:val="en-CA"/>
        </w:rPr>
        <w:t>…</w:t>
      </w:r>
    </w:p>
    <w:p w14:paraId="0B851C04" w14:textId="77777777" w:rsidR="00C843EE" w:rsidRPr="002B731D" w:rsidRDefault="00C843EE" w:rsidP="00C843EE">
      <w:pPr>
        <w:spacing w:after="160"/>
        <w:jc w:val="both"/>
        <w:rPr>
          <w:rFonts w:ascii="Times New Roman" w:eastAsia="Malgun Gothic" w:hAnsi="Times New Roman"/>
          <w:noProof/>
          <w:sz w:val="20"/>
          <w:lang w:val="en-CA" w:eastAsia="ko-KR"/>
        </w:rPr>
      </w:pPr>
      <w:bookmarkStart w:id="29" w:name="_Hlk533002995"/>
      <w:r w:rsidRPr="002B731D">
        <w:rPr>
          <w:rFonts w:ascii="Courier" w:eastAsia="Malgun Gothic" w:hAnsi="Courier"/>
          <w:noProof/>
          <w:sz w:val="20"/>
          <w:lang w:val="en-CA" w:eastAsia="zh-CN"/>
        </w:rPr>
        <w:t>disparity</w:t>
      </w:r>
      <w:r w:rsidRPr="002B731D">
        <w:rPr>
          <w:rFonts w:ascii="Courier" w:eastAsia="Malgun Gothic" w:hAnsi="Courier"/>
          <w:noProof/>
          <w:sz w:val="20"/>
          <w:lang w:val="en-CA" w:eastAsia="ko-KR"/>
        </w:rPr>
        <w:t>_in_percent</w:t>
      </w:r>
      <w:r w:rsidRPr="002B731D">
        <w:rPr>
          <w:rFonts w:ascii="Times New Roman" w:eastAsia="Malgun Gothic" w:hAnsi="Times New Roman"/>
          <w:noProof/>
          <w:sz w:val="20"/>
          <w:lang w:val="en-CA" w:eastAsia="ko-KR"/>
        </w:rPr>
        <w:t xml:space="preserve"> indicates the disparity, </w:t>
      </w:r>
      <w:r w:rsidRPr="002B731D">
        <w:rPr>
          <w:rFonts w:ascii="Times New Roman" w:eastAsia="Malgun Gothic" w:hAnsi="Times New Roman"/>
          <w:color w:val="000000"/>
          <w:sz w:val="20"/>
          <w:lang w:val="en-CA" w:eastAsia="ko-KR"/>
        </w:rPr>
        <w:t xml:space="preserve">in units of </w:t>
      </w:r>
      <w:r w:rsidRPr="002B731D">
        <w:rPr>
          <w:rFonts w:ascii="Times New Roman" w:hAnsi="Times New Roman"/>
          <w:sz w:val="20"/>
          <w:lang w:val="en-CA" w:eastAsia="zh-CN"/>
        </w:rPr>
        <w:t>2</w:t>
      </w:r>
      <w:r w:rsidRPr="002B731D">
        <w:rPr>
          <w:rFonts w:ascii="Times New Roman" w:hAnsi="Times New Roman"/>
          <w:sz w:val="20"/>
          <w:vertAlign w:val="superscript"/>
          <w:lang w:val="en-CA" w:eastAsia="zh-CN"/>
        </w:rPr>
        <w:t>−16</w:t>
      </w:r>
      <w:r w:rsidRPr="002B731D">
        <w:rPr>
          <w:rFonts w:ascii="Times New Roman" w:eastAsia="Malgun Gothic" w:hAnsi="Times New Roman"/>
          <w:color w:val="000000"/>
          <w:sz w:val="20"/>
          <w:lang w:val="en-CA" w:eastAsia="ko-KR"/>
        </w:rPr>
        <w:t>,</w:t>
      </w:r>
      <w:r w:rsidRPr="002B731D">
        <w:rPr>
          <w:rFonts w:ascii="Times New Roman" w:eastAsia="Malgun Gothic" w:hAnsi="Times New Roman"/>
          <w:noProof/>
          <w:sz w:val="20"/>
          <w:lang w:val="en-CA" w:eastAsia="ko-KR"/>
        </w:rPr>
        <w:t xml:space="preserve"> as a fraction of the width of the display window for one view. The value may be negative, in which case the displacement direction is reversed. This value is used to displace the region to the left on the left eye view and to the right on the right eye view. This applies for the case when there is a monoscopic overlay and stereoscopic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w:t>
      </w:r>
    </w:p>
    <w:p w14:paraId="0C9072CA" w14:textId="77777777" w:rsidR="00C843EE" w:rsidRPr="004A56F5" w:rsidRDefault="00C843EE" w:rsidP="00C843EE">
      <w:pPr>
        <w:spacing w:after="160"/>
        <w:jc w:val="both"/>
        <w:rPr>
          <w:rFonts w:ascii="Times New Roman" w:eastAsia="Malgun Gothic" w:hAnsi="Times New Roman"/>
          <w:sz w:val="20"/>
          <w:lang w:val="en-CA" w:eastAsia="zh-CN"/>
        </w:rPr>
      </w:pPr>
      <w:r w:rsidRPr="002B731D">
        <w:rPr>
          <w:rFonts w:ascii="Courier" w:eastAsia="Malgun Gothic" w:hAnsi="Courier"/>
          <w:noProof/>
          <w:sz w:val="20"/>
          <w:lang w:val="en-CA" w:eastAsia="zh-CN"/>
        </w:rPr>
        <w:t>disparity</w:t>
      </w:r>
      <w:r w:rsidRPr="002B731D">
        <w:rPr>
          <w:rFonts w:ascii="Courier" w:eastAsia="Malgun Gothic" w:hAnsi="Courier"/>
          <w:noProof/>
          <w:sz w:val="20"/>
          <w:lang w:val="en-CA" w:eastAsia="ko-KR"/>
        </w:rPr>
        <w:t>_in_pixels</w:t>
      </w:r>
      <w:r w:rsidRPr="002B731D">
        <w:rPr>
          <w:rFonts w:ascii="Times New Roman" w:eastAsia="Malgun Gothic" w:hAnsi="Times New Roman"/>
          <w:noProof/>
          <w:sz w:val="20"/>
          <w:lang w:val="en-CA" w:eastAsia="ko-KR"/>
        </w:rPr>
        <w:t xml:space="preserve"> indicates the disparity in pixels. The value may be negative, in which case the displacement direction is reversed.</w:t>
      </w:r>
      <w:r w:rsidRPr="002B731D">
        <w:rPr>
          <w:rFonts w:ascii="Times New Roman" w:eastAsia="Malgun Gothic" w:hAnsi="Times New Roman"/>
          <w:sz w:val="20"/>
          <w:lang w:val="en-CA" w:eastAsia="zh-CN"/>
        </w:rPr>
        <w:t xml:space="preserve"> </w:t>
      </w:r>
      <w:r w:rsidRPr="002B731D">
        <w:rPr>
          <w:rFonts w:ascii="Times New Roman" w:eastAsia="Malgun Gothic" w:hAnsi="Times New Roman"/>
          <w:noProof/>
          <w:sz w:val="20"/>
          <w:lang w:val="en-CA" w:eastAsia="ko-KR"/>
        </w:rPr>
        <w:t xml:space="preserve">This value is used to displace the region to the left on the left eye view and to the right on the right </w:t>
      </w:r>
      <w:r w:rsidRPr="002B731D">
        <w:rPr>
          <w:rFonts w:ascii="Times New Roman" w:eastAsia="Malgun Gothic" w:hAnsi="Times New Roman"/>
          <w:noProof/>
          <w:sz w:val="20"/>
          <w:lang w:val="en-CA" w:eastAsia="ko-KR"/>
        </w:rPr>
        <w:lastRenderedPageBreak/>
        <w:t xml:space="preserve">eye view. This applies for the case when there is a monoscopic overlay and stereoscopic </w:t>
      </w:r>
      <w:r w:rsidRPr="002B731D">
        <w:rPr>
          <w:rFonts w:ascii="Times New Roman" w:hAnsi="Times New Roman"/>
          <w:strike/>
          <w:noProof/>
          <w:color w:val="FF0000"/>
          <w:sz w:val="20"/>
          <w:lang w:val="en-CA" w:eastAsia="zh-CN"/>
        </w:rPr>
        <w:t>background visual 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w:t>
      </w:r>
    </w:p>
    <w:bookmarkEnd w:id="29"/>
    <w:p w14:paraId="1C905EBD" w14:textId="77777777" w:rsidR="00C843EE" w:rsidRPr="002B731D" w:rsidRDefault="00C843EE" w:rsidP="00C843EE">
      <w:pPr>
        <w:rPr>
          <w:rFonts w:ascii="Times New Roman" w:hAnsi="Times New Roman"/>
          <w:sz w:val="24"/>
          <w:szCs w:val="24"/>
          <w:lang w:val="en-CA"/>
        </w:rPr>
      </w:pPr>
      <w:r w:rsidRPr="002B731D">
        <w:rPr>
          <w:rFonts w:ascii="Times New Roman" w:hAnsi="Times New Roman"/>
          <w:sz w:val="24"/>
          <w:szCs w:val="24"/>
          <w:lang w:val="en-CA"/>
        </w:rPr>
        <w:t>…</w:t>
      </w:r>
    </w:p>
    <w:p w14:paraId="698F4AB4" w14:textId="77777777" w:rsidR="00C843EE" w:rsidRPr="002B731D" w:rsidRDefault="00C843EE" w:rsidP="00C843EE">
      <w:pPr>
        <w:rPr>
          <w:rFonts w:ascii="Times New Roman" w:hAnsi="Times New Roman"/>
          <w:sz w:val="24"/>
          <w:szCs w:val="24"/>
          <w:lang w:val="en-CA"/>
        </w:rPr>
      </w:pPr>
    </w:p>
    <w:p w14:paraId="3931D79F" w14:textId="77777777" w:rsidR="00C843EE" w:rsidRPr="002B731D" w:rsidRDefault="00C843EE" w:rsidP="00C843EE">
      <w:pPr>
        <w:rPr>
          <w:rFonts w:ascii="Times New Roman" w:eastAsia="Malgun Gothic" w:hAnsi="Times New Roman"/>
          <w:noProof/>
          <w:sz w:val="20"/>
          <w:lang w:val="en-CA" w:eastAsia="ko-KR"/>
        </w:rPr>
      </w:pP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specifies a distance, in millimeters, corresponding to the radius of the unit sphere. The value should be used for stereoscopic rendering of the content on the unit sphere together with overlaying content and for deriving suitable binocular disparity for overlaying visual tracks or image items for which the depth is indicated relative to the unit sphere. When present multiple times for the same </w:t>
      </w:r>
      <w:r w:rsidRPr="002B731D">
        <w:rPr>
          <w:rFonts w:ascii="Times New Roman" w:hAnsi="Times New Roman"/>
          <w:strike/>
          <w:noProof/>
          <w:color w:val="FF0000"/>
          <w:sz w:val="20"/>
          <w:lang w:val="en-CA" w:eastAsia="zh-CN"/>
        </w:rPr>
        <w:t>media</w:t>
      </w:r>
      <w:r w:rsidRPr="002B731D">
        <w:rPr>
          <w:rFonts w:ascii="Times New Roman" w:hAnsi="Times New Roman"/>
          <w:noProof/>
          <w:color w:val="FF0000"/>
          <w:sz w:val="20"/>
          <w:lang w:val="en-CA" w:eastAsia="zh-CN"/>
        </w:rPr>
        <w:t>background layer</w:t>
      </w:r>
      <w:r w:rsidRPr="002B731D">
        <w:rPr>
          <w:rFonts w:ascii="Times New Roman" w:eastAsia="Malgun Gothic" w:hAnsi="Times New Roman"/>
          <w:noProof/>
          <w:sz w:val="20"/>
          <w:lang w:val="en-CA" w:eastAsia="ko-KR"/>
        </w:rPr>
        <w:t xml:space="preserve">, the value of all instances of </w:t>
      </w: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shall be identical. The presence of </w:t>
      </w:r>
      <w:r w:rsidRPr="002B731D">
        <w:rPr>
          <w:rFonts w:ascii="Courier" w:eastAsia="Malgun Gothic" w:hAnsi="Courier"/>
          <w:noProof/>
          <w:sz w:val="20"/>
          <w:lang w:val="en-CA" w:eastAsia="ko-KR"/>
        </w:rPr>
        <w:t>unit_sphere_distance_in_mm</w:t>
      </w:r>
      <w:r w:rsidRPr="002B731D">
        <w:rPr>
          <w:rFonts w:ascii="Times New Roman" w:eastAsia="Malgun Gothic" w:hAnsi="Times New Roman"/>
          <w:noProof/>
          <w:sz w:val="20"/>
          <w:lang w:val="en-CA" w:eastAsia="ko-KR"/>
        </w:rPr>
        <w:t xml:space="preserve"> is optional.</w:t>
      </w:r>
    </w:p>
    <w:p w14:paraId="4829CEBF" w14:textId="77777777" w:rsidR="00C843EE" w:rsidRPr="002B731D" w:rsidRDefault="00C843EE" w:rsidP="00C843EE">
      <w:pPr>
        <w:rPr>
          <w:rFonts w:ascii="Times New Roman" w:eastAsia="Malgun Gothic" w:hAnsi="Times New Roman"/>
          <w:noProof/>
          <w:sz w:val="20"/>
          <w:lang w:val="en-CA" w:eastAsia="ko-KR"/>
        </w:rPr>
      </w:pPr>
    </w:p>
    <w:p w14:paraId="06ED4304"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7.13.6.2</w:t>
      </w:r>
      <w:r w:rsidRPr="002B731D">
        <w:rPr>
          <w:rFonts w:ascii="Times New Roman" w:hAnsi="Times New Roman"/>
          <w:b/>
          <w:spacing w:val="5"/>
          <w:kern w:val="20"/>
          <w:sz w:val="20"/>
          <w:szCs w:val="24"/>
          <w:lang w:val="en-CA"/>
        </w:rPr>
        <w:tab/>
        <w:t>Grouping of overlays and background visual media that are intended to be presented together</w:t>
      </w:r>
    </w:p>
    <w:p w14:paraId="5730AAD2" w14:textId="77777777" w:rsidR="00EA590B" w:rsidRPr="002B731D" w:rsidRDefault="00EA590B" w:rsidP="00B91884">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t>7.13.6.2.1 Definition</w:t>
      </w:r>
    </w:p>
    <w:p w14:paraId="0116273D" w14:textId="77777777" w:rsidR="00EA590B" w:rsidRPr="002B731D" w:rsidRDefault="00EA590B" w:rsidP="00EA590B">
      <w:pPr>
        <w:spacing w:after="160"/>
        <w:jc w:val="both"/>
        <w:rPr>
          <w:rFonts w:ascii="Times New Roman" w:hAnsi="Times New Roman"/>
          <w:sz w:val="20"/>
          <w:lang w:val="en-CA"/>
        </w:rPr>
      </w:pPr>
      <w:proofErr w:type="spellStart"/>
      <w:r w:rsidRPr="002B731D">
        <w:rPr>
          <w:rFonts w:ascii="Courier" w:hAnsi="Courier"/>
          <w:sz w:val="20"/>
          <w:lang w:val="en-CA"/>
        </w:rPr>
        <w:t>EntityToGroupBox</w:t>
      </w:r>
      <w:proofErr w:type="spellEnd"/>
      <w:r w:rsidRPr="002B731D">
        <w:rPr>
          <w:sz w:val="20"/>
          <w:lang w:val="en-CA"/>
        </w:rPr>
        <w:t xml:space="preserve"> </w:t>
      </w:r>
      <w:r w:rsidRPr="002B731D">
        <w:rPr>
          <w:rFonts w:ascii="Times New Roman" w:hAnsi="Times New Roman"/>
          <w:sz w:val="20"/>
          <w:lang w:val="en-CA"/>
        </w:rPr>
        <w:t>with</w:t>
      </w:r>
      <w:r w:rsidRPr="002B731D">
        <w:rPr>
          <w:sz w:val="20"/>
          <w:lang w:val="en-CA"/>
        </w:rPr>
        <w:t xml:space="preserve"> </w:t>
      </w:r>
      <w:proofErr w:type="spellStart"/>
      <w:r w:rsidRPr="002B731D">
        <w:rPr>
          <w:rFonts w:ascii="Courier" w:hAnsi="Courier"/>
          <w:sz w:val="20"/>
          <w:lang w:val="en-CA"/>
        </w:rPr>
        <w:t>grouping_type</w:t>
      </w:r>
      <w:proofErr w:type="spellEnd"/>
      <w:r w:rsidRPr="002B731D">
        <w:rPr>
          <w:sz w:val="20"/>
          <w:lang w:val="en-CA"/>
        </w:rPr>
        <w:t xml:space="preserve"> </w:t>
      </w:r>
      <w:r w:rsidRPr="002B731D">
        <w:rPr>
          <w:rFonts w:ascii="Times New Roman" w:hAnsi="Times New Roman"/>
          <w:sz w:val="20"/>
          <w:lang w:val="en-CA"/>
        </w:rPr>
        <w:t>equal to</w:t>
      </w:r>
      <w:r w:rsidRPr="002B731D">
        <w:rPr>
          <w:sz w:val="20"/>
          <w:lang w:val="en-CA"/>
        </w:rPr>
        <w:t xml:space="preserve"> </w:t>
      </w:r>
      <w:r w:rsidRPr="002B731D">
        <w:rPr>
          <w:rFonts w:ascii="Courier" w:hAnsi="Courier"/>
          <w:sz w:val="20"/>
          <w:lang w:val="en-CA"/>
        </w:rPr>
        <w:t>'</w:t>
      </w:r>
      <w:proofErr w:type="spellStart"/>
      <w:r w:rsidRPr="002B731D">
        <w:rPr>
          <w:rFonts w:ascii="Courier" w:hAnsi="Courier"/>
          <w:sz w:val="20"/>
          <w:lang w:val="en-CA"/>
        </w:rPr>
        <w:t>ovbg</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specifies tracks and image items containing overlays and background visual media that are intended to be presented together.</w:t>
      </w:r>
    </w:p>
    <w:p w14:paraId="49EC06AF" w14:textId="77777777" w:rsidR="00EA590B" w:rsidRPr="002B731D" w:rsidRDefault="00EA590B" w:rsidP="00EA590B">
      <w:pPr>
        <w:spacing w:after="160"/>
        <w:jc w:val="both"/>
        <w:rPr>
          <w:sz w:val="20"/>
          <w:lang w:val="en-CA"/>
        </w:rPr>
      </w:pPr>
      <w:r w:rsidRPr="002B731D">
        <w:rPr>
          <w:rFonts w:ascii="Times New Roman" w:hAnsi="Times New Roman"/>
          <w:sz w:val="20"/>
          <w:lang w:val="en-CA"/>
        </w:rPr>
        <w:t xml:space="preserve">If the </w:t>
      </w:r>
      <w:proofErr w:type="spellStart"/>
      <w:r w:rsidRPr="002B731D">
        <w:rPr>
          <w:rFonts w:ascii="Times New Roman" w:hAnsi="Times New Roman"/>
          <w:sz w:val="20"/>
          <w:lang w:val="en-CA"/>
        </w:rPr>
        <w:t>i-th</w:t>
      </w:r>
      <w:proofErr w:type="spellEnd"/>
      <w:r w:rsidRPr="002B731D">
        <w:rPr>
          <w:rFonts w:ascii="Times New Roman" w:hAnsi="Times New Roman"/>
          <w:sz w:val="20"/>
          <w:lang w:val="en-CA"/>
        </w:rPr>
        <w:t xml:space="preserve"> entity in the</w:t>
      </w:r>
      <w:r w:rsidRPr="002B731D">
        <w:rPr>
          <w:sz w:val="20"/>
          <w:lang w:val="en-CA"/>
        </w:rPr>
        <w:t xml:space="preserve"> </w:t>
      </w:r>
      <w:r w:rsidRPr="002B731D">
        <w:rPr>
          <w:rFonts w:ascii="Courier" w:hAnsi="Courier"/>
          <w:sz w:val="20"/>
          <w:lang w:val="en-CA"/>
        </w:rPr>
        <w:t>'</w:t>
      </w:r>
      <w:proofErr w:type="spellStart"/>
      <w:r w:rsidRPr="002B731D">
        <w:rPr>
          <w:rFonts w:ascii="Courier" w:hAnsi="Courier"/>
          <w:sz w:val="20"/>
          <w:lang w:val="en-CA"/>
        </w:rPr>
        <w:t>ovbg</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 xml:space="preserve">entity group includes overlays, </w:t>
      </w:r>
      <w:proofErr w:type="spellStart"/>
      <w:r w:rsidRPr="002B731D">
        <w:rPr>
          <w:rFonts w:ascii="Courier" w:hAnsi="Courier"/>
          <w:sz w:val="20"/>
          <w:lang w:val="en-CA"/>
        </w:rPr>
        <w:t>overlay_flag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 xml:space="preserve">shall be equal to 1. Otherwise, </w:t>
      </w:r>
      <w:proofErr w:type="spellStart"/>
      <w:r w:rsidRPr="002B731D">
        <w:rPr>
          <w:rFonts w:ascii="Courier" w:hAnsi="Courier"/>
          <w:sz w:val="20"/>
          <w:lang w:val="en-CA"/>
        </w:rPr>
        <w:t>overlay_flag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rFonts w:ascii="Times New Roman" w:hAnsi="Times New Roman"/>
          <w:sz w:val="20"/>
          <w:lang w:val="en-CA"/>
        </w:rPr>
        <w:t xml:space="preserve"> shall be equal to 0.</w:t>
      </w:r>
    </w:p>
    <w:p w14:paraId="7EC931E7"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eastAsia="ko-KR"/>
        </w:rPr>
        <w:t>NOTE 1</w:t>
      </w:r>
      <w:r w:rsidRPr="002B731D">
        <w:rPr>
          <w:rFonts w:ascii="Times New Roman" w:hAnsi="Times New Roman"/>
          <w:sz w:val="18"/>
          <w:szCs w:val="18"/>
          <w:lang w:val="en-CA"/>
        </w:rPr>
        <w:t>:</w:t>
      </w:r>
      <w:r w:rsidRPr="002B731D">
        <w:rPr>
          <w:rFonts w:ascii="Times New Roman" w:hAnsi="Times New Roman"/>
          <w:sz w:val="18"/>
          <w:szCs w:val="18"/>
          <w:lang w:val="en-CA"/>
        </w:rPr>
        <w:tab/>
        <w:t>The presence of overlays could also be determined as follows: When a track in an</w:t>
      </w:r>
      <w:r w:rsidRPr="002B731D">
        <w:rPr>
          <w:sz w:val="18"/>
          <w:szCs w:val="18"/>
          <w:lang w:val="en-CA"/>
        </w:rPr>
        <w:t xml:space="preserve"> </w:t>
      </w:r>
      <w:r w:rsidRPr="002B731D">
        <w:rPr>
          <w:rFonts w:ascii="Courier" w:hAnsi="Courier"/>
          <w:sz w:val="18"/>
          <w:szCs w:val="18"/>
          <w:lang w:val="en-CA"/>
        </w:rPr>
        <w:t>'</w:t>
      </w:r>
      <w:proofErr w:type="spellStart"/>
      <w:r w:rsidRPr="002B731D">
        <w:rPr>
          <w:rFonts w:ascii="Courier" w:hAnsi="Courier"/>
          <w:sz w:val="18"/>
          <w:szCs w:val="18"/>
          <w:lang w:val="en-CA"/>
        </w:rPr>
        <w:t>ovbg</w:t>
      </w:r>
      <w:proofErr w:type="spellEnd"/>
      <w:r w:rsidRPr="002B731D">
        <w:rPr>
          <w:rFonts w:ascii="Courier" w:hAnsi="Courier"/>
          <w:sz w:val="18"/>
          <w:szCs w:val="18"/>
          <w:lang w:val="en-CA"/>
        </w:rPr>
        <w:t>'</w:t>
      </w:r>
      <w:r w:rsidRPr="002B731D">
        <w:rPr>
          <w:sz w:val="18"/>
          <w:szCs w:val="18"/>
          <w:lang w:val="en-CA"/>
        </w:rPr>
        <w:t xml:space="preserve"> </w:t>
      </w:r>
      <w:r w:rsidRPr="002B731D">
        <w:rPr>
          <w:rFonts w:ascii="Times New Roman" w:hAnsi="Times New Roman"/>
          <w:sz w:val="18"/>
          <w:szCs w:val="18"/>
          <w:lang w:val="en-CA"/>
        </w:rPr>
        <w:t>entity group contains an</w:t>
      </w:r>
      <w:r w:rsidRPr="002B731D">
        <w:rPr>
          <w:sz w:val="18"/>
          <w:szCs w:val="18"/>
          <w:lang w:val="en-CA"/>
        </w:rPr>
        <w:t xml:space="preserve"> </w:t>
      </w:r>
      <w:proofErr w:type="spellStart"/>
      <w:r w:rsidRPr="002B731D">
        <w:rPr>
          <w:rFonts w:ascii="Courier" w:hAnsi="Courier"/>
          <w:sz w:val="18"/>
          <w:szCs w:val="18"/>
          <w:lang w:val="en-CA"/>
        </w:rPr>
        <w:t>OverlayConfigBox</w:t>
      </w:r>
      <w:proofErr w:type="spellEnd"/>
      <w:r w:rsidRPr="002B731D">
        <w:rPr>
          <w:sz w:val="18"/>
          <w:szCs w:val="18"/>
          <w:lang w:val="en-CA"/>
        </w:rPr>
        <w:t xml:space="preserve"> </w:t>
      </w:r>
      <w:r w:rsidRPr="002B731D">
        <w:rPr>
          <w:rFonts w:ascii="Times New Roman" w:hAnsi="Times New Roman"/>
          <w:sz w:val="18"/>
          <w:szCs w:val="18"/>
          <w:lang w:val="en-CA"/>
        </w:rPr>
        <w:t>in its sample entry, it includes overlays. When an image item in an</w:t>
      </w:r>
      <w:r w:rsidRPr="002B731D">
        <w:rPr>
          <w:sz w:val="18"/>
          <w:szCs w:val="18"/>
          <w:lang w:val="en-CA"/>
        </w:rPr>
        <w:t xml:space="preserve"> </w:t>
      </w:r>
      <w:r w:rsidRPr="002B731D">
        <w:rPr>
          <w:rFonts w:ascii="Courier" w:hAnsi="Courier"/>
          <w:sz w:val="18"/>
          <w:szCs w:val="18"/>
          <w:lang w:val="en-CA"/>
        </w:rPr>
        <w:t>'</w:t>
      </w:r>
      <w:proofErr w:type="spellStart"/>
      <w:r w:rsidRPr="002B731D">
        <w:rPr>
          <w:rFonts w:ascii="Courier" w:hAnsi="Courier"/>
          <w:sz w:val="18"/>
          <w:szCs w:val="18"/>
          <w:lang w:val="en-CA"/>
        </w:rPr>
        <w:t>ovbg</w:t>
      </w:r>
      <w:proofErr w:type="spellEnd"/>
      <w:r w:rsidRPr="002B731D">
        <w:rPr>
          <w:rFonts w:ascii="Courier" w:hAnsi="Courier"/>
          <w:sz w:val="18"/>
          <w:szCs w:val="18"/>
          <w:lang w:val="en-CA"/>
        </w:rPr>
        <w:t>'</w:t>
      </w:r>
      <w:r w:rsidRPr="002B731D">
        <w:rPr>
          <w:sz w:val="18"/>
          <w:szCs w:val="18"/>
          <w:lang w:val="en-CA"/>
        </w:rPr>
        <w:t xml:space="preserve"> entity </w:t>
      </w:r>
      <w:r w:rsidRPr="002B731D">
        <w:rPr>
          <w:rFonts w:ascii="Times New Roman" w:hAnsi="Times New Roman"/>
          <w:sz w:val="18"/>
          <w:szCs w:val="18"/>
          <w:lang w:val="en-CA"/>
        </w:rPr>
        <w:t>group is associated with an overlay item property (i.e.,</w:t>
      </w:r>
      <w:r w:rsidRPr="002B731D">
        <w:rPr>
          <w:sz w:val="18"/>
          <w:szCs w:val="18"/>
          <w:lang w:val="en-CA"/>
        </w:rPr>
        <w:t xml:space="preserve"> </w:t>
      </w:r>
      <w:proofErr w:type="spellStart"/>
      <w:r w:rsidRPr="002B731D">
        <w:rPr>
          <w:rFonts w:ascii="Courier" w:hAnsi="Courier"/>
          <w:sz w:val="18"/>
          <w:szCs w:val="18"/>
          <w:lang w:val="en-CA"/>
        </w:rPr>
        <w:t>OverlayConfigProperty</w:t>
      </w:r>
      <w:proofErr w:type="spellEnd"/>
      <w:r w:rsidRPr="002B731D">
        <w:rPr>
          <w:rFonts w:ascii="Times New Roman" w:hAnsi="Times New Roman"/>
          <w:sz w:val="18"/>
          <w:szCs w:val="18"/>
          <w:lang w:val="en-CA"/>
        </w:rPr>
        <w:t>), it includes overlays.</w:t>
      </w:r>
    </w:p>
    <w:p w14:paraId="078C576B"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 xml:space="preserve">If the </w:t>
      </w:r>
      <w:proofErr w:type="spellStart"/>
      <w:r w:rsidRPr="002B731D">
        <w:rPr>
          <w:rFonts w:ascii="Times New Roman" w:hAnsi="Times New Roman"/>
          <w:sz w:val="20"/>
          <w:lang w:val="en-CA"/>
        </w:rPr>
        <w:t>i-th</w:t>
      </w:r>
      <w:proofErr w:type="spellEnd"/>
      <w:r w:rsidRPr="002B731D">
        <w:rPr>
          <w:rFonts w:ascii="Times New Roman" w:hAnsi="Times New Roman"/>
          <w:sz w:val="20"/>
          <w:lang w:val="en-CA"/>
        </w:rPr>
        <w:t xml:space="preserve"> entity in the </w:t>
      </w:r>
      <w:r w:rsidRPr="002B731D">
        <w:rPr>
          <w:rFonts w:ascii="Courier" w:hAnsi="Courier"/>
          <w:sz w:val="20"/>
          <w:lang w:val="en-CA"/>
        </w:rPr>
        <w:t>'</w:t>
      </w:r>
      <w:proofErr w:type="spellStart"/>
      <w:r w:rsidRPr="002B731D">
        <w:rPr>
          <w:rFonts w:ascii="Courier" w:hAnsi="Courier"/>
          <w:sz w:val="20"/>
          <w:lang w:val="en-CA"/>
        </w:rPr>
        <w:t>ovbg</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entity group includes background visual media,</w:t>
      </w:r>
      <w:r w:rsidRPr="002B731D">
        <w:rPr>
          <w:sz w:val="20"/>
          <w:lang w:val="en-CA"/>
        </w:rPr>
        <w:t xml:space="preserve"> </w:t>
      </w:r>
      <w:proofErr w:type="spellStart"/>
      <w:r w:rsidRPr="002B731D">
        <w:rPr>
          <w:rFonts w:ascii="Courier" w:hAnsi="Courier"/>
          <w:sz w:val="20"/>
          <w:lang w:val="en-CA"/>
        </w:rPr>
        <w:t>background_flag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shall be equal to 1. Otherwise,</w:t>
      </w:r>
      <w:r w:rsidRPr="002B731D">
        <w:rPr>
          <w:sz w:val="20"/>
          <w:lang w:val="en-CA"/>
        </w:rPr>
        <w:t xml:space="preserve"> </w:t>
      </w:r>
      <w:proofErr w:type="spellStart"/>
      <w:r w:rsidRPr="002B731D">
        <w:rPr>
          <w:rFonts w:ascii="Courier" w:hAnsi="Courier"/>
          <w:sz w:val="20"/>
          <w:lang w:val="en-CA"/>
        </w:rPr>
        <w:t>background_flag</w:t>
      </w:r>
      <w:proofErr w:type="spellEnd"/>
      <w:r w:rsidRPr="002B731D">
        <w:rPr>
          <w:rFonts w:ascii="Courier" w:hAnsi="Courier"/>
          <w:sz w:val="20"/>
          <w:lang w:val="en-CA"/>
        </w:rPr>
        <w:t>[</w:t>
      </w:r>
      <w:proofErr w:type="spellStart"/>
      <w:r w:rsidRPr="002B731D">
        <w:rPr>
          <w:rFonts w:ascii="Courier" w:hAnsi="Courier"/>
          <w:sz w:val="20"/>
          <w:lang w:val="en-CA"/>
        </w:rPr>
        <w:t>i</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shall be equal to 0.</w:t>
      </w:r>
    </w:p>
    <w:p w14:paraId="2E0257F3"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eastAsia="ko-KR"/>
        </w:rPr>
        <w:t>NOTE</w:t>
      </w:r>
      <w:r w:rsidRPr="002B731D">
        <w:rPr>
          <w:rFonts w:ascii="Times New Roman" w:hAnsi="Times New Roman"/>
          <w:sz w:val="18"/>
          <w:szCs w:val="18"/>
          <w:lang w:val="en-CA"/>
        </w:rPr>
        <w:t> 2:</w:t>
      </w:r>
      <w:r w:rsidRPr="002B731D">
        <w:rPr>
          <w:rFonts w:ascii="Times New Roman" w:hAnsi="Times New Roman"/>
          <w:sz w:val="18"/>
          <w:szCs w:val="18"/>
          <w:lang w:val="en-CA"/>
        </w:rPr>
        <w:tab/>
        <w:t>The presence of background visual media without overlays could also be determined as follows: When a track in an</w:t>
      </w:r>
      <w:r w:rsidRPr="002B731D">
        <w:rPr>
          <w:sz w:val="18"/>
          <w:szCs w:val="18"/>
          <w:lang w:val="en-CA"/>
        </w:rPr>
        <w:t xml:space="preserve"> </w:t>
      </w:r>
      <w:r w:rsidRPr="002B731D">
        <w:rPr>
          <w:rFonts w:ascii="Courier" w:hAnsi="Courier"/>
          <w:sz w:val="18"/>
          <w:szCs w:val="18"/>
          <w:lang w:val="en-CA"/>
        </w:rPr>
        <w:t>'</w:t>
      </w:r>
      <w:proofErr w:type="spellStart"/>
      <w:r w:rsidRPr="002B731D">
        <w:rPr>
          <w:rFonts w:ascii="Courier" w:hAnsi="Courier"/>
          <w:sz w:val="18"/>
          <w:szCs w:val="18"/>
          <w:lang w:val="en-CA"/>
        </w:rPr>
        <w:t>ovbg</w:t>
      </w:r>
      <w:proofErr w:type="spellEnd"/>
      <w:r w:rsidRPr="002B731D">
        <w:rPr>
          <w:rFonts w:ascii="Courier" w:hAnsi="Courier"/>
          <w:sz w:val="18"/>
          <w:szCs w:val="18"/>
          <w:lang w:val="en-CA"/>
        </w:rPr>
        <w:t>'</w:t>
      </w:r>
      <w:r w:rsidRPr="002B731D">
        <w:rPr>
          <w:sz w:val="18"/>
          <w:szCs w:val="18"/>
          <w:lang w:val="en-CA"/>
        </w:rPr>
        <w:t xml:space="preserve"> </w:t>
      </w:r>
      <w:r w:rsidRPr="002B731D">
        <w:rPr>
          <w:rFonts w:ascii="Times New Roman" w:hAnsi="Times New Roman"/>
          <w:sz w:val="18"/>
          <w:szCs w:val="18"/>
          <w:lang w:val="en-CA"/>
        </w:rPr>
        <w:t>entity group does not contain an</w:t>
      </w:r>
      <w:r w:rsidRPr="002B731D">
        <w:rPr>
          <w:sz w:val="18"/>
          <w:szCs w:val="18"/>
          <w:lang w:val="en-CA"/>
        </w:rPr>
        <w:t xml:space="preserve"> </w:t>
      </w:r>
      <w:proofErr w:type="spellStart"/>
      <w:r w:rsidRPr="002B731D">
        <w:rPr>
          <w:rFonts w:ascii="Courier" w:hAnsi="Courier"/>
          <w:sz w:val="18"/>
          <w:szCs w:val="18"/>
          <w:lang w:val="en-CA"/>
        </w:rPr>
        <w:t>OverlayConfigBox</w:t>
      </w:r>
      <w:proofErr w:type="spellEnd"/>
      <w:r w:rsidRPr="002B731D">
        <w:rPr>
          <w:sz w:val="18"/>
          <w:szCs w:val="18"/>
          <w:lang w:val="en-CA"/>
        </w:rPr>
        <w:t xml:space="preserve"> </w:t>
      </w:r>
      <w:r w:rsidRPr="002B731D">
        <w:rPr>
          <w:rFonts w:ascii="Times New Roman" w:hAnsi="Times New Roman"/>
          <w:sz w:val="18"/>
          <w:szCs w:val="18"/>
          <w:lang w:val="en-CA"/>
        </w:rPr>
        <w:t>in its sample entry, it is a background visual media track without overlays. When an image item in an</w:t>
      </w:r>
      <w:r w:rsidRPr="002B731D">
        <w:rPr>
          <w:sz w:val="18"/>
          <w:szCs w:val="18"/>
          <w:lang w:val="en-CA"/>
        </w:rPr>
        <w:t xml:space="preserve"> </w:t>
      </w:r>
      <w:r w:rsidRPr="002B731D">
        <w:rPr>
          <w:rFonts w:ascii="Courier" w:hAnsi="Courier"/>
          <w:sz w:val="18"/>
          <w:szCs w:val="18"/>
          <w:lang w:val="en-CA"/>
        </w:rPr>
        <w:t>'</w:t>
      </w:r>
      <w:proofErr w:type="spellStart"/>
      <w:r w:rsidRPr="002B731D">
        <w:rPr>
          <w:rFonts w:ascii="Courier" w:hAnsi="Courier"/>
          <w:sz w:val="18"/>
          <w:szCs w:val="18"/>
          <w:lang w:val="en-CA"/>
        </w:rPr>
        <w:t>ovbg</w:t>
      </w:r>
      <w:proofErr w:type="spellEnd"/>
      <w:r w:rsidRPr="002B731D">
        <w:rPr>
          <w:rFonts w:ascii="Courier" w:hAnsi="Courier"/>
          <w:sz w:val="18"/>
          <w:szCs w:val="18"/>
          <w:lang w:val="en-CA"/>
        </w:rPr>
        <w:t>'</w:t>
      </w:r>
      <w:r w:rsidRPr="002B731D">
        <w:rPr>
          <w:sz w:val="18"/>
          <w:szCs w:val="18"/>
          <w:lang w:val="en-CA"/>
        </w:rPr>
        <w:t xml:space="preserve"> </w:t>
      </w:r>
      <w:r w:rsidRPr="002B731D">
        <w:rPr>
          <w:rFonts w:ascii="Times New Roman" w:hAnsi="Times New Roman"/>
          <w:sz w:val="18"/>
          <w:szCs w:val="18"/>
          <w:lang w:val="en-CA"/>
        </w:rPr>
        <w:t>entity group is not associated with an overlay item property (i.e.,</w:t>
      </w:r>
      <w:r w:rsidRPr="002B731D">
        <w:rPr>
          <w:sz w:val="18"/>
          <w:szCs w:val="18"/>
          <w:lang w:val="en-CA"/>
        </w:rPr>
        <w:t xml:space="preserve"> </w:t>
      </w:r>
      <w:proofErr w:type="spellStart"/>
      <w:r w:rsidRPr="002B731D">
        <w:rPr>
          <w:rFonts w:ascii="Courier" w:hAnsi="Courier"/>
          <w:sz w:val="18"/>
          <w:szCs w:val="18"/>
          <w:lang w:val="en-CA"/>
        </w:rPr>
        <w:t>OverlayConfigProperty</w:t>
      </w:r>
      <w:proofErr w:type="spellEnd"/>
      <w:r w:rsidRPr="002B731D">
        <w:rPr>
          <w:rFonts w:ascii="Times New Roman" w:hAnsi="Times New Roman"/>
          <w:sz w:val="18"/>
          <w:szCs w:val="18"/>
          <w:lang w:val="en-CA"/>
        </w:rPr>
        <w:t>), it is a background visual image item without overlays.</w:t>
      </w:r>
    </w:p>
    <w:p w14:paraId="2AF4C1F9" w14:textId="77777777" w:rsidR="00EA590B" w:rsidRPr="002B731D" w:rsidRDefault="00EA590B" w:rsidP="00EA590B">
      <w:pPr>
        <w:tabs>
          <w:tab w:val="left" w:pos="1701"/>
        </w:tabs>
        <w:spacing w:after="160"/>
        <w:ind w:left="1687" w:hanging="967"/>
        <w:jc w:val="both"/>
        <w:rPr>
          <w:rFonts w:ascii="Times New Roman" w:hAnsi="Times New Roman"/>
          <w:sz w:val="18"/>
          <w:szCs w:val="18"/>
          <w:lang w:val="en-CA"/>
        </w:rPr>
      </w:pPr>
      <w:r w:rsidRPr="002B731D">
        <w:rPr>
          <w:rFonts w:ascii="Times New Roman" w:hAnsi="Times New Roman"/>
          <w:sz w:val="18"/>
          <w:szCs w:val="18"/>
          <w:lang w:val="en-CA"/>
        </w:rPr>
        <w:t>NOTE 3:</w:t>
      </w:r>
      <w:r w:rsidRPr="002B731D">
        <w:rPr>
          <w:rFonts w:ascii="Times New Roman" w:hAnsi="Times New Roman"/>
          <w:sz w:val="18"/>
          <w:szCs w:val="18"/>
          <w:lang w:val="en-CA"/>
        </w:rPr>
        <w:tab/>
        <w:t>When both</w:t>
      </w:r>
      <w:r w:rsidRPr="002B731D">
        <w:rPr>
          <w:sz w:val="18"/>
          <w:szCs w:val="18"/>
          <w:lang w:val="en-CA"/>
        </w:rPr>
        <w:t xml:space="preserve"> </w:t>
      </w:r>
      <w:proofErr w:type="spellStart"/>
      <w:r w:rsidRPr="002B731D">
        <w:rPr>
          <w:rFonts w:ascii="Courier" w:hAnsi="Courier"/>
          <w:sz w:val="18"/>
          <w:szCs w:val="18"/>
          <w:lang w:val="en-CA"/>
        </w:rPr>
        <w:t>overlay_flag</w:t>
      </w:r>
      <w:proofErr w:type="spellEnd"/>
      <w:r w:rsidRPr="002B731D">
        <w:rPr>
          <w:rFonts w:ascii="Courier" w:hAnsi="Courier"/>
          <w:sz w:val="18"/>
          <w:szCs w:val="18"/>
          <w:lang w:val="en-CA"/>
        </w:rPr>
        <w:t>[</w:t>
      </w:r>
      <w:proofErr w:type="spellStart"/>
      <w:r w:rsidRPr="002B731D">
        <w:rPr>
          <w:rFonts w:ascii="Courier" w:hAnsi="Courier"/>
          <w:sz w:val="18"/>
          <w:szCs w:val="18"/>
          <w:lang w:val="en-CA"/>
        </w:rPr>
        <w:t>i</w:t>
      </w:r>
      <w:proofErr w:type="spellEnd"/>
      <w:r w:rsidRPr="002B731D">
        <w:rPr>
          <w:rFonts w:ascii="Courier" w:hAnsi="Courier"/>
          <w:sz w:val="18"/>
          <w:szCs w:val="18"/>
          <w:lang w:val="en-CA"/>
        </w:rPr>
        <w:t>]</w:t>
      </w:r>
      <w:r w:rsidRPr="002B731D">
        <w:rPr>
          <w:sz w:val="18"/>
          <w:szCs w:val="18"/>
          <w:lang w:val="en-CA"/>
        </w:rPr>
        <w:t xml:space="preserve"> </w:t>
      </w:r>
      <w:r w:rsidRPr="002B731D">
        <w:rPr>
          <w:rFonts w:ascii="Times New Roman" w:hAnsi="Times New Roman"/>
          <w:sz w:val="18"/>
          <w:szCs w:val="18"/>
          <w:lang w:val="en-CA"/>
        </w:rPr>
        <w:t>and</w:t>
      </w:r>
      <w:r w:rsidRPr="002B731D">
        <w:rPr>
          <w:sz w:val="18"/>
          <w:szCs w:val="18"/>
          <w:lang w:val="en-CA"/>
        </w:rPr>
        <w:t xml:space="preserve"> </w:t>
      </w:r>
      <w:proofErr w:type="spellStart"/>
      <w:r w:rsidRPr="002B731D">
        <w:rPr>
          <w:rFonts w:ascii="Courier" w:hAnsi="Courier"/>
          <w:sz w:val="18"/>
          <w:szCs w:val="18"/>
          <w:lang w:val="en-CA"/>
        </w:rPr>
        <w:t>background_flag</w:t>
      </w:r>
      <w:proofErr w:type="spellEnd"/>
      <w:r w:rsidRPr="002B731D">
        <w:rPr>
          <w:rFonts w:ascii="Courier" w:hAnsi="Courier"/>
          <w:sz w:val="18"/>
          <w:szCs w:val="18"/>
          <w:lang w:val="en-CA"/>
        </w:rPr>
        <w:t>[</w:t>
      </w:r>
      <w:proofErr w:type="spellStart"/>
      <w:r w:rsidRPr="002B731D">
        <w:rPr>
          <w:rFonts w:ascii="Courier" w:hAnsi="Courier"/>
          <w:sz w:val="18"/>
          <w:szCs w:val="18"/>
          <w:lang w:val="en-CA"/>
        </w:rPr>
        <w:t>i</w:t>
      </w:r>
      <w:proofErr w:type="spellEnd"/>
      <w:r w:rsidRPr="002B731D">
        <w:rPr>
          <w:rFonts w:ascii="Courier" w:hAnsi="Courier"/>
          <w:sz w:val="18"/>
          <w:szCs w:val="18"/>
          <w:lang w:val="en-CA"/>
        </w:rPr>
        <w:t>]</w:t>
      </w:r>
      <w:r w:rsidRPr="002B731D">
        <w:rPr>
          <w:sz w:val="18"/>
          <w:szCs w:val="18"/>
          <w:lang w:val="en-CA"/>
        </w:rPr>
        <w:t xml:space="preserve"> </w:t>
      </w:r>
      <w:r w:rsidRPr="002B731D">
        <w:rPr>
          <w:rFonts w:ascii="Times New Roman" w:hAnsi="Times New Roman"/>
          <w:sz w:val="18"/>
          <w:szCs w:val="18"/>
          <w:lang w:val="en-CA"/>
        </w:rPr>
        <w:t xml:space="preserve">are equal to 1 for the same value of </w:t>
      </w:r>
      <w:proofErr w:type="spellStart"/>
      <w:r w:rsidRPr="002B731D">
        <w:rPr>
          <w:rFonts w:ascii="Times New Roman" w:hAnsi="Times New Roman"/>
          <w:sz w:val="18"/>
          <w:szCs w:val="18"/>
          <w:lang w:val="en-CA"/>
        </w:rPr>
        <w:t>i</w:t>
      </w:r>
      <w:proofErr w:type="spellEnd"/>
      <w:r w:rsidRPr="002B731D">
        <w:rPr>
          <w:rFonts w:ascii="Times New Roman" w:hAnsi="Times New Roman"/>
          <w:sz w:val="18"/>
          <w:szCs w:val="18"/>
          <w:lang w:val="en-CA"/>
        </w:rPr>
        <w:t xml:space="preserve">, both background visual media and overlays are present in the </w:t>
      </w:r>
      <w:proofErr w:type="spellStart"/>
      <w:r w:rsidRPr="002B731D">
        <w:rPr>
          <w:rFonts w:ascii="Times New Roman" w:hAnsi="Times New Roman"/>
          <w:sz w:val="18"/>
          <w:szCs w:val="18"/>
          <w:lang w:val="en-CA"/>
        </w:rPr>
        <w:t>i-th</w:t>
      </w:r>
      <w:proofErr w:type="spellEnd"/>
      <w:r w:rsidRPr="002B731D">
        <w:rPr>
          <w:rFonts w:ascii="Times New Roman" w:hAnsi="Times New Roman"/>
          <w:sz w:val="18"/>
          <w:szCs w:val="18"/>
          <w:lang w:val="en-CA"/>
        </w:rPr>
        <w:t xml:space="preserve"> entity.</w:t>
      </w:r>
    </w:p>
    <w:p w14:paraId="0AC225E2"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An</w:t>
      </w:r>
      <w:r w:rsidRPr="002B731D">
        <w:rPr>
          <w:sz w:val="20"/>
          <w:lang w:val="en-CA"/>
        </w:rPr>
        <w:t xml:space="preserve"> </w:t>
      </w:r>
      <w:r w:rsidRPr="002B731D">
        <w:rPr>
          <w:rFonts w:ascii="Courier" w:hAnsi="Courier"/>
          <w:sz w:val="20"/>
          <w:lang w:val="en-CA"/>
        </w:rPr>
        <w:t>'</w:t>
      </w:r>
      <w:proofErr w:type="spellStart"/>
      <w:r w:rsidRPr="002B731D">
        <w:rPr>
          <w:rFonts w:ascii="Courier" w:hAnsi="Courier"/>
          <w:sz w:val="20"/>
          <w:lang w:val="en-CA"/>
        </w:rPr>
        <w:t>ovbg</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 xml:space="preserve">entity group </w:t>
      </w:r>
      <w:r w:rsidRPr="002B731D">
        <w:rPr>
          <w:rFonts w:ascii="Times New Roman" w:eastAsia="Malgun Gothic" w:hAnsi="Times New Roman"/>
          <w:color w:val="FF0000"/>
          <w:sz w:val="20"/>
          <w:lang w:val="en-CA"/>
        </w:rPr>
        <w:t xml:space="preserve">with </w:t>
      </w:r>
      <w:r w:rsidRPr="002B731D">
        <w:rPr>
          <w:rFonts w:ascii="Courier" w:eastAsia="Malgun Gothic" w:hAnsi="Courier"/>
          <w:noProof/>
          <w:color w:val="FF0000"/>
          <w:sz w:val="20"/>
          <w:lang w:val="en-CA"/>
        </w:rPr>
        <w:t>background_layer_type</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equal to 0 </w:t>
      </w:r>
      <w:r w:rsidRPr="002B731D">
        <w:rPr>
          <w:rFonts w:ascii="Times New Roman" w:hAnsi="Times New Roman"/>
          <w:sz w:val="20"/>
          <w:lang w:val="en-CA"/>
        </w:rPr>
        <w:t>shall contain either a background visual media track or a background image item but not both. Additionally, any two background visual media tracks in the same</w:t>
      </w:r>
      <w:r w:rsidRPr="002B731D">
        <w:rPr>
          <w:sz w:val="20"/>
          <w:lang w:val="en-CA"/>
        </w:rPr>
        <w:t xml:space="preserve"> </w:t>
      </w:r>
      <w:r w:rsidRPr="002B731D">
        <w:rPr>
          <w:rFonts w:ascii="Courier" w:hAnsi="Courier"/>
          <w:sz w:val="20"/>
          <w:lang w:val="en-CA"/>
        </w:rPr>
        <w:t>'</w:t>
      </w:r>
      <w:proofErr w:type="spellStart"/>
      <w:r w:rsidRPr="002B731D">
        <w:rPr>
          <w:rFonts w:ascii="Courier" w:hAnsi="Courier"/>
          <w:sz w:val="20"/>
          <w:lang w:val="en-CA"/>
        </w:rPr>
        <w:t>ovbg</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 xml:space="preserve">entity group shall be alternatives to each other, indicated by the same value of </w:t>
      </w:r>
      <w:proofErr w:type="spellStart"/>
      <w:r w:rsidRPr="002B731D">
        <w:rPr>
          <w:rFonts w:ascii="Courier" w:hAnsi="Courier"/>
          <w:sz w:val="20"/>
          <w:lang w:val="en-CA"/>
        </w:rPr>
        <w:t>alternate_group</w:t>
      </w:r>
      <w:proofErr w:type="spellEnd"/>
      <w:r w:rsidRPr="002B731D">
        <w:rPr>
          <w:sz w:val="20"/>
          <w:lang w:val="en-CA"/>
        </w:rPr>
        <w:t xml:space="preserve"> </w:t>
      </w:r>
      <w:r w:rsidRPr="002B731D">
        <w:rPr>
          <w:rFonts w:ascii="Times New Roman" w:hAnsi="Times New Roman"/>
          <w:sz w:val="20"/>
          <w:lang w:val="en-CA"/>
        </w:rPr>
        <w:t>in their</w:t>
      </w:r>
      <w:r w:rsidRPr="002B731D">
        <w:rPr>
          <w:sz w:val="20"/>
          <w:lang w:val="en-CA"/>
        </w:rPr>
        <w:t xml:space="preserve"> </w:t>
      </w:r>
      <w:proofErr w:type="spellStart"/>
      <w:r w:rsidRPr="002B731D">
        <w:rPr>
          <w:rFonts w:ascii="Courier" w:hAnsi="Courier"/>
          <w:sz w:val="20"/>
          <w:lang w:val="en-CA"/>
        </w:rPr>
        <w:t>TrackHeaderBox</w:t>
      </w:r>
      <w:proofErr w:type="spellEnd"/>
      <w:r w:rsidRPr="002B731D">
        <w:rPr>
          <w:sz w:val="20"/>
          <w:lang w:val="en-CA"/>
        </w:rPr>
        <w:t xml:space="preserve">, </w:t>
      </w:r>
      <w:r w:rsidRPr="002B731D">
        <w:rPr>
          <w:rFonts w:ascii="Times New Roman" w:hAnsi="Times New Roman"/>
          <w:sz w:val="20"/>
          <w:lang w:val="en-CA"/>
        </w:rPr>
        <w:t>or shall belong to the same 2D spatial relationship track group. Any two background visual image items in the same</w:t>
      </w:r>
      <w:r w:rsidRPr="002B731D">
        <w:rPr>
          <w:sz w:val="20"/>
          <w:lang w:val="en-CA"/>
        </w:rPr>
        <w:t xml:space="preserve"> </w:t>
      </w:r>
      <w:r w:rsidRPr="002B731D">
        <w:rPr>
          <w:rFonts w:ascii="Courier" w:hAnsi="Courier"/>
          <w:sz w:val="20"/>
          <w:lang w:val="en-CA"/>
        </w:rPr>
        <w:t>'</w:t>
      </w:r>
      <w:proofErr w:type="spellStart"/>
      <w:r w:rsidRPr="002B731D">
        <w:rPr>
          <w:rFonts w:ascii="Courier" w:hAnsi="Courier"/>
          <w:sz w:val="20"/>
          <w:lang w:val="en-CA"/>
        </w:rPr>
        <w:t>ovbg</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entity group shall belong to the same</w:t>
      </w:r>
      <w:r w:rsidRPr="002B731D">
        <w:rPr>
          <w:sz w:val="20"/>
          <w:lang w:val="en-CA"/>
        </w:rPr>
        <w:t xml:space="preserve"> </w:t>
      </w:r>
      <w:r w:rsidRPr="002B731D">
        <w:rPr>
          <w:rFonts w:ascii="Courier" w:hAnsi="Courier"/>
          <w:sz w:val="20"/>
          <w:lang w:val="en-CA"/>
        </w:rPr>
        <w:t>'</w:t>
      </w:r>
      <w:proofErr w:type="spellStart"/>
      <w:r w:rsidRPr="002B731D">
        <w:rPr>
          <w:rFonts w:ascii="Courier" w:hAnsi="Courier"/>
          <w:sz w:val="20"/>
          <w:lang w:val="en-CA"/>
        </w:rPr>
        <w:t>altr</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entity group.</w:t>
      </w:r>
    </w:p>
    <w:p w14:paraId="5533F9F6" w14:textId="77777777" w:rsidR="00EA590B" w:rsidRPr="002B731D" w:rsidRDefault="00EA590B" w:rsidP="00EA590B">
      <w:pPr>
        <w:spacing w:after="160"/>
        <w:jc w:val="both"/>
        <w:rPr>
          <w:rFonts w:ascii="Times New Roman" w:hAnsi="Times New Roman"/>
          <w:sz w:val="20"/>
          <w:lang w:val="en-CA"/>
        </w:rPr>
      </w:pPr>
      <w:r w:rsidRPr="002B731D">
        <w:rPr>
          <w:rFonts w:ascii="Times New Roman" w:hAnsi="Times New Roman"/>
          <w:sz w:val="20"/>
          <w:lang w:val="en-CA"/>
        </w:rPr>
        <w:t>When both one or more overlays and background visual media are region-wise packed into the same video track or image item included in an</w:t>
      </w:r>
      <w:r w:rsidRPr="002B731D">
        <w:rPr>
          <w:sz w:val="20"/>
          <w:lang w:val="en-CA"/>
        </w:rPr>
        <w:t xml:space="preserve"> </w:t>
      </w:r>
      <w:r w:rsidRPr="002B731D">
        <w:rPr>
          <w:rFonts w:ascii="Courier" w:hAnsi="Courier"/>
          <w:sz w:val="20"/>
          <w:lang w:val="en-CA"/>
        </w:rPr>
        <w:t>'</w:t>
      </w:r>
      <w:proofErr w:type="spellStart"/>
      <w:r w:rsidRPr="002B731D">
        <w:rPr>
          <w:rFonts w:ascii="Courier" w:hAnsi="Courier"/>
          <w:sz w:val="20"/>
          <w:lang w:val="en-CA"/>
        </w:rPr>
        <w:t>ovbg</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 xml:space="preserve">entity group, the same </w:t>
      </w:r>
      <w:r w:rsidRPr="002B731D">
        <w:rPr>
          <w:rFonts w:ascii="Courier" w:hAnsi="Courier"/>
          <w:sz w:val="20"/>
          <w:lang w:val="en-CA"/>
        </w:rPr>
        <w:t>'</w:t>
      </w:r>
      <w:proofErr w:type="spellStart"/>
      <w:r w:rsidRPr="002B731D">
        <w:rPr>
          <w:rFonts w:ascii="Courier" w:hAnsi="Courier"/>
          <w:sz w:val="20"/>
          <w:lang w:val="en-CA"/>
        </w:rPr>
        <w:t>ovbg</w:t>
      </w:r>
      <w:proofErr w:type="spellEnd"/>
      <w:r w:rsidRPr="002B731D">
        <w:rPr>
          <w:rFonts w:ascii="Courier" w:hAnsi="Courier"/>
          <w:sz w:val="20"/>
          <w:lang w:val="en-CA"/>
        </w:rPr>
        <w:t>'</w:t>
      </w:r>
      <w:r w:rsidRPr="002B731D">
        <w:rPr>
          <w:sz w:val="20"/>
          <w:lang w:val="en-CA"/>
        </w:rPr>
        <w:t xml:space="preserve"> </w:t>
      </w:r>
      <w:r w:rsidRPr="002B731D">
        <w:rPr>
          <w:rFonts w:ascii="Times New Roman" w:hAnsi="Times New Roman"/>
          <w:sz w:val="20"/>
          <w:lang w:val="en-CA"/>
        </w:rPr>
        <w:t>entity group shall contain no other track or image item containing background visual media.</w:t>
      </w:r>
    </w:p>
    <w:p w14:paraId="4609284F" w14:textId="77777777" w:rsidR="00EA590B" w:rsidRPr="002B731D" w:rsidRDefault="00EA590B" w:rsidP="00EA590B">
      <w:pPr>
        <w:spacing w:after="160"/>
        <w:jc w:val="both"/>
        <w:rPr>
          <w:rFonts w:ascii="Times New Roman" w:hAnsi="Times New Roman"/>
          <w:color w:val="FF0000"/>
          <w:sz w:val="20"/>
          <w:lang w:val="en-CA"/>
        </w:rPr>
      </w:pPr>
      <w:r w:rsidRPr="002B731D">
        <w:rPr>
          <w:rFonts w:ascii="Times New Roman" w:eastAsia="Malgun Gothic" w:hAnsi="Times New Roman"/>
          <w:color w:val="FF0000"/>
          <w:sz w:val="20"/>
          <w:lang w:val="en-CA"/>
        </w:rPr>
        <w:t>An</w:t>
      </w:r>
      <w:r w:rsidRPr="002B731D">
        <w:rPr>
          <w:rFonts w:eastAsia="Malgun Gothic"/>
          <w:color w:val="FF0000"/>
          <w:sz w:val="20"/>
          <w:lang w:val="en-CA"/>
        </w:rPr>
        <w:t xml:space="preserve"> </w:t>
      </w:r>
      <w:r w:rsidRPr="002B731D">
        <w:rPr>
          <w:rFonts w:ascii="Courier" w:eastAsia="Malgun Gothic" w:hAnsi="Courier"/>
          <w:color w:val="FF0000"/>
          <w:sz w:val="20"/>
          <w:lang w:val="en-CA"/>
        </w:rPr>
        <w:t>'</w:t>
      </w:r>
      <w:proofErr w:type="spellStart"/>
      <w:r w:rsidRPr="002B731D">
        <w:rPr>
          <w:rFonts w:ascii="Courier" w:eastAsia="Malgun Gothic" w:hAnsi="Courier"/>
          <w:color w:val="FF0000"/>
          <w:sz w:val="20"/>
          <w:lang w:val="en-CA"/>
        </w:rPr>
        <w:t>ovbg</w:t>
      </w:r>
      <w:proofErr w:type="spellEnd"/>
      <w:r w:rsidRPr="002B731D">
        <w:rPr>
          <w:rFonts w:ascii="Courier" w:eastAsia="Malgun Gothic" w:hAnsi="Courier"/>
          <w:color w:val="FF0000"/>
          <w:sz w:val="20"/>
          <w:lang w:val="en-CA"/>
        </w:rPr>
        <w:t>'</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entity group with </w:t>
      </w:r>
      <w:r w:rsidRPr="002B731D">
        <w:rPr>
          <w:rFonts w:ascii="Courier" w:eastAsia="Malgun Gothic" w:hAnsi="Courier"/>
          <w:noProof/>
          <w:color w:val="FF0000"/>
          <w:sz w:val="20"/>
          <w:lang w:val="en-CA"/>
        </w:rPr>
        <w:t>background_layer_type</w:t>
      </w:r>
      <w:r w:rsidRPr="002B731D">
        <w:rPr>
          <w:rFonts w:eastAsia="Malgun Gothic"/>
          <w:color w:val="FF0000"/>
          <w:sz w:val="20"/>
          <w:lang w:val="en-CA"/>
        </w:rPr>
        <w:t xml:space="preserve"> </w:t>
      </w:r>
      <w:r w:rsidRPr="002B731D">
        <w:rPr>
          <w:rFonts w:ascii="Times New Roman" w:eastAsia="Malgun Gothic" w:hAnsi="Times New Roman"/>
          <w:color w:val="FF0000"/>
          <w:sz w:val="20"/>
          <w:lang w:val="en-CA"/>
        </w:rPr>
        <w:t xml:space="preserve">equal to 1 shall not contain any background visual media tracks nor any background image items. </w:t>
      </w:r>
    </w:p>
    <w:p w14:paraId="685C45A6" w14:textId="77777777" w:rsidR="006D1148" w:rsidRPr="002B731D" w:rsidRDefault="006D1148" w:rsidP="006D114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p>
    <w:p w14:paraId="36E8E12C" w14:textId="77777777" w:rsidR="006D1148" w:rsidRPr="002B731D" w:rsidRDefault="006D1148" w:rsidP="006D1148">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lastRenderedPageBreak/>
        <w:t>7.13.6.2.1 Syntax</w:t>
      </w:r>
    </w:p>
    <w:p w14:paraId="1F133618" w14:textId="77777777" w:rsidR="006D1148" w:rsidRPr="002B731D" w:rsidRDefault="006D1148" w:rsidP="006D114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lang w:val="en-CA"/>
        </w:rPr>
      </w:pPr>
      <w:r w:rsidRPr="002B731D">
        <w:rPr>
          <w:rFonts w:ascii="Courier" w:hAnsi="Courier"/>
          <w:noProof/>
          <w:sz w:val="20"/>
          <w:lang w:val="en-CA"/>
        </w:rPr>
        <w:t xml:space="preserve">aligned(8) class OverlayAndBackgroundGroupingBox(version, flags) </w:t>
      </w:r>
      <w:r w:rsidRPr="002B731D">
        <w:rPr>
          <w:rFonts w:ascii="Courier" w:hAnsi="Courier"/>
          <w:noProof/>
          <w:sz w:val="20"/>
          <w:lang w:val="en-CA"/>
        </w:rPr>
        <w:br/>
        <w:t>extends EntityToGroupBox('ovbg', version, flags) {</w:t>
      </w:r>
      <w:r w:rsidRPr="002B731D">
        <w:rPr>
          <w:rFonts w:ascii="Courier" w:hAnsi="Courier"/>
          <w:noProof/>
          <w:sz w:val="20"/>
          <w:lang w:val="en-CA"/>
        </w:rPr>
        <w:br/>
      </w:r>
      <w:r w:rsidRPr="002B731D">
        <w:rPr>
          <w:rFonts w:ascii="Courier" w:hAnsi="Courier"/>
          <w:noProof/>
          <w:sz w:val="20"/>
          <w:lang w:val="en-CA"/>
        </w:rPr>
        <w:tab/>
        <w:t>for(i=0; i&lt;num_entities_in_group; i++) {</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bit(6) reserved = 0;</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 overlay_flag[i];</w:t>
      </w:r>
      <w:r w:rsidRPr="002B731D">
        <w:rPr>
          <w:rFonts w:ascii="Courier" w:hAnsi="Courier"/>
          <w:noProof/>
          <w:sz w:val="20"/>
          <w:lang w:val="en-CA"/>
        </w:rPr>
        <w:br/>
      </w:r>
      <w:r w:rsidRPr="002B731D">
        <w:rPr>
          <w:rFonts w:ascii="Courier" w:hAnsi="Courier"/>
          <w:noProof/>
          <w:sz w:val="20"/>
          <w:lang w:val="en-CA"/>
        </w:rPr>
        <w:tab/>
      </w:r>
      <w:r w:rsidRPr="002B731D">
        <w:rPr>
          <w:rFonts w:ascii="Courier" w:hAnsi="Courier"/>
          <w:noProof/>
          <w:sz w:val="20"/>
          <w:lang w:val="en-CA"/>
        </w:rPr>
        <w:tab/>
        <w:t>unsigned int(1) background_flag[i];</w:t>
      </w:r>
      <w:r w:rsidRPr="002B731D">
        <w:rPr>
          <w:rFonts w:ascii="Courier" w:hAnsi="Courier"/>
          <w:noProof/>
          <w:sz w:val="20"/>
          <w:lang w:val="en-CA"/>
        </w:rPr>
        <w:br/>
      </w:r>
      <w:r w:rsidRPr="002B731D">
        <w:rPr>
          <w:rFonts w:ascii="Courier" w:hAnsi="Courier"/>
          <w:noProof/>
          <w:sz w:val="20"/>
          <w:lang w:val="en-CA"/>
        </w:rPr>
        <w:tab/>
        <w:t>}</w:t>
      </w:r>
      <w:r w:rsidRPr="002B731D">
        <w:rPr>
          <w:rFonts w:ascii="Courier" w:hAnsi="Courier"/>
          <w:noProof/>
          <w:sz w:val="20"/>
          <w:lang w:val="en-CA"/>
        </w:rPr>
        <w:br/>
        <w:t>}</w:t>
      </w:r>
    </w:p>
    <w:p w14:paraId="3F0EF9C8" w14:textId="77777777" w:rsidR="006D1148" w:rsidRPr="002B731D" w:rsidRDefault="006D1148" w:rsidP="006D1148">
      <w:pPr>
        <w:spacing w:after="160"/>
        <w:jc w:val="both"/>
        <w:rPr>
          <w:rFonts w:ascii="Courier" w:eastAsia="Malgun Gothic" w:hAnsi="Courier"/>
          <w:noProof/>
          <w:sz w:val="20"/>
          <w:lang w:val="en-CA"/>
        </w:rPr>
      </w:pPr>
    </w:p>
    <w:p w14:paraId="3C9136F0" w14:textId="77777777" w:rsidR="006D1148" w:rsidRPr="002B731D" w:rsidRDefault="006D1148" w:rsidP="006D1148">
      <w:pPr>
        <w:pStyle w:val="Heading5"/>
        <w:keepNext/>
        <w:keepLines/>
        <w:numPr>
          <w:ilvl w:val="0"/>
          <w:numId w:val="0"/>
        </w:numPr>
        <w:spacing w:before="120" w:after="120" w:line="240" w:lineRule="atLeast"/>
        <w:jc w:val="left"/>
        <w:rPr>
          <w:rFonts w:ascii="Times New Roman" w:hAnsi="Times New Roman"/>
          <w:i w:val="0"/>
          <w:sz w:val="20"/>
          <w:szCs w:val="20"/>
          <w:lang w:val="en-CA"/>
        </w:rPr>
      </w:pPr>
      <w:r w:rsidRPr="002B731D">
        <w:rPr>
          <w:rFonts w:ascii="Times New Roman" w:hAnsi="Times New Roman"/>
          <w:i w:val="0"/>
          <w:sz w:val="20"/>
          <w:szCs w:val="20"/>
          <w:lang w:val="en-CA"/>
        </w:rPr>
        <w:t>7.13.6.2.1 Semantics</w:t>
      </w:r>
    </w:p>
    <w:p w14:paraId="29F56164" w14:textId="77777777" w:rsidR="006D1148" w:rsidRPr="002B731D" w:rsidRDefault="006D1148" w:rsidP="006D1148">
      <w:pPr>
        <w:spacing w:after="160"/>
        <w:jc w:val="both"/>
        <w:rPr>
          <w:rFonts w:ascii="Times New Roman" w:hAnsi="Times New Roman"/>
          <w:color w:val="FF0000"/>
          <w:sz w:val="20"/>
          <w:lang w:val="en-CA"/>
        </w:rPr>
      </w:pP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specifies the type of the background layer on which the overlays in the entity group are superimposed.</w:t>
      </w:r>
      <w:r w:rsidRPr="002B731D">
        <w:rPr>
          <w:rFonts w:eastAsia="Malgun Gothic"/>
          <w:noProof/>
          <w:color w:val="FF0000"/>
          <w:sz w:val="20"/>
          <w:lang w:val="en-CA"/>
        </w:rPr>
        <w:t xml:space="preserve"> </w:t>
      </w: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equal to 0 specifies that the background layer is background visual media.</w:t>
      </w:r>
      <w:r w:rsidRPr="002B731D">
        <w:rPr>
          <w:rFonts w:eastAsia="Malgun Gothic"/>
          <w:noProof/>
          <w:color w:val="FF0000"/>
          <w:sz w:val="20"/>
          <w:lang w:val="en-CA"/>
        </w:rPr>
        <w:t xml:space="preserve"> </w:t>
      </w:r>
      <w:r w:rsidRPr="002B731D">
        <w:rPr>
          <w:rFonts w:ascii="Courier" w:eastAsia="Malgun Gothic" w:hAnsi="Courier"/>
          <w:noProof/>
          <w:color w:val="FF0000"/>
          <w:sz w:val="20"/>
          <w:lang w:val="en-CA"/>
        </w:rPr>
        <w:t>background_layer_type</w:t>
      </w:r>
      <w:r w:rsidRPr="002B731D">
        <w:rPr>
          <w:rFonts w:eastAsia="Malgun Gothic"/>
          <w:noProof/>
          <w:color w:val="FF0000"/>
          <w:sz w:val="20"/>
          <w:lang w:val="en-CA"/>
        </w:rPr>
        <w:t xml:space="preserve"> </w:t>
      </w:r>
      <w:r w:rsidRPr="002B731D">
        <w:rPr>
          <w:rFonts w:ascii="Times New Roman" w:eastAsia="Malgun Gothic" w:hAnsi="Times New Roman"/>
          <w:noProof/>
          <w:color w:val="FF0000"/>
          <w:sz w:val="20"/>
          <w:lang w:val="en-CA"/>
        </w:rPr>
        <w:t>equal to 1 specifies that the background layer is transparent background layer</w:t>
      </w:r>
      <w:r w:rsidRPr="002B731D">
        <w:rPr>
          <w:rFonts w:ascii="Times New Roman" w:hAnsi="Times New Roman"/>
          <w:color w:val="FF0000"/>
          <w:sz w:val="20"/>
          <w:lang w:val="en-CA"/>
        </w:rPr>
        <w:t>. For tracks and image items not pertaining to a</w:t>
      </w:r>
      <w:r w:rsidRPr="002B731D">
        <w:rPr>
          <w:color w:val="FF0000"/>
          <w:sz w:val="20"/>
          <w:lang w:val="en-CA"/>
        </w:rPr>
        <w:t xml:space="preserve"> </w:t>
      </w:r>
      <w:r w:rsidRPr="002B731D">
        <w:rPr>
          <w:rFonts w:ascii="Courier" w:eastAsia="Malgun Gothic" w:hAnsi="Courier"/>
          <w:noProof/>
          <w:color w:val="FF0000"/>
          <w:sz w:val="20"/>
          <w:lang w:val="en-CA"/>
        </w:rPr>
        <w:t>BackgroundLayerTypeGroupingBox</w:t>
      </w:r>
      <w:r w:rsidRPr="002B731D">
        <w:rPr>
          <w:color w:val="FF0000"/>
          <w:sz w:val="20"/>
          <w:lang w:val="en-CA"/>
        </w:rPr>
        <w:t xml:space="preserve"> </w:t>
      </w:r>
      <w:r w:rsidRPr="002B731D">
        <w:rPr>
          <w:rFonts w:ascii="Times New Roman" w:hAnsi="Times New Roman"/>
          <w:color w:val="FF0000"/>
          <w:sz w:val="20"/>
          <w:lang w:val="en-CA"/>
        </w:rPr>
        <w:t>the background layer is inferred to be background visual media</w:t>
      </w:r>
      <w:r w:rsidRPr="002B731D">
        <w:rPr>
          <w:rFonts w:ascii="Times New Roman" w:eastAsia="Malgun Gothic" w:hAnsi="Times New Roman"/>
          <w:noProof/>
          <w:color w:val="FF0000"/>
          <w:sz w:val="20"/>
          <w:lang w:val="en-CA"/>
        </w:rPr>
        <w:t xml:space="preserve">. </w:t>
      </w:r>
      <w:r w:rsidRPr="002B731D">
        <w:rPr>
          <w:rFonts w:ascii="Times New Roman" w:hAnsi="Times New Roman"/>
          <w:color w:val="FF0000"/>
          <w:sz w:val="20"/>
          <w:lang w:val="en-CA"/>
        </w:rPr>
        <w:t xml:space="preserve">Values of </w:t>
      </w:r>
      <w:r w:rsidRPr="002B731D">
        <w:rPr>
          <w:rFonts w:ascii="Courier" w:eastAsia="Malgun Gothic" w:hAnsi="Courier"/>
          <w:noProof/>
          <w:color w:val="FF0000"/>
          <w:sz w:val="20"/>
          <w:lang w:val="en-CA"/>
        </w:rPr>
        <w:t>background_layer_type</w:t>
      </w:r>
      <w:r w:rsidRPr="002B731D">
        <w:rPr>
          <w:color w:val="FF0000"/>
          <w:sz w:val="20"/>
          <w:lang w:val="en-CA"/>
        </w:rPr>
        <w:t xml:space="preserve"> </w:t>
      </w:r>
      <w:r w:rsidRPr="002B731D">
        <w:rPr>
          <w:rFonts w:ascii="Times New Roman" w:hAnsi="Times New Roman"/>
          <w:color w:val="FF0000"/>
          <w:sz w:val="20"/>
          <w:lang w:val="en-CA"/>
        </w:rPr>
        <w:t>greater than 1 are reserved.</w:t>
      </w:r>
    </w:p>
    <w:p w14:paraId="45A608C1" w14:textId="77777777" w:rsidR="006D1148" w:rsidRPr="002B731D" w:rsidRDefault="006D1148" w:rsidP="006D11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ind w:left="360"/>
        <w:jc w:val="both"/>
        <w:rPr>
          <w:rFonts w:ascii="Times New Roman" w:hAnsi="Times New Roman"/>
          <w:color w:val="FF0000"/>
          <w:lang w:val="en-CA"/>
        </w:rPr>
      </w:pPr>
      <w:r w:rsidRPr="002B731D">
        <w:rPr>
          <w:rFonts w:ascii="Times New Roman" w:hAnsi="Times New Roman"/>
          <w:color w:val="FF0000"/>
          <w:sz w:val="18"/>
          <w:szCs w:val="18"/>
          <w:lang w:val="en-CA"/>
        </w:rPr>
        <w:t>NOTE:</w:t>
      </w:r>
      <w:r w:rsidRPr="002B731D">
        <w:rPr>
          <w:color w:val="FF0000"/>
          <w:sz w:val="18"/>
          <w:szCs w:val="18"/>
          <w:lang w:val="en-CA"/>
        </w:rPr>
        <w:t xml:space="preserve"> </w:t>
      </w:r>
      <w:r w:rsidRPr="002B731D">
        <w:rPr>
          <w:rFonts w:ascii="Courier" w:eastAsia="Malgun Gothic" w:hAnsi="Courier"/>
          <w:noProof/>
          <w:color w:val="FF0000"/>
          <w:sz w:val="18"/>
          <w:szCs w:val="18"/>
          <w:lang w:val="en-CA"/>
        </w:rPr>
        <w:t>background_layer_type</w:t>
      </w:r>
      <w:r w:rsidRPr="002B731D">
        <w:rPr>
          <w:color w:val="FF0000"/>
          <w:sz w:val="18"/>
          <w:szCs w:val="18"/>
          <w:lang w:val="en-CA"/>
        </w:rPr>
        <w:t xml:space="preserve"> </w:t>
      </w:r>
      <w:r w:rsidRPr="002B731D">
        <w:rPr>
          <w:rFonts w:ascii="Times New Roman" w:hAnsi="Times New Roman"/>
          <w:color w:val="FF0000"/>
          <w:sz w:val="18"/>
          <w:szCs w:val="18"/>
          <w:lang w:val="en-CA"/>
        </w:rPr>
        <w:t xml:space="preserve">equal to 1 is intended for OMAF output with transparent background. When </w:t>
      </w:r>
      <w:r w:rsidRPr="002B731D">
        <w:rPr>
          <w:rFonts w:ascii="Times New Roman" w:eastAsia="Malgun Gothic" w:hAnsi="Times New Roman"/>
          <w:noProof/>
          <w:color w:val="FF0000"/>
          <w:sz w:val="18"/>
          <w:szCs w:val="18"/>
          <w:lang w:val="en-CA"/>
        </w:rPr>
        <w:t>the background layer is transparent background layer then the background layer is not signaled in a track or image item</w:t>
      </w:r>
      <w:r w:rsidRPr="002B731D">
        <w:rPr>
          <w:rFonts w:ascii="Times New Roman" w:hAnsi="Times New Roman"/>
          <w:color w:val="FF0000"/>
          <w:sz w:val="18"/>
          <w:szCs w:val="18"/>
          <w:lang w:val="en-CA"/>
        </w:rPr>
        <w:t>.</w:t>
      </w:r>
    </w:p>
    <w:p w14:paraId="0DAA9C46" w14:textId="77777777" w:rsidR="006D1148" w:rsidRPr="002B731D" w:rsidRDefault="006D1148" w:rsidP="00C843EE">
      <w:pPr>
        <w:spacing w:after="160"/>
        <w:jc w:val="both"/>
        <w:rPr>
          <w:rFonts w:ascii="Times New Roman" w:eastAsia="Malgun Gothic" w:hAnsi="Times New Roman"/>
          <w:sz w:val="20"/>
          <w:lang w:val="en-CA" w:eastAsia="zh-CN"/>
        </w:rPr>
      </w:pPr>
    </w:p>
    <w:p w14:paraId="6539D9D5" w14:textId="77777777" w:rsidR="00C843EE" w:rsidRPr="002B731D" w:rsidRDefault="00C843EE" w:rsidP="00C843EE">
      <w:pPr>
        <w:rPr>
          <w:rFonts w:ascii="Times New Roman" w:hAnsi="Times New Roman"/>
          <w:sz w:val="24"/>
          <w:szCs w:val="24"/>
          <w:lang w:val="en-CA"/>
        </w:rPr>
      </w:pPr>
    </w:p>
    <w:p w14:paraId="7766A741" w14:textId="77777777" w:rsidR="00C843EE" w:rsidRPr="002B731D" w:rsidRDefault="00C843EE" w:rsidP="00C843EE">
      <w:pPr>
        <w:keepNext/>
        <w:keepLines/>
        <w:numPr>
          <w:ilvl w:val="3"/>
          <w:numId w:val="0"/>
        </w:numPr>
        <w:spacing w:before="120" w:after="120" w:line="240" w:lineRule="atLeast"/>
        <w:ind w:left="864" w:hanging="864"/>
        <w:outlineLvl w:val="3"/>
        <w:rPr>
          <w:rFonts w:ascii="Times New Roman" w:hAnsi="Times New Roman"/>
          <w:b/>
          <w:spacing w:val="5"/>
          <w:kern w:val="20"/>
          <w:sz w:val="20"/>
          <w:szCs w:val="24"/>
          <w:lang w:val="en-CA"/>
        </w:rPr>
      </w:pPr>
      <w:r w:rsidRPr="002B731D">
        <w:rPr>
          <w:rFonts w:ascii="Times New Roman" w:hAnsi="Times New Roman"/>
          <w:b/>
          <w:spacing w:val="5"/>
          <w:kern w:val="20"/>
          <w:sz w:val="20"/>
          <w:szCs w:val="24"/>
          <w:lang w:val="en-CA"/>
        </w:rPr>
        <w:t>7.13.8.2</w:t>
      </w:r>
      <w:r w:rsidRPr="002B731D">
        <w:rPr>
          <w:rFonts w:ascii="Times New Roman" w:hAnsi="Times New Roman"/>
          <w:b/>
          <w:spacing w:val="5"/>
          <w:kern w:val="20"/>
          <w:sz w:val="20"/>
          <w:szCs w:val="24"/>
          <w:lang w:val="en-CA"/>
        </w:rPr>
        <w:tab/>
        <w:t>Sphere-relative overlay rendering procedure</w:t>
      </w:r>
    </w:p>
    <w:p w14:paraId="382B5184" w14:textId="77777777" w:rsidR="00C843EE" w:rsidRPr="004A56F5" w:rsidRDefault="00C843EE" w:rsidP="00C843EE">
      <w:pPr>
        <w:numPr>
          <w:ilvl w:val="0"/>
          <w:numId w:val="57"/>
        </w:numPr>
        <w:spacing w:after="160"/>
        <w:jc w:val="both"/>
        <w:rPr>
          <w:rFonts w:ascii="Times New Roman" w:eastAsia="Malgun Gothic" w:hAnsi="Times New Roman"/>
          <w:sz w:val="20"/>
          <w:lang w:val="en-CA" w:eastAsia="zh-CN"/>
        </w:rPr>
      </w:pPr>
      <w:r w:rsidRPr="002B731D">
        <w:rPr>
          <w:rFonts w:ascii="Times New Roman" w:eastAsia="Malgun Gothic" w:hAnsi="Times New Roman"/>
          <w:sz w:val="20"/>
          <w:lang w:val="en-CA" w:eastAsia="zh-CN"/>
        </w:rPr>
        <w:t>Setup</w:t>
      </w:r>
      <w:r w:rsidRPr="004A56F5">
        <w:rPr>
          <w:rFonts w:ascii="Times New Roman" w:eastAsia="Malgun Gothic" w:hAnsi="Times New Roman"/>
          <w:sz w:val="20"/>
          <w:lang w:val="en-CA" w:eastAsia="zh-CN"/>
        </w:rPr>
        <w:t xml:space="preserve"> the VR</w:t>
      </w:r>
      <w:r w:rsidRPr="004A56F5">
        <w:rPr>
          <w:rFonts w:ascii="Times New Roman" w:eastAsia="Malgun Gothic" w:hAnsi="Times New Roman"/>
          <w:color w:val="FF0000"/>
          <w:sz w:val="20"/>
          <w:lang w:val="en-CA" w:eastAsia="zh-CN"/>
        </w:rPr>
        <w:t xml:space="preserve"> </w:t>
      </w:r>
      <w:r w:rsidRPr="004A56F5">
        <w:rPr>
          <w:rFonts w:ascii="Times New Roman" w:eastAsia="Malgun Gothic" w:hAnsi="Times New Roman"/>
          <w:sz w:val="20"/>
          <w:lang w:val="en-CA" w:eastAsia="zh-CN"/>
        </w:rPr>
        <w:t xml:space="preserve">scene geometry by creating the sphere and placing the rendering camera in the centre of the sphere (depending on whether the content is stereo or mono, the rendering camera </w:t>
      </w:r>
      <w:proofErr w:type="gramStart"/>
      <w:r w:rsidRPr="004A56F5">
        <w:rPr>
          <w:rFonts w:ascii="Times New Roman" w:eastAsia="Malgun Gothic" w:hAnsi="Times New Roman"/>
          <w:sz w:val="20"/>
          <w:lang w:val="en-CA" w:eastAsia="zh-CN"/>
        </w:rPr>
        <w:t>has to</w:t>
      </w:r>
      <w:proofErr w:type="gramEnd"/>
      <w:r w:rsidRPr="004A56F5">
        <w:rPr>
          <w:rFonts w:ascii="Times New Roman" w:eastAsia="Malgun Gothic" w:hAnsi="Times New Roman"/>
          <w:sz w:val="20"/>
          <w:lang w:val="en-CA" w:eastAsia="zh-CN"/>
        </w:rPr>
        <w:t xml:space="preserve"> correspondingly be mono or stereo).</w:t>
      </w:r>
    </w:p>
    <w:p w14:paraId="70E2F3D1" w14:textId="77777777" w:rsidR="00C843EE" w:rsidRPr="004A56F5" w:rsidRDefault="00C843EE" w:rsidP="00C843EE">
      <w:pPr>
        <w:spacing w:after="160"/>
        <w:ind w:left="360"/>
        <w:jc w:val="both"/>
        <w:rPr>
          <w:rFonts w:ascii="Times New Roman" w:eastAsia="Malgun Gothic" w:hAnsi="Times New Roman"/>
          <w:sz w:val="20"/>
          <w:lang w:val="en-CA" w:eastAsia="zh-CN"/>
        </w:rPr>
      </w:pPr>
      <w:bookmarkStart w:id="30" w:name="_Hlk533004174"/>
      <w:r w:rsidRPr="004A56F5">
        <w:rPr>
          <w:rFonts w:ascii="Times New Roman" w:eastAsia="Malgun Gothic" w:hAnsi="Times New Roman"/>
          <w:sz w:val="20"/>
          <w:lang w:val="en-CA" w:eastAsia="zh-CN"/>
        </w:rPr>
        <w:t>…</w:t>
      </w:r>
    </w:p>
    <w:bookmarkEnd w:id="30"/>
    <w:p w14:paraId="4DB081FA" w14:textId="77777777" w:rsidR="00C843EE" w:rsidRPr="004A56F5" w:rsidRDefault="00C843EE" w:rsidP="00C843EE">
      <w:pPr>
        <w:numPr>
          <w:ilvl w:val="0"/>
          <w:numId w:val="58"/>
        </w:numPr>
        <w:spacing w:after="160"/>
        <w:jc w:val="both"/>
        <w:rPr>
          <w:rFonts w:ascii="Times New Roman" w:eastAsia="Malgun Gothic" w:hAnsi="Times New Roman"/>
          <w:sz w:val="20"/>
          <w:lang w:val="en-CA" w:eastAsia="zh-CN"/>
        </w:rPr>
      </w:pPr>
      <w:r w:rsidRPr="004A56F5">
        <w:rPr>
          <w:rFonts w:ascii="Times New Roman" w:eastAsia="Malgun Gothic" w:hAnsi="Times New Roman"/>
          <w:color w:val="FF0000"/>
          <w:sz w:val="20"/>
          <w:lang w:val="en-CA" w:eastAsia="ko-KR"/>
        </w:rPr>
        <w:t xml:space="preserve">If </w:t>
      </w:r>
      <w:r w:rsidRPr="002B731D">
        <w:rPr>
          <w:rFonts w:ascii="Courier" w:eastAsia="Malgun Gothic" w:hAnsi="Courier"/>
          <w:noProof/>
          <w:color w:val="FF0000"/>
          <w:sz w:val="20"/>
          <w:lang w:val="en-CA" w:eastAsia="zh-CN"/>
        </w:rPr>
        <w:t>background_layer_type</w:t>
      </w:r>
      <w:r w:rsidRPr="004A56F5">
        <w:rPr>
          <w:rFonts w:ascii="Times New Roman" w:eastAsia="Malgun Gothic" w:hAnsi="Times New Roman"/>
          <w:color w:val="FF0000"/>
          <w:sz w:val="20"/>
          <w:lang w:val="en-CA" w:eastAsia="ko-KR"/>
        </w:rPr>
        <w:t xml:space="preserve"> is equal to 0, </w:t>
      </w:r>
      <w:proofErr w:type="spellStart"/>
      <w:r w:rsidRPr="004A56F5">
        <w:rPr>
          <w:rFonts w:ascii="Times New Roman" w:eastAsia="Malgun Gothic" w:hAnsi="Times New Roman"/>
          <w:color w:val="FF0000"/>
          <w:sz w:val="20"/>
          <w:lang w:val="en-CA" w:eastAsia="ko-KR"/>
        </w:rPr>
        <w:t>r</w:t>
      </w:r>
      <w:r w:rsidRPr="004A56F5">
        <w:rPr>
          <w:rFonts w:ascii="Times New Roman" w:eastAsia="Malgun Gothic" w:hAnsi="Times New Roman"/>
          <w:strike/>
          <w:color w:val="FF0000"/>
          <w:sz w:val="20"/>
          <w:lang w:val="en-CA" w:eastAsia="ko-KR"/>
        </w:rPr>
        <w:t>R</w:t>
      </w:r>
      <w:r w:rsidRPr="004A56F5">
        <w:rPr>
          <w:rFonts w:ascii="Times New Roman" w:eastAsia="Malgun Gothic" w:hAnsi="Times New Roman"/>
          <w:sz w:val="20"/>
          <w:lang w:val="en-CA" w:eastAsia="ko-KR"/>
        </w:rPr>
        <w:t>ender</w:t>
      </w:r>
      <w:proofErr w:type="spellEnd"/>
      <w:r w:rsidRPr="004A56F5">
        <w:rPr>
          <w:rFonts w:ascii="Times New Roman" w:eastAsia="Malgun Gothic" w:hAnsi="Times New Roman"/>
          <w:sz w:val="20"/>
          <w:lang w:val="en-CA" w:eastAsia="ko-KR"/>
        </w:rPr>
        <w:t xml:space="preserve"> the background omnidirectional visual media.</w:t>
      </w:r>
    </w:p>
    <w:p w14:paraId="077720C7" w14:textId="77777777" w:rsidR="00C843EE" w:rsidRPr="004A56F5" w:rsidRDefault="00C843EE" w:rsidP="00C843EE">
      <w:pPr>
        <w:spacing w:after="160"/>
        <w:ind w:left="360"/>
        <w:rPr>
          <w:rFonts w:eastAsia="Malgun Gothic"/>
          <w:sz w:val="20"/>
          <w:lang w:val="en-CA" w:eastAsia="zh-CN"/>
        </w:rPr>
      </w:pPr>
      <w:r w:rsidRPr="004A56F5">
        <w:rPr>
          <w:rFonts w:eastAsia="Malgun Gothic"/>
          <w:sz w:val="20"/>
          <w:lang w:val="en-CA" w:eastAsia="zh-CN"/>
        </w:rPr>
        <w:t>…</w:t>
      </w:r>
    </w:p>
    <w:p w14:paraId="5A71B4E9" w14:textId="77777777" w:rsidR="0037074D" w:rsidRPr="002B731D" w:rsidRDefault="0037074D" w:rsidP="0037074D">
      <w:pPr>
        <w:pStyle w:val="Heading1"/>
        <w:rPr>
          <w:rFonts w:ascii="Times New Roman" w:hAnsi="Times New Roman"/>
          <w:lang w:val="en-CA"/>
        </w:rPr>
      </w:pPr>
      <w:r w:rsidRPr="002B731D">
        <w:rPr>
          <w:rFonts w:ascii="Times New Roman" w:hAnsi="Times New Roman"/>
          <w:lang w:val="en-CA"/>
        </w:rPr>
        <w:t>OMAF late binding DASH streaming application model</w:t>
      </w:r>
    </w:p>
    <w:p w14:paraId="573625B6" w14:textId="77777777" w:rsidR="0037074D" w:rsidRPr="002B731D" w:rsidRDefault="0037074D" w:rsidP="0037074D">
      <w:pPr>
        <w:rPr>
          <w:lang w:val="en-CA"/>
        </w:rPr>
      </w:pPr>
    </w:p>
    <w:p w14:paraId="53519EF8" w14:textId="77777777" w:rsidR="0037074D" w:rsidRPr="002B731D" w:rsidRDefault="0037074D" w:rsidP="006E1E94">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The diagram below shows current understanding regarding division of functionality between OMAF client and DASH client.</w:t>
      </w:r>
    </w:p>
    <w:p w14:paraId="7D4C607D" w14:textId="77777777" w:rsidR="004F71DD" w:rsidRPr="002B731D" w:rsidRDefault="004F71DD" w:rsidP="006E1E94">
      <w:pPr>
        <w:rPr>
          <w:rFonts w:ascii="Times New Roman" w:eastAsia="Malgun Gothic" w:hAnsi="Times New Roman"/>
          <w:noProof/>
          <w:sz w:val="20"/>
          <w:lang w:val="en-CA" w:eastAsia="ko-KR"/>
        </w:rPr>
      </w:pPr>
    </w:p>
    <w:p w14:paraId="761E97CA" w14:textId="77777777" w:rsidR="004F71DD" w:rsidRPr="002B731D" w:rsidRDefault="004F71DD" w:rsidP="006E1E94">
      <w:pPr>
        <w:rPr>
          <w:rFonts w:ascii="Times New Roman" w:eastAsia="Malgun Gothic" w:hAnsi="Times New Roman"/>
          <w:noProof/>
          <w:sz w:val="20"/>
          <w:lang w:val="en-CA" w:eastAsia="ko-KR"/>
        </w:rPr>
      </w:pPr>
    </w:p>
    <w:p w14:paraId="0EB20E4E" w14:textId="77777777" w:rsidR="004F71DD" w:rsidRPr="002B731D" w:rsidRDefault="004F71DD" w:rsidP="006E1E94">
      <w:pPr>
        <w:rPr>
          <w:rFonts w:ascii="Times New Roman" w:eastAsia="Malgun Gothic" w:hAnsi="Times New Roman"/>
          <w:noProof/>
          <w:sz w:val="20"/>
          <w:lang w:val="en-CA" w:eastAsia="ko-KR"/>
        </w:rPr>
      </w:pPr>
    </w:p>
    <w:p w14:paraId="5FDB8BCB" w14:textId="77777777" w:rsidR="004F71DD" w:rsidRPr="002B731D" w:rsidRDefault="004F71DD" w:rsidP="00B91884">
      <w:pPr>
        <w:rPr>
          <w:rFonts w:ascii="Times New Roman" w:eastAsia="Malgun Gothic" w:hAnsi="Times New Roman"/>
          <w:noProof/>
          <w:sz w:val="20"/>
          <w:lang w:val="en-CA" w:eastAsia="ko-KR"/>
        </w:rPr>
      </w:pPr>
    </w:p>
    <w:p w14:paraId="048ED333" w14:textId="77777777" w:rsidR="0037074D" w:rsidRPr="002B731D" w:rsidRDefault="004F71DD" w:rsidP="0037074D">
      <w:pPr>
        <w:rPr>
          <w:lang w:val="en-CA"/>
        </w:rPr>
      </w:pPr>
      <w:r w:rsidRPr="004A56F5">
        <w:rPr>
          <w:noProof/>
          <w:lang w:val="en-CA" w:eastAsia="zh-CN"/>
        </w:rPr>
        <w:lastRenderedPageBreak/>
        <w:drawing>
          <wp:inline distT="0" distB="0" distL="0" distR="0" wp14:anchorId="487A3644" wp14:editId="1380BD13">
            <wp:extent cx="6151880" cy="322389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ASHOMAFModel.png"/>
                    <pic:cNvPicPr/>
                  </pic:nvPicPr>
                  <pic:blipFill>
                    <a:blip r:embed="rId12"/>
                    <a:stretch>
                      <a:fillRect/>
                    </a:stretch>
                  </pic:blipFill>
                  <pic:spPr>
                    <a:xfrm>
                      <a:off x="0" y="0"/>
                      <a:ext cx="6151880" cy="3223895"/>
                    </a:xfrm>
                    <a:prstGeom prst="rect">
                      <a:avLst/>
                    </a:prstGeom>
                  </pic:spPr>
                </pic:pic>
              </a:graphicData>
            </a:graphic>
          </wp:inline>
        </w:drawing>
      </w:r>
    </w:p>
    <w:p w14:paraId="764906F1" w14:textId="77777777" w:rsidR="004F71DD" w:rsidRPr="002B731D" w:rsidRDefault="004F71DD" w:rsidP="0037074D">
      <w:pPr>
        <w:rPr>
          <w:rFonts w:ascii="Times New Roman" w:eastAsia="Malgun Gothic" w:hAnsi="Times New Roman"/>
          <w:noProof/>
          <w:sz w:val="20"/>
          <w:lang w:val="en-CA" w:eastAsia="ko-KR"/>
        </w:rPr>
      </w:pPr>
    </w:p>
    <w:p w14:paraId="6A9C4D53" w14:textId="77777777" w:rsidR="0037074D" w:rsidRPr="002B731D" w:rsidRDefault="004F71DD" w:rsidP="00B91884">
      <w:pPr>
        <w:jc w:val="cente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F</w:t>
      </w:r>
      <w:r w:rsidR="00D52741" w:rsidRPr="002B731D">
        <w:rPr>
          <w:rFonts w:ascii="Times New Roman" w:eastAsia="Malgun Gothic" w:hAnsi="Times New Roman"/>
          <w:noProof/>
          <w:sz w:val="20"/>
          <w:lang w:val="en-CA" w:eastAsia="ko-KR"/>
        </w:rPr>
        <w:t>igure</w:t>
      </w:r>
      <w:r w:rsidRPr="002B731D">
        <w:rPr>
          <w:rFonts w:ascii="Times New Roman" w:eastAsia="Malgun Gothic" w:hAnsi="Times New Roman"/>
          <w:noProof/>
          <w:sz w:val="20"/>
          <w:lang w:val="en-CA" w:eastAsia="ko-KR"/>
        </w:rPr>
        <w:t xml:space="preserve"> 1: OMAF late binding DASH streaming application model</w:t>
      </w:r>
    </w:p>
    <w:p w14:paraId="094F5A13" w14:textId="77777777" w:rsidR="00974DF0" w:rsidRPr="002B731D" w:rsidRDefault="00974DF0" w:rsidP="00B91884">
      <w:pPr>
        <w:jc w:val="center"/>
        <w:rPr>
          <w:rFonts w:ascii="Times New Roman" w:eastAsia="Malgun Gothic" w:hAnsi="Times New Roman"/>
          <w:noProof/>
          <w:sz w:val="20"/>
          <w:lang w:val="en-CA" w:eastAsia="ko-KR"/>
        </w:rPr>
      </w:pPr>
    </w:p>
    <w:p w14:paraId="51C12368" w14:textId="77777777" w:rsidR="00C80975" w:rsidRPr="002B731D" w:rsidRDefault="00C80975" w:rsidP="00C80975">
      <w:pPr>
        <w:rPr>
          <w:lang w:val="en-CA"/>
        </w:rPr>
      </w:pPr>
    </w:p>
    <w:p w14:paraId="4A35A973" w14:textId="06212B95" w:rsidR="00C80975" w:rsidRPr="002B731D" w:rsidRDefault="00C80975" w:rsidP="00C80975">
      <w:pPr>
        <w:pStyle w:val="Heading1"/>
        <w:rPr>
          <w:rFonts w:ascii="Times New Roman" w:hAnsi="Times New Roman"/>
          <w:lang w:val="en-CA"/>
        </w:rPr>
      </w:pPr>
      <w:r w:rsidRPr="002B731D">
        <w:rPr>
          <w:rFonts w:ascii="Times New Roman" w:hAnsi="Times New Roman"/>
          <w:lang w:val="en-CA"/>
        </w:rPr>
        <w:t>Recommended viewport signaling</w:t>
      </w:r>
    </w:p>
    <w:p w14:paraId="07B27BF8" w14:textId="77777777" w:rsidR="00D92B89" w:rsidRPr="002B731D" w:rsidRDefault="00D92B89" w:rsidP="00D92B89">
      <w:pPr>
        <w:rPr>
          <w:rFonts w:cs="Arial"/>
          <w:lang w:val="en-CA"/>
        </w:rPr>
      </w:pPr>
    </w:p>
    <w:p w14:paraId="654A8EBE" w14:textId="77777777" w:rsidR="00D92B89" w:rsidRPr="002B731D" w:rsidRDefault="00D92B89" w:rsidP="00D92B89">
      <w:pPr>
        <w:rPr>
          <w:rFonts w:cs="Arial"/>
          <w:lang w:val="en-CA"/>
        </w:rPr>
      </w:pPr>
      <w:r w:rsidRPr="002B731D">
        <w:rPr>
          <w:rFonts w:cs="Arial"/>
          <w:lang w:val="en-CA"/>
        </w:rPr>
        <w:t>Updates are proposed to the DASH signaling for the recommended viewport. It is asserted that this enables a player to select a higher quality and more uniform quality media track representations. This latter aspect is asserted to be especially important for watching content on 2D displays.</w:t>
      </w:r>
    </w:p>
    <w:p w14:paraId="7852EAF5" w14:textId="77777777" w:rsidR="00D92B89" w:rsidRPr="002B731D" w:rsidRDefault="00D92B89" w:rsidP="00D92B89">
      <w:pPr>
        <w:rPr>
          <w:rFonts w:cs="Arial"/>
          <w:lang w:val="en-CA"/>
        </w:rPr>
      </w:pPr>
    </w:p>
    <w:p w14:paraId="200CB457" w14:textId="77777777" w:rsidR="00D92B89" w:rsidRPr="002B731D" w:rsidRDefault="00D92B89" w:rsidP="008E7171">
      <w:pPr>
        <w:pStyle w:val="Heading2"/>
        <w:rPr>
          <w:lang w:val="en-CA"/>
        </w:rPr>
      </w:pPr>
      <w:r w:rsidRPr="002B731D">
        <w:rPr>
          <w:lang w:val="en-CA"/>
        </w:rPr>
        <w:t>Proposal</w:t>
      </w:r>
    </w:p>
    <w:p w14:paraId="32BCEB4C" w14:textId="0919D7A5" w:rsidR="00CE7EBC" w:rsidRPr="002B731D" w:rsidRDefault="00CE7EBC" w:rsidP="00CE7EBC">
      <w:pPr>
        <w:rPr>
          <w:szCs w:val="22"/>
          <w:lang w:val="en-CA"/>
        </w:rPr>
      </w:pPr>
      <w:r w:rsidRPr="002B731D">
        <w:rPr>
          <w:szCs w:val="22"/>
          <w:lang w:val="en-CA"/>
        </w:rPr>
        <w:t xml:space="preserve">A </w:t>
      </w:r>
      <w:proofErr w:type="spellStart"/>
      <w:r w:rsidRPr="002B731D">
        <w:rPr>
          <w:rFonts w:ascii="Courier" w:hAnsi="Courier"/>
          <w:b/>
          <w:szCs w:val="22"/>
          <w:lang w:val="en-CA"/>
        </w:rPr>
        <w:t>SupplementalProperty</w:t>
      </w:r>
      <w:proofErr w:type="spellEnd"/>
      <w:r w:rsidRPr="002B731D">
        <w:rPr>
          <w:szCs w:val="22"/>
          <w:lang w:val="en-CA"/>
        </w:rPr>
        <w:t xml:space="preserve"> with a </w:t>
      </w:r>
      <w:r w:rsidRPr="002B731D">
        <w:rPr>
          <w:rFonts w:ascii="Courier" w:hAnsi="Courier"/>
          <w:szCs w:val="22"/>
          <w:lang w:val="en-CA"/>
        </w:rPr>
        <w:t>@schemeIdUri</w:t>
      </w:r>
      <w:r w:rsidRPr="002B731D">
        <w:rPr>
          <w:szCs w:val="22"/>
          <w:lang w:val="en-CA"/>
        </w:rPr>
        <w:t xml:space="preserve"> attribute equal to "</w:t>
      </w:r>
      <w:r w:rsidRPr="002B731D">
        <w:rPr>
          <w:rFonts w:ascii="Courier" w:eastAsia="Batang" w:hAnsi="Courier" w:cs="Lucida Sans Typewriter"/>
          <w:szCs w:val="22"/>
          <w:lang w:val="en-CA"/>
        </w:rPr>
        <w:t>urn:</w:t>
      </w:r>
      <w:proofErr w:type="gramStart"/>
      <w:r w:rsidRPr="002B731D">
        <w:rPr>
          <w:rFonts w:ascii="Courier" w:eastAsia="Batang" w:hAnsi="Courier" w:cs="Lucida Sans Typewriter"/>
          <w:szCs w:val="22"/>
          <w:lang w:val="en-CA"/>
        </w:rPr>
        <w:t>mpeg:mpegI</w:t>
      </w:r>
      <w:proofErr w:type="gramEnd"/>
      <w:r w:rsidRPr="002B731D">
        <w:rPr>
          <w:rFonts w:ascii="Courier" w:eastAsia="Batang" w:hAnsi="Courier" w:cs="Lucida Sans Typewriter"/>
          <w:szCs w:val="22"/>
          <w:lang w:val="en-CA"/>
        </w:rPr>
        <w:t>:omaf:2018:</w:t>
      </w:r>
      <w:r w:rsidR="00211D11">
        <w:rPr>
          <w:rFonts w:ascii="Courier" w:eastAsia="Batang" w:hAnsi="Courier" w:cs="Lucida Sans Typewriter"/>
          <w:szCs w:val="22"/>
          <w:lang w:val="en-CA"/>
        </w:rPr>
        <w:t>recv</w:t>
      </w:r>
      <w:r w:rsidRPr="002B731D">
        <w:rPr>
          <w:szCs w:val="22"/>
          <w:lang w:val="en-CA"/>
        </w:rPr>
        <w:t xml:space="preserve">" is referred to as an </w:t>
      </w:r>
      <w:bookmarkStart w:id="31" w:name="OLE_LINK70"/>
      <w:bookmarkStart w:id="32" w:name="OLE_LINK71"/>
      <w:r w:rsidR="00211D11">
        <w:rPr>
          <w:szCs w:val="22"/>
          <w:lang w:val="en-CA"/>
        </w:rPr>
        <w:t>recommended viewport</w:t>
      </w:r>
      <w:bookmarkEnd w:id="31"/>
      <w:bookmarkEnd w:id="32"/>
      <w:r w:rsidR="00211D11" w:rsidRPr="002B731D">
        <w:rPr>
          <w:szCs w:val="22"/>
          <w:lang w:val="en-CA"/>
        </w:rPr>
        <w:t xml:space="preserve"> </w:t>
      </w:r>
      <w:r w:rsidRPr="002B731D">
        <w:rPr>
          <w:szCs w:val="22"/>
          <w:lang w:val="en-CA"/>
        </w:rPr>
        <w:t>descriptor.</w:t>
      </w:r>
    </w:p>
    <w:p w14:paraId="708BB14F" w14:textId="33375567" w:rsidR="00211D11" w:rsidRPr="00C81661" w:rsidRDefault="00CE7EBC" w:rsidP="00211D11">
      <w:pPr>
        <w:rPr>
          <w:strike/>
          <w:lang w:val="en-CA"/>
        </w:rPr>
      </w:pPr>
      <w:r w:rsidRPr="002B731D">
        <w:rPr>
          <w:lang w:val="en-CA"/>
        </w:rPr>
        <w:t xml:space="preserve">One </w:t>
      </w:r>
      <w:r w:rsidR="00211D11">
        <w:rPr>
          <w:szCs w:val="22"/>
          <w:lang w:val="en-CA"/>
        </w:rPr>
        <w:t>recommended viewport</w:t>
      </w:r>
      <w:r w:rsidR="00211D11" w:rsidRPr="002B731D" w:rsidDel="00211D11">
        <w:rPr>
          <w:lang w:val="en-CA"/>
        </w:rPr>
        <w:t xml:space="preserve"> </w:t>
      </w:r>
      <w:r w:rsidRPr="002B731D">
        <w:rPr>
          <w:lang w:val="en-CA"/>
        </w:rPr>
        <w:t xml:space="preserve">descriptor may be present at a representation level. The presence of the </w:t>
      </w:r>
      <w:r w:rsidR="00211D11">
        <w:rPr>
          <w:szCs w:val="22"/>
          <w:lang w:val="en-CA"/>
        </w:rPr>
        <w:t>recommended viewport</w:t>
      </w:r>
      <w:r w:rsidR="00211D11" w:rsidRPr="002B731D" w:rsidDel="00211D11">
        <w:rPr>
          <w:lang w:val="en-CA"/>
        </w:rPr>
        <w:t xml:space="preserve"> </w:t>
      </w:r>
      <w:r w:rsidRPr="002B731D">
        <w:rPr>
          <w:lang w:val="en-CA"/>
        </w:rPr>
        <w:t xml:space="preserve">descriptor indicates that the representation is optimized for rendering recommended viewport </w:t>
      </w:r>
    </w:p>
    <w:p w14:paraId="3FEAEB07" w14:textId="77777777" w:rsidR="00211D11" w:rsidRPr="00211D11" w:rsidRDefault="00211D11" w:rsidP="00211D11">
      <w:pPr>
        <w:rPr>
          <w:lang w:val="en-CA"/>
        </w:rPr>
      </w:pPr>
      <w:proofErr w:type="spellStart"/>
      <w:r w:rsidRPr="006C5274">
        <w:rPr>
          <w:strike/>
          <w:lang w:val="en-CA"/>
        </w:rPr>
        <w:t>track</w:t>
      </w:r>
      <w:r w:rsidRPr="006C5274">
        <w:rPr>
          <w:lang w:val="en-CA"/>
        </w:rPr>
        <w:t>indicated</w:t>
      </w:r>
      <w:proofErr w:type="spellEnd"/>
      <w:r w:rsidRPr="006C5274">
        <w:rPr>
          <w:lang w:val="en-CA"/>
        </w:rPr>
        <w:t xml:space="preserve"> by referenced recommended viewport timed metadata representation</w:t>
      </w:r>
      <w:r w:rsidRPr="00211D11">
        <w:rPr>
          <w:lang w:val="en-CA"/>
        </w:rPr>
        <w:t xml:space="preserve"> </w:t>
      </w:r>
      <w:r w:rsidRPr="006C5274">
        <w:rPr>
          <w:lang w:val="en-CA"/>
        </w:rPr>
        <w:t>(</w:t>
      </w:r>
      <w:proofErr w:type="gramStart"/>
      <w:r w:rsidRPr="006C5274">
        <w:rPr>
          <w:lang w:val="en-CA"/>
        </w:rPr>
        <w:t>e.g.</w:t>
      </w:r>
      <w:proofErr w:type="gramEnd"/>
      <w:r w:rsidRPr="006C5274">
        <w:rPr>
          <w:lang w:val="en-CA"/>
        </w:rPr>
        <w:t xml:space="preserve"> the omnidirectional video in the representation is encoded such that the quality of the sphere region corresponding to the recommended viewport is always higher than other region)</w:t>
      </w:r>
      <w:r w:rsidRPr="00211D11">
        <w:rPr>
          <w:lang w:val="en-CA"/>
        </w:rPr>
        <w:t>.</w:t>
      </w:r>
    </w:p>
    <w:p w14:paraId="149B8F44" w14:textId="63A7634C" w:rsidR="00CE7EBC" w:rsidRPr="00211D11" w:rsidRDefault="00CE7EBC" w:rsidP="00CE7EBC">
      <w:pPr>
        <w:rPr>
          <w:lang w:val="en-CA"/>
        </w:rPr>
      </w:pPr>
      <w:r w:rsidRPr="00211D11">
        <w:rPr>
          <w:lang w:val="en-CA"/>
        </w:rPr>
        <w:t xml:space="preserve">. </w:t>
      </w:r>
    </w:p>
    <w:p w14:paraId="67D1D2AB" w14:textId="77777777" w:rsidR="00211D11" w:rsidRPr="00C81661" w:rsidRDefault="00211D11" w:rsidP="00211D11">
      <w:pPr>
        <w:rPr>
          <w:lang w:val="en-CA"/>
        </w:rPr>
      </w:pPr>
      <w:r w:rsidRPr="006C5274">
        <w:rPr>
          <w:lang w:val="en-CA"/>
        </w:rPr>
        <w:t>One and only one recommended viewport timed metadata representation shall be associated with the representation containing the recommended viewport descriptor.</w:t>
      </w:r>
    </w:p>
    <w:p w14:paraId="2ED3D036" w14:textId="46D99D84" w:rsidR="00CE7EBC" w:rsidRPr="002B731D" w:rsidRDefault="00CE7EBC" w:rsidP="00CE7EBC">
      <w:pPr>
        <w:rPr>
          <w:szCs w:val="22"/>
          <w:lang w:val="en-CA"/>
        </w:rPr>
      </w:pPr>
      <w:r w:rsidRPr="002B731D">
        <w:rPr>
          <w:szCs w:val="22"/>
          <w:lang w:val="en-CA"/>
        </w:rPr>
        <w:t xml:space="preserve">The </w:t>
      </w:r>
      <w:r w:rsidRPr="002B731D">
        <w:rPr>
          <w:rFonts w:ascii="Courier" w:eastAsia="Batang" w:hAnsi="Courier" w:cs="Lucida Sans Typewriter"/>
          <w:sz w:val="20"/>
          <w:lang w:val="en-CA"/>
        </w:rPr>
        <w:t>@value</w:t>
      </w:r>
      <w:r w:rsidRPr="002B731D">
        <w:rPr>
          <w:szCs w:val="22"/>
          <w:lang w:val="en-CA"/>
        </w:rPr>
        <w:t xml:space="preserve"> descriptor shall not be present.</w:t>
      </w:r>
    </w:p>
    <w:p w14:paraId="0EE77D6A" w14:textId="77777777" w:rsidR="00C80975" w:rsidRPr="002B731D" w:rsidRDefault="00C80975" w:rsidP="00C80975">
      <w:pPr>
        <w:rPr>
          <w:lang w:val="en-CA"/>
        </w:rPr>
      </w:pPr>
    </w:p>
    <w:p w14:paraId="61C2FE28" w14:textId="3B5A97CA" w:rsidR="00557B0B" w:rsidRPr="002B731D" w:rsidRDefault="00106A11" w:rsidP="00557B0B">
      <w:pPr>
        <w:pStyle w:val="Heading1"/>
        <w:rPr>
          <w:rFonts w:ascii="Times New Roman" w:hAnsi="Times New Roman"/>
          <w:lang w:val="en-CA"/>
        </w:rPr>
      </w:pPr>
      <w:r w:rsidRPr="00106A11">
        <w:rPr>
          <w:rFonts w:ascii="Times New Roman" w:hAnsi="Times New Roman"/>
          <w:lang w:val="en-CA"/>
        </w:rPr>
        <w:lastRenderedPageBreak/>
        <w:t>Richer interaction signalling for overlays</w:t>
      </w:r>
    </w:p>
    <w:p w14:paraId="109D3CA5" w14:textId="77777777" w:rsidR="00557B0B" w:rsidRPr="002B731D" w:rsidRDefault="00557B0B" w:rsidP="00557B0B">
      <w:pPr>
        <w:rPr>
          <w:lang w:val="en-CA"/>
        </w:rPr>
      </w:pPr>
    </w:p>
    <w:p w14:paraId="7B2C3FEF" w14:textId="1D7DECD0" w:rsidR="00557B0B" w:rsidRPr="002B731D" w:rsidRDefault="00557B0B" w:rsidP="00557B0B">
      <w:pPr>
        <w:rPr>
          <w:lang w:val="en-CA"/>
        </w:rPr>
      </w:pPr>
      <w:r w:rsidRPr="002B731D">
        <w:rPr>
          <w:lang w:val="en-CA"/>
        </w:rPr>
        <w:t>The proposal introduces a mechanism that allows to define much richer overlays by extending their interactivity capability.</w:t>
      </w:r>
    </w:p>
    <w:p w14:paraId="6B9DA44A" w14:textId="77777777" w:rsidR="00557B0B" w:rsidRPr="002B731D" w:rsidRDefault="00557B0B" w:rsidP="00557B0B">
      <w:pPr>
        <w:rPr>
          <w:lang w:val="en-CA"/>
        </w:rPr>
      </w:pPr>
    </w:p>
    <w:p w14:paraId="19B49D73" w14:textId="77777777" w:rsidR="00557B0B" w:rsidRPr="002B731D" w:rsidRDefault="00557B0B" w:rsidP="002B731D">
      <w:pPr>
        <w:pStyle w:val="Heading2"/>
        <w:rPr>
          <w:lang w:val="en-CA"/>
        </w:rPr>
      </w:pPr>
      <w:r w:rsidRPr="002B731D">
        <w:rPr>
          <w:lang w:val="en-CA"/>
        </w:rPr>
        <w:t>Signalling in ISOBMFF</w:t>
      </w:r>
    </w:p>
    <w:p w14:paraId="41091447" w14:textId="77777777" w:rsidR="00557B0B" w:rsidRPr="002B731D" w:rsidRDefault="00557B0B" w:rsidP="00557B0B">
      <w:pPr>
        <w:rPr>
          <w:lang w:val="en-CA"/>
        </w:rPr>
      </w:pPr>
    </w:p>
    <w:p w14:paraId="145BB6EC" w14:textId="77777777" w:rsidR="00557B0B" w:rsidRPr="002B731D" w:rsidRDefault="00557B0B" w:rsidP="00557B0B">
      <w:pPr>
        <w:rPr>
          <w:lang w:val="en-CA"/>
        </w:rPr>
      </w:pPr>
      <w:proofErr w:type="gramStart"/>
      <w:r w:rsidRPr="002B731D">
        <w:rPr>
          <w:lang w:val="en-CA"/>
        </w:rPr>
        <w:t>In order to</w:t>
      </w:r>
      <w:proofErr w:type="gramEnd"/>
      <w:r w:rsidRPr="002B731D">
        <w:rPr>
          <w:lang w:val="en-CA"/>
        </w:rPr>
        <w:t xml:space="preserve"> implement the proposed solution here, the following changes, highlighted in </w:t>
      </w:r>
      <w:r w:rsidRPr="002B731D">
        <w:rPr>
          <w:highlight w:val="yellow"/>
          <w:lang w:val="en-CA"/>
        </w:rPr>
        <w:t>yellow</w:t>
      </w:r>
      <w:r w:rsidRPr="002B731D">
        <w:rPr>
          <w:lang w:val="en-CA"/>
        </w:rPr>
        <w:t>, are proposed for section 7.13.2.9 Controls for user interaction.</w:t>
      </w:r>
    </w:p>
    <w:p w14:paraId="1D852805" w14:textId="77777777" w:rsidR="00557B0B" w:rsidRPr="002B731D" w:rsidRDefault="00557B0B" w:rsidP="00557B0B">
      <w:pPr>
        <w:rPr>
          <w:lang w:val="en-CA"/>
        </w:rPr>
      </w:pPr>
    </w:p>
    <w:p w14:paraId="185D08B5" w14:textId="77777777" w:rsidR="00557B0B" w:rsidRPr="002B731D" w:rsidRDefault="00557B0B" w:rsidP="00557B0B">
      <w:pPr>
        <w:spacing w:after="120"/>
        <w:ind w:left="630"/>
        <w:rPr>
          <w:rFonts w:ascii="Courier" w:hAnsi="Courier"/>
          <w:sz w:val="20"/>
          <w:lang w:val="en-CA"/>
        </w:rPr>
      </w:pPr>
      <w:proofErr w:type="gramStart"/>
      <w:r w:rsidRPr="002B731D">
        <w:rPr>
          <w:rFonts w:ascii="Courier" w:hAnsi="Courier"/>
          <w:sz w:val="20"/>
          <w:lang w:val="en-CA"/>
        </w:rPr>
        <w:t>aligned(</w:t>
      </w:r>
      <w:proofErr w:type="gramEnd"/>
      <w:r w:rsidRPr="002B731D">
        <w:rPr>
          <w:rFonts w:ascii="Courier" w:hAnsi="Courier"/>
          <w:sz w:val="20"/>
          <w:lang w:val="en-CA"/>
        </w:rPr>
        <w:t xml:space="preserve">8) class </w:t>
      </w:r>
      <w:proofErr w:type="spellStart"/>
      <w:r w:rsidRPr="002B731D">
        <w:rPr>
          <w:rFonts w:ascii="Courier" w:hAnsi="Courier"/>
          <w:sz w:val="20"/>
          <w:lang w:val="en-CA"/>
        </w:rPr>
        <w:t>OverlayInteraction</w:t>
      </w:r>
      <w:proofErr w:type="spellEnd"/>
      <w:r w:rsidRPr="002B731D">
        <w:rPr>
          <w:rFonts w:ascii="Courier" w:hAnsi="Courier"/>
          <w:sz w:val="20"/>
          <w:lang w:val="en-CA"/>
        </w:rPr>
        <w:t>() {</w:t>
      </w:r>
    </w:p>
    <w:p w14:paraId="4423C6C5"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w:t>
      </w:r>
      <w:proofErr w:type="gramStart"/>
      <w:r w:rsidRPr="002B731D">
        <w:rPr>
          <w:rFonts w:ascii="Courier" w:hAnsi="Courier"/>
          <w:sz w:val="20"/>
          <w:lang w:val="en-CA"/>
        </w:rPr>
        <w:t>int(</w:t>
      </w:r>
      <w:proofErr w:type="gramEnd"/>
      <w:r w:rsidRPr="002B731D">
        <w:rPr>
          <w:rFonts w:ascii="Courier" w:hAnsi="Courier"/>
          <w:sz w:val="20"/>
          <w:lang w:val="en-CA"/>
        </w:rPr>
        <w:t xml:space="preserve">1) </w:t>
      </w:r>
      <w:proofErr w:type="spellStart"/>
      <w:r w:rsidRPr="002B731D">
        <w:rPr>
          <w:rFonts w:ascii="Courier" w:hAnsi="Courier"/>
          <w:sz w:val="20"/>
          <w:lang w:val="en-CA"/>
        </w:rPr>
        <w:t>change_position_flag</w:t>
      </w:r>
      <w:proofErr w:type="spellEnd"/>
      <w:r w:rsidRPr="002B731D">
        <w:rPr>
          <w:rFonts w:ascii="Courier" w:hAnsi="Courier"/>
          <w:sz w:val="20"/>
          <w:lang w:val="en-CA"/>
        </w:rPr>
        <w:t>;</w:t>
      </w:r>
    </w:p>
    <w:p w14:paraId="2B8D4431"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w:t>
      </w:r>
      <w:proofErr w:type="gramStart"/>
      <w:r w:rsidRPr="002B731D">
        <w:rPr>
          <w:rFonts w:ascii="Courier" w:hAnsi="Courier"/>
          <w:sz w:val="20"/>
          <w:lang w:val="en-CA"/>
        </w:rPr>
        <w:t>int(</w:t>
      </w:r>
      <w:proofErr w:type="gramEnd"/>
      <w:r w:rsidRPr="002B731D">
        <w:rPr>
          <w:rFonts w:ascii="Courier" w:hAnsi="Courier"/>
          <w:sz w:val="20"/>
          <w:lang w:val="en-CA"/>
        </w:rPr>
        <w:t xml:space="preserve">1) </w:t>
      </w:r>
      <w:proofErr w:type="spellStart"/>
      <w:r w:rsidRPr="002B731D">
        <w:rPr>
          <w:rFonts w:ascii="Courier" w:hAnsi="Courier"/>
          <w:sz w:val="20"/>
          <w:lang w:val="en-CA"/>
        </w:rPr>
        <w:t>change_depth_flag</w:t>
      </w:r>
      <w:proofErr w:type="spellEnd"/>
      <w:r w:rsidRPr="002B731D">
        <w:rPr>
          <w:rFonts w:ascii="Courier" w:hAnsi="Courier"/>
          <w:sz w:val="20"/>
          <w:lang w:val="en-CA"/>
        </w:rPr>
        <w:t>;</w:t>
      </w:r>
    </w:p>
    <w:p w14:paraId="657DD05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w:t>
      </w:r>
      <w:proofErr w:type="gramStart"/>
      <w:r w:rsidRPr="002B731D">
        <w:rPr>
          <w:rFonts w:ascii="Courier" w:hAnsi="Courier"/>
          <w:sz w:val="20"/>
          <w:lang w:val="en-CA"/>
        </w:rPr>
        <w:t>int(</w:t>
      </w:r>
      <w:proofErr w:type="gramEnd"/>
      <w:r w:rsidRPr="002B731D">
        <w:rPr>
          <w:rFonts w:ascii="Courier" w:hAnsi="Courier"/>
          <w:sz w:val="20"/>
          <w:lang w:val="en-CA"/>
        </w:rPr>
        <w:t xml:space="preserve">1) </w:t>
      </w:r>
      <w:proofErr w:type="spellStart"/>
      <w:r w:rsidRPr="002B731D">
        <w:rPr>
          <w:rFonts w:ascii="Courier" w:hAnsi="Courier"/>
          <w:sz w:val="20"/>
          <w:lang w:val="en-CA"/>
        </w:rPr>
        <w:t>switch_on_off_flag</w:t>
      </w:r>
      <w:proofErr w:type="spellEnd"/>
      <w:r w:rsidRPr="002B731D">
        <w:rPr>
          <w:rFonts w:ascii="Courier" w:hAnsi="Courier"/>
          <w:sz w:val="20"/>
          <w:lang w:val="en-CA"/>
        </w:rPr>
        <w:t>;</w:t>
      </w:r>
    </w:p>
    <w:p w14:paraId="26AF3AFB"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w:t>
      </w:r>
      <w:proofErr w:type="gramStart"/>
      <w:r w:rsidRPr="002B731D">
        <w:rPr>
          <w:rFonts w:ascii="Courier" w:hAnsi="Courier"/>
          <w:sz w:val="20"/>
          <w:lang w:val="en-CA"/>
        </w:rPr>
        <w:t>int(</w:t>
      </w:r>
      <w:proofErr w:type="gramEnd"/>
      <w:r w:rsidRPr="002B731D">
        <w:rPr>
          <w:rFonts w:ascii="Courier" w:hAnsi="Courier"/>
          <w:sz w:val="20"/>
          <w:lang w:val="en-CA"/>
        </w:rPr>
        <w:t xml:space="preserve">1) </w:t>
      </w:r>
      <w:proofErr w:type="spellStart"/>
      <w:r w:rsidRPr="002B731D">
        <w:rPr>
          <w:rFonts w:ascii="Courier" w:hAnsi="Courier"/>
          <w:sz w:val="20"/>
          <w:lang w:val="en-CA"/>
        </w:rPr>
        <w:t>change_opacity_flag</w:t>
      </w:r>
      <w:proofErr w:type="spellEnd"/>
      <w:r w:rsidRPr="002B731D">
        <w:rPr>
          <w:rFonts w:ascii="Courier" w:hAnsi="Courier"/>
          <w:sz w:val="20"/>
          <w:lang w:val="en-CA"/>
        </w:rPr>
        <w:t>;</w:t>
      </w:r>
    </w:p>
    <w:p w14:paraId="2B7675B1"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w:t>
      </w:r>
      <w:proofErr w:type="gramStart"/>
      <w:r w:rsidRPr="002B731D">
        <w:rPr>
          <w:rFonts w:ascii="Courier" w:hAnsi="Courier"/>
          <w:sz w:val="20"/>
          <w:lang w:val="en-CA"/>
        </w:rPr>
        <w:t>int(</w:t>
      </w:r>
      <w:proofErr w:type="gramEnd"/>
      <w:r w:rsidRPr="002B731D">
        <w:rPr>
          <w:rFonts w:ascii="Courier" w:hAnsi="Courier"/>
          <w:sz w:val="20"/>
          <w:lang w:val="en-CA"/>
        </w:rPr>
        <w:t xml:space="preserve">1) </w:t>
      </w:r>
      <w:proofErr w:type="spellStart"/>
      <w:r w:rsidRPr="002B731D">
        <w:rPr>
          <w:rFonts w:ascii="Courier" w:hAnsi="Courier"/>
          <w:sz w:val="20"/>
          <w:lang w:val="en-CA"/>
        </w:rPr>
        <w:t>resize_flag</w:t>
      </w:r>
      <w:proofErr w:type="spellEnd"/>
      <w:r w:rsidRPr="002B731D">
        <w:rPr>
          <w:rFonts w:ascii="Courier" w:hAnsi="Courier"/>
          <w:sz w:val="20"/>
          <w:lang w:val="en-CA"/>
        </w:rPr>
        <w:t>;</w:t>
      </w:r>
    </w:p>
    <w:p w14:paraId="7A8DDE37"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w:t>
      </w:r>
      <w:proofErr w:type="gramStart"/>
      <w:r w:rsidRPr="002B731D">
        <w:rPr>
          <w:rFonts w:ascii="Courier" w:hAnsi="Courier"/>
          <w:sz w:val="20"/>
          <w:lang w:val="en-CA"/>
        </w:rPr>
        <w:t>int(</w:t>
      </w:r>
      <w:proofErr w:type="gramEnd"/>
      <w:r w:rsidRPr="002B731D">
        <w:rPr>
          <w:rFonts w:ascii="Courier" w:hAnsi="Courier"/>
          <w:sz w:val="20"/>
          <w:lang w:val="en-CA"/>
        </w:rPr>
        <w:t xml:space="preserve">1) </w:t>
      </w:r>
      <w:proofErr w:type="spellStart"/>
      <w:r w:rsidRPr="002B731D">
        <w:rPr>
          <w:rFonts w:ascii="Courier" w:hAnsi="Courier"/>
          <w:sz w:val="20"/>
          <w:lang w:val="en-CA"/>
        </w:rPr>
        <w:t>rotation_flag</w:t>
      </w:r>
      <w:proofErr w:type="spellEnd"/>
      <w:r w:rsidRPr="002B731D">
        <w:rPr>
          <w:rFonts w:ascii="Courier" w:hAnsi="Courier"/>
          <w:sz w:val="20"/>
          <w:lang w:val="en-CA"/>
        </w:rPr>
        <w:t>;</w:t>
      </w:r>
    </w:p>
    <w:p w14:paraId="2F92D8C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ab/>
        <w:t xml:space="preserve"> unsigned </w:t>
      </w:r>
      <w:proofErr w:type="gramStart"/>
      <w:r w:rsidRPr="002B731D">
        <w:rPr>
          <w:rFonts w:ascii="Courier" w:hAnsi="Courier"/>
          <w:sz w:val="20"/>
          <w:lang w:val="en-CA"/>
        </w:rPr>
        <w:t>int(</w:t>
      </w:r>
      <w:proofErr w:type="gramEnd"/>
      <w:r w:rsidRPr="002B731D">
        <w:rPr>
          <w:rFonts w:ascii="Courier" w:hAnsi="Courier"/>
          <w:sz w:val="20"/>
          <w:lang w:val="en-CA"/>
        </w:rPr>
        <w:t xml:space="preserve">1) </w:t>
      </w:r>
      <w:proofErr w:type="spellStart"/>
      <w:r w:rsidRPr="002B731D">
        <w:rPr>
          <w:rFonts w:ascii="Courier" w:hAnsi="Courier"/>
          <w:sz w:val="20"/>
          <w:lang w:val="en-CA"/>
        </w:rPr>
        <w:t>source_switching_flag</w:t>
      </w:r>
      <w:proofErr w:type="spellEnd"/>
      <w:r w:rsidRPr="002B731D">
        <w:rPr>
          <w:rFonts w:ascii="Courier" w:hAnsi="Courier"/>
          <w:sz w:val="20"/>
          <w:lang w:val="en-CA"/>
        </w:rPr>
        <w:t>;</w:t>
      </w:r>
    </w:p>
    <w:p w14:paraId="2F93C47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lang w:val="en-CA"/>
        </w:rPr>
        <w:t xml:space="preserve">  </w:t>
      </w:r>
      <w:r w:rsidRPr="002B731D">
        <w:rPr>
          <w:rFonts w:ascii="Courier" w:hAnsi="Courier"/>
          <w:sz w:val="20"/>
          <w:highlight w:val="yellow"/>
          <w:lang w:val="en-CA"/>
        </w:rPr>
        <w:t xml:space="preserve">unsigned </w:t>
      </w:r>
      <w:proofErr w:type="gramStart"/>
      <w:r w:rsidRPr="002B731D">
        <w:rPr>
          <w:rFonts w:ascii="Courier" w:hAnsi="Courier"/>
          <w:sz w:val="20"/>
          <w:highlight w:val="yellow"/>
          <w:lang w:val="en-CA"/>
        </w:rPr>
        <w:t>int(</w:t>
      </w:r>
      <w:proofErr w:type="gramEnd"/>
      <w:r w:rsidRPr="002B731D">
        <w:rPr>
          <w:rFonts w:ascii="Courier" w:hAnsi="Courier"/>
          <w:sz w:val="20"/>
          <w:highlight w:val="yellow"/>
          <w:lang w:val="en-CA"/>
        </w:rPr>
        <w:t xml:space="preserve">1) </w:t>
      </w:r>
      <w:bookmarkStart w:id="33" w:name="_Hlk9872036"/>
      <w:proofErr w:type="spellStart"/>
      <w:r w:rsidRPr="002B731D">
        <w:rPr>
          <w:rFonts w:ascii="Courier" w:hAnsi="Courier"/>
          <w:sz w:val="20"/>
          <w:highlight w:val="yellow"/>
          <w:lang w:val="en-CA"/>
        </w:rPr>
        <w:t>viewpoint_switching_flag</w:t>
      </w:r>
      <w:bookmarkEnd w:id="33"/>
      <w:proofErr w:type="spellEnd"/>
      <w:r w:rsidRPr="002B731D">
        <w:rPr>
          <w:rFonts w:ascii="Courier" w:hAnsi="Courier"/>
          <w:sz w:val="20"/>
          <w:highlight w:val="yellow"/>
          <w:lang w:val="en-CA"/>
        </w:rPr>
        <w:t>;</w:t>
      </w:r>
    </w:p>
    <w:p w14:paraId="52E56944"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unsigned </w:t>
      </w:r>
      <w:proofErr w:type="gramStart"/>
      <w:r w:rsidRPr="002B731D">
        <w:rPr>
          <w:rFonts w:ascii="Courier" w:hAnsi="Courier"/>
          <w:sz w:val="20"/>
          <w:highlight w:val="yellow"/>
          <w:lang w:val="en-CA"/>
        </w:rPr>
        <w:t>int(</w:t>
      </w:r>
      <w:proofErr w:type="gramEnd"/>
      <w:r w:rsidRPr="002B731D">
        <w:rPr>
          <w:rFonts w:ascii="Courier" w:hAnsi="Courier"/>
          <w:sz w:val="20"/>
          <w:highlight w:val="yellow"/>
          <w:lang w:val="en-CA"/>
        </w:rPr>
        <w:t xml:space="preserve">1) </w:t>
      </w:r>
      <w:proofErr w:type="spellStart"/>
      <w:r w:rsidRPr="002B731D">
        <w:rPr>
          <w:rFonts w:ascii="Courier" w:hAnsi="Courier"/>
          <w:sz w:val="20"/>
          <w:highlight w:val="yellow"/>
          <w:lang w:val="en-CA"/>
        </w:rPr>
        <w:t>default_action_flag</w:t>
      </w:r>
      <w:proofErr w:type="spellEnd"/>
      <w:r w:rsidRPr="002B731D">
        <w:rPr>
          <w:rFonts w:ascii="Courier" w:hAnsi="Courier"/>
          <w:sz w:val="20"/>
          <w:highlight w:val="yellow"/>
          <w:lang w:val="en-CA"/>
        </w:rPr>
        <w:t>;</w:t>
      </w:r>
    </w:p>
    <w:p w14:paraId="46043397"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unsigned </w:t>
      </w:r>
      <w:proofErr w:type="gramStart"/>
      <w:r w:rsidRPr="002B731D">
        <w:rPr>
          <w:rFonts w:ascii="Courier" w:hAnsi="Courier"/>
          <w:sz w:val="20"/>
          <w:highlight w:val="yellow"/>
          <w:lang w:val="en-CA"/>
        </w:rPr>
        <w:t>int(</w:t>
      </w:r>
      <w:proofErr w:type="gramEnd"/>
      <w:r w:rsidRPr="002B731D">
        <w:rPr>
          <w:rFonts w:ascii="Courier" w:hAnsi="Courier"/>
          <w:sz w:val="20"/>
          <w:highlight w:val="yellow"/>
          <w:lang w:val="en-CA"/>
        </w:rPr>
        <w:t xml:space="preserve">1) </w:t>
      </w:r>
      <w:proofErr w:type="spellStart"/>
      <w:r w:rsidRPr="002B731D">
        <w:rPr>
          <w:rFonts w:ascii="Courier" w:hAnsi="Courier"/>
          <w:sz w:val="20"/>
          <w:highlight w:val="yellow"/>
          <w:lang w:val="en-CA"/>
        </w:rPr>
        <w:t>secondary_action_flag</w:t>
      </w:r>
      <w:proofErr w:type="spellEnd"/>
      <w:r w:rsidRPr="002B731D">
        <w:rPr>
          <w:rFonts w:ascii="Courier" w:hAnsi="Courier"/>
          <w:sz w:val="20"/>
          <w:highlight w:val="yellow"/>
          <w:lang w:val="en-CA"/>
        </w:rPr>
        <w:t>;</w:t>
      </w:r>
    </w:p>
    <w:p w14:paraId="2A3BF230"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if (</w:t>
      </w:r>
      <w:proofErr w:type="spellStart"/>
      <w:r w:rsidRPr="002B731D">
        <w:rPr>
          <w:rFonts w:ascii="Courier" w:hAnsi="Courier"/>
          <w:sz w:val="20"/>
          <w:highlight w:val="yellow"/>
          <w:lang w:val="en-CA"/>
        </w:rPr>
        <w:t>viewpoint_switching_flag</w:t>
      </w:r>
      <w:proofErr w:type="spellEnd"/>
      <w:r w:rsidRPr="002B731D">
        <w:rPr>
          <w:rFonts w:ascii="Courier" w:hAnsi="Courier"/>
          <w:sz w:val="20"/>
          <w:highlight w:val="yellow"/>
          <w:lang w:val="en-CA"/>
        </w:rPr>
        <w:t>)</w:t>
      </w:r>
    </w:p>
    <w:p w14:paraId="58C6D61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w:t>
      </w:r>
    </w:p>
    <w:p w14:paraId="5F10AC43" w14:textId="77777777" w:rsidR="00557B0B" w:rsidRPr="002B731D" w:rsidRDefault="00557B0B" w:rsidP="00557B0B">
      <w:pPr>
        <w:spacing w:after="120"/>
        <w:ind w:left="1050" w:firstLine="210"/>
        <w:rPr>
          <w:rFonts w:ascii="Courier" w:hAnsi="Courier"/>
          <w:sz w:val="20"/>
          <w:highlight w:val="yellow"/>
          <w:lang w:val="en-CA"/>
        </w:rPr>
      </w:pPr>
      <w:r w:rsidRPr="002B731D">
        <w:rPr>
          <w:rFonts w:ascii="Courier" w:hAnsi="Courier"/>
          <w:sz w:val="20"/>
          <w:highlight w:val="yellow"/>
          <w:lang w:val="en-CA"/>
        </w:rPr>
        <w:t xml:space="preserve">unsigned </w:t>
      </w:r>
      <w:proofErr w:type="gramStart"/>
      <w:r w:rsidRPr="002B731D">
        <w:rPr>
          <w:rFonts w:ascii="Courier" w:hAnsi="Courier"/>
          <w:sz w:val="20"/>
          <w:highlight w:val="yellow"/>
          <w:lang w:val="en-CA"/>
        </w:rPr>
        <w:t>int(</w:t>
      </w:r>
      <w:proofErr w:type="gramEnd"/>
      <w:r w:rsidRPr="002B731D">
        <w:rPr>
          <w:rFonts w:ascii="Courier" w:hAnsi="Courier"/>
          <w:sz w:val="20"/>
          <w:highlight w:val="yellow"/>
          <w:lang w:val="en-CA"/>
        </w:rPr>
        <w:t xml:space="preserve">16) </w:t>
      </w:r>
      <w:proofErr w:type="spellStart"/>
      <w:r w:rsidRPr="002B731D">
        <w:rPr>
          <w:rFonts w:ascii="Courier" w:hAnsi="Courier"/>
          <w:sz w:val="20"/>
          <w:highlight w:val="yellow"/>
          <w:lang w:val="en-CA"/>
        </w:rPr>
        <w:t>destination_viewpoint_id</w:t>
      </w:r>
      <w:proofErr w:type="spellEnd"/>
      <w:r w:rsidRPr="002B731D">
        <w:rPr>
          <w:rFonts w:ascii="Courier" w:hAnsi="Courier"/>
          <w:sz w:val="20"/>
          <w:highlight w:val="yellow"/>
          <w:lang w:val="en-CA"/>
        </w:rPr>
        <w:t>;</w:t>
      </w:r>
    </w:p>
    <w:p w14:paraId="1DAD7A1B" w14:textId="77777777" w:rsidR="00557B0B" w:rsidRPr="002B731D" w:rsidRDefault="00557B0B" w:rsidP="00557B0B">
      <w:pPr>
        <w:spacing w:after="120"/>
        <w:ind w:left="630"/>
        <w:rPr>
          <w:rFonts w:ascii="Courier" w:hAnsi="Courier"/>
          <w:sz w:val="20"/>
          <w:highlight w:val="yellow"/>
          <w:lang w:val="en-CA"/>
        </w:rPr>
      </w:pPr>
      <w:r w:rsidRPr="002B731D">
        <w:rPr>
          <w:rFonts w:ascii="Courier" w:hAnsi="Courier"/>
          <w:sz w:val="20"/>
          <w:highlight w:val="yellow"/>
          <w:lang w:val="en-CA"/>
        </w:rPr>
        <w:t xml:space="preserve">  }</w:t>
      </w:r>
    </w:p>
    <w:p w14:paraId="233229A3" w14:textId="77777777" w:rsidR="00557B0B" w:rsidRPr="002B731D" w:rsidRDefault="00557B0B" w:rsidP="00557B0B">
      <w:pPr>
        <w:spacing w:after="120"/>
        <w:ind w:left="630" w:firstLine="210"/>
        <w:rPr>
          <w:rFonts w:ascii="Courier" w:hAnsi="Courier"/>
          <w:sz w:val="20"/>
          <w:highlight w:val="yellow"/>
          <w:lang w:val="en-CA"/>
        </w:rPr>
      </w:pPr>
      <w:r w:rsidRPr="002B731D">
        <w:rPr>
          <w:rFonts w:ascii="Courier" w:hAnsi="Courier"/>
          <w:sz w:val="20"/>
          <w:highlight w:val="yellow"/>
          <w:lang w:val="en-CA"/>
        </w:rPr>
        <w:t>if (</w:t>
      </w:r>
      <w:proofErr w:type="spellStart"/>
      <w:r w:rsidRPr="002B731D">
        <w:rPr>
          <w:rFonts w:ascii="Courier" w:hAnsi="Courier"/>
          <w:sz w:val="20"/>
          <w:highlight w:val="yellow"/>
          <w:lang w:val="en-CA"/>
        </w:rPr>
        <w:t>default_action_flag</w:t>
      </w:r>
      <w:proofErr w:type="spellEnd"/>
      <w:r w:rsidRPr="002B731D">
        <w:rPr>
          <w:rFonts w:ascii="Courier" w:hAnsi="Courier"/>
          <w:sz w:val="20"/>
          <w:highlight w:val="yellow"/>
          <w:lang w:val="en-CA"/>
        </w:rPr>
        <w:t xml:space="preserve">) </w:t>
      </w:r>
      <w:proofErr w:type="gramStart"/>
      <w:r w:rsidRPr="002B731D">
        <w:rPr>
          <w:rFonts w:ascii="Courier" w:hAnsi="Courier"/>
          <w:sz w:val="20"/>
          <w:highlight w:val="yellow"/>
          <w:lang w:val="en-CA"/>
        </w:rPr>
        <w:t>{ unsigned</w:t>
      </w:r>
      <w:proofErr w:type="gramEnd"/>
      <w:r w:rsidRPr="002B731D">
        <w:rPr>
          <w:rFonts w:ascii="Courier" w:hAnsi="Courier"/>
          <w:sz w:val="20"/>
          <w:highlight w:val="yellow"/>
          <w:lang w:val="en-CA"/>
        </w:rPr>
        <w:t xml:space="preserve"> int(8) </w:t>
      </w:r>
      <w:proofErr w:type="spellStart"/>
      <w:r w:rsidRPr="002B731D">
        <w:rPr>
          <w:rFonts w:ascii="Courier" w:hAnsi="Courier"/>
          <w:sz w:val="20"/>
          <w:highlight w:val="yellow"/>
          <w:lang w:val="en-CA"/>
        </w:rPr>
        <w:t>action_id</w:t>
      </w:r>
      <w:proofErr w:type="spellEnd"/>
      <w:r w:rsidRPr="002B731D">
        <w:rPr>
          <w:rFonts w:ascii="Courier" w:hAnsi="Courier"/>
          <w:sz w:val="20"/>
          <w:highlight w:val="yellow"/>
          <w:lang w:val="en-CA"/>
        </w:rPr>
        <w:t>; }</w:t>
      </w:r>
    </w:p>
    <w:p w14:paraId="56742529" w14:textId="77777777" w:rsidR="00557B0B" w:rsidRPr="002B731D" w:rsidRDefault="00557B0B" w:rsidP="00557B0B">
      <w:pPr>
        <w:spacing w:after="120"/>
        <w:ind w:left="630" w:firstLine="210"/>
        <w:rPr>
          <w:rFonts w:ascii="Courier" w:hAnsi="Courier"/>
          <w:sz w:val="20"/>
          <w:lang w:val="en-CA"/>
        </w:rPr>
      </w:pPr>
      <w:r w:rsidRPr="002B731D">
        <w:rPr>
          <w:rFonts w:ascii="Courier" w:hAnsi="Courier"/>
          <w:sz w:val="20"/>
          <w:highlight w:val="yellow"/>
          <w:lang w:val="en-CA"/>
        </w:rPr>
        <w:t>if (</w:t>
      </w:r>
      <w:proofErr w:type="spellStart"/>
      <w:r w:rsidRPr="002B731D">
        <w:rPr>
          <w:rFonts w:ascii="Courier" w:hAnsi="Courier"/>
          <w:sz w:val="20"/>
          <w:highlight w:val="yellow"/>
          <w:lang w:val="en-CA"/>
        </w:rPr>
        <w:t>secondary_action_flag</w:t>
      </w:r>
      <w:proofErr w:type="spellEnd"/>
      <w:r w:rsidRPr="002B731D">
        <w:rPr>
          <w:rFonts w:ascii="Courier" w:hAnsi="Courier"/>
          <w:sz w:val="20"/>
          <w:highlight w:val="yellow"/>
          <w:lang w:val="en-CA"/>
        </w:rPr>
        <w:t xml:space="preserve">) </w:t>
      </w:r>
      <w:proofErr w:type="gramStart"/>
      <w:r w:rsidRPr="002B731D">
        <w:rPr>
          <w:rFonts w:ascii="Courier" w:hAnsi="Courier"/>
          <w:sz w:val="20"/>
          <w:highlight w:val="yellow"/>
          <w:lang w:val="en-CA"/>
        </w:rPr>
        <w:t>{ unsigned</w:t>
      </w:r>
      <w:proofErr w:type="gramEnd"/>
      <w:r w:rsidRPr="002B731D">
        <w:rPr>
          <w:rFonts w:ascii="Courier" w:hAnsi="Courier"/>
          <w:sz w:val="20"/>
          <w:highlight w:val="yellow"/>
          <w:lang w:val="en-CA"/>
        </w:rPr>
        <w:t xml:space="preserve"> int(8) </w:t>
      </w:r>
      <w:proofErr w:type="spellStart"/>
      <w:r w:rsidRPr="002B731D">
        <w:rPr>
          <w:rFonts w:ascii="Courier" w:hAnsi="Courier"/>
          <w:sz w:val="20"/>
          <w:highlight w:val="yellow"/>
          <w:lang w:val="en-CA"/>
        </w:rPr>
        <w:t>action_id</w:t>
      </w:r>
      <w:proofErr w:type="spellEnd"/>
      <w:r w:rsidRPr="002B731D">
        <w:rPr>
          <w:rFonts w:ascii="Courier" w:hAnsi="Courier"/>
          <w:sz w:val="20"/>
          <w:highlight w:val="yellow"/>
          <w:lang w:val="en-CA"/>
        </w:rPr>
        <w:t>; }</w:t>
      </w:r>
    </w:p>
    <w:p w14:paraId="40C272A8" w14:textId="77777777" w:rsidR="00557B0B" w:rsidRPr="002B731D" w:rsidRDefault="00557B0B" w:rsidP="00557B0B">
      <w:pPr>
        <w:spacing w:after="120"/>
        <w:ind w:left="630" w:firstLine="210"/>
        <w:rPr>
          <w:rFonts w:ascii="Courier" w:hAnsi="Courier"/>
          <w:sz w:val="20"/>
          <w:lang w:val="en-CA"/>
        </w:rPr>
      </w:pPr>
      <w:r w:rsidRPr="002B731D">
        <w:rPr>
          <w:rFonts w:ascii="Courier" w:hAnsi="Courier"/>
          <w:noProof/>
          <w:sz w:val="20"/>
          <w:lang w:val="en-CA"/>
        </w:rPr>
        <w:t>bit(</w:t>
      </w:r>
      <w:r w:rsidRPr="002B731D">
        <w:rPr>
          <w:rFonts w:ascii="Courier" w:hAnsi="Courier"/>
          <w:noProof/>
          <w:sz w:val="20"/>
          <w:highlight w:val="yellow"/>
          <w:lang w:val="en-CA"/>
        </w:rPr>
        <w:t>6</w:t>
      </w:r>
      <w:r w:rsidRPr="002B731D">
        <w:rPr>
          <w:rFonts w:ascii="Courier" w:hAnsi="Courier"/>
          <w:noProof/>
          <w:sz w:val="20"/>
          <w:lang w:val="en-CA"/>
        </w:rPr>
        <w:t>) reserved = 0;</w:t>
      </w:r>
    </w:p>
    <w:p w14:paraId="7EB56BEC" w14:textId="77777777" w:rsidR="00557B0B" w:rsidRPr="002B731D" w:rsidRDefault="00557B0B" w:rsidP="00557B0B">
      <w:pPr>
        <w:spacing w:after="120"/>
        <w:ind w:left="630"/>
        <w:rPr>
          <w:rFonts w:ascii="Courier" w:hAnsi="Courier"/>
          <w:sz w:val="20"/>
          <w:lang w:val="en-CA"/>
        </w:rPr>
      </w:pPr>
      <w:r w:rsidRPr="002B731D">
        <w:rPr>
          <w:rFonts w:ascii="Courier" w:hAnsi="Courier"/>
          <w:sz w:val="20"/>
          <w:lang w:val="en-CA"/>
        </w:rPr>
        <w:t>}</w:t>
      </w:r>
    </w:p>
    <w:p w14:paraId="10FA3539" w14:textId="77777777" w:rsidR="00557B0B" w:rsidRPr="002B731D" w:rsidRDefault="00557B0B" w:rsidP="00557B0B">
      <w:pPr>
        <w:spacing w:after="120"/>
        <w:ind w:left="630"/>
        <w:rPr>
          <w:rFonts w:ascii="Courier" w:hAnsi="Courier"/>
          <w:sz w:val="20"/>
          <w:lang w:val="en-CA"/>
        </w:rPr>
      </w:pPr>
    </w:p>
    <w:p w14:paraId="69D8822D" w14:textId="77777777" w:rsidR="00557B0B" w:rsidRPr="002B731D" w:rsidRDefault="00557B0B" w:rsidP="00557B0B">
      <w:pPr>
        <w:rPr>
          <w:lang w:val="en-CA"/>
        </w:rPr>
      </w:pPr>
      <w:r w:rsidRPr="002B731D">
        <w:rPr>
          <w:lang w:val="en-CA"/>
        </w:rPr>
        <w:t>With the following additional semantics:</w:t>
      </w:r>
    </w:p>
    <w:p w14:paraId="3206FA93" w14:textId="77777777" w:rsidR="00557B0B" w:rsidRPr="002B731D" w:rsidRDefault="00557B0B" w:rsidP="00557B0B">
      <w:pPr>
        <w:spacing w:after="120"/>
        <w:ind w:left="630"/>
        <w:rPr>
          <w:rFonts w:ascii="Courier" w:hAnsi="Courier"/>
          <w:sz w:val="20"/>
          <w:lang w:val="en-CA"/>
        </w:rPr>
      </w:pPr>
    </w:p>
    <w:p w14:paraId="50C7A767" w14:textId="77777777" w:rsidR="00557B0B" w:rsidRPr="002B731D" w:rsidRDefault="00557B0B" w:rsidP="00557B0B">
      <w:pPr>
        <w:spacing w:after="120"/>
        <w:ind w:left="630"/>
        <w:rPr>
          <w:sz w:val="20"/>
          <w:highlight w:val="yellow"/>
          <w:lang w:val="en-CA"/>
        </w:rPr>
      </w:pPr>
      <w:proofErr w:type="spellStart"/>
      <w:r w:rsidRPr="002B731D">
        <w:rPr>
          <w:rFonts w:ascii="Courier" w:hAnsi="Courier"/>
          <w:sz w:val="20"/>
          <w:highlight w:val="yellow"/>
          <w:lang w:val="en-CA"/>
        </w:rPr>
        <w:t>viewpoint_switching_flag</w:t>
      </w:r>
      <w:proofErr w:type="spellEnd"/>
      <w:r w:rsidRPr="002B731D">
        <w:rPr>
          <w:rFonts w:ascii="Courier" w:hAnsi="Courier"/>
          <w:sz w:val="20"/>
          <w:highlight w:val="yellow"/>
          <w:lang w:val="en-CA"/>
        </w:rPr>
        <w:t xml:space="preserve"> </w:t>
      </w:r>
      <w:r w:rsidRPr="002B731D">
        <w:rPr>
          <w:sz w:val="20"/>
          <w:highlight w:val="yellow"/>
          <w:lang w:val="en-CA"/>
        </w:rPr>
        <w:t xml:space="preserve">equal to 1 specifies that a viewpoint switching to the viewpoint identified by </w:t>
      </w:r>
      <w:proofErr w:type="spellStart"/>
      <w:r w:rsidRPr="002B731D">
        <w:rPr>
          <w:rFonts w:ascii="Courier" w:hAnsi="Courier"/>
          <w:sz w:val="20"/>
          <w:highlight w:val="yellow"/>
          <w:lang w:val="en-CA"/>
        </w:rPr>
        <w:t>destination_viewpoint_id</w:t>
      </w:r>
      <w:proofErr w:type="spellEnd"/>
      <w:r w:rsidRPr="002B731D">
        <w:rPr>
          <w:sz w:val="20"/>
          <w:highlight w:val="yellow"/>
          <w:lang w:val="en-CA"/>
        </w:rPr>
        <w:t xml:space="preserve"> shall be initiated when interacting with the media overlay.</w:t>
      </w:r>
    </w:p>
    <w:p w14:paraId="166DF7A2" w14:textId="77777777" w:rsidR="00557B0B" w:rsidRPr="002B731D" w:rsidRDefault="00557B0B" w:rsidP="00557B0B">
      <w:pPr>
        <w:spacing w:after="120"/>
        <w:ind w:left="630"/>
        <w:rPr>
          <w:sz w:val="20"/>
          <w:highlight w:val="yellow"/>
          <w:lang w:val="en-CA"/>
        </w:rPr>
      </w:pPr>
      <w:proofErr w:type="spellStart"/>
      <w:r w:rsidRPr="002B731D">
        <w:rPr>
          <w:rFonts w:ascii="Courier" w:hAnsi="Courier"/>
          <w:sz w:val="20"/>
          <w:highlight w:val="yellow"/>
          <w:lang w:val="en-CA"/>
        </w:rPr>
        <w:t>default_action_flag</w:t>
      </w:r>
      <w:proofErr w:type="spellEnd"/>
      <w:r w:rsidRPr="002B731D">
        <w:rPr>
          <w:sz w:val="20"/>
          <w:highlight w:val="yellow"/>
          <w:lang w:val="en-CA"/>
        </w:rPr>
        <w:t xml:space="preserve"> equal to 1 specifies that a default action is set for the overlay.</w:t>
      </w:r>
    </w:p>
    <w:p w14:paraId="13C1B3D5" w14:textId="77777777" w:rsidR="00557B0B" w:rsidRPr="002B731D" w:rsidRDefault="00557B0B" w:rsidP="00557B0B">
      <w:pPr>
        <w:spacing w:after="120"/>
        <w:ind w:left="630"/>
        <w:rPr>
          <w:sz w:val="20"/>
          <w:highlight w:val="yellow"/>
          <w:lang w:val="en-CA"/>
        </w:rPr>
      </w:pPr>
      <w:proofErr w:type="spellStart"/>
      <w:r w:rsidRPr="002B731D">
        <w:rPr>
          <w:rFonts w:ascii="Courier" w:hAnsi="Courier"/>
          <w:sz w:val="20"/>
          <w:highlight w:val="yellow"/>
          <w:lang w:val="en-CA"/>
        </w:rPr>
        <w:t>secondary_action_flag</w:t>
      </w:r>
      <w:proofErr w:type="spellEnd"/>
      <w:r w:rsidRPr="002B731D">
        <w:rPr>
          <w:sz w:val="20"/>
          <w:highlight w:val="yellow"/>
          <w:lang w:val="en-CA"/>
        </w:rPr>
        <w:t xml:space="preserve"> equal to 1 specifies that a secondary action is set for the overlay.</w:t>
      </w:r>
    </w:p>
    <w:p w14:paraId="091CABC7" w14:textId="77777777" w:rsidR="00557B0B" w:rsidRPr="002B731D" w:rsidRDefault="00557B0B" w:rsidP="00557B0B">
      <w:pPr>
        <w:spacing w:after="120"/>
        <w:ind w:left="630"/>
        <w:rPr>
          <w:sz w:val="20"/>
          <w:highlight w:val="yellow"/>
          <w:lang w:val="en-CA"/>
        </w:rPr>
      </w:pPr>
      <w:proofErr w:type="spellStart"/>
      <w:r w:rsidRPr="002B731D">
        <w:rPr>
          <w:rFonts w:ascii="Courier" w:hAnsi="Courier"/>
          <w:sz w:val="20"/>
          <w:highlight w:val="yellow"/>
          <w:lang w:val="en-CA"/>
        </w:rPr>
        <w:t>action_id</w:t>
      </w:r>
      <w:proofErr w:type="spellEnd"/>
      <w:r w:rsidRPr="002B731D">
        <w:rPr>
          <w:rFonts w:ascii="Courier" w:hAnsi="Courier"/>
          <w:sz w:val="20"/>
          <w:highlight w:val="yellow"/>
          <w:lang w:val="en-CA"/>
        </w:rPr>
        <w:t xml:space="preserve"> </w:t>
      </w:r>
      <w:r w:rsidRPr="002B731D">
        <w:rPr>
          <w:sz w:val="20"/>
          <w:highlight w:val="yellow"/>
          <w:lang w:val="en-CA"/>
        </w:rPr>
        <w:t>specifies the action to use as defined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5628"/>
      </w:tblGrid>
      <w:tr w:rsidR="00557B0B" w:rsidRPr="004A56F5" w14:paraId="615D50E5" w14:textId="77777777" w:rsidTr="004A56F5">
        <w:trPr>
          <w:jc w:val="center"/>
        </w:trPr>
        <w:tc>
          <w:tcPr>
            <w:tcW w:w="1368" w:type="dxa"/>
            <w:shd w:val="clear" w:color="auto" w:fill="auto"/>
          </w:tcPr>
          <w:p w14:paraId="2BF6AA04" w14:textId="77777777" w:rsidR="00557B0B" w:rsidRPr="002B731D" w:rsidRDefault="00557B0B" w:rsidP="004A56F5">
            <w:pPr>
              <w:spacing w:after="120"/>
              <w:jc w:val="center"/>
              <w:rPr>
                <w:rFonts w:ascii="Courier" w:hAnsi="Courier"/>
                <w:sz w:val="20"/>
                <w:highlight w:val="yellow"/>
                <w:lang w:val="en-CA"/>
              </w:rPr>
            </w:pPr>
            <w:proofErr w:type="spellStart"/>
            <w:r w:rsidRPr="002B731D">
              <w:rPr>
                <w:rFonts w:ascii="Courier" w:hAnsi="Courier"/>
                <w:sz w:val="20"/>
                <w:highlight w:val="yellow"/>
                <w:lang w:val="en-CA"/>
              </w:rPr>
              <w:lastRenderedPageBreak/>
              <w:t>action_id</w:t>
            </w:r>
            <w:proofErr w:type="spellEnd"/>
          </w:p>
        </w:tc>
        <w:tc>
          <w:tcPr>
            <w:tcW w:w="5628" w:type="dxa"/>
            <w:shd w:val="clear" w:color="auto" w:fill="auto"/>
          </w:tcPr>
          <w:p w14:paraId="30E52230" w14:textId="77777777" w:rsidR="00557B0B" w:rsidRPr="002B731D" w:rsidRDefault="00557B0B" w:rsidP="004A56F5">
            <w:pPr>
              <w:spacing w:after="120"/>
              <w:rPr>
                <w:sz w:val="20"/>
                <w:highlight w:val="yellow"/>
                <w:lang w:val="en-CA"/>
              </w:rPr>
            </w:pPr>
            <w:r w:rsidRPr="002B731D">
              <w:rPr>
                <w:sz w:val="20"/>
                <w:highlight w:val="yellow"/>
                <w:lang w:val="en-CA"/>
              </w:rPr>
              <w:t>Action</w:t>
            </w:r>
          </w:p>
        </w:tc>
      </w:tr>
      <w:tr w:rsidR="00557B0B" w:rsidRPr="004A56F5" w14:paraId="008F76D7" w14:textId="77777777" w:rsidTr="004A56F5">
        <w:trPr>
          <w:jc w:val="center"/>
        </w:trPr>
        <w:tc>
          <w:tcPr>
            <w:tcW w:w="1368" w:type="dxa"/>
            <w:shd w:val="clear" w:color="auto" w:fill="auto"/>
          </w:tcPr>
          <w:p w14:paraId="53F549A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0</w:t>
            </w:r>
          </w:p>
        </w:tc>
        <w:tc>
          <w:tcPr>
            <w:tcW w:w="5628" w:type="dxa"/>
            <w:shd w:val="clear" w:color="auto" w:fill="auto"/>
          </w:tcPr>
          <w:p w14:paraId="0416FA5D" w14:textId="77777777" w:rsidR="00557B0B" w:rsidRPr="002B731D" w:rsidRDefault="00557B0B" w:rsidP="004A56F5">
            <w:pPr>
              <w:spacing w:after="120"/>
              <w:rPr>
                <w:sz w:val="20"/>
                <w:highlight w:val="yellow"/>
                <w:lang w:val="en-CA"/>
              </w:rPr>
            </w:pPr>
            <w:r w:rsidRPr="002B731D">
              <w:rPr>
                <w:sz w:val="20"/>
                <w:highlight w:val="yellow"/>
                <w:lang w:val="en-CA"/>
              </w:rPr>
              <w:t>Change position of overlay.</w:t>
            </w:r>
            <w:r w:rsidRPr="002B731D">
              <w:rPr>
                <w:sz w:val="20"/>
                <w:highlight w:val="yellow"/>
                <w:lang w:val="en-CA"/>
              </w:rPr>
              <w:br/>
              <w:t xml:space="preserve">Note: </w:t>
            </w:r>
            <w:proofErr w:type="spellStart"/>
            <w:r w:rsidRPr="002B731D">
              <w:rPr>
                <w:rFonts w:ascii="Courier" w:hAnsi="Courier"/>
                <w:sz w:val="20"/>
                <w:highlight w:val="yellow"/>
                <w:lang w:val="en-CA"/>
              </w:rPr>
              <w:t>change_position_flag</w:t>
            </w:r>
            <w:proofErr w:type="spellEnd"/>
            <w:r w:rsidRPr="002B731D">
              <w:rPr>
                <w:noProof/>
                <w:sz w:val="20"/>
                <w:highlight w:val="yellow"/>
                <w:lang w:val="en-CA"/>
              </w:rPr>
              <w:t xml:space="preserve"> shall be set to 1.</w:t>
            </w:r>
          </w:p>
        </w:tc>
      </w:tr>
      <w:tr w:rsidR="00557B0B" w:rsidRPr="004A56F5" w14:paraId="7C127DAA" w14:textId="77777777" w:rsidTr="004A56F5">
        <w:trPr>
          <w:jc w:val="center"/>
        </w:trPr>
        <w:tc>
          <w:tcPr>
            <w:tcW w:w="1368" w:type="dxa"/>
            <w:shd w:val="clear" w:color="auto" w:fill="auto"/>
          </w:tcPr>
          <w:p w14:paraId="1ACEBA4C"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1</w:t>
            </w:r>
          </w:p>
        </w:tc>
        <w:tc>
          <w:tcPr>
            <w:tcW w:w="5628" w:type="dxa"/>
            <w:shd w:val="clear" w:color="auto" w:fill="auto"/>
          </w:tcPr>
          <w:p w14:paraId="07CDC530" w14:textId="77777777" w:rsidR="00557B0B" w:rsidRPr="002B731D" w:rsidRDefault="00557B0B" w:rsidP="004A56F5">
            <w:pPr>
              <w:spacing w:after="120"/>
              <w:rPr>
                <w:sz w:val="20"/>
                <w:highlight w:val="yellow"/>
                <w:lang w:val="en-CA"/>
              </w:rPr>
            </w:pPr>
            <w:r w:rsidRPr="002B731D">
              <w:rPr>
                <w:sz w:val="20"/>
                <w:highlight w:val="yellow"/>
                <w:lang w:val="en-CA"/>
              </w:rPr>
              <w:t>Change depth of overlay.</w:t>
            </w:r>
            <w:r w:rsidRPr="002B731D">
              <w:rPr>
                <w:sz w:val="20"/>
                <w:highlight w:val="yellow"/>
                <w:lang w:val="en-CA"/>
              </w:rPr>
              <w:br/>
              <w:t xml:space="preserve">Note: </w:t>
            </w:r>
            <w:proofErr w:type="spellStart"/>
            <w:r w:rsidRPr="002B731D">
              <w:rPr>
                <w:rFonts w:ascii="Courier" w:hAnsi="Courier"/>
                <w:sz w:val="20"/>
                <w:highlight w:val="yellow"/>
                <w:lang w:val="en-CA"/>
              </w:rPr>
              <w:t>change_depth_flag</w:t>
            </w:r>
            <w:proofErr w:type="spellEnd"/>
            <w:r w:rsidRPr="002B731D">
              <w:rPr>
                <w:noProof/>
                <w:sz w:val="20"/>
                <w:highlight w:val="yellow"/>
                <w:lang w:val="en-CA"/>
              </w:rPr>
              <w:t xml:space="preserve"> shall be set to 1.</w:t>
            </w:r>
          </w:p>
        </w:tc>
      </w:tr>
      <w:tr w:rsidR="00557B0B" w:rsidRPr="004A56F5" w14:paraId="6BE2362A" w14:textId="77777777" w:rsidTr="004A56F5">
        <w:trPr>
          <w:jc w:val="center"/>
        </w:trPr>
        <w:tc>
          <w:tcPr>
            <w:tcW w:w="1368" w:type="dxa"/>
            <w:shd w:val="clear" w:color="auto" w:fill="auto"/>
          </w:tcPr>
          <w:p w14:paraId="6C6BE64B"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2</w:t>
            </w:r>
          </w:p>
        </w:tc>
        <w:tc>
          <w:tcPr>
            <w:tcW w:w="5628" w:type="dxa"/>
            <w:shd w:val="clear" w:color="auto" w:fill="auto"/>
          </w:tcPr>
          <w:p w14:paraId="026EB353" w14:textId="77777777" w:rsidR="00557B0B" w:rsidRPr="002B731D" w:rsidRDefault="00557B0B" w:rsidP="004A56F5">
            <w:pPr>
              <w:spacing w:after="120"/>
              <w:rPr>
                <w:sz w:val="20"/>
                <w:highlight w:val="yellow"/>
                <w:lang w:val="en-CA"/>
              </w:rPr>
            </w:pPr>
            <w:r w:rsidRPr="002B731D">
              <w:rPr>
                <w:sz w:val="20"/>
                <w:highlight w:val="yellow"/>
                <w:lang w:val="en-CA"/>
              </w:rPr>
              <w:t>Switch overlay on/off.</w:t>
            </w:r>
            <w:r w:rsidRPr="002B731D">
              <w:rPr>
                <w:sz w:val="20"/>
                <w:highlight w:val="yellow"/>
                <w:lang w:val="en-CA"/>
              </w:rPr>
              <w:br/>
              <w:t xml:space="preserve">Note: </w:t>
            </w:r>
            <w:proofErr w:type="spellStart"/>
            <w:r w:rsidRPr="002B731D">
              <w:rPr>
                <w:rFonts w:ascii="Courier" w:hAnsi="Courier"/>
                <w:sz w:val="20"/>
                <w:highlight w:val="yellow"/>
                <w:lang w:val="en-CA"/>
              </w:rPr>
              <w:t>switch_on_off_flag</w:t>
            </w:r>
            <w:proofErr w:type="spellEnd"/>
            <w:r w:rsidRPr="002B731D">
              <w:rPr>
                <w:noProof/>
                <w:sz w:val="20"/>
                <w:highlight w:val="yellow"/>
                <w:lang w:val="en-CA"/>
              </w:rPr>
              <w:t xml:space="preserve"> shall be set to 1.</w:t>
            </w:r>
          </w:p>
        </w:tc>
      </w:tr>
      <w:tr w:rsidR="00557B0B" w:rsidRPr="004A56F5" w14:paraId="50F67023" w14:textId="77777777" w:rsidTr="004A56F5">
        <w:trPr>
          <w:jc w:val="center"/>
        </w:trPr>
        <w:tc>
          <w:tcPr>
            <w:tcW w:w="1368" w:type="dxa"/>
            <w:shd w:val="clear" w:color="auto" w:fill="auto"/>
          </w:tcPr>
          <w:p w14:paraId="6044E03F"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3</w:t>
            </w:r>
          </w:p>
        </w:tc>
        <w:tc>
          <w:tcPr>
            <w:tcW w:w="5628" w:type="dxa"/>
            <w:shd w:val="clear" w:color="auto" w:fill="auto"/>
          </w:tcPr>
          <w:p w14:paraId="4D5BAC86" w14:textId="77777777" w:rsidR="00557B0B" w:rsidRPr="002B731D" w:rsidRDefault="00557B0B" w:rsidP="004A56F5">
            <w:pPr>
              <w:spacing w:after="120"/>
              <w:rPr>
                <w:sz w:val="20"/>
                <w:highlight w:val="yellow"/>
                <w:lang w:val="en-CA"/>
              </w:rPr>
            </w:pPr>
            <w:r w:rsidRPr="002B731D">
              <w:rPr>
                <w:sz w:val="20"/>
                <w:highlight w:val="yellow"/>
                <w:lang w:val="en-CA"/>
              </w:rPr>
              <w:t>Change opacity of overlay.</w:t>
            </w:r>
            <w:r w:rsidRPr="002B731D">
              <w:rPr>
                <w:sz w:val="20"/>
                <w:highlight w:val="yellow"/>
                <w:lang w:val="en-CA"/>
              </w:rPr>
              <w:br/>
              <w:t xml:space="preserve">Note: </w:t>
            </w:r>
            <w:proofErr w:type="spellStart"/>
            <w:r w:rsidRPr="002B731D">
              <w:rPr>
                <w:rFonts w:ascii="Courier" w:hAnsi="Courier"/>
                <w:sz w:val="20"/>
                <w:highlight w:val="yellow"/>
                <w:lang w:val="en-CA"/>
              </w:rPr>
              <w:t>change_opacity_flag</w:t>
            </w:r>
            <w:proofErr w:type="spellEnd"/>
            <w:r w:rsidRPr="002B731D">
              <w:rPr>
                <w:noProof/>
                <w:sz w:val="20"/>
                <w:highlight w:val="yellow"/>
                <w:lang w:val="en-CA"/>
              </w:rPr>
              <w:t xml:space="preserve"> shall be set to 1.</w:t>
            </w:r>
          </w:p>
        </w:tc>
      </w:tr>
      <w:tr w:rsidR="00557B0B" w:rsidRPr="004A56F5" w14:paraId="6D2FB767" w14:textId="77777777" w:rsidTr="004A56F5">
        <w:trPr>
          <w:jc w:val="center"/>
        </w:trPr>
        <w:tc>
          <w:tcPr>
            <w:tcW w:w="1368" w:type="dxa"/>
            <w:shd w:val="clear" w:color="auto" w:fill="auto"/>
          </w:tcPr>
          <w:p w14:paraId="1938D84B"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4</w:t>
            </w:r>
          </w:p>
        </w:tc>
        <w:tc>
          <w:tcPr>
            <w:tcW w:w="5628" w:type="dxa"/>
            <w:shd w:val="clear" w:color="auto" w:fill="auto"/>
          </w:tcPr>
          <w:p w14:paraId="34CE661A" w14:textId="77777777" w:rsidR="00557B0B" w:rsidRPr="002B731D" w:rsidRDefault="00557B0B" w:rsidP="004A56F5">
            <w:pPr>
              <w:spacing w:after="120"/>
              <w:rPr>
                <w:sz w:val="20"/>
                <w:highlight w:val="yellow"/>
                <w:lang w:val="en-CA"/>
              </w:rPr>
            </w:pPr>
            <w:r w:rsidRPr="002B731D">
              <w:rPr>
                <w:sz w:val="20"/>
                <w:highlight w:val="yellow"/>
                <w:lang w:val="en-CA"/>
              </w:rPr>
              <w:t>Resize overlay.</w:t>
            </w:r>
            <w:r w:rsidRPr="002B731D">
              <w:rPr>
                <w:sz w:val="20"/>
                <w:highlight w:val="yellow"/>
                <w:lang w:val="en-CA"/>
              </w:rPr>
              <w:br/>
              <w:t xml:space="preserve">Note: </w:t>
            </w:r>
            <w:proofErr w:type="spellStart"/>
            <w:r w:rsidRPr="002B731D">
              <w:rPr>
                <w:rFonts w:ascii="Courier" w:hAnsi="Courier"/>
                <w:sz w:val="20"/>
                <w:highlight w:val="yellow"/>
                <w:lang w:val="en-CA"/>
              </w:rPr>
              <w:t>resize_flag</w:t>
            </w:r>
            <w:proofErr w:type="spellEnd"/>
            <w:r w:rsidRPr="002B731D">
              <w:rPr>
                <w:noProof/>
                <w:sz w:val="20"/>
                <w:highlight w:val="yellow"/>
                <w:lang w:val="en-CA"/>
              </w:rPr>
              <w:t xml:space="preserve"> shall be set to 1.</w:t>
            </w:r>
          </w:p>
        </w:tc>
      </w:tr>
      <w:tr w:rsidR="00557B0B" w:rsidRPr="004A56F5" w14:paraId="2CA28A90" w14:textId="77777777" w:rsidTr="004A56F5">
        <w:trPr>
          <w:jc w:val="center"/>
        </w:trPr>
        <w:tc>
          <w:tcPr>
            <w:tcW w:w="1368" w:type="dxa"/>
            <w:shd w:val="clear" w:color="auto" w:fill="auto"/>
          </w:tcPr>
          <w:p w14:paraId="5A9BE0F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5</w:t>
            </w:r>
          </w:p>
        </w:tc>
        <w:tc>
          <w:tcPr>
            <w:tcW w:w="5628" w:type="dxa"/>
            <w:shd w:val="clear" w:color="auto" w:fill="auto"/>
          </w:tcPr>
          <w:p w14:paraId="2911D845" w14:textId="77777777" w:rsidR="00557B0B" w:rsidRPr="002B731D" w:rsidRDefault="00557B0B" w:rsidP="004A56F5">
            <w:pPr>
              <w:spacing w:after="120"/>
              <w:rPr>
                <w:sz w:val="20"/>
                <w:highlight w:val="yellow"/>
                <w:lang w:val="en-CA"/>
              </w:rPr>
            </w:pPr>
            <w:r w:rsidRPr="002B731D">
              <w:rPr>
                <w:sz w:val="20"/>
                <w:highlight w:val="yellow"/>
                <w:lang w:val="en-CA"/>
              </w:rPr>
              <w:t>Rotate overlay.</w:t>
            </w:r>
            <w:r w:rsidRPr="002B731D">
              <w:rPr>
                <w:sz w:val="20"/>
                <w:highlight w:val="yellow"/>
                <w:lang w:val="en-CA"/>
              </w:rPr>
              <w:br/>
              <w:t xml:space="preserve">Note: </w:t>
            </w:r>
            <w:proofErr w:type="spellStart"/>
            <w:r w:rsidRPr="002B731D">
              <w:rPr>
                <w:rFonts w:ascii="Courier" w:hAnsi="Courier"/>
                <w:sz w:val="20"/>
                <w:highlight w:val="yellow"/>
                <w:lang w:val="en-CA"/>
              </w:rPr>
              <w:t>rotation_flag</w:t>
            </w:r>
            <w:proofErr w:type="spellEnd"/>
            <w:r w:rsidRPr="002B731D">
              <w:rPr>
                <w:noProof/>
                <w:sz w:val="20"/>
                <w:highlight w:val="yellow"/>
                <w:lang w:val="en-CA"/>
              </w:rPr>
              <w:t xml:space="preserve"> shall be set to 1.</w:t>
            </w:r>
          </w:p>
        </w:tc>
      </w:tr>
      <w:tr w:rsidR="00557B0B" w:rsidRPr="004A56F5" w14:paraId="28CCE603" w14:textId="77777777" w:rsidTr="004A56F5">
        <w:trPr>
          <w:jc w:val="center"/>
        </w:trPr>
        <w:tc>
          <w:tcPr>
            <w:tcW w:w="1368" w:type="dxa"/>
            <w:shd w:val="clear" w:color="auto" w:fill="auto"/>
          </w:tcPr>
          <w:p w14:paraId="72AA7254"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6</w:t>
            </w:r>
          </w:p>
        </w:tc>
        <w:tc>
          <w:tcPr>
            <w:tcW w:w="5628" w:type="dxa"/>
            <w:shd w:val="clear" w:color="auto" w:fill="auto"/>
          </w:tcPr>
          <w:p w14:paraId="0FF0ED51" w14:textId="77777777" w:rsidR="00557B0B" w:rsidRPr="002B731D" w:rsidRDefault="00557B0B" w:rsidP="004A56F5">
            <w:pPr>
              <w:spacing w:after="120"/>
              <w:rPr>
                <w:sz w:val="20"/>
                <w:highlight w:val="yellow"/>
                <w:lang w:val="en-CA"/>
              </w:rPr>
            </w:pPr>
            <w:r w:rsidRPr="002B731D">
              <w:rPr>
                <w:sz w:val="20"/>
                <w:highlight w:val="yellow"/>
                <w:lang w:val="en-CA"/>
              </w:rPr>
              <w:t>Change the source of the overlay.</w:t>
            </w:r>
            <w:r w:rsidRPr="002B731D">
              <w:rPr>
                <w:sz w:val="20"/>
                <w:highlight w:val="yellow"/>
                <w:lang w:val="en-CA"/>
              </w:rPr>
              <w:br/>
              <w:t xml:space="preserve">Note: </w:t>
            </w:r>
            <w:proofErr w:type="spellStart"/>
            <w:r w:rsidRPr="002B731D">
              <w:rPr>
                <w:rFonts w:ascii="Courier" w:hAnsi="Courier"/>
                <w:sz w:val="20"/>
                <w:highlight w:val="yellow"/>
                <w:lang w:val="en-CA"/>
              </w:rPr>
              <w:t>source_switching_flag</w:t>
            </w:r>
            <w:proofErr w:type="spellEnd"/>
            <w:r w:rsidRPr="002B731D">
              <w:rPr>
                <w:noProof/>
                <w:sz w:val="20"/>
                <w:highlight w:val="yellow"/>
                <w:lang w:val="en-CA"/>
              </w:rPr>
              <w:t xml:space="preserve"> shall be set to 1.</w:t>
            </w:r>
          </w:p>
        </w:tc>
      </w:tr>
      <w:tr w:rsidR="00557B0B" w:rsidRPr="004A56F5" w14:paraId="19A60859" w14:textId="77777777" w:rsidTr="004A56F5">
        <w:trPr>
          <w:jc w:val="center"/>
        </w:trPr>
        <w:tc>
          <w:tcPr>
            <w:tcW w:w="1368" w:type="dxa"/>
            <w:shd w:val="clear" w:color="auto" w:fill="auto"/>
          </w:tcPr>
          <w:p w14:paraId="57A0D3A9" w14:textId="77777777" w:rsidR="00557B0B" w:rsidRPr="002B731D" w:rsidRDefault="00557B0B" w:rsidP="004A56F5">
            <w:pPr>
              <w:spacing w:after="120"/>
              <w:jc w:val="center"/>
              <w:rPr>
                <w:rFonts w:ascii="Courier" w:hAnsi="Courier"/>
                <w:sz w:val="20"/>
                <w:highlight w:val="yellow"/>
                <w:lang w:val="en-CA"/>
              </w:rPr>
            </w:pPr>
            <w:r w:rsidRPr="002B731D">
              <w:rPr>
                <w:rFonts w:ascii="Courier" w:hAnsi="Courier"/>
                <w:sz w:val="20"/>
                <w:highlight w:val="yellow"/>
                <w:lang w:val="en-CA"/>
              </w:rPr>
              <w:t>7</w:t>
            </w:r>
          </w:p>
        </w:tc>
        <w:tc>
          <w:tcPr>
            <w:tcW w:w="5628" w:type="dxa"/>
            <w:shd w:val="clear" w:color="auto" w:fill="auto"/>
          </w:tcPr>
          <w:p w14:paraId="4FE4DAAD" w14:textId="77777777" w:rsidR="00557B0B" w:rsidRPr="002B731D" w:rsidRDefault="00557B0B" w:rsidP="004A56F5">
            <w:pPr>
              <w:spacing w:after="120"/>
              <w:rPr>
                <w:sz w:val="20"/>
                <w:lang w:val="en-CA"/>
              </w:rPr>
            </w:pPr>
            <w:r w:rsidRPr="002B731D">
              <w:rPr>
                <w:sz w:val="20"/>
                <w:highlight w:val="yellow"/>
                <w:lang w:val="en-CA"/>
              </w:rPr>
              <w:t>Initiate a viewpoint switching.</w:t>
            </w:r>
            <w:r w:rsidRPr="002B731D">
              <w:rPr>
                <w:sz w:val="20"/>
                <w:highlight w:val="yellow"/>
                <w:lang w:val="en-CA"/>
              </w:rPr>
              <w:br/>
              <w:t xml:space="preserve">Note: </w:t>
            </w:r>
            <w:proofErr w:type="spellStart"/>
            <w:r w:rsidRPr="002B731D">
              <w:rPr>
                <w:rFonts w:ascii="Courier" w:hAnsi="Courier"/>
                <w:sz w:val="20"/>
                <w:highlight w:val="yellow"/>
                <w:lang w:val="en-CA"/>
              </w:rPr>
              <w:t>viewpoint_switching_flag</w:t>
            </w:r>
            <w:proofErr w:type="spellEnd"/>
            <w:r w:rsidRPr="002B731D">
              <w:rPr>
                <w:noProof/>
                <w:sz w:val="20"/>
                <w:highlight w:val="yellow"/>
                <w:lang w:val="en-CA"/>
              </w:rPr>
              <w:t xml:space="preserve"> shall be set to 1.</w:t>
            </w:r>
          </w:p>
        </w:tc>
      </w:tr>
    </w:tbl>
    <w:p w14:paraId="048B3237" w14:textId="77777777" w:rsidR="00557B0B" w:rsidRPr="002B731D" w:rsidRDefault="00557B0B" w:rsidP="002B731D">
      <w:pPr>
        <w:rPr>
          <w:lang w:val="en-CA"/>
        </w:rPr>
      </w:pPr>
    </w:p>
    <w:p w14:paraId="713E5191" w14:textId="5B4456E4" w:rsidR="008C04F5" w:rsidRDefault="008C04F5">
      <w:pPr>
        <w:pStyle w:val="Heading1"/>
        <w:rPr>
          <w:lang w:val="en-CA"/>
        </w:rPr>
      </w:pPr>
      <w:r>
        <w:rPr>
          <w:lang w:val="en-CA"/>
        </w:rPr>
        <w:t>Signalling for a track/ image item containing both background and overlay</w:t>
      </w:r>
    </w:p>
    <w:p w14:paraId="715DE69F" w14:textId="77777777" w:rsidR="008C04F5" w:rsidRPr="006C5274" w:rsidRDefault="008C04F5" w:rsidP="006C5274">
      <w:pPr>
        <w:rPr>
          <w:lang w:val="en-CA"/>
        </w:rPr>
      </w:pPr>
    </w:p>
    <w:p w14:paraId="521D7DB5" w14:textId="77777777" w:rsidR="008C04F5" w:rsidRDefault="008C04F5" w:rsidP="008C04F5">
      <w:pPr>
        <w:rPr>
          <w:i/>
          <w:lang w:eastAsia="ja-JP"/>
        </w:rPr>
      </w:pPr>
      <w:r>
        <w:rPr>
          <w:lang w:eastAsia="ja-JP"/>
        </w:rPr>
        <w:t>Summary of this proposal is to add indication of omnidirectional video information</w:t>
      </w:r>
      <w:r>
        <w:rPr>
          <w:rFonts w:hint="eastAsia"/>
          <w:lang w:eastAsia="ja-JP"/>
        </w:rPr>
        <w:t xml:space="preserve"> </w:t>
      </w:r>
      <w:r>
        <w:rPr>
          <w:lang w:eastAsia="ja-JP"/>
        </w:rPr>
        <w:t>for the overlay visual media when packed</w:t>
      </w:r>
      <w:r w:rsidRPr="00C95521">
        <w:rPr>
          <w:i/>
          <w:lang w:eastAsia="ja-JP"/>
        </w:rPr>
        <w:t xml:space="preserve"> </w:t>
      </w:r>
      <w:r w:rsidRPr="00A74F3E">
        <w:rPr>
          <w:lang w:eastAsia="ja-JP"/>
        </w:rPr>
        <w:t>encapsulation</w:t>
      </w:r>
      <w:r>
        <w:rPr>
          <w:i/>
          <w:lang w:eastAsia="ja-JP"/>
        </w:rPr>
        <w:t>.</w:t>
      </w:r>
    </w:p>
    <w:p w14:paraId="506C6630" w14:textId="77777777" w:rsidR="008C04F5" w:rsidRDefault="008C04F5" w:rsidP="008C04F5">
      <w:pPr>
        <w:rPr>
          <w:i/>
          <w:lang w:eastAsia="ja-JP"/>
        </w:rPr>
      </w:pPr>
    </w:p>
    <w:p w14:paraId="69992CAE" w14:textId="77777777" w:rsidR="008C04F5" w:rsidRDefault="008C04F5" w:rsidP="008C04F5">
      <w:pPr>
        <w:rPr>
          <w:lang w:eastAsia="ja-JP"/>
        </w:rPr>
      </w:pPr>
      <w:r>
        <w:rPr>
          <w:lang w:eastAsia="ja-JP"/>
        </w:rPr>
        <w:t xml:space="preserve">The newly defined </w:t>
      </w:r>
      <w:r w:rsidRPr="00E83C60">
        <w:rPr>
          <w:rFonts w:ascii="Courier New" w:hAnsi="Courier New" w:cs="Courier New"/>
          <w:noProof/>
          <w:lang w:val="en-GB" w:eastAsia="zh-CN"/>
        </w:rPr>
        <w:t>OmniVideoInfoStruct</w:t>
      </w:r>
      <w:r>
        <w:rPr>
          <w:lang w:eastAsia="ja-JP"/>
        </w:rPr>
        <w:t xml:space="preserve"> that indicates omnidirectional video information for the overlay visual media encapsulated into same track or image item as the background visual media is added to the overlay control structures</w:t>
      </w:r>
      <w:r>
        <w:rPr>
          <w:rFonts w:eastAsiaTheme="minorEastAsia"/>
          <w:lang w:eastAsia="ja-JP"/>
        </w:rPr>
        <w:t>.</w:t>
      </w:r>
    </w:p>
    <w:p w14:paraId="72437C41" w14:textId="77777777" w:rsidR="008C04F5" w:rsidRDefault="008C04F5" w:rsidP="008C04F5">
      <w:pPr>
        <w:pStyle w:val="Heading2"/>
        <w:rPr>
          <w:lang w:eastAsia="ja-JP"/>
        </w:rPr>
      </w:pPr>
      <w:r>
        <w:rPr>
          <w:lang w:eastAsia="ja-JP"/>
        </w:rPr>
        <w:t>Proposed updated on the specification text</w:t>
      </w:r>
    </w:p>
    <w:p w14:paraId="2202C625" w14:textId="77777777" w:rsidR="008C04F5" w:rsidRDefault="008C04F5" w:rsidP="008C04F5">
      <w:pPr>
        <w:rPr>
          <w:lang w:eastAsia="ja-JP"/>
        </w:rPr>
      </w:pPr>
      <w:r>
        <w:rPr>
          <w:rFonts w:hint="eastAsia"/>
          <w:lang w:eastAsia="ja-JP"/>
        </w:rPr>
        <w:t>T</w:t>
      </w:r>
      <w:r>
        <w:rPr>
          <w:lang w:eastAsia="ja-JP"/>
        </w:rPr>
        <w:t>he proposed update on the specification text in OMAF 2</w:t>
      </w:r>
      <w:r w:rsidRPr="00115C9E">
        <w:rPr>
          <w:vertAlign w:val="superscript"/>
          <w:lang w:eastAsia="ja-JP"/>
        </w:rPr>
        <w:t>nd</w:t>
      </w:r>
      <w:r>
        <w:rPr>
          <w:lang w:eastAsia="ja-JP"/>
        </w:rPr>
        <w:t xml:space="preserve"> edition CD is following. The updated portion is highlighted in yellow.</w:t>
      </w:r>
    </w:p>
    <w:p w14:paraId="5F784F15" w14:textId="77777777" w:rsidR="008C04F5" w:rsidRDefault="008C04F5" w:rsidP="008C04F5">
      <w:pPr>
        <w:rPr>
          <w:lang w:eastAsia="ja-JP"/>
        </w:rPr>
      </w:pPr>
    </w:p>
    <w:p w14:paraId="257ECA13" w14:textId="77777777" w:rsidR="008C04F5" w:rsidRPr="00115C9E" w:rsidRDefault="008C04F5" w:rsidP="008C04F5">
      <w:pPr>
        <w:rPr>
          <w:lang w:eastAsia="ja-JP"/>
        </w:rPr>
      </w:pPr>
    </w:p>
    <w:p w14:paraId="0C1AEE88" w14:textId="77777777" w:rsidR="008C04F5" w:rsidRPr="00E83C60" w:rsidRDefault="008C04F5" w:rsidP="008C04F5">
      <w:pPr>
        <w:rPr>
          <w:lang w:eastAsia="ja-JP"/>
        </w:rPr>
      </w:pPr>
      <w:r w:rsidRPr="00E83C60">
        <w:rPr>
          <w:b/>
          <w:sz w:val="20"/>
        </w:rPr>
        <w:t>7.13.2 Overlay control structures</w:t>
      </w:r>
    </w:p>
    <w:p w14:paraId="003D90A8" w14:textId="77777777" w:rsidR="008C04F5" w:rsidRPr="00E83C60" w:rsidRDefault="008C04F5" w:rsidP="008C04F5">
      <w:pPr>
        <w:spacing w:after="160"/>
        <w:rPr>
          <w:rFonts w:eastAsia="Candara"/>
          <w:b/>
          <w:sz w:val="14"/>
          <w:lang w:eastAsia="ko-KR"/>
        </w:rPr>
      </w:pPr>
      <w:r w:rsidRPr="00E83C60">
        <w:rPr>
          <w:rFonts w:cs="Calibri"/>
          <w:b/>
          <w:sz w:val="20"/>
          <w:lang w:eastAsia="ja-JP"/>
        </w:rPr>
        <w:t>7.13.2.1</w:t>
      </w:r>
      <w:r w:rsidRPr="00E83C60">
        <w:rPr>
          <w:rFonts w:cs="Calibri"/>
          <w:b/>
          <w:sz w:val="20"/>
          <w:lang w:eastAsia="ja-JP"/>
        </w:rPr>
        <w:tab/>
      </w:r>
      <w:r>
        <w:rPr>
          <w:rFonts w:cs="Calibri"/>
          <w:b/>
          <w:sz w:val="20"/>
          <w:lang w:eastAsia="ja-JP"/>
        </w:rPr>
        <w:t xml:space="preserve"> </w:t>
      </w:r>
      <w:r w:rsidRPr="00E83C60">
        <w:rPr>
          <w:rFonts w:cs="Calibri"/>
          <w:b/>
          <w:sz w:val="20"/>
          <w:lang w:eastAsia="ja-JP"/>
        </w:rPr>
        <w:t>Definition</w:t>
      </w:r>
    </w:p>
    <w:p w14:paraId="54E327D0" w14:textId="77777777" w:rsidR="008C04F5" w:rsidRDefault="008C04F5" w:rsidP="008C04F5">
      <w:pPr>
        <w:spacing w:after="160"/>
        <w:rPr>
          <w:rFonts w:eastAsia="Candara"/>
          <w:sz w:val="20"/>
          <w:lang w:eastAsia="ko-KR"/>
        </w:rPr>
      </w:pPr>
      <w:r>
        <w:rPr>
          <w:rFonts w:eastAsia="Candara"/>
          <w:sz w:val="20"/>
          <w:lang w:eastAsia="ko-KR"/>
        </w:rPr>
        <w:t xml:space="preserve">Controls with bit indices 0 to 2 specify the rendering type of the overlay. One and exactly one of </w:t>
      </w:r>
      <w:r w:rsidRPr="00FF2C10">
        <w:rPr>
          <w:rFonts w:ascii="Courier" w:hAnsi="Courier"/>
          <w:noProof/>
          <w:sz w:val="20"/>
          <w:lang w:val="fr-CH"/>
        </w:rPr>
        <w:t>overlay_control_flag[i]</w:t>
      </w:r>
      <w:r>
        <w:rPr>
          <w:rFonts w:eastAsia="Candara"/>
          <w:sz w:val="20"/>
          <w:lang w:eastAsia="ko-KR"/>
        </w:rPr>
        <w:t xml:space="preserve"> with </w:t>
      </w:r>
      <w:proofErr w:type="spellStart"/>
      <w:r w:rsidRPr="002C7380">
        <w:rPr>
          <w:rFonts w:ascii="Courier" w:eastAsia="Candara" w:hAnsi="Courier"/>
          <w:sz w:val="20"/>
          <w:lang w:eastAsia="ko-KR"/>
        </w:rPr>
        <w:t>i</w:t>
      </w:r>
      <w:proofErr w:type="spellEnd"/>
      <w:r>
        <w:rPr>
          <w:rFonts w:eastAsia="Candara"/>
          <w:sz w:val="20"/>
          <w:lang w:eastAsia="ko-KR"/>
        </w:rPr>
        <w:t xml:space="preserve"> in the range of 0 to 2, inclusive, in each </w:t>
      </w:r>
      <w:proofErr w:type="spellStart"/>
      <w:r w:rsidRPr="002C7380">
        <w:rPr>
          <w:rFonts w:ascii="Courier" w:eastAsia="Candara" w:hAnsi="Courier"/>
          <w:sz w:val="20"/>
          <w:lang w:eastAsia="ko-KR"/>
        </w:rPr>
        <w:t>SingleOverlayStruct</w:t>
      </w:r>
      <w:proofErr w:type="spellEnd"/>
      <w:r>
        <w:rPr>
          <w:rFonts w:eastAsia="Candara"/>
          <w:sz w:val="20"/>
          <w:lang w:eastAsia="ko-KR"/>
        </w:rPr>
        <w:t xml:space="preserve"> shall be equal to 1.</w:t>
      </w:r>
    </w:p>
    <w:p w14:paraId="297B4BE7" w14:textId="77777777" w:rsidR="008C04F5" w:rsidRDefault="008C04F5" w:rsidP="008C04F5">
      <w:pPr>
        <w:spacing w:after="160"/>
        <w:rPr>
          <w:rFonts w:eastAsia="Candara"/>
          <w:sz w:val="20"/>
          <w:lang w:eastAsia="ko-KR"/>
        </w:rPr>
      </w:pPr>
      <w:r>
        <w:rPr>
          <w:rFonts w:eastAsia="Candara"/>
          <w:sz w:val="20"/>
          <w:lang w:eastAsia="ko-KR"/>
        </w:rPr>
        <w:t xml:space="preserve">Controls with bit indices 3 and 4 specify the source of the overlay content. At most one of </w:t>
      </w:r>
      <w:bookmarkStart w:id="34" w:name="_Hlk29214546"/>
      <w:r w:rsidRPr="00FF2C10">
        <w:rPr>
          <w:rFonts w:ascii="Courier" w:hAnsi="Courier"/>
          <w:noProof/>
          <w:sz w:val="20"/>
          <w:lang w:val="fr-CH"/>
        </w:rPr>
        <w:t>overlay_control_flag[</w:t>
      </w:r>
      <w:r>
        <w:rPr>
          <w:rFonts w:ascii="Courier" w:hAnsi="Courier"/>
          <w:noProof/>
          <w:sz w:val="20"/>
          <w:lang w:val="fr-CH"/>
        </w:rPr>
        <w:t>3</w:t>
      </w:r>
      <w:r w:rsidRPr="00FF2C10">
        <w:rPr>
          <w:rFonts w:ascii="Courier" w:hAnsi="Courier"/>
          <w:noProof/>
          <w:sz w:val="20"/>
          <w:lang w:val="fr-CH"/>
        </w:rPr>
        <w:t>]</w:t>
      </w:r>
      <w:bookmarkEnd w:id="34"/>
      <w:r>
        <w:rPr>
          <w:rFonts w:eastAsia="Candara"/>
          <w:sz w:val="20"/>
          <w:lang w:eastAsia="ko-KR"/>
        </w:rPr>
        <w:t xml:space="preserve"> and </w:t>
      </w:r>
      <w:r w:rsidRPr="00FF2C10">
        <w:rPr>
          <w:rFonts w:ascii="Courier" w:hAnsi="Courier"/>
          <w:noProof/>
          <w:sz w:val="20"/>
          <w:lang w:val="fr-CH"/>
        </w:rPr>
        <w:t>overlay_control_flag[</w:t>
      </w:r>
      <w:r>
        <w:rPr>
          <w:rFonts w:ascii="Courier" w:hAnsi="Courier"/>
          <w:noProof/>
          <w:sz w:val="20"/>
          <w:lang w:val="fr-CH"/>
        </w:rPr>
        <w:t>4</w:t>
      </w:r>
      <w:r w:rsidRPr="00FF2C10">
        <w:rPr>
          <w:rFonts w:ascii="Courier" w:hAnsi="Courier"/>
          <w:noProof/>
          <w:sz w:val="20"/>
          <w:lang w:val="fr-CH"/>
        </w:rPr>
        <w:t>]</w:t>
      </w:r>
      <w:r>
        <w:rPr>
          <w:rFonts w:eastAsia="Candara"/>
          <w:sz w:val="20"/>
          <w:lang w:eastAsia="ko-KR"/>
        </w:rPr>
        <w:t xml:space="preserve"> shall be equal to 1 in </w:t>
      </w:r>
      <w:proofErr w:type="spellStart"/>
      <w:r w:rsidRPr="002C7380">
        <w:rPr>
          <w:rFonts w:ascii="Courier" w:eastAsia="Candara" w:hAnsi="Courier"/>
          <w:sz w:val="20"/>
          <w:lang w:eastAsia="ko-KR"/>
        </w:rPr>
        <w:t>SingleOverlayStruct</w:t>
      </w:r>
      <w:proofErr w:type="spellEnd"/>
      <w:r>
        <w:rPr>
          <w:rFonts w:eastAsia="Candara"/>
          <w:sz w:val="20"/>
          <w:lang w:eastAsia="ko-KR"/>
        </w:rPr>
        <w:t xml:space="preserve">. If neither </w:t>
      </w:r>
      <w:r w:rsidRPr="00FF2C10">
        <w:rPr>
          <w:rFonts w:ascii="Courier" w:hAnsi="Courier"/>
          <w:noProof/>
          <w:sz w:val="20"/>
          <w:lang w:val="fr-CH"/>
        </w:rPr>
        <w:t>overlay_control_flag[</w:t>
      </w:r>
      <w:r>
        <w:rPr>
          <w:rFonts w:ascii="Courier" w:hAnsi="Courier"/>
          <w:noProof/>
          <w:sz w:val="20"/>
          <w:lang w:val="fr-CH"/>
        </w:rPr>
        <w:t>3</w:t>
      </w:r>
      <w:r w:rsidRPr="00FF2C10">
        <w:rPr>
          <w:rFonts w:ascii="Courier" w:hAnsi="Courier"/>
          <w:noProof/>
          <w:sz w:val="20"/>
          <w:lang w:val="fr-CH"/>
        </w:rPr>
        <w:t>]</w:t>
      </w:r>
      <w:r>
        <w:rPr>
          <w:rFonts w:eastAsia="Candara"/>
          <w:sz w:val="20"/>
          <w:lang w:eastAsia="ko-KR"/>
        </w:rPr>
        <w:t xml:space="preserve"> nor </w:t>
      </w:r>
      <w:r w:rsidRPr="00FF2C10">
        <w:rPr>
          <w:rFonts w:ascii="Courier" w:hAnsi="Courier"/>
          <w:noProof/>
          <w:sz w:val="20"/>
          <w:lang w:val="fr-CH"/>
        </w:rPr>
        <w:t>overlay_control_flag[</w:t>
      </w:r>
      <w:r>
        <w:rPr>
          <w:rFonts w:ascii="Courier" w:hAnsi="Courier"/>
          <w:noProof/>
          <w:sz w:val="20"/>
          <w:lang w:val="fr-CH"/>
        </w:rPr>
        <w:t>4</w:t>
      </w:r>
      <w:r w:rsidRPr="00FF2C10">
        <w:rPr>
          <w:rFonts w:ascii="Courier" w:hAnsi="Courier"/>
          <w:noProof/>
          <w:sz w:val="20"/>
          <w:lang w:val="fr-CH"/>
        </w:rPr>
        <w:t>]</w:t>
      </w:r>
      <w:r>
        <w:rPr>
          <w:rFonts w:eastAsia="Candara"/>
          <w:sz w:val="20"/>
          <w:lang w:eastAsia="ko-KR"/>
        </w:rPr>
        <w:t xml:space="preserve"> in </w:t>
      </w:r>
      <w:proofErr w:type="spellStart"/>
      <w:r w:rsidRPr="002C7380">
        <w:rPr>
          <w:rFonts w:ascii="Courier" w:eastAsia="Candara" w:hAnsi="Courier"/>
          <w:sz w:val="20"/>
          <w:lang w:eastAsia="ko-KR"/>
        </w:rPr>
        <w:t>SingleOverlayStruct</w:t>
      </w:r>
      <w:proofErr w:type="spellEnd"/>
      <w:r>
        <w:rPr>
          <w:rFonts w:eastAsia="Candara"/>
          <w:sz w:val="20"/>
          <w:lang w:eastAsia="ko-KR"/>
        </w:rPr>
        <w:t xml:space="preserve"> is equal to 1, the overlay is the entire associated decoded picture. </w:t>
      </w:r>
    </w:p>
    <w:p w14:paraId="7A1BB003" w14:textId="77777777" w:rsidR="008C04F5" w:rsidRDefault="008C04F5" w:rsidP="008C04F5">
      <w:pPr>
        <w:spacing w:after="160"/>
        <w:rPr>
          <w:noProof/>
          <w:sz w:val="20"/>
          <w:highlight w:val="yellow"/>
          <w:lang w:val="fr-CH"/>
        </w:rPr>
      </w:pPr>
      <w:r w:rsidRPr="00C95521">
        <w:rPr>
          <w:rFonts w:eastAsiaTheme="minorEastAsia"/>
          <w:sz w:val="20"/>
          <w:highlight w:val="yellow"/>
          <w:lang w:eastAsia="ja-JP"/>
        </w:rPr>
        <w:lastRenderedPageBreak/>
        <w:t>Control with bit ind</w:t>
      </w:r>
      <w:r>
        <w:rPr>
          <w:rFonts w:eastAsiaTheme="minorEastAsia"/>
          <w:sz w:val="20"/>
          <w:highlight w:val="yellow"/>
          <w:lang w:eastAsia="ja-JP"/>
        </w:rPr>
        <w:t>ex</w:t>
      </w:r>
      <w:r w:rsidRPr="00C95521">
        <w:rPr>
          <w:rFonts w:eastAsiaTheme="minorEastAsia"/>
          <w:sz w:val="20"/>
          <w:highlight w:val="yellow"/>
          <w:lang w:eastAsia="ja-JP"/>
        </w:rPr>
        <w:t xml:space="preserve"> 12 specif</w:t>
      </w:r>
      <w:r>
        <w:rPr>
          <w:rFonts w:eastAsiaTheme="minorEastAsia"/>
          <w:sz w:val="20"/>
          <w:highlight w:val="yellow"/>
          <w:lang w:eastAsia="ja-JP"/>
        </w:rPr>
        <w:t>ies</w:t>
      </w:r>
      <w:r w:rsidRPr="00C95521">
        <w:rPr>
          <w:rFonts w:eastAsiaTheme="minorEastAsia"/>
          <w:sz w:val="20"/>
          <w:highlight w:val="yellow"/>
          <w:lang w:eastAsia="ja-JP"/>
        </w:rPr>
        <w:t xml:space="preserve"> the omnidirectional </w:t>
      </w:r>
      <w:r>
        <w:rPr>
          <w:rFonts w:eastAsiaTheme="minorEastAsia"/>
          <w:sz w:val="20"/>
          <w:highlight w:val="yellow"/>
          <w:lang w:eastAsia="ja-JP"/>
        </w:rPr>
        <w:t xml:space="preserve">video </w:t>
      </w:r>
      <w:r w:rsidRPr="00C95521">
        <w:rPr>
          <w:rFonts w:eastAsiaTheme="minorEastAsia"/>
          <w:sz w:val="20"/>
          <w:highlight w:val="yellow"/>
          <w:lang w:eastAsia="ja-JP"/>
        </w:rPr>
        <w:t xml:space="preserve">information of the overlay </w:t>
      </w:r>
      <w:r>
        <w:rPr>
          <w:rFonts w:eastAsiaTheme="minorEastAsia"/>
          <w:sz w:val="20"/>
          <w:highlight w:val="yellow"/>
          <w:lang w:eastAsia="ja-JP"/>
        </w:rPr>
        <w:t xml:space="preserve">visual </w:t>
      </w:r>
      <w:r w:rsidRPr="00C95521">
        <w:rPr>
          <w:rFonts w:eastAsiaTheme="minorEastAsia"/>
          <w:sz w:val="20"/>
          <w:highlight w:val="yellow"/>
          <w:lang w:eastAsia="ja-JP"/>
        </w:rPr>
        <w:t xml:space="preserve">media. </w:t>
      </w:r>
      <w:r>
        <w:rPr>
          <w:rFonts w:eastAsiaTheme="minorEastAsia"/>
          <w:sz w:val="20"/>
          <w:highlight w:val="yellow"/>
          <w:lang w:eastAsia="ja-JP"/>
        </w:rPr>
        <w:t>When</w:t>
      </w:r>
      <w:r w:rsidRPr="00C95521">
        <w:rPr>
          <w:noProof/>
          <w:sz w:val="20"/>
          <w:highlight w:val="yellow"/>
          <w:lang w:val="fr-CH"/>
        </w:rPr>
        <w:t xml:space="preserve"> </w:t>
      </w:r>
      <w:r w:rsidRPr="00C95521">
        <w:rPr>
          <w:sz w:val="20"/>
          <w:highlight w:val="yellow"/>
          <w:lang w:eastAsia="ja-JP"/>
        </w:rPr>
        <w:t xml:space="preserve">the </w:t>
      </w:r>
      <w:r>
        <w:rPr>
          <w:sz w:val="20"/>
          <w:highlight w:val="yellow"/>
          <w:lang w:eastAsia="ja-JP"/>
        </w:rPr>
        <w:t xml:space="preserve">overlay visual media is included in the same track or image item with </w:t>
      </w:r>
      <w:r w:rsidRPr="00C95521">
        <w:rPr>
          <w:sz w:val="20"/>
          <w:highlight w:val="yellow"/>
          <w:lang w:eastAsia="ja-JP"/>
        </w:rPr>
        <w:t xml:space="preserve">background </w:t>
      </w:r>
      <w:r>
        <w:rPr>
          <w:sz w:val="20"/>
          <w:highlight w:val="yellow"/>
          <w:lang w:eastAsia="ja-JP"/>
        </w:rPr>
        <w:t xml:space="preserve">visual </w:t>
      </w:r>
      <w:r w:rsidRPr="00C95521">
        <w:rPr>
          <w:sz w:val="20"/>
          <w:highlight w:val="yellow"/>
          <w:lang w:eastAsia="ja-JP"/>
        </w:rPr>
        <w:t xml:space="preserve">media, </w:t>
      </w:r>
      <w:r w:rsidRPr="00C95521">
        <w:rPr>
          <w:rFonts w:ascii="Courier" w:hAnsi="Courier"/>
          <w:noProof/>
          <w:sz w:val="20"/>
          <w:highlight w:val="yellow"/>
          <w:lang w:val="fr-CH"/>
        </w:rPr>
        <w:t xml:space="preserve">overlay_control_flag[12] </w:t>
      </w:r>
      <w:r>
        <w:rPr>
          <w:noProof/>
          <w:sz w:val="20"/>
          <w:highlight w:val="yellow"/>
          <w:lang w:val="fr-CH"/>
        </w:rPr>
        <w:t xml:space="preserve">shall be </w:t>
      </w:r>
      <w:r w:rsidRPr="00C95521">
        <w:rPr>
          <w:noProof/>
          <w:sz w:val="20"/>
          <w:highlight w:val="yellow"/>
          <w:lang w:val="fr-CH"/>
        </w:rPr>
        <w:t xml:space="preserve">equal to 1 </w:t>
      </w:r>
      <w:r>
        <w:rPr>
          <w:noProof/>
          <w:sz w:val="20"/>
          <w:highlight w:val="yellow"/>
          <w:lang w:val="fr-CH"/>
        </w:rPr>
        <w:t>if t</w:t>
      </w:r>
      <w:r w:rsidRPr="00C95521">
        <w:rPr>
          <w:noProof/>
          <w:sz w:val="20"/>
          <w:highlight w:val="yellow"/>
          <w:lang w:val="fr-CH"/>
        </w:rPr>
        <w:t xml:space="preserve">he overlay </w:t>
      </w:r>
      <w:r>
        <w:rPr>
          <w:noProof/>
          <w:sz w:val="20"/>
          <w:highlight w:val="yellow"/>
          <w:lang w:val="fr-CH"/>
        </w:rPr>
        <w:t xml:space="preserve">visual </w:t>
      </w:r>
      <w:r w:rsidRPr="00C95521">
        <w:rPr>
          <w:noProof/>
          <w:sz w:val="20"/>
          <w:highlight w:val="yellow"/>
          <w:lang w:val="fr-CH"/>
        </w:rPr>
        <w:t xml:space="preserve">media is omnidirectional </w:t>
      </w:r>
      <w:r>
        <w:rPr>
          <w:noProof/>
          <w:sz w:val="20"/>
          <w:highlight w:val="yellow"/>
          <w:lang w:val="fr-CH"/>
        </w:rPr>
        <w:t xml:space="preserve">video, </w:t>
      </w:r>
      <w:r w:rsidRPr="00C95521">
        <w:rPr>
          <w:rFonts w:ascii="Courier" w:hAnsi="Courier"/>
          <w:noProof/>
          <w:sz w:val="20"/>
          <w:highlight w:val="yellow"/>
          <w:lang w:val="fr-CH"/>
        </w:rPr>
        <w:t xml:space="preserve">overlay_control_flag[12] </w:t>
      </w:r>
      <w:r>
        <w:rPr>
          <w:noProof/>
          <w:sz w:val="20"/>
          <w:highlight w:val="yellow"/>
          <w:lang w:val="fr-CH"/>
        </w:rPr>
        <w:t>shall be</w:t>
      </w:r>
      <w:r w:rsidRPr="00C95521">
        <w:rPr>
          <w:noProof/>
          <w:sz w:val="20"/>
          <w:highlight w:val="yellow"/>
          <w:lang w:val="fr-CH"/>
        </w:rPr>
        <w:t xml:space="preserve"> equal to 0 </w:t>
      </w:r>
      <w:r>
        <w:rPr>
          <w:noProof/>
          <w:sz w:val="20"/>
          <w:highlight w:val="yellow"/>
          <w:lang w:val="fr-CH"/>
        </w:rPr>
        <w:t xml:space="preserve">if </w:t>
      </w:r>
      <w:r w:rsidRPr="00C95521">
        <w:rPr>
          <w:noProof/>
          <w:sz w:val="20"/>
          <w:highlight w:val="yellow"/>
          <w:lang w:val="fr-CH"/>
        </w:rPr>
        <w:t xml:space="preserve">the overlay </w:t>
      </w:r>
      <w:r>
        <w:rPr>
          <w:noProof/>
          <w:sz w:val="20"/>
          <w:highlight w:val="yellow"/>
          <w:lang w:val="fr-CH"/>
        </w:rPr>
        <w:t xml:space="preserve">visual </w:t>
      </w:r>
      <w:r w:rsidRPr="00C95521">
        <w:rPr>
          <w:noProof/>
          <w:sz w:val="20"/>
          <w:highlight w:val="yellow"/>
          <w:lang w:val="fr-CH"/>
        </w:rPr>
        <w:t xml:space="preserve">media is 2D </w:t>
      </w:r>
      <w:r>
        <w:rPr>
          <w:noProof/>
          <w:sz w:val="20"/>
          <w:highlight w:val="yellow"/>
          <w:lang w:val="fr-CH"/>
        </w:rPr>
        <w:t>video</w:t>
      </w:r>
      <w:r w:rsidRPr="00C95521">
        <w:rPr>
          <w:noProof/>
          <w:sz w:val="20"/>
          <w:highlight w:val="yellow"/>
          <w:lang w:val="fr-CH"/>
        </w:rPr>
        <w:t>.</w:t>
      </w:r>
    </w:p>
    <w:p w14:paraId="133C4DCA" w14:textId="77777777" w:rsidR="008C04F5" w:rsidRPr="00A74F3E" w:rsidRDefault="008C04F5" w:rsidP="008C04F5">
      <w:pPr>
        <w:pStyle w:val="Note"/>
        <w:spacing w:after="160"/>
        <w:rPr>
          <w:rFonts w:eastAsia="Malgun Gothic"/>
          <w:sz w:val="18"/>
          <w:szCs w:val="18"/>
          <w:lang w:eastAsia="ko-KR"/>
        </w:rPr>
      </w:pPr>
      <w:r w:rsidRPr="00A74F3E">
        <w:rPr>
          <w:rFonts w:eastAsia="Malgun Gothic"/>
          <w:sz w:val="18"/>
          <w:szCs w:val="18"/>
          <w:highlight w:val="yellow"/>
          <w:lang w:eastAsia="ko-KR"/>
        </w:rPr>
        <w:t>NOTE:</w:t>
      </w:r>
      <w:r w:rsidRPr="003B63DA">
        <w:rPr>
          <w:sz w:val="18"/>
          <w:szCs w:val="18"/>
          <w:lang w:val="en-CA"/>
        </w:rPr>
        <w:t xml:space="preserve"> </w:t>
      </w:r>
      <w:r w:rsidRPr="003B63DA">
        <w:rPr>
          <w:sz w:val="18"/>
          <w:szCs w:val="18"/>
          <w:lang w:val="en-CA"/>
        </w:rPr>
        <w:tab/>
      </w:r>
      <w:r w:rsidRPr="00A74F3E">
        <w:rPr>
          <w:sz w:val="18"/>
          <w:szCs w:val="18"/>
          <w:highlight w:val="yellow"/>
          <w:lang w:eastAsia="ja-JP"/>
        </w:rPr>
        <w:t xml:space="preserve">When the overlay </w:t>
      </w:r>
      <w:r>
        <w:rPr>
          <w:sz w:val="18"/>
          <w:szCs w:val="18"/>
          <w:highlight w:val="yellow"/>
          <w:lang w:eastAsia="ja-JP"/>
        </w:rPr>
        <w:t xml:space="preserve">visual media </w:t>
      </w:r>
      <w:r w:rsidRPr="00A74F3E">
        <w:rPr>
          <w:sz w:val="18"/>
          <w:szCs w:val="18"/>
          <w:highlight w:val="yellow"/>
          <w:lang w:eastAsia="ja-JP"/>
        </w:rPr>
        <w:t xml:space="preserve">is included in the same track or image item with background visual media, the omnidirectional video information directly signaled in the </w:t>
      </w:r>
      <w:r w:rsidRPr="00A74F3E">
        <w:rPr>
          <w:rFonts w:ascii="Courier New" w:eastAsia="Times New Roman" w:hAnsi="Courier New" w:cs="Courier New"/>
          <w:noProof/>
          <w:sz w:val="18"/>
          <w:szCs w:val="18"/>
          <w:highlight w:val="yellow"/>
          <w:lang w:val="en-GB"/>
        </w:rPr>
        <w:t>ProjectedOmniVideoBox</w:t>
      </w:r>
      <w:r w:rsidRPr="00A74F3E">
        <w:rPr>
          <w:sz w:val="18"/>
          <w:szCs w:val="18"/>
          <w:highlight w:val="yellow"/>
          <w:lang w:eastAsia="ja-JP"/>
        </w:rPr>
        <w:t xml:space="preserve"> </w:t>
      </w:r>
      <w:r>
        <w:rPr>
          <w:sz w:val="18"/>
          <w:szCs w:val="18"/>
          <w:highlight w:val="yellow"/>
          <w:lang w:eastAsia="ja-JP"/>
        </w:rPr>
        <w:t xml:space="preserve">or </w:t>
      </w:r>
      <w:proofErr w:type="spellStart"/>
      <w:r w:rsidRPr="00A74F3E">
        <w:rPr>
          <w:rFonts w:ascii="Courier New" w:hAnsi="Courier New" w:cs="Courier New"/>
          <w:sz w:val="18"/>
          <w:szCs w:val="18"/>
          <w:highlight w:val="yellow"/>
          <w:lang w:eastAsia="ja-JP"/>
        </w:rPr>
        <w:t>ItemPropertyContainerBox</w:t>
      </w:r>
      <w:proofErr w:type="spellEnd"/>
      <w:r w:rsidRPr="00A74F3E">
        <w:rPr>
          <w:sz w:val="18"/>
          <w:szCs w:val="18"/>
          <w:highlight w:val="yellow"/>
          <w:lang w:eastAsia="ja-JP"/>
        </w:rPr>
        <w:t xml:space="preserve"> is applied to the background </w:t>
      </w:r>
      <w:r>
        <w:rPr>
          <w:sz w:val="18"/>
          <w:szCs w:val="18"/>
          <w:highlight w:val="yellow"/>
          <w:lang w:eastAsia="ja-JP"/>
        </w:rPr>
        <w:t xml:space="preserve">visual </w:t>
      </w:r>
      <w:r w:rsidRPr="00A74F3E">
        <w:rPr>
          <w:sz w:val="18"/>
          <w:szCs w:val="18"/>
          <w:highlight w:val="yellow"/>
          <w:lang w:eastAsia="ja-JP"/>
        </w:rPr>
        <w:t>media.</w:t>
      </w:r>
    </w:p>
    <w:p w14:paraId="0B810B0A" w14:textId="77777777" w:rsidR="008C04F5" w:rsidRPr="007B7D01" w:rsidRDefault="008C04F5" w:rsidP="008C04F5">
      <w:pPr>
        <w:spacing w:before="240" w:after="240"/>
        <w:jc w:val="center"/>
        <w:rPr>
          <w:rFonts w:eastAsia="Malgun Gothic"/>
          <w:b/>
          <w:sz w:val="20"/>
          <w:lang w:eastAsia="ko-KR"/>
        </w:rPr>
      </w:pPr>
      <w:r w:rsidRPr="007B7D01">
        <w:rPr>
          <w:rFonts w:eastAsia="Malgun Gothic"/>
          <w:b/>
          <w:sz w:val="20"/>
          <w:lang w:eastAsia="ko-KR"/>
        </w:rPr>
        <w:t xml:space="preserve">Table </w:t>
      </w:r>
      <w:r>
        <w:rPr>
          <w:rFonts w:eastAsia="Malgun Gothic"/>
          <w:b/>
          <w:sz w:val="20"/>
          <w:lang w:eastAsia="ko-KR"/>
        </w:rPr>
        <w:fldChar w:fldCharType="begin" w:fldLock="1"/>
      </w:r>
      <w:r>
        <w:rPr>
          <w:rFonts w:eastAsia="Malgun Gothic"/>
          <w:b/>
          <w:sz w:val="20"/>
          <w:lang w:eastAsia="ko-KR"/>
        </w:rPr>
        <w:instrText xml:space="preserve"> STYLEREF 1 \s </w:instrText>
      </w:r>
      <w:r>
        <w:rPr>
          <w:rFonts w:eastAsia="Malgun Gothic"/>
          <w:b/>
          <w:sz w:val="20"/>
          <w:lang w:eastAsia="ko-KR"/>
        </w:rPr>
        <w:fldChar w:fldCharType="separate"/>
      </w:r>
      <w:r>
        <w:rPr>
          <w:rFonts w:eastAsia="Malgun Gothic"/>
          <w:b/>
          <w:noProof/>
          <w:sz w:val="20"/>
          <w:lang w:eastAsia="ko-KR"/>
        </w:rPr>
        <w:t>7</w:t>
      </w:r>
      <w:r>
        <w:rPr>
          <w:rFonts w:eastAsia="Malgun Gothic"/>
          <w:b/>
          <w:sz w:val="20"/>
          <w:lang w:eastAsia="ko-KR"/>
        </w:rPr>
        <w:fldChar w:fldCharType="end"/>
      </w:r>
      <w:r>
        <w:rPr>
          <w:rFonts w:eastAsia="Malgun Gothic"/>
          <w:b/>
          <w:sz w:val="20"/>
          <w:lang w:eastAsia="ko-KR"/>
        </w:rPr>
        <w:t>.</w:t>
      </w:r>
      <w:r>
        <w:rPr>
          <w:rFonts w:eastAsia="Malgun Gothic"/>
          <w:b/>
          <w:sz w:val="20"/>
          <w:lang w:eastAsia="ko-KR"/>
        </w:rPr>
        <w:fldChar w:fldCharType="begin" w:fldLock="1"/>
      </w:r>
      <w:r>
        <w:rPr>
          <w:rFonts w:eastAsia="Malgun Gothic"/>
          <w:b/>
          <w:sz w:val="20"/>
          <w:lang w:eastAsia="ko-KR"/>
        </w:rPr>
        <w:instrText xml:space="preserve"> SEQ Table \* ARABIC \s 1 </w:instrText>
      </w:r>
      <w:r>
        <w:rPr>
          <w:rFonts w:eastAsia="Malgun Gothic"/>
          <w:b/>
          <w:sz w:val="20"/>
          <w:lang w:eastAsia="ko-KR"/>
        </w:rPr>
        <w:fldChar w:fldCharType="separate"/>
      </w:r>
      <w:r>
        <w:rPr>
          <w:rFonts w:eastAsia="Malgun Gothic"/>
          <w:b/>
          <w:noProof/>
          <w:sz w:val="20"/>
          <w:lang w:eastAsia="ko-KR"/>
        </w:rPr>
        <w:t>4</w:t>
      </w:r>
      <w:r>
        <w:rPr>
          <w:rFonts w:eastAsia="Malgun Gothic"/>
          <w:b/>
          <w:sz w:val="20"/>
          <w:lang w:eastAsia="ko-KR"/>
        </w:rPr>
        <w:fldChar w:fldCharType="end"/>
      </w:r>
      <w:r w:rsidRPr="007B7D01">
        <w:rPr>
          <w:rFonts w:eastAsia="Malgun Gothic"/>
          <w:b/>
          <w:sz w:val="20"/>
          <w:lang w:eastAsia="ko-KR"/>
        </w:rPr>
        <w:t xml:space="preserve"> –</w:t>
      </w:r>
      <w:r>
        <w:rPr>
          <w:rFonts w:eastAsia="Malgun Gothic"/>
          <w:b/>
          <w:sz w:val="20"/>
          <w:lang w:eastAsia="ko-KR"/>
        </w:rPr>
        <w:t xml:space="preserve"> Overlay control structures</w:t>
      </w:r>
    </w:p>
    <w:tbl>
      <w:tblPr>
        <w:tblStyle w:val="TableGrid1"/>
        <w:tblW w:w="0" w:type="auto"/>
        <w:tblInd w:w="279" w:type="dxa"/>
        <w:tblLook w:val="06A0" w:firstRow="1" w:lastRow="0" w:firstColumn="1" w:lastColumn="0" w:noHBand="1" w:noVBand="1"/>
      </w:tblPr>
      <w:tblGrid>
        <w:gridCol w:w="1066"/>
        <w:gridCol w:w="1385"/>
        <w:gridCol w:w="5803"/>
      </w:tblGrid>
      <w:tr w:rsidR="008C04F5" w:rsidRPr="000C44EE" w14:paraId="6286D329" w14:textId="77777777" w:rsidTr="00C11469">
        <w:trPr>
          <w:trHeight w:val="244"/>
        </w:trPr>
        <w:tc>
          <w:tcPr>
            <w:tcW w:w="0" w:type="auto"/>
          </w:tcPr>
          <w:p w14:paraId="70912B23" w14:textId="77777777" w:rsidR="008C04F5" w:rsidRPr="006C5274" w:rsidRDefault="008C04F5" w:rsidP="00C11469">
            <w:pPr>
              <w:pStyle w:val="BodyText"/>
              <w:jc w:val="left"/>
              <w:rPr>
                <w:b/>
                <w:bCs/>
                <w:sz w:val="22"/>
                <w:szCs w:val="22"/>
              </w:rPr>
            </w:pPr>
            <w:r w:rsidRPr="006C5274">
              <w:rPr>
                <w:b/>
                <w:bCs/>
                <w:sz w:val="22"/>
                <w:szCs w:val="22"/>
              </w:rPr>
              <w:t>Bit index</w:t>
            </w:r>
          </w:p>
        </w:tc>
        <w:tc>
          <w:tcPr>
            <w:tcW w:w="1385" w:type="dxa"/>
            <w:hideMark/>
          </w:tcPr>
          <w:p w14:paraId="0C30D9E0" w14:textId="77777777" w:rsidR="008C04F5" w:rsidRPr="006C5274" w:rsidRDefault="008C04F5" w:rsidP="00C11469">
            <w:pPr>
              <w:pStyle w:val="BodyText"/>
              <w:jc w:val="left"/>
              <w:rPr>
                <w:sz w:val="22"/>
                <w:szCs w:val="22"/>
              </w:rPr>
            </w:pPr>
            <w:r w:rsidRPr="006C5274">
              <w:rPr>
                <w:b/>
                <w:bCs/>
                <w:sz w:val="22"/>
                <w:szCs w:val="22"/>
              </w:rPr>
              <w:t>Clause in this document</w:t>
            </w:r>
          </w:p>
        </w:tc>
        <w:tc>
          <w:tcPr>
            <w:tcW w:w="5803" w:type="dxa"/>
            <w:hideMark/>
          </w:tcPr>
          <w:p w14:paraId="4923191A" w14:textId="77777777" w:rsidR="008C04F5" w:rsidRPr="006C5274" w:rsidRDefault="008C04F5" w:rsidP="00C11469">
            <w:pPr>
              <w:pStyle w:val="BodyText"/>
              <w:jc w:val="left"/>
              <w:rPr>
                <w:b/>
                <w:sz w:val="22"/>
                <w:szCs w:val="22"/>
              </w:rPr>
            </w:pPr>
            <w:r w:rsidRPr="006C5274">
              <w:rPr>
                <w:b/>
                <w:sz w:val="22"/>
                <w:szCs w:val="22"/>
              </w:rPr>
              <w:t>Description</w:t>
            </w:r>
          </w:p>
        </w:tc>
      </w:tr>
      <w:tr w:rsidR="008C04F5" w:rsidRPr="000C44EE" w14:paraId="72045EC2" w14:textId="77777777" w:rsidTr="00C11469">
        <w:trPr>
          <w:trHeight w:val="244"/>
        </w:trPr>
        <w:tc>
          <w:tcPr>
            <w:tcW w:w="0" w:type="auto"/>
          </w:tcPr>
          <w:p w14:paraId="695FA821" w14:textId="77777777" w:rsidR="008C04F5" w:rsidRPr="006C5274" w:rsidRDefault="008C04F5" w:rsidP="00C11469">
            <w:pPr>
              <w:pStyle w:val="BodyText"/>
              <w:jc w:val="left"/>
              <w:rPr>
                <w:sz w:val="22"/>
                <w:szCs w:val="22"/>
              </w:rPr>
            </w:pPr>
            <w:r w:rsidRPr="006C5274">
              <w:rPr>
                <w:sz w:val="22"/>
                <w:szCs w:val="22"/>
              </w:rPr>
              <w:t>0</w:t>
            </w:r>
          </w:p>
        </w:tc>
        <w:tc>
          <w:tcPr>
            <w:tcW w:w="1385" w:type="dxa"/>
          </w:tcPr>
          <w:p w14:paraId="15C1EAD5" w14:textId="1A960943"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_Ref517893176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7.13.2.2</w:t>
            </w:r>
            <w:r w:rsidRPr="006C5274">
              <w:rPr>
                <w:sz w:val="22"/>
                <w:szCs w:val="22"/>
              </w:rPr>
              <w:fldChar w:fldCharType="end"/>
            </w:r>
          </w:p>
        </w:tc>
        <w:tc>
          <w:tcPr>
            <w:tcW w:w="5803" w:type="dxa"/>
          </w:tcPr>
          <w:p w14:paraId="4B5AB5FC" w14:textId="77777777" w:rsidR="008C04F5" w:rsidRPr="006C5274" w:rsidRDefault="008C04F5" w:rsidP="00C11469">
            <w:pPr>
              <w:pStyle w:val="BodyText"/>
              <w:jc w:val="left"/>
              <w:rPr>
                <w:rFonts w:eastAsiaTheme="minorEastAsia"/>
                <w:sz w:val="22"/>
                <w:szCs w:val="22"/>
                <w:lang w:eastAsia="ko-KR"/>
              </w:rPr>
            </w:pPr>
            <w:r w:rsidRPr="006C5274">
              <w:rPr>
                <w:rFonts w:eastAsiaTheme="minorEastAsia"/>
                <w:sz w:val="22"/>
                <w:szCs w:val="22"/>
                <w:lang w:eastAsia="ko-KR"/>
              </w:rPr>
              <w:t>Parameters for viewport-relative overlay</w:t>
            </w:r>
          </w:p>
        </w:tc>
      </w:tr>
      <w:tr w:rsidR="008C04F5" w:rsidRPr="000C44EE" w14:paraId="4D29D142" w14:textId="77777777" w:rsidTr="00C11469">
        <w:trPr>
          <w:trHeight w:val="244"/>
        </w:trPr>
        <w:tc>
          <w:tcPr>
            <w:tcW w:w="0" w:type="auto"/>
          </w:tcPr>
          <w:p w14:paraId="2CB42CFE" w14:textId="77777777" w:rsidR="008C04F5" w:rsidRPr="006C5274" w:rsidRDefault="008C04F5" w:rsidP="00C11469">
            <w:pPr>
              <w:pStyle w:val="BodyText"/>
              <w:jc w:val="left"/>
              <w:rPr>
                <w:sz w:val="22"/>
                <w:szCs w:val="22"/>
              </w:rPr>
            </w:pPr>
            <w:r w:rsidRPr="006C5274">
              <w:rPr>
                <w:sz w:val="22"/>
                <w:szCs w:val="22"/>
              </w:rPr>
              <w:t>1</w:t>
            </w:r>
          </w:p>
        </w:tc>
        <w:tc>
          <w:tcPr>
            <w:tcW w:w="1385" w:type="dxa"/>
          </w:tcPr>
          <w:p w14:paraId="172ED123" w14:textId="08EE219D"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_Ref517893182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7.13.2.3</w:t>
            </w:r>
            <w:r w:rsidRPr="006C5274">
              <w:rPr>
                <w:sz w:val="22"/>
                <w:szCs w:val="22"/>
              </w:rPr>
              <w:fldChar w:fldCharType="end"/>
            </w:r>
          </w:p>
        </w:tc>
        <w:tc>
          <w:tcPr>
            <w:tcW w:w="5803" w:type="dxa"/>
          </w:tcPr>
          <w:p w14:paraId="7A19DC6A" w14:textId="77777777" w:rsidR="008C04F5" w:rsidRPr="006C5274" w:rsidRDefault="008C04F5" w:rsidP="00C11469">
            <w:pPr>
              <w:pStyle w:val="BodyText"/>
              <w:jc w:val="left"/>
              <w:rPr>
                <w:sz w:val="22"/>
                <w:szCs w:val="22"/>
              </w:rPr>
            </w:pPr>
            <w:r w:rsidRPr="006C5274">
              <w:rPr>
                <w:sz w:val="22"/>
                <w:szCs w:val="22"/>
              </w:rPr>
              <w:t>Parameters for sphere-relative projected omnidirectional overlay</w:t>
            </w:r>
          </w:p>
        </w:tc>
      </w:tr>
      <w:tr w:rsidR="008C04F5" w:rsidRPr="000C44EE" w14:paraId="180A3609" w14:textId="77777777" w:rsidTr="00C11469">
        <w:trPr>
          <w:trHeight w:val="244"/>
        </w:trPr>
        <w:tc>
          <w:tcPr>
            <w:tcW w:w="0" w:type="auto"/>
          </w:tcPr>
          <w:p w14:paraId="584DA977" w14:textId="77777777" w:rsidR="008C04F5" w:rsidRPr="006C5274" w:rsidRDefault="008C04F5" w:rsidP="00C11469">
            <w:pPr>
              <w:pStyle w:val="BodyText"/>
              <w:jc w:val="left"/>
              <w:rPr>
                <w:sz w:val="22"/>
                <w:szCs w:val="22"/>
              </w:rPr>
            </w:pPr>
            <w:r w:rsidRPr="006C5274">
              <w:rPr>
                <w:sz w:val="22"/>
                <w:szCs w:val="22"/>
              </w:rPr>
              <w:t>2</w:t>
            </w:r>
          </w:p>
        </w:tc>
        <w:tc>
          <w:tcPr>
            <w:tcW w:w="1385" w:type="dxa"/>
          </w:tcPr>
          <w:p w14:paraId="366B27ED" w14:textId="328C487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_Ref22913468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7.13.2.4</w:t>
            </w:r>
            <w:r w:rsidRPr="006C5274">
              <w:rPr>
                <w:sz w:val="22"/>
                <w:szCs w:val="22"/>
              </w:rPr>
              <w:fldChar w:fldCharType="end"/>
            </w:r>
          </w:p>
        </w:tc>
        <w:tc>
          <w:tcPr>
            <w:tcW w:w="5803" w:type="dxa"/>
          </w:tcPr>
          <w:p w14:paraId="47E785F0" w14:textId="77777777" w:rsidR="008C04F5" w:rsidRPr="006C5274" w:rsidRDefault="008C04F5" w:rsidP="00C11469">
            <w:pPr>
              <w:pStyle w:val="BodyText"/>
              <w:jc w:val="left"/>
              <w:rPr>
                <w:sz w:val="22"/>
                <w:szCs w:val="22"/>
              </w:rPr>
            </w:pPr>
            <w:r w:rsidRPr="006C5274">
              <w:rPr>
                <w:sz w:val="22"/>
                <w:szCs w:val="22"/>
              </w:rPr>
              <w:t>Parameters for sphere-relative 2D overlay</w:t>
            </w:r>
          </w:p>
        </w:tc>
      </w:tr>
      <w:tr w:rsidR="008C04F5" w:rsidRPr="000C44EE" w14:paraId="7A246180" w14:textId="77777777" w:rsidTr="00C11469">
        <w:trPr>
          <w:trHeight w:val="244"/>
        </w:trPr>
        <w:tc>
          <w:tcPr>
            <w:tcW w:w="0" w:type="auto"/>
          </w:tcPr>
          <w:p w14:paraId="5AC7B5AF" w14:textId="77777777" w:rsidR="008C04F5" w:rsidRPr="006C5274" w:rsidRDefault="008C04F5" w:rsidP="00C11469">
            <w:pPr>
              <w:pStyle w:val="BodyText"/>
              <w:jc w:val="left"/>
              <w:rPr>
                <w:sz w:val="22"/>
                <w:szCs w:val="22"/>
              </w:rPr>
            </w:pPr>
            <w:r w:rsidRPr="006C5274">
              <w:rPr>
                <w:sz w:val="22"/>
                <w:szCs w:val="22"/>
              </w:rPr>
              <w:t>3</w:t>
            </w:r>
          </w:p>
        </w:tc>
        <w:tc>
          <w:tcPr>
            <w:tcW w:w="1385" w:type="dxa"/>
          </w:tcPr>
          <w:p w14:paraId="3A91E02D" w14:textId="4AC41109"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_Ref517893198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7.13.2.5</w:t>
            </w:r>
            <w:r w:rsidRPr="006C5274">
              <w:rPr>
                <w:sz w:val="22"/>
                <w:szCs w:val="22"/>
              </w:rPr>
              <w:fldChar w:fldCharType="end"/>
            </w:r>
          </w:p>
        </w:tc>
        <w:tc>
          <w:tcPr>
            <w:tcW w:w="5803" w:type="dxa"/>
          </w:tcPr>
          <w:p w14:paraId="095203E1" w14:textId="77777777" w:rsidR="008C04F5" w:rsidRPr="006C5274" w:rsidRDefault="008C04F5" w:rsidP="00C11469">
            <w:pPr>
              <w:pStyle w:val="BodyText"/>
              <w:jc w:val="left"/>
              <w:rPr>
                <w:sz w:val="22"/>
                <w:szCs w:val="22"/>
              </w:rPr>
            </w:pPr>
            <w:r w:rsidRPr="006C5274">
              <w:rPr>
                <w:sz w:val="22"/>
                <w:szCs w:val="22"/>
              </w:rPr>
              <w:t xml:space="preserve">Source region for the overlay. </w:t>
            </w:r>
          </w:p>
          <w:p w14:paraId="2A6B86F0" w14:textId="77777777" w:rsidR="008C04F5" w:rsidRPr="006C5274" w:rsidRDefault="008C04F5" w:rsidP="00C11469">
            <w:pPr>
              <w:pStyle w:val="BodyText"/>
              <w:jc w:val="left"/>
              <w:rPr>
                <w:sz w:val="22"/>
                <w:szCs w:val="22"/>
              </w:rPr>
            </w:pPr>
            <w:r w:rsidRPr="006C5274">
              <w:rPr>
                <w:sz w:val="22"/>
                <w:szCs w:val="22"/>
              </w:rPr>
              <w:t>Indicates the region within the decoded picture that is used as the content of the overlay.</w:t>
            </w:r>
          </w:p>
        </w:tc>
      </w:tr>
      <w:tr w:rsidR="008C04F5" w:rsidRPr="000C44EE" w14:paraId="6ECDB958" w14:textId="77777777" w:rsidTr="00C11469">
        <w:trPr>
          <w:trHeight w:val="244"/>
        </w:trPr>
        <w:tc>
          <w:tcPr>
            <w:tcW w:w="0" w:type="auto"/>
          </w:tcPr>
          <w:p w14:paraId="60BD742B" w14:textId="77777777" w:rsidR="008C04F5" w:rsidRPr="006C5274" w:rsidRDefault="008C04F5" w:rsidP="00C11469">
            <w:pPr>
              <w:pStyle w:val="BodyText"/>
              <w:jc w:val="left"/>
              <w:rPr>
                <w:sz w:val="22"/>
                <w:szCs w:val="22"/>
              </w:rPr>
            </w:pPr>
            <w:r w:rsidRPr="006C5274">
              <w:rPr>
                <w:sz w:val="22"/>
                <w:szCs w:val="22"/>
              </w:rPr>
              <w:t>4</w:t>
            </w:r>
          </w:p>
        </w:tc>
        <w:tc>
          <w:tcPr>
            <w:tcW w:w="1385" w:type="dxa"/>
          </w:tcPr>
          <w:p w14:paraId="5F1E7B72" w14:textId="5ECE5505"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_Ref517893205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7.13.2.6</w:t>
            </w:r>
            <w:r w:rsidRPr="006C5274">
              <w:rPr>
                <w:sz w:val="22"/>
                <w:szCs w:val="22"/>
              </w:rPr>
              <w:fldChar w:fldCharType="end"/>
            </w:r>
          </w:p>
        </w:tc>
        <w:tc>
          <w:tcPr>
            <w:tcW w:w="5803" w:type="dxa"/>
          </w:tcPr>
          <w:p w14:paraId="2F72BED9" w14:textId="77777777" w:rsidR="008C04F5" w:rsidRPr="006C5274" w:rsidRDefault="008C04F5" w:rsidP="00C11469">
            <w:pPr>
              <w:pStyle w:val="BodyText"/>
              <w:jc w:val="left"/>
              <w:rPr>
                <w:sz w:val="22"/>
                <w:szCs w:val="22"/>
              </w:rPr>
            </w:pPr>
            <w:r w:rsidRPr="006C5274">
              <w:rPr>
                <w:sz w:val="22"/>
                <w:szCs w:val="22"/>
              </w:rPr>
              <w:t xml:space="preserve">Recommended viewport overlay. </w:t>
            </w:r>
          </w:p>
          <w:p w14:paraId="60105D07" w14:textId="77777777" w:rsidR="008C04F5" w:rsidRPr="006C5274" w:rsidRDefault="008C04F5" w:rsidP="00C11469">
            <w:pPr>
              <w:pStyle w:val="BodyText"/>
              <w:jc w:val="left"/>
              <w:rPr>
                <w:sz w:val="22"/>
                <w:szCs w:val="22"/>
              </w:rPr>
            </w:pPr>
            <w:r w:rsidRPr="006C5274">
              <w:rPr>
                <w:sz w:val="22"/>
                <w:szCs w:val="22"/>
              </w:rPr>
              <w:t>Indicates the recommended viewport track whose recommended viewports are used as the content of the overlay.</w:t>
            </w:r>
          </w:p>
        </w:tc>
      </w:tr>
      <w:tr w:rsidR="008C04F5" w:rsidRPr="000C44EE" w14:paraId="04E739AD" w14:textId="77777777" w:rsidTr="00C11469">
        <w:trPr>
          <w:trHeight w:val="244"/>
        </w:trPr>
        <w:tc>
          <w:tcPr>
            <w:tcW w:w="0" w:type="auto"/>
          </w:tcPr>
          <w:p w14:paraId="654C6312" w14:textId="77777777" w:rsidR="008C04F5" w:rsidRPr="006C5274" w:rsidRDefault="008C04F5" w:rsidP="00C11469">
            <w:pPr>
              <w:pStyle w:val="BodyText"/>
              <w:jc w:val="left"/>
              <w:rPr>
                <w:sz w:val="22"/>
                <w:szCs w:val="22"/>
              </w:rPr>
            </w:pPr>
            <w:r w:rsidRPr="006C5274">
              <w:rPr>
                <w:sz w:val="22"/>
                <w:szCs w:val="22"/>
              </w:rPr>
              <w:t>5</w:t>
            </w:r>
          </w:p>
        </w:tc>
        <w:tc>
          <w:tcPr>
            <w:tcW w:w="1385" w:type="dxa"/>
          </w:tcPr>
          <w:p w14:paraId="3E819E5A" w14:textId="2CA076FC"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_Ref517893211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7.13.2.7</w:t>
            </w:r>
            <w:r w:rsidRPr="006C5274">
              <w:rPr>
                <w:sz w:val="22"/>
                <w:szCs w:val="22"/>
              </w:rPr>
              <w:fldChar w:fldCharType="end"/>
            </w:r>
          </w:p>
        </w:tc>
        <w:tc>
          <w:tcPr>
            <w:tcW w:w="5803" w:type="dxa"/>
          </w:tcPr>
          <w:p w14:paraId="0DA4C35B" w14:textId="77777777" w:rsidR="008C04F5" w:rsidRPr="006C5274" w:rsidRDefault="008C04F5" w:rsidP="00C11469">
            <w:pPr>
              <w:pStyle w:val="BodyText"/>
              <w:jc w:val="left"/>
              <w:rPr>
                <w:sz w:val="22"/>
                <w:szCs w:val="22"/>
              </w:rPr>
            </w:pPr>
            <w:r w:rsidRPr="006C5274">
              <w:rPr>
                <w:sz w:val="22"/>
                <w:szCs w:val="22"/>
              </w:rPr>
              <w:t>Overlay layering order</w:t>
            </w:r>
          </w:p>
        </w:tc>
      </w:tr>
      <w:tr w:rsidR="008C04F5" w:rsidRPr="000C44EE" w14:paraId="23CAE453" w14:textId="77777777" w:rsidTr="00C11469">
        <w:trPr>
          <w:trHeight w:val="244"/>
        </w:trPr>
        <w:tc>
          <w:tcPr>
            <w:tcW w:w="0" w:type="auto"/>
          </w:tcPr>
          <w:p w14:paraId="359C5D7E" w14:textId="77777777" w:rsidR="008C04F5" w:rsidRPr="006C5274" w:rsidRDefault="008C04F5" w:rsidP="00C11469">
            <w:pPr>
              <w:pStyle w:val="BodyText"/>
              <w:jc w:val="left"/>
              <w:rPr>
                <w:sz w:val="22"/>
                <w:szCs w:val="22"/>
              </w:rPr>
            </w:pPr>
            <w:r w:rsidRPr="006C5274">
              <w:rPr>
                <w:sz w:val="22"/>
                <w:szCs w:val="22"/>
              </w:rPr>
              <w:t>6</w:t>
            </w:r>
          </w:p>
        </w:tc>
        <w:tc>
          <w:tcPr>
            <w:tcW w:w="1385" w:type="dxa"/>
          </w:tcPr>
          <w:p w14:paraId="4ABB74BA" w14:textId="2301770B"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_Ref22913483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7.13.2.8</w:t>
            </w:r>
            <w:r w:rsidRPr="006C5274">
              <w:rPr>
                <w:sz w:val="22"/>
                <w:szCs w:val="22"/>
              </w:rPr>
              <w:fldChar w:fldCharType="end"/>
            </w:r>
          </w:p>
        </w:tc>
        <w:tc>
          <w:tcPr>
            <w:tcW w:w="5803" w:type="dxa"/>
          </w:tcPr>
          <w:p w14:paraId="1479E821" w14:textId="77777777" w:rsidR="008C04F5" w:rsidRPr="006C5274" w:rsidRDefault="008C04F5" w:rsidP="00C11469">
            <w:pPr>
              <w:pStyle w:val="BodyText"/>
              <w:jc w:val="left"/>
              <w:rPr>
                <w:sz w:val="22"/>
                <w:szCs w:val="22"/>
              </w:rPr>
            </w:pPr>
            <w:r w:rsidRPr="006C5274">
              <w:rPr>
                <w:sz w:val="22"/>
                <w:szCs w:val="22"/>
              </w:rPr>
              <w:t>Overlay opacity</w:t>
            </w:r>
          </w:p>
        </w:tc>
      </w:tr>
      <w:tr w:rsidR="008C04F5" w:rsidRPr="000C44EE" w14:paraId="68446AD5" w14:textId="77777777" w:rsidTr="00C11469">
        <w:trPr>
          <w:trHeight w:val="244"/>
        </w:trPr>
        <w:tc>
          <w:tcPr>
            <w:tcW w:w="0" w:type="auto"/>
          </w:tcPr>
          <w:p w14:paraId="39A60FAE" w14:textId="77777777" w:rsidR="008C04F5" w:rsidRPr="006C5274" w:rsidRDefault="008C04F5" w:rsidP="00C11469">
            <w:pPr>
              <w:pStyle w:val="BodyText"/>
              <w:jc w:val="left"/>
              <w:rPr>
                <w:sz w:val="22"/>
                <w:szCs w:val="22"/>
              </w:rPr>
            </w:pPr>
            <w:r w:rsidRPr="006C5274">
              <w:rPr>
                <w:sz w:val="22"/>
                <w:szCs w:val="22"/>
              </w:rPr>
              <w:t>7</w:t>
            </w:r>
          </w:p>
        </w:tc>
        <w:tc>
          <w:tcPr>
            <w:tcW w:w="1385" w:type="dxa"/>
          </w:tcPr>
          <w:p w14:paraId="32B463A6" w14:textId="0A409E24"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_Ref517893227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7.13.2.9</w:t>
            </w:r>
            <w:r w:rsidRPr="006C5274">
              <w:rPr>
                <w:sz w:val="22"/>
                <w:szCs w:val="22"/>
              </w:rPr>
              <w:fldChar w:fldCharType="end"/>
            </w:r>
          </w:p>
        </w:tc>
        <w:tc>
          <w:tcPr>
            <w:tcW w:w="5803" w:type="dxa"/>
          </w:tcPr>
          <w:p w14:paraId="4D5F9E30" w14:textId="77777777" w:rsidR="008C04F5" w:rsidRPr="006C5274" w:rsidRDefault="008C04F5" w:rsidP="00C11469">
            <w:pPr>
              <w:pStyle w:val="BodyText"/>
              <w:jc w:val="left"/>
              <w:rPr>
                <w:sz w:val="22"/>
                <w:szCs w:val="22"/>
              </w:rPr>
            </w:pPr>
            <w:r w:rsidRPr="006C5274">
              <w:rPr>
                <w:sz w:val="22"/>
                <w:szCs w:val="22"/>
              </w:rPr>
              <w:t>Controls for user interaction</w:t>
            </w:r>
          </w:p>
        </w:tc>
      </w:tr>
      <w:tr w:rsidR="008C04F5" w:rsidRPr="000C44EE" w14:paraId="042000EF" w14:textId="77777777" w:rsidTr="00C11469">
        <w:trPr>
          <w:trHeight w:val="244"/>
        </w:trPr>
        <w:tc>
          <w:tcPr>
            <w:tcW w:w="0" w:type="auto"/>
          </w:tcPr>
          <w:p w14:paraId="23C34D97" w14:textId="77777777" w:rsidR="008C04F5" w:rsidRPr="006C5274" w:rsidRDefault="008C04F5" w:rsidP="00C11469">
            <w:pPr>
              <w:pStyle w:val="BodyText"/>
              <w:jc w:val="left"/>
              <w:rPr>
                <w:sz w:val="22"/>
                <w:szCs w:val="22"/>
              </w:rPr>
            </w:pPr>
            <w:r w:rsidRPr="006C5274">
              <w:rPr>
                <w:sz w:val="22"/>
                <w:szCs w:val="22"/>
              </w:rPr>
              <w:t>8</w:t>
            </w:r>
          </w:p>
        </w:tc>
        <w:tc>
          <w:tcPr>
            <w:tcW w:w="1385" w:type="dxa"/>
          </w:tcPr>
          <w:p w14:paraId="16845607" w14:textId="6BFF86F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_Ref517893235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7.13.2.10</w:t>
            </w:r>
            <w:r w:rsidRPr="006C5274">
              <w:rPr>
                <w:sz w:val="22"/>
                <w:szCs w:val="22"/>
              </w:rPr>
              <w:fldChar w:fldCharType="end"/>
            </w:r>
          </w:p>
        </w:tc>
        <w:tc>
          <w:tcPr>
            <w:tcW w:w="5803" w:type="dxa"/>
          </w:tcPr>
          <w:p w14:paraId="6DE4F88C" w14:textId="77777777" w:rsidR="008C04F5" w:rsidRPr="006C5274" w:rsidRDefault="008C04F5" w:rsidP="00C11469">
            <w:pPr>
              <w:pStyle w:val="BodyText"/>
              <w:jc w:val="left"/>
              <w:rPr>
                <w:sz w:val="22"/>
                <w:szCs w:val="22"/>
              </w:rPr>
            </w:pPr>
            <w:r w:rsidRPr="006C5274">
              <w:rPr>
                <w:sz w:val="22"/>
                <w:szCs w:val="22"/>
              </w:rPr>
              <w:t>Overlay label</w:t>
            </w:r>
          </w:p>
        </w:tc>
      </w:tr>
      <w:tr w:rsidR="008C04F5" w:rsidRPr="000C44EE" w14:paraId="0F7007AB" w14:textId="77777777" w:rsidTr="00C11469">
        <w:trPr>
          <w:trHeight w:val="244"/>
        </w:trPr>
        <w:tc>
          <w:tcPr>
            <w:tcW w:w="0" w:type="auto"/>
          </w:tcPr>
          <w:p w14:paraId="5AD07DDB" w14:textId="77777777" w:rsidR="008C04F5" w:rsidRPr="006C5274" w:rsidRDefault="008C04F5" w:rsidP="00C11469">
            <w:pPr>
              <w:pStyle w:val="BodyText"/>
              <w:jc w:val="left"/>
              <w:rPr>
                <w:sz w:val="22"/>
                <w:szCs w:val="22"/>
              </w:rPr>
            </w:pPr>
            <w:r w:rsidRPr="006C5274">
              <w:rPr>
                <w:sz w:val="22"/>
                <w:szCs w:val="22"/>
              </w:rPr>
              <w:t>9</w:t>
            </w:r>
          </w:p>
        </w:tc>
        <w:tc>
          <w:tcPr>
            <w:tcW w:w="1385" w:type="dxa"/>
          </w:tcPr>
          <w:p w14:paraId="0B791AC5" w14:textId="44E8D0C6"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_Ref517893241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7.13.2.11</w:t>
            </w:r>
            <w:r w:rsidRPr="006C5274">
              <w:rPr>
                <w:sz w:val="22"/>
                <w:szCs w:val="22"/>
              </w:rPr>
              <w:fldChar w:fldCharType="end"/>
            </w:r>
          </w:p>
        </w:tc>
        <w:tc>
          <w:tcPr>
            <w:tcW w:w="5803" w:type="dxa"/>
          </w:tcPr>
          <w:p w14:paraId="4004B3BC" w14:textId="77777777" w:rsidR="008C04F5" w:rsidRPr="006C5274" w:rsidRDefault="008C04F5" w:rsidP="00C11469">
            <w:pPr>
              <w:pStyle w:val="BodyText"/>
              <w:jc w:val="left"/>
              <w:rPr>
                <w:sz w:val="22"/>
                <w:szCs w:val="22"/>
              </w:rPr>
            </w:pPr>
            <w:r w:rsidRPr="006C5274">
              <w:rPr>
                <w:sz w:val="22"/>
                <w:szCs w:val="22"/>
              </w:rPr>
              <w:t>Overlay priority</w:t>
            </w:r>
          </w:p>
        </w:tc>
      </w:tr>
      <w:tr w:rsidR="008C04F5" w:rsidRPr="000C44EE" w14:paraId="6A1AB355" w14:textId="77777777" w:rsidTr="00C11469">
        <w:trPr>
          <w:trHeight w:val="244"/>
        </w:trPr>
        <w:tc>
          <w:tcPr>
            <w:tcW w:w="0" w:type="auto"/>
          </w:tcPr>
          <w:p w14:paraId="57E2F2D4" w14:textId="77777777" w:rsidR="008C04F5" w:rsidRPr="006C5274" w:rsidRDefault="008C04F5" w:rsidP="00C11469">
            <w:pPr>
              <w:pStyle w:val="BodyText"/>
              <w:jc w:val="left"/>
              <w:rPr>
                <w:sz w:val="22"/>
                <w:szCs w:val="22"/>
              </w:rPr>
            </w:pPr>
            <w:r w:rsidRPr="006C5274">
              <w:rPr>
                <w:rFonts w:ascii="SimSun" w:eastAsia="SimSun" w:hAnsi="SimSun"/>
                <w:sz w:val="22"/>
                <w:szCs w:val="22"/>
                <w:lang w:eastAsia="zh-CN"/>
              </w:rPr>
              <w:t>10</w:t>
            </w:r>
          </w:p>
        </w:tc>
        <w:tc>
          <w:tcPr>
            <w:tcW w:w="1385" w:type="dxa"/>
          </w:tcPr>
          <w:p w14:paraId="388A8256" w14:textId="329E1445"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_Ref529815978 \n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7.13.2.12</w:t>
            </w:r>
            <w:r w:rsidRPr="006C5274">
              <w:rPr>
                <w:sz w:val="22"/>
                <w:szCs w:val="22"/>
              </w:rPr>
              <w:fldChar w:fldCharType="end"/>
            </w:r>
          </w:p>
        </w:tc>
        <w:tc>
          <w:tcPr>
            <w:tcW w:w="5803" w:type="dxa"/>
          </w:tcPr>
          <w:p w14:paraId="34B6F67C" w14:textId="77777777" w:rsidR="008C04F5" w:rsidRPr="006C5274" w:rsidRDefault="008C04F5" w:rsidP="00C11469">
            <w:pPr>
              <w:pStyle w:val="BodyText"/>
              <w:jc w:val="left"/>
              <w:rPr>
                <w:sz w:val="22"/>
                <w:szCs w:val="22"/>
              </w:rPr>
            </w:pPr>
            <w:r w:rsidRPr="006C5274">
              <w:rPr>
                <w:sz w:val="22"/>
                <w:szCs w:val="22"/>
              </w:rPr>
              <w:t>Associated sphere region</w:t>
            </w:r>
          </w:p>
        </w:tc>
      </w:tr>
      <w:tr w:rsidR="008C04F5" w:rsidRPr="000C44EE" w14:paraId="0A460833" w14:textId="77777777" w:rsidTr="00C11469">
        <w:trPr>
          <w:trHeight w:val="244"/>
        </w:trPr>
        <w:tc>
          <w:tcPr>
            <w:tcW w:w="0" w:type="auto"/>
          </w:tcPr>
          <w:p w14:paraId="1D5EBE3D" w14:textId="77777777" w:rsidR="008C04F5" w:rsidRPr="006C5274" w:rsidRDefault="008C04F5" w:rsidP="00C11469">
            <w:pPr>
              <w:pStyle w:val="BodyText"/>
              <w:jc w:val="left"/>
              <w:rPr>
                <w:rFonts w:ascii="SimSun" w:eastAsia="SimSun" w:hAnsi="SimSun"/>
                <w:sz w:val="22"/>
                <w:szCs w:val="22"/>
                <w:lang w:eastAsia="zh-CN"/>
              </w:rPr>
            </w:pPr>
            <w:r w:rsidRPr="006C5274">
              <w:rPr>
                <w:rFonts w:ascii="SimSun" w:eastAsia="SimSun" w:hAnsi="SimSun"/>
                <w:sz w:val="22"/>
                <w:szCs w:val="22"/>
                <w:lang w:eastAsia="zh-CN"/>
              </w:rPr>
              <w:t>11</w:t>
            </w:r>
          </w:p>
        </w:tc>
        <w:tc>
          <w:tcPr>
            <w:tcW w:w="1385" w:type="dxa"/>
          </w:tcPr>
          <w:p w14:paraId="56B4F563" w14:textId="757C7AD2" w:rsidR="008C04F5" w:rsidRPr="006C5274" w:rsidRDefault="008C04F5" w:rsidP="00C11469">
            <w:pPr>
              <w:pStyle w:val="BodyText"/>
              <w:jc w:val="left"/>
              <w:rPr>
                <w:sz w:val="22"/>
                <w:szCs w:val="22"/>
              </w:rPr>
            </w:pPr>
            <w:r w:rsidRPr="006C5274">
              <w:rPr>
                <w:sz w:val="22"/>
                <w:szCs w:val="22"/>
              </w:rPr>
              <w:fldChar w:fldCharType="begin" w:fldLock="1"/>
            </w:r>
            <w:r w:rsidRPr="006C5274">
              <w:rPr>
                <w:sz w:val="22"/>
                <w:szCs w:val="22"/>
              </w:rPr>
              <w:instrText xml:space="preserve"> REF _Ref531606622 \r \h </w:instrText>
            </w:r>
            <w:r>
              <w:rPr>
                <w:sz w:val="22"/>
                <w:szCs w:val="22"/>
              </w:rPr>
              <w:instrText xml:space="preserve"> \* MERGEFORMAT </w:instrText>
            </w:r>
            <w:r w:rsidRPr="006C5274">
              <w:rPr>
                <w:sz w:val="22"/>
                <w:szCs w:val="22"/>
              </w:rPr>
            </w:r>
            <w:r w:rsidRPr="006C5274">
              <w:rPr>
                <w:sz w:val="22"/>
                <w:szCs w:val="22"/>
              </w:rPr>
              <w:fldChar w:fldCharType="separate"/>
            </w:r>
            <w:r w:rsidRPr="006C5274">
              <w:rPr>
                <w:sz w:val="22"/>
                <w:szCs w:val="22"/>
              </w:rPr>
              <w:t>7.13.2.13</w:t>
            </w:r>
            <w:r w:rsidRPr="006C5274">
              <w:rPr>
                <w:sz w:val="22"/>
                <w:szCs w:val="22"/>
              </w:rPr>
              <w:fldChar w:fldCharType="end"/>
            </w:r>
          </w:p>
        </w:tc>
        <w:tc>
          <w:tcPr>
            <w:tcW w:w="5803" w:type="dxa"/>
          </w:tcPr>
          <w:p w14:paraId="7736BEE3" w14:textId="77777777" w:rsidR="008C04F5" w:rsidRPr="006C5274" w:rsidRDefault="008C04F5" w:rsidP="00C11469">
            <w:pPr>
              <w:pStyle w:val="BodyText"/>
              <w:jc w:val="left"/>
              <w:rPr>
                <w:sz w:val="22"/>
                <w:szCs w:val="22"/>
              </w:rPr>
            </w:pPr>
            <w:r w:rsidRPr="006C5274">
              <w:rPr>
                <w:sz w:val="22"/>
                <w:szCs w:val="22"/>
              </w:rPr>
              <w:t>Overlay alpha composition</w:t>
            </w:r>
          </w:p>
        </w:tc>
      </w:tr>
      <w:tr w:rsidR="008C04F5" w:rsidRPr="000C44EE" w14:paraId="108AAE89" w14:textId="77777777" w:rsidTr="00C11469">
        <w:trPr>
          <w:trHeight w:val="244"/>
        </w:trPr>
        <w:tc>
          <w:tcPr>
            <w:tcW w:w="0" w:type="auto"/>
          </w:tcPr>
          <w:p w14:paraId="3BB53836" w14:textId="77777777" w:rsidR="008C04F5" w:rsidRPr="006C5274" w:rsidRDefault="008C04F5" w:rsidP="00C11469">
            <w:pPr>
              <w:pStyle w:val="BodyText"/>
              <w:jc w:val="left"/>
              <w:rPr>
                <w:rFonts w:ascii="SimSun" w:eastAsiaTheme="minorEastAsia" w:hAnsi="SimSun"/>
                <w:sz w:val="22"/>
                <w:szCs w:val="22"/>
                <w:highlight w:val="yellow"/>
                <w:lang w:eastAsia="ja-JP"/>
              </w:rPr>
            </w:pPr>
            <w:r w:rsidRPr="006C5274">
              <w:rPr>
                <w:rFonts w:ascii="SimSun" w:eastAsiaTheme="minorEastAsia" w:hAnsi="SimSun"/>
                <w:sz w:val="22"/>
                <w:szCs w:val="22"/>
                <w:highlight w:val="yellow"/>
                <w:lang w:eastAsia="ja-JP"/>
              </w:rPr>
              <w:t>12</w:t>
            </w:r>
          </w:p>
        </w:tc>
        <w:tc>
          <w:tcPr>
            <w:tcW w:w="1385" w:type="dxa"/>
          </w:tcPr>
          <w:p w14:paraId="323A457C" w14:textId="77777777" w:rsidR="008C04F5" w:rsidRPr="006C5274" w:rsidRDefault="008C04F5" w:rsidP="00C11469">
            <w:pPr>
              <w:pStyle w:val="BodyText"/>
              <w:jc w:val="left"/>
              <w:rPr>
                <w:sz w:val="22"/>
                <w:szCs w:val="22"/>
                <w:highlight w:val="yellow"/>
                <w:lang w:eastAsia="ja-JP"/>
              </w:rPr>
            </w:pPr>
            <w:r w:rsidRPr="006C5274">
              <w:rPr>
                <w:sz w:val="22"/>
                <w:szCs w:val="22"/>
                <w:highlight w:val="yellow"/>
              </w:rPr>
              <w:t>7.13.2.14</w:t>
            </w:r>
          </w:p>
        </w:tc>
        <w:tc>
          <w:tcPr>
            <w:tcW w:w="5803" w:type="dxa"/>
          </w:tcPr>
          <w:p w14:paraId="00888609" w14:textId="77777777" w:rsidR="008C04F5" w:rsidRPr="006C5274" w:rsidRDefault="008C04F5" w:rsidP="00C11469">
            <w:pPr>
              <w:pStyle w:val="BodyText"/>
              <w:jc w:val="left"/>
              <w:rPr>
                <w:rFonts w:eastAsiaTheme="minorEastAsia"/>
                <w:sz w:val="22"/>
                <w:szCs w:val="22"/>
                <w:highlight w:val="yellow"/>
                <w:lang w:eastAsia="ja-JP"/>
              </w:rPr>
            </w:pPr>
            <w:r w:rsidRPr="006C5274">
              <w:rPr>
                <w:rFonts w:eastAsiaTheme="minorEastAsia"/>
                <w:sz w:val="22"/>
                <w:szCs w:val="22"/>
                <w:highlight w:val="yellow"/>
                <w:lang w:eastAsia="ja-JP"/>
              </w:rPr>
              <w:t>Omnidirectional video information for overlay</w:t>
            </w:r>
          </w:p>
        </w:tc>
      </w:tr>
    </w:tbl>
    <w:p w14:paraId="33567824" w14:textId="77777777" w:rsidR="008C04F5" w:rsidRDefault="008C04F5" w:rsidP="008C04F5">
      <w:pPr>
        <w:spacing w:after="160"/>
        <w:rPr>
          <w:rFonts w:eastAsia="Candara"/>
          <w:sz w:val="20"/>
          <w:lang w:eastAsia="ko-KR"/>
        </w:rPr>
      </w:pPr>
    </w:p>
    <w:p w14:paraId="174BCF2A" w14:textId="77777777" w:rsidR="008C04F5" w:rsidRDefault="008C04F5" w:rsidP="008C04F5">
      <w:pPr>
        <w:spacing w:after="160"/>
        <w:rPr>
          <w:rFonts w:eastAsia="Candara"/>
          <w:sz w:val="20"/>
          <w:lang w:eastAsia="ko-KR"/>
        </w:rPr>
      </w:pPr>
      <w:proofErr w:type="spellStart"/>
      <w:r w:rsidRPr="00CA76AB">
        <w:rPr>
          <w:rFonts w:eastAsia="Candara"/>
          <w:sz w:val="20"/>
          <w:lang w:eastAsia="ko-KR"/>
        </w:rPr>
        <w:t>LastControlIdx</w:t>
      </w:r>
      <w:proofErr w:type="spellEnd"/>
      <w:r w:rsidRPr="00CA76AB">
        <w:rPr>
          <w:rFonts w:eastAsia="Candara"/>
          <w:sz w:val="20"/>
          <w:lang w:eastAsia="ko-KR"/>
        </w:rPr>
        <w:t xml:space="preserve"> is set equal to </w:t>
      </w:r>
      <w:r w:rsidRPr="00C95521">
        <w:rPr>
          <w:rFonts w:eastAsia="Candara"/>
          <w:strike/>
          <w:sz w:val="20"/>
          <w:highlight w:val="yellow"/>
          <w:lang w:eastAsia="ko-KR"/>
        </w:rPr>
        <w:t>11</w:t>
      </w:r>
      <w:r w:rsidRPr="00C95521">
        <w:rPr>
          <w:rFonts w:eastAsia="Candara"/>
          <w:sz w:val="20"/>
          <w:highlight w:val="yellow"/>
          <w:lang w:eastAsia="ko-KR"/>
        </w:rPr>
        <w:t>12</w:t>
      </w:r>
      <w:r w:rsidRPr="00CA76AB">
        <w:rPr>
          <w:rFonts w:eastAsia="Candara"/>
          <w:sz w:val="20"/>
          <w:lang w:eastAsia="ko-KR"/>
        </w:rPr>
        <w:t>.</w:t>
      </w:r>
      <w:r w:rsidRPr="0070096C" w:rsidDel="004B2EF5">
        <w:rPr>
          <w:rFonts w:eastAsia="Candara"/>
          <w:sz w:val="20"/>
          <w:lang w:eastAsia="ko-KR"/>
        </w:rPr>
        <w:t xml:space="preserve"> </w:t>
      </w:r>
    </w:p>
    <w:p w14:paraId="5257446D" w14:textId="77777777" w:rsidR="008C04F5" w:rsidRDefault="008C04F5" w:rsidP="008C04F5">
      <w:pPr>
        <w:rPr>
          <w:lang w:eastAsia="ja-JP"/>
        </w:rPr>
      </w:pPr>
    </w:p>
    <w:p w14:paraId="78E8FAB3" w14:textId="77777777" w:rsidR="008C04F5" w:rsidRPr="00BA7C5D" w:rsidRDefault="008C04F5" w:rsidP="008C04F5">
      <w:pPr>
        <w:rPr>
          <w:lang w:eastAsia="ja-JP"/>
        </w:rPr>
      </w:pPr>
      <w:r>
        <w:rPr>
          <w:lang w:eastAsia="ja-JP"/>
        </w:rPr>
        <w:t>…</w:t>
      </w:r>
    </w:p>
    <w:p w14:paraId="1CE6992B" w14:textId="77777777" w:rsidR="008C04F5" w:rsidRDefault="008C04F5" w:rsidP="008C04F5">
      <w:pPr>
        <w:rPr>
          <w:lang w:eastAsia="ja-JP"/>
        </w:rPr>
      </w:pPr>
    </w:p>
    <w:p w14:paraId="558ECF13" w14:textId="77777777" w:rsidR="008C04F5" w:rsidRPr="00115C9E" w:rsidRDefault="008C04F5" w:rsidP="008C04F5">
      <w:pPr>
        <w:rPr>
          <w:b/>
          <w:highlight w:val="yellow"/>
          <w:lang w:eastAsia="ja-JP"/>
        </w:rPr>
      </w:pPr>
      <w:r w:rsidRPr="00115C9E">
        <w:rPr>
          <w:b/>
          <w:highlight w:val="yellow"/>
          <w:lang w:eastAsia="ja-JP"/>
        </w:rPr>
        <w:t>7.13.2.14 Omnidirectional video information</w:t>
      </w:r>
      <w:r>
        <w:rPr>
          <w:b/>
          <w:highlight w:val="yellow"/>
          <w:lang w:eastAsia="ja-JP"/>
        </w:rPr>
        <w:t xml:space="preserve"> for overlay</w:t>
      </w:r>
    </w:p>
    <w:p w14:paraId="62AAFE8A" w14:textId="77777777" w:rsidR="008C04F5" w:rsidRPr="00F7228F" w:rsidRDefault="008C04F5" w:rsidP="008C04F5">
      <w:pPr>
        <w:keepLines/>
        <w:tabs>
          <w:tab w:val="left" w:pos="164"/>
          <w:tab w:val="left" w:pos="1080"/>
          <w:tab w:val="left" w:pos="1440"/>
          <w:tab w:val="left" w:pos="1800"/>
          <w:tab w:val="left" w:pos="2160"/>
          <w:tab w:val="left" w:pos="2520"/>
          <w:tab w:val="left" w:pos="2880"/>
          <w:tab w:val="left" w:pos="3240"/>
          <w:tab w:val="left" w:pos="3600"/>
          <w:tab w:val="left" w:pos="3960"/>
          <w:tab w:val="left" w:pos="4320"/>
        </w:tabs>
        <w:spacing w:before="60" w:after="120"/>
        <w:ind w:left="164"/>
        <w:rPr>
          <w:sz w:val="20"/>
          <w:lang w:val="en-GB"/>
        </w:rPr>
      </w:pPr>
      <w:bookmarkStart w:id="35" w:name="_Hlk29375682"/>
      <w:r w:rsidRPr="00115C9E">
        <w:rPr>
          <w:rFonts w:ascii="Courier" w:hAnsi="Courier"/>
          <w:noProof/>
          <w:sz w:val="20"/>
          <w:highlight w:val="yellow"/>
          <w:lang w:val="en-GB" w:eastAsia="zh-CN"/>
        </w:rPr>
        <w:lastRenderedPageBreak/>
        <w:t>aligned(8) class OmniVideoInfoStruct() {</w:t>
      </w:r>
      <w:r w:rsidRPr="00115C9E">
        <w:rPr>
          <w:rFonts w:ascii="Courier" w:hAnsi="Courier"/>
          <w:noProof/>
          <w:sz w:val="20"/>
          <w:highlight w:val="yellow"/>
          <w:lang w:val="en-GB" w:eastAsia="zh-CN"/>
        </w:rPr>
        <w:br/>
      </w:r>
      <w:r w:rsidRPr="00115C9E">
        <w:rPr>
          <w:rFonts w:ascii="Courier" w:hAnsi="Courier"/>
          <w:noProof/>
          <w:sz w:val="20"/>
          <w:highlight w:val="yellow"/>
          <w:lang w:val="en-GB"/>
        </w:rPr>
        <w:tab/>
        <w:t>unsigned int(1) rwpk_struct_flag;</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rPr>
        <w:t>bit(7) reserved = 0;</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rPr>
        <w:t>ProjectionFormatStruct()</w:t>
      </w:r>
      <w:r w:rsidRPr="00115C9E">
        <w:rPr>
          <w:rFonts w:ascii="Courier" w:hAnsi="Courier"/>
          <w:noProof/>
          <w:sz w:val="20"/>
          <w:highlight w:val="yellow"/>
          <w:lang w:val="en-GB" w:eastAsia="zh-CN"/>
        </w:rPr>
        <w:t>;</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t>if(rwpk_struct_flag)</w:t>
      </w:r>
      <w:r w:rsidRPr="00115C9E">
        <w:rPr>
          <w:rFonts w:ascii="Courier" w:hAnsi="Courier"/>
          <w:noProof/>
          <w:sz w:val="20"/>
          <w:highlight w:val="yellow"/>
          <w:lang w:val="en-GB" w:eastAsia="zh-CN"/>
        </w:rPr>
        <w:br/>
      </w:r>
      <w:r w:rsidRPr="00115C9E">
        <w:rPr>
          <w:rFonts w:ascii="Courier" w:hAnsi="Courier"/>
          <w:noProof/>
          <w:sz w:val="20"/>
          <w:highlight w:val="yellow"/>
          <w:lang w:val="en-GB" w:eastAsia="zh-CN"/>
        </w:rPr>
        <w:tab/>
      </w:r>
      <w:r w:rsidRPr="00115C9E">
        <w:rPr>
          <w:rFonts w:ascii="Courier" w:hAnsi="Courier"/>
          <w:noProof/>
          <w:sz w:val="20"/>
          <w:highlight w:val="yellow"/>
          <w:lang w:val="en-GB" w:eastAsia="zh-CN"/>
        </w:rPr>
        <w:tab/>
        <w:t>RegionWisePackingStruct();</w:t>
      </w:r>
      <w:r w:rsidRPr="00115C9E">
        <w:rPr>
          <w:rFonts w:ascii="Courier" w:hAnsi="Courier"/>
          <w:noProof/>
          <w:sz w:val="20"/>
          <w:highlight w:val="yellow"/>
          <w:lang w:val="en-GB" w:eastAsia="zh-CN"/>
        </w:rPr>
        <w:br/>
        <w:t>}</w:t>
      </w:r>
      <w:bookmarkEnd w:id="35"/>
    </w:p>
    <w:p w14:paraId="54F3F0E3" w14:textId="77777777" w:rsidR="008C04F5" w:rsidRDefault="008C04F5" w:rsidP="008C04F5">
      <w:pPr>
        <w:tabs>
          <w:tab w:val="left" w:pos="1701"/>
        </w:tabs>
        <w:spacing w:after="160"/>
        <w:ind w:left="720" w:hanging="360"/>
        <w:rPr>
          <w:sz w:val="20"/>
          <w:highlight w:val="yellow"/>
        </w:rPr>
      </w:pPr>
      <w:r w:rsidRPr="00115C9E">
        <w:rPr>
          <w:rFonts w:ascii="Courier" w:hAnsi="Courier"/>
          <w:noProof/>
          <w:sz w:val="20"/>
          <w:highlight w:val="yellow"/>
          <w:lang w:val="en-GB"/>
        </w:rPr>
        <w:t>rwpk_struct_flag</w:t>
      </w:r>
      <w:r w:rsidRPr="00115C9E">
        <w:rPr>
          <w:rFonts w:ascii="MS Mincho" w:hAnsi="MS Mincho" w:cs="MS Mincho"/>
          <w:noProof/>
          <w:sz w:val="20"/>
          <w:highlight w:val="yellow"/>
          <w:lang w:val="en-GB" w:eastAsia="ja-JP"/>
        </w:rPr>
        <w:t xml:space="preserve"> </w:t>
      </w:r>
      <w:r w:rsidRPr="00115C9E">
        <w:rPr>
          <w:noProof/>
          <w:sz w:val="20"/>
          <w:highlight w:val="yellow"/>
          <w:lang w:val="en-GB"/>
        </w:rPr>
        <w:t xml:space="preserve">equal to 1 specifies that the </w:t>
      </w:r>
      <w:r>
        <w:rPr>
          <w:rFonts w:ascii="Courier" w:hAnsi="Courier"/>
          <w:noProof/>
          <w:sz w:val="20"/>
          <w:highlight w:val="yellow"/>
          <w:lang w:val="en-GB"/>
        </w:rPr>
        <w:t>R</w:t>
      </w:r>
      <w:r w:rsidRPr="00115C9E">
        <w:rPr>
          <w:rFonts w:ascii="Courier" w:hAnsi="Courier"/>
          <w:noProof/>
          <w:sz w:val="20"/>
          <w:highlight w:val="yellow"/>
          <w:lang w:val="en-GB"/>
        </w:rPr>
        <w:t xml:space="preserve">egiongWisePackingStruct() </w:t>
      </w:r>
      <w:r w:rsidRPr="00115C9E">
        <w:rPr>
          <w:noProof/>
          <w:sz w:val="20"/>
          <w:highlight w:val="yellow"/>
          <w:lang w:val="en-GB"/>
        </w:rPr>
        <w:t xml:space="preserve">is present. </w:t>
      </w:r>
      <w:r w:rsidRPr="00115C9E">
        <w:rPr>
          <w:rFonts w:ascii="Courier" w:hAnsi="Courier"/>
          <w:noProof/>
          <w:sz w:val="20"/>
          <w:highlight w:val="yellow"/>
          <w:lang w:val="en-GB"/>
        </w:rPr>
        <w:t>rwpk_struct_flag</w:t>
      </w:r>
      <w:r w:rsidRPr="00115C9E">
        <w:rPr>
          <w:rFonts w:ascii="MS Mincho" w:hAnsi="MS Mincho" w:cs="MS Mincho"/>
          <w:noProof/>
          <w:sz w:val="20"/>
          <w:highlight w:val="yellow"/>
          <w:lang w:val="en-GB" w:eastAsia="ja-JP"/>
        </w:rPr>
        <w:t xml:space="preserve"> </w:t>
      </w:r>
      <w:r w:rsidRPr="00115C9E">
        <w:rPr>
          <w:noProof/>
          <w:sz w:val="20"/>
          <w:highlight w:val="yellow"/>
          <w:lang w:val="en-GB"/>
        </w:rPr>
        <w:t xml:space="preserve">equal to 0 specifies that the </w:t>
      </w:r>
      <w:r>
        <w:rPr>
          <w:rFonts w:ascii="Courier" w:hAnsi="Courier"/>
          <w:noProof/>
          <w:sz w:val="20"/>
          <w:highlight w:val="yellow"/>
          <w:lang w:val="en-GB"/>
        </w:rPr>
        <w:t>R</w:t>
      </w:r>
      <w:r w:rsidRPr="00115C9E">
        <w:rPr>
          <w:rFonts w:ascii="Courier" w:hAnsi="Courier"/>
          <w:noProof/>
          <w:sz w:val="20"/>
          <w:highlight w:val="yellow"/>
          <w:lang w:val="en-GB"/>
        </w:rPr>
        <w:t xml:space="preserve">egiongWisePackingStruct() </w:t>
      </w:r>
      <w:r w:rsidRPr="00115C9E">
        <w:rPr>
          <w:noProof/>
          <w:sz w:val="20"/>
          <w:highlight w:val="yellow"/>
          <w:lang w:val="en-GB"/>
        </w:rPr>
        <w:t>is not present.</w:t>
      </w:r>
    </w:p>
    <w:p w14:paraId="2D6D1EDD" w14:textId="77777777" w:rsidR="008C04F5" w:rsidRPr="00CD1AE2" w:rsidRDefault="008C04F5" w:rsidP="008C04F5">
      <w:pPr>
        <w:tabs>
          <w:tab w:val="left" w:pos="1701"/>
        </w:tabs>
        <w:spacing w:after="160"/>
        <w:ind w:left="720" w:hanging="360"/>
        <w:rPr>
          <w:rStyle w:val="CharSDLcode"/>
          <w:rFonts w:ascii="Times New Roman" w:hAnsi="Times New Roman"/>
          <w:noProof/>
          <w:sz w:val="20"/>
          <w:lang w:eastAsia="ko-KR"/>
        </w:rPr>
      </w:pPr>
      <w:proofErr w:type="spellStart"/>
      <w:proofErr w:type="gramStart"/>
      <w:r w:rsidRPr="00CD1AE2">
        <w:rPr>
          <w:rStyle w:val="CharSDLcode"/>
          <w:rFonts w:ascii="Courier New" w:hAnsi="Courier New" w:cs="Courier New"/>
          <w:sz w:val="20"/>
          <w:highlight w:val="yellow"/>
        </w:rPr>
        <w:t>ProjectionFormatStruct</w:t>
      </w:r>
      <w:proofErr w:type="spellEnd"/>
      <w:r w:rsidRPr="00CD1AE2">
        <w:rPr>
          <w:rFonts w:ascii="Courier New" w:eastAsiaTheme="minorEastAsia" w:hAnsi="Courier New" w:cs="Courier New"/>
          <w:sz w:val="20"/>
          <w:highlight w:val="yellow"/>
          <w:lang w:val="en-GB" w:eastAsia="ko-KR"/>
        </w:rPr>
        <w:t>(</w:t>
      </w:r>
      <w:proofErr w:type="gramEnd"/>
      <w:r w:rsidRPr="00CD1AE2">
        <w:rPr>
          <w:rFonts w:ascii="Courier New" w:eastAsiaTheme="minorEastAsia" w:hAnsi="Courier New" w:cs="Courier New"/>
          <w:sz w:val="20"/>
          <w:highlight w:val="yellow"/>
          <w:lang w:val="en-GB" w:eastAsia="ko-KR"/>
        </w:rPr>
        <w:t>)</w:t>
      </w:r>
      <w:r w:rsidRPr="00CD1AE2">
        <w:rPr>
          <w:rStyle w:val="CharSDLcode"/>
          <w:rFonts w:ascii="Times New Roman" w:hAnsi="Times New Roman"/>
          <w:sz w:val="20"/>
          <w:highlight w:val="yellow"/>
        </w:rPr>
        <w:t xml:space="preserve"> is identical to the definition in clause 7.5.2</w:t>
      </w:r>
      <w:r>
        <w:rPr>
          <w:rStyle w:val="CharSDLcode"/>
          <w:rFonts w:ascii="Times New Roman" w:hAnsi="Times New Roman"/>
          <w:sz w:val="20"/>
          <w:highlight w:val="yellow"/>
          <w:lang w:eastAsia="ja-JP"/>
        </w:rPr>
        <w:t xml:space="preserve">, and </w:t>
      </w:r>
      <w:r w:rsidRPr="00CD1AE2">
        <w:rPr>
          <w:rStyle w:val="CharSDLcode"/>
          <w:rFonts w:ascii="Times New Roman" w:hAnsi="Times New Roman"/>
          <w:sz w:val="20"/>
          <w:highlight w:val="yellow"/>
        </w:rPr>
        <w:t xml:space="preserve">provides information on the projection format for </w:t>
      </w:r>
      <w:r>
        <w:rPr>
          <w:rStyle w:val="CharSDLcode"/>
          <w:rFonts w:ascii="Times New Roman" w:hAnsi="Times New Roman"/>
          <w:sz w:val="20"/>
          <w:highlight w:val="yellow"/>
        </w:rPr>
        <w:t xml:space="preserve">the </w:t>
      </w:r>
      <w:r w:rsidRPr="00CD1AE2">
        <w:rPr>
          <w:rStyle w:val="CharSDLcode"/>
          <w:rFonts w:ascii="Times New Roman" w:hAnsi="Times New Roman"/>
          <w:sz w:val="20"/>
          <w:highlight w:val="yellow"/>
        </w:rPr>
        <w:t>overlay source region.</w:t>
      </w:r>
    </w:p>
    <w:p w14:paraId="4E45DB6D" w14:textId="3F879E81" w:rsidR="008C04F5" w:rsidRPr="00287890" w:rsidRDefault="008C04F5" w:rsidP="008C04F5">
      <w:pPr>
        <w:tabs>
          <w:tab w:val="left" w:pos="1701"/>
        </w:tabs>
        <w:spacing w:after="160"/>
        <w:ind w:left="720" w:hanging="360"/>
        <w:rPr>
          <w:rFonts w:eastAsia="Malgun Gothic"/>
          <w:sz w:val="20"/>
          <w:lang w:eastAsia="ja-JP"/>
        </w:rPr>
      </w:pPr>
      <w:r w:rsidRPr="00115C9E">
        <w:rPr>
          <w:rFonts w:ascii="Courier New" w:hAnsi="Courier New" w:cs="Courier New"/>
          <w:noProof/>
          <w:sz w:val="20"/>
          <w:highlight w:val="yellow"/>
          <w:lang w:val="en-GB"/>
        </w:rPr>
        <w:t xml:space="preserve">RegionWisePackingStruct() </w:t>
      </w:r>
      <w:r w:rsidRPr="00115C9E">
        <w:rPr>
          <w:noProof/>
          <w:sz w:val="20"/>
          <w:highlight w:val="yellow"/>
          <w:lang w:val="en-GB"/>
        </w:rPr>
        <w:t>is identical to the definition in clause 7.5.3</w:t>
      </w:r>
      <w:r>
        <w:rPr>
          <w:noProof/>
          <w:sz w:val="20"/>
          <w:highlight w:val="yellow"/>
          <w:lang w:val="en-GB"/>
        </w:rPr>
        <w:t xml:space="preserve">. </w:t>
      </w:r>
      <w:r w:rsidRPr="00E83C60">
        <w:rPr>
          <w:sz w:val="20"/>
          <w:highlight w:val="yellow"/>
        </w:rPr>
        <w:t xml:space="preserve">The presence of </w:t>
      </w:r>
      <w:proofErr w:type="spellStart"/>
      <w:proofErr w:type="gramStart"/>
      <w:r w:rsidRPr="00115C9E">
        <w:rPr>
          <w:rFonts w:ascii="Courier New" w:hAnsi="Courier New" w:cs="Courier New"/>
          <w:sz w:val="20"/>
          <w:highlight w:val="yellow"/>
        </w:rPr>
        <w:t>RegionWisePackingStruct</w:t>
      </w:r>
      <w:proofErr w:type="spellEnd"/>
      <w:r w:rsidRPr="00115C9E">
        <w:rPr>
          <w:rFonts w:ascii="Courier New" w:hAnsi="Courier New" w:cs="Courier New"/>
          <w:sz w:val="20"/>
          <w:highlight w:val="yellow"/>
        </w:rPr>
        <w:t>(</w:t>
      </w:r>
      <w:proofErr w:type="gramEnd"/>
      <w:r w:rsidRPr="00115C9E">
        <w:rPr>
          <w:rFonts w:ascii="Courier New" w:hAnsi="Courier New" w:cs="Courier New"/>
          <w:sz w:val="20"/>
          <w:highlight w:val="yellow"/>
        </w:rPr>
        <w:t>)</w:t>
      </w:r>
      <w:r w:rsidRPr="00115C9E">
        <w:rPr>
          <w:sz w:val="20"/>
          <w:highlight w:val="yellow"/>
        </w:rPr>
        <w:t xml:space="preserve"> indicates that the </w:t>
      </w:r>
      <w:r>
        <w:rPr>
          <w:sz w:val="20"/>
          <w:highlight w:val="yellow"/>
        </w:rPr>
        <w:t>overlay source region</w:t>
      </w:r>
      <w:r w:rsidRPr="00115C9E">
        <w:rPr>
          <w:sz w:val="20"/>
          <w:highlight w:val="yellow"/>
        </w:rPr>
        <w:t xml:space="preserve"> </w:t>
      </w:r>
      <w:r>
        <w:rPr>
          <w:sz w:val="20"/>
          <w:highlight w:val="yellow"/>
        </w:rPr>
        <w:t>is</w:t>
      </w:r>
      <w:r w:rsidRPr="00115C9E">
        <w:rPr>
          <w:sz w:val="20"/>
          <w:highlight w:val="yellow"/>
        </w:rPr>
        <w:t xml:space="preserve"> packed region-wise and require unpacking prior to rendering, according to the region-wise packing process information as indicated</w:t>
      </w:r>
      <w:r w:rsidRPr="00115C9E">
        <w:rPr>
          <w:rFonts w:ascii="MS Mincho" w:hAnsi="MS Mincho" w:cs="MS Mincho"/>
          <w:noProof/>
          <w:sz w:val="20"/>
          <w:highlight w:val="yellow"/>
          <w:lang w:val="en-GB" w:eastAsia="ja-JP"/>
        </w:rPr>
        <w:t>.</w:t>
      </w:r>
    </w:p>
    <w:p w14:paraId="3B876850" w14:textId="77777777" w:rsidR="005D0BA3" w:rsidRPr="005F6DE7" w:rsidRDefault="005D0BA3" w:rsidP="005D0BA3">
      <w:pPr>
        <w:pStyle w:val="Heading1"/>
      </w:pPr>
      <w:bookmarkStart w:id="36" w:name="OLE_LINK58"/>
      <w:bookmarkStart w:id="37" w:name="OLE_LINK59"/>
      <w:r>
        <w:t>Viewpoint switching behavior flag</w:t>
      </w:r>
    </w:p>
    <w:bookmarkEnd w:id="36"/>
    <w:bookmarkEnd w:id="37"/>
    <w:p w14:paraId="54B98965" w14:textId="77777777" w:rsidR="005D0BA3" w:rsidRPr="00F040C6" w:rsidRDefault="005D0BA3" w:rsidP="005D0BA3">
      <w:pPr>
        <w:pStyle w:val="Heading2"/>
        <w:rPr>
          <w:lang w:val="en-CA"/>
        </w:rPr>
      </w:pPr>
      <w:r w:rsidRPr="00996040">
        <w:rPr>
          <w:lang w:val="en-CA"/>
        </w:rPr>
        <w:t>Motivation for different viewpoint switching behavior</w:t>
      </w:r>
    </w:p>
    <w:p w14:paraId="6CD8DAB4" w14:textId="77777777" w:rsidR="005D0BA3" w:rsidRPr="00012B9D" w:rsidRDefault="005D0BA3" w:rsidP="005D0BA3">
      <w:pPr>
        <w:rPr>
          <w:szCs w:val="22"/>
        </w:rPr>
      </w:pPr>
      <w:r>
        <w:rPr>
          <w:szCs w:val="22"/>
        </w:rPr>
        <w:t xml:space="preserve">OMAFv2 supports for multiple viewpoints is versatile. </w:t>
      </w:r>
      <w:r w:rsidRPr="00012B9D">
        <w:rPr>
          <w:szCs w:val="22"/>
        </w:rPr>
        <w:t xml:space="preserve">Viewpoints </w:t>
      </w:r>
      <w:r>
        <w:rPr>
          <w:szCs w:val="22"/>
        </w:rPr>
        <w:t>r</w:t>
      </w:r>
      <w:r w:rsidRPr="00012B9D">
        <w:rPr>
          <w:szCs w:val="22"/>
        </w:rPr>
        <w:t>epresent different viewing position to the same scene</w:t>
      </w:r>
      <w:r>
        <w:rPr>
          <w:szCs w:val="22"/>
        </w:rPr>
        <w:t>s</w:t>
      </w:r>
      <w:r w:rsidRPr="00012B9D">
        <w:rPr>
          <w:szCs w:val="22"/>
        </w:rPr>
        <w:t xml:space="preserve"> or different scenes. There can be different expectations for user experience when switching from one viewpoint to another</w:t>
      </w:r>
      <w:r>
        <w:rPr>
          <w:szCs w:val="22"/>
        </w:rPr>
        <w:t xml:space="preserve">. For some content, an immediate </w:t>
      </w:r>
      <w:r w:rsidRPr="00012B9D">
        <w:rPr>
          <w:szCs w:val="22"/>
        </w:rPr>
        <w:t>response by stopping the playback of the current viewpoint immediately</w:t>
      </w:r>
      <w:r>
        <w:rPr>
          <w:szCs w:val="22"/>
        </w:rPr>
        <w:t xml:space="preserve">, indicating on the display that a viewpoint switch is progressing </w:t>
      </w:r>
      <w:proofErr w:type="gramStart"/>
      <w:r>
        <w:rPr>
          <w:szCs w:val="22"/>
        </w:rPr>
        <w:t>e.g.</w:t>
      </w:r>
      <w:proofErr w:type="gramEnd"/>
      <w:r>
        <w:rPr>
          <w:szCs w:val="22"/>
        </w:rPr>
        <w:t xml:space="preserve"> by showing a transition effect,</w:t>
      </w:r>
      <w:r w:rsidRPr="00012B9D">
        <w:rPr>
          <w:szCs w:val="22"/>
        </w:rPr>
        <w:t xml:space="preserve"> and switching to the new viewpoint as soon as possible</w:t>
      </w:r>
      <w:r>
        <w:rPr>
          <w:szCs w:val="22"/>
        </w:rPr>
        <w:t xml:space="preserve">, is preferred. For other type of content, </w:t>
      </w:r>
      <w:r w:rsidRPr="00012B9D">
        <w:rPr>
          <w:szCs w:val="22"/>
        </w:rPr>
        <w:t xml:space="preserve">ensuring content continuity over the switch and hence </w:t>
      </w:r>
      <w:r>
        <w:rPr>
          <w:szCs w:val="22"/>
        </w:rPr>
        <w:t xml:space="preserve">the need to </w:t>
      </w:r>
      <w:r w:rsidRPr="00012B9D">
        <w:rPr>
          <w:szCs w:val="22"/>
        </w:rPr>
        <w:t>keep playing the current viewpoint as long as needed</w:t>
      </w:r>
      <w:r>
        <w:rPr>
          <w:szCs w:val="22"/>
        </w:rPr>
        <w:t>, is preferred</w:t>
      </w:r>
      <w:r w:rsidRPr="00012B9D">
        <w:rPr>
          <w:szCs w:val="22"/>
        </w:rPr>
        <w:t>.</w:t>
      </w:r>
    </w:p>
    <w:p w14:paraId="564B24A0" w14:textId="77777777" w:rsidR="005D0BA3" w:rsidRPr="00012B9D" w:rsidRDefault="005D0BA3" w:rsidP="005D0BA3">
      <w:pPr>
        <w:rPr>
          <w:szCs w:val="22"/>
        </w:rPr>
      </w:pPr>
      <w:r w:rsidRPr="00012B9D">
        <w:rPr>
          <w:szCs w:val="22"/>
        </w:rPr>
        <w:t>For example:</w:t>
      </w:r>
    </w:p>
    <w:p w14:paraId="1BC8E412" w14:textId="77777777" w:rsidR="005D0BA3" w:rsidRPr="006750CE" w:rsidRDefault="005D0BA3" w:rsidP="005D0BA3">
      <w:pPr>
        <w:pStyle w:val="ListParagraph"/>
        <w:numPr>
          <w:ilvl w:val="0"/>
          <w:numId w:val="78"/>
        </w:numPr>
        <w:spacing w:after="120"/>
        <w:contextualSpacing w:val="0"/>
        <w:rPr>
          <w:szCs w:val="22"/>
        </w:rPr>
      </w:pPr>
      <w:r w:rsidRPr="00A724A9">
        <w:rPr>
          <w:szCs w:val="22"/>
        </w:rPr>
        <w:t xml:space="preserve">For sports content, it is more important that the game is visible continuously even if there is perceived latency in </w:t>
      </w:r>
      <w:r w:rsidRPr="006750CE">
        <w:rPr>
          <w:szCs w:val="22"/>
        </w:rPr>
        <w:t>terms of switching the viewpoint. Other such examples could be viewpoints which are part of the same group or viewpoints with common visual scene.</w:t>
      </w:r>
    </w:p>
    <w:p w14:paraId="04E24722" w14:textId="77777777" w:rsidR="005D0BA3" w:rsidRPr="00A724A9" w:rsidRDefault="005D0BA3" w:rsidP="005D0BA3">
      <w:pPr>
        <w:pStyle w:val="ListParagraph"/>
        <w:numPr>
          <w:ilvl w:val="0"/>
          <w:numId w:val="78"/>
        </w:numPr>
        <w:spacing w:after="120"/>
        <w:contextualSpacing w:val="0"/>
        <w:rPr>
          <w:szCs w:val="22"/>
        </w:rPr>
      </w:pPr>
      <w:r w:rsidRPr="006750CE">
        <w:rPr>
          <w:szCs w:val="22"/>
        </w:rPr>
        <w:t xml:space="preserve">For multiple viewpoint content where the user is browsing through different viewpoints which are not part of the same viewpoint group, it would be more intuitive if the content switches as soon as possible. </w:t>
      </w:r>
      <w:r>
        <w:rPr>
          <w:szCs w:val="22"/>
        </w:rPr>
        <w:t xml:space="preserve">An end-user perceives an immediate switch as a responsive reaction to his/her initiation for the viewpoint switch. </w:t>
      </w:r>
      <w:r>
        <w:t>This is analogous to fast channel surfing.</w:t>
      </w:r>
    </w:p>
    <w:p w14:paraId="77CF867D" w14:textId="77777777" w:rsidR="005D0BA3" w:rsidRPr="00F040C6" w:rsidRDefault="005D0BA3" w:rsidP="005D0BA3">
      <w:pPr>
        <w:pStyle w:val="Heading2"/>
        <w:rPr>
          <w:lang w:val="en-CA"/>
        </w:rPr>
      </w:pPr>
      <w:r w:rsidRPr="00996040">
        <w:rPr>
          <w:lang w:val="en-CA"/>
        </w:rPr>
        <w:t>Need for changes to the specification</w:t>
      </w:r>
    </w:p>
    <w:p w14:paraId="6F6770E1" w14:textId="77777777" w:rsidR="005D0BA3" w:rsidRDefault="005D0BA3" w:rsidP="005D0BA3">
      <w:pPr>
        <w:spacing w:before="240"/>
        <w:rPr>
          <w:szCs w:val="22"/>
        </w:rPr>
      </w:pPr>
      <w:r w:rsidRPr="00BB4522">
        <w:rPr>
          <w:szCs w:val="22"/>
        </w:rPr>
        <w:t>However, there is no</w:t>
      </w:r>
      <w:r>
        <w:rPr>
          <w:szCs w:val="22"/>
        </w:rPr>
        <w:t xml:space="preserve"> clear</w:t>
      </w:r>
      <w:r w:rsidRPr="00BB4522">
        <w:rPr>
          <w:szCs w:val="22"/>
        </w:rPr>
        <w:t xml:space="preserve"> specification </w:t>
      </w:r>
      <w:r>
        <w:rPr>
          <w:szCs w:val="22"/>
        </w:rPr>
        <w:t xml:space="preserve">about </w:t>
      </w:r>
      <w:r w:rsidRPr="00BB4522">
        <w:rPr>
          <w:szCs w:val="22"/>
        </w:rPr>
        <w:t xml:space="preserve">what should happen with the current viewpoint data during switching, </w:t>
      </w:r>
      <w:proofErr w:type="gramStart"/>
      <w:r w:rsidRPr="00BB4522">
        <w:rPr>
          <w:szCs w:val="22"/>
        </w:rPr>
        <w:t>i.e.</w:t>
      </w:r>
      <w:proofErr w:type="gramEnd"/>
      <w:r w:rsidRPr="00BB4522">
        <w:rPr>
          <w:szCs w:val="22"/>
        </w:rPr>
        <w:t xml:space="preserve"> whether the player should continue playing it or not. In practice, there is typically a delay in the order of hundreds of milliseconds to a few seconds before the playback of the new viewpoint can start.</w:t>
      </w:r>
      <w:r>
        <w:rPr>
          <w:szCs w:val="22"/>
        </w:rPr>
        <w:t xml:space="preserve"> </w:t>
      </w:r>
    </w:p>
    <w:p w14:paraId="6E625129" w14:textId="77777777" w:rsidR="005D0BA3" w:rsidRDefault="005D0BA3" w:rsidP="005D0BA3">
      <w:pPr>
        <w:spacing w:before="240"/>
        <w:rPr>
          <w:szCs w:val="22"/>
        </w:rPr>
      </w:pPr>
      <w:r>
        <w:rPr>
          <w:szCs w:val="22"/>
        </w:rPr>
        <w:lastRenderedPageBreak/>
        <w:t xml:space="preserve">Different player implementations might make different implementation choices due to the absence of clear specification to guide the behavior. </w:t>
      </w:r>
      <w:r w:rsidRPr="00BB4522">
        <w:rPr>
          <w:szCs w:val="22"/>
        </w:rPr>
        <w:t>As a result, there is a risk of inconsistent player behavior and unexpected user experience, if a player chooses to delay the switching instances to ensure continuous playback (e.g., if content is available for current viewpoint but not yet for destination viewpoint) or chooses to switch immediately to a new viewpoint with the associated risk of not having the content available to playback from the next playout sample.</w:t>
      </w:r>
    </w:p>
    <w:p w14:paraId="4CD0819D" w14:textId="77777777" w:rsidR="005D0BA3" w:rsidRPr="00996040" w:rsidRDefault="005D0BA3" w:rsidP="005D0BA3">
      <w:pPr>
        <w:pStyle w:val="Heading2"/>
        <w:rPr>
          <w:lang w:val="en-CA"/>
        </w:rPr>
      </w:pPr>
      <w:r w:rsidRPr="00996040">
        <w:rPr>
          <w:lang w:val="en-CA"/>
        </w:rPr>
        <w:t>Proposal</w:t>
      </w:r>
    </w:p>
    <w:p w14:paraId="76093747" w14:textId="77777777" w:rsidR="005D0BA3" w:rsidRDefault="005D0BA3" w:rsidP="005D0BA3">
      <w:pPr>
        <w:spacing w:before="120"/>
        <w:rPr>
          <w:szCs w:val="22"/>
        </w:rPr>
      </w:pPr>
      <w:r>
        <w:rPr>
          <w:szCs w:val="22"/>
        </w:rPr>
        <w:t xml:space="preserve">The proposal is described in two parts. The first part proposes a new flag in the </w:t>
      </w:r>
      <w:proofErr w:type="spellStart"/>
      <w:proofErr w:type="gramStart"/>
      <w:r>
        <w:rPr>
          <w:szCs w:val="22"/>
        </w:rPr>
        <w:t>ViewpointTimelineSwitchStruct</w:t>
      </w:r>
      <w:proofErr w:type="spellEnd"/>
      <w:r>
        <w:rPr>
          <w:szCs w:val="22"/>
        </w:rPr>
        <w:t>(</w:t>
      </w:r>
      <w:proofErr w:type="gramEnd"/>
      <w:r>
        <w:rPr>
          <w:szCs w:val="22"/>
        </w:rPr>
        <w:t xml:space="preserve">). The second part relates to </w:t>
      </w:r>
      <w:proofErr w:type="spellStart"/>
      <w:r>
        <w:rPr>
          <w:szCs w:val="22"/>
        </w:rPr>
        <w:t>behaviour</w:t>
      </w:r>
      <w:proofErr w:type="spellEnd"/>
      <w:r>
        <w:rPr>
          <w:szCs w:val="22"/>
        </w:rPr>
        <w:t xml:space="preserve"> based on the new signaling in the ISOBMFF file format.</w:t>
      </w:r>
    </w:p>
    <w:p w14:paraId="5A9A976D" w14:textId="77777777" w:rsidR="005D0BA3" w:rsidRPr="005F616F" w:rsidRDefault="005D0BA3" w:rsidP="005D0BA3">
      <w:pPr>
        <w:pStyle w:val="Heading3"/>
        <w:rPr>
          <w:lang w:val="en-CA"/>
        </w:rPr>
      </w:pPr>
      <w:r w:rsidRPr="00996040">
        <w:rPr>
          <w:i/>
          <w:iCs/>
          <w:lang w:val="en-CA"/>
        </w:rPr>
        <w:t>Addition of new flag to Viewpoint switching list structure (7.12.1.7.1)</w:t>
      </w:r>
    </w:p>
    <w:p w14:paraId="77B01B84" w14:textId="77777777" w:rsidR="005D0BA3" w:rsidRDefault="005D0BA3" w:rsidP="005D0BA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rPr>
      </w:pPr>
      <w:r w:rsidRPr="007547B2">
        <w:rPr>
          <w:rFonts w:ascii="Courier" w:hAnsi="Courier"/>
          <w:noProof/>
          <w:sz w:val="20"/>
        </w:rPr>
        <w:t xml:space="preserve">aligned(8) class </w:t>
      </w:r>
      <w:r w:rsidRPr="007547B2">
        <w:rPr>
          <w:rFonts w:ascii="Courier" w:hAnsi="Courier"/>
          <w:noProof/>
          <w:sz w:val="20"/>
          <w:lang w:val="en-GB"/>
        </w:rPr>
        <w:t>ViewpointSwitching</w:t>
      </w:r>
      <w:r>
        <w:rPr>
          <w:rFonts w:ascii="Courier" w:hAnsi="Courier"/>
          <w:noProof/>
          <w:sz w:val="20"/>
          <w:lang w:val="en-GB"/>
        </w:rPr>
        <w:t>List</w:t>
      </w:r>
      <w:r w:rsidRPr="007547B2">
        <w:rPr>
          <w:rFonts w:ascii="Courier" w:hAnsi="Courier"/>
          <w:noProof/>
          <w:sz w:val="20"/>
          <w:lang w:val="en-GB"/>
        </w:rPr>
        <w:t>Struct</w:t>
      </w:r>
      <w:r w:rsidRPr="007547B2">
        <w:rPr>
          <w:rFonts w:ascii="Courier" w:hAnsi="Courier"/>
          <w:noProof/>
          <w:sz w:val="20"/>
        </w:rPr>
        <w:t>() {</w:t>
      </w:r>
      <w:r w:rsidRPr="007547B2">
        <w:rPr>
          <w:rFonts w:ascii="Courier" w:hAnsi="Courier"/>
          <w:noProof/>
          <w:sz w:val="20"/>
          <w:lang w:val="de-DE"/>
        </w:rPr>
        <w:br/>
      </w:r>
      <w:r w:rsidRPr="007547B2">
        <w:rPr>
          <w:rFonts w:ascii="Courier" w:hAnsi="Courier"/>
          <w:noProof/>
          <w:sz w:val="20"/>
          <w:lang w:val="de-DE"/>
        </w:rPr>
        <w:tab/>
        <w:t>unsigned int(8) num_viewpoint_switching;</w:t>
      </w:r>
      <w:r w:rsidRPr="007547B2">
        <w:rPr>
          <w:rFonts w:ascii="Courier" w:hAnsi="Courier"/>
          <w:noProof/>
          <w:sz w:val="20"/>
          <w:lang w:val="de-DE"/>
        </w:rPr>
        <w:br/>
      </w:r>
      <w:r w:rsidRPr="007547B2">
        <w:rPr>
          <w:rFonts w:ascii="Courier" w:hAnsi="Courier"/>
          <w:noProof/>
          <w:sz w:val="20"/>
          <w:lang w:val="de-DE"/>
        </w:rPr>
        <w:tab/>
        <w:t>for (i = 0; i &lt; num_viewpoint_switching; i++) {</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w:t>
      </w:r>
      <w:r>
        <w:rPr>
          <w:rFonts w:ascii="Courier" w:hAnsi="Courier"/>
          <w:noProof/>
          <w:sz w:val="20"/>
          <w:lang w:val="de-DE"/>
        </w:rPr>
        <w:t>32</w:t>
      </w:r>
      <w:r w:rsidRPr="007547B2">
        <w:rPr>
          <w:rFonts w:ascii="Courier" w:hAnsi="Courier"/>
          <w:noProof/>
          <w:sz w:val="20"/>
          <w:lang w:val="de-DE"/>
        </w:rPr>
        <w:t>) destination_viewpoint_id;</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w:t>
      </w:r>
      <w:r>
        <w:rPr>
          <w:rFonts w:ascii="Courier" w:hAnsi="Courier"/>
          <w:noProof/>
          <w:sz w:val="20"/>
          <w:lang w:val="de-DE"/>
        </w:rPr>
        <w:t>2</w:t>
      </w:r>
      <w:r w:rsidRPr="007547B2">
        <w:rPr>
          <w:rFonts w:ascii="Courier" w:hAnsi="Courier"/>
          <w:noProof/>
          <w:sz w:val="20"/>
          <w:lang w:val="de-DE"/>
        </w:rPr>
        <w:t xml:space="preserve">) </w:t>
      </w:r>
      <w:r>
        <w:rPr>
          <w:rFonts w:ascii="Courier" w:hAnsi="Courier"/>
          <w:noProof/>
          <w:sz w:val="20"/>
          <w:lang w:val="de-DE"/>
        </w:rPr>
        <w:t>viewing_orientation_in_destination_viewport</w:t>
      </w:r>
      <w:r w:rsidRPr="007547B2">
        <w:rPr>
          <w:rFonts w:ascii="Courier" w:hAnsi="Courier"/>
          <w:noProof/>
          <w:sz w:val="20"/>
          <w:lang w:val="de-DE"/>
        </w:rPr>
        <w:t>_</w:t>
      </w:r>
      <w:r>
        <w:rPr>
          <w:rFonts w:ascii="Courier" w:hAnsi="Courier"/>
          <w:noProof/>
          <w:sz w:val="20"/>
          <w:lang w:val="de-DE"/>
        </w:rPr>
        <w:t>mode</w:t>
      </w:r>
      <w:r w:rsidRPr="007547B2">
        <w:rPr>
          <w:rFonts w:ascii="Courier" w:hAnsi="Courier"/>
          <w:noProof/>
          <w:sz w:val="20"/>
          <w:lang w:val="de-DE"/>
        </w:rPr>
        <w: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int(1) transition_effect_flag;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unsigned int(1) timeline_switching_offset_flag;</w:t>
      </w:r>
      <w:r>
        <w:rPr>
          <w:rFonts w:ascii="Courier" w:hAnsi="Courier"/>
          <w:noProof/>
          <w:sz w:val="20"/>
          <w:lang w:val="de-DE"/>
        </w:rPr>
        <w:br/>
      </w:r>
      <w:r>
        <w:rPr>
          <w:rFonts w:ascii="Courier New" w:hAnsi="Courier New" w:cs="Courier New"/>
          <w:sz w:val="20"/>
          <w:lang w:eastAsia="ja-JP"/>
        </w:rPr>
        <w:tab/>
      </w:r>
      <w:r>
        <w:rPr>
          <w:rFonts w:ascii="Courier New" w:hAnsi="Courier New" w:cs="Courier New"/>
          <w:sz w:val="20"/>
          <w:lang w:eastAsia="ja-JP"/>
        </w:rPr>
        <w:tab/>
      </w:r>
      <w:r w:rsidRPr="0070175A">
        <w:rPr>
          <w:rFonts w:ascii="Courier" w:hAnsi="Courier"/>
          <w:noProof/>
          <w:sz w:val="20"/>
          <w:lang w:val="de-DE"/>
        </w:rPr>
        <w:t>unsigned int(1) viewpoint_switch_region_flag;</w:t>
      </w:r>
      <w:r w:rsidRPr="007547B2">
        <w:rPr>
          <w:rFonts w:ascii="Courier" w:hAnsi="Courier"/>
          <w:noProof/>
          <w:sz w:val="20"/>
          <w:lang w:val="de-DE"/>
        </w:rPr>
        <w:br/>
      </w:r>
      <w:r>
        <w:rPr>
          <w:rFonts w:ascii="Courier New" w:hAnsi="Courier New" w:cs="Courier New"/>
          <w:sz w:val="20"/>
          <w:lang w:eastAsia="ja-JP"/>
        </w:rPr>
        <w:tab/>
      </w:r>
      <w:r>
        <w:rPr>
          <w:rFonts w:ascii="Courier New" w:hAnsi="Courier New" w:cs="Courier New"/>
          <w:sz w:val="20"/>
          <w:lang w:eastAsia="ja-JP"/>
        </w:rPr>
        <w:tab/>
      </w:r>
      <w:r w:rsidRPr="00305034">
        <w:rPr>
          <w:rFonts w:ascii="Courier" w:hAnsi="Courier"/>
          <w:noProof/>
          <w:sz w:val="20"/>
          <w:highlight w:val="yellow"/>
          <w:lang w:val="de-DE"/>
        </w:rPr>
        <w:t xml:space="preserve">unsigned int(1) </w:t>
      </w:r>
      <w:r>
        <w:rPr>
          <w:rFonts w:ascii="Courier" w:hAnsi="Courier"/>
          <w:noProof/>
          <w:sz w:val="20"/>
          <w:highlight w:val="yellow"/>
          <w:lang w:val="de-DE"/>
        </w:rPr>
        <w:t>viewpoint_</w:t>
      </w:r>
      <w:r w:rsidRPr="00305034">
        <w:rPr>
          <w:rFonts w:ascii="Courier" w:hAnsi="Courier"/>
          <w:noProof/>
          <w:sz w:val="20"/>
          <w:highlight w:val="yellow"/>
          <w:lang w:val="de-DE"/>
        </w:rPr>
        <w:t>switch_type_flag;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305034">
        <w:rPr>
          <w:rFonts w:ascii="Courier" w:hAnsi="Courier"/>
          <w:noProof/>
          <w:sz w:val="20"/>
          <w:highlight w:val="yellow"/>
          <w:lang w:val="de-DE"/>
        </w:rPr>
        <w:t>bit(2</w:t>
      </w:r>
      <w:r w:rsidRPr="00305034">
        <w:rPr>
          <w:rFonts w:ascii="Courier" w:hAnsi="Courier"/>
          <w:strike/>
          <w:noProof/>
          <w:sz w:val="20"/>
          <w:highlight w:val="yellow"/>
          <w:lang w:val="de-DE"/>
        </w:rPr>
        <w:t>3</w:t>
      </w:r>
      <w:r w:rsidRPr="00305034">
        <w:rPr>
          <w:rFonts w:ascii="Courier" w:hAnsi="Courier"/>
          <w:noProof/>
          <w:sz w:val="20"/>
          <w:highlight w:val="yellow"/>
          <w:lang w:val="de-DE"/>
        </w:rPr>
        <w:t>)</w:t>
      </w:r>
      <w:r w:rsidRPr="007547B2">
        <w:rPr>
          <w:rFonts w:ascii="Courier" w:hAnsi="Courier"/>
          <w:noProof/>
          <w:sz w:val="20"/>
          <w:lang w:val="de-DE"/>
        </w:rPr>
        <w:t xml:space="preserve"> reserved</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0;</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 (</w:t>
      </w:r>
      <w:r>
        <w:rPr>
          <w:rFonts w:ascii="Courier" w:hAnsi="Courier"/>
          <w:noProof/>
          <w:sz w:val="20"/>
          <w:lang w:val="de-DE"/>
        </w:rPr>
        <w:t>viewing_orientation_in_destination_viewport</w:t>
      </w:r>
      <w:r w:rsidRPr="007547B2">
        <w:rPr>
          <w:rFonts w:ascii="Courier" w:hAnsi="Courier"/>
          <w:noProof/>
          <w:sz w:val="20"/>
          <w:lang w:val="de-DE"/>
        </w:rPr>
        <w:t>_</w:t>
      </w:r>
      <w:r>
        <w:rPr>
          <w:rFonts w:ascii="Courier" w:hAnsi="Courier"/>
          <w:noProof/>
          <w:sz w:val="20"/>
          <w:lang w:val="de-DE"/>
        </w:rPr>
        <w:t>mode == 1</w:t>
      </w:r>
      <w:r w:rsidRPr="007547B2">
        <w:rPr>
          <w:rFonts w:ascii="Courier" w:hAnsi="Courier"/>
          <w:noProof/>
          <w:sz w:val="20"/>
          <w:lang w:val="de-DE"/>
        </w:rPr>
        <w: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SphereRegionStruct(0,0);</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w:t>
      </w:r>
      <w:r>
        <w:rPr>
          <w:rFonts w:ascii="Courier" w:hAnsi="Courier"/>
          <w:noProof/>
          <w:sz w:val="20"/>
          <w:lang w:val="de-DE"/>
        </w:rPr>
        <w:t xml:space="preserve"> </w:t>
      </w:r>
      <w:r w:rsidRPr="007547B2">
        <w:rPr>
          <w:rFonts w:ascii="Courier" w:hAnsi="Courier"/>
          <w:noProof/>
          <w:sz w:val="20"/>
          <w:lang w:val="de-DE"/>
        </w:rPr>
        <w:t>(timeline_switching_offset_flag)</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ViewpointTimelineSwitchStruct();</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if</w:t>
      </w:r>
      <w:r>
        <w:rPr>
          <w:rFonts w:ascii="Courier" w:hAnsi="Courier"/>
          <w:noProof/>
          <w:sz w:val="20"/>
          <w:lang w:val="de-DE"/>
        </w:rPr>
        <w:t xml:space="preserve"> </w:t>
      </w:r>
      <w:r w:rsidRPr="007547B2">
        <w:rPr>
          <w:rFonts w:ascii="Courier" w:hAnsi="Courier"/>
          <w:noProof/>
          <w:sz w:val="20"/>
          <w:lang w:val="de-DE"/>
        </w:rPr>
        <w:t>(transition_effect_flag) {</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unsigned int(8) transition_effect_type;</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if (transition_effect_type</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4)</w:t>
      </w:r>
      <w:r>
        <w:rPr>
          <w:rFonts w:ascii="Courier" w:hAnsi="Courier"/>
          <w:noProof/>
          <w:sz w:val="20"/>
          <w:lang w:val="de-DE"/>
        </w:rPr>
        <w:t xml:space="preserve"> {</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sidRPr="007547B2">
        <w:rPr>
          <w:rFonts w:ascii="Courier" w:hAnsi="Courier"/>
          <w:noProof/>
          <w:sz w:val="20"/>
          <w:lang w:val="de-DE"/>
        </w:rPr>
        <w:t>unsigned int(32) transition_video_track_id</w:t>
      </w:r>
      <w:r>
        <w:rPr>
          <w:rFonts w:ascii="Courier" w:hAnsi="Courier"/>
          <w:noProof/>
          <w:sz w:val="20"/>
          <w:lang w:val="de-DE"/>
        </w:rPr>
        <w:t>x</w:t>
      </w:r>
      <w:r w:rsidRPr="007547B2">
        <w:rPr>
          <w:rFonts w:ascii="Courier" w:hAnsi="Courier"/>
          <w:noProof/>
          <w:sz w:val="20"/>
          <w:lang w:val="de-DE"/>
        </w:rPr>
        <w:t>;</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t>unsigned int(32) transition_audio_track_idx;</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t>}</w:t>
      </w:r>
      <w:r>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r>
      <w:r w:rsidRPr="007547B2">
        <w:rPr>
          <w:rFonts w:ascii="Courier" w:hAnsi="Courier"/>
          <w:noProof/>
          <w:sz w:val="20"/>
          <w:lang w:val="de-DE"/>
        </w:rPr>
        <w:tab/>
        <w:t>if (transition_effect_type</w:t>
      </w:r>
      <w:r>
        <w:rPr>
          <w:rFonts w:ascii="Courier" w:hAnsi="Courier"/>
          <w:noProof/>
          <w:sz w:val="20"/>
          <w:lang w:val="de-DE"/>
        </w:rPr>
        <w:t xml:space="preserve"> </w:t>
      </w:r>
      <w:r w:rsidRPr="007547B2">
        <w:rPr>
          <w:rFonts w:ascii="Courier" w:hAnsi="Courier"/>
          <w:noProof/>
          <w:sz w:val="20"/>
          <w:lang w:val="de-DE"/>
        </w:rPr>
        <w:t>==</w:t>
      </w:r>
      <w:r>
        <w:rPr>
          <w:rFonts w:ascii="Courier" w:hAnsi="Courier"/>
          <w:noProof/>
          <w:sz w:val="20"/>
          <w:lang w:val="de-DE"/>
        </w:rPr>
        <w:t xml:space="preserve"> </w:t>
      </w:r>
      <w:r w:rsidRPr="007547B2">
        <w:rPr>
          <w:rFonts w:ascii="Courier" w:hAnsi="Courier"/>
          <w:noProof/>
          <w:sz w:val="20"/>
          <w:lang w:val="de-DE"/>
        </w:rPr>
        <w:t>5)</w:t>
      </w:r>
      <w:r>
        <w:rPr>
          <w:rFonts w:ascii="Courier" w:hAnsi="Courier"/>
          <w:noProof/>
          <w:sz w:val="20"/>
          <w:lang w:val="de-DE"/>
        </w:rPr>
        <w:br/>
      </w:r>
      <w:r>
        <w:rPr>
          <w:rFonts w:ascii="Courier" w:hAnsi="Courier"/>
          <w:noProof/>
          <w:sz w:val="20"/>
          <w:lang w:val="de-DE"/>
        </w:rPr>
        <w:tab/>
      </w:r>
      <w:r>
        <w:rPr>
          <w:rFonts w:ascii="Courier" w:hAnsi="Courier"/>
          <w:noProof/>
          <w:sz w:val="20"/>
          <w:lang w:val="de-DE"/>
        </w:rPr>
        <w:tab/>
      </w:r>
      <w:r>
        <w:rPr>
          <w:rFonts w:ascii="Courier" w:hAnsi="Courier"/>
          <w:noProof/>
          <w:sz w:val="20"/>
          <w:lang w:val="de-DE"/>
        </w:rPr>
        <w:tab/>
      </w:r>
      <w:r>
        <w:rPr>
          <w:rFonts w:ascii="Courier" w:hAnsi="Courier"/>
          <w:noProof/>
          <w:sz w:val="20"/>
          <w:lang w:val="de-DE"/>
        </w:rPr>
        <w:tab/>
        <w:t>utf8string</w:t>
      </w:r>
      <w:r w:rsidRPr="007547B2">
        <w:rPr>
          <w:rFonts w:ascii="Courier" w:hAnsi="Courier"/>
          <w:noProof/>
          <w:sz w:val="20"/>
          <w:lang w:val="de-DE"/>
        </w:rPr>
        <w:t xml:space="preserve"> transition_video_URL;</w:t>
      </w:r>
      <w:r w:rsidRPr="007547B2">
        <w:rPr>
          <w:rFonts w:ascii="Courier" w:hAnsi="Courier"/>
          <w:noProof/>
          <w:sz w:val="20"/>
          <w:lang w:val="de-DE"/>
        </w:rPr>
        <w:br/>
      </w:r>
      <w:r w:rsidRPr="007547B2">
        <w:rPr>
          <w:rFonts w:ascii="Courier" w:hAnsi="Courier"/>
          <w:noProof/>
          <w:sz w:val="20"/>
          <w:lang w:val="de-DE"/>
        </w:rPr>
        <w:tab/>
      </w:r>
      <w:r w:rsidRPr="007547B2">
        <w:rPr>
          <w:rFonts w:ascii="Courier" w:hAnsi="Courier"/>
          <w:noProof/>
          <w:sz w:val="20"/>
          <w:lang w:val="de-DE"/>
        </w:rPr>
        <w:tab/>
        <w:t>}</w:t>
      </w:r>
      <w:r>
        <w:rPr>
          <w:rFonts w:ascii="Courier" w:hAnsi="Courier"/>
          <w:noProof/>
          <w:sz w:val="20"/>
          <w:lang w:val="de-DE"/>
        </w:rPr>
        <w:br/>
      </w:r>
      <w:r w:rsidRPr="0070175A">
        <w:rPr>
          <w:rFonts w:ascii="Courier" w:hAnsi="Courier"/>
          <w:noProof/>
          <w:sz w:val="20"/>
          <w:lang w:val="de-DE"/>
        </w:rPr>
        <w:tab/>
      </w:r>
      <w:r w:rsidRPr="0070175A">
        <w:rPr>
          <w:rFonts w:ascii="Courier" w:hAnsi="Courier"/>
          <w:noProof/>
          <w:sz w:val="20"/>
          <w:lang w:val="de-DE"/>
        </w:rPr>
        <w:tab/>
        <w:t>if</w:t>
      </w:r>
      <w:r>
        <w:rPr>
          <w:rFonts w:ascii="Courier" w:hAnsi="Courier"/>
          <w:noProof/>
          <w:sz w:val="20"/>
          <w:lang w:val="de-DE"/>
        </w:rPr>
        <w:t xml:space="preserve"> </w:t>
      </w:r>
      <w:r w:rsidRPr="0070175A">
        <w:rPr>
          <w:rFonts w:ascii="Courier" w:hAnsi="Courier"/>
          <w:noProof/>
          <w:sz w:val="20"/>
          <w:lang w:val="de-DE"/>
        </w:rPr>
        <w:t>(viewpoint_switch_region_flag</w:t>
      </w:r>
      <w:r w:rsidRPr="00CF5ED0">
        <w:rPr>
          <w:rFonts w:ascii="Courier" w:hAnsi="Courier"/>
          <w:noProof/>
          <w:sz w:val="20"/>
          <w:lang w:val="de-DE"/>
        </w:rPr>
        <w:t>)</w:t>
      </w:r>
      <w:r w:rsidRPr="004F448D">
        <w:rPr>
          <w:rFonts w:ascii="Courier" w:hAnsi="Courier"/>
          <w:noProof/>
          <w:sz w:val="20"/>
          <w:lang w:val="de-DE"/>
        </w:rPr>
        <w:t xml:space="preserve"> {</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unsigned int(4) num_viewpoint_switch_regions;</w:t>
      </w:r>
      <w:r w:rsidRPr="00E72AE2">
        <w:rPr>
          <w:rFonts w:ascii="Courier" w:hAnsi="Courier"/>
          <w:noProof/>
          <w:sz w:val="20"/>
          <w:lang w:val="de-DE"/>
        </w:rPr>
        <w:t xml:space="preserve"> </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bit(4) reserved = 0;</w:t>
      </w:r>
      <w:r w:rsidRPr="00E72AE2">
        <w:rPr>
          <w:rFonts w:ascii="Courier" w:hAnsi="Courier"/>
          <w:noProof/>
          <w:sz w:val="20"/>
          <w:lang w:val="de-DE"/>
        </w:rPr>
        <w:br/>
      </w:r>
      <w:r w:rsidRPr="00E72AE2">
        <w:rPr>
          <w:rFonts w:ascii="Courier" w:hAnsi="Courier"/>
          <w:noProof/>
          <w:sz w:val="20"/>
          <w:lang w:val="de-DE"/>
        </w:rPr>
        <w:tab/>
      </w:r>
      <w:r>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for (i = 0; i &lt; num_viewpoint_switch_regions; i++)</w:t>
      </w:r>
      <w:r w:rsidRPr="00E72AE2">
        <w:rPr>
          <w:rFonts w:ascii="Courier" w:hAnsi="Courier"/>
          <w:noProof/>
          <w:sz w:val="20"/>
          <w:lang w:val="de-DE"/>
        </w:rPr>
        <w:br/>
      </w:r>
      <w:r w:rsidRPr="00E72AE2">
        <w:rPr>
          <w:rFonts w:ascii="Courier" w:hAnsi="Courier"/>
          <w:noProof/>
          <w:sz w:val="20"/>
          <w:lang w:val="de-DE"/>
        </w:rPr>
        <w:tab/>
      </w:r>
      <w:r w:rsidRPr="00E72AE2">
        <w:rPr>
          <w:rFonts w:ascii="Courier" w:hAnsi="Courier"/>
          <w:noProof/>
          <w:sz w:val="20"/>
          <w:lang w:val="de-DE"/>
        </w:rPr>
        <w:tab/>
      </w:r>
      <w:r w:rsidRPr="00E72AE2">
        <w:rPr>
          <w:rFonts w:ascii="Courier" w:hAnsi="Courier"/>
          <w:noProof/>
          <w:sz w:val="20"/>
          <w:lang w:val="de-DE"/>
        </w:rPr>
        <w:tab/>
      </w:r>
      <w:r w:rsidRPr="00E72AE2">
        <w:rPr>
          <w:rFonts w:ascii="Courier" w:hAnsi="Courier"/>
          <w:noProof/>
          <w:sz w:val="20"/>
          <w:lang w:val="de-DE"/>
        </w:rPr>
        <w:tab/>
        <w:t>ViewpointSwitchRegionStruct();</w:t>
      </w:r>
      <w:r w:rsidRPr="00E72AE2">
        <w:rPr>
          <w:rFonts w:ascii="Courier" w:hAnsi="Courier"/>
          <w:noProof/>
          <w:sz w:val="20"/>
          <w:lang w:val="de-DE"/>
        </w:rPr>
        <w:br/>
      </w:r>
      <w:r w:rsidRPr="00E72AE2">
        <w:rPr>
          <w:rFonts w:ascii="Courier" w:hAnsi="Courier"/>
          <w:noProof/>
          <w:sz w:val="20"/>
          <w:lang w:val="de-DE"/>
        </w:rPr>
        <w:tab/>
      </w:r>
      <w:r>
        <w:rPr>
          <w:rFonts w:ascii="Courier" w:hAnsi="Courier"/>
          <w:noProof/>
          <w:sz w:val="20"/>
          <w:lang w:val="de-DE"/>
        </w:rPr>
        <w:tab/>
      </w:r>
      <w:r w:rsidRPr="004F448D">
        <w:rPr>
          <w:rFonts w:ascii="Courier" w:hAnsi="Courier"/>
          <w:noProof/>
          <w:sz w:val="20"/>
          <w:lang w:val="de-DE"/>
        </w:rPr>
        <w:t>}</w:t>
      </w:r>
      <w:r w:rsidRPr="007547B2">
        <w:rPr>
          <w:rFonts w:ascii="Courier" w:hAnsi="Courier"/>
          <w:noProof/>
          <w:sz w:val="20"/>
          <w:lang w:val="de-DE"/>
        </w:rPr>
        <w:br/>
      </w:r>
      <w:r>
        <w:rPr>
          <w:rFonts w:ascii="Courier" w:hAnsi="Courier"/>
          <w:noProof/>
          <w:sz w:val="20"/>
          <w:lang w:val="de-DE"/>
        </w:rPr>
        <w:tab/>
      </w:r>
      <w:r w:rsidRPr="007547B2">
        <w:rPr>
          <w:rFonts w:ascii="Courier" w:hAnsi="Courier"/>
          <w:noProof/>
          <w:sz w:val="20"/>
          <w:lang w:val="de-DE"/>
        </w:rPr>
        <w:t>}</w:t>
      </w:r>
      <w:r w:rsidRPr="007547B2">
        <w:rPr>
          <w:rFonts w:ascii="Courier" w:hAnsi="Courier"/>
          <w:noProof/>
          <w:sz w:val="20"/>
        </w:rPr>
        <w:br/>
        <w:t>}</w:t>
      </w:r>
    </w:p>
    <w:p w14:paraId="3A1C9EE0" w14:textId="77777777" w:rsidR="005D0BA3" w:rsidRDefault="005D0BA3" w:rsidP="005D0BA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0"/>
        </w:rPr>
      </w:pPr>
    </w:p>
    <w:p w14:paraId="7707BE08" w14:textId="77777777" w:rsidR="005D0BA3" w:rsidRPr="0093527B" w:rsidRDefault="005D0BA3" w:rsidP="005D0BA3">
      <w:pPr>
        <w:pStyle w:val="Heading3"/>
        <w:rPr>
          <w:i/>
          <w:iCs/>
          <w:lang w:val="en-CA"/>
        </w:rPr>
      </w:pPr>
      <w:r w:rsidRPr="0093527B">
        <w:rPr>
          <w:i/>
          <w:iCs/>
          <w:lang w:val="en-CA"/>
        </w:rPr>
        <w:t>Semantics</w:t>
      </w:r>
    </w:p>
    <w:p w14:paraId="7F121DC2" w14:textId="77777777" w:rsidR="005D0BA3" w:rsidRPr="00F6598F" w:rsidRDefault="005D0BA3" w:rsidP="005D0BA3">
      <w:pPr>
        <w:rPr>
          <w:highlight w:val="yellow"/>
        </w:rPr>
      </w:pPr>
      <w:r w:rsidRPr="00F6598F">
        <w:rPr>
          <w:highlight w:val="yellow"/>
        </w:rPr>
        <w:t xml:space="preserve">If the </w:t>
      </w:r>
      <w:proofErr w:type="spellStart"/>
      <w:r w:rsidRPr="00F6598F">
        <w:rPr>
          <w:rFonts w:ascii="Courier New" w:hAnsi="Courier New" w:cs="Courier New"/>
          <w:highlight w:val="yellow"/>
        </w:rPr>
        <w:t>switch_type_flag</w:t>
      </w:r>
      <w:proofErr w:type="spellEnd"/>
      <w:r w:rsidRPr="00F6598F">
        <w:rPr>
          <w:highlight w:val="yellow"/>
        </w:rPr>
        <w:t xml:space="preserve"> is set to 1, the player should switch to the new viewpoint immediately. </w:t>
      </w:r>
    </w:p>
    <w:p w14:paraId="750C8832" w14:textId="77777777" w:rsidR="005D0BA3" w:rsidRPr="00F6598F" w:rsidRDefault="005D0BA3" w:rsidP="005D0BA3">
      <w:pPr>
        <w:rPr>
          <w:i/>
          <w:iCs/>
          <w:highlight w:val="yellow"/>
        </w:rPr>
      </w:pPr>
      <w:r w:rsidRPr="00F6598F">
        <w:rPr>
          <w:i/>
          <w:iCs/>
          <w:highlight w:val="yellow"/>
        </w:rPr>
        <w:t>Note: The switch may take place with a period of black screen or a transition effect, if a transition effect is configured for the switch.</w:t>
      </w:r>
    </w:p>
    <w:p w14:paraId="7CD1D594" w14:textId="77777777" w:rsidR="005D0BA3" w:rsidRPr="00F6598F" w:rsidRDefault="005D0BA3" w:rsidP="005D0BA3">
      <w:pPr>
        <w:rPr>
          <w:highlight w:val="yellow"/>
        </w:rPr>
      </w:pPr>
      <w:r w:rsidRPr="00F6598F">
        <w:rPr>
          <w:highlight w:val="yellow"/>
        </w:rPr>
        <w:lastRenderedPageBreak/>
        <w:t xml:space="preserve">If the </w:t>
      </w:r>
      <w:proofErr w:type="spellStart"/>
      <w:r w:rsidRPr="00F040C6">
        <w:rPr>
          <w:rFonts w:ascii="Courier New" w:hAnsi="Courier New" w:cs="Courier New"/>
          <w:highlight w:val="yellow"/>
        </w:rPr>
        <w:t>switch_type_flag</w:t>
      </w:r>
      <w:proofErr w:type="spellEnd"/>
      <w:r w:rsidRPr="00F6598F">
        <w:rPr>
          <w:highlight w:val="yellow"/>
        </w:rPr>
        <w:t xml:space="preserve"> is set to 0, the player should continue playing the current viewpoint until content for the destination viewpoint</w:t>
      </w:r>
      <w:r>
        <w:rPr>
          <w:highlight w:val="yellow"/>
        </w:rPr>
        <w:t xml:space="preserve"> </w:t>
      </w:r>
      <w:r w:rsidRPr="00F6598F">
        <w:rPr>
          <w:highlight w:val="yellow"/>
        </w:rPr>
        <w:t xml:space="preserve">is </w:t>
      </w:r>
      <w:r>
        <w:rPr>
          <w:highlight w:val="yellow"/>
        </w:rPr>
        <w:t>ready to be rendered</w:t>
      </w:r>
      <w:r w:rsidRPr="00F6598F">
        <w:rPr>
          <w:highlight w:val="yellow"/>
        </w:rPr>
        <w:t>.</w:t>
      </w:r>
    </w:p>
    <w:p w14:paraId="18FB92DE" w14:textId="77777777" w:rsidR="005D0BA3" w:rsidRPr="0093527B" w:rsidRDefault="005D0BA3" w:rsidP="005D0BA3">
      <w:pPr>
        <w:rPr>
          <w:i/>
          <w:iCs/>
        </w:rPr>
      </w:pPr>
      <w:r w:rsidRPr="00F6598F">
        <w:rPr>
          <w:i/>
          <w:iCs/>
          <w:highlight w:val="yellow"/>
        </w:rPr>
        <w:t>Note: The player may show some indication that the switch is in progress</w:t>
      </w:r>
      <w:r w:rsidRPr="0093527B">
        <w:rPr>
          <w:i/>
          <w:iCs/>
        </w:rPr>
        <w:t>.</w:t>
      </w:r>
    </w:p>
    <w:p w14:paraId="063E0B1F" w14:textId="77777777" w:rsidR="005D0BA3" w:rsidRPr="00D34D6B" w:rsidRDefault="005D0BA3" w:rsidP="005D0BA3">
      <w:pPr>
        <w:rPr>
          <w:lang w:val="en-CA"/>
        </w:rPr>
      </w:pPr>
    </w:p>
    <w:p w14:paraId="153D47C8" w14:textId="77777777" w:rsidR="005D0BA3" w:rsidRPr="005F616F" w:rsidRDefault="005D0BA3" w:rsidP="005D0BA3">
      <w:pPr>
        <w:pStyle w:val="Heading3"/>
        <w:rPr>
          <w:lang w:val="en-CA"/>
        </w:rPr>
      </w:pPr>
      <w:r w:rsidRPr="00996040">
        <w:rPr>
          <w:i/>
          <w:iCs/>
          <w:lang w:val="en-CA"/>
        </w:rPr>
        <w:t>Addition to Expected OMAF player behavior Viewpoint switching (G.7.2.3)</w:t>
      </w:r>
    </w:p>
    <w:p w14:paraId="6AF77AE0" w14:textId="77777777" w:rsidR="005D0BA3" w:rsidRPr="00D34D6B" w:rsidRDefault="005D0BA3" w:rsidP="005D0BA3">
      <w:pPr>
        <w:rPr>
          <w:lang w:val="en-CA"/>
        </w:rPr>
      </w:pPr>
      <w:r w:rsidRPr="00305034">
        <w:rPr>
          <w:highlight w:val="yellow"/>
          <w:lang w:val="en-CA"/>
        </w:rPr>
        <w:t xml:space="preserve">If the </w:t>
      </w:r>
      <w:proofErr w:type="spellStart"/>
      <w:r w:rsidRPr="00305034">
        <w:rPr>
          <w:rFonts w:ascii="Courier New" w:hAnsi="Courier New" w:cs="Courier New"/>
          <w:highlight w:val="yellow"/>
          <w:lang w:val="en-CA"/>
        </w:rPr>
        <w:t>viewpoint_switch_type</w:t>
      </w:r>
      <w:proofErr w:type="spellEnd"/>
      <w:r w:rsidRPr="00305034">
        <w:rPr>
          <w:highlight w:val="yellow"/>
          <w:lang w:val="en-CA"/>
        </w:rPr>
        <w:t xml:space="preserve"> flag is equal to 1, the current viewpoint content playback stops immediately and </w:t>
      </w:r>
      <w:r>
        <w:rPr>
          <w:highlight w:val="yellow"/>
          <w:lang w:val="en-CA"/>
        </w:rPr>
        <w:t xml:space="preserve">the playback </w:t>
      </w:r>
      <w:r w:rsidRPr="00305034">
        <w:rPr>
          <w:highlight w:val="yellow"/>
          <w:lang w:val="en-CA"/>
        </w:rPr>
        <w:t>switch</w:t>
      </w:r>
      <w:r>
        <w:rPr>
          <w:highlight w:val="yellow"/>
          <w:lang w:val="en-CA"/>
        </w:rPr>
        <w:t>es</w:t>
      </w:r>
      <w:r w:rsidRPr="00305034">
        <w:rPr>
          <w:highlight w:val="yellow"/>
          <w:lang w:val="en-CA"/>
        </w:rPr>
        <w:t xml:space="preserve"> to rendering content from the next sample of the destination viewpoint. In absence of playable content from the destination viewpoint, the switching interval shows a black screen or a transition effect, if a transition effect is configured for the switch and supported by the player. If the </w:t>
      </w:r>
      <w:proofErr w:type="spellStart"/>
      <w:r w:rsidRPr="00305034">
        <w:rPr>
          <w:rFonts w:ascii="Courier New" w:hAnsi="Courier New" w:cs="Courier New"/>
          <w:highlight w:val="yellow"/>
          <w:lang w:val="en-CA"/>
        </w:rPr>
        <w:t>viewpoint_switch_type_flag</w:t>
      </w:r>
      <w:proofErr w:type="spellEnd"/>
      <w:r w:rsidRPr="00305034">
        <w:rPr>
          <w:highlight w:val="yellow"/>
          <w:lang w:val="en-CA"/>
        </w:rPr>
        <w:t xml:space="preserve"> is equal to 0, the current viewpoint content playback continue</w:t>
      </w:r>
      <w:r>
        <w:rPr>
          <w:highlight w:val="yellow"/>
          <w:lang w:val="en-CA"/>
        </w:rPr>
        <w:t>s</w:t>
      </w:r>
      <w:r w:rsidRPr="00305034">
        <w:rPr>
          <w:highlight w:val="yellow"/>
          <w:lang w:val="en-CA"/>
        </w:rPr>
        <w:t xml:space="preserve"> until playable content is available for the destination viewpoint. The player is expected to show an indication that the switch is in progress.</w:t>
      </w:r>
    </w:p>
    <w:p w14:paraId="37A6AFF0" w14:textId="229FB326" w:rsidR="008C04F5" w:rsidRPr="00204A1A" w:rsidRDefault="008C04F5" w:rsidP="006C5274">
      <w:pPr>
        <w:pStyle w:val="Heading1"/>
        <w:numPr>
          <w:ilvl w:val="0"/>
          <w:numId w:val="0"/>
        </w:numPr>
        <w:rPr>
          <w:rFonts w:eastAsia="MS Mincho"/>
          <w:lang w:eastAsia="ja-JP"/>
        </w:rPr>
      </w:pPr>
    </w:p>
    <w:p w14:paraId="4C12524B" w14:textId="77777777" w:rsidR="00136F8B" w:rsidRDefault="00136F8B" w:rsidP="00136F8B"/>
    <w:p w14:paraId="2662E6F0" w14:textId="77777777" w:rsidR="00136F8B" w:rsidRPr="00715733" w:rsidRDefault="00136F8B" w:rsidP="00715733"/>
    <w:p w14:paraId="09239CD3" w14:textId="3E3E0FC2" w:rsidR="005814EE" w:rsidRDefault="005814EE" w:rsidP="005814EE">
      <w:pPr>
        <w:pStyle w:val="Heading1"/>
      </w:pPr>
      <w:bookmarkStart w:id="38" w:name="_Hlk71122527"/>
      <w:bookmarkStart w:id="39" w:name="OLE_LINK12"/>
      <w:r>
        <w:t>OMAF Tile Track Layout</w:t>
      </w:r>
    </w:p>
    <w:bookmarkEnd w:id="38"/>
    <w:bookmarkEnd w:id="39"/>
    <w:p w14:paraId="5B986D45" w14:textId="77777777" w:rsidR="00905251" w:rsidRDefault="00905251" w:rsidP="00905251">
      <w:pPr>
        <w:pStyle w:val="Heading2"/>
      </w:pPr>
      <w:r>
        <w:t>Introduction</w:t>
      </w:r>
    </w:p>
    <w:p w14:paraId="01A4D573" w14:textId="115AF2D2" w:rsidR="00905251" w:rsidRDefault="00905251" w:rsidP="00905251">
      <w:r>
        <w:t xml:space="preserve">An OMAF base track could use different </w:t>
      </w:r>
      <w:proofErr w:type="spellStart"/>
      <w:r>
        <w:t>partitionings</w:t>
      </w:r>
      <w:proofErr w:type="spellEnd"/>
      <w:r>
        <w:t xml:space="preserve"> to slices and tiles for the same layout of OMAF tile tracks, thus resulting into different mapping of the OMAF tile tracks to 2D positions within the decoded picture. For example, in the examples of</w:t>
      </w:r>
      <w:r w:rsidR="00103D2D">
        <w:rPr>
          <w:rFonts w:eastAsia="Gulim"/>
          <w:bCs/>
          <w:lang w:val="en-CA" w:eastAsia="ko-KR"/>
        </w:rPr>
        <w:t xml:space="preserve"> Figure D.13 of OMAF 2</w:t>
      </w:r>
      <w:r w:rsidR="00103D2D" w:rsidRPr="00715733">
        <w:rPr>
          <w:rFonts w:eastAsia="Gulim"/>
          <w:bCs/>
          <w:vertAlign w:val="superscript"/>
          <w:lang w:val="en-CA" w:eastAsia="ko-KR"/>
        </w:rPr>
        <w:t>nd</w:t>
      </w:r>
      <w:r w:rsidR="00103D2D">
        <w:rPr>
          <w:rFonts w:eastAsia="Gulim"/>
          <w:bCs/>
          <w:lang w:val="en-CA" w:eastAsia="ko-KR"/>
        </w:rPr>
        <w:t xml:space="preserve"> Ed.</w:t>
      </w:r>
      <w:r>
        <w:rPr>
          <w:rFonts w:eastAsia="Gulim"/>
          <w:bCs/>
          <w:lang w:val="en-CA" w:eastAsia="ko-KR"/>
        </w:rPr>
        <w:t>, both row-major and column-major orders of OMAF tile tracks would be possible. Presently, a</w:t>
      </w:r>
      <w:r>
        <w:t>n OMAF player must parse the slice segment headers of the OMAF base track to figure out the 2D position of each OMAF tile track within the decoded picture.</w:t>
      </w:r>
    </w:p>
    <w:p w14:paraId="2B9D470A" w14:textId="77777777" w:rsidR="00905251" w:rsidRDefault="00905251" w:rsidP="00905251">
      <w:r>
        <w:t xml:space="preserve">To simplify the operation of the OMAF player and to avoid HEVC bitstream parsing in the OMAF player, it is proposed to specify the </w:t>
      </w:r>
      <w:proofErr w:type="spellStart"/>
      <w:r>
        <w:t>signalling</w:t>
      </w:r>
      <w:proofErr w:type="spellEnd"/>
      <w:r>
        <w:t xml:space="preserve"> of the layout of the OMAF tile tracks within the decoded picture resulting from decoding the OMAF base track. The </w:t>
      </w:r>
      <w:proofErr w:type="spellStart"/>
      <w:r>
        <w:t>signalling</w:t>
      </w:r>
      <w:proofErr w:type="spellEnd"/>
      <w:r>
        <w:t xml:space="preserve"> is proposed to be mandatory with the </w:t>
      </w:r>
      <w:r w:rsidRPr="005A4E59">
        <w:rPr>
          <w:rFonts w:ascii="Courier" w:hAnsi="Courier"/>
        </w:rPr>
        <w:t>'erc2'</w:t>
      </w:r>
      <w:r>
        <w:t xml:space="preserve"> scheme type and consequently in the simple tiling profile.</w:t>
      </w:r>
    </w:p>
    <w:p w14:paraId="4BBB0F31" w14:textId="77777777" w:rsidR="00905251" w:rsidRDefault="00905251" w:rsidP="00905251">
      <w:pPr>
        <w:pStyle w:val="Heading2"/>
      </w:pPr>
      <w:r>
        <w:t>Proposed specification text</w:t>
      </w:r>
    </w:p>
    <w:p w14:paraId="6242B7DB" w14:textId="77777777" w:rsidR="00905251" w:rsidRDefault="00905251" w:rsidP="00905251">
      <w:pPr>
        <w:pStyle w:val="Heading3"/>
      </w:pPr>
      <w:r>
        <w:t>Tiling layout box</w:t>
      </w:r>
    </w:p>
    <w:p w14:paraId="3494480B" w14:textId="77777777" w:rsidR="00905251" w:rsidRPr="005A4E59" w:rsidRDefault="00905251" w:rsidP="00905251">
      <w:pPr>
        <w:keepNext/>
        <w:keepLines/>
        <w:spacing w:before="240" w:line="240" w:lineRule="atLeast"/>
        <w:outlineLvl w:val="2"/>
        <w:rPr>
          <w:b/>
          <w:kern w:val="20"/>
        </w:rPr>
      </w:pPr>
      <w:bookmarkStart w:id="40" w:name="_Ref40894734"/>
      <w:r>
        <w:rPr>
          <w:rFonts w:eastAsiaTheme="minorEastAsia"/>
          <w:b/>
          <w:kern w:val="20"/>
          <w:lang w:eastAsia="ko-KR"/>
        </w:rPr>
        <w:t>7.6.9</w:t>
      </w:r>
      <w:r>
        <w:rPr>
          <w:rFonts w:eastAsiaTheme="minorEastAsia"/>
          <w:b/>
          <w:kern w:val="20"/>
          <w:lang w:eastAsia="ko-KR"/>
        </w:rPr>
        <w:tab/>
        <w:t xml:space="preserve">Tiling layout </w:t>
      </w:r>
      <w:r w:rsidRPr="005A4E59">
        <w:rPr>
          <w:rFonts w:eastAsiaTheme="minorEastAsia"/>
          <w:b/>
          <w:kern w:val="20"/>
          <w:lang w:eastAsia="ko-KR"/>
        </w:rPr>
        <w:t>b</w:t>
      </w:r>
      <w:r w:rsidRPr="005A4E59">
        <w:rPr>
          <w:rFonts w:eastAsiaTheme="minorEastAsia" w:hint="eastAsia"/>
          <w:b/>
          <w:kern w:val="20"/>
          <w:lang w:eastAsia="ko-KR"/>
        </w:rPr>
        <w:t>ox</w:t>
      </w:r>
      <w:bookmarkEnd w:id="40"/>
    </w:p>
    <w:p w14:paraId="379C8EA9" w14:textId="77777777" w:rsidR="00905251" w:rsidRPr="005A4E59" w:rsidRDefault="00905251" w:rsidP="00905251">
      <w:pPr>
        <w:keepNext/>
        <w:keepLines/>
        <w:spacing w:before="120" w:line="240" w:lineRule="atLeast"/>
        <w:outlineLvl w:val="3"/>
        <w:rPr>
          <w:b/>
          <w:spacing w:val="5"/>
          <w:kern w:val="20"/>
        </w:rPr>
      </w:pPr>
      <w:r>
        <w:rPr>
          <w:b/>
          <w:spacing w:val="5"/>
          <w:kern w:val="20"/>
        </w:rPr>
        <w:t>7.6.9.1</w:t>
      </w:r>
      <w:r>
        <w:rPr>
          <w:b/>
          <w:spacing w:val="5"/>
          <w:kern w:val="20"/>
        </w:rPr>
        <w:tab/>
      </w:r>
      <w:r w:rsidRPr="005A4E59">
        <w:rPr>
          <w:b/>
          <w:spacing w:val="5"/>
          <w:kern w:val="20"/>
        </w:rPr>
        <w:t>Definition</w:t>
      </w:r>
    </w:p>
    <w:p w14:paraId="0C19B9DF" w14:textId="77777777" w:rsidR="00905251" w:rsidRPr="005A4E59" w:rsidRDefault="00905251" w:rsidP="00905251">
      <w:pPr>
        <w:keepNext/>
        <w:keepLines/>
        <w:spacing w:after="160"/>
        <w:rPr>
          <w:lang w:val="en-GB"/>
        </w:rPr>
      </w:pPr>
      <w:r w:rsidRPr="005A4E59">
        <w:rPr>
          <w:lang w:val="en-GB"/>
        </w:rPr>
        <w:t>Box Type:</w:t>
      </w:r>
      <w:r w:rsidRPr="005A4E59">
        <w:rPr>
          <w:lang w:val="en-GB"/>
        </w:rPr>
        <w:tab/>
      </w:r>
      <w:r w:rsidRPr="005A4E59">
        <w:rPr>
          <w:rFonts w:ascii="Courier" w:hAnsi="Courier"/>
          <w:lang w:val="en-GB"/>
        </w:rPr>
        <w:t>'</w:t>
      </w:r>
      <w:proofErr w:type="spellStart"/>
      <w:r>
        <w:rPr>
          <w:rFonts w:ascii="Courier" w:hAnsi="Courier"/>
          <w:lang w:val="en-GB"/>
        </w:rPr>
        <w:t>tilo</w:t>
      </w:r>
      <w:proofErr w:type="spellEnd"/>
      <w:r w:rsidRPr="005A4E59">
        <w:rPr>
          <w:rFonts w:ascii="Courier" w:hAnsi="Courier"/>
          <w:lang w:val="en-GB"/>
        </w:rPr>
        <w:t>'</w:t>
      </w:r>
      <w:r w:rsidRPr="005A4E59">
        <w:rPr>
          <w:lang w:val="en-GB"/>
        </w:rPr>
        <w:br/>
        <w:t>Container:</w:t>
      </w:r>
      <w:r w:rsidRPr="005A4E59">
        <w:rPr>
          <w:lang w:val="en-GB"/>
        </w:rPr>
        <w:tab/>
      </w:r>
      <w:proofErr w:type="spellStart"/>
      <w:r>
        <w:rPr>
          <w:rFonts w:ascii="Courier" w:hAnsi="Courier"/>
          <w:lang w:val="en-GB"/>
        </w:rPr>
        <w:t>ProjectedOmniVideo</w:t>
      </w:r>
      <w:r w:rsidRPr="00BE4618">
        <w:rPr>
          <w:rFonts w:ascii="Courier" w:hAnsi="Courier"/>
          <w:lang w:val="en-GB"/>
        </w:rPr>
        <w:t>Box</w:t>
      </w:r>
      <w:proofErr w:type="spellEnd"/>
      <w:r w:rsidRPr="005A4E59">
        <w:rPr>
          <w:lang w:val="en-GB"/>
        </w:rPr>
        <w:br/>
        <w:t>Mandatory:</w:t>
      </w:r>
      <w:r w:rsidRPr="005A4E59">
        <w:rPr>
          <w:lang w:val="en-GB"/>
        </w:rPr>
        <w:tab/>
        <w:t>No</w:t>
      </w:r>
      <w:r w:rsidRPr="005A4E59">
        <w:rPr>
          <w:lang w:val="en-GB"/>
        </w:rPr>
        <w:br/>
        <w:t>Quantity:</w:t>
      </w:r>
      <w:r w:rsidRPr="005A4E59">
        <w:rPr>
          <w:lang w:val="en-GB"/>
        </w:rPr>
        <w:tab/>
        <w:t xml:space="preserve">Zero or </w:t>
      </w:r>
      <w:r>
        <w:rPr>
          <w:lang w:val="en-GB"/>
        </w:rPr>
        <w:t>one</w:t>
      </w:r>
    </w:p>
    <w:p w14:paraId="51FC56A2" w14:textId="77777777" w:rsidR="00905251" w:rsidRPr="005A4E59" w:rsidRDefault="00905251" w:rsidP="00905251">
      <w:pPr>
        <w:spacing w:after="160"/>
        <w:rPr>
          <w:rFonts w:eastAsia="Calibri"/>
          <w:lang w:val="en-GB"/>
        </w:rPr>
      </w:pPr>
      <w:proofErr w:type="spellStart"/>
      <w:r>
        <w:rPr>
          <w:rFonts w:ascii="Courier New" w:eastAsiaTheme="minorEastAsia" w:hAnsi="Courier New" w:cs="Courier New"/>
          <w:lang w:eastAsia="zh-CN"/>
        </w:rPr>
        <w:t>TilingLayout</w:t>
      </w:r>
      <w:r w:rsidRPr="005A4E59">
        <w:rPr>
          <w:rFonts w:ascii="Courier New" w:eastAsiaTheme="minorEastAsia" w:hAnsi="Courier New" w:cs="Courier New"/>
          <w:lang w:eastAsia="zh-CN"/>
        </w:rPr>
        <w:t>Box</w:t>
      </w:r>
      <w:proofErr w:type="spellEnd"/>
      <w:r w:rsidRPr="005A4E59">
        <w:rPr>
          <w:rFonts w:eastAsiaTheme="minorEastAsia"/>
          <w:lang w:eastAsia="zh-CN"/>
        </w:rPr>
        <w:t xml:space="preserve"> provides </w:t>
      </w:r>
      <w:r>
        <w:rPr>
          <w:rFonts w:eastAsiaTheme="minorEastAsia"/>
          <w:lang w:eastAsia="zh-CN"/>
        </w:rPr>
        <w:t xml:space="preserve">the 2D layout of the referenced OMAF tile tracks within each sample of the OMAF base track that references a sample entry carrying this box. The position, width, and </w:t>
      </w:r>
      <w:r>
        <w:rPr>
          <w:rFonts w:eastAsiaTheme="minorEastAsia"/>
          <w:lang w:eastAsia="zh-CN"/>
        </w:rPr>
        <w:lastRenderedPageBreak/>
        <w:t>height of each OMAF tile track within the decoded picture resulting from a sample of the OMAF tile base track is given in the order that the sample of the OMAF tile base track references the OMAF tile tracks</w:t>
      </w:r>
      <w:r w:rsidRPr="005A4E59">
        <w:rPr>
          <w:rFonts w:eastAsiaTheme="minorEastAsia"/>
          <w:lang w:eastAsia="zh-CN"/>
        </w:rPr>
        <w:t>.</w:t>
      </w:r>
    </w:p>
    <w:p w14:paraId="58946EA6" w14:textId="77777777" w:rsidR="00905251" w:rsidRPr="005A4E59" w:rsidRDefault="00905251" w:rsidP="00905251">
      <w:pPr>
        <w:keepNext/>
        <w:keepLines/>
        <w:spacing w:before="120" w:line="240" w:lineRule="atLeast"/>
        <w:outlineLvl w:val="3"/>
        <w:rPr>
          <w:b/>
          <w:spacing w:val="5"/>
          <w:kern w:val="20"/>
        </w:rPr>
      </w:pPr>
      <w:r>
        <w:rPr>
          <w:b/>
          <w:spacing w:val="5"/>
          <w:kern w:val="20"/>
        </w:rPr>
        <w:t>7.6.9.2</w:t>
      </w:r>
      <w:r>
        <w:rPr>
          <w:b/>
          <w:spacing w:val="5"/>
          <w:kern w:val="20"/>
        </w:rPr>
        <w:tab/>
      </w:r>
      <w:r w:rsidRPr="005A4E59">
        <w:rPr>
          <w:b/>
          <w:spacing w:val="5"/>
          <w:kern w:val="20"/>
        </w:rPr>
        <w:t>Syntax</w:t>
      </w:r>
    </w:p>
    <w:p w14:paraId="5165C26D" w14:textId="77777777" w:rsidR="00905251" w:rsidRPr="005A4E59" w:rsidRDefault="00905251" w:rsidP="0090525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rPr>
          <w:rFonts w:ascii="Courier" w:hAnsi="Courier"/>
          <w:noProof/>
          <w:sz w:val="24"/>
          <w:lang w:val="en-GB" w:eastAsia="zh-CN"/>
        </w:rPr>
      </w:pPr>
      <w:r w:rsidRPr="005A4E59">
        <w:rPr>
          <w:rFonts w:ascii="Courier" w:hAnsi="Courier"/>
          <w:noProof/>
          <w:lang w:val="en-GB" w:eastAsia="zh-CN"/>
        </w:rPr>
        <w:t xml:space="preserve">aligned(8) class </w:t>
      </w:r>
      <w:r>
        <w:rPr>
          <w:rFonts w:ascii="Courier" w:hAnsi="Courier"/>
          <w:noProof/>
          <w:lang w:val="en-GB" w:eastAsia="zh-CN"/>
        </w:rPr>
        <w:t>TilingLayoutBox</w:t>
      </w:r>
      <w:r w:rsidRPr="005A4E59">
        <w:rPr>
          <w:rFonts w:ascii="Courier" w:hAnsi="Courier"/>
          <w:noProof/>
          <w:lang w:val="en-GB" w:eastAsia="zh-CN"/>
        </w:rPr>
        <w:t>() extends FullBox ('</w:t>
      </w:r>
      <w:r>
        <w:rPr>
          <w:rFonts w:ascii="Courier" w:hAnsi="Courier"/>
          <w:noProof/>
          <w:lang w:val="en-GB" w:eastAsia="zh-CN"/>
        </w:rPr>
        <w:t>tilo</w:t>
      </w:r>
      <w:r w:rsidRPr="005A4E59">
        <w:rPr>
          <w:rFonts w:ascii="Courier" w:hAnsi="Courier"/>
          <w:noProof/>
          <w:lang w:val="en-GB" w:eastAsia="zh-CN"/>
        </w:rPr>
        <w:t>', 0, 0) {</w:t>
      </w:r>
      <w:r w:rsidRPr="005A4E59">
        <w:rPr>
          <w:rFonts w:ascii="Courier" w:hAnsi="Courier"/>
          <w:noProof/>
          <w:lang w:val="en-GB" w:eastAsia="zh-CN"/>
        </w:rPr>
        <w:br/>
      </w:r>
      <w:r w:rsidRPr="005A4E59">
        <w:rPr>
          <w:rFonts w:ascii="Courier" w:hAnsi="Courier"/>
          <w:noProof/>
          <w:lang w:eastAsia="zh-CN"/>
        </w:rPr>
        <w:tab/>
        <w:t xml:space="preserve">unsigned int(16) </w:t>
      </w:r>
      <w:r>
        <w:rPr>
          <w:rFonts w:ascii="Courier" w:hAnsi="Courier"/>
          <w:noProof/>
          <w:lang w:eastAsia="zh-CN"/>
        </w:rPr>
        <w:t>num_tiles_minus1</w:t>
      </w:r>
      <w:r w:rsidRPr="005A4E59">
        <w:rPr>
          <w:rFonts w:ascii="Courier" w:hAnsi="Courier"/>
          <w:noProof/>
          <w:lang w:eastAsia="zh-CN"/>
        </w:rPr>
        <w:t>;</w:t>
      </w:r>
      <w:r w:rsidRPr="005A4E59">
        <w:rPr>
          <w:rFonts w:ascii="Courier" w:hAnsi="Courier"/>
          <w:noProof/>
          <w:lang w:eastAsia="zh-CN"/>
        </w:rPr>
        <w:br/>
      </w:r>
      <w:r w:rsidRPr="005A4E59">
        <w:rPr>
          <w:rFonts w:ascii="Courier" w:hAnsi="Courier"/>
          <w:noProof/>
          <w:lang w:eastAsia="zh-CN"/>
        </w:rPr>
        <w:tab/>
        <w:t>for(i=</w:t>
      </w:r>
      <w:r>
        <w:rPr>
          <w:rFonts w:ascii="Courier" w:hAnsi="Courier"/>
          <w:noProof/>
          <w:lang w:eastAsia="zh-CN"/>
        </w:rPr>
        <w:t>0</w:t>
      </w:r>
      <w:r w:rsidRPr="005A4E59">
        <w:rPr>
          <w:rFonts w:ascii="Courier" w:hAnsi="Courier"/>
          <w:noProof/>
          <w:lang w:eastAsia="zh-CN"/>
        </w:rPr>
        <w:t xml:space="preserve">; i &lt;= </w:t>
      </w:r>
      <w:r>
        <w:rPr>
          <w:rFonts w:ascii="Courier" w:hAnsi="Courier"/>
          <w:noProof/>
          <w:lang w:eastAsia="zh-CN"/>
        </w:rPr>
        <w:t>num_tiles_minus1</w:t>
      </w:r>
      <w:r w:rsidRPr="005A4E59">
        <w:rPr>
          <w:rFonts w:ascii="Courier" w:hAnsi="Courier"/>
          <w:noProof/>
          <w:lang w:eastAsia="zh-CN"/>
        </w:rPr>
        <w:t>; i++)</w:t>
      </w:r>
      <w:r>
        <w:rPr>
          <w:rFonts w:ascii="Courier" w:hAnsi="Courier"/>
          <w:noProof/>
          <w:lang w:eastAsia="zh-CN"/>
        </w:rPr>
        <w:t xml:space="preserve"> {</w:t>
      </w:r>
      <w:r w:rsidRPr="005A4E59">
        <w:rPr>
          <w:rFonts w:ascii="Courier" w:hAnsi="Courier"/>
          <w:noProof/>
          <w:lang w:eastAsia="zh-CN"/>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top[i];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left[i];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width[i];</w:t>
      </w:r>
      <w:r w:rsidRPr="00ED2323">
        <w:rPr>
          <w:rFonts w:ascii="Courier" w:hAnsi="Courier"/>
          <w:noProof/>
          <w:lang w:val="en-GB"/>
        </w:rPr>
        <w:br/>
      </w:r>
      <w:r>
        <w:rPr>
          <w:rFonts w:ascii="Courier" w:hAnsi="Courier"/>
          <w:noProof/>
          <w:lang w:val="en-GB"/>
        </w:rPr>
        <w:tab/>
      </w:r>
      <w:r w:rsidRPr="00ED2323">
        <w:rPr>
          <w:rFonts w:ascii="Courier" w:hAnsi="Courier"/>
          <w:noProof/>
          <w:lang w:val="en-GB"/>
        </w:rPr>
        <w:tab/>
        <w:t>unsigned int(</w:t>
      </w:r>
      <w:r>
        <w:rPr>
          <w:rFonts w:ascii="Courier" w:hAnsi="Courier"/>
          <w:noProof/>
          <w:lang w:val="en-GB"/>
        </w:rPr>
        <w:t>16</w:t>
      </w:r>
      <w:r w:rsidRPr="00ED2323">
        <w:rPr>
          <w:rFonts w:ascii="Courier" w:hAnsi="Courier"/>
          <w:noProof/>
          <w:lang w:val="en-GB"/>
        </w:rPr>
        <w:t xml:space="preserve">) </w:t>
      </w:r>
      <w:r>
        <w:rPr>
          <w:rFonts w:ascii="Courier" w:hAnsi="Courier"/>
          <w:noProof/>
          <w:lang w:val="en-GB"/>
        </w:rPr>
        <w:t>tile_</w:t>
      </w:r>
      <w:r w:rsidRPr="00ED2323">
        <w:rPr>
          <w:rFonts w:ascii="Courier" w:hAnsi="Courier"/>
          <w:noProof/>
          <w:lang w:val="en-GB"/>
        </w:rPr>
        <w:t>height[i];</w:t>
      </w:r>
      <w:r>
        <w:rPr>
          <w:rFonts w:ascii="Courier" w:hAnsi="Courier"/>
          <w:noProof/>
          <w:lang w:val="en-GB"/>
        </w:rPr>
        <w:br/>
      </w:r>
      <w:r>
        <w:rPr>
          <w:rFonts w:ascii="Courier" w:hAnsi="Courier"/>
          <w:noProof/>
          <w:lang w:val="en-GB"/>
        </w:rPr>
        <w:tab/>
        <w:t>}</w:t>
      </w:r>
      <w:r>
        <w:rPr>
          <w:rFonts w:ascii="Courier" w:hAnsi="Courier"/>
          <w:noProof/>
          <w:lang w:val="en-GB"/>
        </w:rPr>
        <w:br/>
      </w:r>
      <w:r w:rsidRPr="005A4E59">
        <w:rPr>
          <w:rFonts w:ascii="Courier" w:hAnsi="Courier"/>
          <w:noProof/>
          <w:lang w:val="en-GB" w:eastAsia="zh-CN"/>
        </w:rPr>
        <w:t>}</w:t>
      </w:r>
    </w:p>
    <w:p w14:paraId="47E0AD8F" w14:textId="77777777" w:rsidR="00905251" w:rsidRPr="005A4E59" w:rsidRDefault="00905251" w:rsidP="00905251">
      <w:pPr>
        <w:keepNext/>
        <w:keepLines/>
        <w:spacing w:before="120" w:line="240" w:lineRule="atLeast"/>
        <w:outlineLvl w:val="3"/>
        <w:rPr>
          <w:b/>
          <w:spacing w:val="5"/>
          <w:kern w:val="20"/>
        </w:rPr>
      </w:pPr>
      <w:r>
        <w:rPr>
          <w:b/>
          <w:spacing w:val="5"/>
          <w:kern w:val="20"/>
        </w:rPr>
        <w:t>7.6.9.3</w:t>
      </w:r>
      <w:r>
        <w:rPr>
          <w:b/>
          <w:spacing w:val="5"/>
          <w:kern w:val="20"/>
        </w:rPr>
        <w:tab/>
      </w:r>
      <w:r w:rsidRPr="005A4E59">
        <w:rPr>
          <w:b/>
          <w:spacing w:val="5"/>
          <w:kern w:val="20"/>
        </w:rPr>
        <w:t>Semantics</w:t>
      </w:r>
    </w:p>
    <w:p w14:paraId="116F1840" w14:textId="77777777" w:rsidR="00905251" w:rsidRPr="005A4E59"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num_tiles_minus1</w:t>
      </w:r>
      <w:r w:rsidRPr="005A4E59">
        <w:rPr>
          <w:rFonts w:eastAsiaTheme="minorEastAsia"/>
          <w:noProof/>
          <w:szCs w:val="18"/>
          <w:lang w:eastAsia="zh-CN"/>
        </w:rPr>
        <w:t xml:space="preserve"> </w:t>
      </w:r>
      <w:r>
        <w:rPr>
          <w:rFonts w:eastAsiaTheme="minorEastAsia"/>
          <w:noProof/>
          <w:szCs w:val="18"/>
          <w:lang w:eastAsia="zh-CN"/>
        </w:rPr>
        <w:t xml:space="preserve">plus 1 </w:t>
      </w:r>
      <w:r w:rsidRPr="005A4E59">
        <w:rPr>
          <w:rFonts w:eastAsiaTheme="minorEastAsia"/>
          <w:noProof/>
          <w:szCs w:val="18"/>
          <w:lang w:eastAsia="zh-CN"/>
        </w:rPr>
        <w:t xml:space="preserve">specifies the number of </w:t>
      </w:r>
      <w:r>
        <w:rPr>
          <w:rFonts w:eastAsiaTheme="minorEastAsia"/>
          <w:noProof/>
          <w:szCs w:val="18"/>
          <w:lang w:eastAsia="zh-CN"/>
        </w:rPr>
        <w:t xml:space="preserve">tiles referenced by each sample of </w:t>
      </w:r>
      <w:r>
        <w:rPr>
          <w:rFonts w:eastAsiaTheme="minorEastAsia"/>
          <w:lang w:eastAsia="zh-CN"/>
        </w:rPr>
        <w:t>the OMAF base track</w:t>
      </w:r>
      <w:r>
        <w:rPr>
          <w:rFonts w:eastAsiaTheme="minorEastAsia"/>
          <w:noProof/>
          <w:szCs w:val="18"/>
          <w:lang w:eastAsia="zh-CN"/>
        </w:rPr>
        <w:t xml:space="preserve"> that references a sample entry carrying this box</w:t>
      </w:r>
      <w:r w:rsidRPr="005A4E59">
        <w:rPr>
          <w:rFonts w:eastAsiaTheme="minorEastAsia"/>
          <w:noProof/>
          <w:szCs w:val="18"/>
          <w:lang w:eastAsia="zh-CN"/>
        </w:rPr>
        <w:t>.</w:t>
      </w:r>
    </w:p>
    <w:p w14:paraId="6E0205CC"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tile_top</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top </w:t>
      </w:r>
      <w:r w:rsidRPr="005A4E59">
        <w:rPr>
          <w:rFonts w:eastAsiaTheme="minorEastAsia"/>
          <w:noProof/>
          <w:szCs w:val="18"/>
          <w:lang w:eastAsia="zh-CN"/>
        </w:rPr>
        <w:t xml:space="preserve">offset </w:t>
      </w:r>
      <w:r>
        <w:rPr>
          <w:rFonts w:eastAsiaTheme="minorEastAsia"/>
          <w:noProof/>
          <w:szCs w:val="18"/>
          <w:lang w:eastAsia="zh-CN"/>
        </w:rPr>
        <w:t xml:space="preserve">of the tile from the top boundary of the decoded picture in luma sample rows with value 0 being the top-most luma sample row of the decoded picture. </w:t>
      </w:r>
    </w:p>
    <w:p w14:paraId="5EA545F0"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tile_left</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left </w:t>
      </w:r>
      <w:r w:rsidRPr="005A4E59">
        <w:rPr>
          <w:rFonts w:eastAsiaTheme="minorEastAsia"/>
          <w:noProof/>
          <w:szCs w:val="18"/>
          <w:lang w:eastAsia="zh-CN"/>
        </w:rPr>
        <w:t xml:space="preserve">offset </w:t>
      </w:r>
      <w:r>
        <w:rPr>
          <w:rFonts w:eastAsiaTheme="minorEastAsia"/>
          <w:noProof/>
          <w:szCs w:val="18"/>
          <w:lang w:eastAsia="zh-CN"/>
        </w:rPr>
        <w:t xml:space="preserve">of the tile from the left boundary of the decoded picture in luma sample columns with value 0 being the left-most luma sample column of the decoded picture. </w:t>
      </w:r>
    </w:p>
    <w:p w14:paraId="0578F882"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tile_width</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width of the tile in luma samples.</w:t>
      </w:r>
    </w:p>
    <w:p w14:paraId="0CE2516C" w14:textId="77777777" w:rsidR="00905251" w:rsidRDefault="00905251" w:rsidP="00905251">
      <w:pPr>
        <w:tabs>
          <w:tab w:val="left" w:pos="1701"/>
        </w:tabs>
        <w:spacing w:after="160"/>
        <w:ind w:left="720" w:hanging="360"/>
        <w:rPr>
          <w:rFonts w:eastAsiaTheme="minorEastAsia"/>
          <w:noProof/>
          <w:szCs w:val="18"/>
          <w:lang w:eastAsia="zh-CN"/>
        </w:rPr>
      </w:pPr>
      <w:r>
        <w:rPr>
          <w:rFonts w:ascii="Courier" w:eastAsiaTheme="minorEastAsia" w:hAnsi="Courier"/>
          <w:noProof/>
          <w:szCs w:val="18"/>
          <w:lang w:eastAsia="zh-CN"/>
        </w:rPr>
        <w:t>tile_height</w:t>
      </w:r>
      <w:r w:rsidRPr="005A4E59">
        <w:rPr>
          <w:rFonts w:ascii="Courier" w:eastAsiaTheme="minorEastAsia" w:hAnsi="Courier"/>
          <w:noProof/>
          <w:szCs w:val="18"/>
          <w:lang w:eastAsia="zh-CN"/>
        </w:rPr>
        <w:t>[i]</w:t>
      </w:r>
      <w:r w:rsidRPr="005A4E59">
        <w:rPr>
          <w:rFonts w:eastAsiaTheme="minorEastAsia"/>
          <w:noProof/>
          <w:szCs w:val="18"/>
          <w:lang w:eastAsia="zh-CN"/>
        </w:rPr>
        <w:t xml:space="preserve"> specifies the </w:t>
      </w:r>
      <w:r>
        <w:rPr>
          <w:rFonts w:eastAsiaTheme="minorEastAsia"/>
          <w:noProof/>
          <w:szCs w:val="18"/>
          <w:lang w:eastAsia="zh-CN"/>
        </w:rPr>
        <w:t xml:space="preserve">height of the tile in luma samples. </w:t>
      </w:r>
    </w:p>
    <w:p w14:paraId="615A4691" w14:textId="77777777" w:rsidR="00905251" w:rsidRDefault="00905251" w:rsidP="00905251">
      <w:pPr>
        <w:pStyle w:val="Heading3"/>
      </w:pPr>
      <w:r>
        <w:t>'erc2' scheme type (clause 7.6.1.7)</w:t>
      </w:r>
    </w:p>
    <w:p w14:paraId="5F521A91" w14:textId="77777777" w:rsidR="00905251" w:rsidRPr="005A4E59" w:rsidRDefault="00905251" w:rsidP="00905251">
      <w:pPr>
        <w:rPr>
          <w:i/>
          <w:iCs/>
        </w:rPr>
      </w:pPr>
      <w:r w:rsidRPr="005A4E59">
        <w:rPr>
          <w:i/>
          <w:iCs/>
        </w:rPr>
        <w:t>Add the following:</w:t>
      </w:r>
    </w:p>
    <w:p w14:paraId="6BD20A1C"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proofErr w:type="spellStart"/>
      <w:r>
        <w:rPr>
          <w:rFonts w:ascii="Courier" w:eastAsia="Calibri" w:hAnsi="Courier"/>
          <w:lang w:val="de-DE" w:eastAsia="zh-CN"/>
        </w:rPr>
        <w:t>TilingLayoutBox</w:t>
      </w:r>
      <w:proofErr w:type="spellEnd"/>
      <w:r w:rsidRPr="005A4E59">
        <w:rPr>
          <w:rFonts w:eastAsia="Calibri"/>
          <w:lang w:val="de-DE" w:eastAsia="zh-CN"/>
        </w:rPr>
        <w:t xml:space="preserve"> </w:t>
      </w:r>
      <w:proofErr w:type="spellStart"/>
      <w:r w:rsidRPr="005A4E59">
        <w:rPr>
          <w:rFonts w:eastAsia="Calibri"/>
          <w:lang w:val="de-DE" w:eastAsia="zh-CN"/>
        </w:rPr>
        <w:t>shall</w:t>
      </w:r>
      <w:proofErr w:type="spellEnd"/>
      <w:r w:rsidRPr="005A4E59">
        <w:rPr>
          <w:rFonts w:eastAsia="Calibri"/>
          <w:lang w:val="de-DE" w:eastAsia="zh-CN"/>
        </w:rPr>
        <w:t xml:space="preserve"> </w:t>
      </w:r>
      <w:proofErr w:type="spellStart"/>
      <w:r w:rsidRPr="005A4E59">
        <w:rPr>
          <w:rFonts w:eastAsia="Calibri"/>
          <w:lang w:val="de-DE" w:eastAsia="zh-CN"/>
        </w:rPr>
        <w:t>be</w:t>
      </w:r>
      <w:proofErr w:type="spellEnd"/>
      <w:r w:rsidRPr="005A4E59">
        <w:rPr>
          <w:rFonts w:eastAsia="Calibri"/>
          <w:lang w:val="de-DE" w:eastAsia="zh-CN"/>
        </w:rPr>
        <w:t xml:space="preserve"> </w:t>
      </w:r>
      <w:proofErr w:type="spellStart"/>
      <w:r>
        <w:rPr>
          <w:rFonts w:eastAsia="Calibri"/>
          <w:lang w:val="de-DE" w:eastAsia="zh-CN"/>
        </w:rPr>
        <w:t>present</w:t>
      </w:r>
      <w:proofErr w:type="spellEnd"/>
      <w:r w:rsidRPr="005A4E59">
        <w:rPr>
          <w:rFonts w:eastAsia="Calibri"/>
          <w:lang w:val="de-DE" w:eastAsia="zh-CN"/>
        </w:rPr>
        <w:t xml:space="preserve"> in </w:t>
      </w:r>
      <w:proofErr w:type="spellStart"/>
      <w:r w:rsidRPr="005A4E59">
        <w:rPr>
          <w:rFonts w:eastAsia="Calibri"/>
          <w:lang w:val="de-DE" w:eastAsia="zh-CN"/>
        </w:rPr>
        <w:t>the</w:t>
      </w:r>
      <w:proofErr w:type="spellEnd"/>
      <w:r w:rsidRPr="005A4E59">
        <w:rPr>
          <w:rFonts w:eastAsia="Calibri"/>
          <w:lang w:val="de-DE" w:eastAsia="zh-CN"/>
        </w:rPr>
        <w:t xml:space="preserve"> track </w:t>
      </w:r>
      <w:proofErr w:type="spellStart"/>
      <w:r w:rsidRPr="005A4E59">
        <w:rPr>
          <w:rFonts w:eastAsia="Calibri"/>
          <w:lang w:val="de-DE" w:eastAsia="zh-CN"/>
        </w:rPr>
        <w:t>containing</w:t>
      </w:r>
      <w:proofErr w:type="spellEnd"/>
      <w:r w:rsidRPr="005A4E59">
        <w:rPr>
          <w:rFonts w:eastAsia="Calibri"/>
          <w:lang w:val="de-DE" w:eastAsia="zh-CN"/>
        </w:rPr>
        <w:t xml:space="preserve"> </w:t>
      </w:r>
      <w:proofErr w:type="spellStart"/>
      <w:r w:rsidRPr="005A4E59">
        <w:rPr>
          <w:rFonts w:eastAsia="Calibri"/>
          <w:lang w:val="de-DE" w:eastAsia="zh-CN"/>
        </w:rPr>
        <w:t>the</w:t>
      </w:r>
      <w:proofErr w:type="spellEnd"/>
      <w:r w:rsidRPr="005A4E59">
        <w:rPr>
          <w:rFonts w:eastAsia="Calibri"/>
          <w:lang w:val="de-DE" w:eastAsia="zh-CN"/>
        </w:rPr>
        <w:t xml:space="preserve"> </w:t>
      </w:r>
      <w:r w:rsidRPr="005A4E59">
        <w:rPr>
          <w:rFonts w:ascii="Courier" w:eastAsia="Calibri" w:hAnsi="Courier"/>
          <w:lang w:val="de-DE" w:eastAsia="zh-CN"/>
        </w:rPr>
        <w:t>'erc2'</w:t>
      </w:r>
      <w:r w:rsidRPr="005A4E59">
        <w:rPr>
          <w:rFonts w:eastAsia="Calibri"/>
          <w:lang w:val="de-DE" w:eastAsia="zh-CN"/>
        </w:rPr>
        <w:t xml:space="preserve"> </w:t>
      </w:r>
      <w:proofErr w:type="spellStart"/>
      <w:r w:rsidRPr="005A4E59">
        <w:rPr>
          <w:rFonts w:eastAsia="Calibri"/>
          <w:lang w:val="de-DE" w:eastAsia="zh-CN"/>
        </w:rPr>
        <w:t>scheme</w:t>
      </w:r>
      <w:proofErr w:type="spellEnd"/>
      <w:r w:rsidRPr="005A4E59">
        <w:rPr>
          <w:rFonts w:eastAsia="Calibri"/>
          <w:lang w:val="de-DE" w:eastAsia="zh-CN"/>
        </w:rPr>
        <w:t xml:space="preserve"> type. </w:t>
      </w:r>
    </w:p>
    <w:p w14:paraId="73DAC16A" w14:textId="77777777" w:rsidR="00905251" w:rsidRPr="005A4E59" w:rsidRDefault="00905251" w:rsidP="00905251">
      <w:pPr>
        <w:rPr>
          <w:i/>
          <w:iCs/>
        </w:rPr>
      </w:pPr>
      <w:r w:rsidRPr="005A4E59">
        <w:rPr>
          <w:i/>
          <w:iCs/>
        </w:rPr>
        <w:t xml:space="preserve">Add the required version of the </w:t>
      </w:r>
      <w:proofErr w:type="spellStart"/>
      <w:r w:rsidRPr="005A4E59">
        <w:rPr>
          <w:i/>
          <w:iCs/>
        </w:rPr>
        <w:t>TilingLayoutBox</w:t>
      </w:r>
      <w:proofErr w:type="spellEnd"/>
      <w:r w:rsidRPr="005A4E59">
        <w:rPr>
          <w:i/>
          <w:iCs/>
        </w:rPr>
        <w:t xml:space="preserve">: </w:t>
      </w:r>
    </w:p>
    <w:p w14:paraId="2A3AF96B"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r w:rsidRPr="005A4E59">
        <w:rPr>
          <w:rFonts w:ascii="Courier" w:eastAsia="Calibri" w:hAnsi="Courier"/>
          <w:lang w:val="en-CA" w:eastAsia="zh-CN"/>
        </w:rPr>
        <w:t>version</w:t>
      </w:r>
      <w:r w:rsidRPr="005A4E59">
        <w:rPr>
          <w:rFonts w:eastAsia="Calibri"/>
          <w:lang w:val="en-CA" w:eastAsia="zh-CN"/>
        </w:rPr>
        <w:t xml:space="preserve"> of </w:t>
      </w:r>
      <w:proofErr w:type="spellStart"/>
      <w:r w:rsidRPr="005A4E59">
        <w:rPr>
          <w:rFonts w:ascii="Courier" w:eastAsia="Calibri" w:hAnsi="Courier"/>
          <w:lang w:val="en-CA" w:eastAsia="zh-CN"/>
        </w:rPr>
        <w:t>ProjectionFormatBox</w:t>
      </w:r>
      <w:proofErr w:type="spellEnd"/>
      <w:r w:rsidRPr="005A4E59">
        <w:rPr>
          <w:rFonts w:eastAsia="Calibri"/>
          <w:lang w:val="en-CA" w:eastAsia="zh-CN"/>
        </w:rPr>
        <w:t xml:space="preserve">, </w:t>
      </w:r>
      <w:proofErr w:type="spellStart"/>
      <w:r w:rsidRPr="005A4E59">
        <w:rPr>
          <w:rFonts w:ascii="Courier" w:eastAsia="Calibri" w:hAnsi="Courier"/>
          <w:lang w:val="en-CA" w:eastAsia="zh-CN"/>
        </w:rPr>
        <w:t>StereoVideoBox</w:t>
      </w:r>
      <w:proofErr w:type="spellEnd"/>
      <w:r w:rsidRPr="005A4E59">
        <w:rPr>
          <w:rFonts w:eastAsia="Calibri"/>
          <w:lang w:val="en-CA" w:eastAsia="zh-CN"/>
        </w:rPr>
        <w:t xml:space="preserve"> (when present), </w:t>
      </w:r>
      <w:proofErr w:type="spellStart"/>
      <w:r w:rsidRPr="005A4E59">
        <w:rPr>
          <w:rFonts w:ascii="Courier" w:eastAsia="Calibri" w:hAnsi="Courier"/>
          <w:lang w:val="en-CA" w:eastAsia="zh-CN"/>
        </w:rPr>
        <w:t>RotationBox</w:t>
      </w:r>
      <w:proofErr w:type="spellEnd"/>
      <w:r w:rsidRPr="005A4E59">
        <w:rPr>
          <w:rFonts w:eastAsia="Calibri"/>
          <w:lang w:val="en-CA" w:eastAsia="zh-CN"/>
        </w:rPr>
        <w:t xml:space="preserve"> (when present), </w:t>
      </w:r>
      <w:proofErr w:type="spellStart"/>
      <w:r w:rsidRPr="005A4E59">
        <w:rPr>
          <w:rFonts w:ascii="Courier" w:eastAsia="Calibri" w:hAnsi="Courier"/>
          <w:lang w:val="en-CA" w:eastAsia="zh-CN"/>
        </w:rPr>
        <w:t>CoverageInformationBox</w:t>
      </w:r>
      <w:proofErr w:type="spellEnd"/>
      <w:r w:rsidRPr="005A4E59">
        <w:rPr>
          <w:rFonts w:eastAsia="Calibri"/>
          <w:lang w:val="en-CA" w:eastAsia="zh-CN"/>
        </w:rPr>
        <w:t xml:space="preserve"> (when present)</w:t>
      </w:r>
      <w:r>
        <w:rPr>
          <w:rFonts w:eastAsia="Calibri"/>
          <w:lang w:val="en-CA" w:eastAsia="zh-CN"/>
        </w:rPr>
        <w:t xml:space="preserve">, and </w:t>
      </w:r>
      <w:proofErr w:type="spellStart"/>
      <w:r>
        <w:rPr>
          <w:rFonts w:ascii="Courier" w:eastAsia="Calibri" w:hAnsi="Courier"/>
          <w:lang w:val="en-CA" w:eastAsia="zh-CN"/>
        </w:rPr>
        <w:t>TilingLayout</w:t>
      </w:r>
      <w:r w:rsidRPr="005A4E59">
        <w:rPr>
          <w:rFonts w:ascii="Courier" w:eastAsia="Calibri" w:hAnsi="Courier"/>
          <w:lang w:val="en-CA" w:eastAsia="zh-CN"/>
        </w:rPr>
        <w:t>Box</w:t>
      </w:r>
      <w:proofErr w:type="spellEnd"/>
      <w:r w:rsidRPr="005A4E59">
        <w:rPr>
          <w:rFonts w:eastAsia="Calibri"/>
          <w:lang w:val="en-CA" w:eastAsia="zh-CN"/>
        </w:rPr>
        <w:t xml:space="preserve"> (when present) shall be equal to 0.</w:t>
      </w:r>
    </w:p>
    <w:p w14:paraId="337F45BA" w14:textId="77777777" w:rsidR="00905251" w:rsidRPr="005A4E59" w:rsidRDefault="00905251" w:rsidP="00905251">
      <w:pPr>
        <w:rPr>
          <w:i/>
          <w:iCs/>
        </w:rPr>
      </w:pPr>
      <w:r w:rsidRPr="005A4E59">
        <w:rPr>
          <w:i/>
          <w:iCs/>
        </w:rPr>
        <w:t xml:space="preserve">Add </w:t>
      </w:r>
      <w:proofErr w:type="spellStart"/>
      <w:r w:rsidRPr="005A4E59">
        <w:rPr>
          <w:i/>
          <w:iCs/>
        </w:rPr>
        <w:t>TilingLayoutBox</w:t>
      </w:r>
      <w:proofErr w:type="spellEnd"/>
      <w:r w:rsidRPr="005A4E59">
        <w:rPr>
          <w:i/>
          <w:iCs/>
        </w:rPr>
        <w:t xml:space="preserve"> among the allowed boxes:</w:t>
      </w:r>
    </w:p>
    <w:p w14:paraId="34A2D1D4" w14:textId="77777777" w:rsidR="00905251" w:rsidRPr="005A4E59" w:rsidRDefault="00905251" w:rsidP="00905251">
      <w:pPr>
        <w:numPr>
          <w:ilvl w:val="0"/>
          <w:numId w:val="46"/>
        </w:numPr>
        <w:tabs>
          <w:tab w:val="left" w:pos="851"/>
          <w:tab w:val="left" w:pos="8010"/>
        </w:tabs>
        <w:spacing w:after="160"/>
        <w:ind w:left="851" w:hanging="425"/>
        <w:jc w:val="both"/>
        <w:rPr>
          <w:rFonts w:eastAsia="Calibri"/>
          <w:lang w:val="en-GB" w:eastAsia="zh-CN"/>
        </w:rPr>
      </w:pPr>
      <w:proofErr w:type="spellStart"/>
      <w:r w:rsidRPr="005A4E59">
        <w:rPr>
          <w:rFonts w:ascii="Courier" w:eastAsia="Calibri" w:hAnsi="Courier"/>
          <w:lang w:val="en-CA" w:eastAsia="zh-CN"/>
        </w:rPr>
        <w:t>SchemeInformationBox</w:t>
      </w:r>
      <w:proofErr w:type="spellEnd"/>
      <w:r w:rsidRPr="005A4E59">
        <w:rPr>
          <w:rFonts w:eastAsia="Calibri"/>
          <w:lang w:val="en-CA" w:eastAsia="zh-CN"/>
        </w:rPr>
        <w:t xml:space="preserve"> in the track containing the </w:t>
      </w:r>
      <w:r w:rsidRPr="005A4E59">
        <w:rPr>
          <w:rFonts w:ascii="Courier" w:eastAsia="Calibri" w:hAnsi="Courier"/>
          <w:lang w:val="en-CA" w:eastAsia="zh-CN"/>
        </w:rPr>
        <w:t>'erc2'</w:t>
      </w:r>
      <w:r w:rsidRPr="005A4E59">
        <w:rPr>
          <w:rFonts w:eastAsia="Calibri"/>
          <w:lang w:val="en-CA" w:eastAsia="zh-CN"/>
        </w:rPr>
        <w:t xml:space="preserve"> scheme type shall not directly or indirectly contain any boxes other than </w:t>
      </w:r>
      <w:proofErr w:type="spellStart"/>
      <w:r w:rsidRPr="005A4E59">
        <w:rPr>
          <w:rFonts w:ascii="Courier" w:eastAsia="Calibri" w:hAnsi="Courier"/>
          <w:lang w:val="en-CA" w:eastAsia="zh-CN"/>
        </w:rPr>
        <w:t>ProjectedOmniVideoBox</w:t>
      </w:r>
      <w:proofErr w:type="spellEnd"/>
      <w:r w:rsidRPr="005A4E59">
        <w:rPr>
          <w:rFonts w:eastAsia="Calibri"/>
          <w:lang w:val="en-CA" w:eastAsia="zh-CN"/>
        </w:rPr>
        <w:t xml:space="preserve">, </w:t>
      </w:r>
      <w:proofErr w:type="spellStart"/>
      <w:r w:rsidRPr="005A4E59">
        <w:rPr>
          <w:rFonts w:ascii="Courier" w:eastAsia="Calibri" w:hAnsi="Courier"/>
          <w:lang w:val="en-CA" w:eastAsia="zh-CN"/>
        </w:rPr>
        <w:t>ProjectionFormatBox</w:t>
      </w:r>
      <w:proofErr w:type="spellEnd"/>
      <w:r w:rsidRPr="005A4E59">
        <w:rPr>
          <w:rFonts w:eastAsia="Calibri"/>
          <w:lang w:val="en-CA" w:eastAsia="zh-CN"/>
        </w:rPr>
        <w:t xml:space="preserve">, </w:t>
      </w:r>
      <w:proofErr w:type="spellStart"/>
      <w:r w:rsidRPr="005A4E59">
        <w:rPr>
          <w:rFonts w:ascii="Courier" w:eastAsia="Calibri" w:hAnsi="Courier"/>
          <w:lang w:val="en-CA" w:eastAsia="zh-CN"/>
        </w:rPr>
        <w:t>StereoVideoBox</w:t>
      </w:r>
      <w:proofErr w:type="spellEnd"/>
      <w:r w:rsidRPr="005A4E59">
        <w:rPr>
          <w:rFonts w:eastAsia="Calibri"/>
          <w:lang w:val="en-CA" w:eastAsia="zh-CN"/>
        </w:rPr>
        <w:t xml:space="preserve">, </w:t>
      </w:r>
      <w:proofErr w:type="spellStart"/>
      <w:r w:rsidRPr="005A4E59">
        <w:rPr>
          <w:rFonts w:ascii="Courier" w:eastAsia="Calibri" w:hAnsi="Courier"/>
          <w:lang w:val="en-CA" w:eastAsia="zh-CN"/>
        </w:rPr>
        <w:t>RotationBox</w:t>
      </w:r>
      <w:proofErr w:type="spellEnd"/>
      <w:r w:rsidRPr="005A4E59">
        <w:rPr>
          <w:rFonts w:eastAsia="Calibri"/>
          <w:lang w:val="en-CA" w:eastAsia="zh-CN"/>
        </w:rPr>
        <w:t xml:space="preserve">, </w:t>
      </w:r>
      <w:proofErr w:type="spellStart"/>
      <w:r w:rsidRPr="005A4E59">
        <w:rPr>
          <w:rFonts w:ascii="Courier" w:eastAsia="Calibri" w:hAnsi="Courier"/>
          <w:lang w:val="en-CA" w:eastAsia="zh-CN"/>
        </w:rPr>
        <w:t>CoverageInformationBox</w:t>
      </w:r>
      <w:proofErr w:type="spellEnd"/>
      <w:r w:rsidRPr="005A4E59">
        <w:rPr>
          <w:rFonts w:eastAsia="Calibri"/>
          <w:lang w:val="en-CA" w:eastAsia="zh-CN"/>
        </w:rPr>
        <w:t xml:space="preserve">, and </w:t>
      </w:r>
      <w:proofErr w:type="spellStart"/>
      <w:r>
        <w:rPr>
          <w:rFonts w:ascii="Courier" w:eastAsia="Calibri" w:hAnsi="Courier"/>
          <w:lang w:val="en-CA" w:eastAsia="zh-CN"/>
        </w:rPr>
        <w:t>TilingLayout</w:t>
      </w:r>
      <w:r w:rsidRPr="005A4E59">
        <w:rPr>
          <w:rFonts w:ascii="Courier" w:eastAsia="Calibri" w:hAnsi="Courier"/>
          <w:lang w:val="en-CA" w:eastAsia="zh-CN"/>
        </w:rPr>
        <w:t>Box</w:t>
      </w:r>
      <w:proofErr w:type="spellEnd"/>
      <w:r w:rsidRPr="005A4E59">
        <w:rPr>
          <w:rFonts w:eastAsia="Calibri"/>
          <w:lang w:val="en-CA" w:eastAsia="zh-CN"/>
        </w:rPr>
        <w:t>.</w:t>
      </w:r>
    </w:p>
    <w:p w14:paraId="0F1ADBEC" w14:textId="2C5D8C0D" w:rsidR="00EB2AC2" w:rsidRDefault="00EB2AC2" w:rsidP="002B731D">
      <w:pPr>
        <w:rPr>
          <w:ins w:id="41" w:author="Deshpande, Sachin" w:date="2022-05-04T14:07:00Z"/>
          <w:rFonts w:ascii="Times New Roman" w:eastAsia="Malgun Gothic" w:hAnsi="Times New Roman"/>
          <w:noProof/>
          <w:sz w:val="20"/>
          <w:lang w:val="en-CA" w:eastAsia="ko-KR"/>
        </w:rPr>
      </w:pPr>
    </w:p>
    <w:p w14:paraId="1F227C0B" w14:textId="612AAA39" w:rsidR="006F1ED1" w:rsidRDefault="006F1ED1" w:rsidP="006F1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jc w:val="both"/>
        <w:textAlignment w:val="baseline"/>
        <w:rPr>
          <w:ins w:id="42" w:author="Deshpande, Sachin" w:date="2022-05-04T14:07:00Z"/>
          <w:rFonts w:ascii="Times New Roman" w:eastAsia="Yu Mincho" w:hAnsi="Times New Roman"/>
          <w:lang w:val="en-CA" w:eastAsia="ja-JP"/>
        </w:rPr>
      </w:pPr>
    </w:p>
    <w:p w14:paraId="5BC9FB82" w14:textId="352FE833" w:rsidR="006F1ED1" w:rsidRDefault="006F1ED1" w:rsidP="006F1ED1">
      <w:pPr>
        <w:pStyle w:val="Heading1"/>
        <w:rPr>
          <w:ins w:id="43" w:author="Deshpande, Sachin" w:date="2022-05-04T14:07:00Z"/>
        </w:rPr>
      </w:pPr>
      <w:ins w:id="44" w:author="Deshpande, Sachin" w:date="2022-05-04T14:07:00Z">
        <w:r>
          <w:lastRenderedPageBreak/>
          <w:t>Tile</w:t>
        </w:r>
        <w:r>
          <w:t xml:space="preserve">-based </w:t>
        </w:r>
      </w:ins>
      <w:ins w:id="45" w:author="Deshpande, Sachin" w:date="2022-05-04T14:08:00Z">
        <w:r>
          <w:t>V</w:t>
        </w:r>
      </w:ins>
      <w:ins w:id="46" w:author="Deshpande, Sachin" w:date="2022-05-04T14:07:00Z">
        <w:r>
          <w:t>iewport</w:t>
        </w:r>
      </w:ins>
      <w:ins w:id="47" w:author="Deshpande, Sachin" w:date="2022-05-04T14:08:00Z">
        <w:r>
          <w:t xml:space="preserve"> Dependent Streaming</w:t>
        </w:r>
      </w:ins>
    </w:p>
    <w:p w14:paraId="3CD12B0B" w14:textId="77777777" w:rsidR="006F1ED1" w:rsidRDefault="006F1ED1" w:rsidP="006F1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jc w:val="both"/>
        <w:textAlignment w:val="baseline"/>
        <w:rPr>
          <w:ins w:id="48" w:author="Deshpande, Sachin" w:date="2022-05-04T14:07:00Z"/>
          <w:rFonts w:ascii="Times New Roman" w:eastAsia="Yu Mincho" w:hAnsi="Times New Roman"/>
          <w:lang w:val="en-CA" w:eastAsia="ja-JP"/>
        </w:rPr>
      </w:pPr>
    </w:p>
    <w:p w14:paraId="08FD7D01" w14:textId="63B1CE29" w:rsidR="006F1ED1" w:rsidRDefault="006F1ED1" w:rsidP="006F1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jc w:val="both"/>
        <w:textAlignment w:val="baseline"/>
        <w:rPr>
          <w:ins w:id="49" w:author="Deshpande, Sachin" w:date="2022-05-04T14:07:00Z"/>
          <w:rFonts w:ascii="Times New Roman" w:eastAsia="Yu Mincho" w:hAnsi="Times New Roman"/>
          <w:lang w:val="en-CA" w:eastAsia="ja-JP"/>
        </w:rPr>
      </w:pPr>
      <w:ins w:id="50" w:author="Deshpande, Sachin" w:date="2022-05-04T14:07:00Z">
        <w:r w:rsidRPr="00B11E73">
          <w:rPr>
            <w:rFonts w:ascii="Times New Roman" w:eastAsia="Yu Mincho" w:hAnsi="Times New Roman"/>
            <w:lang w:val="en-CA" w:eastAsia="ja-JP"/>
          </w:rPr>
          <w:t xml:space="preserve">This </w:t>
        </w:r>
        <w:r>
          <w:rPr>
            <w:rFonts w:ascii="Times New Roman" w:eastAsia="Yu Mincho" w:hAnsi="Times New Roman"/>
            <w:lang w:val="en-CA" w:eastAsia="ja-JP"/>
          </w:rPr>
          <w:t>section</w:t>
        </w:r>
        <w:r w:rsidRPr="00B11E73">
          <w:rPr>
            <w:rFonts w:ascii="Times New Roman" w:eastAsia="Yu Mincho" w:hAnsi="Times New Roman"/>
            <w:lang w:val="en-CA" w:eastAsia="ja-JP"/>
          </w:rPr>
          <w:t xml:space="preserve"> proposes </w:t>
        </w:r>
        <w:r>
          <w:rPr>
            <w:rFonts w:ascii="Times New Roman" w:eastAsia="Yu Mincho" w:hAnsi="Times New Roman"/>
            <w:lang w:val="en-CA" w:eastAsia="ja-JP"/>
          </w:rPr>
          <w:t xml:space="preserve">an </w:t>
        </w:r>
        <w:r w:rsidRPr="00B11E73">
          <w:rPr>
            <w:rFonts w:ascii="Times New Roman" w:eastAsia="Yu Mincho" w:hAnsi="Times New Roman"/>
            <w:lang w:val="en-CA" w:eastAsia="ja-JP"/>
          </w:rPr>
          <w:t>additional function for existing tile</w:t>
        </w:r>
        <w:r>
          <w:rPr>
            <w:rFonts w:ascii="Times New Roman" w:eastAsia="Yu Mincho" w:hAnsi="Times New Roman"/>
            <w:lang w:val="en-CA" w:eastAsia="ja-JP"/>
          </w:rPr>
          <w:t>-</w:t>
        </w:r>
        <w:r w:rsidRPr="00B11E73">
          <w:rPr>
            <w:rFonts w:ascii="Times New Roman" w:eastAsia="Yu Mincho" w:hAnsi="Times New Roman"/>
            <w:lang w:val="en-CA" w:eastAsia="ja-JP"/>
          </w:rPr>
          <w:t>based view</w:t>
        </w:r>
        <w:r>
          <w:rPr>
            <w:rFonts w:ascii="Times New Roman" w:eastAsia="Yu Mincho" w:hAnsi="Times New Roman"/>
            <w:lang w:val="en-CA" w:eastAsia="ja-JP"/>
          </w:rPr>
          <w:t>port</w:t>
        </w:r>
        <w:r w:rsidRPr="00B11E73">
          <w:rPr>
            <w:rFonts w:ascii="Times New Roman" w:eastAsia="Yu Mincho" w:hAnsi="Times New Roman"/>
            <w:lang w:val="en-CA" w:eastAsia="ja-JP"/>
          </w:rPr>
          <w:t>-dependent profiles.</w:t>
        </w:r>
      </w:ins>
    </w:p>
    <w:p w14:paraId="7FB13C04" w14:textId="77777777" w:rsidR="006F1ED1" w:rsidRDefault="006F1ED1" w:rsidP="006F1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jc w:val="both"/>
        <w:textAlignment w:val="baseline"/>
        <w:rPr>
          <w:ins w:id="51" w:author="Deshpande, Sachin" w:date="2022-05-04T14:07:00Z"/>
          <w:rFonts w:ascii="Times New Roman" w:eastAsia="Yu Mincho" w:hAnsi="Times New Roman"/>
          <w:lang w:val="en-CA" w:eastAsia="ja-JP"/>
        </w:rPr>
      </w:pPr>
    </w:p>
    <w:p w14:paraId="4D586F8C" w14:textId="77777777" w:rsidR="006F1ED1" w:rsidRDefault="006F1ED1" w:rsidP="006F1ED1">
      <w:pPr>
        <w:pStyle w:val="Heading2"/>
        <w:rPr>
          <w:ins w:id="52" w:author="Deshpande, Sachin" w:date="2022-05-04T14:07:00Z"/>
          <w:lang w:eastAsia="ja-JP"/>
        </w:rPr>
        <w:pPrChange w:id="53" w:author="Deshpande, Sachin" w:date="2022-05-04T14:08:00Z">
          <w:pPr>
            <w:pStyle w:val="1"/>
          </w:pPr>
        </w:pPrChange>
      </w:pPr>
      <w:ins w:id="54" w:author="Deshpande, Sachin" w:date="2022-05-04T14:07:00Z">
        <w:r>
          <w:rPr>
            <w:rFonts w:hint="eastAsia"/>
            <w:lang w:eastAsia="ja-JP"/>
          </w:rPr>
          <w:t>I</w:t>
        </w:r>
        <w:r>
          <w:rPr>
            <w:lang w:eastAsia="ja-JP"/>
          </w:rPr>
          <w:t>ntroduction</w:t>
        </w:r>
      </w:ins>
    </w:p>
    <w:p w14:paraId="54BC1EB5" w14:textId="6D9354DF" w:rsidR="006F1ED1" w:rsidRDefault="006F1ED1" w:rsidP="006F1ED1">
      <w:pPr>
        <w:rPr>
          <w:ins w:id="55" w:author="Deshpande, Sachin" w:date="2022-05-04T14:07:00Z"/>
          <w:rFonts w:ascii="Times New Roman" w:eastAsiaTheme="minorEastAsia" w:hAnsi="Times New Roman"/>
          <w:lang w:eastAsia="ja-JP"/>
        </w:rPr>
      </w:pPr>
      <w:ins w:id="56" w:author="Deshpande, Sachin" w:date="2022-05-04T14:07:00Z">
        <w:r>
          <w:rPr>
            <w:rFonts w:ascii="Times New Roman" w:eastAsiaTheme="minorEastAsia" w:hAnsi="Times New Roman"/>
            <w:lang w:eastAsia="ja-JP"/>
          </w:rPr>
          <w:t>T</w:t>
        </w:r>
        <w:r w:rsidRPr="008E6D04">
          <w:rPr>
            <w:rFonts w:ascii="Times New Roman" w:eastAsiaTheme="minorEastAsia" w:hAnsi="Times New Roman"/>
            <w:lang w:eastAsia="ja-JP"/>
          </w:rPr>
          <w:t xml:space="preserve">here </w:t>
        </w:r>
        <w:r>
          <w:rPr>
            <w:rFonts w:ascii="Times New Roman" w:eastAsiaTheme="minorEastAsia" w:hAnsi="Times New Roman"/>
            <w:lang w:eastAsia="ja-JP"/>
          </w:rPr>
          <w:t>are</w:t>
        </w:r>
        <w:r w:rsidRPr="008E6D04">
          <w:rPr>
            <w:rFonts w:ascii="Times New Roman" w:eastAsiaTheme="minorEastAsia" w:hAnsi="Times New Roman"/>
            <w:lang w:eastAsia="ja-JP"/>
          </w:rPr>
          <w:t xml:space="preserve"> tile</w:t>
        </w:r>
        <w:r>
          <w:rPr>
            <w:rFonts w:ascii="Times New Roman" w:eastAsiaTheme="minorEastAsia" w:hAnsi="Times New Roman"/>
            <w:lang w:eastAsia="ja-JP"/>
          </w:rPr>
          <w:t>-</w:t>
        </w:r>
        <w:r w:rsidRPr="008E6D04">
          <w:rPr>
            <w:rFonts w:ascii="Times New Roman" w:eastAsiaTheme="minorEastAsia" w:hAnsi="Times New Roman"/>
            <w:lang w:eastAsia="ja-JP"/>
          </w:rPr>
          <w:t>base</w:t>
        </w:r>
        <w:r>
          <w:rPr>
            <w:rFonts w:ascii="Times New Roman" w:eastAsiaTheme="minorEastAsia" w:hAnsi="Times New Roman"/>
            <w:lang w:eastAsia="ja-JP"/>
          </w:rPr>
          <w:t>d</w:t>
        </w:r>
        <w:r w:rsidRPr="008E6D04">
          <w:rPr>
            <w:rFonts w:ascii="Times New Roman" w:eastAsiaTheme="minorEastAsia" w:hAnsi="Times New Roman"/>
            <w:lang w:eastAsia="ja-JP"/>
          </w:rPr>
          <w:t xml:space="preserve"> viewport dependent profile</w:t>
        </w:r>
        <w:r>
          <w:rPr>
            <w:rFonts w:ascii="Times New Roman" w:eastAsiaTheme="minorEastAsia" w:hAnsi="Times New Roman"/>
            <w:lang w:eastAsia="ja-JP"/>
          </w:rPr>
          <w:t>s</w:t>
        </w:r>
        <w:r w:rsidRPr="008E6D04">
          <w:rPr>
            <w:rFonts w:ascii="Times New Roman" w:eastAsiaTheme="minorEastAsia" w:hAnsi="Times New Roman"/>
            <w:lang w:eastAsia="ja-JP"/>
          </w:rPr>
          <w:t>, such as the VVC-based simple tiling OMAF video profile</w:t>
        </w:r>
        <w:r>
          <w:rPr>
            <w:rFonts w:ascii="Times New Roman" w:eastAsiaTheme="minorEastAsia" w:hAnsi="Times New Roman"/>
            <w:lang w:eastAsia="ja-JP"/>
          </w:rPr>
          <w:t>,</w:t>
        </w:r>
        <w:r w:rsidRPr="008E6D04">
          <w:rPr>
            <w:rFonts w:ascii="Times New Roman" w:eastAsiaTheme="minorEastAsia" w:hAnsi="Times New Roman"/>
            <w:lang w:eastAsia="ja-JP"/>
          </w:rPr>
          <w:t xml:space="preserve"> in </w:t>
        </w:r>
        <w:r>
          <w:rPr>
            <w:rFonts w:ascii="Times New Roman" w:eastAsiaTheme="minorEastAsia" w:hAnsi="Times New Roman"/>
            <w:lang w:eastAsia="ja-JP"/>
          </w:rPr>
          <w:t>OMAF 3</w:t>
        </w:r>
        <w:r w:rsidRPr="00D47065">
          <w:rPr>
            <w:rFonts w:ascii="Times New Roman" w:eastAsiaTheme="minorEastAsia" w:hAnsi="Times New Roman"/>
            <w:vertAlign w:val="superscript"/>
            <w:lang w:eastAsia="ja-JP"/>
          </w:rPr>
          <w:t>rd</w:t>
        </w:r>
        <w:r>
          <w:rPr>
            <w:rFonts w:ascii="Times New Roman" w:eastAsiaTheme="minorEastAsia" w:hAnsi="Times New Roman"/>
            <w:lang w:eastAsia="ja-JP"/>
          </w:rPr>
          <w:t xml:space="preserve"> ed</w:t>
        </w:r>
        <w:r w:rsidRPr="008E6D04">
          <w:rPr>
            <w:rFonts w:ascii="Times New Roman" w:eastAsiaTheme="minorEastAsia" w:hAnsi="Times New Roman"/>
            <w:lang w:eastAsia="ja-JP"/>
          </w:rPr>
          <w:t>. These profiles can be used for viewport adaptive streaming using DASH.</w:t>
        </w:r>
      </w:ins>
    </w:p>
    <w:p w14:paraId="4FF2DF38" w14:textId="77777777" w:rsidR="006F1ED1" w:rsidRDefault="006F1ED1" w:rsidP="006F1ED1">
      <w:pPr>
        <w:rPr>
          <w:ins w:id="57" w:author="Deshpande, Sachin" w:date="2022-05-04T14:07:00Z"/>
          <w:rFonts w:ascii="Times New Roman" w:eastAsiaTheme="minorEastAsia" w:hAnsi="Times New Roman"/>
          <w:lang w:eastAsia="ja-JP"/>
        </w:rPr>
      </w:pPr>
    </w:p>
    <w:p w14:paraId="336A3C8A" w14:textId="759DAEE9" w:rsidR="006F1ED1" w:rsidRDefault="006F1ED1" w:rsidP="006F1ED1">
      <w:pPr>
        <w:rPr>
          <w:ins w:id="58" w:author="Deshpande, Sachin" w:date="2022-05-04T14:07:00Z"/>
          <w:rFonts w:ascii="Times New Roman" w:eastAsiaTheme="minorEastAsia" w:hAnsi="Times New Roman"/>
          <w:lang w:eastAsia="ja-JP"/>
        </w:rPr>
      </w:pPr>
      <w:ins w:id="59" w:author="Deshpande, Sachin" w:date="2022-05-04T14:07:00Z">
        <w:r w:rsidRPr="005E1CB4">
          <w:rPr>
            <w:rFonts w:ascii="Times New Roman" w:eastAsiaTheme="minorEastAsia" w:hAnsi="Times New Roman"/>
            <w:lang w:eastAsia="ja-JP"/>
          </w:rPr>
          <w:t>An example of tile-based streaming is</w:t>
        </w:r>
        <w:r>
          <w:rPr>
            <w:rFonts w:ascii="Times New Roman" w:eastAsiaTheme="minorEastAsia" w:hAnsi="Times New Roman"/>
            <w:lang w:eastAsia="ja-JP"/>
          </w:rPr>
          <w:t xml:space="preserve"> that </w:t>
        </w:r>
        <w:r w:rsidRPr="005E1CB4">
          <w:rPr>
            <w:rFonts w:ascii="Times New Roman" w:eastAsiaTheme="minorEastAsia" w:hAnsi="Times New Roman"/>
            <w:lang w:eastAsia="ja-JP"/>
          </w:rPr>
          <w:t xml:space="preserve">several versions of the omnidirectional video content are coded at the same resolution but different qualities and bitrate in </w:t>
        </w:r>
        <w:r>
          <w:rPr>
            <w:rFonts w:ascii="Times New Roman" w:eastAsiaTheme="minorEastAsia" w:hAnsi="Times New Roman"/>
            <w:lang w:eastAsia="ja-JP"/>
          </w:rPr>
          <w:t>D.4 “</w:t>
        </w:r>
        <w:r w:rsidRPr="00A51C72">
          <w:rPr>
            <w:rFonts w:ascii="Times New Roman" w:eastAsiaTheme="minorEastAsia" w:hAnsi="Times New Roman"/>
            <w:lang w:eastAsia="ja-JP"/>
          </w:rPr>
          <w:t>Equal-resolution OMAF tile bitstreams merged to one bitstream</w:t>
        </w:r>
        <w:r>
          <w:rPr>
            <w:rFonts w:ascii="Times New Roman" w:eastAsiaTheme="minorEastAsia" w:hAnsi="Times New Roman"/>
            <w:lang w:eastAsia="ja-JP"/>
          </w:rPr>
          <w:t>”</w:t>
        </w:r>
        <w:r w:rsidRPr="00A51C72">
          <w:rPr>
            <w:rFonts w:ascii="Times New Roman" w:eastAsiaTheme="minorEastAsia" w:hAnsi="Times New Roman"/>
            <w:lang w:eastAsia="ja-JP"/>
          </w:rPr>
          <w:t xml:space="preserve"> </w:t>
        </w:r>
        <w:r>
          <w:rPr>
            <w:rFonts w:ascii="Times New Roman" w:eastAsiaTheme="minorEastAsia" w:hAnsi="Times New Roman"/>
            <w:lang w:eastAsia="ja-JP"/>
          </w:rPr>
          <w:t>of OMAF 3</w:t>
        </w:r>
        <w:r w:rsidRPr="00D47065">
          <w:rPr>
            <w:rFonts w:ascii="Times New Roman" w:eastAsiaTheme="minorEastAsia" w:hAnsi="Times New Roman"/>
            <w:vertAlign w:val="superscript"/>
            <w:lang w:eastAsia="ja-JP"/>
          </w:rPr>
          <w:t>rd</w:t>
        </w:r>
        <w:r>
          <w:rPr>
            <w:rFonts w:ascii="Times New Roman" w:eastAsiaTheme="minorEastAsia" w:hAnsi="Times New Roman"/>
            <w:lang w:eastAsia="ja-JP"/>
          </w:rPr>
          <w:t xml:space="preserve"> ed</w:t>
        </w:r>
      </w:ins>
      <w:ins w:id="60" w:author="Deshpande, Sachin" w:date="2022-05-04T14:09:00Z">
        <w:r>
          <w:rPr>
            <w:rFonts w:ascii="Times New Roman" w:eastAsia="Yu Mincho" w:hAnsi="Times New Roman"/>
            <w:lang w:val="en-CA"/>
          </w:rPr>
          <w:t>.</w:t>
        </w:r>
      </w:ins>
    </w:p>
    <w:p w14:paraId="0DA141C5" w14:textId="77777777" w:rsidR="006F1ED1" w:rsidRDefault="006F1ED1" w:rsidP="006F1ED1">
      <w:pPr>
        <w:rPr>
          <w:ins w:id="61" w:author="Deshpande, Sachin" w:date="2022-05-04T14:07:00Z"/>
          <w:rFonts w:ascii="Times New Roman" w:eastAsiaTheme="minorEastAsia" w:hAnsi="Times New Roman"/>
          <w:lang w:eastAsia="ja-JP"/>
        </w:rPr>
      </w:pPr>
    </w:p>
    <w:p w14:paraId="7E64C88D" w14:textId="77777777" w:rsidR="006F1ED1" w:rsidRPr="00B37AF5" w:rsidRDefault="006F1ED1" w:rsidP="006F1ED1">
      <w:pPr>
        <w:ind w:leftChars="100" w:left="220"/>
        <w:rPr>
          <w:ins w:id="62" w:author="Deshpande, Sachin" w:date="2022-05-04T14:07:00Z"/>
          <w:rFonts w:ascii="Times New Roman" w:eastAsiaTheme="minorEastAsia" w:hAnsi="Times New Roman"/>
          <w:lang w:eastAsia="ja-JP"/>
        </w:rPr>
      </w:pPr>
      <w:ins w:id="63" w:author="Deshpande, Sachin" w:date="2022-05-04T14:07:00Z">
        <w:r>
          <w:rPr>
            <w:rFonts w:ascii="Times New Roman" w:eastAsiaTheme="minorEastAsia" w:hAnsi="Times New Roman"/>
            <w:lang w:eastAsia="ja-JP"/>
          </w:rPr>
          <w:t>This approach generates content in the following steps:</w:t>
        </w:r>
      </w:ins>
    </w:p>
    <w:p w14:paraId="7B6ECCF1" w14:textId="77777777" w:rsidR="006F1ED1" w:rsidRPr="007B04D4" w:rsidRDefault="006F1ED1" w:rsidP="006F1ED1">
      <w:pPr>
        <w:numPr>
          <w:ilvl w:val="0"/>
          <w:numId w:val="84"/>
        </w:numPr>
        <w:spacing w:after="240"/>
        <w:ind w:leftChars="100" w:left="617" w:hanging="397"/>
        <w:jc w:val="both"/>
        <w:rPr>
          <w:ins w:id="64" w:author="Deshpande, Sachin" w:date="2022-05-04T14:07:00Z"/>
          <w:rFonts w:ascii="Cambria" w:eastAsia="Malgun Gothic" w:hAnsi="Cambria"/>
          <w:sz w:val="20"/>
          <w:lang w:val="en-GB" w:eastAsia="zh-CN"/>
        </w:rPr>
      </w:pPr>
      <w:ins w:id="65" w:author="Deshpande, Sachin" w:date="2022-05-04T14:07:00Z">
        <w:r w:rsidRPr="007B04D4">
          <w:rPr>
            <w:rFonts w:ascii="Cambria" w:eastAsia="Malgun Gothic" w:hAnsi="Cambria"/>
            <w:sz w:val="20"/>
            <w:u w:val="single"/>
            <w:lang w:val="en-GB" w:eastAsia="zh-CN"/>
          </w:rPr>
          <w:t>Encoding</w:t>
        </w:r>
        <w:r w:rsidRPr="007B04D4">
          <w:rPr>
            <w:rFonts w:ascii="Cambria" w:eastAsia="Malgun Gothic" w:hAnsi="Cambria"/>
            <w:sz w:val="20"/>
            <w:lang w:val="en-GB" w:eastAsia="zh-CN"/>
          </w:rPr>
          <w:t xml:space="preserve">: Several bitstreams of the same omnidirectional source content are encoded at the same resolution but different qualities and bitrates. </w:t>
        </w:r>
      </w:ins>
    </w:p>
    <w:p w14:paraId="64B94657" w14:textId="77777777" w:rsidR="006F1ED1" w:rsidRPr="007B04D4" w:rsidRDefault="006F1ED1" w:rsidP="006F1ED1">
      <w:pPr>
        <w:numPr>
          <w:ilvl w:val="0"/>
          <w:numId w:val="84"/>
        </w:numPr>
        <w:spacing w:after="240"/>
        <w:ind w:leftChars="100" w:left="617" w:hanging="397"/>
        <w:jc w:val="both"/>
        <w:rPr>
          <w:ins w:id="66" w:author="Deshpande, Sachin" w:date="2022-05-04T14:07:00Z"/>
          <w:rFonts w:ascii="Cambria" w:eastAsia="Malgun Gothic" w:hAnsi="Cambria"/>
          <w:sz w:val="20"/>
          <w:lang w:val="en-GB" w:eastAsia="zh-CN"/>
        </w:rPr>
      </w:pPr>
      <w:ins w:id="67" w:author="Deshpande, Sachin" w:date="2022-05-04T14:07:00Z">
        <w:r w:rsidRPr="007B04D4">
          <w:rPr>
            <w:rFonts w:ascii="Cambria" w:eastAsia="Malgun Gothic" w:hAnsi="Cambria"/>
            <w:sz w:val="20"/>
            <w:u w:val="single"/>
            <w:lang w:val="en-GB" w:eastAsia="zh-CN"/>
          </w:rPr>
          <w:t>Encapsulation of coded data</w:t>
        </w:r>
        <w:r w:rsidRPr="007B04D4">
          <w:rPr>
            <w:rFonts w:ascii="Cambria" w:eastAsia="Malgun Gothic" w:hAnsi="Cambria"/>
            <w:sz w:val="20"/>
            <w:lang w:val="en-GB" w:eastAsia="zh-CN"/>
          </w:rPr>
          <w:t xml:space="preserve">: OMAF tile tracks and an OMAF base track are formed. </w:t>
        </w:r>
      </w:ins>
    </w:p>
    <w:p w14:paraId="32CC5D22" w14:textId="77777777" w:rsidR="006F1ED1" w:rsidRDefault="006F1ED1" w:rsidP="006F1ED1">
      <w:pPr>
        <w:ind w:leftChars="200" w:left="440"/>
        <w:rPr>
          <w:ins w:id="68" w:author="Deshpande, Sachin" w:date="2022-05-04T14:07:00Z"/>
          <w:rFonts w:ascii="Times New Roman" w:eastAsiaTheme="minorEastAsia" w:hAnsi="Times New Roman"/>
          <w:i/>
          <w:iCs/>
          <w:lang w:eastAsia="ja-JP"/>
        </w:rPr>
      </w:pPr>
    </w:p>
    <w:p w14:paraId="651DBFE9" w14:textId="77777777" w:rsidR="006F1ED1" w:rsidRPr="00B37AF5" w:rsidRDefault="006F1ED1" w:rsidP="006F1ED1">
      <w:pPr>
        <w:ind w:leftChars="100" w:left="220"/>
        <w:rPr>
          <w:ins w:id="69" w:author="Deshpande, Sachin" w:date="2022-05-04T14:07:00Z"/>
          <w:rFonts w:ascii="Times New Roman" w:eastAsiaTheme="minorEastAsia" w:hAnsi="Times New Roman"/>
          <w:lang w:eastAsia="ja-JP"/>
        </w:rPr>
      </w:pPr>
      <w:ins w:id="70" w:author="Deshpande, Sachin" w:date="2022-05-04T14:07:00Z">
        <w:r>
          <w:rPr>
            <w:rFonts w:ascii="Times New Roman" w:eastAsiaTheme="minorEastAsia" w:hAnsi="Times New Roman"/>
            <w:lang w:eastAsia="ja-JP"/>
          </w:rPr>
          <w:t xml:space="preserve">An </w:t>
        </w:r>
        <w:r w:rsidRPr="001A404B">
          <w:rPr>
            <w:rFonts w:ascii="Times New Roman" w:eastAsiaTheme="minorEastAsia" w:hAnsi="Times New Roman"/>
            <w:lang w:eastAsia="ja-JP"/>
          </w:rPr>
          <w:t>OMAF player performs the following operations:</w:t>
        </w:r>
      </w:ins>
    </w:p>
    <w:p w14:paraId="41583053" w14:textId="77777777" w:rsidR="006F1ED1" w:rsidRPr="0086119E" w:rsidRDefault="006F1ED1" w:rsidP="006F1ED1">
      <w:pPr>
        <w:numPr>
          <w:ilvl w:val="0"/>
          <w:numId w:val="84"/>
        </w:numPr>
        <w:spacing w:after="240"/>
        <w:ind w:leftChars="100" w:left="617" w:hanging="397"/>
        <w:jc w:val="both"/>
        <w:rPr>
          <w:ins w:id="71" w:author="Deshpande, Sachin" w:date="2022-05-04T14:07:00Z"/>
          <w:rFonts w:ascii="Cambria" w:eastAsia="Malgun Gothic" w:hAnsi="Cambria"/>
          <w:sz w:val="20"/>
          <w:lang w:val="en-GB" w:eastAsia="zh-CN"/>
        </w:rPr>
      </w:pPr>
      <w:ins w:id="72" w:author="Deshpande, Sachin" w:date="2022-05-04T14:07:00Z">
        <w:r w:rsidRPr="0086119E">
          <w:rPr>
            <w:rFonts w:ascii="Cambria" w:eastAsia="Malgun Gothic" w:hAnsi="Cambria"/>
            <w:sz w:val="20"/>
            <w:lang w:val="en-GB" w:eastAsia="zh-CN"/>
          </w:rPr>
          <w:t>The OMAF player chooses which version of each OMAF tile track is received, for example based on region-wise quality ranking information and the viewing orientation.</w:t>
        </w:r>
      </w:ins>
    </w:p>
    <w:p w14:paraId="6F42C275" w14:textId="77777777" w:rsidR="006F1ED1" w:rsidRPr="0086119E" w:rsidRDefault="006F1ED1" w:rsidP="006F1ED1">
      <w:pPr>
        <w:numPr>
          <w:ilvl w:val="0"/>
          <w:numId w:val="84"/>
        </w:numPr>
        <w:spacing w:after="240"/>
        <w:ind w:leftChars="100" w:left="617" w:hanging="397"/>
        <w:jc w:val="both"/>
        <w:rPr>
          <w:ins w:id="73" w:author="Deshpande, Sachin" w:date="2022-05-04T14:07:00Z"/>
          <w:rFonts w:ascii="Cambria" w:eastAsia="Malgun Gothic" w:hAnsi="Cambria"/>
          <w:sz w:val="20"/>
          <w:lang w:val="en-GB" w:eastAsia="zh-CN"/>
        </w:rPr>
      </w:pPr>
      <w:ins w:id="74" w:author="Deshpande, Sachin" w:date="2022-05-04T14:07:00Z">
        <w:r w:rsidRPr="0086119E">
          <w:rPr>
            <w:rFonts w:ascii="Cambria" w:eastAsia="Malgun Gothic" w:hAnsi="Cambria"/>
            <w:sz w:val="20"/>
            <w:lang w:val="en-GB" w:eastAsia="zh-CN"/>
          </w:rPr>
          <w:t>The same OMAF base track suffices for combining OMAF tile tracks originating from different bitstreams. The OMAF player parses the OMAF base track to reconstruct a bitstream from the OMAF tile tracks.</w:t>
        </w:r>
      </w:ins>
    </w:p>
    <w:p w14:paraId="6F2AE854" w14:textId="77777777" w:rsidR="006F1ED1" w:rsidRPr="0086119E" w:rsidRDefault="006F1ED1" w:rsidP="006F1ED1">
      <w:pPr>
        <w:numPr>
          <w:ilvl w:val="0"/>
          <w:numId w:val="84"/>
        </w:numPr>
        <w:spacing w:after="240"/>
        <w:ind w:leftChars="100" w:left="617" w:hanging="397"/>
        <w:jc w:val="both"/>
        <w:rPr>
          <w:ins w:id="75" w:author="Deshpande, Sachin" w:date="2022-05-04T14:07:00Z"/>
          <w:rFonts w:ascii="Cambria" w:eastAsia="Malgun Gothic" w:hAnsi="Cambria"/>
          <w:sz w:val="20"/>
          <w:lang w:val="en-GB" w:eastAsia="zh-CN"/>
        </w:rPr>
      </w:pPr>
      <w:ins w:id="76" w:author="Deshpande, Sachin" w:date="2022-05-04T14:07:00Z">
        <w:r w:rsidRPr="0086119E">
          <w:rPr>
            <w:rFonts w:ascii="Cambria" w:eastAsia="Malgun Gothic" w:hAnsi="Cambria"/>
            <w:sz w:val="20"/>
            <w:lang w:val="en-GB" w:eastAsia="zh-CN"/>
          </w:rPr>
          <w:t>The reconstructed bitstream is decoded with a conforming decoder.</w:t>
        </w:r>
      </w:ins>
    </w:p>
    <w:p w14:paraId="5C1FD906" w14:textId="77777777" w:rsidR="006F1ED1" w:rsidRDefault="006F1ED1" w:rsidP="006F1ED1">
      <w:pPr>
        <w:ind w:leftChars="100" w:left="220"/>
        <w:rPr>
          <w:ins w:id="77" w:author="Deshpande, Sachin" w:date="2022-05-04T14:07:00Z"/>
          <w:rFonts w:ascii="Times New Roman" w:eastAsiaTheme="minorEastAsia" w:hAnsi="Times New Roman"/>
          <w:lang w:eastAsia="ja-JP"/>
        </w:rPr>
      </w:pPr>
    </w:p>
    <w:p w14:paraId="4CD5946B" w14:textId="77777777" w:rsidR="006F1ED1" w:rsidRPr="009C4E10" w:rsidRDefault="006F1ED1" w:rsidP="006F1ED1">
      <w:pPr>
        <w:rPr>
          <w:ins w:id="78" w:author="Deshpande, Sachin" w:date="2022-05-04T14:07:00Z"/>
          <w:rFonts w:ascii="Times New Roman" w:eastAsiaTheme="minorEastAsia" w:hAnsi="Times New Roman"/>
          <w:lang w:eastAsia="ja-JP"/>
        </w:rPr>
      </w:pPr>
      <w:ins w:id="79" w:author="Deshpande, Sachin" w:date="2022-05-04T14:07:00Z">
        <w:r>
          <w:rPr>
            <w:rFonts w:ascii="Times New Roman" w:eastAsiaTheme="minorEastAsia" w:hAnsi="Times New Roman"/>
            <w:lang w:eastAsia="ja-JP"/>
          </w:rPr>
          <w:t>The tile-based</w:t>
        </w:r>
        <w:r w:rsidRPr="009C4E10">
          <w:rPr>
            <w:rFonts w:ascii="Times New Roman" w:eastAsiaTheme="minorEastAsia" w:hAnsi="Times New Roman"/>
            <w:lang w:eastAsia="ja-JP"/>
          </w:rPr>
          <w:t xml:space="preserve"> streaming has the following characteristics.</w:t>
        </w:r>
      </w:ins>
    </w:p>
    <w:p w14:paraId="38ABB386" w14:textId="77777777" w:rsidR="006F1ED1" w:rsidRPr="00AE33F8" w:rsidRDefault="006F1ED1" w:rsidP="006F1ED1">
      <w:pPr>
        <w:pStyle w:val="ListParagraph"/>
        <w:widowControl w:val="0"/>
        <w:numPr>
          <w:ilvl w:val="0"/>
          <w:numId w:val="85"/>
        </w:numPr>
        <w:autoSpaceDE w:val="0"/>
        <w:autoSpaceDN w:val="0"/>
        <w:contextualSpacing w:val="0"/>
        <w:jc w:val="left"/>
        <w:rPr>
          <w:ins w:id="80" w:author="Deshpande, Sachin" w:date="2022-05-04T14:07:00Z"/>
          <w:rFonts w:eastAsiaTheme="minorEastAsia"/>
          <w:lang w:eastAsia="ja-JP"/>
        </w:rPr>
      </w:pPr>
      <w:ins w:id="81" w:author="Deshpande, Sachin" w:date="2022-05-04T14:07:00Z">
        <w:r w:rsidRPr="00F55A94">
          <w:rPr>
            <w:rFonts w:eastAsiaTheme="minorEastAsia"/>
            <w:lang w:eastAsia="ja-JP"/>
          </w:rPr>
          <w:t>Low</w:t>
        </w:r>
        <w:r>
          <w:rPr>
            <w:rFonts w:eastAsiaTheme="minorEastAsia"/>
            <w:lang w:eastAsia="ja-JP"/>
          </w:rPr>
          <w:t>er</w:t>
        </w:r>
        <w:r w:rsidRPr="00F55A94">
          <w:rPr>
            <w:rFonts w:eastAsiaTheme="minorEastAsia"/>
            <w:lang w:eastAsia="ja-JP"/>
          </w:rPr>
          <w:t xml:space="preserve"> encoding cost for content </w:t>
        </w:r>
        <w:r>
          <w:rPr>
            <w:rFonts w:eastAsiaTheme="minorEastAsia"/>
            <w:lang w:eastAsia="ja-JP"/>
          </w:rPr>
          <w:t>authoring than without tile tracks</w:t>
        </w:r>
        <w:r>
          <w:rPr>
            <w:rFonts w:eastAsiaTheme="minorEastAsia"/>
            <w:lang w:eastAsia="ja-JP"/>
          </w:rPr>
          <w:br/>
          <w:t xml:space="preserve">If </w:t>
        </w:r>
        <w:r w:rsidRPr="00BB7CAE">
          <w:rPr>
            <w:rFonts w:eastAsiaTheme="minorEastAsia"/>
            <w:lang w:eastAsia="ja-JP"/>
          </w:rPr>
          <w:t xml:space="preserve">viewport-dependent </w:t>
        </w:r>
        <w:r>
          <w:rPr>
            <w:rFonts w:eastAsiaTheme="minorEastAsia"/>
            <w:lang w:eastAsia="ja-JP"/>
          </w:rPr>
          <w:t>adaptation</w:t>
        </w:r>
        <w:r w:rsidRPr="00BB7CAE">
          <w:rPr>
            <w:rFonts w:eastAsiaTheme="minorEastAsia"/>
            <w:lang w:eastAsia="ja-JP"/>
          </w:rPr>
          <w:t xml:space="preserve"> without using tile tracks</w:t>
        </w:r>
        <w:r>
          <w:rPr>
            <w:rFonts w:eastAsiaTheme="minorEastAsia"/>
            <w:lang w:eastAsia="ja-JP"/>
          </w:rPr>
          <w:t xml:space="preserve">, many variations of the </w:t>
        </w:r>
        <w:r w:rsidRPr="00BB7CAE">
          <w:rPr>
            <w:rFonts w:eastAsiaTheme="minorEastAsia"/>
            <w:lang w:eastAsia="ja-JP"/>
          </w:rPr>
          <w:t xml:space="preserve">viewport-dependent bitstream </w:t>
        </w:r>
        <w:proofErr w:type="gramStart"/>
        <w:r>
          <w:rPr>
            <w:rFonts w:eastAsiaTheme="minorEastAsia"/>
            <w:lang w:eastAsia="ja-JP"/>
          </w:rPr>
          <w:t>have to</w:t>
        </w:r>
        <w:proofErr w:type="gramEnd"/>
        <w:r w:rsidRPr="00BB7CAE">
          <w:rPr>
            <w:rFonts w:eastAsiaTheme="minorEastAsia"/>
            <w:lang w:eastAsia="ja-JP"/>
          </w:rPr>
          <w:t xml:space="preserve"> be encoded</w:t>
        </w:r>
        <w:r>
          <w:rPr>
            <w:rFonts w:eastAsiaTheme="minorEastAsia" w:hint="eastAsia"/>
            <w:lang w:eastAsia="ja-JP"/>
          </w:rPr>
          <w:t>.</w:t>
        </w:r>
      </w:ins>
    </w:p>
    <w:p w14:paraId="2E12EFAD" w14:textId="77777777" w:rsidR="006F1ED1" w:rsidRPr="005F6D48" w:rsidRDefault="006F1ED1" w:rsidP="006F1ED1">
      <w:pPr>
        <w:pStyle w:val="ListParagraph"/>
        <w:widowControl w:val="0"/>
        <w:numPr>
          <w:ilvl w:val="0"/>
          <w:numId w:val="85"/>
        </w:numPr>
        <w:autoSpaceDE w:val="0"/>
        <w:autoSpaceDN w:val="0"/>
        <w:contextualSpacing w:val="0"/>
        <w:jc w:val="left"/>
        <w:rPr>
          <w:ins w:id="82" w:author="Deshpande, Sachin" w:date="2022-05-04T14:07:00Z"/>
          <w:rFonts w:eastAsiaTheme="minorEastAsia"/>
          <w:lang w:eastAsia="ja-JP"/>
        </w:rPr>
      </w:pPr>
      <w:ins w:id="83" w:author="Deshpande, Sachin" w:date="2022-05-04T14:07:00Z">
        <w:r>
          <w:rPr>
            <w:rFonts w:eastAsiaTheme="minorEastAsia"/>
            <w:lang w:eastAsia="ja-JP"/>
          </w:rPr>
          <w:t>OMAF p</w:t>
        </w:r>
        <w:r w:rsidRPr="005F6D48">
          <w:rPr>
            <w:rFonts w:eastAsiaTheme="minorEastAsia"/>
            <w:lang w:eastAsia="ja-JP"/>
          </w:rPr>
          <w:t xml:space="preserve">layer needs </w:t>
        </w:r>
        <w:r>
          <w:rPr>
            <w:rFonts w:eastAsiaTheme="minorEastAsia"/>
            <w:lang w:eastAsia="ja-JP"/>
          </w:rPr>
          <w:t xml:space="preserve">implementations of </w:t>
        </w:r>
        <w:r w:rsidRPr="005F6D48">
          <w:rPr>
            <w:rFonts w:eastAsiaTheme="minorEastAsia"/>
            <w:lang w:eastAsia="ja-JP"/>
          </w:rPr>
          <w:t xml:space="preserve">quality selection per tile and merge for decoding. </w:t>
        </w:r>
        <w:r>
          <w:rPr>
            <w:rFonts w:eastAsiaTheme="minorEastAsia"/>
            <w:lang w:eastAsia="ja-JP"/>
          </w:rPr>
          <w:t>T</w:t>
        </w:r>
        <w:r w:rsidRPr="00707D05">
          <w:rPr>
            <w:rFonts w:eastAsiaTheme="minorEastAsia"/>
            <w:lang w:eastAsia="ja-JP"/>
          </w:rPr>
          <w:t xml:space="preserve">he amount of data increases compared to </w:t>
        </w:r>
        <w:r w:rsidRPr="00BB7CAE">
          <w:rPr>
            <w:rFonts w:eastAsiaTheme="minorEastAsia"/>
            <w:lang w:eastAsia="ja-JP"/>
          </w:rPr>
          <w:t xml:space="preserve">viewport-dependent </w:t>
        </w:r>
        <w:r>
          <w:rPr>
            <w:rFonts w:eastAsiaTheme="minorEastAsia"/>
            <w:lang w:eastAsia="ja-JP"/>
          </w:rPr>
          <w:t>adaptation</w:t>
        </w:r>
        <w:r w:rsidRPr="00BB7CAE">
          <w:rPr>
            <w:rFonts w:eastAsiaTheme="minorEastAsia"/>
            <w:lang w:eastAsia="ja-JP"/>
          </w:rPr>
          <w:t xml:space="preserve"> without using tile tracks</w:t>
        </w:r>
        <w:r>
          <w:rPr>
            <w:rFonts w:eastAsiaTheme="minorEastAsia"/>
            <w:lang w:eastAsia="ja-JP"/>
          </w:rPr>
          <w:t xml:space="preserve"> because </w:t>
        </w:r>
        <w:r w:rsidRPr="00707D05">
          <w:rPr>
            <w:rFonts w:eastAsiaTheme="minorEastAsia"/>
            <w:lang w:eastAsia="ja-JP"/>
          </w:rPr>
          <w:t>of per-tile encapsulation</w:t>
        </w:r>
        <w:r>
          <w:rPr>
            <w:rFonts w:eastAsiaTheme="minorEastAsia"/>
            <w:lang w:eastAsia="ja-JP"/>
          </w:rPr>
          <w:t>.</w:t>
        </w:r>
      </w:ins>
    </w:p>
    <w:p w14:paraId="27818B14" w14:textId="77777777" w:rsidR="006F1ED1" w:rsidRDefault="006F1ED1" w:rsidP="006F1ED1">
      <w:pPr>
        <w:rPr>
          <w:ins w:id="84" w:author="Deshpande, Sachin" w:date="2022-05-04T14:07:00Z"/>
          <w:rFonts w:ascii="Times New Roman" w:eastAsiaTheme="minorEastAsia" w:hAnsi="Times New Roman"/>
          <w:lang w:eastAsia="ja-JP"/>
        </w:rPr>
      </w:pPr>
    </w:p>
    <w:p w14:paraId="2FC13FD4" w14:textId="77777777" w:rsidR="006F1ED1" w:rsidRDefault="006F1ED1" w:rsidP="006F1ED1">
      <w:pPr>
        <w:pStyle w:val="Heading2"/>
        <w:rPr>
          <w:ins w:id="85" w:author="Deshpande, Sachin" w:date="2022-05-04T14:07:00Z"/>
        </w:rPr>
        <w:pPrChange w:id="86" w:author="Deshpande, Sachin" w:date="2022-05-04T14:08:00Z">
          <w:pPr>
            <w:pStyle w:val="1"/>
          </w:pPr>
        </w:pPrChange>
      </w:pPr>
      <w:ins w:id="87" w:author="Deshpande, Sachin" w:date="2022-05-04T14:07:00Z">
        <w:r>
          <w:rPr>
            <w:rFonts w:hint="eastAsia"/>
            <w:lang w:eastAsia="ja-JP"/>
          </w:rPr>
          <w:t>Proposal</w:t>
        </w:r>
      </w:ins>
    </w:p>
    <w:p w14:paraId="23BA7F62" w14:textId="77777777" w:rsidR="006F1ED1" w:rsidRDefault="006F1ED1" w:rsidP="006F1ED1">
      <w:pPr>
        <w:rPr>
          <w:ins w:id="88" w:author="Deshpande, Sachin" w:date="2022-05-04T14:07:00Z"/>
          <w:rFonts w:ascii="Times New Roman" w:hAnsi="Times New Roman"/>
        </w:rPr>
      </w:pPr>
      <w:ins w:id="89" w:author="Deshpande, Sachin" w:date="2022-05-04T14:07:00Z">
        <w:r>
          <w:rPr>
            <w:rFonts w:ascii="Times New Roman" w:hAnsi="Times New Roman"/>
          </w:rPr>
          <w:t xml:space="preserve">It proposes </w:t>
        </w:r>
        <w:r w:rsidRPr="008F46FA">
          <w:rPr>
            <w:rFonts w:ascii="Times New Roman" w:hAnsi="Times New Roman"/>
          </w:rPr>
          <w:t xml:space="preserve">a method to improve the disadvantages of the </w:t>
        </w:r>
        <w:r>
          <w:rPr>
            <w:rFonts w:ascii="Times New Roman" w:hAnsi="Times New Roman"/>
          </w:rPr>
          <w:t xml:space="preserve">OMAF </w:t>
        </w:r>
        <w:r w:rsidRPr="008F46FA">
          <w:rPr>
            <w:rFonts w:ascii="Times New Roman" w:hAnsi="Times New Roman"/>
          </w:rPr>
          <w:t xml:space="preserve">Player </w:t>
        </w:r>
        <w:r>
          <w:rPr>
            <w:rFonts w:ascii="Times New Roman" w:hAnsi="Times New Roman"/>
          </w:rPr>
          <w:t>and to keep</w:t>
        </w:r>
        <w:r w:rsidRPr="008F46FA">
          <w:rPr>
            <w:rFonts w:ascii="Times New Roman" w:hAnsi="Times New Roman"/>
          </w:rPr>
          <w:t xml:space="preserve"> the advantages of encoding</w:t>
        </w:r>
        <w:r>
          <w:rPr>
            <w:rFonts w:ascii="Times New Roman" w:hAnsi="Times New Roman"/>
          </w:rPr>
          <w:t xml:space="preserve"> cost</w:t>
        </w:r>
        <w:r w:rsidRPr="008F46FA">
          <w:rPr>
            <w:rFonts w:ascii="Times New Roman" w:hAnsi="Times New Roman"/>
          </w:rPr>
          <w:t xml:space="preserve">. This </w:t>
        </w:r>
        <w:r>
          <w:rPr>
            <w:rFonts w:ascii="Times New Roman" w:hAnsi="Times New Roman"/>
          </w:rPr>
          <w:t xml:space="preserve">method </w:t>
        </w:r>
        <w:r w:rsidRPr="008F46FA">
          <w:rPr>
            <w:rFonts w:ascii="Times New Roman" w:hAnsi="Times New Roman"/>
          </w:rPr>
          <w:t xml:space="preserve">allows the server to handle some of the </w:t>
        </w:r>
        <w:r>
          <w:rPr>
            <w:rFonts w:ascii="Times New Roman" w:hAnsi="Times New Roman"/>
          </w:rPr>
          <w:t xml:space="preserve">functions </w:t>
        </w:r>
        <w:r w:rsidRPr="008F46FA">
          <w:rPr>
            <w:rFonts w:ascii="Times New Roman" w:hAnsi="Times New Roman"/>
          </w:rPr>
          <w:t xml:space="preserve">of the OMAF player. </w:t>
        </w:r>
        <w:r>
          <w:rPr>
            <w:rFonts w:ascii="Times New Roman" w:hAnsi="Times New Roman"/>
          </w:rPr>
          <w:t xml:space="preserve">And it </w:t>
        </w:r>
        <w:r w:rsidRPr="008F46FA">
          <w:rPr>
            <w:rFonts w:ascii="Times New Roman" w:hAnsi="Times New Roman"/>
          </w:rPr>
          <w:t>propose</w:t>
        </w:r>
        <w:r>
          <w:rPr>
            <w:rFonts w:ascii="Times New Roman" w:hAnsi="Times New Roman"/>
          </w:rPr>
          <w:t>s</w:t>
        </w:r>
        <w:r w:rsidRPr="008F46FA">
          <w:rPr>
            <w:rFonts w:ascii="Times New Roman" w:hAnsi="Times New Roman"/>
          </w:rPr>
          <w:t xml:space="preserve"> additional functions for existing tile-based view-dependent profiles.</w:t>
        </w:r>
      </w:ins>
    </w:p>
    <w:p w14:paraId="44B5A480" w14:textId="77777777" w:rsidR="006F1ED1" w:rsidRDefault="006F1ED1" w:rsidP="006F1ED1">
      <w:pPr>
        <w:rPr>
          <w:ins w:id="90" w:author="Deshpande, Sachin" w:date="2022-05-04T14:07:00Z"/>
          <w:rFonts w:ascii="MS Mincho" w:eastAsia="MS Mincho" w:hAnsi="MS Mincho" w:cs="MS Mincho"/>
          <w:color w:val="000000"/>
          <w:sz w:val="20"/>
        </w:rPr>
      </w:pPr>
    </w:p>
    <w:p w14:paraId="07748A6F" w14:textId="77777777" w:rsidR="006F1ED1" w:rsidRPr="000137A5" w:rsidRDefault="006F1ED1" w:rsidP="006F1ED1">
      <w:pPr>
        <w:rPr>
          <w:ins w:id="91" w:author="Deshpande, Sachin" w:date="2022-05-04T14:07:00Z"/>
          <w:rFonts w:ascii="Times New Roman" w:eastAsia="MS Mincho" w:hAnsi="Times New Roman"/>
          <w:color w:val="000000"/>
        </w:rPr>
      </w:pPr>
      <w:ins w:id="92" w:author="Deshpande, Sachin" w:date="2022-05-04T14:07:00Z">
        <w:r w:rsidRPr="000137A5">
          <w:rPr>
            <w:rFonts w:ascii="Times New Roman" w:eastAsia="MS Mincho" w:hAnsi="Times New Roman"/>
            <w:color w:val="000000"/>
          </w:rPr>
          <w:lastRenderedPageBreak/>
          <w:t>To take advantage of encoding, the content authoring is the same</w:t>
        </w:r>
        <w:r>
          <w:rPr>
            <w:rFonts w:ascii="Times New Roman" w:eastAsia="MS Mincho" w:hAnsi="Times New Roman"/>
            <w:color w:val="000000"/>
          </w:rPr>
          <w:t xml:space="preserve"> as tile-based streaming</w:t>
        </w:r>
        <w:r w:rsidRPr="000137A5">
          <w:rPr>
            <w:rFonts w:ascii="Times New Roman" w:eastAsia="MS Mincho" w:hAnsi="Times New Roman"/>
            <w:color w:val="000000"/>
          </w:rPr>
          <w:t xml:space="preserve">, </w:t>
        </w:r>
        <w:r>
          <w:rPr>
            <w:rFonts w:ascii="Times New Roman" w:eastAsia="MS Mincho" w:hAnsi="Times New Roman"/>
            <w:color w:val="000000"/>
          </w:rPr>
          <w:t xml:space="preserve">but </w:t>
        </w:r>
        <w:r w:rsidRPr="000137A5">
          <w:rPr>
            <w:rFonts w:ascii="Times New Roman" w:eastAsia="MS Mincho" w:hAnsi="Times New Roman"/>
            <w:color w:val="000000"/>
          </w:rPr>
          <w:t xml:space="preserve">the </w:t>
        </w:r>
        <w:r>
          <w:rPr>
            <w:rFonts w:ascii="Times New Roman" w:eastAsia="MS Mincho" w:hAnsi="Times New Roman"/>
            <w:color w:val="000000"/>
          </w:rPr>
          <w:t>OM</w:t>
        </w:r>
        <w:r>
          <w:rPr>
            <w:rFonts w:ascii="Times New Roman" w:eastAsia="MS Mincho" w:hAnsi="Times New Roman"/>
            <w:caps/>
            <w:color w:val="000000"/>
          </w:rPr>
          <w:t xml:space="preserve">AF </w:t>
        </w:r>
        <w:r w:rsidRPr="000137A5">
          <w:rPr>
            <w:rFonts w:ascii="Times New Roman" w:eastAsia="MS Mincho" w:hAnsi="Times New Roman"/>
            <w:color w:val="000000"/>
          </w:rPr>
          <w:t>Player</w:t>
        </w:r>
        <w:r>
          <w:rPr>
            <w:rFonts w:ascii="Times New Roman" w:eastAsia="MS Mincho" w:hAnsi="Times New Roman"/>
            <w:color w:val="000000"/>
          </w:rPr>
          <w:t xml:space="preserve"> doesn’t handle the functions of </w:t>
        </w:r>
        <w:r w:rsidRPr="000137A5">
          <w:rPr>
            <w:rFonts w:ascii="Times New Roman" w:eastAsia="MS Mincho" w:hAnsi="Times New Roman"/>
            <w:color w:val="000000"/>
          </w:rPr>
          <w:t xml:space="preserve">quality selection </w:t>
        </w:r>
        <w:r>
          <w:rPr>
            <w:rFonts w:ascii="Times New Roman" w:eastAsia="MS Mincho" w:hAnsi="Times New Roman"/>
            <w:color w:val="000000"/>
          </w:rPr>
          <w:t xml:space="preserve">of tile tracks </w:t>
        </w:r>
        <w:r w:rsidRPr="000137A5">
          <w:rPr>
            <w:rFonts w:ascii="Times New Roman" w:eastAsia="MS Mincho" w:hAnsi="Times New Roman"/>
            <w:color w:val="000000"/>
          </w:rPr>
          <w:t>and merg</w:t>
        </w:r>
        <w:r>
          <w:rPr>
            <w:rFonts w:ascii="Times New Roman" w:eastAsia="MS Mincho" w:hAnsi="Times New Roman"/>
            <w:color w:val="000000"/>
          </w:rPr>
          <w:t>ing</w:t>
        </w:r>
        <w:r w:rsidRPr="000137A5">
          <w:rPr>
            <w:rFonts w:ascii="Times New Roman" w:eastAsia="MS Mincho" w:hAnsi="Times New Roman"/>
            <w:color w:val="000000"/>
          </w:rPr>
          <w:t xml:space="preserve"> bitstreams</w:t>
        </w:r>
        <w:r>
          <w:rPr>
            <w:rFonts w:ascii="Times New Roman" w:eastAsia="MS Mincho" w:hAnsi="Times New Roman"/>
            <w:color w:val="000000"/>
          </w:rPr>
          <w:t xml:space="preserve"> from tile tracks. The sever handles these functions</w:t>
        </w:r>
        <w:r w:rsidRPr="000137A5">
          <w:rPr>
            <w:rFonts w:ascii="Times New Roman" w:eastAsia="MS Mincho" w:hAnsi="Times New Roman"/>
            <w:color w:val="000000"/>
          </w:rPr>
          <w:t>.</w:t>
        </w:r>
      </w:ins>
    </w:p>
    <w:p w14:paraId="1CEF8630" w14:textId="77777777" w:rsidR="006F1ED1" w:rsidRPr="002E32D9" w:rsidRDefault="006F1ED1" w:rsidP="006F1ED1">
      <w:pPr>
        <w:rPr>
          <w:ins w:id="93" w:author="Deshpande, Sachin" w:date="2022-05-04T14:07:00Z"/>
          <w:rFonts w:ascii="Times New Roman" w:eastAsia="MS Mincho" w:hAnsi="Times New Roman"/>
          <w:color w:val="000000"/>
        </w:rPr>
      </w:pPr>
    </w:p>
    <w:p w14:paraId="2BFBAC51" w14:textId="77777777" w:rsidR="006F1ED1" w:rsidRPr="00F34291" w:rsidRDefault="006F1ED1" w:rsidP="006F1ED1">
      <w:pPr>
        <w:rPr>
          <w:ins w:id="94" w:author="Deshpande, Sachin" w:date="2022-05-04T14:07:00Z"/>
          <w:rFonts w:ascii="Times New Roman" w:eastAsia="MS Mincho" w:hAnsi="Times New Roman"/>
          <w:color w:val="000000"/>
        </w:rPr>
      </w:pPr>
      <w:ins w:id="95" w:author="Deshpande, Sachin" w:date="2022-05-04T14:07:00Z">
        <w:r w:rsidRPr="002E32D9">
          <w:rPr>
            <w:rFonts w:ascii="Times New Roman" w:eastAsia="MS Mincho" w:hAnsi="Times New Roman"/>
            <w:color w:val="000000"/>
          </w:rPr>
          <w:t xml:space="preserve">Figure D.5 </w:t>
        </w:r>
        <w:r>
          <w:rPr>
            <w:rFonts w:ascii="Times New Roman" w:eastAsia="MS Mincho" w:hAnsi="Times New Roman" w:hint="eastAsia"/>
            <w:color w:val="000000"/>
            <w:lang w:eastAsia="ja-JP"/>
          </w:rPr>
          <w:t>i</w:t>
        </w:r>
        <w:r>
          <w:rPr>
            <w:rFonts w:ascii="Times New Roman" w:eastAsia="MS Mincho" w:hAnsi="Times New Roman"/>
            <w:color w:val="000000"/>
            <w:lang w:eastAsia="ja-JP"/>
          </w:rPr>
          <w:t xml:space="preserve">n </w:t>
        </w:r>
        <w:r>
          <w:rPr>
            <w:rFonts w:ascii="Times New Roman" w:eastAsiaTheme="minorEastAsia" w:hAnsi="Times New Roman"/>
            <w:lang w:eastAsia="ja-JP"/>
          </w:rPr>
          <w:t>OMAF 3</w:t>
        </w:r>
        <w:r w:rsidRPr="00D47065">
          <w:rPr>
            <w:rFonts w:ascii="Times New Roman" w:eastAsiaTheme="minorEastAsia" w:hAnsi="Times New Roman"/>
            <w:vertAlign w:val="superscript"/>
            <w:lang w:eastAsia="ja-JP"/>
          </w:rPr>
          <w:t>rd</w:t>
        </w:r>
        <w:r>
          <w:rPr>
            <w:rFonts w:ascii="Times New Roman" w:eastAsiaTheme="minorEastAsia" w:hAnsi="Times New Roman"/>
            <w:lang w:eastAsia="ja-JP"/>
          </w:rPr>
          <w:t xml:space="preserve"> ed</w:t>
        </w:r>
        <w:r>
          <w:rPr>
            <w:rFonts w:ascii="Times New Roman" w:eastAsia="Yu Mincho" w:hAnsi="Times New Roman"/>
            <w:lang w:val="en-CA"/>
          </w:rPr>
          <w:t xml:space="preserve"> </w:t>
        </w:r>
        <w:r>
          <w:rPr>
            <w:rFonts w:ascii="Times New Roman" w:eastAsia="Yu Mincho" w:hAnsi="Times New Roman"/>
            <w:lang w:val="en-CA"/>
          </w:rPr>
          <w:fldChar w:fldCharType="begin"/>
        </w:r>
        <w:r>
          <w:rPr>
            <w:rFonts w:ascii="Times New Roman" w:eastAsia="Yu Mincho" w:hAnsi="Times New Roman"/>
            <w:lang w:val="en-CA"/>
          </w:rPr>
          <w:instrText xml:space="preserve"> REF _Ref92282186 \r \h </w:instrText>
        </w:r>
        <w:r>
          <w:rPr>
            <w:rFonts w:ascii="Times New Roman" w:eastAsia="Yu Mincho" w:hAnsi="Times New Roman"/>
            <w:lang w:val="en-CA"/>
          </w:rPr>
          <w:fldChar w:fldCharType="separate"/>
        </w:r>
        <w:r>
          <w:rPr>
            <w:rFonts w:ascii="Times New Roman" w:eastAsia="Yu Mincho" w:hAnsi="Times New Roman"/>
            <w:b/>
            <w:bCs/>
          </w:rPr>
          <w:t>Error! Reference source not found.</w:t>
        </w:r>
        <w:r>
          <w:rPr>
            <w:rFonts w:ascii="Times New Roman" w:eastAsia="Yu Mincho" w:hAnsi="Times New Roman"/>
            <w:lang w:val="en-CA"/>
          </w:rPr>
          <w:fldChar w:fldCharType="end"/>
        </w:r>
        <w:r w:rsidRPr="002E32D9">
          <w:rPr>
            <w:rFonts w:ascii="Times New Roman" w:eastAsia="MS Mincho" w:hAnsi="Times New Roman"/>
            <w:color w:val="000000"/>
          </w:rPr>
          <w:t xml:space="preserve">, which is an example using a VVC-based simple tilting OMAF video profile, </w:t>
        </w:r>
        <w:r>
          <w:rPr>
            <w:rFonts w:ascii="Times New Roman" w:eastAsia="MS Mincho" w:hAnsi="Times New Roman"/>
            <w:color w:val="000000"/>
          </w:rPr>
          <w:t>is used to explain.</w:t>
        </w:r>
        <w:r w:rsidRPr="002E32D9">
          <w:rPr>
            <w:rFonts w:ascii="Times New Roman" w:eastAsia="MS Mincho" w:hAnsi="Times New Roman"/>
            <w:color w:val="000000"/>
          </w:rPr>
          <w:t xml:space="preserve"> As shown in </w:t>
        </w:r>
        <w:r w:rsidRPr="00695398">
          <w:rPr>
            <w:rFonts w:ascii="Times New Roman" w:eastAsia="MS Mincho" w:hAnsi="Times New Roman"/>
            <w:color w:val="000000"/>
          </w:rPr>
          <w:fldChar w:fldCharType="begin"/>
        </w:r>
        <w:r w:rsidRPr="00695398">
          <w:rPr>
            <w:rFonts w:ascii="Times New Roman" w:eastAsia="MS Mincho" w:hAnsi="Times New Roman"/>
            <w:color w:val="000000"/>
          </w:rPr>
          <w:instrText xml:space="preserve"> REF _Ref101448615 \h </w:instrText>
        </w:r>
        <w:r>
          <w:rPr>
            <w:rFonts w:ascii="Times New Roman" w:eastAsia="MS Mincho" w:hAnsi="Times New Roman"/>
            <w:color w:val="000000"/>
          </w:rPr>
          <w:instrText xml:space="preserve"> \* MERGEFORMAT </w:instrText>
        </w:r>
        <w:r w:rsidRPr="00695398">
          <w:rPr>
            <w:rFonts w:ascii="Times New Roman" w:eastAsia="MS Mincho" w:hAnsi="Times New Roman"/>
            <w:color w:val="000000"/>
          </w:rPr>
        </w:r>
        <w:r w:rsidRPr="00695398">
          <w:rPr>
            <w:rFonts w:ascii="Times New Roman" w:eastAsia="MS Mincho" w:hAnsi="Times New Roman"/>
            <w:color w:val="000000"/>
          </w:rPr>
          <w:fldChar w:fldCharType="separate"/>
        </w:r>
        <w:r w:rsidRPr="009F5023">
          <w:rPr>
            <w:rFonts w:ascii="Times New Roman" w:hAnsi="Times New Roman"/>
          </w:rPr>
          <w:t xml:space="preserve">Figure </w:t>
        </w:r>
        <w:r w:rsidRPr="009F5023">
          <w:rPr>
            <w:rFonts w:ascii="Times New Roman" w:hAnsi="Times New Roman"/>
            <w:noProof/>
          </w:rPr>
          <w:t>1</w:t>
        </w:r>
        <w:r w:rsidRPr="00695398">
          <w:rPr>
            <w:rFonts w:ascii="Times New Roman" w:eastAsia="MS Mincho" w:hAnsi="Times New Roman"/>
            <w:color w:val="000000"/>
          </w:rPr>
          <w:fldChar w:fldCharType="end"/>
        </w:r>
        <w:r w:rsidRPr="002E32D9">
          <w:rPr>
            <w:rFonts w:ascii="Times New Roman" w:eastAsia="MS Mincho" w:hAnsi="Times New Roman"/>
            <w:color w:val="000000"/>
          </w:rPr>
          <w:t xml:space="preserve">, it is a content </w:t>
        </w:r>
        <w:r>
          <w:rPr>
            <w:rFonts w:ascii="Times New Roman" w:eastAsia="MS Mincho" w:hAnsi="Times New Roman"/>
            <w:color w:val="000000"/>
          </w:rPr>
          <w:t>authoring</w:t>
        </w:r>
        <w:r w:rsidRPr="002E32D9">
          <w:rPr>
            <w:rFonts w:ascii="Times New Roman" w:eastAsia="MS Mincho" w:hAnsi="Times New Roman"/>
            <w:color w:val="000000"/>
          </w:rPr>
          <w:t xml:space="preserve"> part and OMAF player processing</w:t>
        </w:r>
        <w:r>
          <w:rPr>
            <w:rFonts w:ascii="Times New Roman" w:eastAsia="MS Mincho" w:hAnsi="Times New Roman"/>
            <w:color w:val="000000"/>
          </w:rPr>
          <w:t xml:space="preserve"> part</w:t>
        </w:r>
        <w:r w:rsidRPr="002E32D9">
          <w:rPr>
            <w:rFonts w:ascii="Times New Roman" w:eastAsia="MS Mincho" w:hAnsi="Times New Roman"/>
            <w:color w:val="000000"/>
          </w:rPr>
          <w:t>, and the yellow part</w:t>
        </w:r>
        <w:r>
          <w:rPr>
            <w:rFonts w:ascii="Times New Roman" w:eastAsia="MS Mincho" w:hAnsi="Times New Roman"/>
            <w:color w:val="000000"/>
          </w:rPr>
          <w:t xml:space="preserve"> in OMAF player</w:t>
        </w:r>
        <w:r w:rsidRPr="002E32D9">
          <w:rPr>
            <w:rFonts w:ascii="Times New Roman" w:eastAsia="MS Mincho" w:hAnsi="Times New Roman"/>
            <w:color w:val="000000"/>
          </w:rPr>
          <w:t xml:space="preserve"> is </w:t>
        </w:r>
        <w:r>
          <w:rPr>
            <w:rFonts w:ascii="Times New Roman" w:eastAsia="MS Mincho" w:hAnsi="Times New Roman"/>
            <w:color w:val="000000"/>
          </w:rPr>
          <w:t xml:space="preserve">functions, </w:t>
        </w:r>
        <w:r w:rsidRPr="002E32D9">
          <w:rPr>
            <w:rFonts w:ascii="Times New Roman" w:eastAsia="MS Mincho" w:hAnsi="Times New Roman"/>
            <w:color w:val="000000"/>
          </w:rPr>
          <w:t>quality selection</w:t>
        </w:r>
        <w:r>
          <w:rPr>
            <w:rFonts w:ascii="Times New Roman" w:eastAsia="MS Mincho" w:hAnsi="Times New Roman"/>
            <w:color w:val="000000"/>
          </w:rPr>
          <w:t xml:space="preserve"> </w:t>
        </w:r>
        <w:r w:rsidRPr="002E32D9">
          <w:rPr>
            <w:rFonts w:ascii="Times New Roman" w:eastAsia="MS Mincho" w:hAnsi="Times New Roman"/>
            <w:color w:val="000000"/>
          </w:rPr>
          <w:t>and merg</w:t>
        </w:r>
        <w:r>
          <w:rPr>
            <w:rFonts w:ascii="Times New Roman" w:eastAsia="MS Mincho" w:hAnsi="Times New Roman"/>
            <w:color w:val="000000"/>
          </w:rPr>
          <w:t>ing</w:t>
        </w:r>
        <w:r w:rsidRPr="002E32D9">
          <w:rPr>
            <w:rFonts w:ascii="Times New Roman" w:eastAsia="MS Mincho" w:hAnsi="Times New Roman"/>
            <w:color w:val="000000"/>
          </w:rPr>
          <w:t xml:space="preserve"> bitstream.</w:t>
        </w:r>
      </w:ins>
    </w:p>
    <w:p w14:paraId="710E60D6" w14:textId="77777777" w:rsidR="006F1ED1" w:rsidRDefault="006F1ED1" w:rsidP="006F1ED1">
      <w:pPr>
        <w:rPr>
          <w:ins w:id="96" w:author="Deshpande, Sachin" w:date="2022-05-04T14:07:00Z"/>
          <w:color w:val="000000"/>
          <w:sz w:val="20"/>
        </w:rPr>
      </w:pPr>
    </w:p>
    <w:p w14:paraId="4FA5E189" w14:textId="77777777" w:rsidR="006F1ED1" w:rsidRDefault="006F1ED1" w:rsidP="006F1ED1">
      <w:pPr>
        <w:jc w:val="center"/>
        <w:rPr>
          <w:ins w:id="97" w:author="Deshpande, Sachin" w:date="2022-05-04T14:07:00Z"/>
          <w:rFonts w:ascii="Times New Roman" w:eastAsiaTheme="minorEastAsia" w:hAnsi="Times New Roman"/>
          <w:lang w:eastAsia="ja-JP"/>
        </w:rPr>
      </w:pPr>
      <w:ins w:id="98" w:author="Deshpande, Sachin" w:date="2022-05-04T14:07:00Z">
        <w:r>
          <w:rPr>
            <w:rFonts w:ascii="Times New Roman" w:eastAsiaTheme="minorEastAsia" w:hAnsi="Times New Roman"/>
            <w:noProof/>
            <w:lang w:eastAsia="ja-JP"/>
          </w:rPr>
          <w:drawing>
            <wp:inline distT="0" distB="0" distL="0" distR="0" wp14:anchorId="58F1055B" wp14:editId="31675CE2">
              <wp:extent cx="4547870" cy="1823085"/>
              <wp:effectExtent l="0" t="0" r="5080" b="5715"/>
              <wp:docPr id="5" name="図 5"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A picture containing graphical user interface&#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47870" cy="1823085"/>
                      </a:xfrm>
                      <a:prstGeom prst="rect">
                        <a:avLst/>
                      </a:prstGeom>
                      <a:noFill/>
                      <a:ln>
                        <a:noFill/>
                      </a:ln>
                    </pic:spPr>
                  </pic:pic>
                </a:graphicData>
              </a:graphic>
            </wp:inline>
          </w:drawing>
        </w:r>
      </w:ins>
    </w:p>
    <w:p w14:paraId="29CA1EE9" w14:textId="77777777" w:rsidR="006F1ED1" w:rsidRDefault="006F1ED1" w:rsidP="006F1ED1">
      <w:pPr>
        <w:pStyle w:val="Caption"/>
        <w:jc w:val="center"/>
        <w:rPr>
          <w:ins w:id="99" w:author="Deshpande, Sachin" w:date="2022-05-04T14:07:00Z"/>
        </w:rPr>
      </w:pPr>
      <w:bookmarkStart w:id="100" w:name="_Ref101448615"/>
      <w:ins w:id="101" w:author="Deshpande, Sachin" w:date="2022-05-04T14:07:00Z">
        <w:r>
          <w:t xml:space="preserve">Figure </w:t>
        </w:r>
        <w:r>
          <w:fldChar w:fldCharType="begin"/>
        </w:r>
        <w:r>
          <w:instrText xml:space="preserve"> SEQ Figure \* ARABIC </w:instrText>
        </w:r>
        <w:r>
          <w:fldChar w:fldCharType="separate"/>
        </w:r>
        <w:r>
          <w:rPr>
            <w:noProof/>
          </w:rPr>
          <w:t>1</w:t>
        </w:r>
        <w:r>
          <w:rPr>
            <w:noProof/>
          </w:rPr>
          <w:fldChar w:fldCharType="end"/>
        </w:r>
        <w:bookmarkEnd w:id="100"/>
        <w:r>
          <w:rPr>
            <w:rFonts w:ascii="MS Mincho" w:hAnsi="MS Mincho" w:cs="MS Mincho" w:hint="eastAsia"/>
            <w:lang w:eastAsia="ja-JP"/>
          </w:rPr>
          <w:t xml:space="preserve"> </w:t>
        </w:r>
        <w:r>
          <w:rPr>
            <w:rFonts w:eastAsiaTheme="minorEastAsia"/>
            <w:lang w:eastAsia="ja-JP"/>
          </w:rPr>
          <w:t>Figure D.5 in OMAF 3</w:t>
        </w:r>
        <w:r w:rsidRPr="00D47065">
          <w:rPr>
            <w:rFonts w:eastAsiaTheme="minorEastAsia"/>
            <w:vertAlign w:val="superscript"/>
            <w:lang w:eastAsia="ja-JP"/>
          </w:rPr>
          <w:t>rd</w:t>
        </w:r>
        <w:r>
          <w:rPr>
            <w:rFonts w:eastAsiaTheme="minorEastAsia"/>
            <w:lang w:eastAsia="ja-JP"/>
          </w:rPr>
          <w:t xml:space="preserve"> ed</w:t>
        </w:r>
      </w:ins>
    </w:p>
    <w:p w14:paraId="4A1097D3" w14:textId="77777777" w:rsidR="006F1ED1" w:rsidRPr="00852A11" w:rsidRDefault="006F1ED1" w:rsidP="006F1ED1">
      <w:pPr>
        <w:rPr>
          <w:ins w:id="102" w:author="Deshpande, Sachin" w:date="2022-05-04T14:07:00Z"/>
          <w:rFonts w:ascii="Times New Roman" w:eastAsia="MS Mincho" w:hAnsi="Times New Roman"/>
          <w:lang w:eastAsia="ja-JP"/>
        </w:rPr>
      </w:pPr>
    </w:p>
    <w:p w14:paraId="799D68EB" w14:textId="77777777" w:rsidR="006F1ED1" w:rsidRDefault="006F1ED1" w:rsidP="006F1ED1">
      <w:pPr>
        <w:rPr>
          <w:ins w:id="103" w:author="Deshpande, Sachin" w:date="2022-05-04T14:07:00Z"/>
          <w:rFonts w:ascii="Times New Roman" w:eastAsia="MS Mincho" w:hAnsi="Times New Roman"/>
          <w:lang w:eastAsia="ja-JP"/>
        </w:rPr>
      </w:pPr>
      <w:ins w:id="104" w:author="Deshpande, Sachin" w:date="2022-05-04T14:07:00Z">
        <w:r w:rsidRPr="00AA3402">
          <w:rPr>
            <w:rFonts w:ascii="Times New Roman" w:eastAsia="MS Mincho" w:hAnsi="Times New Roman"/>
            <w:lang w:eastAsia="ja-JP"/>
          </w:rPr>
          <w:t xml:space="preserve">The proposed </w:t>
        </w:r>
        <w:r>
          <w:rPr>
            <w:rFonts w:ascii="Times New Roman" w:eastAsia="MS Mincho" w:hAnsi="Times New Roman"/>
            <w:lang w:eastAsia="ja-JP"/>
          </w:rPr>
          <w:t>process flow</w:t>
        </w:r>
        <w:r w:rsidRPr="00AA3402">
          <w:rPr>
            <w:rFonts w:ascii="Times New Roman" w:eastAsia="MS Mincho" w:hAnsi="Times New Roman"/>
            <w:lang w:eastAsia="ja-JP"/>
          </w:rPr>
          <w:t xml:space="preserve"> is shown in</w:t>
        </w:r>
        <w:r w:rsidRPr="00051045">
          <w:rPr>
            <w:rFonts w:ascii="Times New Roman" w:eastAsia="MS Mincho" w:hAnsi="Times New Roman"/>
            <w:lang w:eastAsia="ja-JP"/>
          </w:rPr>
          <w:t xml:space="preserve"> </w:t>
        </w:r>
        <w:r w:rsidRPr="00051045">
          <w:rPr>
            <w:rFonts w:ascii="Times New Roman" w:eastAsia="MS Mincho" w:hAnsi="Times New Roman"/>
            <w:lang w:eastAsia="ja-JP"/>
          </w:rPr>
          <w:fldChar w:fldCharType="begin"/>
        </w:r>
        <w:r w:rsidRPr="00051045">
          <w:rPr>
            <w:rFonts w:ascii="Times New Roman" w:eastAsia="MS Mincho" w:hAnsi="Times New Roman"/>
            <w:lang w:eastAsia="ja-JP"/>
          </w:rPr>
          <w:instrText xml:space="preserve"> REF _Ref101449299 \h </w:instrText>
        </w:r>
        <w:r>
          <w:rPr>
            <w:rFonts w:ascii="Times New Roman" w:eastAsia="MS Mincho" w:hAnsi="Times New Roman"/>
            <w:lang w:eastAsia="ja-JP"/>
          </w:rPr>
          <w:instrText xml:space="preserve"> \* MERGEFORMAT </w:instrText>
        </w:r>
        <w:r w:rsidRPr="00051045">
          <w:rPr>
            <w:rFonts w:ascii="Times New Roman" w:eastAsia="MS Mincho" w:hAnsi="Times New Roman"/>
            <w:lang w:eastAsia="ja-JP"/>
          </w:rPr>
        </w:r>
        <w:r w:rsidRPr="00051045">
          <w:rPr>
            <w:rFonts w:ascii="Times New Roman" w:eastAsia="MS Mincho" w:hAnsi="Times New Roman"/>
            <w:lang w:eastAsia="ja-JP"/>
          </w:rPr>
          <w:fldChar w:fldCharType="separate"/>
        </w:r>
        <w:r w:rsidRPr="009F5023">
          <w:rPr>
            <w:rFonts w:ascii="Times New Roman" w:hAnsi="Times New Roman"/>
          </w:rPr>
          <w:t xml:space="preserve">Figure </w:t>
        </w:r>
        <w:r w:rsidRPr="009F5023">
          <w:rPr>
            <w:rFonts w:ascii="Times New Roman" w:hAnsi="Times New Roman"/>
            <w:noProof/>
          </w:rPr>
          <w:t>2</w:t>
        </w:r>
        <w:r w:rsidRPr="00051045">
          <w:rPr>
            <w:rFonts w:ascii="Times New Roman" w:eastAsia="MS Mincho" w:hAnsi="Times New Roman"/>
            <w:lang w:eastAsia="ja-JP"/>
          </w:rPr>
          <w:fldChar w:fldCharType="end"/>
        </w:r>
        <w:r w:rsidRPr="00AA3402">
          <w:rPr>
            <w:rFonts w:ascii="Times New Roman" w:eastAsia="MS Mincho" w:hAnsi="Times New Roman"/>
            <w:lang w:eastAsia="ja-JP"/>
          </w:rPr>
          <w:t>.</w:t>
        </w:r>
        <w:r>
          <w:rPr>
            <w:rFonts w:ascii="Times New Roman" w:eastAsia="MS Mincho" w:hAnsi="Times New Roman" w:hint="eastAsia"/>
            <w:lang w:eastAsia="ja-JP"/>
          </w:rPr>
          <w:t xml:space="preserve"> </w:t>
        </w:r>
        <w:r>
          <w:rPr>
            <w:rFonts w:ascii="Times New Roman" w:eastAsia="MS Mincho" w:hAnsi="Times New Roman"/>
            <w:lang w:eastAsia="ja-JP"/>
          </w:rPr>
          <w:t xml:space="preserve">It adds server-side processing. The </w:t>
        </w:r>
        <w:r w:rsidRPr="00852A11">
          <w:rPr>
            <w:rFonts w:ascii="Times New Roman" w:eastAsia="MS Mincho" w:hAnsi="Times New Roman"/>
            <w:lang w:eastAsia="ja-JP"/>
          </w:rPr>
          <w:t>server</w:t>
        </w:r>
        <w:r>
          <w:rPr>
            <w:rFonts w:ascii="Times New Roman" w:eastAsia="MS Mincho" w:hAnsi="Times New Roman"/>
            <w:lang w:eastAsia="ja-JP"/>
          </w:rPr>
          <w:t>-</w:t>
        </w:r>
        <w:r w:rsidRPr="00852A11">
          <w:rPr>
            <w:rFonts w:ascii="Times New Roman" w:eastAsia="MS Mincho" w:hAnsi="Times New Roman"/>
            <w:lang w:eastAsia="ja-JP"/>
          </w:rPr>
          <w:t xml:space="preserve">side </w:t>
        </w:r>
        <w:r>
          <w:rPr>
            <w:rFonts w:ascii="Times New Roman" w:eastAsia="MS Mincho" w:hAnsi="Times New Roman"/>
            <w:lang w:eastAsia="ja-JP"/>
          </w:rPr>
          <w:t xml:space="preserve">processing has the functions that are in </w:t>
        </w:r>
        <w:r w:rsidRPr="00852A11">
          <w:rPr>
            <w:rFonts w:ascii="Times New Roman" w:eastAsia="MS Mincho" w:hAnsi="Times New Roman"/>
            <w:lang w:eastAsia="ja-JP"/>
          </w:rPr>
          <w:t xml:space="preserve">yellow part of </w:t>
        </w:r>
        <w:r w:rsidRPr="00695398">
          <w:rPr>
            <w:rFonts w:ascii="Times New Roman" w:eastAsia="MS Mincho" w:hAnsi="Times New Roman"/>
            <w:color w:val="000000"/>
          </w:rPr>
          <w:fldChar w:fldCharType="begin"/>
        </w:r>
        <w:r w:rsidRPr="00695398">
          <w:rPr>
            <w:rFonts w:ascii="Times New Roman" w:eastAsia="MS Mincho" w:hAnsi="Times New Roman"/>
            <w:color w:val="000000"/>
          </w:rPr>
          <w:instrText xml:space="preserve"> REF _Ref101448615 \h </w:instrText>
        </w:r>
        <w:r>
          <w:rPr>
            <w:rFonts w:ascii="Times New Roman" w:eastAsia="MS Mincho" w:hAnsi="Times New Roman"/>
            <w:color w:val="000000"/>
          </w:rPr>
          <w:instrText xml:space="preserve"> \* MERGEFORMAT </w:instrText>
        </w:r>
        <w:r w:rsidRPr="00695398">
          <w:rPr>
            <w:rFonts w:ascii="Times New Roman" w:eastAsia="MS Mincho" w:hAnsi="Times New Roman"/>
            <w:color w:val="000000"/>
          </w:rPr>
        </w:r>
        <w:r w:rsidRPr="00695398">
          <w:rPr>
            <w:rFonts w:ascii="Times New Roman" w:eastAsia="MS Mincho" w:hAnsi="Times New Roman"/>
            <w:color w:val="000000"/>
          </w:rPr>
          <w:fldChar w:fldCharType="separate"/>
        </w:r>
        <w:r w:rsidRPr="009F5023">
          <w:rPr>
            <w:rFonts w:ascii="Times New Roman" w:hAnsi="Times New Roman"/>
          </w:rPr>
          <w:t xml:space="preserve">Figure </w:t>
        </w:r>
        <w:r w:rsidRPr="009F5023">
          <w:rPr>
            <w:rFonts w:ascii="Times New Roman" w:hAnsi="Times New Roman"/>
            <w:noProof/>
          </w:rPr>
          <w:t>1</w:t>
        </w:r>
        <w:r w:rsidRPr="00695398">
          <w:rPr>
            <w:rFonts w:ascii="Times New Roman" w:eastAsia="MS Mincho" w:hAnsi="Times New Roman"/>
            <w:color w:val="000000"/>
          </w:rPr>
          <w:fldChar w:fldCharType="end"/>
        </w:r>
        <w:r w:rsidRPr="00852A11">
          <w:rPr>
            <w:rFonts w:ascii="Times New Roman" w:eastAsia="MS Mincho" w:hAnsi="Times New Roman"/>
            <w:lang w:eastAsia="ja-JP"/>
          </w:rPr>
          <w:t xml:space="preserve"> and </w:t>
        </w:r>
        <w:r>
          <w:rPr>
            <w:rFonts w:ascii="Times New Roman" w:eastAsia="MS Mincho" w:hAnsi="Times New Roman"/>
            <w:lang w:eastAsia="ja-JP"/>
          </w:rPr>
          <w:t xml:space="preserve">encapsulation of </w:t>
        </w:r>
        <w:r w:rsidRPr="00852A11">
          <w:rPr>
            <w:rFonts w:ascii="Times New Roman" w:eastAsia="MS Mincho" w:hAnsi="Times New Roman"/>
            <w:lang w:eastAsia="ja-JP"/>
          </w:rPr>
          <w:t>merged data</w:t>
        </w:r>
        <w:r>
          <w:rPr>
            <w:rFonts w:ascii="Times New Roman" w:eastAsia="MS Mincho" w:hAnsi="Times New Roman"/>
            <w:lang w:eastAsia="ja-JP"/>
          </w:rPr>
          <w:t xml:space="preserve"> which is </w:t>
        </w:r>
        <w:r w:rsidRPr="00D33247">
          <w:rPr>
            <w:rFonts w:ascii="Times New Roman" w:eastAsia="MS Mincho" w:hAnsi="Times New Roman"/>
            <w:lang w:eastAsia="ja-JP"/>
          </w:rPr>
          <w:t>a viewport-dependent mixed-quality bitstream</w:t>
        </w:r>
        <w:r w:rsidRPr="00852A11">
          <w:rPr>
            <w:rFonts w:ascii="Times New Roman" w:eastAsia="MS Mincho" w:hAnsi="Times New Roman"/>
            <w:lang w:eastAsia="ja-JP"/>
          </w:rPr>
          <w:t xml:space="preserve">. </w:t>
        </w:r>
        <w:r w:rsidRPr="00D33247">
          <w:rPr>
            <w:rFonts w:ascii="Times New Roman" w:eastAsia="MS Mincho" w:hAnsi="Times New Roman"/>
            <w:lang w:eastAsia="ja-JP"/>
          </w:rPr>
          <w:t xml:space="preserve">The server delivers a file that </w:t>
        </w:r>
        <w:r>
          <w:rPr>
            <w:rFonts w:ascii="Times New Roman" w:eastAsia="MS Mincho" w:hAnsi="Times New Roman"/>
            <w:lang w:eastAsia="ja-JP"/>
          </w:rPr>
          <w:t xml:space="preserve">is </w:t>
        </w:r>
        <w:r w:rsidRPr="00D33247">
          <w:rPr>
            <w:rFonts w:ascii="Times New Roman" w:eastAsia="MS Mincho" w:hAnsi="Times New Roman"/>
            <w:lang w:eastAsia="ja-JP"/>
          </w:rPr>
          <w:t>encapsulate</w:t>
        </w:r>
        <w:r>
          <w:rPr>
            <w:rFonts w:ascii="Times New Roman" w:eastAsia="MS Mincho" w:hAnsi="Times New Roman"/>
            <w:lang w:eastAsia="ja-JP"/>
          </w:rPr>
          <w:t>d merged data to OMAF player.</w:t>
        </w:r>
      </w:ins>
    </w:p>
    <w:p w14:paraId="26CEF576" w14:textId="77777777" w:rsidR="006F1ED1" w:rsidRPr="00E04783" w:rsidRDefault="006F1ED1" w:rsidP="006F1ED1">
      <w:pPr>
        <w:rPr>
          <w:ins w:id="105" w:author="Deshpande, Sachin" w:date="2022-05-04T14:07:00Z"/>
          <w:rFonts w:ascii="Times New Roman" w:eastAsia="MS Mincho" w:hAnsi="Times New Roman"/>
          <w:lang w:eastAsia="ja-JP"/>
        </w:rPr>
      </w:pPr>
      <w:ins w:id="106" w:author="Deshpande, Sachin" w:date="2022-05-04T14:07:00Z">
        <w:r w:rsidRPr="00924D2B">
          <w:rPr>
            <w:rFonts w:ascii="Times New Roman" w:eastAsia="MS Mincho" w:hAnsi="Times New Roman"/>
            <w:lang w:eastAsia="ja-JP"/>
          </w:rPr>
          <w:t xml:space="preserve">This file can be played in a </w:t>
        </w:r>
        <w:r>
          <w:rPr>
            <w:rFonts w:ascii="Times New Roman" w:eastAsia="MS Mincho" w:hAnsi="Times New Roman"/>
            <w:lang w:eastAsia="ja-JP"/>
          </w:rPr>
          <w:t xml:space="preserve">OMAF </w:t>
        </w:r>
        <w:r w:rsidRPr="00924D2B">
          <w:rPr>
            <w:rFonts w:ascii="Times New Roman" w:eastAsia="MS Mincho" w:hAnsi="Times New Roman"/>
            <w:lang w:eastAsia="ja-JP"/>
          </w:rPr>
          <w:t>Player that does not support OMAF tiling</w:t>
        </w:r>
        <w:r>
          <w:rPr>
            <w:rFonts w:ascii="Times New Roman" w:eastAsia="MS Mincho" w:hAnsi="Times New Roman"/>
            <w:lang w:eastAsia="ja-JP"/>
          </w:rPr>
          <w:t xml:space="preserve"> track</w:t>
        </w:r>
        <w:r w:rsidRPr="00924D2B">
          <w:rPr>
            <w:rFonts w:ascii="Times New Roman" w:eastAsia="MS Mincho" w:hAnsi="Times New Roman"/>
            <w:lang w:eastAsia="ja-JP"/>
          </w:rPr>
          <w:t>.</w:t>
        </w:r>
        <w:r>
          <w:rPr>
            <w:rFonts w:ascii="MS Mincho" w:eastAsia="MS Mincho" w:hAnsi="MS Mincho" w:cs="MS Mincho"/>
            <w:noProof/>
            <w:lang w:eastAsia="ja-JP"/>
          </w:rPr>
          <w:drawing>
            <wp:inline distT="0" distB="0" distL="0" distR="0" wp14:anchorId="6563285C" wp14:editId="28103E98">
              <wp:extent cx="5767070" cy="1871345"/>
              <wp:effectExtent l="0" t="0" r="5080" b="0"/>
              <wp:docPr id="1" name="図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A picture containing graphical user interfac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7070" cy="1871345"/>
                      </a:xfrm>
                      <a:prstGeom prst="rect">
                        <a:avLst/>
                      </a:prstGeom>
                      <a:noFill/>
                      <a:ln>
                        <a:noFill/>
                      </a:ln>
                    </pic:spPr>
                  </pic:pic>
                </a:graphicData>
              </a:graphic>
            </wp:inline>
          </w:drawing>
        </w:r>
      </w:ins>
    </w:p>
    <w:p w14:paraId="6CAB6D88" w14:textId="77777777" w:rsidR="006F1ED1" w:rsidRDefault="006F1ED1" w:rsidP="006F1ED1">
      <w:pPr>
        <w:pStyle w:val="Caption"/>
        <w:jc w:val="center"/>
        <w:rPr>
          <w:ins w:id="107" w:author="Deshpande, Sachin" w:date="2022-05-04T14:07:00Z"/>
          <w:rFonts w:ascii="MS Mincho" w:hAnsi="MS Mincho" w:cs="MS Mincho"/>
          <w:color w:val="000000"/>
          <w:sz w:val="20"/>
          <w:szCs w:val="20"/>
          <w:lang w:eastAsia="ja-JP"/>
        </w:rPr>
      </w:pPr>
      <w:bookmarkStart w:id="108" w:name="_Ref101449299"/>
      <w:ins w:id="109" w:author="Deshpande, Sachin" w:date="2022-05-04T14:07:00Z">
        <w:r>
          <w:t xml:space="preserve">Figure </w:t>
        </w:r>
        <w:r>
          <w:fldChar w:fldCharType="begin"/>
        </w:r>
        <w:r>
          <w:instrText xml:space="preserve"> SEQ Figure \* ARABIC </w:instrText>
        </w:r>
        <w:r>
          <w:fldChar w:fldCharType="separate"/>
        </w:r>
        <w:r>
          <w:rPr>
            <w:noProof/>
          </w:rPr>
          <w:t>2</w:t>
        </w:r>
        <w:r>
          <w:rPr>
            <w:noProof/>
          </w:rPr>
          <w:fldChar w:fldCharType="end"/>
        </w:r>
        <w:bookmarkEnd w:id="108"/>
        <w:r>
          <w:rPr>
            <w:rFonts w:ascii="MS Mincho" w:hAnsi="MS Mincho" w:cs="MS Mincho" w:hint="eastAsia"/>
            <w:lang w:eastAsia="ja-JP"/>
          </w:rPr>
          <w:t xml:space="preserve"> </w:t>
        </w:r>
        <w:r>
          <w:rPr>
            <w:rFonts w:ascii="MS Mincho" w:hAnsi="MS Mincho" w:cs="MS Mincho" w:hint="eastAsia"/>
            <w:color w:val="000000"/>
            <w:sz w:val="20"/>
            <w:szCs w:val="20"/>
            <w:lang w:eastAsia="ja-JP"/>
          </w:rPr>
          <w:t>Proposed p</w:t>
        </w:r>
        <w:r>
          <w:rPr>
            <w:rFonts w:ascii="MS Mincho" w:hAnsi="MS Mincho" w:cs="MS Mincho"/>
            <w:color w:val="000000"/>
            <w:sz w:val="20"/>
            <w:szCs w:val="20"/>
            <w:lang w:eastAsia="ja-JP"/>
          </w:rPr>
          <w:t>rocess</w:t>
        </w:r>
      </w:ins>
    </w:p>
    <w:p w14:paraId="0795E70E" w14:textId="77777777" w:rsidR="006F1ED1" w:rsidRDefault="006F1ED1" w:rsidP="006F1ED1">
      <w:pPr>
        <w:rPr>
          <w:ins w:id="110" w:author="Deshpande, Sachin" w:date="2022-05-04T14:07:00Z"/>
          <w:rFonts w:eastAsiaTheme="minorEastAsia"/>
          <w:lang w:eastAsia="ja-JP"/>
        </w:rPr>
      </w:pPr>
    </w:p>
    <w:p w14:paraId="1CCDC640" w14:textId="77777777" w:rsidR="006F1ED1" w:rsidRPr="00710E60" w:rsidRDefault="006F1ED1" w:rsidP="006F1ED1">
      <w:pPr>
        <w:rPr>
          <w:ins w:id="111" w:author="Deshpande, Sachin" w:date="2022-05-04T14:07:00Z"/>
          <w:rFonts w:ascii="Times New Roman" w:eastAsiaTheme="minorEastAsia" w:hAnsi="Times New Roman"/>
          <w:lang w:eastAsia="ja-JP"/>
        </w:rPr>
      </w:pPr>
      <w:ins w:id="112" w:author="Deshpande, Sachin" w:date="2022-05-04T14:07:00Z">
        <w:r w:rsidRPr="00710E60">
          <w:rPr>
            <w:rFonts w:ascii="Times New Roman" w:eastAsiaTheme="minorEastAsia" w:hAnsi="Times New Roman"/>
            <w:lang w:eastAsia="ja-JP"/>
          </w:rPr>
          <w:t xml:space="preserve">In this proposed process flow, the OMAF player's </w:t>
        </w:r>
        <w:r>
          <w:rPr>
            <w:rFonts w:ascii="Times New Roman" w:eastAsiaTheme="minorEastAsia" w:hAnsi="Times New Roman"/>
            <w:lang w:eastAsia="ja-JP"/>
          </w:rPr>
          <w:t>v</w:t>
        </w:r>
        <w:r w:rsidRPr="00710E60">
          <w:rPr>
            <w:rFonts w:ascii="Times New Roman" w:eastAsiaTheme="minorEastAsia" w:hAnsi="Times New Roman"/>
            <w:lang w:eastAsia="ja-JP"/>
          </w:rPr>
          <w:t xml:space="preserve">iewport information is required on the server-side processing. </w:t>
        </w:r>
        <w:r>
          <w:rPr>
            <w:rFonts w:ascii="Times New Roman" w:hAnsi="Times New Roman"/>
          </w:rPr>
          <w:t>I</w:t>
        </w:r>
        <w:r w:rsidRPr="00710E60">
          <w:rPr>
            <w:rFonts w:ascii="Times New Roman" w:hAnsi="Times New Roman"/>
          </w:rPr>
          <w:t xml:space="preserve">t proposes </w:t>
        </w:r>
        <w:r>
          <w:rPr>
            <w:rFonts w:ascii="Times New Roman" w:hAnsi="Times New Roman"/>
          </w:rPr>
          <w:t xml:space="preserve">an </w:t>
        </w:r>
        <w:r w:rsidRPr="00710E60">
          <w:rPr>
            <w:rFonts w:ascii="Times New Roman" w:hAnsi="Times New Roman"/>
          </w:rPr>
          <w:t>additional function</w:t>
        </w:r>
        <w:r w:rsidRPr="00710E60">
          <w:rPr>
            <w:rFonts w:ascii="Times New Roman" w:eastAsiaTheme="minorEastAsia" w:hAnsi="Times New Roman"/>
            <w:lang w:eastAsia="ja-JP"/>
          </w:rPr>
          <w:t xml:space="preserve"> for this </w:t>
        </w:r>
        <w:r>
          <w:rPr>
            <w:rFonts w:ascii="Times New Roman" w:eastAsiaTheme="minorEastAsia" w:hAnsi="Times New Roman"/>
            <w:lang w:eastAsia="ja-JP"/>
          </w:rPr>
          <w:t>requirement</w:t>
        </w:r>
        <w:r w:rsidRPr="00710E60">
          <w:rPr>
            <w:rFonts w:ascii="Times New Roman" w:eastAsiaTheme="minorEastAsia" w:hAnsi="Times New Roman"/>
            <w:lang w:eastAsia="ja-JP"/>
          </w:rPr>
          <w:t>.</w:t>
        </w:r>
      </w:ins>
    </w:p>
    <w:p w14:paraId="1D3B47A4" w14:textId="77777777" w:rsidR="006F1ED1" w:rsidRPr="00C91D33" w:rsidRDefault="006F1ED1" w:rsidP="006F1ED1">
      <w:pPr>
        <w:rPr>
          <w:ins w:id="113" w:author="Deshpande, Sachin" w:date="2022-05-04T14:07:00Z"/>
          <w:rFonts w:ascii="Times New Roman" w:eastAsiaTheme="minorEastAsia" w:hAnsi="Times New Roman"/>
          <w:lang w:eastAsia="ja-JP"/>
        </w:rPr>
      </w:pPr>
      <w:ins w:id="114" w:author="Deshpande, Sachin" w:date="2022-05-04T14:07:00Z">
        <w:r w:rsidRPr="00C91D33">
          <w:rPr>
            <w:rFonts w:ascii="Times New Roman" w:eastAsiaTheme="minorEastAsia" w:hAnsi="Times New Roman"/>
            <w:lang w:eastAsia="ja-JP"/>
          </w:rPr>
          <w:t>This function indicates the need to send the viewport information to the server in the metadata of the DASH MPD and specifies the method of sending the viewport information.</w:t>
        </w:r>
      </w:ins>
    </w:p>
    <w:p w14:paraId="06380F83" w14:textId="77777777" w:rsidR="006F1ED1" w:rsidRDefault="006F1ED1" w:rsidP="006F1ED1">
      <w:pPr>
        <w:rPr>
          <w:ins w:id="115" w:author="Deshpande, Sachin" w:date="2022-05-04T14:07:00Z"/>
          <w:rFonts w:eastAsiaTheme="minorEastAsia"/>
          <w:lang w:eastAsia="ja-JP"/>
        </w:rPr>
      </w:pPr>
    </w:p>
    <w:p w14:paraId="2FB7B928" w14:textId="77777777" w:rsidR="006F1ED1" w:rsidRPr="00063A35" w:rsidRDefault="006F1ED1" w:rsidP="006F1ED1">
      <w:pPr>
        <w:rPr>
          <w:ins w:id="116" w:author="Deshpande, Sachin" w:date="2022-05-04T14:07:00Z"/>
          <w:rFonts w:ascii="Times New Roman" w:eastAsiaTheme="minorEastAsia" w:hAnsi="Times New Roman"/>
          <w:lang w:eastAsia="ja-JP"/>
        </w:rPr>
      </w:pPr>
      <w:ins w:id="117" w:author="Deshpande, Sachin" w:date="2022-05-04T14:07:00Z">
        <w:r w:rsidRPr="00063A35">
          <w:rPr>
            <w:rFonts w:ascii="Times New Roman" w:eastAsiaTheme="minorEastAsia" w:hAnsi="Times New Roman"/>
            <w:lang w:eastAsia="ja-JP"/>
          </w:rPr>
          <w:lastRenderedPageBreak/>
          <w:t>The proposal text is below:</w:t>
        </w:r>
      </w:ins>
    </w:p>
    <w:p w14:paraId="3646FF96" w14:textId="77777777" w:rsidR="006F1ED1" w:rsidRDefault="006F1ED1" w:rsidP="006F1ED1">
      <w:pPr>
        <w:rPr>
          <w:ins w:id="118" w:author="Deshpande, Sachin" w:date="2022-05-04T14:07:00Z"/>
          <w:rFonts w:eastAsiaTheme="minorEastAsia"/>
          <w:lang w:eastAsia="ja-JP"/>
        </w:rPr>
      </w:pPr>
    </w:p>
    <w:p w14:paraId="5CC7DEFA" w14:textId="77777777" w:rsidR="006F1ED1" w:rsidRDefault="006F1ED1" w:rsidP="006F1ED1">
      <w:pPr>
        <w:rPr>
          <w:ins w:id="119" w:author="Deshpande, Sachin" w:date="2022-05-04T14:07:00Z"/>
          <w:rFonts w:eastAsiaTheme="minorEastAsia"/>
          <w:lang w:eastAsia="ja-JP"/>
        </w:rPr>
      </w:pPr>
      <w:proofErr w:type="spellStart"/>
      <w:ins w:id="120" w:author="Deshpande, Sachin" w:date="2022-05-04T14:07:00Z">
        <w:r>
          <w:rPr>
            <w:rFonts w:eastAsiaTheme="minorEastAsia"/>
            <w:lang w:eastAsia="ja-JP"/>
          </w:rPr>
          <w:t>x.x</w:t>
        </w:r>
        <w:r w:rsidRPr="00C24BC9">
          <w:rPr>
            <w:rFonts w:eastAsiaTheme="minorEastAsia"/>
            <w:lang w:eastAsia="ja-JP"/>
          </w:rPr>
          <w:t>.</w:t>
        </w:r>
        <w:r>
          <w:rPr>
            <w:rFonts w:eastAsiaTheme="minorEastAsia"/>
            <w:lang w:eastAsia="ja-JP"/>
          </w:rPr>
          <w:t>x</w:t>
        </w:r>
        <w:proofErr w:type="spellEnd"/>
        <w:r w:rsidRPr="00C24BC9">
          <w:rPr>
            <w:rFonts w:eastAsiaTheme="minorEastAsia"/>
            <w:lang w:eastAsia="ja-JP"/>
          </w:rPr>
          <w:tab/>
        </w:r>
        <w:proofErr w:type="spellStart"/>
        <w:r w:rsidRPr="00C24BC9">
          <w:rPr>
            <w:rFonts w:eastAsiaTheme="minorEastAsia"/>
            <w:lang w:eastAsia="ja-JP"/>
          </w:rPr>
          <w:t>Signalling</w:t>
        </w:r>
        <w:proofErr w:type="spellEnd"/>
        <w:r w:rsidRPr="00C24BC9">
          <w:rPr>
            <w:rFonts w:eastAsiaTheme="minorEastAsia"/>
            <w:lang w:eastAsia="ja-JP"/>
          </w:rPr>
          <w:t xml:space="preserve"> of </w:t>
        </w:r>
        <w:r>
          <w:rPr>
            <w:rFonts w:eastAsiaTheme="minorEastAsia"/>
            <w:lang w:eastAsia="ja-JP"/>
          </w:rPr>
          <w:t xml:space="preserve">server-side viewport adaptation information </w:t>
        </w:r>
      </w:ins>
    </w:p>
    <w:p w14:paraId="7AC21394" w14:textId="77777777" w:rsidR="006F1ED1" w:rsidRPr="00231388" w:rsidRDefault="006F1ED1" w:rsidP="006F1ED1">
      <w:pPr>
        <w:ind w:leftChars="100" w:left="220"/>
        <w:rPr>
          <w:ins w:id="121" w:author="Deshpande, Sachin" w:date="2022-05-04T14:07:00Z"/>
          <w:sz w:val="20"/>
          <w:lang w:val="en-GB"/>
        </w:rPr>
      </w:pPr>
      <w:ins w:id="122" w:author="Deshpande, Sachin" w:date="2022-05-04T14:07:00Z">
        <w:r w:rsidRPr="00231388">
          <w:rPr>
            <w:rFonts w:eastAsia="Candara"/>
            <w:sz w:val="20"/>
            <w:lang w:val="en-GB"/>
          </w:rPr>
          <w:t xml:space="preserve">A </w:t>
        </w:r>
        <w:proofErr w:type="spellStart"/>
        <w:r w:rsidRPr="00231388">
          <w:rPr>
            <w:rFonts w:ascii="Courier" w:eastAsia="Candara" w:hAnsi="Courier"/>
            <w:b/>
            <w:bCs/>
            <w:sz w:val="20"/>
            <w:lang w:val="en-GB"/>
          </w:rPr>
          <w:t>EssentialProperty</w:t>
        </w:r>
        <w:proofErr w:type="spellEnd"/>
        <w:r w:rsidRPr="00231388">
          <w:rPr>
            <w:rFonts w:eastAsia="Candara"/>
            <w:bCs/>
            <w:sz w:val="20"/>
            <w:lang w:val="en-GB"/>
          </w:rPr>
          <w:t xml:space="preserve"> </w:t>
        </w:r>
        <w:r w:rsidRPr="00231388">
          <w:rPr>
            <w:sz w:val="20"/>
            <w:lang w:val="en-GB"/>
          </w:rPr>
          <w:t xml:space="preserve">element with a </w:t>
        </w:r>
        <w:r w:rsidRPr="00231388">
          <w:rPr>
            <w:rFonts w:ascii="Courier" w:hAnsi="Courier" w:cs="Courier New"/>
            <w:bCs/>
            <w:sz w:val="20"/>
            <w:lang w:val="en-GB"/>
          </w:rPr>
          <w:t>@schemeIdUri</w:t>
        </w:r>
        <w:r w:rsidRPr="00231388">
          <w:rPr>
            <w:sz w:val="20"/>
            <w:lang w:val="en-GB"/>
          </w:rPr>
          <w:t xml:space="preserve"> attribute equal to </w:t>
        </w:r>
        <w:r w:rsidRPr="00231388">
          <w:rPr>
            <w:rFonts w:ascii="Courier" w:hAnsi="Courier"/>
            <w:sz w:val="20"/>
            <w:lang w:val="en-GB"/>
          </w:rPr>
          <w:t>"</w:t>
        </w:r>
        <w:r w:rsidRPr="00231388">
          <w:rPr>
            <w:rFonts w:ascii="Courier" w:hAnsi="Courier" w:cs="Courier New"/>
            <w:bCs/>
            <w:sz w:val="20"/>
            <w:lang w:val="en-GB"/>
          </w:rPr>
          <w:t>urn:</w:t>
        </w:r>
        <w:proofErr w:type="gramStart"/>
        <w:r w:rsidRPr="00231388">
          <w:rPr>
            <w:rFonts w:ascii="Courier" w:hAnsi="Courier" w:cs="Courier New"/>
            <w:bCs/>
            <w:sz w:val="20"/>
            <w:lang w:val="en-GB"/>
          </w:rPr>
          <w:t>mpeg:mpegI</w:t>
        </w:r>
        <w:proofErr w:type="gramEnd"/>
        <w:r w:rsidRPr="00231388">
          <w:rPr>
            <w:rFonts w:ascii="Courier" w:hAnsi="Courier" w:cs="Courier New"/>
            <w:bCs/>
            <w:sz w:val="20"/>
            <w:lang w:val="en-GB"/>
          </w:rPr>
          <w:t>:omaf:2022:serverSideAdaptation</w:t>
        </w:r>
        <w:r w:rsidRPr="00231388">
          <w:rPr>
            <w:rFonts w:ascii="Courier" w:hAnsi="Courier"/>
            <w:sz w:val="20"/>
            <w:lang w:val="en-GB"/>
          </w:rPr>
          <w:t xml:space="preserve">" </w:t>
        </w:r>
        <w:r w:rsidRPr="00231388">
          <w:rPr>
            <w:sz w:val="20"/>
            <w:lang w:val="en-GB"/>
          </w:rPr>
          <w:t>is referred to as a server-side viewport adaptation (SSVA) descriptor.</w:t>
        </w:r>
      </w:ins>
    </w:p>
    <w:p w14:paraId="02761127" w14:textId="77777777" w:rsidR="006F1ED1" w:rsidRPr="00231388" w:rsidRDefault="006F1ED1" w:rsidP="006F1ED1">
      <w:pPr>
        <w:ind w:leftChars="100" w:left="220"/>
        <w:rPr>
          <w:ins w:id="123" w:author="Deshpande, Sachin" w:date="2022-05-04T14:07:00Z"/>
          <w:sz w:val="20"/>
          <w:lang w:val="en-GB"/>
        </w:rPr>
      </w:pPr>
    </w:p>
    <w:p w14:paraId="067CA65D" w14:textId="77777777" w:rsidR="006F1ED1" w:rsidRPr="00231388" w:rsidRDefault="006F1ED1" w:rsidP="006F1ED1">
      <w:pPr>
        <w:ind w:leftChars="100" w:left="220"/>
        <w:rPr>
          <w:ins w:id="124" w:author="Deshpande, Sachin" w:date="2022-05-04T14:07:00Z"/>
          <w:sz w:val="20"/>
          <w:lang w:val="en-GB"/>
        </w:rPr>
      </w:pPr>
      <w:ins w:id="125" w:author="Deshpande, Sachin" w:date="2022-05-04T14:07:00Z">
        <w:r w:rsidRPr="00231388">
          <w:rPr>
            <w:sz w:val="20"/>
            <w:lang w:val="en-GB"/>
          </w:rPr>
          <w:t xml:space="preserve">When SSVA descriptor is exist in </w:t>
        </w:r>
        <w:proofErr w:type="spellStart"/>
        <w:r w:rsidRPr="00231388">
          <w:rPr>
            <w:sz w:val="20"/>
            <w:lang w:val="en-GB"/>
          </w:rPr>
          <w:t>AdaptationSet</w:t>
        </w:r>
        <w:proofErr w:type="spellEnd"/>
        <w:r w:rsidRPr="00231388">
          <w:rPr>
            <w:sz w:val="20"/>
            <w:lang w:val="en-GB"/>
          </w:rPr>
          <w:t xml:space="preserve"> or Representation, the query parameter which indicate the </w:t>
        </w:r>
        <w:proofErr w:type="spellStart"/>
        <w:r w:rsidRPr="00231388">
          <w:rPr>
            <w:sz w:val="20"/>
            <w:lang w:val="en-GB"/>
          </w:rPr>
          <w:t>SphereRegion</w:t>
        </w:r>
        <w:proofErr w:type="spellEnd"/>
        <w:r w:rsidRPr="00231388">
          <w:rPr>
            <w:sz w:val="20"/>
            <w:lang w:val="en-GB"/>
          </w:rPr>
          <w:t xml:space="preserve"> is added to the segment file URL. The values of indication of Sphere Region are </w:t>
        </w:r>
        <w:proofErr w:type="spellStart"/>
        <w:r w:rsidRPr="00231388">
          <w:rPr>
            <w:sz w:val="20"/>
            <w:lang w:val="en-GB"/>
          </w:rPr>
          <w:t>centre_azimuth</w:t>
        </w:r>
        <w:proofErr w:type="spellEnd"/>
        <w:r w:rsidRPr="00231388">
          <w:rPr>
            <w:sz w:val="20"/>
            <w:lang w:val="en-GB"/>
          </w:rPr>
          <w:t xml:space="preserve">, </w:t>
        </w:r>
        <w:proofErr w:type="spellStart"/>
        <w:r w:rsidRPr="00231388">
          <w:rPr>
            <w:sz w:val="20"/>
            <w:lang w:val="en-GB"/>
          </w:rPr>
          <w:t>centre_elevation</w:t>
        </w:r>
        <w:proofErr w:type="spellEnd"/>
        <w:r w:rsidRPr="00231388">
          <w:rPr>
            <w:sz w:val="20"/>
            <w:lang w:val="en-GB"/>
          </w:rPr>
          <w:t xml:space="preserve">, </w:t>
        </w:r>
        <w:proofErr w:type="spellStart"/>
        <w:r w:rsidRPr="00231388">
          <w:rPr>
            <w:sz w:val="20"/>
            <w:lang w:val="en-GB"/>
          </w:rPr>
          <w:t>centre_tilt</w:t>
        </w:r>
        <w:proofErr w:type="spellEnd"/>
        <w:r w:rsidRPr="00231388">
          <w:rPr>
            <w:sz w:val="20"/>
            <w:lang w:val="en-GB"/>
          </w:rPr>
          <w:t xml:space="preserve">, </w:t>
        </w:r>
        <w:proofErr w:type="spellStart"/>
        <w:r w:rsidRPr="00231388">
          <w:rPr>
            <w:sz w:val="20"/>
            <w:lang w:val="en-GB"/>
          </w:rPr>
          <w:t>azimuth_range</w:t>
        </w:r>
        <w:proofErr w:type="spellEnd"/>
        <w:r w:rsidRPr="00231388">
          <w:rPr>
            <w:sz w:val="20"/>
            <w:lang w:val="en-GB"/>
          </w:rPr>
          <w:t xml:space="preserve">, and </w:t>
        </w:r>
        <w:proofErr w:type="spellStart"/>
        <w:r w:rsidRPr="00231388">
          <w:rPr>
            <w:sz w:val="20"/>
            <w:lang w:val="en-GB"/>
          </w:rPr>
          <w:t>elevation_range</w:t>
        </w:r>
        <w:proofErr w:type="spellEnd"/>
        <w:r w:rsidRPr="00231388">
          <w:rPr>
            <w:sz w:val="20"/>
            <w:lang w:val="en-GB"/>
          </w:rPr>
          <w:t>.</w:t>
        </w:r>
      </w:ins>
    </w:p>
    <w:p w14:paraId="7707032B" w14:textId="77777777" w:rsidR="006F1ED1" w:rsidRPr="00231388" w:rsidRDefault="006F1ED1" w:rsidP="006F1ED1">
      <w:pPr>
        <w:ind w:leftChars="100" w:left="220"/>
        <w:rPr>
          <w:ins w:id="126" w:author="Deshpande, Sachin" w:date="2022-05-04T14:07:00Z"/>
          <w:rFonts w:eastAsiaTheme="minorEastAsia"/>
          <w:sz w:val="20"/>
          <w:lang w:val="en-GB" w:eastAsia="ja-JP"/>
        </w:rPr>
      </w:pPr>
      <w:ins w:id="127" w:author="Deshpande, Sachin" w:date="2022-05-04T14:07:00Z">
        <w:r w:rsidRPr="00231388">
          <w:rPr>
            <w:rFonts w:eastAsiaTheme="minorEastAsia"/>
            <w:sz w:val="20"/>
            <w:lang w:val="en-GB" w:eastAsia="ja-JP"/>
          </w:rPr>
          <w:t xml:space="preserve">Descriptions of these values are same as the values of </w:t>
        </w:r>
        <w:proofErr w:type="spellStart"/>
        <w:proofErr w:type="gramStart"/>
        <w:r w:rsidRPr="00231388">
          <w:rPr>
            <w:rFonts w:eastAsiaTheme="minorEastAsia"/>
            <w:sz w:val="20"/>
            <w:lang w:val="en-GB" w:eastAsia="ja-JP"/>
          </w:rPr>
          <w:t>cc.coverageInfo</w:t>
        </w:r>
        <w:proofErr w:type="spellEnd"/>
        <w:proofErr w:type="gramEnd"/>
        <w:r w:rsidRPr="00231388">
          <w:rPr>
            <w:rFonts w:eastAsiaTheme="minorEastAsia"/>
            <w:sz w:val="20"/>
            <w:lang w:val="en-GB" w:eastAsia="ja-JP"/>
          </w:rPr>
          <w:t xml:space="preserve">. </w:t>
        </w:r>
      </w:ins>
    </w:p>
    <w:p w14:paraId="63118118" w14:textId="77777777" w:rsidR="006F1ED1" w:rsidRPr="00231388" w:rsidRDefault="006F1ED1" w:rsidP="006F1ED1">
      <w:pPr>
        <w:ind w:leftChars="100" w:left="220"/>
        <w:rPr>
          <w:ins w:id="128" w:author="Deshpande, Sachin" w:date="2022-05-04T14:07:00Z"/>
          <w:sz w:val="20"/>
          <w:lang w:val="en-GB"/>
        </w:rPr>
      </w:pPr>
    </w:p>
    <w:p w14:paraId="319269C9" w14:textId="77777777" w:rsidR="006F1ED1" w:rsidRPr="00231388" w:rsidRDefault="006F1ED1" w:rsidP="006F1ED1">
      <w:pPr>
        <w:ind w:leftChars="100" w:left="220"/>
        <w:rPr>
          <w:ins w:id="129" w:author="Deshpande, Sachin" w:date="2022-05-04T14:07:00Z"/>
          <w:sz w:val="20"/>
          <w:lang w:val="en-GB"/>
        </w:rPr>
      </w:pPr>
      <w:ins w:id="130" w:author="Deshpande, Sachin" w:date="2022-05-04T14:07:00Z">
        <w:r w:rsidRPr="00231388">
          <w:rPr>
            <w:rFonts w:eastAsiaTheme="minorEastAsia" w:hint="eastAsia"/>
            <w:sz w:val="20"/>
            <w:lang w:eastAsia="ja-JP"/>
          </w:rPr>
          <w:t>ex.</w:t>
        </w:r>
        <w:r w:rsidRPr="00231388">
          <w:rPr>
            <w:sz w:val="20"/>
          </w:rPr>
          <w:t xml:space="preserve"> </w:t>
        </w:r>
        <w:r w:rsidRPr="00231388">
          <w:rPr>
            <w:rFonts w:eastAsiaTheme="minorEastAsia"/>
            <w:sz w:val="20"/>
            <w:lang w:eastAsia="ja-JP"/>
          </w:rPr>
          <w:t xml:space="preserve">http://hoge.com/vvc.mp4?centre_azimuth=9830400&amp;centre_elevation=3932160&amp;centre_tilt=0&amp; </w:t>
        </w:r>
        <w:proofErr w:type="spellStart"/>
        <w:r w:rsidRPr="00231388">
          <w:rPr>
            <w:rFonts w:eastAsiaTheme="minorEastAsia"/>
            <w:sz w:val="20"/>
            <w:lang w:eastAsia="ja-JP"/>
          </w:rPr>
          <w:t>azimuth_range</w:t>
        </w:r>
        <w:proofErr w:type="spellEnd"/>
        <w:r w:rsidRPr="00231388">
          <w:rPr>
            <w:rFonts w:eastAsiaTheme="minorEastAsia"/>
            <w:sz w:val="20"/>
            <w:lang w:eastAsia="ja-JP"/>
          </w:rPr>
          <w:t>=3932160&amp;elevation_range=3932160</w:t>
        </w:r>
      </w:ins>
    </w:p>
    <w:p w14:paraId="1BD2A797" w14:textId="77777777" w:rsidR="006F1ED1" w:rsidRDefault="006F1ED1" w:rsidP="002B731D">
      <w:pPr>
        <w:rPr>
          <w:rFonts w:ascii="Times New Roman" w:eastAsia="Malgun Gothic" w:hAnsi="Times New Roman"/>
          <w:noProof/>
          <w:sz w:val="20"/>
          <w:lang w:val="en-CA" w:eastAsia="ko-KR"/>
        </w:rPr>
      </w:pPr>
    </w:p>
    <w:p w14:paraId="3EC4AFE8" w14:textId="77777777" w:rsidR="00C419F1" w:rsidRPr="002B731D" w:rsidRDefault="00C419F1" w:rsidP="001B4311">
      <w:pPr>
        <w:rPr>
          <w:rFonts w:ascii="Times New Roman" w:eastAsia="Malgun Gothic" w:hAnsi="Times New Roman"/>
          <w:noProof/>
          <w:sz w:val="20"/>
          <w:lang w:val="en-CA" w:eastAsia="ko-KR"/>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5"/>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876BF" w14:textId="77777777" w:rsidR="00A45577" w:rsidRDefault="00A45577" w:rsidP="000A1FAE">
      <w:r>
        <w:separator/>
      </w:r>
    </w:p>
  </w:endnote>
  <w:endnote w:type="continuationSeparator" w:id="0">
    <w:p w14:paraId="24AF32A0" w14:textId="77777777" w:rsidR="00A45577" w:rsidRDefault="00A45577" w:rsidP="000A1FAE">
      <w:r>
        <w:continuationSeparator/>
      </w:r>
    </w:p>
  </w:endnote>
  <w:endnote w:type="continuationNotice" w:id="1">
    <w:p w14:paraId="5E494D59" w14:textId="77777777" w:rsidR="00A45577" w:rsidRDefault="00A455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300000000000000"/>
    <w:charset w:val="80"/>
    <w:family w:val="swiss"/>
    <w:pitch w:val="variable"/>
    <w:sig w:usb0="E00002FF" w:usb1="7AC7FFFF" w:usb2="00000012" w:usb3="00000000" w:csb0="0002000D"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Lucida Sans Typewriter">
    <w:panose1 w:val="020B0509030504030204"/>
    <w:charset w:val="4D"/>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63E30" w14:textId="77777777" w:rsidR="00A45577" w:rsidRDefault="00A45577" w:rsidP="000A1FAE">
      <w:r>
        <w:separator/>
      </w:r>
    </w:p>
  </w:footnote>
  <w:footnote w:type="continuationSeparator" w:id="0">
    <w:p w14:paraId="01FFAE4F" w14:textId="77777777" w:rsidR="00A45577" w:rsidRDefault="00A45577" w:rsidP="000A1FAE">
      <w:r>
        <w:continuationSeparator/>
      </w:r>
    </w:p>
  </w:footnote>
  <w:footnote w:type="continuationNotice" w:id="1">
    <w:p w14:paraId="41025540" w14:textId="77777777" w:rsidR="00A45577" w:rsidRDefault="00A455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3262F" w14:textId="47A8E8CE" w:rsidR="00715733" w:rsidRPr="00D10825" w:rsidRDefault="00715733" w:rsidP="00715733">
    <w:pPr>
      <w:pStyle w:val="Title"/>
      <w:tabs>
        <w:tab w:val="left" w:pos="4589"/>
      </w:tabs>
      <w:ind w:right="20"/>
      <w:jc w:val="right"/>
      <w:rPr>
        <w:sz w:val="44"/>
      </w:rPr>
    </w:pPr>
    <w:r w:rsidRPr="00D10825">
      <w:rPr>
        <w:rFonts w:eastAsiaTheme="minorHAnsi"/>
        <w:lang w:eastAsia="ja-JP"/>
      </w:rPr>
      <w:t xml:space="preserve">                   </w:t>
    </w:r>
  </w:p>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878BA"/>
    <w:multiLevelType w:val="hybridMultilevel"/>
    <w:tmpl w:val="91341CD2"/>
    <w:lvl w:ilvl="0" w:tplc="ED68528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8"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9"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5F2454"/>
    <w:multiLevelType w:val="hybridMultilevel"/>
    <w:tmpl w:val="B2BC7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FB73D1"/>
    <w:multiLevelType w:val="hybridMultilevel"/>
    <w:tmpl w:val="1E62D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211C74"/>
    <w:multiLevelType w:val="hybridMultilevel"/>
    <w:tmpl w:val="CE7A9ABC"/>
    <w:lvl w:ilvl="0" w:tplc="918417B4">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109303F3"/>
    <w:multiLevelType w:val="hybridMultilevel"/>
    <w:tmpl w:val="94B6B13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C10FC4"/>
    <w:multiLevelType w:val="hybridMultilevel"/>
    <w:tmpl w:val="0D5AA83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8" w15:restartNumberingAfterBreak="0">
    <w:nsid w:val="16D1049D"/>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20"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22" w15:restartNumberingAfterBreak="0">
    <w:nsid w:val="1DCD02D5"/>
    <w:multiLevelType w:val="multilevel"/>
    <w:tmpl w:val="48BCE9CA"/>
    <w:lvl w:ilvl="0">
      <w:start w:val="2"/>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24DB1A69"/>
    <w:multiLevelType w:val="hybridMultilevel"/>
    <w:tmpl w:val="5DD401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637525E"/>
    <w:multiLevelType w:val="hybridMultilevel"/>
    <w:tmpl w:val="61C6514C"/>
    <w:lvl w:ilvl="0" w:tplc="8F24D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7" w15:restartNumberingAfterBreak="0">
    <w:nsid w:val="26E25F06"/>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9" w15:restartNumberingAfterBreak="0">
    <w:nsid w:val="29F55788"/>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32" w15:restartNumberingAfterBreak="0">
    <w:nsid w:val="2CD64805"/>
    <w:multiLevelType w:val="hybridMultilevel"/>
    <w:tmpl w:val="41A82F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34" w15:restartNumberingAfterBreak="0">
    <w:nsid w:val="36BB6D96"/>
    <w:multiLevelType w:val="hybridMultilevel"/>
    <w:tmpl w:val="1690D8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99B2E06"/>
    <w:multiLevelType w:val="hybridMultilevel"/>
    <w:tmpl w:val="B8AABFF6"/>
    <w:lvl w:ilvl="0" w:tplc="9D6A9C8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9EE0EFB"/>
    <w:multiLevelType w:val="hybridMultilevel"/>
    <w:tmpl w:val="D43CBF84"/>
    <w:lvl w:ilvl="0" w:tplc="0409000F">
      <w:start w:val="1"/>
      <w:numFmt w:val="decimal"/>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DC8552D"/>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290E6E"/>
    <w:multiLevelType w:val="hybridMultilevel"/>
    <w:tmpl w:val="C43236A8"/>
    <w:lvl w:ilvl="0" w:tplc="DE422222">
      <w:start w:val="561"/>
      <w:numFmt w:val="bullet"/>
      <w:lvlText w:val="-"/>
      <w:lvlJc w:val="left"/>
      <w:pPr>
        <w:ind w:left="720" w:hanging="360"/>
      </w:pPr>
      <w:rPr>
        <w:rFonts w:ascii="Calibri" w:eastAsia="Calibr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15:restartNumberingAfterBreak="0">
    <w:nsid w:val="46894702"/>
    <w:multiLevelType w:val="hybridMultilevel"/>
    <w:tmpl w:val="944C91D2"/>
    <w:lvl w:ilvl="0" w:tplc="ACC0D930">
      <w:start w:val="1"/>
      <w:numFmt w:val="bullet"/>
      <w:lvlText w:val="•"/>
      <w:lvlJc w:val="left"/>
      <w:pPr>
        <w:tabs>
          <w:tab w:val="num" w:pos="360"/>
        </w:tabs>
        <w:ind w:left="360" w:hanging="360"/>
      </w:pPr>
      <w:rPr>
        <w:rFonts w:ascii="Arial" w:hAnsi="Arial" w:hint="default"/>
      </w:rPr>
    </w:lvl>
    <w:lvl w:ilvl="1" w:tplc="82301442">
      <w:start w:val="270"/>
      <w:numFmt w:val="bullet"/>
      <w:lvlText w:val="-"/>
      <w:lvlJc w:val="left"/>
      <w:pPr>
        <w:tabs>
          <w:tab w:val="num" w:pos="1080"/>
        </w:tabs>
        <w:ind w:left="1080" w:hanging="360"/>
      </w:pPr>
      <w:rPr>
        <w:rFonts w:ascii="Lucida Grande" w:hAnsi="Lucida Grande" w:hint="default"/>
      </w:rPr>
    </w:lvl>
    <w:lvl w:ilvl="2" w:tplc="870EC790">
      <w:start w:val="270"/>
      <w:numFmt w:val="bullet"/>
      <w:lvlText w:val="•"/>
      <w:lvlJc w:val="left"/>
      <w:pPr>
        <w:tabs>
          <w:tab w:val="num" w:pos="1800"/>
        </w:tabs>
        <w:ind w:left="1800" w:hanging="360"/>
      </w:pPr>
      <w:rPr>
        <w:rFonts w:ascii="Arial" w:hAnsi="Arial" w:hint="default"/>
      </w:rPr>
    </w:lvl>
    <w:lvl w:ilvl="3" w:tplc="70166316" w:tentative="1">
      <w:start w:val="1"/>
      <w:numFmt w:val="bullet"/>
      <w:lvlText w:val="•"/>
      <w:lvlJc w:val="left"/>
      <w:pPr>
        <w:tabs>
          <w:tab w:val="num" w:pos="2520"/>
        </w:tabs>
        <w:ind w:left="2520" w:hanging="360"/>
      </w:pPr>
      <w:rPr>
        <w:rFonts w:ascii="Arial" w:hAnsi="Arial" w:hint="default"/>
      </w:rPr>
    </w:lvl>
    <w:lvl w:ilvl="4" w:tplc="D7C2D7EC" w:tentative="1">
      <w:start w:val="1"/>
      <w:numFmt w:val="bullet"/>
      <w:lvlText w:val="•"/>
      <w:lvlJc w:val="left"/>
      <w:pPr>
        <w:tabs>
          <w:tab w:val="num" w:pos="3240"/>
        </w:tabs>
        <w:ind w:left="3240" w:hanging="360"/>
      </w:pPr>
      <w:rPr>
        <w:rFonts w:ascii="Arial" w:hAnsi="Arial" w:hint="default"/>
      </w:rPr>
    </w:lvl>
    <w:lvl w:ilvl="5" w:tplc="20C81D98" w:tentative="1">
      <w:start w:val="1"/>
      <w:numFmt w:val="bullet"/>
      <w:lvlText w:val="•"/>
      <w:lvlJc w:val="left"/>
      <w:pPr>
        <w:tabs>
          <w:tab w:val="num" w:pos="3960"/>
        </w:tabs>
        <w:ind w:left="3960" w:hanging="360"/>
      </w:pPr>
      <w:rPr>
        <w:rFonts w:ascii="Arial" w:hAnsi="Arial" w:hint="default"/>
      </w:rPr>
    </w:lvl>
    <w:lvl w:ilvl="6" w:tplc="95820C0E" w:tentative="1">
      <w:start w:val="1"/>
      <w:numFmt w:val="bullet"/>
      <w:lvlText w:val="•"/>
      <w:lvlJc w:val="left"/>
      <w:pPr>
        <w:tabs>
          <w:tab w:val="num" w:pos="4680"/>
        </w:tabs>
        <w:ind w:left="4680" w:hanging="360"/>
      </w:pPr>
      <w:rPr>
        <w:rFonts w:ascii="Arial" w:hAnsi="Arial" w:hint="default"/>
      </w:rPr>
    </w:lvl>
    <w:lvl w:ilvl="7" w:tplc="B330D286" w:tentative="1">
      <w:start w:val="1"/>
      <w:numFmt w:val="bullet"/>
      <w:lvlText w:val="•"/>
      <w:lvlJc w:val="left"/>
      <w:pPr>
        <w:tabs>
          <w:tab w:val="num" w:pos="5400"/>
        </w:tabs>
        <w:ind w:left="5400" w:hanging="360"/>
      </w:pPr>
      <w:rPr>
        <w:rFonts w:ascii="Arial" w:hAnsi="Arial" w:hint="default"/>
      </w:rPr>
    </w:lvl>
    <w:lvl w:ilvl="8" w:tplc="205CADB4" w:tentative="1">
      <w:start w:val="1"/>
      <w:numFmt w:val="bullet"/>
      <w:lvlText w:val="•"/>
      <w:lvlJc w:val="left"/>
      <w:pPr>
        <w:tabs>
          <w:tab w:val="num" w:pos="6120"/>
        </w:tabs>
        <w:ind w:left="6120" w:hanging="360"/>
      </w:pPr>
      <w:rPr>
        <w:rFonts w:ascii="Arial" w:hAnsi="Arial" w:hint="default"/>
      </w:rPr>
    </w:lvl>
  </w:abstractNum>
  <w:abstractNum w:abstractNumId="41"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2"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43" w15:restartNumberingAfterBreak="0">
    <w:nsid w:val="48A93A51"/>
    <w:multiLevelType w:val="multilevel"/>
    <w:tmpl w:val="912CEA6A"/>
    <w:lvl w:ilvl="0">
      <w:start w:val="3"/>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48" w15:restartNumberingAfterBreak="0">
    <w:nsid w:val="503303BF"/>
    <w:multiLevelType w:val="hybridMultilevel"/>
    <w:tmpl w:val="A9D4B968"/>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51B13069"/>
    <w:multiLevelType w:val="hybridMultilevel"/>
    <w:tmpl w:val="4260ABD8"/>
    <w:lvl w:ilvl="0" w:tplc="5566A30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7578F3"/>
    <w:multiLevelType w:val="hybridMultilevel"/>
    <w:tmpl w:val="4F328FE6"/>
    <w:lvl w:ilvl="0" w:tplc="0407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B91DE3"/>
    <w:multiLevelType w:val="hybridMultilevel"/>
    <w:tmpl w:val="EF9CC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6012719"/>
    <w:multiLevelType w:val="hybridMultilevel"/>
    <w:tmpl w:val="6396F1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71E5E07"/>
    <w:multiLevelType w:val="hybridMultilevel"/>
    <w:tmpl w:val="D434791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4" w15:restartNumberingAfterBreak="0">
    <w:nsid w:val="58D24267"/>
    <w:multiLevelType w:val="hybridMultilevel"/>
    <w:tmpl w:val="5D32AA5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5"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56"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7"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58" w15:restartNumberingAfterBreak="0">
    <w:nsid w:val="60F02328"/>
    <w:multiLevelType w:val="hybridMultilevel"/>
    <w:tmpl w:val="DBD2BC44"/>
    <w:lvl w:ilvl="0" w:tplc="55785726">
      <w:start w:val="1"/>
      <w:numFmt w:val="decimal"/>
      <w:pStyle w:val="1"/>
      <w:lvlText w:val="%1."/>
      <w:lvlJc w:val="left"/>
      <w:pPr>
        <w:ind w:left="123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9" w15:restartNumberingAfterBreak="0">
    <w:nsid w:val="61123B64"/>
    <w:multiLevelType w:val="hybridMultilevel"/>
    <w:tmpl w:val="45AC5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1B82C72"/>
    <w:multiLevelType w:val="hybridMultilevel"/>
    <w:tmpl w:val="82F8D2F0"/>
    <w:lvl w:ilvl="0" w:tplc="0E5056EA">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1" w15:restartNumberingAfterBreak="0">
    <w:nsid w:val="622C6EC2"/>
    <w:multiLevelType w:val="hybridMultilevel"/>
    <w:tmpl w:val="CCD8F0AA"/>
    <w:lvl w:ilvl="0" w:tplc="6FCA0C96">
      <w:start w:val="1"/>
      <w:numFmt w:val="bullet"/>
      <w:lvlText w:val=""/>
      <w:lvlJc w:val="left"/>
      <w:pPr>
        <w:ind w:left="720" w:hanging="360"/>
      </w:pPr>
      <w:rPr>
        <w:rFonts w:ascii="Symbol" w:hAnsi="Symbol" w:hint="default"/>
      </w:rPr>
    </w:lvl>
    <w:lvl w:ilvl="1" w:tplc="25E2DA22">
      <w:start w:val="1"/>
      <w:numFmt w:val="bullet"/>
      <w:lvlText w:val=""/>
      <w:lvlJc w:val="left"/>
      <w:pPr>
        <w:ind w:left="1440" w:hanging="360"/>
      </w:pPr>
      <w:rPr>
        <w:rFonts w:ascii="Symbol" w:hAnsi="Symbol" w:hint="default"/>
      </w:rPr>
    </w:lvl>
    <w:lvl w:ilvl="2" w:tplc="E2ACA522">
      <w:start w:val="1"/>
      <w:numFmt w:val="bullet"/>
      <w:lvlText w:val=""/>
      <w:lvlJc w:val="left"/>
      <w:pPr>
        <w:ind w:left="2160" w:hanging="360"/>
      </w:pPr>
      <w:rPr>
        <w:rFonts w:ascii="Wingdings" w:hAnsi="Wingdings" w:hint="default"/>
      </w:rPr>
    </w:lvl>
    <w:lvl w:ilvl="3" w:tplc="B7BE6EE8">
      <w:start w:val="1"/>
      <w:numFmt w:val="bullet"/>
      <w:lvlText w:val=""/>
      <w:lvlJc w:val="left"/>
      <w:pPr>
        <w:ind w:left="2880" w:hanging="360"/>
      </w:pPr>
      <w:rPr>
        <w:rFonts w:ascii="Symbol" w:hAnsi="Symbol" w:hint="default"/>
      </w:rPr>
    </w:lvl>
    <w:lvl w:ilvl="4" w:tplc="36A01A8E">
      <w:start w:val="1"/>
      <w:numFmt w:val="bullet"/>
      <w:lvlText w:val="o"/>
      <w:lvlJc w:val="left"/>
      <w:pPr>
        <w:ind w:left="3600" w:hanging="360"/>
      </w:pPr>
      <w:rPr>
        <w:rFonts w:ascii="Courier New" w:hAnsi="Courier New" w:hint="default"/>
      </w:rPr>
    </w:lvl>
    <w:lvl w:ilvl="5" w:tplc="00B6AC98">
      <w:start w:val="1"/>
      <w:numFmt w:val="bullet"/>
      <w:lvlText w:val=""/>
      <w:lvlJc w:val="left"/>
      <w:pPr>
        <w:ind w:left="4320" w:hanging="360"/>
      </w:pPr>
      <w:rPr>
        <w:rFonts w:ascii="Wingdings" w:hAnsi="Wingdings" w:hint="default"/>
      </w:rPr>
    </w:lvl>
    <w:lvl w:ilvl="6" w:tplc="CC3A76FE">
      <w:start w:val="1"/>
      <w:numFmt w:val="bullet"/>
      <w:lvlText w:val=""/>
      <w:lvlJc w:val="left"/>
      <w:pPr>
        <w:ind w:left="5040" w:hanging="360"/>
      </w:pPr>
      <w:rPr>
        <w:rFonts w:ascii="Symbol" w:hAnsi="Symbol" w:hint="default"/>
      </w:rPr>
    </w:lvl>
    <w:lvl w:ilvl="7" w:tplc="7506DA1C">
      <w:start w:val="1"/>
      <w:numFmt w:val="bullet"/>
      <w:lvlText w:val="o"/>
      <w:lvlJc w:val="left"/>
      <w:pPr>
        <w:ind w:left="5760" w:hanging="360"/>
      </w:pPr>
      <w:rPr>
        <w:rFonts w:ascii="Courier New" w:hAnsi="Courier New" w:hint="default"/>
      </w:rPr>
    </w:lvl>
    <w:lvl w:ilvl="8" w:tplc="23F6F3F6">
      <w:start w:val="1"/>
      <w:numFmt w:val="bullet"/>
      <w:lvlText w:val=""/>
      <w:lvlJc w:val="left"/>
      <w:pPr>
        <w:ind w:left="6480" w:hanging="360"/>
      </w:pPr>
      <w:rPr>
        <w:rFonts w:ascii="Wingdings" w:hAnsi="Wingdings" w:hint="default"/>
      </w:rPr>
    </w:lvl>
  </w:abstractNum>
  <w:abstractNum w:abstractNumId="62"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63"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4" w15:restartNumberingAfterBreak="0">
    <w:nsid w:val="67E5159C"/>
    <w:multiLevelType w:val="hybridMultilevel"/>
    <w:tmpl w:val="175EBF50"/>
    <w:lvl w:ilvl="0" w:tplc="45CE7558">
      <w:start w:val="1"/>
      <w:numFmt w:val="decimal"/>
      <w:lvlText w:val="[%1]"/>
      <w:lvlJc w:val="left"/>
      <w:pPr>
        <w:ind w:left="720" w:hanging="360"/>
      </w:pPr>
      <w:rPr>
        <w:rFonts w:hint="default"/>
      </w:rPr>
    </w:lvl>
    <w:lvl w:ilvl="1" w:tplc="5B2C2D0C">
      <w:start w:val="1"/>
      <w:numFmt w:val="lowerLetter"/>
      <w:lvlText w:val="%2."/>
      <w:lvlJc w:val="left"/>
      <w:pPr>
        <w:ind w:left="1440" w:hanging="360"/>
      </w:pPr>
    </w:lvl>
    <w:lvl w:ilvl="2" w:tplc="77A46F2C">
      <w:start w:val="1"/>
      <w:numFmt w:val="lowerRoman"/>
      <w:lvlText w:val="%3."/>
      <w:lvlJc w:val="right"/>
      <w:pPr>
        <w:ind w:left="2160" w:hanging="180"/>
      </w:pPr>
    </w:lvl>
    <w:lvl w:ilvl="3" w:tplc="76726168">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5" w15:restartNumberingAfterBreak="0">
    <w:nsid w:val="6DD01D96"/>
    <w:multiLevelType w:val="hybridMultilevel"/>
    <w:tmpl w:val="5D724224"/>
    <w:lvl w:ilvl="0" w:tplc="ED68528C">
      <w:numFmt w:val="bullet"/>
      <w:lvlText w:val="-"/>
      <w:lvlJc w:val="left"/>
      <w:pPr>
        <w:ind w:left="720" w:hanging="360"/>
      </w:pPr>
      <w:rPr>
        <w:rFonts w:ascii="Times New Roman" w:eastAsia="Times New Roman" w:hAnsi="Times New Roman" w:cs="Times New Roman" w:hint="default"/>
        <w:sz w:val="20"/>
      </w:rPr>
    </w:lvl>
    <w:lvl w:ilvl="1" w:tplc="04090019">
      <w:start w:val="1"/>
      <w:numFmt w:val="lowerLetter"/>
      <w:lvlText w:val="%2."/>
      <w:lvlJc w:val="left"/>
      <w:pPr>
        <w:ind w:left="1440" w:hanging="360"/>
      </w:pPr>
    </w:lvl>
    <w:lvl w:ilvl="2" w:tplc="8DD48288">
      <w:numFmt w:val="bullet"/>
      <w:lvlText w:val="-"/>
      <w:lvlJc w:val="left"/>
      <w:pPr>
        <w:ind w:left="2340" w:hanging="360"/>
      </w:pPr>
      <w:rPr>
        <w:rFonts w:ascii="Times" w:eastAsia="BatangChe" w:hAnsi="Time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67"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32F23EB"/>
    <w:multiLevelType w:val="hybridMultilevel"/>
    <w:tmpl w:val="BE4A9C02"/>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9"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73F67CE3"/>
    <w:multiLevelType w:val="hybridMultilevel"/>
    <w:tmpl w:val="1D3E1A04"/>
    <w:lvl w:ilvl="0" w:tplc="7EE8FC56">
      <w:start w:val="1"/>
      <w:numFmt w:val="bullet"/>
      <w:lvlText w:val=""/>
      <w:lvlJc w:val="left"/>
      <w:pPr>
        <w:ind w:left="1911" w:hanging="360"/>
      </w:pPr>
      <w:rPr>
        <w:rFonts w:ascii="Symbol" w:hAnsi="Symbol" w:hint="default"/>
      </w:rPr>
    </w:lvl>
    <w:lvl w:ilvl="1" w:tplc="7EE8FC56">
      <w:start w:val="1"/>
      <w:numFmt w:val="bullet"/>
      <w:lvlText w:val=""/>
      <w:lvlJc w:val="left"/>
      <w:pPr>
        <w:ind w:left="2631" w:hanging="360"/>
      </w:pPr>
      <w:rPr>
        <w:rFonts w:ascii="Symbol" w:hAnsi="Symbol" w:hint="default"/>
      </w:rPr>
    </w:lvl>
    <w:lvl w:ilvl="2" w:tplc="7EE8FC56">
      <w:start w:val="1"/>
      <w:numFmt w:val="bullet"/>
      <w:lvlText w:val=""/>
      <w:lvlJc w:val="left"/>
      <w:pPr>
        <w:ind w:left="3351" w:hanging="360"/>
      </w:pPr>
      <w:rPr>
        <w:rFonts w:ascii="Symbol" w:hAnsi="Symbol" w:hint="default"/>
      </w:rPr>
    </w:lvl>
    <w:lvl w:ilvl="3" w:tplc="04090001" w:tentative="1">
      <w:start w:val="1"/>
      <w:numFmt w:val="bullet"/>
      <w:lvlText w:val=""/>
      <w:lvlJc w:val="left"/>
      <w:pPr>
        <w:ind w:left="4071" w:hanging="360"/>
      </w:pPr>
      <w:rPr>
        <w:rFonts w:ascii="Symbol" w:hAnsi="Symbol" w:hint="default"/>
      </w:rPr>
    </w:lvl>
    <w:lvl w:ilvl="4" w:tplc="04090003" w:tentative="1">
      <w:start w:val="1"/>
      <w:numFmt w:val="bullet"/>
      <w:lvlText w:val="o"/>
      <w:lvlJc w:val="left"/>
      <w:pPr>
        <w:ind w:left="4791" w:hanging="360"/>
      </w:pPr>
      <w:rPr>
        <w:rFonts w:ascii="Courier New" w:hAnsi="Courier New" w:cs="Courier New" w:hint="default"/>
      </w:rPr>
    </w:lvl>
    <w:lvl w:ilvl="5" w:tplc="04090005" w:tentative="1">
      <w:start w:val="1"/>
      <w:numFmt w:val="bullet"/>
      <w:lvlText w:val=""/>
      <w:lvlJc w:val="left"/>
      <w:pPr>
        <w:ind w:left="5511" w:hanging="360"/>
      </w:pPr>
      <w:rPr>
        <w:rFonts w:ascii="Wingdings" w:hAnsi="Wingdings" w:hint="default"/>
      </w:rPr>
    </w:lvl>
    <w:lvl w:ilvl="6" w:tplc="04090001" w:tentative="1">
      <w:start w:val="1"/>
      <w:numFmt w:val="bullet"/>
      <w:lvlText w:val=""/>
      <w:lvlJc w:val="left"/>
      <w:pPr>
        <w:ind w:left="6231" w:hanging="360"/>
      </w:pPr>
      <w:rPr>
        <w:rFonts w:ascii="Symbol" w:hAnsi="Symbol" w:hint="default"/>
      </w:rPr>
    </w:lvl>
    <w:lvl w:ilvl="7" w:tplc="04090003" w:tentative="1">
      <w:start w:val="1"/>
      <w:numFmt w:val="bullet"/>
      <w:lvlText w:val="o"/>
      <w:lvlJc w:val="left"/>
      <w:pPr>
        <w:ind w:left="6951" w:hanging="360"/>
      </w:pPr>
      <w:rPr>
        <w:rFonts w:ascii="Courier New" w:hAnsi="Courier New" w:cs="Courier New" w:hint="default"/>
      </w:rPr>
    </w:lvl>
    <w:lvl w:ilvl="8" w:tplc="04090005" w:tentative="1">
      <w:start w:val="1"/>
      <w:numFmt w:val="bullet"/>
      <w:lvlText w:val=""/>
      <w:lvlJc w:val="left"/>
      <w:pPr>
        <w:ind w:left="7671" w:hanging="360"/>
      </w:pPr>
      <w:rPr>
        <w:rFonts w:ascii="Wingdings" w:hAnsi="Wingdings" w:hint="default"/>
      </w:rPr>
    </w:lvl>
  </w:abstractNum>
  <w:abstractNum w:abstractNumId="71" w15:restartNumberingAfterBreak="0">
    <w:nsid w:val="740D6970"/>
    <w:multiLevelType w:val="hybridMultilevel"/>
    <w:tmpl w:val="5C5C9B22"/>
    <w:lvl w:ilvl="0" w:tplc="ED68528C">
      <w:numFmt w:val="bullet"/>
      <w:lvlText w:val="-"/>
      <w:lvlJc w:val="left"/>
      <w:pPr>
        <w:ind w:left="720" w:hanging="360"/>
      </w:pPr>
      <w:rPr>
        <w:rFonts w:ascii="Times New Roman" w:eastAsia="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53E218A"/>
    <w:multiLevelType w:val="hybridMultilevel"/>
    <w:tmpl w:val="FA4E122C"/>
    <w:lvl w:ilvl="0" w:tplc="13B8F378">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3"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4" w15:restartNumberingAfterBreak="0">
    <w:nsid w:val="7C9B1B0C"/>
    <w:multiLevelType w:val="hybridMultilevel"/>
    <w:tmpl w:val="A6F21E78"/>
    <w:lvl w:ilvl="0" w:tplc="65644CFA">
      <w:start w:val="1"/>
      <w:numFmt w:val="bullet"/>
      <w:lvlText w:val="•"/>
      <w:lvlJc w:val="left"/>
      <w:pPr>
        <w:tabs>
          <w:tab w:val="num" w:pos="360"/>
        </w:tabs>
        <w:ind w:left="360" w:hanging="360"/>
      </w:pPr>
      <w:rPr>
        <w:rFonts w:ascii="Arial" w:hAnsi="Arial" w:hint="default"/>
      </w:rPr>
    </w:lvl>
    <w:lvl w:ilvl="1" w:tplc="7FC6694E">
      <w:start w:val="1"/>
      <w:numFmt w:val="bullet"/>
      <w:lvlText w:val="•"/>
      <w:lvlJc w:val="left"/>
      <w:pPr>
        <w:tabs>
          <w:tab w:val="num" w:pos="1080"/>
        </w:tabs>
        <w:ind w:left="1080" w:hanging="360"/>
      </w:pPr>
      <w:rPr>
        <w:rFonts w:ascii="Arial" w:hAnsi="Arial" w:hint="default"/>
      </w:rPr>
    </w:lvl>
    <w:lvl w:ilvl="2" w:tplc="7660BE7E" w:tentative="1">
      <w:start w:val="1"/>
      <w:numFmt w:val="bullet"/>
      <w:lvlText w:val="•"/>
      <w:lvlJc w:val="left"/>
      <w:pPr>
        <w:tabs>
          <w:tab w:val="num" w:pos="1800"/>
        </w:tabs>
        <w:ind w:left="1800" w:hanging="360"/>
      </w:pPr>
      <w:rPr>
        <w:rFonts w:ascii="Arial" w:hAnsi="Arial" w:hint="default"/>
      </w:rPr>
    </w:lvl>
    <w:lvl w:ilvl="3" w:tplc="9718E356" w:tentative="1">
      <w:start w:val="1"/>
      <w:numFmt w:val="bullet"/>
      <w:lvlText w:val="•"/>
      <w:lvlJc w:val="left"/>
      <w:pPr>
        <w:tabs>
          <w:tab w:val="num" w:pos="2520"/>
        </w:tabs>
        <w:ind w:left="2520" w:hanging="360"/>
      </w:pPr>
      <w:rPr>
        <w:rFonts w:ascii="Arial" w:hAnsi="Arial" w:hint="default"/>
      </w:rPr>
    </w:lvl>
    <w:lvl w:ilvl="4" w:tplc="0562E300" w:tentative="1">
      <w:start w:val="1"/>
      <w:numFmt w:val="bullet"/>
      <w:lvlText w:val="•"/>
      <w:lvlJc w:val="left"/>
      <w:pPr>
        <w:tabs>
          <w:tab w:val="num" w:pos="3240"/>
        </w:tabs>
        <w:ind w:left="3240" w:hanging="360"/>
      </w:pPr>
      <w:rPr>
        <w:rFonts w:ascii="Arial" w:hAnsi="Arial" w:hint="default"/>
      </w:rPr>
    </w:lvl>
    <w:lvl w:ilvl="5" w:tplc="F856A67A" w:tentative="1">
      <w:start w:val="1"/>
      <w:numFmt w:val="bullet"/>
      <w:lvlText w:val="•"/>
      <w:lvlJc w:val="left"/>
      <w:pPr>
        <w:tabs>
          <w:tab w:val="num" w:pos="3960"/>
        </w:tabs>
        <w:ind w:left="3960" w:hanging="360"/>
      </w:pPr>
      <w:rPr>
        <w:rFonts w:ascii="Arial" w:hAnsi="Arial" w:hint="default"/>
      </w:rPr>
    </w:lvl>
    <w:lvl w:ilvl="6" w:tplc="349CAE4A" w:tentative="1">
      <w:start w:val="1"/>
      <w:numFmt w:val="bullet"/>
      <w:lvlText w:val="•"/>
      <w:lvlJc w:val="left"/>
      <w:pPr>
        <w:tabs>
          <w:tab w:val="num" w:pos="4680"/>
        </w:tabs>
        <w:ind w:left="4680" w:hanging="360"/>
      </w:pPr>
      <w:rPr>
        <w:rFonts w:ascii="Arial" w:hAnsi="Arial" w:hint="default"/>
      </w:rPr>
    </w:lvl>
    <w:lvl w:ilvl="7" w:tplc="E90ACC30" w:tentative="1">
      <w:start w:val="1"/>
      <w:numFmt w:val="bullet"/>
      <w:lvlText w:val="•"/>
      <w:lvlJc w:val="left"/>
      <w:pPr>
        <w:tabs>
          <w:tab w:val="num" w:pos="5400"/>
        </w:tabs>
        <w:ind w:left="5400" w:hanging="360"/>
      </w:pPr>
      <w:rPr>
        <w:rFonts w:ascii="Arial" w:hAnsi="Arial" w:hint="default"/>
      </w:rPr>
    </w:lvl>
    <w:lvl w:ilvl="8" w:tplc="C756C8C8" w:tentative="1">
      <w:start w:val="1"/>
      <w:numFmt w:val="bullet"/>
      <w:lvlText w:val="•"/>
      <w:lvlJc w:val="left"/>
      <w:pPr>
        <w:tabs>
          <w:tab w:val="num" w:pos="6120"/>
        </w:tabs>
        <w:ind w:left="6120" w:hanging="360"/>
      </w:pPr>
      <w:rPr>
        <w:rFonts w:ascii="Arial" w:hAnsi="Arial" w:hint="default"/>
      </w:rPr>
    </w:lvl>
  </w:abstractNum>
  <w:abstractNum w:abstractNumId="75"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76"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num w:numId="1" w16cid:durableId="1736511513">
    <w:abstractNumId w:val="73"/>
  </w:num>
  <w:num w:numId="2" w16cid:durableId="414479551">
    <w:abstractNumId w:val="20"/>
  </w:num>
  <w:num w:numId="3" w16cid:durableId="2101175318">
    <w:abstractNumId w:val="41"/>
  </w:num>
  <w:num w:numId="4" w16cid:durableId="1665418">
    <w:abstractNumId w:val="63"/>
  </w:num>
  <w:num w:numId="5" w16cid:durableId="1862666542">
    <w:abstractNumId w:val="74"/>
  </w:num>
  <w:num w:numId="6" w16cid:durableId="223108950">
    <w:abstractNumId w:val="35"/>
  </w:num>
  <w:num w:numId="7" w16cid:durableId="1139686886">
    <w:abstractNumId w:val="5"/>
  </w:num>
  <w:num w:numId="8" w16cid:durableId="133304418">
    <w:abstractNumId w:val="54"/>
  </w:num>
  <w:num w:numId="9" w16cid:durableId="974145731">
    <w:abstractNumId w:val="73"/>
  </w:num>
  <w:num w:numId="10" w16cid:durableId="598754879">
    <w:abstractNumId w:val="73"/>
  </w:num>
  <w:num w:numId="11" w16cid:durableId="593247485">
    <w:abstractNumId w:val="51"/>
  </w:num>
  <w:num w:numId="12" w16cid:durableId="1136722344">
    <w:abstractNumId w:val="72"/>
  </w:num>
  <w:num w:numId="13" w16cid:durableId="1065644777">
    <w:abstractNumId w:val="75"/>
  </w:num>
  <w:num w:numId="14" w16cid:durableId="1263759492">
    <w:abstractNumId w:val="0"/>
  </w:num>
  <w:num w:numId="15" w16cid:durableId="402220785">
    <w:abstractNumId w:val="66"/>
  </w:num>
  <w:num w:numId="16" w16cid:durableId="1600674747">
    <w:abstractNumId w:val="47"/>
  </w:num>
  <w:num w:numId="17" w16cid:durableId="1762221120">
    <w:abstractNumId w:val="11"/>
  </w:num>
  <w:num w:numId="18" w16cid:durableId="1721053283">
    <w:abstractNumId w:val="67"/>
  </w:num>
  <w:num w:numId="19" w16cid:durableId="1235354274">
    <w:abstractNumId w:val="10"/>
  </w:num>
  <w:num w:numId="20" w16cid:durableId="1517040165">
    <w:abstractNumId w:val="6"/>
  </w:num>
  <w:num w:numId="21" w16cid:durableId="1915696518">
    <w:abstractNumId w:val="42"/>
  </w:num>
  <w:num w:numId="22" w16cid:durableId="1717772131">
    <w:abstractNumId w:val="19"/>
  </w:num>
  <w:num w:numId="23" w16cid:durableId="1466434902">
    <w:abstractNumId w:val="26"/>
  </w:num>
  <w:num w:numId="24" w16cid:durableId="316229109">
    <w:abstractNumId w:val="69"/>
  </w:num>
  <w:num w:numId="25" w16cid:durableId="971330873">
    <w:abstractNumId w:val="44"/>
  </w:num>
  <w:num w:numId="26" w16cid:durableId="1562859752">
    <w:abstractNumId w:val="31"/>
  </w:num>
  <w:num w:numId="27" w16cid:durableId="2018848526">
    <w:abstractNumId w:val="2"/>
  </w:num>
  <w:num w:numId="28" w16cid:durableId="1967076702">
    <w:abstractNumId w:val="1"/>
  </w:num>
  <w:num w:numId="29" w16cid:durableId="1641760800">
    <w:abstractNumId w:val="57"/>
  </w:num>
  <w:num w:numId="30" w16cid:durableId="150830417">
    <w:abstractNumId w:val="62"/>
  </w:num>
  <w:num w:numId="31" w16cid:durableId="473715763">
    <w:abstractNumId w:val="55"/>
  </w:num>
  <w:num w:numId="32" w16cid:durableId="1674141205">
    <w:abstractNumId w:val="21"/>
  </w:num>
  <w:num w:numId="33" w16cid:durableId="577709048">
    <w:abstractNumId w:val="45"/>
  </w:num>
  <w:num w:numId="34" w16cid:durableId="9837353">
    <w:abstractNumId w:val="9"/>
  </w:num>
  <w:num w:numId="35" w16cid:durableId="223685920">
    <w:abstractNumId w:val="16"/>
  </w:num>
  <w:num w:numId="36" w16cid:durableId="1502357333">
    <w:abstractNumId w:val="33"/>
  </w:num>
  <w:num w:numId="37" w16cid:durableId="624653101">
    <w:abstractNumId w:val="76"/>
  </w:num>
  <w:num w:numId="38" w16cid:durableId="1803107948">
    <w:abstractNumId w:val="8"/>
  </w:num>
  <w:num w:numId="39" w16cid:durableId="599065448">
    <w:abstractNumId w:val="3"/>
  </w:num>
  <w:num w:numId="40" w16cid:durableId="236672647">
    <w:abstractNumId w:val="7"/>
  </w:num>
  <w:num w:numId="41" w16cid:durableId="12731115">
    <w:abstractNumId w:val="28"/>
  </w:num>
  <w:num w:numId="42" w16cid:durableId="662587246">
    <w:abstractNumId w:val="30"/>
  </w:num>
  <w:num w:numId="43" w16cid:durableId="2040160543">
    <w:abstractNumId w:val="4"/>
  </w:num>
  <w:num w:numId="44" w16cid:durableId="819922877">
    <w:abstractNumId w:val="56"/>
  </w:num>
  <w:num w:numId="45" w16cid:durableId="1224365347">
    <w:abstractNumId w:val="46"/>
  </w:num>
  <w:num w:numId="46" w16cid:durableId="577249080">
    <w:abstractNumId w:val="15"/>
  </w:num>
  <w:num w:numId="47" w16cid:durableId="193615335">
    <w:abstractNumId w:val="39"/>
  </w:num>
  <w:num w:numId="48" w16cid:durableId="523371639">
    <w:abstractNumId w:val="73"/>
  </w:num>
  <w:num w:numId="49" w16cid:durableId="990451406">
    <w:abstractNumId w:val="68"/>
  </w:num>
  <w:num w:numId="50" w16cid:durableId="68118942">
    <w:abstractNumId w:val="73"/>
  </w:num>
  <w:num w:numId="51" w16cid:durableId="857162912">
    <w:abstractNumId w:val="73"/>
  </w:num>
  <w:num w:numId="52" w16cid:durableId="1589384788">
    <w:abstractNumId w:val="17"/>
  </w:num>
  <w:num w:numId="53" w16cid:durableId="215699600">
    <w:abstractNumId w:val="22"/>
  </w:num>
  <w:num w:numId="54" w16cid:durableId="9836617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41274408">
    <w:abstractNumId w:val="14"/>
  </w:num>
  <w:num w:numId="56" w16cid:durableId="2036539035">
    <w:abstractNumId w:val="25"/>
  </w:num>
  <w:num w:numId="57" w16cid:durableId="2101485531">
    <w:abstractNumId w:val="37"/>
  </w:num>
  <w:num w:numId="58" w16cid:durableId="1323967220">
    <w:abstractNumId w:val="60"/>
  </w:num>
  <w:num w:numId="59" w16cid:durableId="464391570">
    <w:abstractNumId w:val="73"/>
  </w:num>
  <w:num w:numId="60" w16cid:durableId="1234004065">
    <w:abstractNumId w:val="34"/>
  </w:num>
  <w:num w:numId="61" w16cid:durableId="1281448983">
    <w:abstractNumId w:val="40"/>
  </w:num>
  <w:num w:numId="62" w16cid:durableId="411246665">
    <w:abstractNumId w:val="73"/>
  </w:num>
  <w:num w:numId="63" w16cid:durableId="60718441">
    <w:abstractNumId w:val="61"/>
  </w:num>
  <w:num w:numId="64" w16cid:durableId="1244922410">
    <w:abstractNumId w:val="32"/>
  </w:num>
  <w:num w:numId="65" w16cid:durableId="8486460">
    <w:abstractNumId w:val="48"/>
  </w:num>
  <w:num w:numId="66" w16cid:durableId="663508287">
    <w:abstractNumId w:val="53"/>
  </w:num>
  <w:num w:numId="67" w16cid:durableId="1343358252">
    <w:abstractNumId w:val="64"/>
  </w:num>
  <w:num w:numId="68" w16cid:durableId="787893363">
    <w:abstractNumId w:val="49"/>
  </w:num>
  <w:num w:numId="69" w16cid:durableId="1653832960">
    <w:abstractNumId w:val="52"/>
  </w:num>
  <w:num w:numId="70" w16cid:durableId="446462192">
    <w:abstractNumId w:val="59"/>
  </w:num>
  <w:num w:numId="71" w16cid:durableId="1903708985">
    <w:abstractNumId w:val="13"/>
  </w:num>
  <w:num w:numId="72" w16cid:durableId="1932540756">
    <w:abstractNumId w:val="7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67407692">
    <w:abstractNumId w:val="65"/>
  </w:num>
  <w:num w:numId="74" w16cid:durableId="1895460593">
    <w:abstractNumId w:val="71"/>
  </w:num>
  <w:num w:numId="75" w16cid:durableId="599029465">
    <w:abstractNumId w:val="73"/>
  </w:num>
  <w:num w:numId="76" w16cid:durableId="142813355">
    <w:abstractNumId w:val="29"/>
  </w:num>
  <w:num w:numId="77" w16cid:durableId="228855613">
    <w:abstractNumId w:val="27"/>
  </w:num>
  <w:num w:numId="78" w16cid:durableId="862010185">
    <w:abstractNumId w:val="36"/>
  </w:num>
  <w:num w:numId="79" w16cid:durableId="1304652391">
    <w:abstractNumId w:val="23"/>
  </w:num>
  <w:num w:numId="80" w16cid:durableId="414403700">
    <w:abstractNumId w:val="12"/>
  </w:num>
  <w:num w:numId="81" w16cid:durableId="858785337">
    <w:abstractNumId w:val="18"/>
  </w:num>
  <w:num w:numId="82" w16cid:durableId="2057699742">
    <w:abstractNumId w:val="50"/>
  </w:num>
  <w:num w:numId="83" w16cid:durableId="1171482666">
    <w:abstractNumId w:val="58"/>
  </w:num>
  <w:num w:numId="84" w16cid:durableId="1802765237">
    <w:abstractNumId w:val="70"/>
  </w:num>
  <w:num w:numId="85" w16cid:durableId="1745905723">
    <w:abstractNumId w:val="24"/>
  </w:num>
  <w:num w:numId="86" w16cid:durableId="1671179367">
    <w:abstractNumId w:val="73"/>
  </w:num>
  <w:num w:numId="87" w16cid:durableId="147483725">
    <w:abstractNumId w:val="73"/>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hpande, Sachin">
    <w15:presenceInfo w15:providerId="AD" w15:userId="S::sdeshpande@sharplabs.com::1c40657c-5d55-4189-806c-4ca4380c34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6"/>
  <w:removeDateAndTime/>
  <w:doNotDisplayPageBoundarie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B37"/>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633E"/>
    <w:rsid w:val="00366375"/>
    <w:rsid w:val="00366534"/>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4A77"/>
    <w:rsid w:val="00436249"/>
    <w:rsid w:val="004410ED"/>
    <w:rsid w:val="004413D9"/>
    <w:rsid w:val="00441ADB"/>
    <w:rsid w:val="00442586"/>
    <w:rsid w:val="00443C0F"/>
    <w:rsid w:val="00445C78"/>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C2C"/>
    <w:rsid w:val="00527D16"/>
    <w:rsid w:val="00530648"/>
    <w:rsid w:val="005308BF"/>
    <w:rsid w:val="0053114E"/>
    <w:rsid w:val="00531302"/>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F0D74"/>
    <w:rsid w:val="006F121B"/>
    <w:rsid w:val="006F13CB"/>
    <w:rsid w:val="006F1ED1"/>
    <w:rsid w:val="006F221A"/>
    <w:rsid w:val="006F3A40"/>
    <w:rsid w:val="006F3FEC"/>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706E"/>
    <w:rsid w:val="008577FE"/>
    <w:rsid w:val="008619D4"/>
    <w:rsid w:val="008631A2"/>
    <w:rsid w:val="00864539"/>
    <w:rsid w:val="008664E7"/>
    <w:rsid w:val="00867317"/>
    <w:rsid w:val="00867AB8"/>
    <w:rsid w:val="008700A1"/>
    <w:rsid w:val="0087169F"/>
    <w:rsid w:val="00871B00"/>
    <w:rsid w:val="00874351"/>
    <w:rsid w:val="008750AA"/>
    <w:rsid w:val="00876909"/>
    <w:rsid w:val="00882217"/>
    <w:rsid w:val="00882E21"/>
    <w:rsid w:val="008919D5"/>
    <w:rsid w:val="00892648"/>
    <w:rsid w:val="00892685"/>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54F7"/>
    <w:rsid w:val="008F5C8C"/>
    <w:rsid w:val="008F6510"/>
    <w:rsid w:val="008F7774"/>
    <w:rsid w:val="009000C2"/>
    <w:rsid w:val="0090079C"/>
    <w:rsid w:val="00900D6F"/>
    <w:rsid w:val="00901042"/>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E28"/>
    <w:rsid w:val="00AC74DD"/>
    <w:rsid w:val="00AD1710"/>
    <w:rsid w:val="00AD1C0A"/>
    <w:rsid w:val="00AD2FC0"/>
    <w:rsid w:val="00AD3056"/>
    <w:rsid w:val="00AD32BF"/>
    <w:rsid w:val="00AD51D8"/>
    <w:rsid w:val="00AD545F"/>
    <w:rsid w:val="00AD5828"/>
    <w:rsid w:val="00AD72D9"/>
    <w:rsid w:val="00AD7B67"/>
    <w:rsid w:val="00AE0E84"/>
    <w:rsid w:val="00AE359E"/>
    <w:rsid w:val="00AE4D3C"/>
    <w:rsid w:val="00AE53F1"/>
    <w:rsid w:val="00AE5E7F"/>
    <w:rsid w:val="00AE66CE"/>
    <w:rsid w:val="00AE734E"/>
    <w:rsid w:val="00AF0D53"/>
    <w:rsid w:val="00AF1E5D"/>
    <w:rsid w:val="00AF274C"/>
    <w:rsid w:val="00AF2841"/>
    <w:rsid w:val="00AF34FA"/>
    <w:rsid w:val="00AF5404"/>
    <w:rsid w:val="00AF58DB"/>
    <w:rsid w:val="00AF5B48"/>
    <w:rsid w:val="00AF5BD5"/>
    <w:rsid w:val="00AF7891"/>
    <w:rsid w:val="00AF7F5B"/>
    <w:rsid w:val="00B00C29"/>
    <w:rsid w:val="00B019C6"/>
    <w:rsid w:val="00B0269B"/>
    <w:rsid w:val="00B046B0"/>
    <w:rsid w:val="00B056A1"/>
    <w:rsid w:val="00B05D71"/>
    <w:rsid w:val="00B06702"/>
    <w:rsid w:val="00B07939"/>
    <w:rsid w:val="00B1045C"/>
    <w:rsid w:val="00B10AA2"/>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605"/>
    <w:rsid w:val="00B5764D"/>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884"/>
    <w:rsid w:val="00B919C1"/>
    <w:rsid w:val="00B93440"/>
    <w:rsid w:val="00B9595F"/>
    <w:rsid w:val="00B959CB"/>
    <w:rsid w:val="00B962EF"/>
    <w:rsid w:val="00B96FB6"/>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5C1"/>
    <w:rsid w:val="00BE3675"/>
    <w:rsid w:val="00BE3FED"/>
    <w:rsid w:val="00BE4BBD"/>
    <w:rsid w:val="00BE4CCC"/>
    <w:rsid w:val="00BE52B8"/>
    <w:rsid w:val="00BE53A2"/>
    <w:rsid w:val="00BE54F6"/>
    <w:rsid w:val="00BF25C2"/>
    <w:rsid w:val="00BF2985"/>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56B"/>
    <w:rsid w:val="00E04092"/>
    <w:rsid w:val="00E0466B"/>
    <w:rsid w:val="00E04D59"/>
    <w:rsid w:val="00E05641"/>
    <w:rsid w:val="00E05942"/>
    <w:rsid w:val="00E0665F"/>
    <w:rsid w:val="00E07C27"/>
    <w:rsid w:val="00E11C26"/>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EED"/>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9"/>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20"/>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16"/>
      </w:numPr>
      <w:spacing w:before="180"/>
    </w:pPr>
    <w:rPr>
      <w:rFonts w:ascii="Arial" w:eastAsia="Times New Roman" w:hAnsi="Arial"/>
      <w:lang w:val="en-US" w:eastAsia="en-US"/>
    </w:rPr>
  </w:style>
  <w:style w:type="paragraph" w:styleId="List3">
    <w:name w:val="List 3"/>
    <w:rsid w:val="009227AE"/>
    <w:pPr>
      <w:numPr>
        <w:numId w:val="15"/>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17"/>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8"/>
      </w:numPr>
    </w:pPr>
    <w:rPr>
      <w:rFonts w:ascii="Arial" w:eastAsia="Times New Roman" w:hAnsi="Arial"/>
      <w:lang w:val="en-US" w:eastAsia="en-US"/>
    </w:rPr>
  </w:style>
  <w:style w:type="paragraph" w:customStyle="1" w:styleId="ListBulletwide">
    <w:name w:val="List Bullet (wide)"/>
    <w:rsid w:val="009227AE"/>
    <w:pPr>
      <w:numPr>
        <w:numId w:val="21"/>
      </w:numPr>
    </w:pPr>
    <w:rPr>
      <w:rFonts w:ascii="Arial" w:eastAsia="Times New Roman" w:hAnsi="Arial"/>
      <w:lang w:val="en-US" w:eastAsia="en-US"/>
    </w:rPr>
  </w:style>
  <w:style w:type="paragraph" w:customStyle="1" w:styleId="ListBullet2wide">
    <w:name w:val="List Bullet 2 (wide)"/>
    <w:rsid w:val="009227AE"/>
    <w:pPr>
      <w:numPr>
        <w:numId w:val="22"/>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14"/>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24"/>
      </w:numPr>
    </w:pPr>
  </w:style>
  <w:style w:type="paragraph" w:styleId="List">
    <w:name w:val="List"/>
    <w:rsid w:val="009227AE"/>
    <w:pPr>
      <w:numPr>
        <w:numId w:val="23"/>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13"/>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25"/>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26"/>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27"/>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8"/>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9"/>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33"/>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30"/>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31"/>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32"/>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
    <w:name w:val="表 (青) 12"/>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33"/>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33"/>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33"/>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33"/>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33"/>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34"/>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34"/>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34"/>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34"/>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35"/>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36"/>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37"/>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8"/>
      </w:numPr>
    </w:pPr>
    <w:rPr>
      <w:rFonts w:ascii="Cambria" w:eastAsia="Calibri" w:hAnsi="Cambria"/>
      <w:szCs w:val="22"/>
      <w:lang w:val="en-GB" w:eastAsia="en-US"/>
    </w:rPr>
  </w:style>
  <w:style w:type="paragraph" w:customStyle="1" w:styleId="ANNEXZ">
    <w:name w:val="ANNEXZ"/>
    <w:basedOn w:val="ANNEX"/>
    <w:next w:val="Normal"/>
    <w:rsid w:val="009227AE"/>
    <w:pPr>
      <w:numPr>
        <w:numId w:val="45"/>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40"/>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9"/>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43"/>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41"/>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42"/>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44"/>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46</Pages>
  <Words>15985</Words>
  <Characters>91120</Characters>
  <Application>Microsoft Office Word</Application>
  <DocSecurity>0</DocSecurity>
  <Lines>759</Lines>
  <Paragraphs>213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Huawei</Company>
  <LinksUpToDate>false</LinksUpToDate>
  <CharactersWithSpaces>106892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Sachin Deshpande</dc:creator>
  <cp:lastModifiedBy>Deshpande, Sachin</cp:lastModifiedBy>
  <cp:revision>158</cp:revision>
  <dcterms:created xsi:type="dcterms:W3CDTF">2019-05-17T00:17:00Z</dcterms:created>
  <dcterms:modified xsi:type="dcterms:W3CDTF">2022-05-04T21:09:00Z</dcterms:modified>
</cp:coreProperties>
</file>