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D172AFB"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ins w:id="0" w:author="Dimitri Podborski" w:date="2022-05-03T01:44:00Z">
        <w:r w:rsidR="00EE5C7F">
          <w:rPr>
            <w:rFonts w:cs="Times New Roman"/>
            <w:spacing w:val="28"/>
            <w:w w:val="115"/>
            <w:sz w:val="48"/>
            <w:szCs w:val="48"/>
            <w:u w:val="thick"/>
            <w:lang w:val="en-GB"/>
          </w:rPr>
          <w:t>0570</w:t>
        </w:r>
      </w:ins>
      <w:del w:id="1" w:author="Dimitri Podborski" w:date="2022-05-03T01:44:00Z">
        <w:r w:rsidR="00360A4F" w:rsidRPr="00360A4F" w:rsidDel="00EE5C7F">
          <w:rPr>
            <w:rFonts w:cs="Times New Roman"/>
            <w:spacing w:val="28"/>
            <w:w w:val="115"/>
            <w:sz w:val="48"/>
            <w:szCs w:val="48"/>
            <w:u w:val="thick"/>
            <w:lang w:val="en-GB"/>
          </w:rPr>
          <w:delText>0515</w:delText>
        </w:r>
      </w:del>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10716F17"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r w:rsidR="00EE5C7F">
        <w:rPr>
          <w:rFonts w:cs="Times New Roman"/>
          <w:noProof/>
          <w:snapToGrid w:val="0"/>
          <w:szCs w:val="24"/>
          <w:lang w:val="en-GB"/>
        </w:rPr>
        <w:t>2022-01-27</w:t>
      </w:r>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36E510E5"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r w:rsidR="00132F97">
        <w:rPr>
          <w:rFonts w:cs="Times New Roman"/>
          <w:noProof/>
          <w:snapToGrid w:val="0"/>
          <w:szCs w:val="24"/>
          <w:lang w:val="en-GB"/>
        </w:rPr>
        <w:t>4</w:t>
      </w:r>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1DDF0497"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ins w:id="2" w:author="Dimitri Podborski" w:date="2022-05-03T01:45:00Z">
        <w:r w:rsidR="00EE5C7F">
          <w:rPr>
            <w:rFonts w:eastAsia="SimSun" w:cs="Times New Roman"/>
            <w:b/>
            <w:sz w:val="48"/>
            <w:szCs w:val="24"/>
            <w:lang w:val="en-GB" w:eastAsia="zh-CN"/>
          </w:rPr>
          <w:t>0570</w:t>
        </w:r>
      </w:ins>
      <w:del w:id="3" w:author="Dimitri Podborski" w:date="2022-05-03T01:45:00Z">
        <w:r w:rsidR="00360A4F" w:rsidRPr="00360A4F" w:rsidDel="00EE5C7F">
          <w:rPr>
            <w:rFonts w:eastAsia="SimSun" w:cs="Times New Roman"/>
            <w:b/>
            <w:sz w:val="48"/>
            <w:szCs w:val="24"/>
            <w:lang w:val="en-GB" w:eastAsia="zh-CN"/>
          </w:rPr>
          <w:delText>0515</w:delText>
        </w:r>
      </w:del>
      <w:r w:rsidR="004C352E" w:rsidRPr="00360A4F">
        <w:rPr>
          <w:rFonts w:eastAsia="SimSun" w:cs="Times New Roman"/>
          <w:b/>
          <w:sz w:val="48"/>
          <w:szCs w:val="24"/>
          <w:lang w:val="en-GB" w:eastAsia="zh-CN"/>
        </w:rPr>
        <w:fldChar w:fldCharType="end"/>
      </w:r>
    </w:p>
    <w:p w14:paraId="40403B12" w14:textId="2357DD8B" w:rsidR="00954B0D" w:rsidRPr="00C955C7" w:rsidRDefault="00BC1590" w:rsidP="004C352E">
      <w:pPr>
        <w:widowControl/>
        <w:spacing w:after="480"/>
        <w:jc w:val="right"/>
        <w:rPr>
          <w:rFonts w:eastAsia="SimSun" w:cs="Times New Roman"/>
          <w:b/>
          <w:sz w:val="28"/>
          <w:szCs w:val="24"/>
          <w:lang w:val="en-GB" w:eastAsia="zh-CN"/>
        </w:rPr>
      </w:pPr>
      <w:r w:rsidRPr="00360A4F">
        <w:rPr>
          <w:rFonts w:eastAsia="SimSun" w:cs="Times New Roman"/>
          <w:b/>
          <w:sz w:val="28"/>
          <w:szCs w:val="24"/>
          <w:lang w:val="en-GB" w:eastAsia="zh-CN"/>
        </w:rPr>
        <w:fldChar w:fldCharType="begin"/>
      </w:r>
      <w:r w:rsidRPr="00360A4F">
        <w:rPr>
          <w:rFonts w:eastAsia="SimSun" w:cs="Times New Roman"/>
          <w:b/>
          <w:sz w:val="28"/>
          <w:szCs w:val="24"/>
          <w:lang w:val="en-GB" w:eastAsia="zh-CN"/>
        </w:rPr>
        <w:instrText xml:space="preserve"> SAVEDATE \@ "MMMM yyyy" \* MERGEFORMAT </w:instrText>
      </w:r>
      <w:r w:rsidRPr="00360A4F">
        <w:rPr>
          <w:rFonts w:eastAsia="SimSun" w:cs="Times New Roman"/>
          <w:b/>
          <w:sz w:val="28"/>
          <w:szCs w:val="24"/>
          <w:lang w:val="en-GB" w:eastAsia="zh-CN"/>
        </w:rPr>
        <w:fldChar w:fldCharType="separate"/>
      </w:r>
      <w:r w:rsidR="00EE5C7F">
        <w:rPr>
          <w:rFonts w:eastAsia="SimSun" w:cs="Times New Roman"/>
          <w:b/>
          <w:noProof/>
          <w:sz w:val="28"/>
          <w:szCs w:val="24"/>
          <w:lang w:val="en-GB" w:eastAsia="zh-CN"/>
        </w:rPr>
        <w:t>January 2022</w:t>
      </w:r>
      <w:r w:rsidRPr="00360A4F">
        <w:rPr>
          <w:rFonts w:eastAsia="SimSun" w:cs="Times New Roman"/>
          <w:b/>
          <w:sz w:val="28"/>
          <w:szCs w:val="24"/>
          <w:lang w:val="en-GB" w:eastAsia="zh-CN"/>
        </w:rPr>
        <w:fldChar w:fldCharType="end"/>
      </w:r>
      <w:r w:rsidR="00954B0D" w:rsidRPr="00C955C7">
        <w:rPr>
          <w:rFonts w:eastAsia="SimSu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6ABF845E"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ins w:id="4" w:author="Dimitri Podborski" w:date="2022-05-03T01:44:00Z">
              <w:r w:rsidR="00EE5C7F">
                <w:rPr>
                  <w:rFonts w:cs="Times New Roman"/>
                  <w:b/>
                  <w:szCs w:val="24"/>
                  <w:lang w:val="en-GB"/>
                </w:rPr>
                <w:t>21463</w:t>
              </w:r>
            </w:ins>
            <w:del w:id="5" w:author="Dimitri Podborski" w:date="2022-05-03T01:44:00Z">
              <w:r w:rsidR="00360A4F" w:rsidRPr="00360A4F" w:rsidDel="00EE5C7F">
                <w:rPr>
                  <w:rFonts w:cs="Times New Roman"/>
                  <w:b/>
                  <w:szCs w:val="24"/>
                  <w:lang w:val="en-GB"/>
                </w:rPr>
                <w:delText>21331</w:delText>
              </w:r>
            </w:del>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Introduction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BA4293">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BA4293">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BA4293">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BA4293">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BA4293">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6" w:name="_Toc94204567"/>
      <w:r w:rsidR="0012382D">
        <w:rPr>
          <w:lang w:val="en-GB"/>
        </w:rPr>
        <w:lastRenderedPageBreak/>
        <w:t>Introduction</w:t>
      </w:r>
      <w:bookmarkEnd w:id="6"/>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7" w:name="_Toc94204568"/>
      <w:r w:rsidRPr="0012382D">
        <w:rPr>
          <w:lang w:val="en-GB"/>
        </w:rPr>
        <w:t xml:space="preserve">Object definition issues: </w:t>
      </w:r>
      <w:hyperlink r:id="rId11" w:history="1">
        <w:r w:rsidRPr="000E3262">
          <w:rPr>
            <w:rStyle w:val="Hyperlink"/>
            <w:lang w:val="en-GB"/>
          </w:rPr>
          <w:t>#192</w:t>
        </w:r>
        <w:bookmarkEnd w:id="7"/>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8" w:name="_Ref93741591"/>
      <w:bookmarkStart w:id="9" w:name="_Toc94204569"/>
      <w:r w:rsidRPr="0096429D">
        <w:rPr>
          <w:rStyle w:val="codeZchn"/>
        </w:rPr>
        <w:t>obj_idx_length</w:t>
      </w:r>
      <w:bookmarkEnd w:id="8"/>
      <w:bookmarkEnd w:id="9"/>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i-th</w:t>
      </w:r>
      <w:proofErr w:type="spellEnd"/>
      <w:r w:rsidRPr="0096429D">
        <w:rPr>
          <w:i/>
          <w:iCs/>
          <w:lang w:val="en-GB"/>
        </w:rPr>
        <w:t xml:space="preserve">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10" w:name="_Toc94204570"/>
      <w:r w:rsidRPr="0096429D">
        <w:rPr>
          <w:rStyle w:val="codeZchn"/>
        </w:rPr>
        <w:t>obj_dep_idx_length</w:t>
      </w:r>
      <w:bookmarkEnd w:id="10"/>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11" w:name="_Toc94204571"/>
      <w:r w:rsidRPr="0012382D">
        <w:rPr>
          <w:lang w:val="en-GB"/>
        </w:rPr>
        <w:t xml:space="preserve">Video decoder configuration for single track carriage: </w:t>
      </w:r>
      <w:hyperlink r:id="rId12" w:history="1">
        <w:r w:rsidRPr="000E3262">
          <w:rPr>
            <w:rStyle w:val="Hyperlink"/>
            <w:lang w:val="en-GB"/>
          </w:rPr>
          <w:t>#170</w:t>
        </w:r>
        <w:bookmarkEnd w:id="11"/>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section 7.3 of </w:t>
      </w:r>
      <w:r>
        <w:rPr>
          <w:lang w:val="en-GB"/>
        </w:rPr>
        <w:t>23090-10</w:t>
      </w:r>
      <w:r w:rsidRPr="00D546B0">
        <w:rPr>
          <w:lang w:val="en-GB"/>
        </w:rPr>
        <w:t xml:space="preserve"> specifies the single-track carriage of V3C data in so called V3C </w:t>
      </w:r>
      <w:r w:rsidRPr="00D546B0">
        <w:rPr>
          <w:lang w:val="en-GB"/>
        </w:rPr>
        <w:lastRenderedPageBreak/>
        <w:t>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 xml:space="preserve">should be extended </w:t>
      </w:r>
      <w:proofErr w:type="gramStart"/>
      <w:r>
        <w:rPr>
          <w:lang w:val="en-GB"/>
        </w:rPr>
        <w:t>in order to</w:t>
      </w:r>
      <w:proofErr w:type="gramEnd"/>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12" w:name="_Toc94204572"/>
      <w:r w:rsidRPr="0012382D">
        <w:rPr>
          <w:lang w:val="en-GB"/>
        </w:rPr>
        <w:t xml:space="preserve">V3CVector3 precision and sign: </w:t>
      </w:r>
      <w:hyperlink r:id="rId13" w:history="1">
        <w:r w:rsidRPr="000E3262">
          <w:rPr>
            <w:rStyle w:val="Hyperlink"/>
            <w:lang w:val="en-GB"/>
          </w:rPr>
          <w:t>#193</w:t>
        </w:r>
        <w:bookmarkEnd w:id="12"/>
      </w:hyperlink>
    </w:p>
    <w:p w14:paraId="391756CA" w14:textId="33E38039" w:rsidR="000E3262" w:rsidRDefault="000D6AF9" w:rsidP="000E3262">
      <w:pPr>
        <w:rPr>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69C33A3A" w14:textId="3494C879" w:rsidR="000E3262" w:rsidRDefault="000E3262" w:rsidP="000E3262">
      <w:pPr>
        <w:rPr>
          <w:lang w:val="en-GB"/>
        </w:rPr>
      </w:pPr>
    </w:p>
    <w:sectPr w:rsidR="000E3262"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3D07" w14:textId="77777777" w:rsidR="00BA4293" w:rsidRDefault="00BA4293" w:rsidP="009E784A">
      <w:r>
        <w:separator/>
      </w:r>
    </w:p>
  </w:endnote>
  <w:endnote w:type="continuationSeparator" w:id="0">
    <w:p w14:paraId="7CA197F7" w14:textId="77777777" w:rsidR="00BA4293" w:rsidRDefault="00BA429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BA4293"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57B8" w14:textId="77777777" w:rsidR="00BA4293" w:rsidRDefault="00BA4293" w:rsidP="009E784A">
      <w:r>
        <w:separator/>
      </w:r>
    </w:p>
  </w:footnote>
  <w:footnote w:type="continuationSeparator" w:id="0">
    <w:p w14:paraId="7490EA37" w14:textId="77777777" w:rsidR="00BA4293" w:rsidRDefault="00BA429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BA4293"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1"/>
  </w:num>
  <w:num w:numId="2" w16cid:durableId="1744642567">
    <w:abstractNumId w:val="2"/>
  </w:num>
  <w:num w:numId="3" w16cid:durableId="1138651072">
    <w:abstractNumId w:val="3"/>
  </w:num>
  <w:num w:numId="4" w16cid:durableId="1167945187">
    <w:abstractNumId w:val="5"/>
  </w:num>
  <w:num w:numId="5" w16cid:durableId="1880360466">
    <w:abstractNumId w:val="6"/>
  </w:num>
  <w:num w:numId="6" w16cid:durableId="1570924853">
    <w:abstractNumId w:val="6"/>
  </w:num>
  <w:num w:numId="7" w16cid:durableId="1200169593">
    <w:abstractNumId w:val="6"/>
  </w:num>
  <w:num w:numId="8" w16cid:durableId="1370375788">
    <w:abstractNumId w:val="4"/>
  </w:num>
  <w:num w:numId="9" w16cid:durableId="6985482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968DA"/>
    <w:rsid w:val="000C78E6"/>
    <w:rsid w:val="000D6AF9"/>
    <w:rsid w:val="000E3262"/>
    <w:rsid w:val="000F0B0B"/>
    <w:rsid w:val="000F663A"/>
    <w:rsid w:val="0012382D"/>
    <w:rsid w:val="00132F97"/>
    <w:rsid w:val="001601F6"/>
    <w:rsid w:val="0017051E"/>
    <w:rsid w:val="0018563E"/>
    <w:rsid w:val="00195FF0"/>
    <w:rsid w:val="00196997"/>
    <w:rsid w:val="001B5A3B"/>
    <w:rsid w:val="001E18A9"/>
    <w:rsid w:val="00251B5B"/>
    <w:rsid w:val="00263789"/>
    <w:rsid w:val="003226C8"/>
    <w:rsid w:val="00342AC6"/>
    <w:rsid w:val="00360A4F"/>
    <w:rsid w:val="0037698F"/>
    <w:rsid w:val="00385C5D"/>
    <w:rsid w:val="00394F53"/>
    <w:rsid w:val="003B0FC6"/>
    <w:rsid w:val="003B4215"/>
    <w:rsid w:val="003D758C"/>
    <w:rsid w:val="004A70D1"/>
    <w:rsid w:val="004C352E"/>
    <w:rsid w:val="004E45B6"/>
    <w:rsid w:val="004F5473"/>
    <w:rsid w:val="00540DEA"/>
    <w:rsid w:val="00544CAC"/>
    <w:rsid w:val="0055530C"/>
    <w:rsid w:val="005612C2"/>
    <w:rsid w:val="005C2A51"/>
    <w:rsid w:val="0060567C"/>
    <w:rsid w:val="006224DA"/>
    <w:rsid w:val="00622C6C"/>
    <w:rsid w:val="0063127E"/>
    <w:rsid w:val="00651912"/>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36E0"/>
    <w:rsid w:val="0096429D"/>
    <w:rsid w:val="00980E7B"/>
    <w:rsid w:val="009B09C2"/>
    <w:rsid w:val="009C464E"/>
    <w:rsid w:val="009C5AAC"/>
    <w:rsid w:val="009D5D9F"/>
    <w:rsid w:val="009E5E4A"/>
    <w:rsid w:val="009E784A"/>
    <w:rsid w:val="00A07D88"/>
    <w:rsid w:val="00A32EE4"/>
    <w:rsid w:val="00A84EE3"/>
    <w:rsid w:val="00A96526"/>
    <w:rsid w:val="00AE1FC2"/>
    <w:rsid w:val="00AF5B69"/>
    <w:rsid w:val="00B10D58"/>
    <w:rsid w:val="00B24CCE"/>
    <w:rsid w:val="00B276B0"/>
    <w:rsid w:val="00B62642"/>
    <w:rsid w:val="00B76095"/>
    <w:rsid w:val="00BA4293"/>
    <w:rsid w:val="00BA60FC"/>
    <w:rsid w:val="00BC1590"/>
    <w:rsid w:val="00BD1826"/>
    <w:rsid w:val="00C02E55"/>
    <w:rsid w:val="00C37B3C"/>
    <w:rsid w:val="00C5289E"/>
    <w:rsid w:val="00C86F05"/>
    <w:rsid w:val="00C955C7"/>
    <w:rsid w:val="00CB798F"/>
    <w:rsid w:val="00CD36BE"/>
    <w:rsid w:val="00CF1629"/>
    <w:rsid w:val="00D140C0"/>
    <w:rsid w:val="00D14A62"/>
    <w:rsid w:val="00D156B3"/>
    <w:rsid w:val="00D437AA"/>
    <w:rsid w:val="00D546B0"/>
    <w:rsid w:val="00D709E9"/>
    <w:rsid w:val="00D77233"/>
    <w:rsid w:val="00DC464F"/>
    <w:rsid w:val="00DE4DF7"/>
    <w:rsid w:val="00DE5BF9"/>
    <w:rsid w:val="00E12346"/>
    <w:rsid w:val="00E2002C"/>
    <w:rsid w:val="00E320F0"/>
    <w:rsid w:val="00E565AB"/>
    <w:rsid w:val="00E6138D"/>
    <w:rsid w:val="00E843CE"/>
    <w:rsid w:val="00E925E8"/>
    <w:rsid w:val="00E9507F"/>
    <w:rsid w:val="00E965CC"/>
    <w:rsid w:val="00EA12EF"/>
    <w:rsid w:val="00EE5C7F"/>
    <w:rsid w:val="00EF2D59"/>
    <w:rsid w:val="00F03F9B"/>
    <w:rsid w:val="00F419DA"/>
    <w:rsid w:val="00F73309"/>
    <w:rsid w:val="00FB726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egx.int-evry.fr/software/MPEG/Systems/PCC-SYS/23090-10-review/-/issues/224"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883</Words>
  <Characters>4922</Characters>
  <Application>Microsoft Office Word</Application>
  <DocSecurity>0</DocSecurity>
  <Lines>136</Lines>
  <Paragraphs>80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5725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Dimitri Podborski</cp:lastModifiedBy>
  <cp:revision>19</cp:revision>
  <dcterms:created xsi:type="dcterms:W3CDTF">2021-07-16T01:47:00Z</dcterms:created>
  <dcterms:modified xsi:type="dcterms:W3CDTF">2022-05-03T08:45:00Z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0570</vt:lpwstr>
  </property>
  <property fmtid="{D5CDD505-2E9C-101B-9397-08002B2CF9AE}" pid="3" name="MDMSNumber">
    <vt:lpwstr>21463</vt:lpwstr>
  </property>
</Properties>
</file>