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763FB73"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05-02T13:52:00Z">
        <w:r w:rsidR="00623AD7">
          <w:rPr>
            <w:spacing w:val="28"/>
            <w:w w:val="115"/>
            <w:sz w:val="48"/>
            <w:szCs w:val="48"/>
            <w:u w:val="thick"/>
            <w:lang w:val="en-GB"/>
          </w:rPr>
          <w:t>0549</w:t>
        </w:r>
      </w:ins>
      <w:del w:id="1" w:author="Dimitri Podborski" w:date="2022-01-21T17:45:00Z">
        <w:r w:rsidR="00A871B8" w:rsidDel="008C473E">
          <w:rPr>
            <w:spacing w:val="28"/>
            <w:w w:val="115"/>
            <w:sz w:val="48"/>
            <w:szCs w:val="48"/>
            <w:u w:val="thick"/>
            <w:lang w:val="en-GB"/>
          </w:rPr>
          <w:delText>0398</w:delText>
        </w:r>
      </w:del>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ED85017"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A871B8">
        <w:rPr>
          <w:snapToGrid w:val="0"/>
          <w:lang w:val="en-GB"/>
        </w:rPr>
        <w:t>WD of ISO/IEC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1EE329AA"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2" w:author="Dimitri Podborski" w:date="2022-05-02T13:52:00Z">
        <w:r w:rsidR="00623AD7">
          <w:rPr>
            <w:noProof/>
            <w:snapToGrid w:val="0"/>
            <w:lang w:val="en-GB"/>
          </w:rPr>
          <w:t>2022-0</w:t>
        </w:r>
        <w:r w:rsidR="00623AD7">
          <w:rPr>
            <w:noProof/>
            <w:snapToGrid w:val="0"/>
            <w:lang w:val="en-GB"/>
          </w:rPr>
          <w:t>4</w:t>
        </w:r>
        <w:r w:rsidR="00623AD7">
          <w:rPr>
            <w:noProof/>
            <w:snapToGrid w:val="0"/>
            <w:lang w:val="en-GB"/>
          </w:rPr>
          <w:t>-2</w:t>
        </w:r>
        <w:r w:rsidR="00623AD7">
          <w:rPr>
            <w:noProof/>
            <w:snapToGrid w:val="0"/>
            <w:lang w:val="en-GB"/>
          </w:rPr>
          <w:t>9</w:t>
        </w:r>
      </w:ins>
      <w:del w:id="3" w:author="Dimitri Podborski" w:date="2022-05-02T13:52:00Z">
        <w:r w:rsidR="008C473E" w:rsidDel="00623AD7">
          <w:rPr>
            <w:noProof/>
            <w:snapToGrid w:val="0"/>
            <w:lang w:val="en-GB"/>
          </w:rPr>
          <w:delText>202</w:delText>
        </w:r>
      </w:del>
      <w:del w:id="4" w:author="Dimitri Podborski" w:date="2022-01-21T17:46:00Z">
        <w:r w:rsidR="008C473E" w:rsidDel="008C473E">
          <w:rPr>
            <w:noProof/>
            <w:snapToGrid w:val="0"/>
            <w:lang w:val="en-GB"/>
          </w:rPr>
          <w:delText>1</w:delText>
        </w:r>
      </w:del>
      <w:del w:id="5" w:author="Dimitri Podborski" w:date="2022-05-02T13:52:00Z">
        <w:r w:rsidR="008C473E" w:rsidDel="00623AD7">
          <w:rPr>
            <w:noProof/>
            <w:snapToGrid w:val="0"/>
            <w:lang w:val="en-GB"/>
          </w:rPr>
          <w:delText>-</w:delText>
        </w:r>
      </w:del>
      <w:del w:id="6" w:author="Dimitri Podborski" w:date="2022-01-21T17:46:00Z">
        <w:r w:rsidR="008C473E" w:rsidDel="008C473E">
          <w:rPr>
            <w:noProof/>
            <w:snapToGrid w:val="0"/>
            <w:lang w:val="en-GB"/>
          </w:rPr>
          <w:delText>10</w:delText>
        </w:r>
      </w:del>
      <w:del w:id="7" w:author="Dimitri Podborski" w:date="2022-05-02T13:52:00Z">
        <w:r w:rsidR="008C473E" w:rsidDel="00623AD7">
          <w:rPr>
            <w:noProof/>
            <w:snapToGrid w:val="0"/>
            <w:lang w:val="en-GB"/>
          </w:rPr>
          <w:delText>-</w:delText>
        </w:r>
      </w:del>
      <w:del w:id="8" w:author="Dimitri Podborski" w:date="2022-01-21T17:46:00Z">
        <w:r w:rsidR="008C473E" w:rsidDel="008C473E">
          <w:rPr>
            <w:noProof/>
            <w:snapToGrid w:val="0"/>
            <w:lang w:val="en-GB"/>
          </w:rPr>
          <w:delText>1</w:delText>
        </w:r>
      </w:del>
      <w:del w:id="9" w:author="Dimitri Podborski" w:date="2022-01-21T17:47:00Z">
        <w:r w:rsidR="008C473E" w:rsidDel="008C473E">
          <w:rPr>
            <w:noProof/>
            <w:snapToGrid w:val="0"/>
            <w:lang w:val="en-GB"/>
          </w:rPr>
          <w:delText>9</w:delText>
        </w:r>
      </w:del>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5A86AEFB"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del w:id="10" w:author="Dimitri Podborski" w:date="2022-01-21T17:54:00Z">
        <w:r w:rsidR="00C43063" w:rsidDel="009C3B49">
          <w:rPr>
            <w:snapToGrid w:val="0"/>
            <w:lang w:val="en-GB"/>
          </w:rPr>
          <w:delText>5</w:delText>
        </w:r>
        <w:r w:rsidR="00C43063" w:rsidRPr="00C955C7" w:rsidDel="009C3B49">
          <w:rPr>
            <w:snapToGrid w:val="0"/>
            <w:lang w:val="en-GB"/>
          </w:rPr>
          <w:delText xml:space="preserve"> </w:delText>
        </w:r>
      </w:del>
      <w:ins w:id="11" w:author="Dimitri Podborski" w:date="2022-01-21T17:54:00Z">
        <w:r w:rsidR="009C3B49">
          <w:rPr>
            <w:snapToGrid w:val="0"/>
            <w:lang w:val="en-GB"/>
          </w:rPr>
          <w:t>6</w:t>
        </w:r>
        <w:r w:rsidR="009C3B49" w:rsidRPr="00C955C7">
          <w:rPr>
            <w:snapToGrid w:val="0"/>
            <w:lang w:val="en-GB"/>
          </w:rPr>
          <w:t xml:space="preserve"> </w:t>
        </w:r>
      </w:ins>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3193ABEE"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ins w:id="12" w:author="Dimitri Podborski" w:date="2022-05-02T13:52:00Z">
        <w:r w:rsidR="00623AD7">
          <w:rPr>
            <w:rFonts w:eastAsia="SimSun"/>
            <w:b/>
            <w:sz w:val="48"/>
            <w:lang w:val="en-GB" w:eastAsia="zh-CN"/>
          </w:rPr>
          <w:t>0549</w:t>
        </w:r>
      </w:ins>
      <w:del w:id="13" w:author="Dimitri Podborski" w:date="2022-01-21T17:46:00Z">
        <w:r w:rsidR="00A871B8" w:rsidDel="008C473E">
          <w:rPr>
            <w:rFonts w:eastAsia="SimSun"/>
            <w:b/>
            <w:sz w:val="48"/>
            <w:lang w:val="en-GB" w:eastAsia="zh-CN"/>
          </w:rPr>
          <w:delText>0398</w:delText>
        </w:r>
      </w:del>
      <w:r w:rsidR="004C352E" w:rsidRPr="00B13678">
        <w:rPr>
          <w:rFonts w:eastAsia="SimSun"/>
          <w:b/>
          <w:sz w:val="48"/>
          <w:lang w:val="en-GB" w:eastAsia="zh-CN"/>
        </w:rPr>
        <w:fldChar w:fldCharType="end"/>
      </w:r>
    </w:p>
    <w:p w14:paraId="40403B12" w14:textId="369EF342" w:rsidR="00954B0D" w:rsidRPr="00C955C7" w:rsidRDefault="004C352E" w:rsidP="00D60930">
      <w:pPr>
        <w:spacing w:after="480" w:line="240" w:lineRule="auto"/>
        <w:jc w:val="right"/>
        <w:rPr>
          <w:rFonts w:eastAsia="SimSun"/>
          <w:b/>
          <w:sz w:val="28"/>
          <w:lang w:val="en-GB" w:eastAsia="zh-CN"/>
        </w:rPr>
      </w:pPr>
      <w:del w:id="14" w:author="Dimitri Podborski" w:date="2022-01-21T17:48:00Z">
        <w:r w:rsidRPr="00B13678" w:rsidDel="008C473E">
          <w:rPr>
            <w:rFonts w:eastAsia="SimSun"/>
            <w:b/>
            <w:sz w:val="28"/>
            <w:lang w:val="en-GB" w:eastAsia="zh-CN"/>
          </w:rPr>
          <w:fldChar w:fldCharType="begin"/>
        </w:r>
        <w:r w:rsidRPr="00B13678" w:rsidDel="008C473E">
          <w:rPr>
            <w:rFonts w:eastAsia="SimSun"/>
            <w:b/>
            <w:sz w:val="28"/>
            <w:lang w:val="en-GB" w:eastAsia="zh-CN"/>
          </w:rPr>
          <w:delInstrText xml:space="preserve"> SAVEDATE \@ "MMMM yyyy" \* MERGEFORMAT </w:delInstrText>
        </w:r>
        <w:r w:rsidRPr="00B13678" w:rsidDel="008C473E">
          <w:rPr>
            <w:rFonts w:eastAsia="SimSun"/>
            <w:b/>
            <w:sz w:val="28"/>
            <w:lang w:val="en-GB" w:eastAsia="zh-CN"/>
          </w:rPr>
          <w:fldChar w:fldCharType="separate"/>
        </w:r>
        <w:r w:rsidR="008C473E" w:rsidDel="008C473E">
          <w:rPr>
            <w:rFonts w:eastAsia="SimSun"/>
            <w:b/>
            <w:noProof/>
            <w:sz w:val="28"/>
            <w:lang w:val="en-GB" w:eastAsia="zh-CN"/>
          </w:rPr>
          <w:delText>October 2021</w:delText>
        </w:r>
        <w:r w:rsidRPr="00B13678" w:rsidDel="008C473E">
          <w:rPr>
            <w:rFonts w:eastAsia="SimSun"/>
            <w:b/>
            <w:sz w:val="28"/>
            <w:lang w:val="en-GB" w:eastAsia="zh-CN"/>
          </w:rPr>
          <w:fldChar w:fldCharType="end"/>
        </w:r>
      </w:del>
      <w:ins w:id="15" w:author="Dimitri Podborski" w:date="2022-01-21T17:48:00Z">
        <w:r w:rsidR="008C473E" w:rsidRPr="00B13678">
          <w:rPr>
            <w:rFonts w:eastAsia="SimSun"/>
            <w:b/>
            <w:sz w:val="28"/>
            <w:lang w:val="en-GB" w:eastAsia="zh-CN"/>
          </w:rPr>
          <w:fldChar w:fldCharType="begin"/>
        </w:r>
        <w:r w:rsidR="008C473E" w:rsidRPr="00B13678">
          <w:rPr>
            <w:rFonts w:eastAsia="SimSun"/>
            <w:b/>
            <w:sz w:val="28"/>
            <w:lang w:val="en-GB" w:eastAsia="zh-CN"/>
          </w:rPr>
          <w:instrText xml:space="preserve"> SAVEDATE \@ "MMMM yyyy" \* MERGEFORMAT </w:instrText>
        </w:r>
        <w:r w:rsidR="008C473E" w:rsidRPr="00B13678">
          <w:rPr>
            <w:rFonts w:eastAsia="SimSun"/>
            <w:b/>
            <w:sz w:val="28"/>
            <w:lang w:val="en-GB" w:eastAsia="zh-CN"/>
          </w:rPr>
          <w:fldChar w:fldCharType="separate"/>
        </w:r>
      </w:ins>
      <w:ins w:id="16" w:author="Dimitri Podborski" w:date="2022-05-02T13:52:00Z">
        <w:r w:rsidR="00623AD7">
          <w:rPr>
            <w:rFonts w:eastAsia="SimSun"/>
            <w:b/>
            <w:noProof/>
            <w:sz w:val="28"/>
            <w:lang w:val="en-GB" w:eastAsia="zh-CN"/>
          </w:rPr>
          <w:t>April</w:t>
        </w:r>
        <w:r w:rsidR="00623AD7">
          <w:rPr>
            <w:rFonts w:eastAsia="SimSun"/>
            <w:b/>
            <w:noProof/>
            <w:sz w:val="28"/>
            <w:lang w:val="en-GB" w:eastAsia="zh-CN"/>
          </w:rPr>
          <w:t xml:space="preserve"> 2022</w:t>
        </w:r>
      </w:ins>
      <w:ins w:id="17" w:author="Dimitri Podborski" w:date="2022-01-21T17:48:00Z">
        <w:r w:rsidR="008C473E" w:rsidRPr="00B13678">
          <w:rPr>
            <w:rFonts w:eastAsia="SimSun"/>
            <w:b/>
            <w:sz w:val="28"/>
            <w:lang w:val="en-GB" w:eastAsia="zh-CN"/>
          </w:rPr>
          <w:fldChar w:fldCharType="end"/>
        </w:r>
      </w:ins>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A7FF010"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A871B8">
              <w:rPr>
                <w:b/>
                <w:lang w:val="en-GB"/>
              </w:rPr>
              <w:t>WD of ISO/IEC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7C8C4B87"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ins w:id="18" w:author="Dimitri Podborski" w:date="2022-05-02T13:53:00Z">
              <w:r w:rsidR="00623AD7">
                <w:rPr>
                  <w:b/>
                  <w:lang w:val="en-GB"/>
                </w:rPr>
                <w:t>21442</w:t>
              </w:r>
            </w:ins>
            <w:del w:id="19" w:author="Dimitri Podborski" w:date="2022-01-21T17:46:00Z">
              <w:r w:rsidR="00A871B8" w:rsidDel="008C473E">
                <w:rPr>
                  <w:b/>
                  <w:lang w:val="en-GB"/>
                </w:rPr>
                <w:delText>20875</w:delText>
              </w:r>
            </w:del>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4E2C0D97" w:rsidR="00EB72A6" w:rsidRDefault="009D2A10" w:rsidP="00EB72A6">
      <w:pPr>
        <w:jc w:val="both"/>
        <w:rPr>
          <w:ins w:id="20" w:author="Dimitri Podborski" w:date="2022-01-21T17:49:00Z"/>
        </w:rPr>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0B122B88" w14:textId="27B057D4" w:rsidR="008C473E" w:rsidRDefault="008C473E" w:rsidP="00EB72A6">
      <w:pPr>
        <w:jc w:val="both"/>
      </w:pPr>
      <w:ins w:id="21" w:author="Dimitri Podborski" w:date="2022-01-21T17:49:00Z">
        <w:r w:rsidRPr="009C3B49">
          <w:rPr>
            <w:highlight w:val="yellow"/>
            <w:rPrChange w:id="22" w:author="Dimitri Podborski" w:date="2022-01-21T17:52:00Z">
              <w:rPr/>
            </w:rPrChange>
          </w:rPr>
          <w:t xml:space="preserve">[Ed. (DP): The proponents of the technologies in 23090-18 still need to participate more actively in the development </w:t>
        </w:r>
        <w:r w:rsidR="009C3B49" w:rsidRPr="009C3B49">
          <w:rPr>
            <w:highlight w:val="yellow"/>
            <w:rPrChange w:id="23" w:author="Dimitri Podborski" w:date="2022-01-21T17:52:00Z">
              <w:rPr/>
            </w:rPrChange>
          </w:rPr>
          <w:t>of the software</w:t>
        </w:r>
      </w:ins>
      <w:ins w:id="24" w:author="Dimitri Podborski" w:date="2022-01-21T17:50:00Z">
        <w:r w:rsidR="009C3B49" w:rsidRPr="009C3B49">
          <w:rPr>
            <w:highlight w:val="yellow"/>
            <w:rPrChange w:id="25" w:author="Dimitri Podborski" w:date="2022-01-21T17:52:00Z">
              <w:rPr/>
            </w:rPrChange>
          </w:rPr>
          <w:t xml:space="preserve"> as documented </w:t>
        </w:r>
      </w:ins>
      <w:ins w:id="26" w:author="Dimitri Podborski" w:date="2022-01-21T17:51:00Z">
        <w:r w:rsidR="009C3B49" w:rsidRPr="009C3B49">
          <w:rPr>
            <w:highlight w:val="yellow"/>
            <w:rPrChange w:id="27" w:author="Dimitri Podborski" w:date="2022-01-21T17:52:00Z">
              <w:rPr/>
            </w:rPrChange>
          </w:rPr>
          <w:fldChar w:fldCharType="begin"/>
        </w:r>
        <w:r w:rsidR="009C3B49" w:rsidRPr="009C3B49">
          <w:rPr>
            <w:highlight w:val="yellow"/>
            <w:rPrChange w:id="28" w:author="Dimitri Podborski" w:date="2022-01-21T17:52:00Z">
              <w:rPr/>
            </w:rPrChange>
          </w:rPr>
          <w:instrText xml:space="preserve"> HYPERLINK "http://mpegx.int-evry.fr/software/MPEG/Systems/PCC-SYS/V-PCC/-/issues/161" \l "note_56452" </w:instrText>
        </w:r>
        <w:r w:rsidR="009C3B49" w:rsidRPr="009C3B49">
          <w:rPr>
            <w:highlight w:val="yellow"/>
            <w:rPrChange w:id="29" w:author="Dimitri Podborski" w:date="2022-01-21T17:52:00Z">
              <w:rPr/>
            </w:rPrChange>
          </w:rPr>
          <w:fldChar w:fldCharType="separate"/>
        </w:r>
        <w:r w:rsidR="009C3B49" w:rsidRPr="009C3B49">
          <w:rPr>
            <w:rStyle w:val="Hyperlink"/>
            <w:highlight w:val="yellow"/>
            <w:rPrChange w:id="30" w:author="Dimitri Podborski" w:date="2022-01-21T17:52:00Z">
              <w:rPr>
                <w:rStyle w:val="Hyperlink"/>
              </w:rPr>
            </w:rPrChange>
          </w:rPr>
          <w:t>here</w:t>
        </w:r>
        <w:r w:rsidR="009C3B49" w:rsidRPr="009C3B49">
          <w:rPr>
            <w:highlight w:val="yellow"/>
            <w:rPrChange w:id="31" w:author="Dimitri Podborski" w:date="2022-01-21T17:52:00Z">
              <w:rPr/>
            </w:rPrChange>
          </w:rPr>
          <w:fldChar w:fldCharType="end"/>
        </w:r>
      </w:ins>
      <w:ins w:id="32" w:author="Dimitri Podborski" w:date="2022-01-21T17:50:00Z">
        <w:r w:rsidR="009C3B49" w:rsidRPr="009C3B49">
          <w:rPr>
            <w:highlight w:val="yellow"/>
            <w:rPrChange w:id="33" w:author="Dimitri Podborski" w:date="2022-01-21T17:52:00Z">
              <w:rPr/>
            </w:rPrChange>
          </w:rPr>
          <w:t>.</w:t>
        </w:r>
      </w:ins>
      <w:ins w:id="34" w:author="Dimitri Podborski" w:date="2022-01-21T17:51:00Z">
        <w:r w:rsidR="009C3B49" w:rsidRPr="009C3B49">
          <w:rPr>
            <w:highlight w:val="yellow"/>
            <w:rPrChange w:id="35" w:author="Dimitri Podborski" w:date="2022-01-21T17:52:00Z">
              <w:rPr/>
            </w:rPrChange>
          </w:rPr>
          <w:t xml:space="preserve"> We expect more participation</w:t>
        </w:r>
      </w:ins>
      <w:ins w:id="36" w:author="Dimitri Podborski" w:date="2022-01-21T17:52:00Z">
        <w:r w:rsidR="009C3B49" w:rsidRPr="009C3B49">
          <w:rPr>
            <w:highlight w:val="yellow"/>
            <w:rPrChange w:id="37" w:author="Dimitri Podborski" w:date="2022-01-21T17:52:00Z">
              <w:rPr/>
            </w:rPrChange>
          </w:rPr>
          <w:t xml:space="preserve"> from the proponents before MPEG#138</w:t>
        </w:r>
      </w:ins>
      <w:ins w:id="38" w:author="Dimitri Podborski" w:date="2022-01-21T17:53:00Z">
        <w:r w:rsidR="009C3B49">
          <w:rPr>
            <w:highlight w:val="yellow"/>
          </w:rPr>
          <w:t xml:space="preserve">. The current status of the development can be found in </w:t>
        </w:r>
        <w:r w:rsidR="009C3B49">
          <w:rPr>
            <w:highlight w:val="yellow"/>
          </w:rPr>
          <w:fldChar w:fldCharType="begin"/>
        </w:r>
        <w:r w:rsidR="009C3B49">
          <w:rPr>
            <w:highlight w:val="yellow"/>
          </w:rPr>
          <w:instrText xml:space="preserve"> HYPERLINK "https://docs.google.com/spreadsheets/d/14Uh2sw572O1p4QKXebAcwt7gJPYL_OOI9n6QXyMZp0E/edit" \l "gid=0" </w:instrText>
        </w:r>
        <w:r w:rsidR="009C3B49">
          <w:rPr>
            <w:highlight w:val="yellow"/>
          </w:rPr>
          <w:fldChar w:fldCharType="separate"/>
        </w:r>
        <w:r w:rsidR="009C3B49" w:rsidRPr="009C3B49">
          <w:rPr>
            <w:rStyle w:val="Hyperlink"/>
            <w:highlight w:val="yellow"/>
          </w:rPr>
          <w:t>this google sheet</w:t>
        </w:r>
        <w:r w:rsidR="009C3B49">
          <w:rPr>
            <w:highlight w:val="yellow"/>
          </w:rPr>
          <w:fldChar w:fldCharType="end"/>
        </w:r>
        <w:r w:rsidR="009C3B49">
          <w:rPr>
            <w:highlight w:val="yellow"/>
          </w:rPr>
          <w:t>.</w:t>
        </w:r>
      </w:ins>
      <w:ins w:id="39" w:author="Dimitri Podborski" w:date="2022-01-21T17:52:00Z">
        <w:r w:rsidR="009C3B49" w:rsidRPr="009C3B49">
          <w:rPr>
            <w:highlight w:val="yellow"/>
            <w:rPrChange w:id="40" w:author="Dimitri Podborski" w:date="2022-01-21T17:52:00Z">
              <w:rPr/>
            </w:rPrChange>
          </w:rPr>
          <w:t>]</w:t>
        </w:r>
      </w:ins>
    </w:p>
    <w:p w14:paraId="5561F50E" w14:textId="4313827C" w:rsidR="008C6BC0" w:rsidRDefault="008C6BC0" w:rsidP="008C6BC0">
      <w:pPr>
        <w:pStyle w:val="Head1"/>
      </w:pPr>
      <w:r>
        <w:t>Normative references</w:t>
      </w:r>
    </w:p>
    <w:p w14:paraId="7A507170" w14:textId="77777777" w:rsidR="009D2A10" w:rsidRDefault="009D2A10" w:rsidP="008C6BC0">
      <w:r w:rsidRPr="009D2A10">
        <w:t xml:space="preserve">The following documents are referred to in the text in such a way that some or </w:t>
      </w:r>
      <w:proofErr w:type="gramStart"/>
      <w:r w:rsidRPr="009D2A10">
        <w:t>all of</w:t>
      </w:r>
      <w:proofErr w:type="gramEnd"/>
      <w:r w:rsidRPr="009D2A10">
        <w:t xml:space="preserve">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lastRenderedPageBreak/>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9"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0"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spacing w:line="240" w:lineRule="auto"/>
              <w:rPr>
                <w:rFonts w:eastAsia="Malgun Gothic" w:cs="Tahoma"/>
                <w:lang w:eastAsia="ko-KR"/>
              </w:rPr>
            </w:pPr>
            <w:r>
              <w:rPr>
                <w:rFonts w:eastAsia="Malgun Gothic" w:cs="Tahoma"/>
                <w:lang w:eastAsia="ko-KR"/>
              </w:rPr>
              <w:t>G</w:t>
            </w:r>
            <w:r w:rsidR="008C6BC0">
              <w:rPr>
                <w:rFonts w:eastAsia="Malgun Gothic" w:cs="Tahoma"/>
                <w:lang w:eastAsia="ko-KR"/>
              </w:rPr>
              <w:t>-PCC</w:t>
            </w:r>
          </w:p>
        </w:tc>
        <w:tc>
          <w:tcPr>
            <w:tcW w:w="7914" w:type="dxa"/>
          </w:tcPr>
          <w:p w14:paraId="5F4FCA86" w14:textId="1503B66A" w:rsidR="008C6BC0" w:rsidRDefault="009D2A10" w:rsidP="00D60930">
            <w:pPr>
              <w:pStyle w:val="BodyText"/>
              <w:spacing w:line="240" w:lineRule="auto"/>
              <w:rPr>
                <w:rFonts w:eastAsia="Malgun Gothic" w:cs="Tahoma"/>
                <w:lang w:eastAsia="ko-KR"/>
              </w:rPr>
            </w:pPr>
            <w:r w:rsidRPr="009D2A10">
              <w:rPr>
                <w:rFonts w:eastAsia="Malgun Gothic" w:cs="Tahoma"/>
                <w:lang w:eastAsia="ko-KR"/>
              </w:rPr>
              <w:t>Geometry-based point cloud compression (specified in ISO/IEC 23090-9)</w:t>
            </w:r>
          </w:p>
        </w:tc>
      </w:tr>
    </w:tbl>
    <w:p w14:paraId="2A789F7A" w14:textId="3AC3D32B" w:rsidR="008C6BC0" w:rsidRDefault="008C6BC0" w:rsidP="008C6BC0">
      <w:pPr>
        <w:pStyle w:val="Head1"/>
      </w:pPr>
      <w:r>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D80CA0" w:rsidP="009D2A10">
      <w:pPr>
        <w:jc w:val="center"/>
      </w:pPr>
      <w:hyperlink r:id="rId11" w:history="1">
        <w:r w:rsidR="009D2A10"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1DC84074" w:rsidR="008C6BC0" w:rsidRDefault="0002260C" w:rsidP="008C6BC0">
      <w:r w:rsidRPr="0002260C">
        <w:t xml:space="preserve">The </w:t>
      </w:r>
      <w:r w:rsidR="009D2A10">
        <w:t>G-PCC</w:t>
      </w:r>
      <w:r w:rsidRPr="0002260C">
        <w:t xml:space="preserve"> carriage reference software utilizes in the architecture the reference software for the ISOBMFF </w:t>
      </w:r>
      <w:hyperlink r:id="rId12" w:history="1">
        <w:r w:rsidRPr="0002260C">
          <w:rPr>
            <w:rStyle w:val="Hyperlink"/>
          </w:rPr>
          <w:t>libisomediafile</w:t>
        </w:r>
      </w:hyperlink>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lastRenderedPageBreak/>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41"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41"/>
      <w:r w:rsidRPr="0002260C">
        <w:rPr>
          <w:color w:val="000000" w:themeColor="text1"/>
          <w:sz w:val="24"/>
          <w:szCs w:val="24"/>
        </w:rPr>
        <w:t>: Architecture overview</w:t>
      </w:r>
    </w:p>
    <w:p w14:paraId="0292C663" w14:textId="3DDF2CE8" w:rsidR="0002260C" w:rsidRDefault="00597A7F" w:rsidP="0002260C">
      <w:r w:rsidRPr="00597A7F">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While the library implements an API to parse and write data structures as defined in 23090-18,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44522C3F" w14:textId="1E8390C3" w:rsidR="00D60930" w:rsidRPr="00D60930" w:rsidRDefault="00D60930" w:rsidP="00D60930">
      <w:pPr>
        <w:pStyle w:val="Caption"/>
        <w:keepNext/>
        <w:jc w:val="center"/>
        <w:rPr>
          <w:color w:val="000000" w:themeColor="text1"/>
          <w:sz w:val="24"/>
          <w:szCs w:val="24"/>
        </w:rPr>
      </w:pPr>
      <w:bookmarkStart w:id="42"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42"/>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0" w:type="dxa"/>
        <w:tblCellMar>
          <w:left w:w="0" w:type="dxa"/>
          <w:right w:w="0" w:type="dxa"/>
        </w:tblCellMar>
        <w:tblLook w:val="04A0" w:firstRow="1" w:lastRow="0" w:firstColumn="1" w:lastColumn="0" w:noHBand="0" w:noVBand="1"/>
      </w:tblPr>
      <w:tblGrid>
        <w:gridCol w:w="1488"/>
        <w:gridCol w:w="3836"/>
        <w:gridCol w:w="1297"/>
        <w:gridCol w:w="824"/>
        <w:gridCol w:w="857"/>
        <w:gridCol w:w="702"/>
      </w:tblGrid>
      <w:tr w:rsidR="009C3B49" w:rsidRPr="009C3B49" w14:paraId="78C7C6FC" w14:textId="77777777" w:rsidTr="009C3B49">
        <w:trPr>
          <w:trHeight w:val="315"/>
          <w:ins w:id="43" w:author="Dimitri Podborski" w:date="2022-01-21T17:54:00Z"/>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CAC368D" w14:textId="77777777" w:rsidR="009C3B49" w:rsidRPr="009C3B49" w:rsidRDefault="009C3B49" w:rsidP="009C3B49">
            <w:pPr>
              <w:spacing w:after="0" w:line="240" w:lineRule="auto"/>
              <w:rPr>
                <w:ins w:id="44" w:author="Dimitri Podborski" w:date="2022-01-21T17:54:00Z"/>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B57A7E" w14:textId="77777777" w:rsidR="009C3B49" w:rsidRPr="009C3B49" w:rsidRDefault="009C3B49" w:rsidP="009C3B49">
            <w:pPr>
              <w:spacing w:after="0" w:line="240" w:lineRule="auto"/>
              <w:jc w:val="center"/>
              <w:rPr>
                <w:ins w:id="45" w:author="Dimitri Podborski" w:date="2022-01-21T17:54:00Z"/>
                <w:rFonts w:ascii="Arial" w:hAnsi="Arial" w:cs="Arial"/>
                <w:b/>
                <w:bCs/>
                <w:sz w:val="20"/>
                <w:szCs w:val="20"/>
                <w:lang w:eastAsia="en-US"/>
              </w:rPr>
            </w:pPr>
            <w:ins w:id="46" w:author="Dimitri Podborski" w:date="2022-01-21T17:54:00Z">
              <w:r w:rsidRPr="009C3B49">
                <w:rPr>
                  <w:rFonts w:ascii="Arial" w:hAnsi="Arial" w:cs="Arial"/>
                  <w:b/>
                  <w:bCs/>
                  <w:sz w:val="20"/>
                  <w:szCs w:val="20"/>
                  <w:lang w:eastAsia="en-US"/>
                </w:rPr>
                <w:t>Feature</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29013F" w14:textId="77777777" w:rsidR="009C3B49" w:rsidRPr="009C3B49" w:rsidRDefault="009C3B49" w:rsidP="009C3B49">
            <w:pPr>
              <w:spacing w:after="0" w:line="240" w:lineRule="auto"/>
              <w:jc w:val="center"/>
              <w:rPr>
                <w:ins w:id="47" w:author="Dimitri Podborski" w:date="2022-01-21T17:54:00Z"/>
                <w:rFonts w:ascii="Arial" w:hAnsi="Arial" w:cs="Arial"/>
                <w:b/>
                <w:bCs/>
                <w:sz w:val="20"/>
                <w:szCs w:val="20"/>
                <w:lang w:eastAsia="en-US"/>
              </w:rPr>
            </w:pPr>
            <w:ins w:id="48" w:author="Dimitri Podborski" w:date="2022-01-21T17:54:00Z">
              <w:r w:rsidRPr="009C3B49">
                <w:rPr>
                  <w:rFonts w:ascii="Arial" w:hAnsi="Arial" w:cs="Arial"/>
                  <w:b/>
                  <w:bCs/>
                  <w:sz w:val="20"/>
                  <w:szCs w:val="20"/>
                  <w:lang w:eastAsia="en-US"/>
                </w:rPr>
                <w:t>4CCs</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21C70B" w14:textId="77777777" w:rsidR="009C3B49" w:rsidRPr="009C3B49" w:rsidRDefault="009C3B49" w:rsidP="009C3B49">
            <w:pPr>
              <w:spacing w:after="0" w:line="240" w:lineRule="auto"/>
              <w:jc w:val="center"/>
              <w:rPr>
                <w:ins w:id="49" w:author="Dimitri Podborski" w:date="2022-01-21T17:54:00Z"/>
                <w:rFonts w:ascii="Arial" w:hAnsi="Arial" w:cs="Arial"/>
                <w:b/>
                <w:bCs/>
                <w:sz w:val="20"/>
                <w:szCs w:val="20"/>
                <w:lang w:eastAsia="en-US"/>
              </w:rPr>
            </w:pPr>
            <w:ins w:id="50" w:author="Dimitri Podborski" w:date="2022-01-21T17:54:00Z">
              <w:r w:rsidRPr="009C3B49">
                <w:rPr>
                  <w:rFonts w:ascii="Arial" w:hAnsi="Arial" w:cs="Arial"/>
                  <w:b/>
                  <w:bCs/>
                  <w:sz w:val="20"/>
                  <w:szCs w:val="20"/>
                  <w:lang w:eastAsia="en-US"/>
                </w:rPr>
                <w:t>Version</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DDE62F" w14:textId="77777777" w:rsidR="009C3B49" w:rsidRPr="009C3B49" w:rsidRDefault="009C3B49" w:rsidP="009C3B49">
            <w:pPr>
              <w:spacing w:after="0" w:line="240" w:lineRule="auto"/>
              <w:jc w:val="center"/>
              <w:rPr>
                <w:ins w:id="51" w:author="Dimitri Podborski" w:date="2022-01-21T17:54:00Z"/>
                <w:rFonts w:ascii="Arial" w:hAnsi="Arial" w:cs="Arial"/>
                <w:b/>
                <w:bCs/>
                <w:sz w:val="20"/>
                <w:szCs w:val="20"/>
                <w:lang w:eastAsia="en-US"/>
              </w:rPr>
            </w:pPr>
            <w:ins w:id="52" w:author="Dimitri Podborski" w:date="2022-01-21T17:54:00Z">
              <w:r w:rsidRPr="009C3B49">
                <w:rPr>
                  <w:rFonts w:ascii="Arial" w:hAnsi="Arial" w:cs="Arial"/>
                  <w:b/>
                  <w:bCs/>
                  <w:sz w:val="20"/>
                  <w:szCs w:val="20"/>
                  <w:lang w:eastAsia="en-US"/>
                </w:rPr>
                <w:t>Support</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D47636" w14:textId="77777777" w:rsidR="009C3B49" w:rsidRPr="009C3B49" w:rsidRDefault="009C3B49" w:rsidP="009C3B49">
            <w:pPr>
              <w:spacing w:after="0" w:line="240" w:lineRule="auto"/>
              <w:jc w:val="center"/>
              <w:rPr>
                <w:ins w:id="53" w:author="Dimitri Podborski" w:date="2022-01-21T17:54:00Z"/>
                <w:rFonts w:ascii="Arial" w:hAnsi="Arial" w:cs="Arial"/>
                <w:b/>
                <w:bCs/>
                <w:sz w:val="20"/>
                <w:szCs w:val="20"/>
                <w:lang w:eastAsia="en-US"/>
              </w:rPr>
            </w:pPr>
            <w:ins w:id="54" w:author="Dimitri Podborski" w:date="2022-01-21T17:54:00Z">
              <w:r w:rsidRPr="009C3B49">
                <w:rPr>
                  <w:rFonts w:ascii="Arial" w:hAnsi="Arial" w:cs="Arial"/>
                  <w:b/>
                  <w:bCs/>
                  <w:sz w:val="20"/>
                  <w:szCs w:val="20"/>
                  <w:lang w:eastAsia="en-US"/>
                </w:rPr>
                <w:t>Status</w:t>
              </w:r>
            </w:ins>
          </w:p>
        </w:tc>
      </w:tr>
      <w:tr w:rsidR="009C3B49" w:rsidRPr="009C3B49" w14:paraId="09543B9A" w14:textId="77777777" w:rsidTr="009C3B49">
        <w:trPr>
          <w:trHeight w:val="315"/>
          <w:ins w:id="55"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29BBCB" w14:textId="77777777" w:rsidR="009C3B49" w:rsidRPr="009C3B49" w:rsidRDefault="009C3B49" w:rsidP="009C3B49">
            <w:pPr>
              <w:spacing w:after="0" w:line="240" w:lineRule="auto"/>
              <w:jc w:val="center"/>
              <w:rPr>
                <w:ins w:id="56" w:author="Dimitri Podborski" w:date="2022-01-21T17:54:00Z"/>
                <w:rFonts w:ascii="Arial" w:hAnsi="Arial" w:cs="Arial"/>
                <w:sz w:val="20"/>
                <w:szCs w:val="20"/>
                <w:lang w:eastAsia="en-US"/>
              </w:rPr>
            </w:pPr>
            <w:ins w:id="57" w:author="Dimitri Podborski" w:date="2022-01-21T17:54:00Z">
              <w:r w:rsidRPr="009C3B49">
                <w:rPr>
                  <w:rFonts w:ascii="Arial" w:hAnsi="Arial" w:cs="Arial"/>
                  <w:sz w:val="20"/>
                  <w:szCs w:val="20"/>
                  <w:lang w:eastAsia="en-US"/>
                </w:rPr>
                <w:t>Common</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16132C" w14:textId="77777777" w:rsidR="009C3B49" w:rsidRPr="009C3B49" w:rsidRDefault="009C3B49" w:rsidP="009C3B49">
            <w:pPr>
              <w:spacing w:after="0" w:line="240" w:lineRule="auto"/>
              <w:rPr>
                <w:ins w:id="58" w:author="Dimitri Podborski" w:date="2022-01-21T17:54:00Z"/>
                <w:rFonts w:ascii="Arial" w:hAnsi="Arial" w:cs="Arial"/>
                <w:sz w:val="20"/>
                <w:szCs w:val="20"/>
                <w:lang w:eastAsia="en-US"/>
              </w:rPr>
            </w:pPr>
            <w:proofErr w:type="spellStart"/>
            <w:ins w:id="59" w:author="Dimitri Podborski" w:date="2022-01-21T17:54:00Z">
              <w:r w:rsidRPr="009C3B49">
                <w:rPr>
                  <w:rFonts w:ascii="Arial" w:hAnsi="Arial" w:cs="Arial"/>
                  <w:sz w:val="20"/>
                  <w:szCs w:val="20"/>
                  <w:lang w:eastAsia="en-US"/>
                </w:rPr>
                <w:t>GPCCConfigurationBox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EA29D8" w14:textId="77777777" w:rsidR="009C3B49" w:rsidRPr="009C3B49" w:rsidRDefault="009C3B49" w:rsidP="009C3B49">
            <w:pPr>
              <w:spacing w:after="0" w:line="240" w:lineRule="auto"/>
              <w:rPr>
                <w:ins w:id="60" w:author="Dimitri Podborski" w:date="2022-01-21T17:54:00Z"/>
                <w:rFonts w:ascii="Consolas" w:hAnsi="Consolas" w:cs="Consolas"/>
                <w:sz w:val="20"/>
                <w:szCs w:val="20"/>
                <w:lang w:eastAsia="en-US"/>
              </w:rPr>
            </w:pPr>
            <w:proofErr w:type="spellStart"/>
            <w:ins w:id="61" w:author="Dimitri Podborski" w:date="2022-01-21T17:54:00Z">
              <w:r w:rsidRPr="009C3B49">
                <w:rPr>
                  <w:rFonts w:ascii="Consolas" w:hAnsi="Consolas" w:cs="Consolas"/>
                  <w:sz w:val="20"/>
                  <w:szCs w:val="20"/>
                  <w:lang w:eastAsia="en-US"/>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41969" w14:textId="77777777" w:rsidR="009C3B49" w:rsidRPr="009C3B49" w:rsidRDefault="009C3B49" w:rsidP="009C3B49">
            <w:pPr>
              <w:spacing w:after="0" w:line="240" w:lineRule="auto"/>
              <w:jc w:val="right"/>
              <w:rPr>
                <w:ins w:id="62" w:author="Dimitri Podborski" w:date="2022-01-21T17:54:00Z"/>
                <w:rFonts w:ascii="Arial" w:hAnsi="Arial" w:cs="Arial"/>
                <w:sz w:val="20"/>
                <w:szCs w:val="20"/>
                <w:lang w:eastAsia="en-US"/>
              </w:rPr>
            </w:pPr>
            <w:ins w:id="6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5FB819" w14:textId="77777777" w:rsidR="009C3B49" w:rsidRPr="009C3B49" w:rsidRDefault="009C3B49" w:rsidP="009C3B49">
            <w:pPr>
              <w:spacing w:after="0" w:line="240" w:lineRule="auto"/>
              <w:rPr>
                <w:ins w:id="64" w:author="Dimitri Podborski" w:date="2022-01-21T17:54:00Z"/>
                <w:rFonts w:ascii="Arial" w:hAnsi="Arial" w:cs="Arial"/>
                <w:sz w:val="20"/>
                <w:szCs w:val="20"/>
                <w:lang w:eastAsia="en-US"/>
              </w:rPr>
            </w:pPr>
            <w:ins w:id="6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266097" w14:textId="77777777" w:rsidR="009C3B49" w:rsidRPr="009C3B49" w:rsidRDefault="009C3B49" w:rsidP="009C3B49">
            <w:pPr>
              <w:spacing w:after="0" w:line="240" w:lineRule="auto"/>
              <w:jc w:val="center"/>
              <w:rPr>
                <w:ins w:id="66" w:author="Dimitri Podborski" w:date="2022-01-21T17:54:00Z"/>
                <w:rFonts w:ascii="Arial" w:hAnsi="Arial" w:cs="Arial"/>
                <w:sz w:val="20"/>
                <w:szCs w:val="20"/>
                <w:lang w:eastAsia="en-US"/>
              </w:rPr>
            </w:pPr>
            <w:ins w:id="67" w:author="Dimitri Podborski" w:date="2022-01-21T17:54:00Z">
              <w:r w:rsidRPr="009C3B49">
                <w:rPr>
                  <w:rFonts w:ascii="Arial" w:hAnsi="Arial" w:cs="Arial"/>
                  <w:sz w:val="20"/>
                  <w:szCs w:val="20"/>
                  <w:lang w:eastAsia="en-US"/>
                </w:rPr>
                <w:t>TBD</w:t>
              </w:r>
            </w:ins>
          </w:p>
        </w:tc>
      </w:tr>
      <w:tr w:rsidR="009C3B49" w:rsidRPr="009C3B49" w14:paraId="5FB0E7A8" w14:textId="77777777" w:rsidTr="009C3B49">
        <w:trPr>
          <w:trHeight w:val="315"/>
          <w:ins w:id="6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7F4601" w14:textId="77777777" w:rsidR="009C3B49" w:rsidRPr="009C3B49" w:rsidRDefault="009C3B49" w:rsidP="009C3B49">
            <w:pPr>
              <w:spacing w:after="0" w:line="240" w:lineRule="auto"/>
              <w:rPr>
                <w:ins w:id="6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AD8401" w14:textId="77777777" w:rsidR="009C3B49" w:rsidRPr="009C3B49" w:rsidRDefault="009C3B49" w:rsidP="009C3B49">
            <w:pPr>
              <w:spacing w:after="0" w:line="240" w:lineRule="auto"/>
              <w:rPr>
                <w:ins w:id="70" w:author="Dimitri Podborski" w:date="2022-01-21T17:54:00Z"/>
                <w:rFonts w:ascii="Arial" w:hAnsi="Arial" w:cs="Arial"/>
                <w:sz w:val="20"/>
                <w:szCs w:val="20"/>
                <w:lang w:eastAsia="en-US"/>
              </w:rPr>
            </w:pPr>
            <w:proofErr w:type="spellStart"/>
            <w:ins w:id="71" w:author="Dimitri Podborski" w:date="2022-01-21T17:54:00Z">
              <w:r w:rsidRPr="009C3B49">
                <w:rPr>
                  <w:rFonts w:ascii="Arial" w:hAnsi="Arial" w:cs="Arial"/>
                  <w:sz w:val="20"/>
                  <w:szCs w:val="20"/>
                  <w:lang w:eastAsia="en-US"/>
                </w:rPr>
                <w:t>GPCCComponentInfoBox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AE0D14" w14:textId="77777777" w:rsidR="009C3B49" w:rsidRPr="009C3B49" w:rsidRDefault="009C3B49" w:rsidP="009C3B49">
            <w:pPr>
              <w:spacing w:after="0" w:line="240" w:lineRule="auto"/>
              <w:rPr>
                <w:ins w:id="72" w:author="Dimitri Podborski" w:date="2022-01-21T17:54:00Z"/>
                <w:rFonts w:ascii="Consolas" w:hAnsi="Consolas" w:cs="Consolas"/>
                <w:sz w:val="20"/>
                <w:szCs w:val="20"/>
                <w:lang w:eastAsia="en-US"/>
              </w:rPr>
            </w:pPr>
            <w:proofErr w:type="spellStart"/>
            <w:ins w:id="73" w:author="Dimitri Podborski" w:date="2022-01-21T17:54:00Z">
              <w:r w:rsidRPr="009C3B49">
                <w:rPr>
                  <w:rFonts w:ascii="Consolas" w:hAnsi="Consolas" w:cs="Consolas"/>
                  <w:sz w:val="20"/>
                  <w:szCs w:val="20"/>
                  <w:lang w:eastAsia="en-US"/>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3895A0" w14:textId="77777777" w:rsidR="009C3B49" w:rsidRPr="009C3B49" w:rsidRDefault="009C3B49" w:rsidP="009C3B49">
            <w:pPr>
              <w:spacing w:after="0" w:line="240" w:lineRule="auto"/>
              <w:jc w:val="right"/>
              <w:rPr>
                <w:ins w:id="74" w:author="Dimitri Podborski" w:date="2022-01-21T17:54:00Z"/>
                <w:rFonts w:ascii="Arial" w:hAnsi="Arial" w:cs="Arial"/>
                <w:sz w:val="20"/>
                <w:szCs w:val="20"/>
                <w:lang w:eastAsia="en-US"/>
              </w:rPr>
            </w:pPr>
            <w:ins w:id="75"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10167" w14:textId="77777777" w:rsidR="009C3B49" w:rsidRPr="009C3B49" w:rsidRDefault="009C3B49" w:rsidP="009C3B49">
            <w:pPr>
              <w:spacing w:after="0" w:line="240" w:lineRule="auto"/>
              <w:rPr>
                <w:ins w:id="76" w:author="Dimitri Podborski" w:date="2022-01-21T17:54:00Z"/>
                <w:rFonts w:ascii="Arial" w:hAnsi="Arial" w:cs="Arial"/>
                <w:sz w:val="20"/>
                <w:szCs w:val="20"/>
                <w:lang w:eastAsia="en-US"/>
              </w:rPr>
            </w:pPr>
            <w:ins w:id="7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52FA3F0" w14:textId="77777777" w:rsidR="009C3B49" w:rsidRPr="009C3B49" w:rsidRDefault="009C3B49" w:rsidP="009C3B49">
            <w:pPr>
              <w:spacing w:after="0" w:line="240" w:lineRule="auto"/>
              <w:jc w:val="center"/>
              <w:rPr>
                <w:ins w:id="78" w:author="Dimitri Podborski" w:date="2022-01-21T17:54:00Z"/>
                <w:rFonts w:ascii="Arial" w:hAnsi="Arial" w:cs="Arial"/>
                <w:sz w:val="20"/>
                <w:szCs w:val="20"/>
                <w:lang w:eastAsia="en-US"/>
              </w:rPr>
            </w:pPr>
            <w:ins w:id="79" w:author="Dimitri Podborski" w:date="2022-01-21T17:54:00Z">
              <w:r w:rsidRPr="009C3B49">
                <w:rPr>
                  <w:rFonts w:ascii="Arial" w:hAnsi="Arial" w:cs="Arial"/>
                  <w:sz w:val="20"/>
                  <w:szCs w:val="20"/>
                  <w:lang w:eastAsia="en-US"/>
                </w:rPr>
                <w:t>TBD</w:t>
              </w:r>
            </w:ins>
          </w:p>
        </w:tc>
      </w:tr>
      <w:tr w:rsidR="009C3B49" w:rsidRPr="009C3B49" w14:paraId="4D01EFF1" w14:textId="77777777" w:rsidTr="009C3B49">
        <w:trPr>
          <w:trHeight w:val="315"/>
          <w:ins w:id="8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B3FE16" w14:textId="77777777" w:rsidR="009C3B49" w:rsidRPr="009C3B49" w:rsidRDefault="009C3B49" w:rsidP="009C3B49">
            <w:pPr>
              <w:spacing w:after="0" w:line="240" w:lineRule="auto"/>
              <w:rPr>
                <w:ins w:id="8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27549B" w14:textId="77777777" w:rsidR="009C3B49" w:rsidRPr="009C3B49" w:rsidRDefault="009C3B49" w:rsidP="009C3B49">
            <w:pPr>
              <w:spacing w:after="0" w:line="240" w:lineRule="auto"/>
              <w:rPr>
                <w:ins w:id="82" w:author="Dimitri Podborski" w:date="2022-01-21T17:54:00Z"/>
                <w:rFonts w:ascii="Arial" w:hAnsi="Arial" w:cs="Arial"/>
                <w:sz w:val="20"/>
                <w:szCs w:val="20"/>
                <w:lang w:eastAsia="en-US"/>
              </w:rPr>
            </w:pPr>
            <w:proofErr w:type="spellStart"/>
            <w:ins w:id="83" w:author="Dimitri Podborski" w:date="2022-01-21T17:54:00Z">
              <w:r w:rsidRPr="009C3B49">
                <w:rPr>
                  <w:rFonts w:ascii="Arial" w:hAnsi="Arial" w:cs="Arial"/>
                  <w:sz w:val="20"/>
                  <w:szCs w:val="20"/>
                  <w:lang w:eastAsia="en-US"/>
                </w:rPr>
                <w:t>GPCCScalabilityInfoBox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58424" w14:textId="77777777" w:rsidR="009C3B49" w:rsidRPr="009C3B49" w:rsidRDefault="009C3B49" w:rsidP="009C3B49">
            <w:pPr>
              <w:spacing w:after="0" w:line="240" w:lineRule="auto"/>
              <w:rPr>
                <w:ins w:id="84" w:author="Dimitri Podborski" w:date="2022-01-21T17:54:00Z"/>
                <w:rFonts w:ascii="Consolas" w:hAnsi="Consolas" w:cs="Consolas"/>
                <w:sz w:val="20"/>
                <w:szCs w:val="20"/>
                <w:lang w:eastAsia="en-US"/>
              </w:rPr>
            </w:pPr>
            <w:proofErr w:type="spellStart"/>
            <w:ins w:id="85" w:author="Dimitri Podborski" w:date="2022-01-21T17:54:00Z">
              <w:r w:rsidRPr="009C3B49">
                <w:rPr>
                  <w:rFonts w:ascii="Consolas" w:hAnsi="Consolas" w:cs="Consolas"/>
                  <w:sz w:val="20"/>
                  <w:szCs w:val="20"/>
                  <w:lang w:eastAsia="en-US"/>
                </w:rPr>
                <w:t>gsci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0B3E01" w14:textId="77777777" w:rsidR="009C3B49" w:rsidRPr="009C3B49" w:rsidRDefault="009C3B49" w:rsidP="009C3B49">
            <w:pPr>
              <w:spacing w:after="0" w:line="240" w:lineRule="auto"/>
              <w:jc w:val="right"/>
              <w:rPr>
                <w:ins w:id="86" w:author="Dimitri Podborski" w:date="2022-01-21T17:54:00Z"/>
                <w:rFonts w:ascii="Arial" w:hAnsi="Arial" w:cs="Arial"/>
                <w:sz w:val="20"/>
                <w:szCs w:val="20"/>
                <w:lang w:eastAsia="en-US"/>
              </w:rPr>
            </w:pPr>
            <w:ins w:id="8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69FE8" w14:textId="77777777" w:rsidR="009C3B49" w:rsidRPr="009C3B49" w:rsidRDefault="009C3B49" w:rsidP="009C3B49">
            <w:pPr>
              <w:spacing w:after="0" w:line="240" w:lineRule="auto"/>
              <w:rPr>
                <w:ins w:id="88" w:author="Dimitri Podborski" w:date="2022-01-21T17:54:00Z"/>
                <w:rFonts w:ascii="Arial" w:hAnsi="Arial" w:cs="Arial"/>
                <w:sz w:val="20"/>
                <w:szCs w:val="20"/>
                <w:lang w:eastAsia="en-US"/>
              </w:rPr>
            </w:pPr>
            <w:ins w:id="8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413E5A" w14:textId="77777777" w:rsidR="009C3B49" w:rsidRPr="009C3B49" w:rsidRDefault="009C3B49" w:rsidP="009C3B49">
            <w:pPr>
              <w:spacing w:after="0" w:line="240" w:lineRule="auto"/>
              <w:jc w:val="center"/>
              <w:rPr>
                <w:ins w:id="90" w:author="Dimitri Podborski" w:date="2022-01-21T17:54:00Z"/>
                <w:rFonts w:ascii="Arial" w:hAnsi="Arial" w:cs="Arial"/>
                <w:sz w:val="20"/>
                <w:szCs w:val="20"/>
                <w:lang w:eastAsia="en-US"/>
              </w:rPr>
            </w:pPr>
            <w:ins w:id="91" w:author="Dimitri Podborski" w:date="2022-01-21T17:54:00Z">
              <w:r w:rsidRPr="009C3B49">
                <w:rPr>
                  <w:rFonts w:ascii="Arial" w:hAnsi="Arial" w:cs="Arial"/>
                  <w:sz w:val="20"/>
                  <w:szCs w:val="20"/>
                  <w:lang w:eastAsia="en-US"/>
                </w:rPr>
                <w:t>TBD</w:t>
              </w:r>
            </w:ins>
          </w:p>
        </w:tc>
      </w:tr>
      <w:tr w:rsidR="009C3B49" w:rsidRPr="009C3B49" w14:paraId="67CDCF01" w14:textId="77777777" w:rsidTr="009C3B49">
        <w:trPr>
          <w:trHeight w:val="315"/>
          <w:ins w:id="9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E5EC3F2" w14:textId="77777777" w:rsidR="009C3B49" w:rsidRPr="009C3B49" w:rsidRDefault="009C3B49" w:rsidP="009C3B49">
            <w:pPr>
              <w:spacing w:after="0" w:line="240" w:lineRule="auto"/>
              <w:rPr>
                <w:ins w:id="9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8FFB1E" w14:textId="77777777" w:rsidR="009C3B49" w:rsidRPr="009C3B49" w:rsidRDefault="009C3B49" w:rsidP="009C3B49">
            <w:pPr>
              <w:spacing w:after="0" w:line="240" w:lineRule="auto"/>
              <w:rPr>
                <w:ins w:id="94" w:author="Dimitri Podborski" w:date="2022-01-21T17:54:00Z"/>
                <w:rFonts w:ascii="Arial" w:hAnsi="Arial" w:cs="Arial"/>
                <w:sz w:val="20"/>
                <w:szCs w:val="20"/>
                <w:lang w:eastAsia="en-US"/>
              </w:rPr>
            </w:pPr>
            <w:proofErr w:type="spellStart"/>
            <w:ins w:id="95" w:author="Dimitri Podborski" w:date="2022-01-21T17:54:00Z">
              <w:r w:rsidRPr="009C3B49">
                <w:rPr>
                  <w:rFonts w:ascii="Arial" w:hAnsi="Arial" w:cs="Arial"/>
                  <w:sz w:val="20"/>
                  <w:szCs w:val="20"/>
                  <w:lang w:eastAsia="en-US"/>
                </w:rPr>
                <w:t>TileInventoryInfoEntry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A1B6CB" w14:textId="77777777" w:rsidR="009C3B49" w:rsidRPr="009C3B49" w:rsidRDefault="009C3B49" w:rsidP="009C3B49">
            <w:pPr>
              <w:spacing w:after="0" w:line="240" w:lineRule="auto"/>
              <w:rPr>
                <w:ins w:id="96" w:author="Dimitri Podborski" w:date="2022-01-21T17:54:00Z"/>
                <w:rFonts w:ascii="Consolas" w:hAnsi="Consolas" w:cs="Consolas"/>
                <w:sz w:val="20"/>
                <w:szCs w:val="20"/>
                <w:lang w:eastAsia="en-US"/>
              </w:rPr>
            </w:pPr>
            <w:proofErr w:type="spellStart"/>
            <w:ins w:id="97" w:author="Dimitri Podborski" w:date="2022-01-21T17:54:00Z">
              <w:r w:rsidRPr="009C3B49">
                <w:rPr>
                  <w:rFonts w:ascii="Consolas" w:hAnsi="Consolas" w:cs="Consolas"/>
                  <w:sz w:val="20"/>
                  <w:szCs w:val="20"/>
                  <w:lang w:eastAsia="en-US"/>
                </w:rPr>
                <w:t>gtii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EE5E31" w14:textId="77777777" w:rsidR="009C3B49" w:rsidRPr="009C3B49" w:rsidRDefault="009C3B49" w:rsidP="009C3B49">
            <w:pPr>
              <w:spacing w:after="0" w:line="240" w:lineRule="auto"/>
              <w:jc w:val="right"/>
              <w:rPr>
                <w:ins w:id="98" w:author="Dimitri Podborski" w:date="2022-01-21T17:54:00Z"/>
                <w:rFonts w:ascii="Arial" w:hAnsi="Arial" w:cs="Arial"/>
                <w:sz w:val="20"/>
                <w:szCs w:val="20"/>
                <w:lang w:eastAsia="en-US"/>
              </w:rPr>
            </w:pPr>
            <w:ins w:id="99"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04C79" w14:textId="77777777" w:rsidR="009C3B49" w:rsidRPr="009C3B49" w:rsidRDefault="009C3B49" w:rsidP="009C3B49">
            <w:pPr>
              <w:spacing w:after="0" w:line="240" w:lineRule="auto"/>
              <w:rPr>
                <w:ins w:id="100" w:author="Dimitri Podborski" w:date="2022-01-21T17:54:00Z"/>
                <w:rFonts w:ascii="Arial" w:hAnsi="Arial" w:cs="Arial"/>
                <w:sz w:val="20"/>
                <w:szCs w:val="20"/>
                <w:lang w:eastAsia="en-US"/>
              </w:rPr>
            </w:pPr>
            <w:ins w:id="10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A2B384" w14:textId="77777777" w:rsidR="009C3B49" w:rsidRPr="009C3B49" w:rsidRDefault="009C3B49" w:rsidP="009C3B49">
            <w:pPr>
              <w:spacing w:after="0" w:line="240" w:lineRule="auto"/>
              <w:jc w:val="center"/>
              <w:rPr>
                <w:ins w:id="102" w:author="Dimitri Podborski" w:date="2022-01-21T17:54:00Z"/>
                <w:rFonts w:ascii="Arial" w:hAnsi="Arial" w:cs="Arial"/>
                <w:sz w:val="20"/>
                <w:szCs w:val="20"/>
                <w:lang w:eastAsia="en-US"/>
              </w:rPr>
            </w:pPr>
            <w:ins w:id="103" w:author="Dimitri Podborski" w:date="2022-01-21T17:54:00Z">
              <w:r w:rsidRPr="009C3B49">
                <w:rPr>
                  <w:rFonts w:ascii="Arial" w:hAnsi="Arial" w:cs="Arial"/>
                  <w:sz w:val="20"/>
                  <w:szCs w:val="20"/>
                  <w:lang w:eastAsia="en-US"/>
                </w:rPr>
                <w:t>TBD</w:t>
              </w:r>
            </w:ins>
          </w:p>
        </w:tc>
      </w:tr>
      <w:tr w:rsidR="009C3B49" w:rsidRPr="009C3B49" w14:paraId="46A029EA" w14:textId="77777777" w:rsidTr="009C3B49">
        <w:trPr>
          <w:trHeight w:val="315"/>
          <w:ins w:id="104"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8B4376" w14:textId="77777777" w:rsidR="009C3B49" w:rsidRPr="009C3B49" w:rsidRDefault="009C3B49" w:rsidP="009C3B49">
            <w:pPr>
              <w:spacing w:after="0" w:line="240" w:lineRule="auto"/>
              <w:jc w:val="center"/>
              <w:rPr>
                <w:ins w:id="105" w:author="Dimitri Podborski" w:date="2022-01-21T17:54:00Z"/>
                <w:rFonts w:ascii="Arial" w:hAnsi="Arial" w:cs="Arial"/>
                <w:sz w:val="20"/>
                <w:szCs w:val="20"/>
                <w:lang w:eastAsia="en-US"/>
              </w:rPr>
            </w:pPr>
            <w:ins w:id="106" w:author="Dimitri Podborski" w:date="2022-01-21T17:54:00Z">
              <w:r w:rsidRPr="009C3B49">
                <w:rPr>
                  <w:rFonts w:ascii="Arial" w:hAnsi="Arial" w:cs="Arial"/>
                  <w:sz w:val="20"/>
                  <w:szCs w:val="20"/>
                  <w:lang w:eastAsia="en-US"/>
                </w:rPr>
                <w:t>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A7E780" w14:textId="77777777" w:rsidR="009C3B49" w:rsidRPr="009C3B49" w:rsidRDefault="009C3B49" w:rsidP="009C3B49">
            <w:pPr>
              <w:spacing w:after="0" w:line="240" w:lineRule="auto"/>
              <w:rPr>
                <w:ins w:id="107" w:author="Dimitri Podborski" w:date="2022-01-21T17:54:00Z"/>
                <w:rFonts w:ascii="Arial" w:hAnsi="Arial" w:cs="Arial"/>
                <w:sz w:val="20"/>
                <w:szCs w:val="20"/>
                <w:lang w:eastAsia="en-US"/>
              </w:rPr>
            </w:pPr>
            <w:proofErr w:type="spellStart"/>
            <w:ins w:id="108"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8E6FA" w14:textId="77777777" w:rsidR="009C3B49" w:rsidRPr="009C3B49" w:rsidRDefault="009C3B49" w:rsidP="009C3B49">
            <w:pPr>
              <w:spacing w:after="0" w:line="240" w:lineRule="auto"/>
              <w:rPr>
                <w:ins w:id="109" w:author="Dimitri Podborski" w:date="2022-01-21T17:54:00Z"/>
                <w:rFonts w:ascii="Consolas" w:hAnsi="Consolas" w:cs="Consolas"/>
                <w:sz w:val="20"/>
                <w:szCs w:val="20"/>
                <w:lang w:eastAsia="en-US"/>
              </w:rPr>
            </w:pPr>
            <w:ins w:id="110" w:author="Dimitri Podborski" w:date="2022-01-21T17:54:00Z">
              <w:r w:rsidRPr="009C3B49">
                <w:rPr>
                  <w:rFonts w:ascii="Consolas" w:hAnsi="Consolas" w:cs="Consolas"/>
                  <w:sz w:val="20"/>
                  <w:szCs w:val="20"/>
                  <w:lang w:eastAsia="en-US"/>
                </w:rPr>
                <w:t xml:space="preserve">gpe1 </w:t>
              </w:r>
              <w:proofErr w:type="spellStart"/>
              <w:r w:rsidRPr="009C3B49">
                <w:rPr>
                  <w:rFonts w:ascii="Consolas" w:hAnsi="Consolas" w:cs="Consolas"/>
                  <w:sz w:val="20"/>
                  <w:szCs w:val="20"/>
                  <w:lang w:eastAsia="en-US"/>
                </w:rPr>
                <w:t>gpeg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71D79D" w14:textId="77777777" w:rsidR="009C3B49" w:rsidRPr="009C3B49" w:rsidRDefault="009C3B49" w:rsidP="009C3B49">
            <w:pPr>
              <w:spacing w:after="0" w:line="240" w:lineRule="auto"/>
              <w:jc w:val="right"/>
              <w:rPr>
                <w:ins w:id="111" w:author="Dimitri Podborski" w:date="2022-01-21T17:54:00Z"/>
                <w:rFonts w:ascii="Arial" w:hAnsi="Arial" w:cs="Arial"/>
                <w:sz w:val="20"/>
                <w:szCs w:val="20"/>
                <w:lang w:eastAsia="en-US"/>
              </w:rPr>
            </w:pPr>
            <w:ins w:id="11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99738" w14:textId="77777777" w:rsidR="009C3B49" w:rsidRPr="009C3B49" w:rsidRDefault="009C3B49" w:rsidP="009C3B49">
            <w:pPr>
              <w:spacing w:after="0" w:line="240" w:lineRule="auto"/>
              <w:rPr>
                <w:ins w:id="113" w:author="Dimitri Podborski" w:date="2022-01-21T17:54:00Z"/>
                <w:rFonts w:ascii="Arial" w:hAnsi="Arial" w:cs="Arial"/>
                <w:sz w:val="20"/>
                <w:szCs w:val="20"/>
                <w:lang w:eastAsia="en-US"/>
              </w:rPr>
            </w:pPr>
            <w:ins w:id="11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DB42D9" w14:textId="77777777" w:rsidR="009C3B49" w:rsidRPr="009C3B49" w:rsidRDefault="009C3B49" w:rsidP="009C3B49">
            <w:pPr>
              <w:spacing w:after="0" w:line="240" w:lineRule="auto"/>
              <w:jc w:val="center"/>
              <w:rPr>
                <w:ins w:id="115" w:author="Dimitri Podborski" w:date="2022-01-21T17:54:00Z"/>
                <w:rFonts w:ascii="Arial" w:hAnsi="Arial" w:cs="Arial"/>
                <w:sz w:val="20"/>
                <w:szCs w:val="20"/>
                <w:lang w:eastAsia="en-US"/>
              </w:rPr>
            </w:pPr>
            <w:ins w:id="116" w:author="Dimitri Podborski" w:date="2022-01-21T17:54:00Z">
              <w:r w:rsidRPr="009C3B49">
                <w:rPr>
                  <w:rFonts w:ascii="Arial" w:hAnsi="Arial" w:cs="Arial"/>
                  <w:sz w:val="20"/>
                  <w:szCs w:val="20"/>
                  <w:lang w:eastAsia="en-US"/>
                </w:rPr>
                <w:t>TBD</w:t>
              </w:r>
            </w:ins>
          </w:p>
        </w:tc>
      </w:tr>
      <w:tr w:rsidR="009C3B49" w:rsidRPr="009C3B49" w14:paraId="0C3F0794" w14:textId="77777777" w:rsidTr="009C3B49">
        <w:trPr>
          <w:trHeight w:val="315"/>
          <w:ins w:id="11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4E0DC" w14:textId="77777777" w:rsidR="009C3B49" w:rsidRPr="009C3B49" w:rsidRDefault="009C3B49" w:rsidP="009C3B49">
            <w:pPr>
              <w:spacing w:after="0" w:line="240" w:lineRule="auto"/>
              <w:rPr>
                <w:ins w:id="11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30C25" w14:textId="77777777" w:rsidR="009C3B49" w:rsidRPr="009C3B49" w:rsidRDefault="009C3B49" w:rsidP="009C3B49">
            <w:pPr>
              <w:spacing w:after="0" w:line="240" w:lineRule="auto"/>
              <w:rPr>
                <w:ins w:id="119" w:author="Dimitri Podborski" w:date="2022-01-21T17:54:00Z"/>
                <w:rFonts w:ascii="Arial" w:hAnsi="Arial" w:cs="Arial"/>
                <w:sz w:val="20"/>
                <w:szCs w:val="20"/>
                <w:lang w:eastAsia="en-US"/>
              </w:rPr>
            </w:pPr>
            <w:ins w:id="120" w:author="Dimitri Podborski" w:date="2022-01-21T17:54:00Z">
              <w:r w:rsidRPr="009C3B49">
                <w:rPr>
                  <w:rFonts w:ascii="Arial" w:hAnsi="Arial" w:cs="Arial"/>
                  <w:sz w:val="20"/>
                  <w:szCs w:val="20"/>
                  <w:lang w:eastAsia="en-US"/>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55D870" w14:textId="77777777" w:rsidR="009C3B49" w:rsidRPr="009C3B49" w:rsidRDefault="009C3B49" w:rsidP="009C3B49">
            <w:pPr>
              <w:spacing w:after="0" w:line="240" w:lineRule="auto"/>
              <w:rPr>
                <w:ins w:id="121" w:author="Dimitri Podborski" w:date="2022-01-21T17:54:00Z"/>
                <w:rFonts w:ascii="Consolas" w:hAnsi="Consolas" w:cs="Consolas"/>
                <w:sz w:val="20"/>
                <w:szCs w:val="20"/>
                <w:lang w:eastAsia="en-US"/>
              </w:rPr>
            </w:pPr>
            <w:ins w:id="122"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5CF0DE" w14:textId="77777777" w:rsidR="009C3B49" w:rsidRPr="009C3B49" w:rsidRDefault="009C3B49" w:rsidP="009C3B49">
            <w:pPr>
              <w:spacing w:after="0" w:line="240" w:lineRule="auto"/>
              <w:rPr>
                <w:ins w:id="123"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1469E" w14:textId="77777777" w:rsidR="009C3B49" w:rsidRPr="009C3B49" w:rsidRDefault="009C3B49" w:rsidP="009C3B49">
            <w:pPr>
              <w:spacing w:after="0" w:line="240" w:lineRule="auto"/>
              <w:rPr>
                <w:ins w:id="124" w:author="Dimitri Podborski" w:date="2022-01-21T17:54:00Z"/>
                <w:rFonts w:ascii="Arial" w:hAnsi="Arial" w:cs="Arial"/>
                <w:sz w:val="20"/>
                <w:szCs w:val="20"/>
                <w:lang w:eastAsia="en-US"/>
              </w:rPr>
            </w:pPr>
            <w:ins w:id="12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84F10A8" w14:textId="77777777" w:rsidR="009C3B49" w:rsidRPr="009C3B49" w:rsidRDefault="009C3B49" w:rsidP="009C3B49">
            <w:pPr>
              <w:spacing w:after="0" w:line="240" w:lineRule="auto"/>
              <w:jc w:val="center"/>
              <w:rPr>
                <w:ins w:id="126" w:author="Dimitri Podborski" w:date="2022-01-21T17:54:00Z"/>
                <w:rFonts w:ascii="Arial" w:hAnsi="Arial" w:cs="Arial"/>
                <w:sz w:val="20"/>
                <w:szCs w:val="20"/>
                <w:lang w:eastAsia="en-US"/>
              </w:rPr>
            </w:pPr>
            <w:ins w:id="127" w:author="Dimitri Podborski" w:date="2022-01-21T17:54:00Z">
              <w:r w:rsidRPr="009C3B49">
                <w:rPr>
                  <w:rFonts w:ascii="Arial" w:hAnsi="Arial" w:cs="Arial"/>
                  <w:sz w:val="20"/>
                  <w:szCs w:val="20"/>
                  <w:lang w:eastAsia="en-US"/>
                </w:rPr>
                <w:t>TBD</w:t>
              </w:r>
            </w:ins>
          </w:p>
        </w:tc>
      </w:tr>
      <w:tr w:rsidR="009C3B49" w:rsidRPr="009C3B49" w14:paraId="277549DC" w14:textId="77777777" w:rsidTr="009C3B49">
        <w:trPr>
          <w:trHeight w:val="315"/>
          <w:ins w:id="12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1266B2" w14:textId="77777777" w:rsidR="009C3B49" w:rsidRPr="009C3B49" w:rsidRDefault="009C3B49" w:rsidP="009C3B49">
            <w:pPr>
              <w:spacing w:after="0" w:line="240" w:lineRule="auto"/>
              <w:rPr>
                <w:ins w:id="12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FAA1C5" w14:textId="77777777" w:rsidR="009C3B49" w:rsidRPr="009C3B49" w:rsidRDefault="009C3B49" w:rsidP="009C3B49">
            <w:pPr>
              <w:spacing w:after="0" w:line="240" w:lineRule="auto"/>
              <w:rPr>
                <w:ins w:id="130" w:author="Dimitri Podborski" w:date="2022-01-21T17:54:00Z"/>
                <w:rFonts w:ascii="Arial" w:hAnsi="Arial" w:cs="Arial"/>
                <w:sz w:val="20"/>
                <w:szCs w:val="20"/>
                <w:lang w:eastAsia="en-US"/>
              </w:rPr>
            </w:pPr>
            <w:ins w:id="131" w:author="Dimitri Podborski" w:date="2022-01-21T17:54:00Z">
              <w:r w:rsidRPr="009C3B49">
                <w:rPr>
                  <w:rFonts w:ascii="Arial" w:hAnsi="Arial" w:cs="Arial"/>
                  <w:sz w:val="20"/>
                  <w:szCs w:val="20"/>
                  <w:lang w:eastAsia="en-US"/>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71CB3A6" w14:textId="77777777" w:rsidR="009C3B49" w:rsidRPr="009C3B49" w:rsidRDefault="009C3B49" w:rsidP="009C3B49">
            <w:pPr>
              <w:spacing w:after="0" w:line="240" w:lineRule="auto"/>
              <w:rPr>
                <w:ins w:id="132" w:author="Dimitri Podborski" w:date="2022-01-21T17:54:00Z"/>
                <w:rFonts w:ascii="Consolas" w:hAnsi="Consolas" w:cs="Consolas"/>
                <w:sz w:val="20"/>
                <w:szCs w:val="20"/>
                <w:lang w:eastAsia="en-US"/>
              </w:rPr>
            </w:pPr>
            <w:ins w:id="133"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2499CE" w14:textId="77777777" w:rsidR="009C3B49" w:rsidRPr="009C3B49" w:rsidRDefault="009C3B49" w:rsidP="009C3B49">
            <w:pPr>
              <w:spacing w:after="0" w:line="240" w:lineRule="auto"/>
              <w:rPr>
                <w:ins w:id="134"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2D7500" w14:textId="77777777" w:rsidR="009C3B49" w:rsidRPr="009C3B49" w:rsidRDefault="009C3B49" w:rsidP="009C3B49">
            <w:pPr>
              <w:spacing w:after="0" w:line="240" w:lineRule="auto"/>
              <w:rPr>
                <w:ins w:id="135" w:author="Dimitri Podborski" w:date="2022-01-21T17:54:00Z"/>
                <w:rFonts w:ascii="Arial" w:hAnsi="Arial" w:cs="Arial"/>
                <w:sz w:val="20"/>
                <w:szCs w:val="20"/>
                <w:lang w:eastAsia="en-US"/>
              </w:rPr>
            </w:pPr>
            <w:ins w:id="13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EE77C4" w14:textId="77777777" w:rsidR="009C3B49" w:rsidRPr="009C3B49" w:rsidRDefault="009C3B49" w:rsidP="009C3B49">
            <w:pPr>
              <w:spacing w:after="0" w:line="240" w:lineRule="auto"/>
              <w:jc w:val="center"/>
              <w:rPr>
                <w:ins w:id="137" w:author="Dimitri Podborski" w:date="2022-01-21T17:54:00Z"/>
                <w:rFonts w:ascii="Arial" w:hAnsi="Arial" w:cs="Arial"/>
                <w:sz w:val="20"/>
                <w:szCs w:val="20"/>
                <w:lang w:eastAsia="en-US"/>
              </w:rPr>
            </w:pPr>
            <w:ins w:id="138" w:author="Dimitri Podborski" w:date="2022-01-21T17:54:00Z">
              <w:r w:rsidRPr="009C3B49">
                <w:rPr>
                  <w:rFonts w:ascii="Arial" w:hAnsi="Arial" w:cs="Arial"/>
                  <w:sz w:val="20"/>
                  <w:szCs w:val="20"/>
                  <w:lang w:eastAsia="en-US"/>
                </w:rPr>
                <w:t>TBD</w:t>
              </w:r>
            </w:ins>
          </w:p>
        </w:tc>
      </w:tr>
      <w:tr w:rsidR="009C3B49" w:rsidRPr="009C3B49" w14:paraId="0A68CB9B" w14:textId="77777777" w:rsidTr="009C3B49">
        <w:trPr>
          <w:trHeight w:val="315"/>
          <w:ins w:id="13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F447A" w14:textId="77777777" w:rsidR="009C3B49" w:rsidRPr="009C3B49" w:rsidRDefault="009C3B49" w:rsidP="009C3B49">
            <w:pPr>
              <w:spacing w:after="0" w:line="240" w:lineRule="auto"/>
              <w:rPr>
                <w:ins w:id="14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12E811" w14:textId="77777777" w:rsidR="009C3B49" w:rsidRPr="009C3B49" w:rsidRDefault="009C3B49" w:rsidP="009C3B49">
            <w:pPr>
              <w:spacing w:after="0" w:line="240" w:lineRule="auto"/>
              <w:rPr>
                <w:ins w:id="141" w:author="Dimitri Podborski" w:date="2022-01-21T17:54:00Z"/>
                <w:rFonts w:ascii="Arial" w:hAnsi="Arial" w:cs="Arial"/>
                <w:sz w:val="20"/>
                <w:szCs w:val="20"/>
                <w:lang w:eastAsia="en-US"/>
              </w:rPr>
            </w:pPr>
            <w:ins w:id="142" w:author="Dimitri Podborski" w:date="2022-01-21T17:54:00Z">
              <w:r w:rsidRPr="009C3B49">
                <w:rPr>
                  <w:rFonts w:ascii="Arial" w:hAnsi="Arial" w:cs="Arial"/>
                  <w:sz w:val="20"/>
                  <w:szCs w:val="20"/>
                  <w:lang w:eastAsia="en-US"/>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5DB5A8" w14:textId="77777777" w:rsidR="009C3B49" w:rsidRPr="009C3B49" w:rsidRDefault="009C3B49" w:rsidP="009C3B49">
            <w:pPr>
              <w:spacing w:after="0" w:line="240" w:lineRule="auto"/>
              <w:rPr>
                <w:ins w:id="143" w:author="Dimitri Podborski" w:date="2022-01-21T17:54:00Z"/>
                <w:rFonts w:ascii="Consolas" w:hAnsi="Consolas" w:cs="Consolas"/>
                <w:sz w:val="20"/>
                <w:szCs w:val="20"/>
                <w:lang w:eastAsia="en-US"/>
              </w:rPr>
            </w:pPr>
            <w:ins w:id="144"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0ED3F0" w14:textId="77777777" w:rsidR="009C3B49" w:rsidRPr="009C3B49" w:rsidRDefault="009C3B49" w:rsidP="009C3B49">
            <w:pPr>
              <w:spacing w:after="0" w:line="240" w:lineRule="auto"/>
              <w:rPr>
                <w:ins w:id="145"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552DD" w14:textId="77777777" w:rsidR="009C3B49" w:rsidRPr="009C3B49" w:rsidRDefault="009C3B49" w:rsidP="009C3B49">
            <w:pPr>
              <w:spacing w:after="0" w:line="240" w:lineRule="auto"/>
              <w:rPr>
                <w:ins w:id="146" w:author="Dimitri Podborski" w:date="2022-01-21T17:54:00Z"/>
                <w:rFonts w:ascii="Arial" w:hAnsi="Arial" w:cs="Arial"/>
                <w:sz w:val="20"/>
                <w:szCs w:val="20"/>
                <w:lang w:eastAsia="en-US"/>
              </w:rPr>
            </w:pPr>
            <w:ins w:id="14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3A8B65C" w14:textId="77777777" w:rsidR="009C3B49" w:rsidRPr="009C3B49" w:rsidRDefault="009C3B49" w:rsidP="009C3B49">
            <w:pPr>
              <w:spacing w:after="0" w:line="240" w:lineRule="auto"/>
              <w:jc w:val="center"/>
              <w:rPr>
                <w:ins w:id="148" w:author="Dimitri Podborski" w:date="2022-01-21T17:54:00Z"/>
                <w:rFonts w:ascii="Arial" w:hAnsi="Arial" w:cs="Arial"/>
                <w:sz w:val="20"/>
                <w:szCs w:val="20"/>
                <w:lang w:eastAsia="en-US"/>
              </w:rPr>
            </w:pPr>
            <w:ins w:id="149" w:author="Dimitri Podborski" w:date="2022-01-21T17:54:00Z">
              <w:r w:rsidRPr="009C3B49">
                <w:rPr>
                  <w:rFonts w:ascii="Arial" w:hAnsi="Arial" w:cs="Arial"/>
                  <w:sz w:val="20"/>
                  <w:szCs w:val="20"/>
                  <w:lang w:eastAsia="en-US"/>
                </w:rPr>
                <w:t>TBD</w:t>
              </w:r>
            </w:ins>
          </w:p>
        </w:tc>
      </w:tr>
      <w:tr w:rsidR="009C3B49" w:rsidRPr="009C3B49" w14:paraId="61BFC3A8" w14:textId="77777777" w:rsidTr="009C3B49">
        <w:trPr>
          <w:trHeight w:val="315"/>
          <w:ins w:id="150"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7A729" w14:textId="77777777" w:rsidR="009C3B49" w:rsidRPr="009C3B49" w:rsidRDefault="009C3B49" w:rsidP="009C3B49">
            <w:pPr>
              <w:spacing w:after="0" w:line="240" w:lineRule="auto"/>
              <w:jc w:val="center"/>
              <w:rPr>
                <w:ins w:id="151" w:author="Dimitri Podborski" w:date="2022-01-21T17:54:00Z"/>
                <w:rFonts w:ascii="Arial" w:hAnsi="Arial" w:cs="Arial"/>
                <w:sz w:val="20"/>
                <w:szCs w:val="20"/>
                <w:lang w:eastAsia="en-US"/>
              </w:rPr>
            </w:pPr>
            <w:ins w:id="152" w:author="Dimitri Podborski" w:date="2022-01-21T17:54:00Z">
              <w:r w:rsidRPr="009C3B49">
                <w:rPr>
                  <w:rFonts w:ascii="Arial" w:hAnsi="Arial" w:cs="Arial"/>
                  <w:sz w:val="20"/>
                  <w:szCs w:val="20"/>
                  <w:lang w:eastAsia="en-US"/>
                </w:rPr>
                <w:t>Multi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B4D664" w14:textId="77777777" w:rsidR="009C3B49" w:rsidRPr="009C3B49" w:rsidRDefault="009C3B49" w:rsidP="009C3B49">
            <w:pPr>
              <w:spacing w:after="0" w:line="240" w:lineRule="auto"/>
              <w:rPr>
                <w:ins w:id="153" w:author="Dimitri Podborski" w:date="2022-01-21T17:54:00Z"/>
                <w:rFonts w:ascii="Arial" w:hAnsi="Arial" w:cs="Arial"/>
                <w:sz w:val="20"/>
                <w:szCs w:val="20"/>
                <w:lang w:eastAsia="en-US"/>
              </w:rPr>
            </w:pPr>
            <w:proofErr w:type="spellStart"/>
            <w:ins w:id="154"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(multiple tracks)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9195F8" w14:textId="77777777" w:rsidR="009C3B49" w:rsidRPr="009C3B49" w:rsidRDefault="009C3B49" w:rsidP="009C3B49">
            <w:pPr>
              <w:spacing w:after="0" w:line="240" w:lineRule="auto"/>
              <w:rPr>
                <w:ins w:id="155" w:author="Dimitri Podborski" w:date="2022-01-21T17:54:00Z"/>
                <w:rFonts w:ascii="Consolas" w:hAnsi="Consolas" w:cs="Consolas"/>
                <w:sz w:val="20"/>
                <w:szCs w:val="20"/>
                <w:lang w:eastAsia="en-US"/>
              </w:rPr>
            </w:pPr>
            <w:ins w:id="156" w:author="Dimitri Podborski" w:date="2022-01-21T17:54:00Z">
              <w:r w:rsidRPr="009C3B49">
                <w:rPr>
                  <w:rFonts w:ascii="Consolas" w:hAnsi="Consolas" w:cs="Consolas"/>
                  <w:sz w:val="20"/>
                  <w:szCs w:val="20"/>
                  <w:lang w:eastAsia="en-US"/>
                </w:rPr>
                <w:t xml:space="preserve">gpc1 </w:t>
              </w:r>
              <w:proofErr w:type="spellStart"/>
              <w:r w:rsidRPr="009C3B49">
                <w:rPr>
                  <w:rFonts w:ascii="Consolas" w:hAnsi="Consolas" w:cs="Consolas"/>
                  <w:sz w:val="20"/>
                  <w:szCs w:val="20"/>
                  <w:lang w:eastAsia="en-US"/>
                </w:rPr>
                <w:t>gpcg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330430" w14:textId="77777777" w:rsidR="009C3B49" w:rsidRPr="009C3B49" w:rsidRDefault="009C3B49" w:rsidP="009C3B49">
            <w:pPr>
              <w:spacing w:after="0" w:line="240" w:lineRule="auto"/>
              <w:jc w:val="right"/>
              <w:rPr>
                <w:ins w:id="157" w:author="Dimitri Podborski" w:date="2022-01-21T17:54:00Z"/>
                <w:rFonts w:ascii="Arial" w:hAnsi="Arial" w:cs="Arial"/>
                <w:sz w:val="20"/>
                <w:szCs w:val="20"/>
                <w:lang w:eastAsia="en-US"/>
              </w:rPr>
            </w:pPr>
            <w:ins w:id="158"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348F03" w14:textId="77777777" w:rsidR="009C3B49" w:rsidRPr="009C3B49" w:rsidRDefault="009C3B49" w:rsidP="009C3B49">
            <w:pPr>
              <w:spacing w:after="0" w:line="240" w:lineRule="auto"/>
              <w:rPr>
                <w:ins w:id="159" w:author="Dimitri Podborski" w:date="2022-01-21T17:54:00Z"/>
                <w:rFonts w:ascii="Arial" w:hAnsi="Arial" w:cs="Arial"/>
                <w:sz w:val="20"/>
                <w:szCs w:val="20"/>
                <w:lang w:eastAsia="en-US"/>
              </w:rPr>
            </w:pPr>
            <w:ins w:id="16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55F3D4E" w14:textId="77777777" w:rsidR="009C3B49" w:rsidRPr="009C3B49" w:rsidRDefault="009C3B49" w:rsidP="009C3B49">
            <w:pPr>
              <w:spacing w:after="0" w:line="240" w:lineRule="auto"/>
              <w:jc w:val="center"/>
              <w:rPr>
                <w:ins w:id="161" w:author="Dimitri Podborski" w:date="2022-01-21T17:54:00Z"/>
                <w:rFonts w:ascii="Arial" w:hAnsi="Arial" w:cs="Arial"/>
                <w:sz w:val="20"/>
                <w:szCs w:val="20"/>
                <w:lang w:eastAsia="en-US"/>
              </w:rPr>
            </w:pPr>
            <w:ins w:id="162" w:author="Dimitri Podborski" w:date="2022-01-21T17:54:00Z">
              <w:r w:rsidRPr="009C3B49">
                <w:rPr>
                  <w:rFonts w:ascii="Arial" w:hAnsi="Arial" w:cs="Arial"/>
                  <w:sz w:val="20"/>
                  <w:szCs w:val="20"/>
                  <w:lang w:eastAsia="en-US"/>
                </w:rPr>
                <w:t>TBD</w:t>
              </w:r>
            </w:ins>
          </w:p>
        </w:tc>
      </w:tr>
      <w:tr w:rsidR="009C3B49" w:rsidRPr="009C3B49" w14:paraId="524E6E89" w14:textId="77777777" w:rsidTr="009C3B49">
        <w:trPr>
          <w:trHeight w:val="315"/>
          <w:ins w:id="16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C1FAA5" w14:textId="77777777" w:rsidR="009C3B49" w:rsidRPr="009C3B49" w:rsidRDefault="009C3B49" w:rsidP="009C3B49">
            <w:pPr>
              <w:spacing w:after="0" w:line="240" w:lineRule="auto"/>
              <w:rPr>
                <w:ins w:id="16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B95405" w14:textId="77777777" w:rsidR="009C3B49" w:rsidRPr="009C3B49" w:rsidRDefault="009C3B49" w:rsidP="009C3B49">
            <w:pPr>
              <w:spacing w:after="0" w:line="240" w:lineRule="auto"/>
              <w:rPr>
                <w:ins w:id="165" w:author="Dimitri Podborski" w:date="2022-01-21T17:54:00Z"/>
                <w:rFonts w:ascii="Arial" w:hAnsi="Arial" w:cs="Arial"/>
                <w:sz w:val="20"/>
                <w:szCs w:val="20"/>
                <w:lang w:eastAsia="en-US"/>
              </w:rPr>
            </w:pPr>
            <w:ins w:id="166" w:author="Dimitri Podborski" w:date="2022-01-21T17:54:00Z">
              <w:r w:rsidRPr="009C3B49">
                <w:rPr>
                  <w:rFonts w:ascii="Arial" w:hAnsi="Arial" w:cs="Arial"/>
                  <w:sz w:val="20"/>
                  <w:szCs w:val="20"/>
                  <w:lang w:eastAsia="en-US"/>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D939FB" w14:textId="77777777" w:rsidR="009C3B49" w:rsidRPr="009C3B49" w:rsidRDefault="009C3B49" w:rsidP="009C3B49">
            <w:pPr>
              <w:spacing w:after="0" w:line="240" w:lineRule="auto"/>
              <w:rPr>
                <w:ins w:id="167" w:author="Dimitri Podborski" w:date="2022-01-21T17:54:00Z"/>
                <w:rFonts w:ascii="Consolas" w:hAnsi="Consolas" w:cs="Consolas"/>
                <w:sz w:val="20"/>
                <w:szCs w:val="20"/>
                <w:lang w:eastAsia="en-US"/>
              </w:rPr>
            </w:pPr>
            <w:ins w:id="16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9216E4" w14:textId="77777777" w:rsidR="009C3B49" w:rsidRPr="009C3B49" w:rsidRDefault="009C3B49" w:rsidP="009C3B49">
            <w:pPr>
              <w:spacing w:after="0" w:line="240" w:lineRule="auto"/>
              <w:rPr>
                <w:ins w:id="16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51853" w14:textId="77777777" w:rsidR="009C3B49" w:rsidRPr="009C3B49" w:rsidRDefault="009C3B49" w:rsidP="009C3B49">
            <w:pPr>
              <w:spacing w:after="0" w:line="240" w:lineRule="auto"/>
              <w:rPr>
                <w:ins w:id="170" w:author="Dimitri Podborski" w:date="2022-01-21T17:54:00Z"/>
                <w:rFonts w:ascii="Arial" w:hAnsi="Arial" w:cs="Arial"/>
                <w:sz w:val="20"/>
                <w:szCs w:val="20"/>
                <w:lang w:eastAsia="en-US"/>
              </w:rPr>
            </w:pPr>
            <w:ins w:id="17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802E66A" w14:textId="77777777" w:rsidR="009C3B49" w:rsidRPr="009C3B49" w:rsidRDefault="009C3B49" w:rsidP="009C3B49">
            <w:pPr>
              <w:spacing w:after="0" w:line="240" w:lineRule="auto"/>
              <w:jc w:val="center"/>
              <w:rPr>
                <w:ins w:id="172" w:author="Dimitri Podborski" w:date="2022-01-21T17:54:00Z"/>
                <w:rFonts w:ascii="Arial" w:hAnsi="Arial" w:cs="Arial"/>
                <w:sz w:val="20"/>
                <w:szCs w:val="20"/>
                <w:lang w:eastAsia="en-US"/>
              </w:rPr>
            </w:pPr>
            <w:ins w:id="173" w:author="Dimitri Podborski" w:date="2022-01-21T17:54:00Z">
              <w:r w:rsidRPr="009C3B49">
                <w:rPr>
                  <w:rFonts w:ascii="Arial" w:hAnsi="Arial" w:cs="Arial"/>
                  <w:sz w:val="20"/>
                  <w:szCs w:val="20"/>
                  <w:lang w:eastAsia="en-US"/>
                </w:rPr>
                <w:t>TBD</w:t>
              </w:r>
            </w:ins>
          </w:p>
        </w:tc>
      </w:tr>
      <w:tr w:rsidR="009C3B49" w:rsidRPr="009C3B49" w14:paraId="4F60FF91" w14:textId="77777777" w:rsidTr="009C3B49">
        <w:trPr>
          <w:trHeight w:val="315"/>
          <w:ins w:id="17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F36B8B" w14:textId="77777777" w:rsidR="009C3B49" w:rsidRPr="009C3B49" w:rsidRDefault="009C3B49" w:rsidP="009C3B49">
            <w:pPr>
              <w:spacing w:after="0" w:line="240" w:lineRule="auto"/>
              <w:rPr>
                <w:ins w:id="17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716AF2" w14:textId="77777777" w:rsidR="009C3B49" w:rsidRPr="009C3B49" w:rsidRDefault="009C3B49" w:rsidP="009C3B49">
            <w:pPr>
              <w:spacing w:after="0" w:line="240" w:lineRule="auto"/>
              <w:rPr>
                <w:ins w:id="176" w:author="Dimitri Podborski" w:date="2022-01-21T17:54:00Z"/>
                <w:rFonts w:ascii="Arial" w:hAnsi="Arial" w:cs="Arial"/>
                <w:sz w:val="20"/>
                <w:szCs w:val="20"/>
                <w:lang w:eastAsia="en-US"/>
              </w:rPr>
            </w:pPr>
            <w:ins w:id="177" w:author="Dimitri Podborski" w:date="2022-01-21T17:54:00Z">
              <w:r w:rsidRPr="009C3B49">
                <w:rPr>
                  <w:rFonts w:ascii="Arial" w:hAnsi="Arial" w:cs="Arial"/>
                  <w:sz w:val="20"/>
                  <w:szCs w:val="20"/>
                  <w:lang w:eastAsia="en-US"/>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208946" w14:textId="77777777" w:rsidR="009C3B49" w:rsidRPr="009C3B49" w:rsidRDefault="009C3B49" w:rsidP="009C3B49">
            <w:pPr>
              <w:spacing w:after="0" w:line="240" w:lineRule="auto"/>
              <w:rPr>
                <w:ins w:id="178" w:author="Dimitri Podborski" w:date="2022-01-21T17:54:00Z"/>
                <w:rFonts w:ascii="Consolas" w:hAnsi="Consolas" w:cs="Consolas"/>
                <w:sz w:val="20"/>
                <w:szCs w:val="20"/>
                <w:lang w:eastAsia="en-US"/>
              </w:rPr>
            </w:pPr>
            <w:ins w:id="17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3F2796" w14:textId="77777777" w:rsidR="009C3B49" w:rsidRPr="009C3B49" w:rsidRDefault="009C3B49" w:rsidP="009C3B49">
            <w:pPr>
              <w:spacing w:after="0" w:line="240" w:lineRule="auto"/>
              <w:rPr>
                <w:ins w:id="180"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E6136" w14:textId="77777777" w:rsidR="009C3B49" w:rsidRPr="009C3B49" w:rsidRDefault="009C3B49" w:rsidP="009C3B49">
            <w:pPr>
              <w:spacing w:after="0" w:line="240" w:lineRule="auto"/>
              <w:rPr>
                <w:ins w:id="181" w:author="Dimitri Podborski" w:date="2022-01-21T17:54:00Z"/>
                <w:rFonts w:ascii="Arial" w:hAnsi="Arial" w:cs="Arial"/>
                <w:sz w:val="20"/>
                <w:szCs w:val="20"/>
                <w:lang w:eastAsia="en-US"/>
              </w:rPr>
            </w:pPr>
            <w:ins w:id="18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644258B" w14:textId="77777777" w:rsidR="009C3B49" w:rsidRPr="009C3B49" w:rsidRDefault="009C3B49" w:rsidP="009C3B49">
            <w:pPr>
              <w:spacing w:after="0" w:line="240" w:lineRule="auto"/>
              <w:jc w:val="center"/>
              <w:rPr>
                <w:ins w:id="183" w:author="Dimitri Podborski" w:date="2022-01-21T17:54:00Z"/>
                <w:rFonts w:ascii="Arial" w:hAnsi="Arial" w:cs="Arial"/>
                <w:sz w:val="20"/>
                <w:szCs w:val="20"/>
                <w:lang w:eastAsia="en-US"/>
              </w:rPr>
            </w:pPr>
            <w:ins w:id="184" w:author="Dimitri Podborski" w:date="2022-01-21T17:54:00Z">
              <w:r w:rsidRPr="009C3B49">
                <w:rPr>
                  <w:rFonts w:ascii="Arial" w:hAnsi="Arial" w:cs="Arial"/>
                  <w:sz w:val="20"/>
                  <w:szCs w:val="20"/>
                  <w:lang w:eastAsia="en-US"/>
                </w:rPr>
                <w:t>TBD</w:t>
              </w:r>
            </w:ins>
          </w:p>
        </w:tc>
      </w:tr>
      <w:tr w:rsidR="009C3B49" w:rsidRPr="009C3B49" w14:paraId="749CE210" w14:textId="77777777" w:rsidTr="009C3B49">
        <w:trPr>
          <w:trHeight w:val="315"/>
          <w:ins w:id="18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392EBF" w14:textId="77777777" w:rsidR="009C3B49" w:rsidRPr="009C3B49" w:rsidRDefault="009C3B49" w:rsidP="009C3B49">
            <w:pPr>
              <w:spacing w:after="0" w:line="240" w:lineRule="auto"/>
              <w:rPr>
                <w:ins w:id="18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C343C2" w14:textId="77777777" w:rsidR="009C3B49" w:rsidRPr="009C3B49" w:rsidRDefault="009C3B49" w:rsidP="009C3B49">
            <w:pPr>
              <w:spacing w:after="0" w:line="240" w:lineRule="auto"/>
              <w:rPr>
                <w:ins w:id="187" w:author="Dimitri Podborski" w:date="2022-01-21T17:54:00Z"/>
                <w:rFonts w:ascii="Arial" w:hAnsi="Arial" w:cs="Arial"/>
                <w:sz w:val="20"/>
                <w:szCs w:val="20"/>
                <w:lang w:eastAsia="en-US"/>
              </w:rPr>
            </w:pPr>
            <w:ins w:id="188" w:author="Dimitri Podborski" w:date="2022-01-21T17:54:00Z">
              <w:r w:rsidRPr="009C3B49">
                <w:rPr>
                  <w:rFonts w:ascii="Arial" w:hAnsi="Arial" w:cs="Arial"/>
                  <w:sz w:val="20"/>
                  <w:szCs w:val="20"/>
                  <w:lang w:eastAsia="en-US"/>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0B324F" w14:textId="77777777" w:rsidR="009C3B49" w:rsidRPr="009C3B49" w:rsidRDefault="009C3B49" w:rsidP="009C3B49">
            <w:pPr>
              <w:spacing w:after="0" w:line="240" w:lineRule="auto"/>
              <w:rPr>
                <w:ins w:id="189" w:author="Dimitri Podborski" w:date="2022-01-21T17:54:00Z"/>
                <w:rFonts w:ascii="Consolas" w:hAnsi="Consolas" w:cs="Consolas"/>
                <w:sz w:val="20"/>
                <w:szCs w:val="20"/>
                <w:lang w:eastAsia="en-US"/>
              </w:rPr>
            </w:pPr>
            <w:ins w:id="190"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95C975" w14:textId="77777777" w:rsidR="009C3B49" w:rsidRPr="009C3B49" w:rsidRDefault="009C3B49" w:rsidP="009C3B49">
            <w:pPr>
              <w:spacing w:after="0" w:line="240" w:lineRule="auto"/>
              <w:rPr>
                <w:ins w:id="191"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5E4F4A" w14:textId="77777777" w:rsidR="009C3B49" w:rsidRPr="009C3B49" w:rsidRDefault="009C3B49" w:rsidP="009C3B49">
            <w:pPr>
              <w:spacing w:after="0" w:line="240" w:lineRule="auto"/>
              <w:rPr>
                <w:ins w:id="192" w:author="Dimitri Podborski" w:date="2022-01-21T17:54:00Z"/>
                <w:rFonts w:ascii="Arial" w:hAnsi="Arial" w:cs="Arial"/>
                <w:sz w:val="20"/>
                <w:szCs w:val="20"/>
                <w:lang w:eastAsia="en-US"/>
              </w:rPr>
            </w:pPr>
            <w:ins w:id="19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B14B627" w14:textId="77777777" w:rsidR="009C3B49" w:rsidRPr="009C3B49" w:rsidRDefault="009C3B49" w:rsidP="009C3B49">
            <w:pPr>
              <w:spacing w:after="0" w:line="240" w:lineRule="auto"/>
              <w:jc w:val="center"/>
              <w:rPr>
                <w:ins w:id="194" w:author="Dimitri Podborski" w:date="2022-01-21T17:54:00Z"/>
                <w:rFonts w:ascii="Arial" w:hAnsi="Arial" w:cs="Arial"/>
                <w:sz w:val="20"/>
                <w:szCs w:val="20"/>
                <w:lang w:eastAsia="en-US"/>
              </w:rPr>
            </w:pPr>
            <w:ins w:id="195" w:author="Dimitri Podborski" w:date="2022-01-21T17:54:00Z">
              <w:r w:rsidRPr="009C3B49">
                <w:rPr>
                  <w:rFonts w:ascii="Arial" w:hAnsi="Arial" w:cs="Arial"/>
                  <w:sz w:val="20"/>
                  <w:szCs w:val="20"/>
                  <w:lang w:eastAsia="en-US"/>
                </w:rPr>
                <w:t>TBD</w:t>
              </w:r>
            </w:ins>
          </w:p>
        </w:tc>
      </w:tr>
      <w:tr w:rsidR="009C3B49" w:rsidRPr="009C3B49" w14:paraId="1425E8F2" w14:textId="77777777" w:rsidTr="009C3B49">
        <w:trPr>
          <w:trHeight w:val="315"/>
          <w:ins w:id="19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1996F3B" w14:textId="77777777" w:rsidR="009C3B49" w:rsidRPr="009C3B49" w:rsidRDefault="009C3B49" w:rsidP="009C3B49">
            <w:pPr>
              <w:spacing w:after="0" w:line="240" w:lineRule="auto"/>
              <w:rPr>
                <w:ins w:id="19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64D082B" w14:textId="77777777" w:rsidR="009C3B49" w:rsidRPr="009C3B49" w:rsidRDefault="009C3B49" w:rsidP="009C3B49">
            <w:pPr>
              <w:spacing w:after="0" w:line="240" w:lineRule="auto"/>
              <w:rPr>
                <w:ins w:id="198" w:author="Dimitri Podborski" w:date="2022-01-21T17:54:00Z"/>
                <w:rFonts w:ascii="Arial" w:hAnsi="Arial" w:cs="Arial"/>
                <w:sz w:val="20"/>
                <w:szCs w:val="20"/>
                <w:lang w:eastAsia="en-US"/>
              </w:rPr>
            </w:pPr>
            <w:ins w:id="199" w:author="Dimitri Podborski" w:date="2022-01-21T17:54:00Z">
              <w:r w:rsidRPr="009C3B49">
                <w:rPr>
                  <w:rFonts w:ascii="Arial" w:hAnsi="Arial" w:cs="Arial"/>
                  <w:sz w:val="20"/>
                  <w:szCs w:val="20"/>
                  <w:lang w:eastAsia="en-US"/>
                </w:rPr>
                <w:t>Alternative tracks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3F3C60" w14:textId="77777777" w:rsidR="009C3B49" w:rsidRPr="009C3B49" w:rsidRDefault="009C3B49" w:rsidP="009C3B49">
            <w:pPr>
              <w:spacing w:after="0" w:line="240" w:lineRule="auto"/>
              <w:rPr>
                <w:ins w:id="200" w:author="Dimitri Podborski" w:date="2022-01-21T17:54:00Z"/>
                <w:rFonts w:ascii="Consolas" w:hAnsi="Consolas" w:cs="Consolas"/>
                <w:sz w:val="20"/>
                <w:szCs w:val="20"/>
                <w:lang w:eastAsia="en-US"/>
              </w:rPr>
            </w:pPr>
            <w:ins w:id="201"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FC1826" w14:textId="77777777" w:rsidR="009C3B49" w:rsidRPr="009C3B49" w:rsidRDefault="009C3B49" w:rsidP="009C3B49">
            <w:pPr>
              <w:spacing w:after="0" w:line="240" w:lineRule="auto"/>
              <w:rPr>
                <w:ins w:id="202"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374B84" w14:textId="77777777" w:rsidR="009C3B49" w:rsidRPr="009C3B49" w:rsidRDefault="009C3B49" w:rsidP="009C3B49">
            <w:pPr>
              <w:spacing w:after="0" w:line="240" w:lineRule="auto"/>
              <w:rPr>
                <w:ins w:id="203" w:author="Dimitri Podborski" w:date="2022-01-21T17:54:00Z"/>
                <w:rFonts w:ascii="Arial" w:hAnsi="Arial" w:cs="Arial"/>
                <w:sz w:val="20"/>
                <w:szCs w:val="20"/>
                <w:lang w:eastAsia="en-US"/>
              </w:rPr>
            </w:pPr>
            <w:ins w:id="20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58B50A" w14:textId="77777777" w:rsidR="009C3B49" w:rsidRPr="009C3B49" w:rsidRDefault="009C3B49" w:rsidP="009C3B49">
            <w:pPr>
              <w:spacing w:after="0" w:line="240" w:lineRule="auto"/>
              <w:jc w:val="center"/>
              <w:rPr>
                <w:ins w:id="205" w:author="Dimitri Podborski" w:date="2022-01-21T17:54:00Z"/>
                <w:rFonts w:ascii="Arial" w:hAnsi="Arial" w:cs="Arial"/>
                <w:sz w:val="20"/>
                <w:szCs w:val="20"/>
                <w:lang w:eastAsia="en-US"/>
              </w:rPr>
            </w:pPr>
            <w:ins w:id="206" w:author="Dimitri Podborski" w:date="2022-01-21T17:54:00Z">
              <w:r w:rsidRPr="009C3B49">
                <w:rPr>
                  <w:rFonts w:ascii="Arial" w:hAnsi="Arial" w:cs="Arial"/>
                  <w:sz w:val="20"/>
                  <w:szCs w:val="20"/>
                  <w:lang w:eastAsia="en-US"/>
                </w:rPr>
                <w:t>TBD</w:t>
              </w:r>
            </w:ins>
          </w:p>
        </w:tc>
      </w:tr>
      <w:tr w:rsidR="009C3B49" w:rsidRPr="009C3B49" w14:paraId="6DCF05F0" w14:textId="77777777" w:rsidTr="009C3B49">
        <w:trPr>
          <w:trHeight w:val="315"/>
          <w:ins w:id="20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665B1E" w14:textId="77777777" w:rsidR="009C3B49" w:rsidRPr="009C3B49" w:rsidRDefault="009C3B49" w:rsidP="009C3B49">
            <w:pPr>
              <w:spacing w:after="0" w:line="240" w:lineRule="auto"/>
              <w:rPr>
                <w:ins w:id="20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C24127" w14:textId="77777777" w:rsidR="009C3B49" w:rsidRPr="009C3B49" w:rsidRDefault="009C3B49" w:rsidP="009C3B49">
            <w:pPr>
              <w:spacing w:after="0" w:line="240" w:lineRule="auto"/>
              <w:rPr>
                <w:ins w:id="209" w:author="Dimitri Podborski" w:date="2022-01-21T17:54:00Z"/>
                <w:rFonts w:ascii="Arial" w:hAnsi="Arial" w:cs="Arial"/>
                <w:sz w:val="20"/>
                <w:szCs w:val="20"/>
                <w:lang w:eastAsia="en-US"/>
              </w:rPr>
            </w:pPr>
            <w:proofErr w:type="spellStart"/>
            <w:ins w:id="210"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(Tile-base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A31EF" w14:textId="77777777" w:rsidR="009C3B49" w:rsidRPr="009C3B49" w:rsidRDefault="009C3B49" w:rsidP="009C3B49">
            <w:pPr>
              <w:spacing w:after="0" w:line="240" w:lineRule="auto"/>
              <w:rPr>
                <w:ins w:id="211" w:author="Dimitri Podborski" w:date="2022-01-21T17:54:00Z"/>
                <w:rFonts w:ascii="Consolas" w:hAnsi="Consolas" w:cs="Consolas"/>
                <w:sz w:val="20"/>
                <w:szCs w:val="20"/>
                <w:lang w:eastAsia="en-US"/>
              </w:rPr>
            </w:pPr>
            <w:proofErr w:type="spellStart"/>
            <w:ins w:id="212" w:author="Dimitri Podborski" w:date="2022-01-21T17:54:00Z">
              <w:r w:rsidRPr="009C3B49">
                <w:rPr>
                  <w:rFonts w:ascii="Consolas" w:hAnsi="Consolas" w:cs="Consolas"/>
                  <w:sz w:val="20"/>
                  <w:szCs w:val="20"/>
                  <w:lang w:eastAsia="en-US"/>
                </w:rPr>
                <w:t>gpeb</w:t>
              </w:r>
              <w:proofErr w:type="spellEnd"/>
              <w:r w:rsidRPr="009C3B49">
                <w:rPr>
                  <w:rFonts w:ascii="Consolas" w:hAnsi="Consolas" w:cs="Consolas"/>
                  <w:sz w:val="20"/>
                  <w:szCs w:val="20"/>
                  <w:lang w:eastAsia="en-US"/>
                </w:rPr>
                <w:t xml:space="preserve"> </w:t>
              </w:r>
              <w:proofErr w:type="spellStart"/>
              <w:r w:rsidRPr="009C3B49">
                <w:rPr>
                  <w:rFonts w:ascii="Consolas" w:hAnsi="Consolas" w:cs="Consolas"/>
                  <w:sz w:val="20"/>
                  <w:szCs w:val="20"/>
                  <w:lang w:eastAsia="en-US"/>
                </w:rPr>
                <w:t>gpcb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6A8394" w14:textId="77777777" w:rsidR="009C3B49" w:rsidRPr="009C3B49" w:rsidRDefault="009C3B49" w:rsidP="009C3B49">
            <w:pPr>
              <w:spacing w:after="0" w:line="240" w:lineRule="auto"/>
              <w:jc w:val="right"/>
              <w:rPr>
                <w:ins w:id="213" w:author="Dimitri Podborski" w:date="2022-01-21T17:54:00Z"/>
                <w:rFonts w:ascii="Arial" w:hAnsi="Arial" w:cs="Arial"/>
                <w:sz w:val="20"/>
                <w:szCs w:val="20"/>
                <w:lang w:eastAsia="en-US"/>
              </w:rPr>
            </w:pPr>
            <w:ins w:id="214"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469204" w14:textId="77777777" w:rsidR="009C3B49" w:rsidRPr="009C3B49" w:rsidRDefault="009C3B49" w:rsidP="009C3B49">
            <w:pPr>
              <w:spacing w:after="0" w:line="240" w:lineRule="auto"/>
              <w:rPr>
                <w:ins w:id="215" w:author="Dimitri Podborski" w:date="2022-01-21T17:54:00Z"/>
                <w:rFonts w:ascii="Arial" w:hAnsi="Arial" w:cs="Arial"/>
                <w:sz w:val="20"/>
                <w:szCs w:val="20"/>
                <w:lang w:eastAsia="en-US"/>
              </w:rPr>
            </w:pPr>
            <w:ins w:id="21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95C87B4" w14:textId="77777777" w:rsidR="009C3B49" w:rsidRPr="009C3B49" w:rsidRDefault="009C3B49" w:rsidP="009C3B49">
            <w:pPr>
              <w:spacing w:after="0" w:line="240" w:lineRule="auto"/>
              <w:jc w:val="center"/>
              <w:rPr>
                <w:ins w:id="217" w:author="Dimitri Podborski" w:date="2022-01-21T17:54:00Z"/>
                <w:rFonts w:ascii="Arial" w:hAnsi="Arial" w:cs="Arial"/>
                <w:sz w:val="20"/>
                <w:szCs w:val="20"/>
                <w:lang w:eastAsia="en-US"/>
              </w:rPr>
            </w:pPr>
            <w:ins w:id="218" w:author="Dimitri Podborski" w:date="2022-01-21T17:54:00Z">
              <w:r w:rsidRPr="009C3B49">
                <w:rPr>
                  <w:rFonts w:ascii="Arial" w:hAnsi="Arial" w:cs="Arial"/>
                  <w:sz w:val="20"/>
                  <w:szCs w:val="20"/>
                  <w:lang w:eastAsia="en-US"/>
                </w:rPr>
                <w:t>TBD</w:t>
              </w:r>
            </w:ins>
          </w:p>
        </w:tc>
      </w:tr>
      <w:tr w:rsidR="009C3B49" w:rsidRPr="009C3B49" w14:paraId="6CEBA18D" w14:textId="77777777" w:rsidTr="009C3B49">
        <w:trPr>
          <w:trHeight w:val="315"/>
          <w:ins w:id="21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A23CAA3" w14:textId="77777777" w:rsidR="009C3B49" w:rsidRPr="009C3B49" w:rsidRDefault="009C3B49" w:rsidP="009C3B49">
            <w:pPr>
              <w:spacing w:after="0" w:line="240" w:lineRule="auto"/>
              <w:rPr>
                <w:ins w:id="22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A21B233" w14:textId="77777777" w:rsidR="009C3B49" w:rsidRPr="009C3B49" w:rsidRDefault="009C3B49" w:rsidP="009C3B49">
            <w:pPr>
              <w:spacing w:after="0" w:line="240" w:lineRule="auto"/>
              <w:rPr>
                <w:ins w:id="221" w:author="Dimitri Podborski" w:date="2022-01-21T17:54:00Z"/>
                <w:rFonts w:ascii="Arial" w:hAnsi="Arial" w:cs="Arial"/>
                <w:sz w:val="20"/>
                <w:szCs w:val="20"/>
                <w:lang w:eastAsia="en-US"/>
              </w:rPr>
            </w:pPr>
            <w:proofErr w:type="spellStart"/>
            <w:ins w:id="222" w:author="Dimitri Podborski" w:date="2022-01-21T17:54:00Z">
              <w:r w:rsidRPr="009C3B49">
                <w:rPr>
                  <w:rFonts w:ascii="Arial" w:hAnsi="Arial" w:cs="Arial"/>
                  <w:sz w:val="20"/>
                  <w:szCs w:val="20"/>
                  <w:lang w:eastAsia="en-US"/>
                </w:rPr>
                <w:t>GPCCTileSampleEntry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BDFFFB" w14:textId="77777777" w:rsidR="009C3B49" w:rsidRPr="009C3B49" w:rsidRDefault="009C3B49" w:rsidP="009C3B49">
            <w:pPr>
              <w:spacing w:after="0" w:line="240" w:lineRule="auto"/>
              <w:rPr>
                <w:ins w:id="223" w:author="Dimitri Podborski" w:date="2022-01-21T17:54:00Z"/>
                <w:rFonts w:ascii="Consolas" w:hAnsi="Consolas" w:cs="Consolas"/>
                <w:sz w:val="20"/>
                <w:szCs w:val="20"/>
                <w:lang w:eastAsia="en-US"/>
              </w:rPr>
            </w:pPr>
            <w:ins w:id="224" w:author="Dimitri Podborski" w:date="2022-01-21T17:54:00Z">
              <w:r w:rsidRPr="009C3B49">
                <w:rPr>
                  <w:rFonts w:ascii="Consolas" w:hAnsi="Consolas" w:cs="Consolas"/>
                  <w:sz w:val="20"/>
                  <w:szCs w:val="20"/>
                  <w:lang w:eastAsia="en-US"/>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121588" w14:textId="77777777" w:rsidR="009C3B49" w:rsidRPr="009C3B49" w:rsidRDefault="009C3B49" w:rsidP="009C3B49">
            <w:pPr>
              <w:spacing w:after="0" w:line="240" w:lineRule="auto"/>
              <w:jc w:val="right"/>
              <w:rPr>
                <w:ins w:id="225" w:author="Dimitri Podborski" w:date="2022-01-21T17:54:00Z"/>
                <w:rFonts w:ascii="Arial" w:hAnsi="Arial" w:cs="Arial"/>
                <w:sz w:val="20"/>
                <w:szCs w:val="20"/>
                <w:lang w:eastAsia="en-US"/>
              </w:rPr>
            </w:pPr>
            <w:ins w:id="22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0B19C" w14:textId="77777777" w:rsidR="009C3B49" w:rsidRPr="009C3B49" w:rsidRDefault="009C3B49" w:rsidP="009C3B49">
            <w:pPr>
              <w:spacing w:after="0" w:line="240" w:lineRule="auto"/>
              <w:rPr>
                <w:ins w:id="227" w:author="Dimitri Podborski" w:date="2022-01-21T17:54:00Z"/>
                <w:rFonts w:ascii="Arial" w:hAnsi="Arial" w:cs="Arial"/>
                <w:sz w:val="20"/>
                <w:szCs w:val="20"/>
                <w:lang w:eastAsia="en-US"/>
              </w:rPr>
            </w:pPr>
            <w:ins w:id="22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A9826" w14:textId="77777777" w:rsidR="009C3B49" w:rsidRPr="009C3B49" w:rsidRDefault="009C3B49" w:rsidP="009C3B49">
            <w:pPr>
              <w:spacing w:after="0" w:line="240" w:lineRule="auto"/>
              <w:jc w:val="center"/>
              <w:rPr>
                <w:ins w:id="229" w:author="Dimitri Podborski" w:date="2022-01-21T17:54:00Z"/>
                <w:rFonts w:ascii="Arial" w:hAnsi="Arial" w:cs="Arial"/>
                <w:sz w:val="20"/>
                <w:szCs w:val="20"/>
                <w:lang w:eastAsia="en-US"/>
              </w:rPr>
            </w:pPr>
            <w:ins w:id="230" w:author="Dimitri Podborski" w:date="2022-01-21T17:54:00Z">
              <w:r w:rsidRPr="009C3B49">
                <w:rPr>
                  <w:rFonts w:ascii="Arial" w:hAnsi="Arial" w:cs="Arial"/>
                  <w:sz w:val="20"/>
                  <w:szCs w:val="20"/>
                  <w:lang w:eastAsia="en-US"/>
                </w:rPr>
                <w:t>TBD</w:t>
              </w:r>
            </w:ins>
          </w:p>
        </w:tc>
      </w:tr>
      <w:tr w:rsidR="009C3B49" w:rsidRPr="009C3B49" w14:paraId="29B10FD6" w14:textId="77777777" w:rsidTr="009C3B49">
        <w:trPr>
          <w:trHeight w:val="315"/>
          <w:ins w:id="23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A17D75" w14:textId="77777777" w:rsidR="009C3B49" w:rsidRPr="009C3B49" w:rsidRDefault="009C3B49" w:rsidP="009C3B49">
            <w:pPr>
              <w:spacing w:after="0" w:line="240" w:lineRule="auto"/>
              <w:rPr>
                <w:ins w:id="23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C56C640" w14:textId="77777777" w:rsidR="009C3B49" w:rsidRPr="009C3B49" w:rsidRDefault="009C3B49" w:rsidP="009C3B49">
            <w:pPr>
              <w:spacing w:after="0" w:line="240" w:lineRule="auto"/>
              <w:rPr>
                <w:ins w:id="233" w:author="Dimitri Podborski" w:date="2022-01-21T17:54:00Z"/>
                <w:rFonts w:ascii="Arial" w:hAnsi="Arial" w:cs="Arial"/>
                <w:sz w:val="20"/>
                <w:szCs w:val="20"/>
                <w:lang w:eastAsia="en-US"/>
              </w:rPr>
            </w:pPr>
            <w:proofErr w:type="spellStart"/>
            <w:ins w:id="234" w:author="Dimitri Podborski" w:date="2022-01-21T17:54:00Z">
              <w:r w:rsidRPr="009C3B49">
                <w:rPr>
                  <w:rFonts w:ascii="Arial" w:hAnsi="Arial" w:cs="Arial"/>
                  <w:sz w:val="20"/>
                  <w:szCs w:val="20"/>
                  <w:lang w:eastAsia="en-US"/>
                </w:rPr>
                <w:t>GPCCTileConfigurationBox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0496F" w14:textId="77777777" w:rsidR="009C3B49" w:rsidRPr="009C3B49" w:rsidRDefault="009C3B49" w:rsidP="009C3B49">
            <w:pPr>
              <w:spacing w:after="0" w:line="240" w:lineRule="auto"/>
              <w:rPr>
                <w:ins w:id="235" w:author="Dimitri Podborski" w:date="2022-01-21T17:54:00Z"/>
                <w:rFonts w:ascii="Consolas" w:hAnsi="Consolas" w:cs="Consolas"/>
                <w:sz w:val="20"/>
                <w:szCs w:val="20"/>
                <w:lang w:eastAsia="en-US"/>
              </w:rPr>
            </w:pPr>
            <w:proofErr w:type="spellStart"/>
            <w:ins w:id="236" w:author="Dimitri Podborski" w:date="2022-01-21T17:54:00Z">
              <w:r w:rsidRPr="009C3B49">
                <w:rPr>
                  <w:rFonts w:ascii="Consolas" w:hAnsi="Consolas" w:cs="Consolas"/>
                  <w:sz w:val="20"/>
                  <w:szCs w:val="20"/>
                  <w:lang w:eastAsia="en-US"/>
                </w:rPr>
                <w:t>gptC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0E0C67" w14:textId="77777777" w:rsidR="009C3B49" w:rsidRPr="009C3B49" w:rsidRDefault="009C3B49" w:rsidP="009C3B49">
            <w:pPr>
              <w:spacing w:after="0" w:line="240" w:lineRule="auto"/>
              <w:rPr>
                <w:ins w:id="237"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EA689" w14:textId="77777777" w:rsidR="009C3B49" w:rsidRPr="009C3B49" w:rsidRDefault="009C3B49" w:rsidP="009C3B49">
            <w:pPr>
              <w:spacing w:after="0" w:line="240" w:lineRule="auto"/>
              <w:rPr>
                <w:ins w:id="238" w:author="Dimitri Podborski" w:date="2022-01-21T17:54:00Z"/>
                <w:rFonts w:ascii="Arial" w:hAnsi="Arial" w:cs="Arial"/>
                <w:sz w:val="20"/>
                <w:szCs w:val="20"/>
                <w:lang w:eastAsia="en-US"/>
              </w:rPr>
            </w:pPr>
            <w:ins w:id="23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3478473" w14:textId="77777777" w:rsidR="009C3B49" w:rsidRPr="009C3B49" w:rsidRDefault="009C3B49" w:rsidP="009C3B49">
            <w:pPr>
              <w:spacing w:after="0" w:line="240" w:lineRule="auto"/>
              <w:jc w:val="center"/>
              <w:rPr>
                <w:ins w:id="240" w:author="Dimitri Podborski" w:date="2022-01-21T17:54:00Z"/>
                <w:rFonts w:ascii="Arial" w:hAnsi="Arial" w:cs="Arial"/>
                <w:sz w:val="20"/>
                <w:szCs w:val="20"/>
                <w:lang w:eastAsia="en-US"/>
              </w:rPr>
            </w:pPr>
            <w:ins w:id="241" w:author="Dimitri Podborski" w:date="2022-01-21T17:54:00Z">
              <w:r w:rsidRPr="009C3B49">
                <w:rPr>
                  <w:rFonts w:ascii="Arial" w:hAnsi="Arial" w:cs="Arial"/>
                  <w:sz w:val="20"/>
                  <w:szCs w:val="20"/>
                  <w:lang w:eastAsia="en-US"/>
                </w:rPr>
                <w:t>TBD</w:t>
              </w:r>
            </w:ins>
          </w:p>
        </w:tc>
      </w:tr>
      <w:tr w:rsidR="009C3B49" w:rsidRPr="009C3B49" w14:paraId="5A82C9FC" w14:textId="77777777" w:rsidTr="009C3B49">
        <w:trPr>
          <w:trHeight w:val="315"/>
          <w:ins w:id="24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8B95957" w14:textId="77777777" w:rsidR="009C3B49" w:rsidRPr="009C3B49" w:rsidRDefault="009C3B49" w:rsidP="009C3B49">
            <w:pPr>
              <w:spacing w:after="0" w:line="240" w:lineRule="auto"/>
              <w:rPr>
                <w:ins w:id="24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A514DA" w14:textId="77777777" w:rsidR="009C3B49" w:rsidRPr="009C3B49" w:rsidRDefault="009C3B49" w:rsidP="009C3B49">
            <w:pPr>
              <w:spacing w:after="0" w:line="240" w:lineRule="auto"/>
              <w:rPr>
                <w:ins w:id="244" w:author="Dimitri Podborski" w:date="2022-01-21T17:54:00Z"/>
                <w:rFonts w:ascii="Arial" w:hAnsi="Arial" w:cs="Arial"/>
                <w:sz w:val="20"/>
                <w:szCs w:val="20"/>
                <w:lang w:eastAsia="en-US"/>
              </w:rPr>
            </w:pPr>
            <w:ins w:id="245" w:author="Dimitri Podborski" w:date="2022-01-21T17:54:00Z">
              <w:r w:rsidRPr="009C3B49">
                <w:rPr>
                  <w:rFonts w:ascii="Arial" w:hAnsi="Arial" w:cs="Arial"/>
                  <w:sz w:val="20"/>
                  <w:szCs w:val="20"/>
                  <w:lang w:eastAsia="en-US"/>
                </w:rPr>
                <w:t>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1DDC84" w14:textId="77777777" w:rsidR="009C3B49" w:rsidRPr="009C3B49" w:rsidRDefault="009C3B49" w:rsidP="009C3B49">
            <w:pPr>
              <w:spacing w:after="0" w:line="240" w:lineRule="auto"/>
              <w:rPr>
                <w:ins w:id="246" w:author="Dimitri Podborski" w:date="2022-01-21T17:54:00Z"/>
                <w:rFonts w:ascii="Consolas" w:hAnsi="Consolas" w:cs="Consolas"/>
                <w:sz w:val="20"/>
                <w:szCs w:val="20"/>
                <w:lang w:eastAsia="en-US"/>
              </w:rPr>
            </w:pPr>
            <w:ins w:id="24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18E51" w14:textId="77777777" w:rsidR="009C3B49" w:rsidRPr="009C3B49" w:rsidRDefault="009C3B49" w:rsidP="009C3B49">
            <w:pPr>
              <w:spacing w:after="0" w:line="240" w:lineRule="auto"/>
              <w:rPr>
                <w:ins w:id="248"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DD9584" w14:textId="77777777" w:rsidR="009C3B49" w:rsidRPr="009C3B49" w:rsidRDefault="009C3B49" w:rsidP="009C3B49">
            <w:pPr>
              <w:spacing w:after="0" w:line="240" w:lineRule="auto"/>
              <w:rPr>
                <w:ins w:id="249" w:author="Dimitri Podborski" w:date="2022-01-21T17:54:00Z"/>
                <w:rFonts w:ascii="Arial" w:hAnsi="Arial" w:cs="Arial"/>
                <w:sz w:val="20"/>
                <w:szCs w:val="20"/>
                <w:lang w:eastAsia="en-US"/>
              </w:rPr>
            </w:pPr>
            <w:ins w:id="25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4BDA57E" w14:textId="77777777" w:rsidR="009C3B49" w:rsidRPr="009C3B49" w:rsidRDefault="009C3B49" w:rsidP="009C3B49">
            <w:pPr>
              <w:spacing w:after="0" w:line="240" w:lineRule="auto"/>
              <w:jc w:val="center"/>
              <w:rPr>
                <w:ins w:id="251" w:author="Dimitri Podborski" w:date="2022-01-21T17:54:00Z"/>
                <w:rFonts w:ascii="Arial" w:hAnsi="Arial" w:cs="Arial"/>
                <w:sz w:val="20"/>
                <w:szCs w:val="20"/>
                <w:lang w:eastAsia="en-US"/>
              </w:rPr>
            </w:pPr>
            <w:ins w:id="252" w:author="Dimitri Podborski" w:date="2022-01-21T17:54:00Z">
              <w:r w:rsidRPr="009C3B49">
                <w:rPr>
                  <w:rFonts w:ascii="Arial" w:hAnsi="Arial" w:cs="Arial"/>
                  <w:sz w:val="20"/>
                  <w:szCs w:val="20"/>
                  <w:lang w:eastAsia="en-US"/>
                </w:rPr>
                <w:t>TBD</w:t>
              </w:r>
            </w:ins>
          </w:p>
        </w:tc>
      </w:tr>
      <w:tr w:rsidR="009C3B49" w:rsidRPr="009C3B49" w14:paraId="7D6D9323" w14:textId="77777777" w:rsidTr="009C3B49">
        <w:trPr>
          <w:trHeight w:val="315"/>
          <w:ins w:id="25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68BA202" w14:textId="77777777" w:rsidR="009C3B49" w:rsidRPr="009C3B49" w:rsidRDefault="009C3B49" w:rsidP="009C3B49">
            <w:pPr>
              <w:spacing w:after="0" w:line="240" w:lineRule="auto"/>
              <w:rPr>
                <w:ins w:id="25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D32249" w14:textId="77777777" w:rsidR="009C3B49" w:rsidRPr="009C3B49" w:rsidRDefault="009C3B49" w:rsidP="009C3B49">
            <w:pPr>
              <w:spacing w:after="0" w:line="240" w:lineRule="auto"/>
              <w:rPr>
                <w:ins w:id="255" w:author="Dimitri Podborski" w:date="2022-01-21T17:54:00Z"/>
                <w:rFonts w:ascii="Arial" w:hAnsi="Arial" w:cs="Arial"/>
                <w:sz w:val="20"/>
                <w:szCs w:val="20"/>
                <w:lang w:eastAsia="en-US"/>
              </w:rPr>
            </w:pPr>
            <w:ins w:id="256" w:author="Dimitri Podborski" w:date="2022-01-21T17:54:00Z">
              <w:r w:rsidRPr="009C3B49">
                <w:rPr>
                  <w:rFonts w:ascii="Arial" w:hAnsi="Arial" w:cs="Arial"/>
                  <w:sz w:val="20"/>
                  <w:szCs w:val="20"/>
                  <w:lang w:eastAsia="en-US"/>
                </w:rPr>
                <w:t>Demultiplexer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71226" w14:textId="77777777" w:rsidR="009C3B49" w:rsidRPr="009C3B49" w:rsidRDefault="009C3B49" w:rsidP="009C3B49">
            <w:pPr>
              <w:spacing w:after="0" w:line="240" w:lineRule="auto"/>
              <w:rPr>
                <w:ins w:id="257" w:author="Dimitri Podborski" w:date="2022-01-21T17:54:00Z"/>
                <w:rFonts w:ascii="Consolas" w:hAnsi="Consolas" w:cs="Consolas"/>
                <w:sz w:val="20"/>
                <w:szCs w:val="20"/>
                <w:lang w:eastAsia="en-US"/>
              </w:rPr>
            </w:pPr>
            <w:ins w:id="25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02E85" w14:textId="77777777" w:rsidR="009C3B49" w:rsidRPr="009C3B49" w:rsidRDefault="009C3B49" w:rsidP="009C3B49">
            <w:pPr>
              <w:spacing w:after="0" w:line="240" w:lineRule="auto"/>
              <w:rPr>
                <w:ins w:id="25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581AE" w14:textId="77777777" w:rsidR="009C3B49" w:rsidRPr="009C3B49" w:rsidRDefault="009C3B49" w:rsidP="009C3B49">
            <w:pPr>
              <w:spacing w:after="0" w:line="240" w:lineRule="auto"/>
              <w:rPr>
                <w:ins w:id="260" w:author="Dimitri Podborski" w:date="2022-01-21T17:54:00Z"/>
                <w:rFonts w:ascii="Arial" w:hAnsi="Arial" w:cs="Arial"/>
                <w:sz w:val="20"/>
                <w:szCs w:val="20"/>
                <w:lang w:eastAsia="en-US"/>
              </w:rPr>
            </w:pPr>
            <w:ins w:id="26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02CB01F" w14:textId="77777777" w:rsidR="009C3B49" w:rsidRPr="009C3B49" w:rsidRDefault="009C3B49" w:rsidP="009C3B49">
            <w:pPr>
              <w:spacing w:after="0" w:line="240" w:lineRule="auto"/>
              <w:jc w:val="center"/>
              <w:rPr>
                <w:ins w:id="262" w:author="Dimitri Podborski" w:date="2022-01-21T17:54:00Z"/>
                <w:rFonts w:ascii="Arial" w:hAnsi="Arial" w:cs="Arial"/>
                <w:sz w:val="20"/>
                <w:szCs w:val="20"/>
                <w:lang w:eastAsia="en-US"/>
              </w:rPr>
            </w:pPr>
            <w:ins w:id="263" w:author="Dimitri Podborski" w:date="2022-01-21T17:54:00Z">
              <w:r w:rsidRPr="009C3B49">
                <w:rPr>
                  <w:rFonts w:ascii="Arial" w:hAnsi="Arial" w:cs="Arial"/>
                  <w:sz w:val="20"/>
                  <w:szCs w:val="20"/>
                  <w:lang w:eastAsia="en-US"/>
                </w:rPr>
                <w:t>TBD</w:t>
              </w:r>
            </w:ins>
          </w:p>
        </w:tc>
      </w:tr>
      <w:tr w:rsidR="009C3B49" w:rsidRPr="009C3B49" w14:paraId="77AE52D3" w14:textId="77777777" w:rsidTr="009C3B49">
        <w:trPr>
          <w:trHeight w:val="315"/>
          <w:ins w:id="26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B2ABE9" w14:textId="77777777" w:rsidR="009C3B49" w:rsidRPr="009C3B49" w:rsidRDefault="009C3B49" w:rsidP="009C3B49">
            <w:pPr>
              <w:spacing w:after="0" w:line="240" w:lineRule="auto"/>
              <w:rPr>
                <w:ins w:id="26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79EFC6" w14:textId="77777777" w:rsidR="009C3B49" w:rsidRPr="009C3B49" w:rsidRDefault="009C3B49" w:rsidP="009C3B49">
            <w:pPr>
              <w:spacing w:after="0" w:line="240" w:lineRule="auto"/>
              <w:rPr>
                <w:ins w:id="266" w:author="Dimitri Podborski" w:date="2022-01-21T17:54:00Z"/>
                <w:rFonts w:ascii="Arial" w:hAnsi="Arial" w:cs="Arial"/>
                <w:sz w:val="20"/>
                <w:szCs w:val="20"/>
                <w:lang w:eastAsia="en-US"/>
              </w:rPr>
            </w:pPr>
            <w:ins w:id="267" w:author="Dimitri Podborski" w:date="2022-01-21T17:54:00Z">
              <w:r w:rsidRPr="009C3B49">
                <w:rPr>
                  <w:rFonts w:ascii="Arial" w:hAnsi="Arial" w:cs="Arial"/>
                  <w:sz w:val="20"/>
                  <w:szCs w:val="20"/>
                  <w:lang w:eastAsia="en-US"/>
                </w:rPr>
                <w:t>Sub-samples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F04896" w14:textId="77777777" w:rsidR="009C3B49" w:rsidRPr="009C3B49" w:rsidRDefault="009C3B49" w:rsidP="009C3B49">
            <w:pPr>
              <w:spacing w:after="0" w:line="240" w:lineRule="auto"/>
              <w:rPr>
                <w:ins w:id="268" w:author="Dimitri Podborski" w:date="2022-01-21T17:54:00Z"/>
                <w:rFonts w:ascii="Consolas" w:hAnsi="Consolas" w:cs="Consolas"/>
                <w:sz w:val="20"/>
                <w:szCs w:val="20"/>
                <w:lang w:eastAsia="en-US"/>
              </w:rPr>
            </w:pPr>
            <w:ins w:id="26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1D6B2C" w14:textId="77777777" w:rsidR="009C3B49" w:rsidRPr="009C3B49" w:rsidRDefault="009C3B49" w:rsidP="009C3B49">
            <w:pPr>
              <w:spacing w:after="0" w:line="240" w:lineRule="auto"/>
              <w:rPr>
                <w:ins w:id="270"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5582A" w14:textId="77777777" w:rsidR="009C3B49" w:rsidRPr="009C3B49" w:rsidRDefault="009C3B49" w:rsidP="009C3B49">
            <w:pPr>
              <w:spacing w:after="0" w:line="240" w:lineRule="auto"/>
              <w:rPr>
                <w:ins w:id="271" w:author="Dimitri Podborski" w:date="2022-01-21T17:54:00Z"/>
                <w:rFonts w:ascii="Arial" w:hAnsi="Arial" w:cs="Arial"/>
                <w:sz w:val="20"/>
                <w:szCs w:val="20"/>
                <w:lang w:eastAsia="en-US"/>
              </w:rPr>
            </w:pPr>
            <w:ins w:id="27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433A7" w14:textId="77777777" w:rsidR="009C3B49" w:rsidRPr="009C3B49" w:rsidRDefault="009C3B49" w:rsidP="009C3B49">
            <w:pPr>
              <w:spacing w:after="0" w:line="240" w:lineRule="auto"/>
              <w:jc w:val="center"/>
              <w:rPr>
                <w:ins w:id="273" w:author="Dimitri Podborski" w:date="2022-01-21T17:54:00Z"/>
                <w:rFonts w:ascii="Arial" w:hAnsi="Arial" w:cs="Arial"/>
                <w:sz w:val="20"/>
                <w:szCs w:val="20"/>
                <w:lang w:eastAsia="en-US"/>
              </w:rPr>
            </w:pPr>
            <w:ins w:id="274" w:author="Dimitri Podborski" w:date="2022-01-21T17:54:00Z">
              <w:r w:rsidRPr="009C3B49">
                <w:rPr>
                  <w:rFonts w:ascii="Arial" w:hAnsi="Arial" w:cs="Arial"/>
                  <w:sz w:val="20"/>
                  <w:szCs w:val="20"/>
                  <w:lang w:eastAsia="en-US"/>
                </w:rPr>
                <w:t>TBD</w:t>
              </w:r>
            </w:ins>
          </w:p>
        </w:tc>
      </w:tr>
      <w:tr w:rsidR="009C3B49" w:rsidRPr="009C3B49" w14:paraId="3E0307AE" w14:textId="77777777" w:rsidTr="009C3B49">
        <w:trPr>
          <w:trHeight w:val="315"/>
          <w:ins w:id="275"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AC5B97" w14:textId="77777777" w:rsidR="009C3B49" w:rsidRPr="009C3B49" w:rsidRDefault="009C3B49" w:rsidP="009C3B49">
            <w:pPr>
              <w:spacing w:after="0" w:line="240" w:lineRule="auto"/>
              <w:jc w:val="center"/>
              <w:rPr>
                <w:ins w:id="276" w:author="Dimitri Podborski" w:date="2022-01-21T17:54:00Z"/>
                <w:rFonts w:ascii="Arial" w:hAnsi="Arial" w:cs="Arial"/>
                <w:sz w:val="20"/>
                <w:szCs w:val="20"/>
                <w:lang w:eastAsia="en-US"/>
              </w:rPr>
            </w:pPr>
            <w:ins w:id="277" w:author="Dimitri Podborski" w:date="2022-01-21T17:54:00Z">
              <w:r w:rsidRPr="009C3B49">
                <w:rPr>
                  <w:rFonts w:ascii="Arial" w:hAnsi="Arial" w:cs="Arial"/>
                  <w:sz w:val="20"/>
                  <w:szCs w:val="20"/>
                  <w:lang w:eastAsia="en-US"/>
                </w:rPr>
                <w:t>Non-timed</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42A245" w14:textId="77777777" w:rsidR="009C3B49" w:rsidRPr="009C3B49" w:rsidRDefault="009C3B49" w:rsidP="009C3B49">
            <w:pPr>
              <w:spacing w:after="0" w:line="240" w:lineRule="auto"/>
              <w:rPr>
                <w:ins w:id="278" w:author="Dimitri Podborski" w:date="2022-01-21T17:54:00Z"/>
                <w:rFonts w:ascii="Arial" w:hAnsi="Arial" w:cs="Arial"/>
                <w:sz w:val="20"/>
                <w:szCs w:val="20"/>
                <w:lang w:eastAsia="en-US"/>
              </w:rPr>
            </w:pPr>
            <w:proofErr w:type="spellStart"/>
            <w:ins w:id="279" w:author="Dimitri Podborski" w:date="2022-01-21T17:54:00Z">
              <w:r w:rsidRPr="009C3B49">
                <w:rPr>
                  <w:rFonts w:ascii="Arial" w:hAnsi="Arial" w:cs="Arial"/>
                  <w:sz w:val="20"/>
                  <w:szCs w:val="20"/>
                  <w:lang w:eastAsia="en-US"/>
                </w:rPr>
                <w:t>GPCCItemData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5818FE" w14:textId="77777777" w:rsidR="009C3B49" w:rsidRPr="009C3B49" w:rsidRDefault="009C3B49" w:rsidP="009C3B49">
            <w:pPr>
              <w:spacing w:after="0" w:line="240" w:lineRule="auto"/>
              <w:rPr>
                <w:ins w:id="280" w:author="Dimitri Podborski" w:date="2022-01-21T17:54:00Z"/>
                <w:rFonts w:ascii="Consolas" w:hAnsi="Consolas" w:cs="Consolas"/>
                <w:sz w:val="20"/>
                <w:szCs w:val="20"/>
                <w:lang w:eastAsia="en-US"/>
              </w:rPr>
            </w:pPr>
            <w:ins w:id="281" w:author="Dimitri Podborski" w:date="2022-01-21T17:54:00Z">
              <w:r w:rsidRPr="009C3B49">
                <w:rPr>
                  <w:rFonts w:ascii="Consolas" w:hAnsi="Consolas" w:cs="Consolas"/>
                  <w:sz w:val="20"/>
                  <w:szCs w:val="20"/>
                  <w:lang w:eastAsia="en-US"/>
                </w:rPr>
                <w:t xml:space="preserve">gpe1 gpc1 </w:t>
              </w:r>
              <w:proofErr w:type="spellStart"/>
              <w:r w:rsidRPr="009C3B49">
                <w:rPr>
                  <w:rFonts w:ascii="Consolas" w:hAnsi="Consolas" w:cs="Consolas"/>
                  <w:sz w:val="20"/>
                  <w:szCs w:val="20"/>
                  <w:lang w:eastAsia="en-US"/>
                </w:rPr>
                <w:t>gpeb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C39FB8" w14:textId="77777777" w:rsidR="009C3B49" w:rsidRPr="009C3B49" w:rsidRDefault="009C3B49" w:rsidP="009C3B49">
            <w:pPr>
              <w:spacing w:after="0" w:line="240" w:lineRule="auto"/>
              <w:jc w:val="right"/>
              <w:rPr>
                <w:ins w:id="282" w:author="Dimitri Podborski" w:date="2022-01-21T17:54:00Z"/>
                <w:rFonts w:ascii="Arial" w:hAnsi="Arial" w:cs="Arial"/>
                <w:sz w:val="20"/>
                <w:szCs w:val="20"/>
                <w:lang w:eastAsia="en-US"/>
              </w:rPr>
            </w:pPr>
            <w:ins w:id="28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30859" w14:textId="77777777" w:rsidR="009C3B49" w:rsidRPr="009C3B49" w:rsidRDefault="009C3B49" w:rsidP="009C3B49">
            <w:pPr>
              <w:spacing w:after="0" w:line="240" w:lineRule="auto"/>
              <w:rPr>
                <w:ins w:id="284" w:author="Dimitri Podborski" w:date="2022-01-21T17:54:00Z"/>
                <w:rFonts w:ascii="Arial" w:hAnsi="Arial" w:cs="Arial"/>
                <w:sz w:val="20"/>
                <w:szCs w:val="20"/>
                <w:lang w:eastAsia="en-US"/>
              </w:rPr>
            </w:pPr>
            <w:ins w:id="28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AF40225" w14:textId="77777777" w:rsidR="009C3B49" w:rsidRPr="009C3B49" w:rsidRDefault="009C3B49" w:rsidP="009C3B49">
            <w:pPr>
              <w:spacing w:after="0" w:line="240" w:lineRule="auto"/>
              <w:jc w:val="center"/>
              <w:rPr>
                <w:ins w:id="286" w:author="Dimitri Podborski" w:date="2022-01-21T17:54:00Z"/>
                <w:rFonts w:ascii="Arial" w:hAnsi="Arial" w:cs="Arial"/>
                <w:sz w:val="20"/>
                <w:szCs w:val="20"/>
                <w:lang w:eastAsia="en-US"/>
              </w:rPr>
            </w:pPr>
            <w:ins w:id="287" w:author="Dimitri Podborski" w:date="2022-01-21T17:54:00Z">
              <w:r w:rsidRPr="009C3B49">
                <w:rPr>
                  <w:rFonts w:ascii="Arial" w:hAnsi="Arial" w:cs="Arial"/>
                  <w:sz w:val="20"/>
                  <w:szCs w:val="20"/>
                  <w:lang w:eastAsia="en-US"/>
                </w:rPr>
                <w:t>TBD</w:t>
              </w:r>
            </w:ins>
          </w:p>
        </w:tc>
      </w:tr>
      <w:tr w:rsidR="009C3B49" w:rsidRPr="009C3B49" w14:paraId="343C710F" w14:textId="77777777" w:rsidTr="009C3B49">
        <w:trPr>
          <w:trHeight w:val="315"/>
          <w:ins w:id="28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4A7308" w14:textId="77777777" w:rsidR="009C3B49" w:rsidRPr="009C3B49" w:rsidRDefault="009C3B49" w:rsidP="009C3B49">
            <w:pPr>
              <w:spacing w:after="0" w:line="240" w:lineRule="auto"/>
              <w:rPr>
                <w:ins w:id="28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BC50F" w14:textId="77777777" w:rsidR="009C3B49" w:rsidRPr="009C3B49" w:rsidRDefault="009C3B49" w:rsidP="009C3B49">
            <w:pPr>
              <w:spacing w:after="0" w:line="240" w:lineRule="auto"/>
              <w:rPr>
                <w:ins w:id="290" w:author="Dimitri Podborski" w:date="2022-01-21T17:54:00Z"/>
                <w:rFonts w:ascii="Arial" w:hAnsi="Arial" w:cs="Arial"/>
                <w:sz w:val="20"/>
                <w:szCs w:val="20"/>
                <w:lang w:eastAsia="en-US"/>
              </w:rPr>
            </w:pPr>
            <w:proofErr w:type="spellStart"/>
            <w:ins w:id="291" w:author="Dimitri Podborski" w:date="2022-01-21T17:54:00Z">
              <w:r w:rsidRPr="009C3B49">
                <w:rPr>
                  <w:rFonts w:ascii="Arial" w:hAnsi="Arial" w:cs="Arial"/>
                  <w:sz w:val="20"/>
                  <w:szCs w:val="20"/>
                  <w:lang w:eastAsia="en-US"/>
                </w:rPr>
                <w:t>GPCConfigurationProperty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33B167" w14:textId="77777777" w:rsidR="009C3B49" w:rsidRPr="009C3B49" w:rsidRDefault="009C3B49" w:rsidP="009C3B49">
            <w:pPr>
              <w:spacing w:after="0" w:line="240" w:lineRule="auto"/>
              <w:rPr>
                <w:ins w:id="292" w:author="Dimitri Podborski" w:date="2022-01-21T17:54:00Z"/>
                <w:rFonts w:ascii="Consolas" w:hAnsi="Consolas" w:cs="Consolas"/>
                <w:sz w:val="20"/>
                <w:szCs w:val="20"/>
                <w:lang w:eastAsia="en-US"/>
              </w:rPr>
            </w:pPr>
            <w:proofErr w:type="spellStart"/>
            <w:ins w:id="293" w:author="Dimitri Podborski" w:date="2022-01-21T17:54:00Z">
              <w:r w:rsidRPr="009C3B49">
                <w:rPr>
                  <w:rFonts w:ascii="Consolas" w:hAnsi="Consolas" w:cs="Consolas"/>
                  <w:sz w:val="20"/>
                  <w:szCs w:val="20"/>
                  <w:lang w:eastAsia="en-US"/>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29BE45" w14:textId="77777777" w:rsidR="009C3B49" w:rsidRPr="009C3B49" w:rsidRDefault="009C3B49" w:rsidP="009C3B49">
            <w:pPr>
              <w:spacing w:after="0" w:line="240" w:lineRule="auto"/>
              <w:jc w:val="right"/>
              <w:rPr>
                <w:ins w:id="294" w:author="Dimitri Podborski" w:date="2022-01-21T17:54:00Z"/>
                <w:rFonts w:ascii="Arial" w:hAnsi="Arial" w:cs="Arial"/>
                <w:sz w:val="20"/>
                <w:szCs w:val="20"/>
                <w:lang w:eastAsia="en-US"/>
              </w:rPr>
            </w:pPr>
            <w:ins w:id="295"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52EA9" w14:textId="77777777" w:rsidR="009C3B49" w:rsidRPr="009C3B49" w:rsidRDefault="009C3B49" w:rsidP="009C3B49">
            <w:pPr>
              <w:spacing w:after="0" w:line="240" w:lineRule="auto"/>
              <w:rPr>
                <w:ins w:id="296" w:author="Dimitri Podborski" w:date="2022-01-21T17:54:00Z"/>
                <w:rFonts w:ascii="Arial" w:hAnsi="Arial" w:cs="Arial"/>
                <w:sz w:val="20"/>
                <w:szCs w:val="20"/>
                <w:lang w:eastAsia="en-US"/>
              </w:rPr>
            </w:pPr>
            <w:ins w:id="29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8C022E" w14:textId="77777777" w:rsidR="009C3B49" w:rsidRPr="009C3B49" w:rsidRDefault="009C3B49" w:rsidP="009C3B49">
            <w:pPr>
              <w:spacing w:after="0" w:line="240" w:lineRule="auto"/>
              <w:jc w:val="center"/>
              <w:rPr>
                <w:ins w:id="298" w:author="Dimitri Podborski" w:date="2022-01-21T17:54:00Z"/>
                <w:rFonts w:ascii="Arial" w:hAnsi="Arial" w:cs="Arial"/>
                <w:sz w:val="20"/>
                <w:szCs w:val="20"/>
                <w:lang w:eastAsia="en-US"/>
              </w:rPr>
            </w:pPr>
            <w:ins w:id="299" w:author="Dimitri Podborski" w:date="2022-01-21T17:54:00Z">
              <w:r w:rsidRPr="009C3B49">
                <w:rPr>
                  <w:rFonts w:ascii="Arial" w:hAnsi="Arial" w:cs="Arial"/>
                  <w:sz w:val="20"/>
                  <w:szCs w:val="20"/>
                  <w:lang w:eastAsia="en-US"/>
                </w:rPr>
                <w:t>TBD</w:t>
              </w:r>
            </w:ins>
          </w:p>
        </w:tc>
      </w:tr>
      <w:tr w:rsidR="009C3B49" w:rsidRPr="009C3B49" w14:paraId="557A07A9" w14:textId="77777777" w:rsidTr="009C3B49">
        <w:trPr>
          <w:trHeight w:val="315"/>
          <w:ins w:id="30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CA17D5" w14:textId="77777777" w:rsidR="009C3B49" w:rsidRPr="009C3B49" w:rsidRDefault="009C3B49" w:rsidP="009C3B49">
            <w:pPr>
              <w:spacing w:after="0" w:line="240" w:lineRule="auto"/>
              <w:rPr>
                <w:ins w:id="30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00EF84" w14:textId="77777777" w:rsidR="009C3B49" w:rsidRPr="009C3B49" w:rsidRDefault="009C3B49" w:rsidP="009C3B49">
            <w:pPr>
              <w:spacing w:after="0" w:line="240" w:lineRule="auto"/>
              <w:rPr>
                <w:ins w:id="302" w:author="Dimitri Podborski" w:date="2022-01-21T17:54:00Z"/>
                <w:rFonts w:ascii="Arial" w:hAnsi="Arial" w:cs="Arial"/>
                <w:sz w:val="20"/>
                <w:szCs w:val="20"/>
                <w:lang w:eastAsia="en-US"/>
              </w:rPr>
            </w:pPr>
            <w:proofErr w:type="spellStart"/>
            <w:ins w:id="303" w:author="Dimitri Podborski" w:date="2022-01-21T17:54:00Z">
              <w:r w:rsidRPr="009C3B49">
                <w:rPr>
                  <w:rFonts w:ascii="Arial" w:hAnsi="Arial" w:cs="Arial"/>
                  <w:sz w:val="20"/>
                  <w:szCs w:val="20"/>
                  <w:lang w:eastAsia="en-US"/>
                </w:rPr>
                <w:t>GPCCComponentInformationProperty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F16A14" w14:textId="77777777" w:rsidR="009C3B49" w:rsidRPr="009C3B49" w:rsidRDefault="009C3B49" w:rsidP="009C3B49">
            <w:pPr>
              <w:spacing w:after="0" w:line="240" w:lineRule="auto"/>
              <w:rPr>
                <w:ins w:id="304" w:author="Dimitri Podborski" w:date="2022-01-21T17:54:00Z"/>
                <w:rFonts w:ascii="Consolas" w:hAnsi="Consolas" w:cs="Consolas"/>
                <w:sz w:val="20"/>
                <w:szCs w:val="20"/>
                <w:lang w:eastAsia="en-US"/>
              </w:rPr>
            </w:pPr>
            <w:proofErr w:type="spellStart"/>
            <w:ins w:id="305" w:author="Dimitri Podborski" w:date="2022-01-21T17:54:00Z">
              <w:r w:rsidRPr="009C3B49">
                <w:rPr>
                  <w:rFonts w:ascii="Consolas" w:hAnsi="Consolas" w:cs="Consolas"/>
                  <w:sz w:val="20"/>
                  <w:szCs w:val="20"/>
                  <w:lang w:eastAsia="en-US"/>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7F53EA" w14:textId="77777777" w:rsidR="009C3B49" w:rsidRPr="009C3B49" w:rsidRDefault="009C3B49" w:rsidP="009C3B49">
            <w:pPr>
              <w:spacing w:after="0" w:line="240" w:lineRule="auto"/>
              <w:jc w:val="right"/>
              <w:rPr>
                <w:ins w:id="306" w:author="Dimitri Podborski" w:date="2022-01-21T17:54:00Z"/>
                <w:rFonts w:ascii="Arial" w:hAnsi="Arial" w:cs="Arial"/>
                <w:sz w:val="20"/>
                <w:szCs w:val="20"/>
                <w:lang w:eastAsia="en-US"/>
              </w:rPr>
            </w:pPr>
            <w:ins w:id="30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C2F8E6" w14:textId="77777777" w:rsidR="009C3B49" w:rsidRPr="009C3B49" w:rsidRDefault="009C3B49" w:rsidP="009C3B49">
            <w:pPr>
              <w:spacing w:after="0" w:line="240" w:lineRule="auto"/>
              <w:rPr>
                <w:ins w:id="308" w:author="Dimitri Podborski" w:date="2022-01-21T17:54:00Z"/>
                <w:rFonts w:ascii="Arial" w:hAnsi="Arial" w:cs="Arial"/>
                <w:sz w:val="20"/>
                <w:szCs w:val="20"/>
                <w:lang w:eastAsia="en-US"/>
              </w:rPr>
            </w:pPr>
            <w:ins w:id="30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D34E92" w14:textId="77777777" w:rsidR="009C3B49" w:rsidRPr="009C3B49" w:rsidRDefault="009C3B49" w:rsidP="009C3B49">
            <w:pPr>
              <w:spacing w:after="0" w:line="240" w:lineRule="auto"/>
              <w:jc w:val="center"/>
              <w:rPr>
                <w:ins w:id="310" w:author="Dimitri Podborski" w:date="2022-01-21T17:54:00Z"/>
                <w:rFonts w:ascii="Arial" w:hAnsi="Arial" w:cs="Arial"/>
                <w:sz w:val="20"/>
                <w:szCs w:val="20"/>
                <w:lang w:eastAsia="en-US"/>
              </w:rPr>
            </w:pPr>
            <w:ins w:id="311" w:author="Dimitri Podborski" w:date="2022-01-21T17:54:00Z">
              <w:r w:rsidRPr="009C3B49">
                <w:rPr>
                  <w:rFonts w:ascii="Arial" w:hAnsi="Arial" w:cs="Arial"/>
                  <w:sz w:val="20"/>
                  <w:szCs w:val="20"/>
                  <w:lang w:eastAsia="en-US"/>
                </w:rPr>
                <w:t>TBD</w:t>
              </w:r>
            </w:ins>
          </w:p>
        </w:tc>
      </w:tr>
      <w:tr w:rsidR="009C3B49" w:rsidRPr="009C3B49" w14:paraId="7123C944" w14:textId="77777777" w:rsidTr="009C3B49">
        <w:trPr>
          <w:trHeight w:val="315"/>
          <w:ins w:id="31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84C951" w14:textId="77777777" w:rsidR="009C3B49" w:rsidRPr="009C3B49" w:rsidRDefault="009C3B49" w:rsidP="009C3B49">
            <w:pPr>
              <w:spacing w:after="0" w:line="240" w:lineRule="auto"/>
              <w:rPr>
                <w:ins w:id="31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2C09FC" w14:textId="77777777" w:rsidR="009C3B49" w:rsidRPr="009C3B49" w:rsidRDefault="009C3B49" w:rsidP="009C3B49">
            <w:pPr>
              <w:spacing w:after="0" w:line="240" w:lineRule="auto"/>
              <w:rPr>
                <w:ins w:id="314" w:author="Dimitri Podborski" w:date="2022-01-21T17:54:00Z"/>
                <w:rFonts w:ascii="Arial" w:hAnsi="Arial" w:cs="Arial"/>
                <w:sz w:val="20"/>
                <w:szCs w:val="20"/>
                <w:lang w:eastAsia="en-US"/>
              </w:rPr>
            </w:pPr>
            <w:proofErr w:type="spellStart"/>
            <w:ins w:id="315" w:author="Dimitri Podborski" w:date="2022-01-21T17:54:00Z">
              <w:r w:rsidRPr="009C3B49">
                <w:rPr>
                  <w:rFonts w:ascii="Arial" w:hAnsi="Arial" w:cs="Arial"/>
                  <w:sz w:val="20"/>
                  <w:szCs w:val="20"/>
                  <w:lang w:eastAsia="en-US"/>
                </w:rPr>
                <w:t>GPCCSpatialRegionInfoProperty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87CF0E" w14:textId="77777777" w:rsidR="009C3B49" w:rsidRPr="009C3B49" w:rsidRDefault="009C3B49" w:rsidP="009C3B49">
            <w:pPr>
              <w:spacing w:after="0" w:line="240" w:lineRule="auto"/>
              <w:rPr>
                <w:ins w:id="316" w:author="Dimitri Podborski" w:date="2022-01-21T17:54:00Z"/>
                <w:rFonts w:ascii="Consolas" w:hAnsi="Consolas" w:cs="Consolas"/>
                <w:sz w:val="20"/>
                <w:szCs w:val="20"/>
                <w:lang w:eastAsia="en-US"/>
              </w:rPr>
            </w:pPr>
            <w:proofErr w:type="spellStart"/>
            <w:ins w:id="317" w:author="Dimitri Podborski" w:date="2022-01-21T17:54:00Z">
              <w:r w:rsidRPr="009C3B49">
                <w:rPr>
                  <w:rFonts w:ascii="Consolas" w:hAnsi="Consolas" w:cs="Consolas"/>
                  <w:sz w:val="20"/>
                  <w:szCs w:val="20"/>
                  <w:lang w:eastAsia="en-US"/>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1F2300" w14:textId="77777777" w:rsidR="009C3B49" w:rsidRPr="009C3B49" w:rsidRDefault="009C3B49" w:rsidP="009C3B49">
            <w:pPr>
              <w:spacing w:after="0" w:line="240" w:lineRule="auto"/>
              <w:jc w:val="right"/>
              <w:rPr>
                <w:ins w:id="318" w:author="Dimitri Podborski" w:date="2022-01-21T17:54:00Z"/>
                <w:rFonts w:ascii="Arial" w:hAnsi="Arial" w:cs="Arial"/>
                <w:sz w:val="20"/>
                <w:szCs w:val="20"/>
                <w:lang w:eastAsia="en-US"/>
              </w:rPr>
            </w:pPr>
            <w:ins w:id="319"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EABCF" w14:textId="77777777" w:rsidR="009C3B49" w:rsidRPr="009C3B49" w:rsidRDefault="009C3B49" w:rsidP="009C3B49">
            <w:pPr>
              <w:spacing w:after="0" w:line="240" w:lineRule="auto"/>
              <w:rPr>
                <w:ins w:id="320" w:author="Dimitri Podborski" w:date="2022-01-21T17:54:00Z"/>
                <w:rFonts w:ascii="Arial" w:hAnsi="Arial" w:cs="Arial"/>
                <w:sz w:val="20"/>
                <w:szCs w:val="20"/>
                <w:lang w:eastAsia="en-US"/>
              </w:rPr>
            </w:pPr>
            <w:ins w:id="32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622B4C" w14:textId="77777777" w:rsidR="009C3B49" w:rsidRPr="009C3B49" w:rsidRDefault="009C3B49" w:rsidP="009C3B49">
            <w:pPr>
              <w:spacing w:after="0" w:line="240" w:lineRule="auto"/>
              <w:jc w:val="center"/>
              <w:rPr>
                <w:ins w:id="322" w:author="Dimitri Podborski" w:date="2022-01-21T17:54:00Z"/>
                <w:rFonts w:ascii="Arial" w:hAnsi="Arial" w:cs="Arial"/>
                <w:sz w:val="20"/>
                <w:szCs w:val="20"/>
                <w:lang w:eastAsia="en-US"/>
              </w:rPr>
            </w:pPr>
            <w:ins w:id="323" w:author="Dimitri Podborski" w:date="2022-01-21T17:54:00Z">
              <w:r w:rsidRPr="009C3B49">
                <w:rPr>
                  <w:rFonts w:ascii="Arial" w:hAnsi="Arial" w:cs="Arial"/>
                  <w:sz w:val="20"/>
                  <w:szCs w:val="20"/>
                  <w:lang w:eastAsia="en-US"/>
                </w:rPr>
                <w:t>TBD</w:t>
              </w:r>
            </w:ins>
          </w:p>
        </w:tc>
      </w:tr>
      <w:tr w:rsidR="009C3B49" w:rsidRPr="009C3B49" w14:paraId="58885956" w14:textId="77777777" w:rsidTr="009C3B49">
        <w:trPr>
          <w:trHeight w:val="315"/>
          <w:ins w:id="32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ED1A90" w14:textId="77777777" w:rsidR="009C3B49" w:rsidRPr="009C3B49" w:rsidRDefault="009C3B49" w:rsidP="009C3B49">
            <w:pPr>
              <w:spacing w:after="0" w:line="240" w:lineRule="auto"/>
              <w:rPr>
                <w:ins w:id="32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20A64F" w14:textId="77777777" w:rsidR="009C3B49" w:rsidRPr="009C3B49" w:rsidRDefault="009C3B49" w:rsidP="009C3B49">
            <w:pPr>
              <w:spacing w:after="0" w:line="240" w:lineRule="auto"/>
              <w:rPr>
                <w:ins w:id="326" w:author="Dimitri Podborski" w:date="2022-01-21T17:54:00Z"/>
                <w:rFonts w:ascii="Arial" w:hAnsi="Arial" w:cs="Arial"/>
                <w:sz w:val="20"/>
                <w:szCs w:val="20"/>
                <w:lang w:eastAsia="en-US"/>
              </w:rPr>
            </w:pPr>
            <w:ins w:id="327" w:author="Dimitri Podborski" w:date="2022-01-21T17:54:00Z">
              <w:r w:rsidRPr="009C3B49">
                <w:rPr>
                  <w:rFonts w:ascii="Arial" w:hAnsi="Arial" w:cs="Arial"/>
                  <w:sz w:val="20"/>
                  <w:szCs w:val="20"/>
                  <w:lang w:eastAsia="en-US"/>
                </w:rPr>
                <w:t>GPCC Tile Item</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A98EDAE" w14:textId="77777777" w:rsidR="009C3B49" w:rsidRPr="009C3B49" w:rsidRDefault="009C3B49" w:rsidP="009C3B49">
            <w:pPr>
              <w:spacing w:after="0" w:line="240" w:lineRule="auto"/>
              <w:rPr>
                <w:ins w:id="328" w:author="Dimitri Podborski" w:date="2022-01-21T17:54:00Z"/>
                <w:rFonts w:ascii="Consolas" w:hAnsi="Consolas" w:cs="Consolas"/>
                <w:sz w:val="20"/>
                <w:szCs w:val="20"/>
                <w:lang w:eastAsia="en-US"/>
              </w:rPr>
            </w:pPr>
            <w:ins w:id="329" w:author="Dimitri Podborski" w:date="2022-01-21T17:54:00Z">
              <w:r w:rsidRPr="009C3B49">
                <w:rPr>
                  <w:rFonts w:ascii="Consolas" w:hAnsi="Consolas" w:cs="Consolas"/>
                  <w:sz w:val="20"/>
                  <w:szCs w:val="20"/>
                  <w:lang w:eastAsia="en-US"/>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E302E7" w14:textId="77777777" w:rsidR="009C3B49" w:rsidRPr="009C3B49" w:rsidRDefault="009C3B49" w:rsidP="009C3B49">
            <w:pPr>
              <w:spacing w:after="0" w:line="240" w:lineRule="auto"/>
              <w:jc w:val="right"/>
              <w:rPr>
                <w:ins w:id="330" w:author="Dimitri Podborski" w:date="2022-01-21T17:54:00Z"/>
                <w:rFonts w:ascii="Arial" w:hAnsi="Arial" w:cs="Arial"/>
                <w:sz w:val="20"/>
                <w:szCs w:val="20"/>
                <w:lang w:eastAsia="en-US"/>
              </w:rPr>
            </w:pPr>
            <w:ins w:id="331"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337D4" w14:textId="77777777" w:rsidR="009C3B49" w:rsidRPr="009C3B49" w:rsidRDefault="009C3B49" w:rsidP="009C3B49">
            <w:pPr>
              <w:spacing w:after="0" w:line="240" w:lineRule="auto"/>
              <w:rPr>
                <w:ins w:id="332" w:author="Dimitri Podborski" w:date="2022-01-21T17:54:00Z"/>
                <w:rFonts w:ascii="Arial" w:hAnsi="Arial" w:cs="Arial"/>
                <w:sz w:val="20"/>
                <w:szCs w:val="20"/>
                <w:lang w:eastAsia="en-US"/>
              </w:rPr>
            </w:pPr>
            <w:ins w:id="33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FB186AB" w14:textId="77777777" w:rsidR="009C3B49" w:rsidRPr="009C3B49" w:rsidRDefault="009C3B49" w:rsidP="009C3B49">
            <w:pPr>
              <w:spacing w:after="0" w:line="240" w:lineRule="auto"/>
              <w:jc w:val="center"/>
              <w:rPr>
                <w:ins w:id="334" w:author="Dimitri Podborski" w:date="2022-01-21T17:54:00Z"/>
                <w:rFonts w:ascii="Arial" w:hAnsi="Arial" w:cs="Arial"/>
                <w:sz w:val="20"/>
                <w:szCs w:val="20"/>
                <w:lang w:eastAsia="en-US"/>
              </w:rPr>
            </w:pPr>
            <w:ins w:id="335" w:author="Dimitri Podborski" w:date="2022-01-21T17:54:00Z">
              <w:r w:rsidRPr="009C3B49">
                <w:rPr>
                  <w:rFonts w:ascii="Arial" w:hAnsi="Arial" w:cs="Arial"/>
                  <w:sz w:val="20"/>
                  <w:szCs w:val="20"/>
                  <w:lang w:eastAsia="en-US"/>
                </w:rPr>
                <w:t>TBD</w:t>
              </w:r>
            </w:ins>
          </w:p>
        </w:tc>
      </w:tr>
      <w:tr w:rsidR="009C3B49" w:rsidRPr="009C3B49" w14:paraId="26783179" w14:textId="77777777" w:rsidTr="009C3B49">
        <w:trPr>
          <w:trHeight w:val="315"/>
          <w:ins w:id="33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D824F8" w14:textId="77777777" w:rsidR="009C3B49" w:rsidRPr="009C3B49" w:rsidRDefault="009C3B49" w:rsidP="009C3B49">
            <w:pPr>
              <w:spacing w:after="0" w:line="240" w:lineRule="auto"/>
              <w:rPr>
                <w:ins w:id="33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C0EE0B6" w14:textId="77777777" w:rsidR="009C3B49" w:rsidRPr="009C3B49" w:rsidRDefault="009C3B49" w:rsidP="009C3B49">
            <w:pPr>
              <w:spacing w:after="0" w:line="240" w:lineRule="auto"/>
              <w:rPr>
                <w:ins w:id="338" w:author="Dimitri Podborski" w:date="2022-01-21T17:54:00Z"/>
                <w:rFonts w:ascii="Arial" w:hAnsi="Arial" w:cs="Arial"/>
                <w:sz w:val="20"/>
                <w:szCs w:val="20"/>
                <w:lang w:eastAsia="en-US"/>
              </w:rPr>
            </w:pPr>
            <w:proofErr w:type="spellStart"/>
            <w:ins w:id="339" w:author="Dimitri Podborski" w:date="2022-01-21T17:54:00Z">
              <w:r w:rsidRPr="009C3B49">
                <w:rPr>
                  <w:rFonts w:ascii="Arial" w:hAnsi="Arial" w:cs="Arial"/>
                  <w:sz w:val="20"/>
                  <w:szCs w:val="20"/>
                  <w:lang w:eastAsia="en-US"/>
                </w:rPr>
                <w:t>GPCCTileInfoProperty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CF7CD0" w14:textId="77777777" w:rsidR="009C3B49" w:rsidRPr="009C3B49" w:rsidRDefault="009C3B49" w:rsidP="009C3B49">
            <w:pPr>
              <w:spacing w:after="0" w:line="240" w:lineRule="auto"/>
              <w:rPr>
                <w:ins w:id="340" w:author="Dimitri Podborski" w:date="2022-01-21T17:54:00Z"/>
                <w:rFonts w:ascii="Consolas" w:hAnsi="Consolas" w:cs="Consolas"/>
                <w:sz w:val="20"/>
                <w:szCs w:val="20"/>
                <w:lang w:eastAsia="en-US"/>
              </w:rPr>
            </w:pPr>
            <w:proofErr w:type="spellStart"/>
            <w:ins w:id="341" w:author="Dimitri Podborski" w:date="2022-01-21T17:54:00Z">
              <w:r w:rsidRPr="009C3B49">
                <w:rPr>
                  <w:rFonts w:ascii="Consolas" w:hAnsi="Consolas" w:cs="Consolas"/>
                  <w:sz w:val="20"/>
                  <w:szCs w:val="20"/>
                  <w:lang w:eastAsia="en-US"/>
                </w:rPr>
                <w:t>gpti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F4081C" w14:textId="77777777" w:rsidR="009C3B49" w:rsidRPr="009C3B49" w:rsidRDefault="009C3B49" w:rsidP="009C3B49">
            <w:pPr>
              <w:spacing w:after="0" w:line="240" w:lineRule="auto"/>
              <w:jc w:val="right"/>
              <w:rPr>
                <w:ins w:id="342" w:author="Dimitri Podborski" w:date="2022-01-21T17:54:00Z"/>
                <w:rFonts w:ascii="Arial" w:hAnsi="Arial" w:cs="Arial"/>
                <w:sz w:val="20"/>
                <w:szCs w:val="20"/>
                <w:lang w:eastAsia="en-US"/>
              </w:rPr>
            </w:pPr>
            <w:ins w:id="34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E7FE20" w14:textId="77777777" w:rsidR="009C3B49" w:rsidRPr="009C3B49" w:rsidRDefault="009C3B49" w:rsidP="009C3B49">
            <w:pPr>
              <w:spacing w:after="0" w:line="240" w:lineRule="auto"/>
              <w:rPr>
                <w:ins w:id="344" w:author="Dimitri Podborski" w:date="2022-01-21T17:54:00Z"/>
                <w:rFonts w:ascii="Arial" w:hAnsi="Arial" w:cs="Arial"/>
                <w:sz w:val="20"/>
                <w:szCs w:val="20"/>
                <w:lang w:eastAsia="en-US"/>
              </w:rPr>
            </w:pPr>
            <w:ins w:id="34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20CF74D" w14:textId="77777777" w:rsidR="009C3B49" w:rsidRPr="009C3B49" w:rsidRDefault="009C3B49" w:rsidP="009C3B49">
            <w:pPr>
              <w:spacing w:after="0" w:line="240" w:lineRule="auto"/>
              <w:jc w:val="center"/>
              <w:rPr>
                <w:ins w:id="346" w:author="Dimitri Podborski" w:date="2022-01-21T17:54:00Z"/>
                <w:rFonts w:ascii="Arial" w:hAnsi="Arial" w:cs="Arial"/>
                <w:sz w:val="20"/>
                <w:szCs w:val="20"/>
                <w:lang w:eastAsia="en-US"/>
              </w:rPr>
            </w:pPr>
            <w:ins w:id="347" w:author="Dimitri Podborski" w:date="2022-01-21T17:54:00Z">
              <w:r w:rsidRPr="009C3B49">
                <w:rPr>
                  <w:rFonts w:ascii="Arial" w:hAnsi="Arial" w:cs="Arial"/>
                  <w:sz w:val="20"/>
                  <w:szCs w:val="20"/>
                  <w:lang w:eastAsia="en-US"/>
                </w:rPr>
                <w:t>TBD</w:t>
              </w:r>
            </w:ins>
          </w:p>
        </w:tc>
      </w:tr>
      <w:tr w:rsidR="009C3B49" w:rsidRPr="009C3B49" w14:paraId="5ACDC50F" w14:textId="77777777" w:rsidTr="009C3B49">
        <w:trPr>
          <w:trHeight w:val="315"/>
          <w:ins w:id="34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0EA308" w14:textId="77777777" w:rsidR="009C3B49" w:rsidRPr="009C3B49" w:rsidRDefault="009C3B49" w:rsidP="009C3B49">
            <w:pPr>
              <w:spacing w:after="0" w:line="240" w:lineRule="auto"/>
              <w:rPr>
                <w:ins w:id="34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914CF7" w14:textId="77777777" w:rsidR="009C3B49" w:rsidRPr="009C3B49" w:rsidRDefault="009C3B49" w:rsidP="009C3B49">
            <w:pPr>
              <w:spacing w:after="0" w:line="240" w:lineRule="auto"/>
              <w:rPr>
                <w:ins w:id="350" w:author="Dimitri Podborski" w:date="2022-01-21T17:54:00Z"/>
                <w:rFonts w:ascii="Arial" w:hAnsi="Arial" w:cs="Arial"/>
                <w:sz w:val="20"/>
                <w:szCs w:val="20"/>
                <w:lang w:eastAsia="en-US"/>
              </w:rPr>
            </w:pPr>
            <w:ins w:id="351" w:author="Dimitri Podborski" w:date="2022-01-21T17:54:00Z">
              <w:r w:rsidRPr="009C3B49">
                <w:rPr>
                  <w:rFonts w:ascii="Arial" w:hAnsi="Arial" w:cs="Arial"/>
                  <w:sz w:val="20"/>
                  <w:szCs w:val="20"/>
                  <w:lang w:eastAsia="en-US"/>
                </w:rPr>
                <w:t>Sub-sample item property</w:t>
              </w:r>
            </w:ins>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942584D" w14:textId="77777777" w:rsidR="009C3B49" w:rsidRPr="009C3B49" w:rsidRDefault="009C3B49" w:rsidP="009C3B49">
            <w:pPr>
              <w:spacing w:after="0" w:line="240" w:lineRule="auto"/>
              <w:rPr>
                <w:ins w:id="352" w:author="Dimitri Podborski" w:date="2022-01-21T17:54:00Z"/>
                <w:rFonts w:ascii="Consolas" w:hAnsi="Consolas" w:cs="Consolas"/>
                <w:sz w:val="20"/>
                <w:szCs w:val="20"/>
                <w:lang w:eastAsia="en-US"/>
              </w:rPr>
            </w:pPr>
            <w:ins w:id="353" w:author="Dimitri Podborski" w:date="2022-01-21T17:54:00Z">
              <w:r w:rsidRPr="009C3B49">
                <w:rPr>
                  <w:rFonts w:ascii="Consolas" w:hAnsi="Consolas" w:cs="Consolas"/>
                  <w:sz w:val="20"/>
                  <w:szCs w:val="20"/>
                  <w:lang w:eastAsia="en-US"/>
                </w:rPr>
                <w:t>???</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426122" w14:textId="77777777" w:rsidR="009C3B49" w:rsidRPr="009C3B49" w:rsidRDefault="009C3B49" w:rsidP="009C3B49">
            <w:pPr>
              <w:spacing w:after="0" w:line="240" w:lineRule="auto"/>
              <w:rPr>
                <w:ins w:id="354"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95230E" w14:textId="77777777" w:rsidR="009C3B49" w:rsidRPr="009C3B49" w:rsidRDefault="009C3B49" w:rsidP="009C3B49">
            <w:pPr>
              <w:spacing w:after="0" w:line="240" w:lineRule="auto"/>
              <w:rPr>
                <w:ins w:id="355" w:author="Dimitri Podborski" w:date="2022-01-21T17:54:00Z"/>
                <w:rFonts w:ascii="Arial" w:hAnsi="Arial" w:cs="Arial"/>
                <w:sz w:val="20"/>
                <w:szCs w:val="20"/>
                <w:lang w:eastAsia="en-US"/>
              </w:rPr>
            </w:pPr>
            <w:ins w:id="35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6E916D" w14:textId="77777777" w:rsidR="009C3B49" w:rsidRPr="009C3B49" w:rsidRDefault="009C3B49" w:rsidP="009C3B49">
            <w:pPr>
              <w:spacing w:after="0" w:line="240" w:lineRule="auto"/>
              <w:jc w:val="center"/>
              <w:rPr>
                <w:ins w:id="357" w:author="Dimitri Podborski" w:date="2022-01-21T17:54:00Z"/>
                <w:rFonts w:ascii="Arial" w:hAnsi="Arial" w:cs="Arial"/>
                <w:sz w:val="20"/>
                <w:szCs w:val="20"/>
                <w:lang w:eastAsia="en-US"/>
              </w:rPr>
            </w:pPr>
            <w:ins w:id="358" w:author="Dimitri Podborski" w:date="2022-01-21T17:54:00Z">
              <w:r w:rsidRPr="009C3B49">
                <w:rPr>
                  <w:rFonts w:ascii="Arial" w:hAnsi="Arial" w:cs="Arial"/>
                  <w:sz w:val="20"/>
                  <w:szCs w:val="20"/>
                  <w:lang w:eastAsia="en-US"/>
                </w:rPr>
                <w:t>TBD</w:t>
              </w:r>
            </w:ins>
          </w:p>
        </w:tc>
      </w:tr>
      <w:tr w:rsidR="009C3B49" w:rsidRPr="009C3B49" w14:paraId="00BF1297" w14:textId="77777777" w:rsidTr="009C3B49">
        <w:trPr>
          <w:trHeight w:val="315"/>
          <w:ins w:id="359"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DAEB6" w14:textId="77777777" w:rsidR="009C3B49" w:rsidRPr="009C3B49" w:rsidRDefault="009C3B49" w:rsidP="009C3B49">
            <w:pPr>
              <w:spacing w:after="0" w:line="240" w:lineRule="auto"/>
              <w:jc w:val="center"/>
              <w:rPr>
                <w:ins w:id="360" w:author="Dimitri Podborski" w:date="2022-01-21T17:54:00Z"/>
                <w:rFonts w:ascii="Arial" w:hAnsi="Arial" w:cs="Arial"/>
                <w:sz w:val="20"/>
                <w:szCs w:val="20"/>
                <w:lang w:eastAsia="en-US"/>
              </w:rPr>
            </w:pPr>
            <w:ins w:id="361" w:author="Dimitri Podborski" w:date="2022-01-21T17:54:00Z">
              <w:r w:rsidRPr="009C3B49">
                <w:rPr>
                  <w:rFonts w:ascii="Arial" w:hAnsi="Arial" w:cs="Arial"/>
                  <w:sz w:val="20"/>
                  <w:szCs w:val="20"/>
                  <w:lang w:eastAsia="en-US"/>
                </w:rPr>
                <w:t>Partial access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F442EC" w14:textId="77777777" w:rsidR="009C3B49" w:rsidRPr="009C3B49" w:rsidRDefault="009C3B49" w:rsidP="009C3B49">
            <w:pPr>
              <w:spacing w:after="0" w:line="240" w:lineRule="auto"/>
              <w:rPr>
                <w:ins w:id="362" w:author="Dimitri Podborski" w:date="2022-01-21T17:54:00Z"/>
                <w:rFonts w:ascii="Arial" w:hAnsi="Arial" w:cs="Arial"/>
                <w:sz w:val="20"/>
                <w:szCs w:val="20"/>
                <w:lang w:eastAsia="en-US"/>
              </w:rPr>
            </w:pPr>
            <w:ins w:id="363" w:author="Dimitri Podborski" w:date="2022-01-21T17:54:00Z">
              <w:r w:rsidRPr="009C3B49">
                <w:rPr>
                  <w:rFonts w:ascii="Arial" w:hAnsi="Arial" w:cs="Arial"/>
                  <w:sz w:val="20"/>
                  <w:szCs w:val="20"/>
                  <w:lang w:eastAsia="en-US"/>
                </w:rPr>
                <w:t>Vector3</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B84A86" w14:textId="77777777" w:rsidR="009C3B49" w:rsidRPr="009C3B49" w:rsidRDefault="009C3B49" w:rsidP="009C3B49">
            <w:pPr>
              <w:spacing w:after="0" w:line="240" w:lineRule="auto"/>
              <w:rPr>
                <w:ins w:id="364" w:author="Dimitri Podborski" w:date="2022-01-21T17:54:00Z"/>
                <w:rFonts w:ascii="Consolas" w:hAnsi="Consolas" w:cs="Consolas"/>
                <w:sz w:val="20"/>
                <w:szCs w:val="20"/>
                <w:lang w:eastAsia="en-US"/>
              </w:rPr>
            </w:pPr>
            <w:ins w:id="365"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FDB02" w14:textId="77777777" w:rsidR="009C3B49" w:rsidRPr="009C3B49" w:rsidRDefault="009C3B49" w:rsidP="009C3B49">
            <w:pPr>
              <w:spacing w:after="0" w:line="240" w:lineRule="auto"/>
              <w:jc w:val="right"/>
              <w:rPr>
                <w:ins w:id="366" w:author="Dimitri Podborski" w:date="2022-01-21T17:54:00Z"/>
                <w:rFonts w:ascii="Arial" w:hAnsi="Arial" w:cs="Arial"/>
                <w:sz w:val="20"/>
                <w:szCs w:val="20"/>
                <w:lang w:eastAsia="en-US"/>
              </w:rPr>
            </w:pPr>
            <w:ins w:id="36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1BDE2" w14:textId="77777777" w:rsidR="009C3B49" w:rsidRPr="009C3B49" w:rsidRDefault="009C3B49" w:rsidP="009C3B49">
            <w:pPr>
              <w:spacing w:after="0" w:line="240" w:lineRule="auto"/>
              <w:rPr>
                <w:ins w:id="368" w:author="Dimitri Podborski" w:date="2022-01-21T17:54:00Z"/>
                <w:rFonts w:ascii="Arial" w:hAnsi="Arial" w:cs="Arial"/>
                <w:sz w:val="20"/>
                <w:szCs w:val="20"/>
                <w:lang w:eastAsia="en-US"/>
              </w:rPr>
            </w:pPr>
            <w:ins w:id="369" w:author="Dimitri Podborski" w:date="2022-01-21T17:54:00Z">
              <w:r w:rsidRPr="009C3B49">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11EE5EFF" w14:textId="77777777" w:rsidR="009C3B49" w:rsidRPr="009C3B49" w:rsidRDefault="009C3B49" w:rsidP="009C3B49">
            <w:pPr>
              <w:spacing w:after="0" w:line="240" w:lineRule="auto"/>
              <w:jc w:val="center"/>
              <w:rPr>
                <w:ins w:id="370" w:author="Dimitri Podborski" w:date="2022-01-21T17:54:00Z"/>
                <w:rFonts w:ascii="Arial" w:hAnsi="Arial" w:cs="Arial"/>
                <w:sz w:val="20"/>
                <w:szCs w:val="20"/>
                <w:lang w:eastAsia="en-US"/>
              </w:rPr>
            </w:pPr>
            <w:ins w:id="371" w:author="Dimitri Podborski" w:date="2022-01-21T17:54:00Z">
              <w:r w:rsidRPr="009C3B49">
                <w:rPr>
                  <w:rFonts w:ascii="Arial" w:hAnsi="Arial" w:cs="Arial"/>
                  <w:sz w:val="20"/>
                  <w:szCs w:val="20"/>
                  <w:lang w:eastAsia="en-US"/>
                </w:rPr>
                <w:t>OK</w:t>
              </w:r>
            </w:ins>
          </w:p>
        </w:tc>
      </w:tr>
      <w:tr w:rsidR="009C3B49" w:rsidRPr="009C3B49" w14:paraId="363B74C8" w14:textId="77777777" w:rsidTr="009C3B49">
        <w:trPr>
          <w:trHeight w:val="315"/>
          <w:ins w:id="37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38D5F1" w14:textId="77777777" w:rsidR="009C3B49" w:rsidRPr="009C3B49" w:rsidRDefault="009C3B49" w:rsidP="009C3B49">
            <w:pPr>
              <w:spacing w:after="0" w:line="240" w:lineRule="auto"/>
              <w:rPr>
                <w:ins w:id="37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44309" w14:textId="77777777" w:rsidR="009C3B49" w:rsidRPr="009C3B49" w:rsidRDefault="009C3B49" w:rsidP="009C3B49">
            <w:pPr>
              <w:spacing w:after="0" w:line="240" w:lineRule="auto"/>
              <w:rPr>
                <w:ins w:id="374" w:author="Dimitri Podborski" w:date="2022-01-21T17:54:00Z"/>
                <w:rFonts w:ascii="Arial" w:hAnsi="Arial" w:cs="Arial"/>
                <w:sz w:val="20"/>
                <w:szCs w:val="20"/>
                <w:lang w:eastAsia="en-US"/>
              </w:rPr>
            </w:pPr>
            <w:proofErr w:type="spellStart"/>
            <w:ins w:id="375" w:author="Dimitri Podborski" w:date="2022-01-21T17:54:00Z">
              <w:r w:rsidRPr="009C3B49">
                <w:rPr>
                  <w:rFonts w:ascii="Arial" w:hAnsi="Arial" w:cs="Arial"/>
                  <w:sz w:val="20"/>
                  <w:szCs w:val="20"/>
                  <w:lang w:eastAsia="en-US"/>
                </w:rPr>
                <w:t>GPCCBoundingBox</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F3C9653" w14:textId="77777777" w:rsidR="009C3B49" w:rsidRPr="009C3B49" w:rsidRDefault="009C3B49" w:rsidP="009C3B49">
            <w:pPr>
              <w:spacing w:after="0" w:line="240" w:lineRule="auto"/>
              <w:rPr>
                <w:ins w:id="376" w:author="Dimitri Podborski" w:date="2022-01-21T17:54:00Z"/>
                <w:rFonts w:ascii="Consolas" w:hAnsi="Consolas" w:cs="Consolas"/>
                <w:sz w:val="20"/>
                <w:szCs w:val="20"/>
                <w:lang w:eastAsia="en-US"/>
              </w:rPr>
            </w:pPr>
            <w:ins w:id="37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FB0C4" w14:textId="77777777" w:rsidR="009C3B49" w:rsidRPr="009C3B49" w:rsidRDefault="009C3B49" w:rsidP="009C3B49">
            <w:pPr>
              <w:spacing w:after="0" w:line="240" w:lineRule="auto"/>
              <w:jc w:val="right"/>
              <w:rPr>
                <w:ins w:id="378" w:author="Dimitri Podborski" w:date="2022-01-21T17:54:00Z"/>
                <w:rFonts w:ascii="Arial" w:hAnsi="Arial" w:cs="Arial"/>
                <w:sz w:val="20"/>
                <w:szCs w:val="20"/>
                <w:lang w:eastAsia="en-US"/>
              </w:rPr>
            </w:pPr>
            <w:ins w:id="379"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0D1509" w14:textId="77777777" w:rsidR="009C3B49" w:rsidRPr="009C3B49" w:rsidRDefault="009C3B49" w:rsidP="009C3B49">
            <w:pPr>
              <w:spacing w:after="0" w:line="240" w:lineRule="auto"/>
              <w:rPr>
                <w:ins w:id="380" w:author="Dimitri Podborski" w:date="2022-01-21T17:54:00Z"/>
                <w:rFonts w:ascii="Arial" w:hAnsi="Arial" w:cs="Arial"/>
                <w:sz w:val="20"/>
                <w:szCs w:val="20"/>
                <w:lang w:eastAsia="en-US"/>
              </w:rPr>
            </w:pPr>
            <w:ins w:id="38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CECDF33" w14:textId="77777777" w:rsidR="009C3B49" w:rsidRPr="009C3B49" w:rsidRDefault="009C3B49" w:rsidP="009C3B49">
            <w:pPr>
              <w:spacing w:after="0" w:line="240" w:lineRule="auto"/>
              <w:jc w:val="center"/>
              <w:rPr>
                <w:ins w:id="382" w:author="Dimitri Podborski" w:date="2022-01-21T17:54:00Z"/>
                <w:rFonts w:ascii="Arial" w:hAnsi="Arial" w:cs="Arial"/>
                <w:sz w:val="20"/>
                <w:szCs w:val="20"/>
                <w:lang w:eastAsia="en-US"/>
              </w:rPr>
            </w:pPr>
            <w:ins w:id="383" w:author="Dimitri Podborski" w:date="2022-01-21T17:54:00Z">
              <w:r w:rsidRPr="009C3B49">
                <w:rPr>
                  <w:rFonts w:ascii="Arial" w:hAnsi="Arial" w:cs="Arial"/>
                  <w:sz w:val="20"/>
                  <w:szCs w:val="20"/>
                  <w:lang w:eastAsia="en-US"/>
                </w:rPr>
                <w:t>TBD</w:t>
              </w:r>
            </w:ins>
          </w:p>
        </w:tc>
      </w:tr>
      <w:tr w:rsidR="009C3B49" w:rsidRPr="009C3B49" w14:paraId="2474510A" w14:textId="77777777" w:rsidTr="009C3B49">
        <w:trPr>
          <w:trHeight w:val="315"/>
          <w:ins w:id="38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1FBDA8D" w14:textId="77777777" w:rsidR="009C3B49" w:rsidRPr="009C3B49" w:rsidRDefault="009C3B49" w:rsidP="009C3B49">
            <w:pPr>
              <w:spacing w:after="0" w:line="240" w:lineRule="auto"/>
              <w:rPr>
                <w:ins w:id="38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FC080C" w14:textId="77777777" w:rsidR="009C3B49" w:rsidRPr="009C3B49" w:rsidRDefault="009C3B49" w:rsidP="009C3B49">
            <w:pPr>
              <w:spacing w:after="0" w:line="240" w:lineRule="auto"/>
              <w:rPr>
                <w:ins w:id="386" w:author="Dimitri Podborski" w:date="2022-01-21T17:54:00Z"/>
                <w:rFonts w:ascii="Arial" w:hAnsi="Arial" w:cs="Arial"/>
                <w:sz w:val="20"/>
                <w:szCs w:val="20"/>
                <w:lang w:eastAsia="en-US"/>
              </w:rPr>
            </w:pPr>
            <w:proofErr w:type="spellStart"/>
            <w:ins w:id="387" w:author="Dimitri Podborski" w:date="2022-01-21T17:54:00Z">
              <w:r w:rsidRPr="009C3B49">
                <w:rPr>
                  <w:rFonts w:ascii="Arial" w:hAnsi="Arial" w:cs="Arial"/>
                  <w:sz w:val="20"/>
                  <w:szCs w:val="20"/>
                  <w:lang w:eastAsia="en-US"/>
                </w:rPr>
                <w:t>TileMappingInfo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CD905F" w14:textId="77777777" w:rsidR="009C3B49" w:rsidRPr="009C3B49" w:rsidRDefault="009C3B49" w:rsidP="009C3B49">
            <w:pPr>
              <w:spacing w:after="0" w:line="240" w:lineRule="auto"/>
              <w:rPr>
                <w:ins w:id="388" w:author="Dimitri Podborski" w:date="2022-01-21T17:54:00Z"/>
                <w:rFonts w:ascii="Consolas" w:hAnsi="Consolas" w:cs="Consolas"/>
                <w:sz w:val="20"/>
                <w:szCs w:val="20"/>
                <w:lang w:eastAsia="en-US"/>
              </w:rPr>
            </w:pPr>
            <w:ins w:id="38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286873" w14:textId="77777777" w:rsidR="009C3B49" w:rsidRPr="009C3B49" w:rsidRDefault="009C3B49" w:rsidP="009C3B49">
            <w:pPr>
              <w:spacing w:after="0" w:line="240" w:lineRule="auto"/>
              <w:jc w:val="right"/>
              <w:rPr>
                <w:ins w:id="390" w:author="Dimitri Podborski" w:date="2022-01-21T17:54:00Z"/>
                <w:rFonts w:ascii="Arial" w:hAnsi="Arial" w:cs="Arial"/>
                <w:sz w:val="20"/>
                <w:szCs w:val="20"/>
                <w:lang w:eastAsia="en-US"/>
              </w:rPr>
            </w:pPr>
            <w:ins w:id="391"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BD8C0" w14:textId="77777777" w:rsidR="009C3B49" w:rsidRPr="009C3B49" w:rsidRDefault="009C3B49" w:rsidP="009C3B49">
            <w:pPr>
              <w:spacing w:after="0" w:line="240" w:lineRule="auto"/>
              <w:rPr>
                <w:ins w:id="392" w:author="Dimitri Podborski" w:date="2022-01-21T17:54:00Z"/>
                <w:rFonts w:ascii="Arial" w:hAnsi="Arial" w:cs="Arial"/>
                <w:sz w:val="20"/>
                <w:szCs w:val="20"/>
                <w:lang w:eastAsia="en-US"/>
              </w:rPr>
            </w:pPr>
            <w:ins w:id="39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8F6F07A" w14:textId="77777777" w:rsidR="009C3B49" w:rsidRPr="009C3B49" w:rsidRDefault="009C3B49" w:rsidP="009C3B49">
            <w:pPr>
              <w:spacing w:after="0" w:line="240" w:lineRule="auto"/>
              <w:jc w:val="center"/>
              <w:rPr>
                <w:ins w:id="394" w:author="Dimitri Podborski" w:date="2022-01-21T17:54:00Z"/>
                <w:rFonts w:ascii="Arial" w:hAnsi="Arial" w:cs="Arial"/>
                <w:sz w:val="20"/>
                <w:szCs w:val="20"/>
                <w:lang w:eastAsia="en-US"/>
              </w:rPr>
            </w:pPr>
            <w:ins w:id="395" w:author="Dimitri Podborski" w:date="2022-01-21T17:54:00Z">
              <w:r w:rsidRPr="009C3B49">
                <w:rPr>
                  <w:rFonts w:ascii="Arial" w:hAnsi="Arial" w:cs="Arial"/>
                  <w:sz w:val="20"/>
                  <w:szCs w:val="20"/>
                  <w:lang w:eastAsia="en-US"/>
                </w:rPr>
                <w:t>TBD</w:t>
              </w:r>
            </w:ins>
          </w:p>
        </w:tc>
      </w:tr>
      <w:tr w:rsidR="009C3B49" w:rsidRPr="009C3B49" w14:paraId="7FB6C01F" w14:textId="77777777" w:rsidTr="009C3B49">
        <w:trPr>
          <w:trHeight w:val="315"/>
          <w:ins w:id="39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D55A282" w14:textId="77777777" w:rsidR="009C3B49" w:rsidRPr="009C3B49" w:rsidRDefault="009C3B49" w:rsidP="009C3B49">
            <w:pPr>
              <w:spacing w:after="0" w:line="240" w:lineRule="auto"/>
              <w:rPr>
                <w:ins w:id="39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81FB4" w14:textId="77777777" w:rsidR="009C3B49" w:rsidRPr="009C3B49" w:rsidRDefault="009C3B49" w:rsidP="009C3B49">
            <w:pPr>
              <w:spacing w:after="0" w:line="240" w:lineRule="auto"/>
              <w:rPr>
                <w:ins w:id="398" w:author="Dimitri Podborski" w:date="2022-01-21T17:54:00Z"/>
                <w:rFonts w:ascii="Arial" w:hAnsi="Arial" w:cs="Arial"/>
                <w:sz w:val="20"/>
                <w:szCs w:val="20"/>
                <w:lang w:eastAsia="en-US"/>
              </w:rPr>
            </w:pPr>
            <w:proofErr w:type="spellStart"/>
            <w:ins w:id="399" w:author="Dimitri Podborski" w:date="2022-01-21T17:54:00Z">
              <w:r w:rsidRPr="009C3B49">
                <w:rPr>
                  <w:rFonts w:ascii="Arial" w:hAnsi="Arial" w:cs="Arial"/>
                  <w:sz w:val="20"/>
                  <w:szCs w:val="20"/>
                  <w:lang w:eastAsia="en-US"/>
                </w:rPr>
                <w:t>GPCCSpatialRegionStruct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F52B5C" w14:textId="77777777" w:rsidR="009C3B49" w:rsidRPr="009C3B49" w:rsidRDefault="009C3B49" w:rsidP="009C3B49">
            <w:pPr>
              <w:spacing w:after="0" w:line="240" w:lineRule="auto"/>
              <w:rPr>
                <w:ins w:id="400" w:author="Dimitri Podborski" w:date="2022-01-21T17:54:00Z"/>
                <w:rFonts w:ascii="Consolas" w:hAnsi="Consolas" w:cs="Consolas"/>
                <w:sz w:val="20"/>
                <w:szCs w:val="20"/>
                <w:lang w:eastAsia="en-US"/>
              </w:rPr>
            </w:pPr>
            <w:ins w:id="401"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8D42B5" w14:textId="77777777" w:rsidR="009C3B49" w:rsidRPr="009C3B49" w:rsidRDefault="009C3B49" w:rsidP="009C3B49">
            <w:pPr>
              <w:spacing w:after="0" w:line="240" w:lineRule="auto"/>
              <w:jc w:val="right"/>
              <w:rPr>
                <w:ins w:id="402" w:author="Dimitri Podborski" w:date="2022-01-21T17:54:00Z"/>
                <w:rFonts w:ascii="Arial" w:hAnsi="Arial" w:cs="Arial"/>
                <w:sz w:val="20"/>
                <w:szCs w:val="20"/>
                <w:lang w:eastAsia="en-US"/>
              </w:rPr>
            </w:pPr>
            <w:ins w:id="40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45153D" w14:textId="77777777" w:rsidR="009C3B49" w:rsidRPr="009C3B49" w:rsidRDefault="009C3B49" w:rsidP="009C3B49">
            <w:pPr>
              <w:spacing w:after="0" w:line="240" w:lineRule="auto"/>
              <w:rPr>
                <w:ins w:id="404" w:author="Dimitri Podborski" w:date="2022-01-21T17:54:00Z"/>
                <w:rFonts w:ascii="Arial" w:hAnsi="Arial" w:cs="Arial"/>
                <w:sz w:val="20"/>
                <w:szCs w:val="20"/>
                <w:lang w:eastAsia="en-US"/>
              </w:rPr>
            </w:pPr>
            <w:ins w:id="40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4C85D3" w14:textId="77777777" w:rsidR="009C3B49" w:rsidRPr="009C3B49" w:rsidRDefault="009C3B49" w:rsidP="009C3B49">
            <w:pPr>
              <w:spacing w:after="0" w:line="240" w:lineRule="auto"/>
              <w:jc w:val="center"/>
              <w:rPr>
                <w:ins w:id="406" w:author="Dimitri Podborski" w:date="2022-01-21T17:54:00Z"/>
                <w:rFonts w:ascii="Arial" w:hAnsi="Arial" w:cs="Arial"/>
                <w:sz w:val="20"/>
                <w:szCs w:val="20"/>
                <w:lang w:eastAsia="en-US"/>
              </w:rPr>
            </w:pPr>
            <w:ins w:id="407" w:author="Dimitri Podborski" w:date="2022-01-21T17:54:00Z">
              <w:r w:rsidRPr="009C3B49">
                <w:rPr>
                  <w:rFonts w:ascii="Arial" w:hAnsi="Arial" w:cs="Arial"/>
                  <w:sz w:val="20"/>
                  <w:szCs w:val="20"/>
                  <w:lang w:eastAsia="en-US"/>
                </w:rPr>
                <w:t>TBD</w:t>
              </w:r>
            </w:ins>
          </w:p>
        </w:tc>
      </w:tr>
      <w:tr w:rsidR="009C3B49" w:rsidRPr="009C3B49" w14:paraId="00AFA9F7" w14:textId="77777777" w:rsidTr="009C3B49">
        <w:trPr>
          <w:trHeight w:val="315"/>
          <w:ins w:id="40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F5689D" w14:textId="77777777" w:rsidR="009C3B49" w:rsidRPr="009C3B49" w:rsidRDefault="009C3B49" w:rsidP="009C3B49">
            <w:pPr>
              <w:spacing w:after="0" w:line="240" w:lineRule="auto"/>
              <w:rPr>
                <w:ins w:id="40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BB128D" w14:textId="77777777" w:rsidR="009C3B49" w:rsidRPr="009C3B49" w:rsidRDefault="009C3B49" w:rsidP="009C3B49">
            <w:pPr>
              <w:spacing w:after="0" w:line="240" w:lineRule="auto"/>
              <w:rPr>
                <w:ins w:id="410" w:author="Dimitri Podborski" w:date="2022-01-21T17:54:00Z"/>
                <w:rFonts w:ascii="Arial" w:hAnsi="Arial" w:cs="Arial"/>
                <w:sz w:val="20"/>
                <w:szCs w:val="20"/>
                <w:lang w:eastAsia="en-US"/>
              </w:rPr>
            </w:pPr>
            <w:proofErr w:type="spellStart"/>
            <w:ins w:id="411" w:author="Dimitri Podborski" w:date="2022-01-21T17:54:00Z">
              <w:r w:rsidRPr="009C3B49">
                <w:rPr>
                  <w:rFonts w:ascii="Arial" w:hAnsi="Arial" w:cs="Arial"/>
                  <w:sz w:val="20"/>
                  <w:szCs w:val="20"/>
                  <w:lang w:eastAsia="en-US"/>
                </w:rPr>
                <w:t>GPCCSpatialRegionInfoBox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C35197" w14:textId="77777777" w:rsidR="009C3B49" w:rsidRPr="009C3B49" w:rsidRDefault="009C3B49" w:rsidP="009C3B49">
            <w:pPr>
              <w:spacing w:after="0" w:line="240" w:lineRule="auto"/>
              <w:rPr>
                <w:ins w:id="412" w:author="Dimitri Podborski" w:date="2022-01-21T17:54:00Z"/>
                <w:rFonts w:ascii="Consolas" w:hAnsi="Consolas" w:cs="Consolas"/>
                <w:sz w:val="20"/>
                <w:szCs w:val="20"/>
                <w:lang w:eastAsia="en-US"/>
              </w:rPr>
            </w:pPr>
            <w:proofErr w:type="spellStart"/>
            <w:ins w:id="413" w:author="Dimitri Podborski" w:date="2022-01-21T17:54:00Z">
              <w:r w:rsidRPr="009C3B49">
                <w:rPr>
                  <w:rFonts w:ascii="Consolas" w:hAnsi="Consolas" w:cs="Consolas"/>
                  <w:sz w:val="20"/>
                  <w:szCs w:val="20"/>
                  <w:lang w:eastAsia="en-US"/>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1DC155" w14:textId="77777777" w:rsidR="009C3B49" w:rsidRPr="009C3B49" w:rsidRDefault="009C3B49" w:rsidP="009C3B49">
            <w:pPr>
              <w:spacing w:after="0" w:line="240" w:lineRule="auto"/>
              <w:jc w:val="right"/>
              <w:rPr>
                <w:ins w:id="414" w:author="Dimitri Podborski" w:date="2022-01-21T17:54:00Z"/>
                <w:rFonts w:ascii="Arial" w:hAnsi="Arial" w:cs="Arial"/>
                <w:sz w:val="20"/>
                <w:szCs w:val="20"/>
                <w:lang w:eastAsia="en-US"/>
              </w:rPr>
            </w:pPr>
            <w:ins w:id="415"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8EC28C" w14:textId="77777777" w:rsidR="009C3B49" w:rsidRPr="009C3B49" w:rsidRDefault="009C3B49" w:rsidP="009C3B49">
            <w:pPr>
              <w:spacing w:after="0" w:line="240" w:lineRule="auto"/>
              <w:rPr>
                <w:ins w:id="416" w:author="Dimitri Podborski" w:date="2022-01-21T17:54:00Z"/>
                <w:rFonts w:ascii="Arial" w:hAnsi="Arial" w:cs="Arial"/>
                <w:sz w:val="20"/>
                <w:szCs w:val="20"/>
                <w:lang w:eastAsia="en-US"/>
              </w:rPr>
            </w:pPr>
            <w:ins w:id="41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FCA5871" w14:textId="77777777" w:rsidR="009C3B49" w:rsidRPr="009C3B49" w:rsidRDefault="009C3B49" w:rsidP="009C3B49">
            <w:pPr>
              <w:spacing w:after="0" w:line="240" w:lineRule="auto"/>
              <w:jc w:val="center"/>
              <w:rPr>
                <w:ins w:id="418" w:author="Dimitri Podborski" w:date="2022-01-21T17:54:00Z"/>
                <w:rFonts w:ascii="Arial" w:hAnsi="Arial" w:cs="Arial"/>
                <w:sz w:val="20"/>
                <w:szCs w:val="20"/>
                <w:lang w:eastAsia="en-US"/>
              </w:rPr>
            </w:pPr>
            <w:ins w:id="419" w:author="Dimitri Podborski" w:date="2022-01-21T17:54:00Z">
              <w:r w:rsidRPr="009C3B49">
                <w:rPr>
                  <w:rFonts w:ascii="Arial" w:hAnsi="Arial" w:cs="Arial"/>
                  <w:sz w:val="20"/>
                  <w:szCs w:val="20"/>
                  <w:lang w:eastAsia="en-US"/>
                </w:rPr>
                <w:t>TBD</w:t>
              </w:r>
            </w:ins>
          </w:p>
        </w:tc>
      </w:tr>
      <w:tr w:rsidR="009C3B49" w:rsidRPr="009C3B49" w14:paraId="65870FD5" w14:textId="77777777" w:rsidTr="009C3B49">
        <w:trPr>
          <w:trHeight w:val="315"/>
          <w:ins w:id="42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E182412" w14:textId="77777777" w:rsidR="009C3B49" w:rsidRPr="009C3B49" w:rsidRDefault="009C3B49" w:rsidP="009C3B49">
            <w:pPr>
              <w:spacing w:after="0" w:line="240" w:lineRule="auto"/>
              <w:rPr>
                <w:ins w:id="42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F2CC159" w14:textId="77777777" w:rsidR="009C3B49" w:rsidRPr="009C3B49" w:rsidRDefault="009C3B49" w:rsidP="009C3B49">
            <w:pPr>
              <w:spacing w:after="0" w:line="240" w:lineRule="auto"/>
              <w:rPr>
                <w:ins w:id="422" w:author="Dimitri Podborski" w:date="2022-01-21T17:54:00Z"/>
                <w:rFonts w:ascii="Arial" w:hAnsi="Arial" w:cs="Arial"/>
                <w:sz w:val="20"/>
                <w:szCs w:val="20"/>
                <w:lang w:eastAsia="en-US"/>
              </w:rPr>
            </w:pPr>
            <w:proofErr w:type="spellStart"/>
            <w:ins w:id="423" w:author="Dimitri Podborski" w:date="2022-01-21T17:54:00Z">
              <w:r w:rsidRPr="009C3B49">
                <w:rPr>
                  <w:rFonts w:ascii="Arial" w:hAnsi="Arial" w:cs="Arial"/>
                  <w:sz w:val="20"/>
                  <w:szCs w:val="20"/>
                  <w:lang w:eastAsia="en-US"/>
                </w:rPr>
                <w:t>DynamicGPCCSpatialRegionSampleEntry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024D9E" w14:textId="77777777" w:rsidR="009C3B49" w:rsidRPr="009C3B49" w:rsidRDefault="009C3B49" w:rsidP="009C3B49">
            <w:pPr>
              <w:spacing w:after="0" w:line="240" w:lineRule="auto"/>
              <w:rPr>
                <w:ins w:id="424" w:author="Dimitri Podborski" w:date="2022-01-21T17:54:00Z"/>
                <w:rFonts w:ascii="Consolas" w:hAnsi="Consolas" w:cs="Consolas"/>
                <w:sz w:val="20"/>
                <w:szCs w:val="20"/>
                <w:lang w:eastAsia="en-US"/>
              </w:rPr>
            </w:pPr>
            <w:proofErr w:type="spellStart"/>
            <w:ins w:id="425" w:author="Dimitri Podborski" w:date="2022-01-21T17:54:00Z">
              <w:r w:rsidRPr="009C3B49">
                <w:rPr>
                  <w:rFonts w:ascii="Consolas" w:hAnsi="Consolas" w:cs="Consolas"/>
                  <w:sz w:val="20"/>
                  <w:szCs w:val="20"/>
                  <w:lang w:eastAsia="en-US"/>
                </w:rPr>
                <w:t>gpdr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68A1E1" w14:textId="77777777" w:rsidR="009C3B49" w:rsidRPr="009C3B49" w:rsidRDefault="009C3B49" w:rsidP="009C3B49">
            <w:pPr>
              <w:spacing w:after="0" w:line="240" w:lineRule="auto"/>
              <w:jc w:val="right"/>
              <w:rPr>
                <w:ins w:id="426" w:author="Dimitri Podborski" w:date="2022-01-21T17:54:00Z"/>
                <w:rFonts w:ascii="Arial" w:hAnsi="Arial" w:cs="Arial"/>
                <w:sz w:val="20"/>
                <w:szCs w:val="20"/>
                <w:lang w:eastAsia="en-US"/>
              </w:rPr>
            </w:pPr>
            <w:ins w:id="42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71BC4" w14:textId="77777777" w:rsidR="009C3B49" w:rsidRPr="009C3B49" w:rsidRDefault="009C3B49" w:rsidP="009C3B49">
            <w:pPr>
              <w:spacing w:after="0" w:line="240" w:lineRule="auto"/>
              <w:rPr>
                <w:ins w:id="428" w:author="Dimitri Podborski" w:date="2022-01-21T17:54:00Z"/>
                <w:rFonts w:ascii="Arial" w:hAnsi="Arial" w:cs="Arial"/>
                <w:sz w:val="20"/>
                <w:szCs w:val="20"/>
                <w:lang w:eastAsia="en-US"/>
              </w:rPr>
            </w:pPr>
            <w:ins w:id="42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90FEAD" w14:textId="77777777" w:rsidR="009C3B49" w:rsidRPr="009C3B49" w:rsidRDefault="009C3B49" w:rsidP="009C3B49">
            <w:pPr>
              <w:spacing w:after="0" w:line="240" w:lineRule="auto"/>
              <w:jc w:val="center"/>
              <w:rPr>
                <w:ins w:id="430" w:author="Dimitri Podborski" w:date="2022-01-21T17:54:00Z"/>
                <w:rFonts w:ascii="Arial" w:hAnsi="Arial" w:cs="Arial"/>
                <w:sz w:val="20"/>
                <w:szCs w:val="20"/>
                <w:lang w:eastAsia="en-US"/>
              </w:rPr>
            </w:pPr>
            <w:ins w:id="431" w:author="Dimitri Podborski" w:date="2022-01-21T17:54:00Z">
              <w:r w:rsidRPr="009C3B49">
                <w:rPr>
                  <w:rFonts w:ascii="Arial" w:hAnsi="Arial" w:cs="Arial"/>
                  <w:sz w:val="20"/>
                  <w:szCs w:val="20"/>
                  <w:lang w:eastAsia="en-US"/>
                </w:rPr>
                <w:t>TBD</w:t>
              </w:r>
            </w:ins>
          </w:p>
        </w:tc>
      </w:tr>
      <w:tr w:rsidR="009C3B49" w:rsidRPr="009C3B49" w14:paraId="3380E69D" w14:textId="77777777" w:rsidTr="009C3B49">
        <w:trPr>
          <w:trHeight w:val="315"/>
          <w:ins w:id="43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7482E" w14:textId="77777777" w:rsidR="009C3B49" w:rsidRPr="009C3B49" w:rsidRDefault="009C3B49" w:rsidP="009C3B49">
            <w:pPr>
              <w:spacing w:after="0" w:line="240" w:lineRule="auto"/>
              <w:rPr>
                <w:ins w:id="43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18D278" w14:textId="77777777" w:rsidR="009C3B49" w:rsidRPr="009C3B49" w:rsidRDefault="009C3B49" w:rsidP="009C3B49">
            <w:pPr>
              <w:spacing w:after="0" w:line="240" w:lineRule="auto"/>
              <w:rPr>
                <w:ins w:id="434" w:author="Dimitri Podborski" w:date="2022-01-21T17:54:00Z"/>
                <w:rFonts w:ascii="Arial" w:hAnsi="Arial" w:cs="Arial"/>
                <w:sz w:val="20"/>
                <w:szCs w:val="20"/>
                <w:lang w:eastAsia="en-US"/>
              </w:rPr>
            </w:pPr>
            <w:ins w:id="435" w:author="Dimitri Podborski" w:date="2022-01-21T17:54:00Z">
              <w:r w:rsidRPr="009C3B49">
                <w:rPr>
                  <w:rFonts w:ascii="Arial" w:hAnsi="Arial" w:cs="Arial"/>
                  <w:sz w:val="20"/>
                  <w:szCs w:val="20"/>
                  <w:lang w:eastAsia="en-US"/>
                </w:rPr>
                <w:t>Static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34F238F" w14:textId="77777777" w:rsidR="009C3B49" w:rsidRPr="009C3B49" w:rsidRDefault="009C3B49" w:rsidP="009C3B49">
            <w:pPr>
              <w:spacing w:after="0" w:line="240" w:lineRule="auto"/>
              <w:rPr>
                <w:ins w:id="436" w:author="Dimitri Podborski" w:date="2022-01-21T17:54:00Z"/>
                <w:rFonts w:ascii="Consolas" w:hAnsi="Consolas" w:cs="Consolas"/>
                <w:sz w:val="20"/>
                <w:szCs w:val="20"/>
                <w:lang w:eastAsia="en-US"/>
              </w:rPr>
            </w:pPr>
            <w:ins w:id="43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13CFE2" w14:textId="77777777" w:rsidR="009C3B49" w:rsidRPr="009C3B49" w:rsidRDefault="009C3B49" w:rsidP="009C3B49">
            <w:pPr>
              <w:spacing w:after="0" w:line="240" w:lineRule="auto"/>
              <w:rPr>
                <w:ins w:id="438"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1AEE03" w14:textId="77777777" w:rsidR="009C3B49" w:rsidRPr="009C3B49" w:rsidRDefault="009C3B49" w:rsidP="009C3B49">
            <w:pPr>
              <w:spacing w:after="0" w:line="240" w:lineRule="auto"/>
              <w:rPr>
                <w:ins w:id="439" w:author="Dimitri Podborski" w:date="2022-01-21T17:54:00Z"/>
                <w:rFonts w:ascii="Arial" w:hAnsi="Arial" w:cs="Arial"/>
                <w:sz w:val="20"/>
                <w:szCs w:val="20"/>
                <w:lang w:eastAsia="en-US"/>
              </w:rPr>
            </w:pPr>
            <w:ins w:id="44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929CBEB" w14:textId="77777777" w:rsidR="009C3B49" w:rsidRPr="009C3B49" w:rsidRDefault="009C3B49" w:rsidP="009C3B49">
            <w:pPr>
              <w:spacing w:after="0" w:line="240" w:lineRule="auto"/>
              <w:jc w:val="center"/>
              <w:rPr>
                <w:ins w:id="441" w:author="Dimitri Podborski" w:date="2022-01-21T17:54:00Z"/>
                <w:rFonts w:ascii="Arial" w:hAnsi="Arial" w:cs="Arial"/>
                <w:sz w:val="20"/>
                <w:szCs w:val="20"/>
                <w:lang w:eastAsia="en-US"/>
              </w:rPr>
            </w:pPr>
            <w:ins w:id="442" w:author="Dimitri Podborski" w:date="2022-01-21T17:54:00Z">
              <w:r w:rsidRPr="009C3B49">
                <w:rPr>
                  <w:rFonts w:ascii="Arial" w:hAnsi="Arial" w:cs="Arial"/>
                  <w:sz w:val="20"/>
                  <w:szCs w:val="20"/>
                  <w:lang w:eastAsia="en-US"/>
                </w:rPr>
                <w:t>TBD</w:t>
              </w:r>
            </w:ins>
          </w:p>
        </w:tc>
      </w:tr>
      <w:tr w:rsidR="009C3B49" w:rsidRPr="009C3B49" w14:paraId="1CA09793" w14:textId="77777777" w:rsidTr="009C3B49">
        <w:trPr>
          <w:trHeight w:val="315"/>
          <w:ins w:id="44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1BF29E" w14:textId="77777777" w:rsidR="009C3B49" w:rsidRPr="009C3B49" w:rsidRDefault="009C3B49" w:rsidP="009C3B49">
            <w:pPr>
              <w:spacing w:after="0" w:line="240" w:lineRule="auto"/>
              <w:rPr>
                <w:ins w:id="44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379295" w14:textId="77777777" w:rsidR="009C3B49" w:rsidRPr="009C3B49" w:rsidRDefault="009C3B49" w:rsidP="009C3B49">
            <w:pPr>
              <w:spacing w:after="0" w:line="240" w:lineRule="auto"/>
              <w:rPr>
                <w:ins w:id="445" w:author="Dimitri Podborski" w:date="2022-01-21T17:54:00Z"/>
                <w:rFonts w:ascii="Arial" w:hAnsi="Arial" w:cs="Arial"/>
                <w:sz w:val="20"/>
                <w:szCs w:val="20"/>
                <w:lang w:eastAsia="en-US"/>
              </w:rPr>
            </w:pPr>
            <w:ins w:id="446" w:author="Dimitri Podborski" w:date="2022-01-21T17:54:00Z">
              <w:r w:rsidRPr="009C3B49">
                <w:rPr>
                  <w:rFonts w:ascii="Arial" w:hAnsi="Arial" w:cs="Arial"/>
                  <w:sz w:val="20"/>
                  <w:szCs w:val="20"/>
                  <w:lang w:eastAsia="en-US"/>
                </w:rPr>
                <w:t>Static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F2947" w14:textId="77777777" w:rsidR="009C3B49" w:rsidRPr="009C3B49" w:rsidRDefault="009C3B49" w:rsidP="009C3B49">
            <w:pPr>
              <w:spacing w:after="0" w:line="240" w:lineRule="auto"/>
              <w:rPr>
                <w:ins w:id="447" w:author="Dimitri Podborski" w:date="2022-01-21T17:54:00Z"/>
                <w:rFonts w:ascii="Consolas" w:hAnsi="Consolas" w:cs="Consolas"/>
                <w:sz w:val="20"/>
                <w:szCs w:val="20"/>
                <w:lang w:eastAsia="en-US"/>
              </w:rPr>
            </w:pPr>
            <w:ins w:id="44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DF901C" w14:textId="77777777" w:rsidR="009C3B49" w:rsidRPr="009C3B49" w:rsidRDefault="009C3B49" w:rsidP="009C3B49">
            <w:pPr>
              <w:spacing w:after="0" w:line="240" w:lineRule="auto"/>
              <w:rPr>
                <w:ins w:id="44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8842C" w14:textId="77777777" w:rsidR="009C3B49" w:rsidRPr="009C3B49" w:rsidRDefault="009C3B49" w:rsidP="009C3B49">
            <w:pPr>
              <w:spacing w:after="0" w:line="240" w:lineRule="auto"/>
              <w:rPr>
                <w:ins w:id="450" w:author="Dimitri Podborski" w:date="2022-01-21T17:54:00Z"/>
                <w:rFonts w:ascii="Arial" w:hAnsi="Arial" w:cs="Arial"/>
                <w:sz w:val="20"/>
                <w:szCs w:val="20"/>
                <w:lang w:eastAsia="en-US"/>
              </w:rPr>
            </w:pPr>
            <w:ins w:id="45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E36B84" w14:textId="77777777" w:rsidR="009C3B49" w:rsidRPr="009C3B49" w:rsidRDefault="009C3B49" w:rsidP="009C3B49">
            <w:pPr>
              <w:spacing w:after="0" w:line="240" w:lineRule="auto"/>
              <w:jc w:val="center"/>
              <w:rPr>
                <w:ins w:id="452" w:author="Dimitri Podborski" w:date="2022-01-21T17:54:00Z"/>
                <w:rFonts w:ascii="Arial" w:hAnsi="Arial" w:cs="Arial"/>
                <w:sz w:val="20"/>
                <w:szCs w:val="20"/>
                <w:lang w:eastAsia="en-US"/>
              </w:rPr>
            </w:pPr>
            <w:ins w:id="453" w:author="Dimitri Podborski" w:date="2022-01-21T17:54:00Z">
              <w:r w:rsidRPr="009C3B49">
                <w:rPr>
                  <w:rFonts w:ascii="Arial" w:hAnsi="Arial" w:cs="Arial"/>
                  <w:sz w:val="20"/>
                  <w:szCs w:val="20"/>
                  <w:lang w:eastAsia="en-US"/>
                </w:rPr>
                <w:t>TBD</w:t>
              </w:r>
            </w:ins>
          </w:p>
        </w:tc>
      </w:tr>
      <w:tr w:rsidR="009C3B49" w:rsidRPr="009C3B49" w14:paraId="45FC7B6C" w14:textId="77777777" w:rsidTr="009C3B49">
        <w:trPr>
          <w:trHeight w:val="315"/>
          <w:ins w:id="45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E3961A" w14:textId="77777777" w:rsidR="009C3B49" w:rsidRPr="009C3B49" w:rsidRDefault="009C3B49" w:rsidP="009C3B49">
            <w:pPr>
              <w:spacing w:after="0" w:line="240" w:lineRule="auto"/>
              <w:rPr>
                <w:ins w:id="45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024A05" w14:textId="77777777" w:rsidR="009C3B49" w:rsidRPr="009C3B49" w:rsidRDefault="009C3B49" w:rsidP="009C3B49">
            <w:pPr>
              <w:spacing w:after="0" w:line="240" w:lineRule="auto"/>
              <w:rPr>
                <w:ins w:id="456" w:author="Dimitri Podborski" w:date="2022-01-21T17:54:00Z"/>
                <w:rFonts w:ascii="Arial" w:hAnsi="Arial" w:cs="Arial"/>
                <w:sz w:val="20"/>
                <w:szCs w:val="20"/>
                <w:lang w:eastAsia="en-US"/>
              </w:rPr>
            </w:pPr>
            <w:ins w:id="457" w:author="Dimitri Podborski" w:date="2022-01-21T17:54:00Z">
              <w:r w:rsidRPr="009C3B49">
                <w:rPr>
                  <w:rFonts w:ascii="Arial" w:hAnsi="Arial" w:cs="Arial"/>
                  <w:sz w:val="20"/>
                  <w:szCs w:val="20"/>
                  <w:lang w:eastAsia="en-US"/>
                </w:rPr>
                <w:t>Dynamic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E9534" w14:textId="77777777" w:rsidR="009C3B49" w:rsidRPr="009C3B49" w:rsidRDefault="009C3B49" w:rsidP="009C3B49">
            <w:pPr>
              <w:spacing w:after="0" w:line="240" w:lineRule="auto"/>
              <w:rPr>
                <w:ins w:id="458" w:author="Dimitri Podborski" w:date="2022-01-21T17:54:00Z"/>
                <w:rFonts w:ascii="Consolas" w:hAnsi="Consolas" w:cs="Consolas"/>
                <w:sz w:val="20"/>
                <w:szCs w:val="20"/>
                <w:lang w:eastAsia="en-US"/>
              </w:rPr>
            </w:pPr>
            <w:ins w:id="45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0EE19A" w14:textId="77777777" w:rsidR="009C3B49" w:rsidRPr="009C3B49" w:rsidRDefault="009C3B49" w:rsidP="009C3B49">
            <w:pPr>
              <w:spacing w:after="0" w:line="240" w:lineRule="auto"/>
              <w:rPr>
                <w:ins w:id="460"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1B87F" w14:textId="77777777" w:rsidR="009C3B49" w:rsidRPr="009C3B49" w:rsidRDefault="009C3B49" w:rsidP="009C3B49">
            <w:pPr>
              <w:spacing w:after="0" w:line="240" w:lineRule="auto"/>
              <w:rPr>
                <w:ins w:id="461" w:author="Dimitri Podborski" w:date="2022-01-21T17:54:00Z"/>
                <w:rFonts w:ascii="Arial" w:hAnsi="Arial" w:cs="Arial"/>
                <w:sz w:val="20"/>
                <w:szCs w:val="20"/>
                <w:lang w:eastAsia="en-US"/>
              </w:rPr>
            </w:pPr>
            <w:ins w:id="46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3FBB2D" w14:textId="77777777" w:rsidR="009C3B49" w:rsidRPr="009C3B49" w:rsidRDefault="009C3B49" w:rsidP="009C3B49">
            <w:pPr>
              <w:spacing w:after="0" w:line="240" w:lineRule="auto"/>
              <w:jc w:val="center"/>
              <w:rPr>
                <w:ins w:id="463" w:author="Dimitri Podborski" w:date="2022-01-21T17:54:00Z"/>
                <w:rFonts w:ascii="Arial" w:hAnsi="Arial" w:cs="Arial"/>
                <w:sz w:val="20"/>
                <w:szCs w:val="20"/>
                <w:lang w:eastAsia="en-US"/>
              </w:rPr>
            </w:pPr>
            <w:ins w:id="464" w:author="Dimitri Podborski" w:date="2022-01-21T17:54:00Z">
              <w:r w:rsidRPr="009C3B49">
                <w:rPr>
                  <w:rFonts w:ascii="Arial" w:hAnsi="Arial" w:cs="Arial"/>
                  <w:sz w:val="20"/>
                  <w:szCs w:val="20"/>
                  <w:lang w:eastAsia="en-US"/>
                </w:rPr>
                <w:t>TBD</w:t>
              </w:r>
            </w:ins>
          </w:p>
        </w:tc>
      </w:tr>
      <w:tr w:rsidR="009C3B49" w:rsidRPr="009C3B49" w14:paraId="394635AB" w14:textId="77777777" w:rsidTr="009C3B49">
        <w:trPr>
          <w:trHeight w:val="315"/>
          <w:ins w:id="46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217C26B" w14:textId="77777777" w:rsidR="009C3B49" w:rsidRPr="009C3B49" w:rsidRDefault="009C3B49" w:rsidP="009C3B49">
            <w:pPr>
              <w:spacing w:after="0" w:line="240" w:lineRule="auto"/>
              <w:rPr>
                <w:ins w:id="46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8A30BA" w14:textId="77777777" w:rsidR="009C3B49" w:rsidRPr="009C3B49" w:rsidRDefault="009C3B49" w:rsidP="009C3B49">
            <w:pPr>
              <w:spacing w:after="0" w:line="240" w:lineRule="auto"/>
              <w:rPr>
                <w:ins w:id="467" w:author="Dimitri Podborski" w:date="2022-01-21T17:54:00Z"/>
                <w:rFonts w:ascii="Arial" w:hAnsi="Arial" w:cs="Arial"/>
                <w:sz w:val="20"/>
                <w:szCs w:val="20"/>
                <w:lang w:eastAsia="en-US"/>
              </w:rPr>
            </w:pPr>
            <w:ins w:id="468" w:author="Dimitri Podborski" w:date="2022-01-21T17:54:00Z">
              <w:r w:rsidRPr="009C3B49">
                <w:rPr>
                  <w:rFonts w:ascii="Arial" w:hAnsi="Arial" w:cs="Arial"/>
                  <w:sz w:val="20"/>
                  <w:szCs w:val="20"/>
                  <w:lang w:eastAsia="en-US"/>
                </w:rPr>
                <w:t>Dynamic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47C2FB5" w14:textId="77777777" w:rsidR="009C3B49" w:rsidRPr="009C3B49" w:rsidRDefault="009C3B49" w:rsidP="009C3B49">
            <w:pPr>
              <w:spacing w:after="0" w:line="240" w:lineRule="auto"/>
              <w:rPr>
                <w:ins w:id="469" w:author="Dimitri Podborski" w:date="2022-01-21T17:54:00Z"/>
                <w:rFonts w:ascii="Consolas" w:hAnsi="Consolas" w:cs="Consolas"/>
                <w:sz w:val="20"/>
                <w:szCs w:val="20"/>
                <w:lang w:eastAsia="en-US"/>
              </w:rPr>
            </w:pPr>
            <w:ins w:id="470"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3EFEF5" w14:textId="77777777" w:rsidR="009C3B49" w:rsidRPr="009C3B49" w:rsidRDefault="009C3B49" w:rsidP="009C3B49">
            <w:pPr>
              <w:spacing w:after="0" w:line="240" w:lineRule="auto"/>
              <w:rPr>
                <w:ins w:id="471"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C7CC6D" w14:textId="77777777" w:rsidR="009C3B49" w:rsidRPr="009C3B49" w:rsidRDefault="009C3B49" w:rsidP="009C3B49">
            <w:pPr>
              <w:spacing w:after="0" w:line="240" w:lineRule="auto"/>
              <w:rPr>
                <w:ins w:id="472" w:author="Dimitri Podborski" w:date="2022-01-21T17:54:00Z"/>
                <w:rFonts w:ascii="Arial" w:hAnsi="Arial" w:cs="Arial"/>
                <w:sz w:val="20"/>
                <w:szCs w:val="20"/>
                <w:lang w:eastAsia="en-US"/>
              </w:rPr>
            </w:pPr>
            <w:ins w:id="47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DFA601D" w14:textId="77777777" w:rsidR="009C3B49" w:rsidRPr="009C3B49" w:rsidRDefault="009C3B49" w:rsidP="009C3B49">
            <w:pPr>
              <w:spacing w:after="0" w:line="240" w:lineRule="auto"/>
              <w:jc w:val="center"/>
              <w:rPr>
                <w:ins w:id="474" w:author="Dimitri Podborski" w:date="2022-01-21T17:54:00Z"/>
                <w:rFonts w:ascii="Arial" w:hAnsi="Arial" w:cs="Arial"/>
                <w:sz w:val="20"/>
                <w:szCs w:val="20"/>
                <w:lang w:eastAsia="en-US"/>
              </w:rPr>
            </w:pPr>
            <w:ins w:id="475" w:author="Dimitri Podborski" w:date="2022-01-21T17:54:00Z">
              <w:r w:rsidRPr="009C3B49">
                <w:rPr>
                  <w:rFonts w:ascii="Arial" w:hAnsi="Arial" w:cs="Arial"/>
                  <w:sz w:val="20"/>
                  <w:szCs w:val="20"/>
                  <w:lang w:eastAsia="en-US"/>
                </w:rPr>
                <w:t>TBD</w:t>
              </w:r>
            </w:ins>
          </w:p>
        </w:tc>
      </w:tr>
      <w:tr w:rsidR="009C3B49" w:rsidRPr="009C3B49" w14:paraId="0ACCF2E2" w14:textId="77777777" w:rsidTr="009C3B49">
        <w:trPr>
          <w:trHeight w:val="315"/>
          <w:ins w:id="476"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85A1C9" w14:textId="77777777" w:rsidR="009C3B49" w:rsidRPr="009C3B49" w:rsidRDefault="009C3B49" w:rsidP="009C3B49">
            <w:pPr>
              <w:spacing w:after="0" w:line="240" w:lineRule="auto"/>
              <w:jc w:val="center"/>
              <w:rPr>
                <w:ins w:id="477" w:author="Dimitri Podborski" w:date="2022-01-21T17:54:00Z"/>
                <w:rFonts w:ascii="Arial" w:hAnsi="Arial" w:cs="Arial"/>
                <w:sz w:val="20"/>
                <w:szCs w:val="20"/>
                <w:lang w:eastAsia="en-US"/>
              </w:rPr>
            </w:pPr>
            <w:ins w:id="478" w:author="Dimitri Podborski" w:date="2022-01-21T17:54:00Z">
              <w:r w:rsidRPr="009C3B49">
                <w:rPr>
                  <w:rFonts w:ascii="Arial" w:hAnsi="Arial" w:cs="Arial"/>
                  <w:sz w:val="20"/>
                  <w:szCs w:val="20"/>
                  <w:lang w:eastAsia="en-US"/>
                </w:rPr>
                <w:t>Viewport metadata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9C6C7F" w14:textId="77777777" w:rsidR="009C3B49" w:rsidRPr="009C3B49" w:rsidRDefault="009C3B49" w:rsidP="009C3B49">
            <w:pPr>
              <w:spacing w:after="0" w:line="240" w:lineRule="auto"/>
              <w:rPr>
                <w:ins w:id="479" w:author="Dimitri Podborski" w:date="2022-01-21T17:54:00Z"/>
                <w:rFonts w:ascii="Arial" w:hAnsi="Arial" w:cs="Arial"/>
                <w:sz w:val="20"/>
                <w:szCs w:val="20"/>
                <w:lang w:eastAsia="en-US"/>
              </w:rPr>
            </w:pPr>
            <w:proofErr w:type="spellStart"/>
            <w:ins w:id="480" w:author="Dimitri Podborski" w:date="2022-01-21T17:54:00Z">
              <w:r w:rsidRPr="009C3B49">
                <w:rPr>
                  <w:rFonts w:ascii="Arial" w:hAnsi="Arial" w:cs="Arial"/>
                  <w:sz w:val="20"/>
                  <w:szCs w:val="20"/>
                  <w:lang w:eastAsia="en-US"/>
                </w:rPr>
                <w:t>ExtCameraInfoStruct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FAFAC2" w14:textId="77777777" w:rsidR="009C3B49" w:rsidRPr="009C3B49" w:rsidRDefault="009C3B49" w:rsidP="009C3B49">
            <w:pPr>
              <w:spacing w:after="0" w:line="240" w:lineRule="auto"/>
              <w:rPr>
                <w:ins w:id="481" w:author="Dimitri Podborski" w:date="2022-01-21T17:54:00Z"/>
                <w:rFonts w:ascii="Consolas" w:hAnsi="Consolas" w:cs="Consolas"/>
                <w:sz w:val="20"/>
                <w:szCs w:val="20"/>
                <w:lang w:eastAsia="en-US"/>
              </w:rPr>
            </w:pPr>
            <w:ins w:id="482"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2CE47" w14:textId="77777777" w:rsidR="009C3B49" w:rsidRPr="009C3B49" w:rsidRDefault="009C3B49" w:rsidP="009C3B49">
            <w:pPr>
              <w:spacing w:after="0" w:line="240" w:lineRule="auto"/>
              <w:jc w:val="right"/>
              <w:rPr>
                <w:ins w:id="483" w:author="Dimitri Podborski" w:date="2022-01-21T17:54:00Z"/>
                <w:rFonts w:ascii="Arial" w:hAnsi="Arial" w:cs="Arial"/>
                <w:sz w:val="20"/>
                <w:szCs w:val="20"/>
                <w:lang w:eastAsia="en-US"/>
              </w:rPr>
            </w:pPr>
            <w:ins w:id="484"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60568D" w14:textId="77777777" w:rsidR="009C3B49" w:rsidRPr="009C3B49" w:rsidRDefault="009C3B49" w:rsidP="009C3B49">
            <w:pPr>
              <w:spacing w:after="0" w:line="240" w:lineRule="auto"/>
              <w:rPr>
                <w:ins w:id="485" w:author="Dimitri Podborski" w:date="2022-01-21T17:54:00Z"/>
                <w:rFonts w:ascii="Arial" w:hAnsi="Arial" w:cs="Arial"/>
                <w:sz w:val="20"/>
                <w:szCs w:val="20"/>
                <w:lang w:eastAsia="en-US"/>
              </w:rPr>
            </w:pPr>
            <w:ins w:id="48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E55A7B" w14:textId="77777777" w:rsidR="009C3B49" w:rsidRPr="009C3B49" w:rsidRDefault="009C3B49" w:rsidP="009C3B49">
            <w:pPr>
              <w:spacing w:after="0" w:line="240" w:lineRule="auto"/>
              <w:jc w:val="center"/>
              <w:rPr>
                <w:ins w:id="487" w:author="Dimitri Podborski" w:date="2022-01-21T17:54:00Z"/>
                <w:rFonts w:ascii="Arial" w:hAnsi="Arial" w:cs="Arial"/>
                <w:sz w:val="20"/>
                <w:szCs w:val="20"/>
                <w:lang w:eastAsia="en-US"/>
              </w:rPr>
            </w:pPr>
            <w:ins w:id="488" w:author="Dimitri Podborski" w:date="2022-01-21T17:54:00Z">
              <w:r w:rsidRPr="009C3B49">
                <w:rPr>
                  <w:rFonts w:ascii="Arial" w:hAnsi="Arial" w:cs="Arial"/>
                  <w:sz w:val="20"/>
                  <w:szCs w:val="20"/>
                  <w:lang w:eastAsia="en-US"/>
                </w:rPr>
                <w:t>TBD</w:t>
              </w:r>
            </w:ins>
          </w:p>
        </w:tc>
      </w:tr>
      <w:tr w:rsidR="009C3B49" w:rsidRPr="009C3B49" w14:paraId="5572059C" w14:textId="77777777" w:rsidTr="009C3B49">
        <w:trPr>
          <w:trHeight w:val="315"/>
          <w:ins w:id="48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8E858A" w14:textId="77777777" w:rsidR="009C3B49" w:rsidRPr="009C3B49" w:rsidRDefault="009C3B49" w:rsidP="009C3B49">
            <w:pPr>
              <w:spacing w:after="0" w:line="240" w:lineRule="auto"/>
              <w:rPr>
                <w:ins w:id="49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A5FD3D" w14:textId="77777777" w:rsidR="009C3B49" w:rsidRPr="009C3B49" w:rsidRDefault="009C3B49" w:rsidP="009C3B49">
            <w:pPr>
              <w:spacing w:after="0" w:line="240" w:lineRule="auto"/>
              <w:rPr>
                <w:ins w:id="491" w:author="Dimitri Podborski" w:date="2022-01-21T17:54:00Z"/>
                <w:rFonts w:ascii="Arial" w:hAnsi="Arial" w:cs="Arial"/>
                <w:sz w:val="20"/>
                <w:szCs w:val="20"/>
                <w:lang w:eastAsia="en-US"/>
              </w:rPr>
            </w:pPr>
            <w:proofErr w:type="spellStart"/>
            <w:ins w:id="492" w:author="Dimitri Podborski" w:date="2022-01-21T17:54:00Z">
              <w:r w:rsidRPr="009C3B49">
                <w:rPr>
                  <w:rFonts w:ascii="Arial" w:hAnsi="Arial" w:cs="Arial"/>
                  <w:sz w:val="20"/>
                  <w:szCs w:val="20"/>
                  <w:lang w:eastAsia="en-US"/>
                </w:rPr>
                <w:t>IntCameraInfoStruct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F0DB9D" w14:textId="77777777" w:rsidR="009C3B49" w:rsidRPr="009C3B49" w:rsidRDefault="009C3B49" w:rsidP="009C3B49">
            <w:pPr>
              <w:spacing w:after="0" w:line="240" w:lineRule="auto"/>
              <w:rPr>
                <w:ins w:id="493" w:author="Dimitri Podborski" w:date="2022-01-21T17:54:00Z"/>
                <w:rFonts w:ascii="Consolas" w:hAnsi="Consolas" w:cs="Consolas"/>
                <w:sz w:val="20"/>
                <w:szCs w:val="20"/>
                <w:lang w:eastAsia="en-US"/>
              </w:rPr>
            </w:pPr>
            <w:ins w:id="494"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25D054" w14:textId="77777777" w:rsidR="009C3B49" w:rsidRPr="009C3B49" w:rsidRDefault="009C3B49" w:rsidP="009C3B49">
            <w:pPr>
              <w:spacing w:after="0" w:line="240" w:lineRule="auto"/>
              <w:jc w:val="right"/>
              <w:rPr>
                <w:ins w:id="495" w:author="Dimitri Podborski" w:date="2022-01-21T17:54:00Z"/>
                <w:rFonts w:ascii="Arial" w:hAnsi="Arial" w:cs="Arial"/>
                <w:sz w:val="20"/>
                <w:szCs w:val="20"/>
                <w:lang w:eastAsia="en-US"/>
              </w:rPr>
            </w:pPr>
            <w:ins w:id="49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60C7E" w14:textId="77777777" w:rsidR="009C3B49" w:rsidRPr="009C3B49" w:rsidRDefault="009C3B49" w:rsidP="009C3B49">
            <w:pPr>
              <w:spacing w:after="0" w:line="240" w:lineRule="auto"/>
              <w:rPr>
                <w:ins w:id="497" w:author="Dimitri Podborski" w:date="2022-01-21T17:54:00Z"/>
                <w:rFonts w:ascii="Arial" w:hAnsi="Arial" w:cs="Arial"/>
                <w:sz w:val="20"/>
                <w:szCs w:val="20"/>
                <w:lang w:eastAsia="en-US"/>
              </w:rPr>
            </w:pPr>
            <w:ins w:id="49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E0A1FC8" w14:textId="77777777" w:rsidR="009C3B49" w:rsidRPr="009C3B49" w:rsidRDefault="009C3B49" w:rsidP="009C3B49">
            <w:pPr>
              <w:spacing w:after="0" w:line="240" w:lineRule="auto"/>
              <w:jc w:val="center"/>
              <w:rPr>
                <w:ins w:id="499" w:author="Dimitri Podborski" w:date="2022-01-21T17:54:00Z"/>
                <w:rFonts w:ascii="Arial" w:hAnsi="Arial" w:cs="Arial"/>
                <w:sz w:val="20"/>
                <w:szCs w:val="20"/>
                <w:lang w:eastAsia="en-US"/>
              </w:rPr>
            </w:pPr>
            <w:ins w:id="500" w:author="Dimitri Podborski" w:date="2022-01-21T17:54:00Z">
              <w:r w:rsidRPr="009C3B49">
                <w:rPr>
                  <w:rFonts w:ascii="Arial" w:hAnsi="Arial" w:cs="Arial"/>
                  <w:sz w:val="20"/>
                  <w:szCs w:val="20"/>
                  <w:lang w:eastAsia="en-US"/>
                </w:rPr>
                <w:t>TBD</w:t>
              </w:r>
            </w:ins>
          </w:p>
        </w:tc>
      </w:tr>
      <w:tr w:rsidR="009C3B49" w:rsidRPr="009C3B49" w14:paraId="7E72EE1F" w14:textId="77777777" w:rsidTr="009C3B49">
        <w:trPr>
          <w:trHeight w:val="315"/>
          <w:ins w:id="50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24E163B" w14:textId="77777777" w:rsidR="009C3B49" w:rsidRPr="009C3B49" w:rsidRDefault="009C3B49" w:rsidP="009C3B49">
            <w:pPr>
              <w:spacing w:after="0" w:line="240" w:lineRule="auto"/>
              <w:rPr>
                <w:ins w:id="50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B77FC4" w14:textId="77777777" w:rsidR="009C3B49" w:rsidRPr="009C3B49" w:rsidRDefault="009C3B49" w:rsidP="009C3B49">
            <w:pPr>
              <w:spacing w:after="0" w:line="240" w:lineRule="auto"/>
              <w:rPr>
                <w:ins w:id="503" w:author="Dimitri Podborski" w:date="2022-01-21T17:54:00Z"/>
                <w:rFonts w:ascii="Arial" w:hAnsi="Arial" w:cs="Arial"/>
                <w:sz w:val="20"/>
                <w:szCs w:val="20"/>
                <w:lang w:eastAsia="en-US"/>
              </w:rPr>
            </w:pPr>
            <w:proofErr w:type="spellStart"/>
            <w:ins w:id="504" w:author="Dimitri Podborski" w:date="2022-01-21T17:54:00Z">
              <w:r w:rsidRPr="009C3B49">
                <w:rPr>
                  <w:rFonts w:ascii="Arial" w:hAnsi="Arial" w:cs="Arial"/>
                  <w:sz w:val="20"/>
                  <w:szCs w:val="20"/>
                  <w:lang w:eastAsia="en-US"/>
                </w:rPr>
                <w:t>ViewportInfoStruct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2AD7419" w14:textId="77777777" w:rsidR="009C3B49" w:rsidRPr="009C3B49" w:rsidRDefault="009C3B49" w:rsidP="009C3B49">
            <w:pPr>
              <w:spacing w:after="0" w:line="240" w:lineRule="auto"/>
              <w:rPr>
                <w:ins w:id="505" w:author="Dimitri Podborski" w:date="2022-01-21T17:54:00Z"/>
                <w:rFonts w:ascii="Consolas" w:hAnsi="Consolas" w:cs="Consolas"/>
                <w:sz w:val="20"/>
                <w:szCs w:val="20"/>
                <w:lang w:eastAsia="en-US"/>
              </w:rPr>
            </w:pPr>
            <w:ins w:id="506"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4B9A28" w14:textId="77777777" w:rsidR="009C3B49" w:rsidRPr="009C3B49" w:rsidRDefault="009C3B49" w:rsidP="009C3B49">
            <w:pPr>
              <w:spacing w:after="0" w:line="240" w:lineRule="auto"/>
              <w:jc w:val="right"/>
              <w:rPr>
                <w:ins w:id="507" w:author="Dimitri Podborski" w:date="2022-01-21T17:54:00Z"/>
                <w:rFonts w:ascii="Arial" w:hAnsi="Arial" w:cs="Arial"/>
                <w:sz w:val="20"/>
                <w:szCs w:val="20"/>
                <w:lang w:eastAsia="en-US"/>
              </w:rPr>
            </w:pPr>
            <w:ins w:id="508"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65B76A" w14:textId="77777777" w:rsidR="009C3B49" w:rsidRPr="009C3B49" w:rsidRDefault="009C3B49" w:rsidP="009C3B49">
            <w:pPr>
              <w:spacing w:after="0" w:line="240" w:lineRule="auto"/>
              <w:rPr>
                <w:ins w:id="509" w:author="Dimitri Podborski" w:date="2022-01-21T17:54:00Z"/>
                <w:rFonts w:ascii="Arial" w:hAnsi="Arial" w:cs="Arial"/>
                <w:sz w:val="20"/>
                <w:szCs w:val="20"/>
                <w:lang w:eastAsia="en-US"/>
              </w:rPr>
            </w:pPr>
            <w:ins w:id="51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73A30E8" w14:textId="77777777" w:rsidR="009C3B49" w:rsidRPr="009C3B49" w:rsidRDefault="009C3B49" w:rsidP="009C3B49">
            <w:pPr>
              <w:spacing w:after="0" w:line="240" w:lineRule="auto"/>
              <w:jc w:val="center"/>
              <w:rPr>
                <w:ins w:id="511" w:author="Dimitri Podborski" w:date="2022-01-21T17:54:00Z"/>
                <w:rFonts w:ascii="Arial" w:hAnsi="Arial" w:cs="Arial"/>
                <w:sz w:val="20"/>
                <w:szCs w:val="20"/>
                <w:lang w:eastAsia="en-US"/>
              </w:rPr>
            </w:pPr>
            <w:ins w:id="512" w:author="Dimitri Podborski" w:date="2022-01-21T17:54:00Z">
              <w:r w:rsidRPr="009C3B49">
                <w:rPr>
                  <w:rFonts w:ascii="Arial" w:hAnsi="Arial" w:cs="Arial"/>
                  <w:sz w:val="20"/>
                  <w:szCs w:val="20"/>
                  <w:lang w:eastAsia="en-US"/>
                </w:rPr>
                <w:t>TBD</w:t>
              </w:r>
            </w:ins>
          </w:p>
        </w:tc>
      </w:tr>
      <w:tr w:rsidR="009C3B49" w:rsidRPr="009C3B49" w14:paraId="567CBBB0" w14:textId="77777777" w:rsidTr="009C3B49">
        <w:trPr>
          <w:trHeight w:val="315"/>
          <w:ins w:id="51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262429" w14:textId="77777777" w:rsidR="009C3B49" w:rsidRPr="009C3B49" w:rsidRDefault="009C3B49" w:rsidP="009C3B49">
            <w:pPr>
              <w:spacing w:after="0" w:line="240" w:lineRule="auto"/>
              <w:rPr>
                <w:ins w:id="51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45E6FA" w14:textId="77777777" w:rsidR="009C3B49" w:rsidRPr="009C3B49" w:rsidRDefault="009C3B49" w:rsidP="009C3B49">
            <w:pPr>
              <w:spacing w:after="0" w:line="240" w:lineRule="auto"/>
              <w:rPr>
                <w:ins w:id="515" w:author="Dimitri Podborski" w:date="2022-01-21T17:54:00Z"/>
                <w:rFonts w:ascii="Arial" w:hAnsi="Arial" w:cs="Arial"/>
                <w:sz w:val="20"/>
                <w:szCs w:val="20"/>
                <w:lang w:eastAsia="en-US"/>
              </w:rPr>
            </w:pPr>
            <w:proofErr w:type="spellStart"/>
            <w:ins w:id="516" w:author="Dimitri Podborski" w:date="2022-01-21T17:54:00Z">
              <w:r w:rsidRPr="009C3B49">
                <w:rPr>
                  <w:rFonts w:ascii="Arial" w:hAnsi="Arial" w:cs="Arial"/>
                  <w:sz w:val="20"/>
                  <w:szCs w:val="20"/>
                  <w:lang w:eastAsia="en-US"/>
                </w:rPr>
                <w:t>GPCCViewportInfoConfigurationBox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BAD37F" w14:textId="77777777" w:rsidR="009C3B49" w:rsidRPr="009C3B49" w:rsidRDefault="009C3B49" w:rsidP="009C3B49">
            <w:pPr>
              <w:spacing w:after="0" w:line="240" w:lineRule="auto"/>
              <w:rPr>
                <w:ins w:id="517" w:author="Dimitri Podborski" w:date="2022-01-21T17:54:00Z"/>
                <w:rFonts w:ascii="Consolas" w:hAnsi="Consolas" w:cs="Consolas"/>
                <w:sz w:val="20"/>
                <w:szCs w:val="20"/>
                <w:lang w:eastAsia="en-US"/>
              </w:rPr>
            </w:pPr>
            <w:proofErr w:type="spellStart"/>
            <w:ins w:id="518" w:author="Dimitri Podborski" w:date="2022-01-21T17:54:00Z">
              <w:r w:rsidRPr="009C3B49">
                <w:rPr>
                  <w:rFonts w:ascii="Consolas" w:hAnsi="Consolas" w:cs="Consolas"/>
                  <w:sz w:val="20"/>
                  <w:szCs w:val="20"/>
                  <w:lang w:eastAsia="en-US"/>
                </w:rPr>
                <w:t>gvpC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07E56" w14:textId="77777777" w:rsidR="009C3B49" w:rsidRPr="009C3B49" w:rsidRDefault="009C3B49" w:rsidP="009C3B49">
            <w:pPr>
              <w:spacing w:after="0" w:line="240" w:lineRule="auto"/>
              <w:jc w:val="right"/>
              <w:rPr>
                <w:ins w:id="519" w:author="Dimitri Podborski" w:date="2022-01-21T17:54:00Z"/>
                <w:rFonts w:ascii="Arial" w:hAnsi="Arial" w:cs="Arial"/>
                <w:sz w:val="20"/>
                <w:szCs w:val="20"/>
                <w:lang w:eastAsia="en-US"/>
              </w:rPr>
            </w:pPr>
            <w:ins w:id="520"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B82DC" w14:textId="77777777" w:rsidR="009C3B49" w:rsidRPr="009C3B49" w:rsidRDefault="009C3B49" w:rsidP="009C3B49">
            <w:pPr>
              <w:spacing w:after="0" w:line="240" w:lineRule="auto"/>
              <w:rPr>
                <w:ins w:id="521" w:author="Dimitri Podborski" w:date="2022-01-21T17:54:00Z"/>
                <w:rFonts w:ascii="Arial" w:hAnsi="Arial" w:cs="Arial"/>
                <w:sz w:val="20"/>
                <w:szCs w:val="20"/>
                <w:lang w:eastAsia="en-US"/>
              </w:rPr>
            </w:pPr>
            <w:ins w:id="52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A7EEB0" w14:textId="77777777" w:rsidR="009C3B49" w:rsidRPr="009C3B49" w:rsidRDefault="009C3B49" w:rsidP="009C3B49">
            <w:pPr>
              <w:spacing w:after="0" w:line="240" w:lineRule="auto"/>
              <w:jc w:val="center"/>
              <w:rPr>
                <w:ins w:id="523" w:author="Dimitri Podborski" w:date="2022-01-21T17:54:00Z"/>
                <w:rFonts w:ascii="Arial" w:hAnsi="Arial" w:cs="Arial"/>
                <w:sz w:val="20"/>
                <w:szCs w:val="20"/>
                <w:lang w:eastAsia="en-US"/>
              </w:rPr>
            </w:pPr>
            <w:ins w:id="524" w:author="Dimitri Podborski" w:date="2022-01-21T17:54:00Z">
              <w:r w:rsidRPr="009C3B49">
                <w:rPr>
                  <w:rFonts w:ascii="Arial" w:hAnsi="Arial" w:cs="Arial"/>
                  <w:sz w:val="20"/>
                  <w:szCs w:val="20"/>
                  <w:lang w:eastAsia="en-US"/>
                </w:rPr>
                <w:t>TBD</w:t>
              </w:r>
            </w:ins>
          </w:p>
        </w:tc>
      </w:tr>
      <w:tr w:rsidR="009C3B49" w:rsidRPr="009C3B49" w14:paraId="4DA56881" w14:textId="77777777" w:rsidTr="009C3B49">
        <w:trPr>
          <w:trHeight w:val="315"/>
          <w:ins w:id="52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394268" w14:textId="77777777" w:rsidR="009C3B49" w:rsidRPr="009C3B49" w:rsidRDefault="009C3B49" w:rsidP="009C3B49">
            <w:pPr>
              <w:spacing w:after="0" w:line="240" w:lineRule="auto"/>
              <w:rPr>
                <w:ins w:id="52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B53FBC" w14:textId="77777777" w:rsidR="009C3B49" w:rsidRPr="009C3B49" w:rsidRDefault="009C3B49" w:rsidP="009C3B49">
            <w:pPr>
              <w:spacing w:after="0" w:line="240" w:lineRule="auto"/>
              <w:rPr>
                <w:ins w:id="527" w:author="Dimitri Podborski" w:date="2022-01-21T17:54:00Z"/>
                <w:rFonts w:ascii="Arial" w:hAnsi="Arial" w:cs="Arial"/>
                <w:sz w:val="20"/>
                <w:szCs w:val="20"/>
                <w:lang w:eastAsia="en-US"/>
              </w:rPr>
            </w:pPr>
            <w:proofErr w:type="spellStart"/>
            <w:ins w:id="528" w:author="Dimitri Podborski" w:date="2022-01-21T17:54:00Z">
              <w:r w:rsidRPr="009C3B49">
                <w:rPr>
                  <w:rFonts w:ascii="Arial" w:hAnsi="Arial" w:cs="Arial"/>
                  <w:sz w:val="20"/>
                  <w:szCs w:val="20"/>
                  <w:lang w:eastAsia="en-US"/>
                </w:rPr>
                <w:t>DynamicGPCCViewportSampleEntry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5AF2BA" w14:textId="77777777" w:rsidR="009C3B49" w:rsidRPr="009C3B49" w:rsidRDefault="009C3B49" w:rsidP="009C3B49">
            <w:pPr>
              <w:spacing w:after="0" w:line="240" w:lineRule="auto"/>
              <w:rPr>
                <w:ins w:id="529" w:author="Dimitri Podborski" w:date="2022-01-21T17:54:00Z"/>
                <w:rFonts w:ascii="Consolas" w:hAnsi="Consolas" w:cs="Consolas"/>
                <w:sz w:val="20"/>
                <w:szCs w:val="20"/>
                <w:lang w:eastAsia="en-US"/>
              </w:rPr>
            </w:pPr>
            <w:proofErr w:type="spellStart"/>
            <w:ins w:id="530" w:author="Dimitri Podborski" w:date="2022-01-21T17:54:00Z">
              <w:r w:rsidRPr="009C3B49">
                <w:rPr>
                  <w:rFonts w:ascii="Consolas" w:hAnsi="Consolas" w:cs="Consolas"/>
                  <w:sz w:val="20"/>
                  <w:szCs w:val="20"/>
                  <w:lang w:eastAsia="en-US"/>
                </w:rPr>
                <w:t>gpdv</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1EA4D6" w14:textId="77777777" w:rsidR="009C3B49" w:rsidRPr="009C3B49" w:rsidRDefault="009C3B49" w:rsidP="009C3B49">
            <w:pPr>
              <w:spacing w:after="0" w:line="240" w:lineRule="auto"/>
              <w:jc w:val="right"/>
              <w:rPr>
                <w:ins w:id="531" w:author="Dimitri Podborski" w:date="2022-01-21T17:54:00Z"/>
                <w:rFonts w:ascii="Arial" w:hAnsi="Arial" w:cs="Arial"/>
                <w:sz w:val="20"/>
                <w:szCs w:val="20"/>
                <w:lang w:eastAsia="en-US"/>
              </w:rPr>
            </w:pPr>
            <w:ins w:id="53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A6625B" w14:textId="77777777" w:rsidR="009C3B49" w:rsidRPr="009C3B49" w:rsidRDefault="009C3B49" w:rsidP="009C3B49">
            <w:pPr>
              <w:spacing w:after="0" w:line="240" w:lineRule="auto"/>
              <w:rPr>
                <w:ins w:id="533" w:author="Dimitri Podborski" w:date="2022-01-21T17:54:00Z"/>
                <w:rFonts w:ascii="Arial" w:hAnsi="Arial" w:cs="Arial"/>
                <w:sz w:val="20"/>
                <w:szCs w:val="20"/>
                <w:lang w:eastAsia="en-US"/>
              </w:rPr>
            </w:pPr>
            <w:ins w:id="53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183B3D" w14:textId="77777777" w:rsidR="009C3B49" w:rsidRPr="009C3B49" w:rsidRDefault="009C3B49" w:rsidP="009C3B49">
            <w:pPr>
              <w:spacing w:after="0" w:line="240" w:lineRule="auto"/>
              <w:jc w:val="center"/>
              <w:rPr>
                <w:ins w:id="535" w:author="Dimitri Podborski" w:date="2022-01-21T17:54:00Z"/>
                <w:rFonts w:ascii="Arial" w:hAnsi="Arial" w:cs="Arial"/>
                <w:sz w:val="20"/>
                <w:szCs w:val="20"/>
                <w:lang w:eastAsia="en-US"/>
              </w:rPr>
            </w:pPr>
            <w:ins w:id="536" w:author="Dimitri Podborski" w:date="2022-01-21T17:54:00Z">
              <w:r w:rsidRPr="009C3B49">
                <w:rPr>
                  <w:rFonts w:ascii="Arial" w:hAnsi="Arial" w:cs="Arial"/>
                  <w:sz w:val="20"/>
                  <w:szCs w:val="20"/>
                  <w:lang w:eastAsia="en-US"/>
                </w:rPr>
                <w:t>TBD</w:t>
              </w:r>
            </w:ins>
          </w:p>
        </w:tc>
      </w:tr>
      <w:tr w:rsidR="009C3B49" w:rsidRPr="009C3B49" w14:paraId="2D789705" w14:textId="77777777" w:rsidTr="009C3B49">
        <w:trPr>
          <w:trHeight w:val="315"/>
          <w:ins w:id="53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DA6F26E" w14:textId="77777777" w:rsidR="009C3B49" w:rsidRPr="009C3B49" w:rsidRDefault="009C3B49" w:rsidP="009C3B49">
            <w:pPr>
              <w:spacing w:after="0" w:line="240" w:lineRule="auto"/>
              <w:rPr>
                <w:ins w:id="53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AF506F" w14:textId="77777777" w:rsidR="009C3B49" w:rsidRPr="009C3B49" w:rsidRDefault="009C3B49" w:rsidP="009C3B49">
            <w:pPr>
              <w:spacing w:after="0" w:line="240" w:lineRule="auto"/>
              <w:rPr>
                <w:ins w:id="539" w:author="Dimitri Podborski" w:date="2022-01-21T17:54:00Z"/>
                <w:rFonts w:ascii="Arial" w:hAnsi="Arial" w:cs="Arial"/>
                <w:sz w:val="20"/>
                <w:szCs w:val="20"/>
                <w:lang w:eastAsia="en-US"/>
              </w:rPr>
            </w:pPr>
            <w:ins w:id="540" w:author="Dimitri Podborski" w:date="2022-01-21T17:54:00Z">
              <w:r w:rsidRPr="009C3B49">
                <w:rPr>
                  <w:rFonts w:ascii="Arial" w:hAnsi="Arial" w:cs="Arial"/>
                  <w:sz w:val="20"/>
                  <w:szCs w:val="20"/>
                  <w:lang w:eastAsia="en-US"/>
                </w:rPr>
                <w:t>Static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8AD9070" w14:textId="77777777" w:rsidR="009C3B49" w:rsidRPr="009C3B49" w:rsidRDefault="009C3B49" w:rsidP="009C3B49">
            <w:pPr>
              <w:spacing w:after="0" w:line="240" w:lineRule="auto"/>
              <w:rPr>
                <w:ins w:id="541" w:author="Dimitri Podborski" w:date="2022-01-21T17:54:00Z"/>
                <w:rFonts w:ascii="Consolas" w:hAnsi="Consolas" w:cs="Consolas"/>
                <w:sz w:val="20"/>
                <w:szCs w:val="20"/>
                <w:lang w:eastAsia="en-US"/>
              </w:rPr>
            </w:pPr>
            <w:ins w:id="542"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58AD18F" w14:textId="77777777" w:rsidR="009C3B49" w:rsidRPr="009C3B49" w:rsidRDefault="009C3B49" w:rsidP="009C3B49">
            <w:pPr>
              <w:spacing w:after="0" w:line="240" w:lineRule="auto"/>
              <w:rPr>
                <w:ins w:id="543"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62F9E" w14:textId="77777777" w:rsidR="009C3B49" w:rsidRPr="009C3B49" w:rsidRDefault="009C3B49" w:rsidP="009C3B49">
            <w:pPr>
              <w:spacing w:after="0" w:line="240" w:lineRule="auto"/>
              <w:rPr>
                <w:ins w:id="544" w:author="Dimitri Podborski" w:date="2022-01-21T17:54:00Z"/>
                <w:rFonts w:ascii="Arial" w:hAnsi="Arial" w:cs="Arial"/>
                <w:sz w:val="20"/>
                <w:szCs w:val="20"/>
                <w:lang w:eastAsia="en-US"/>
              </w:rPr>
            </w:pPr>
            <w:ins w:id="54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1ADA3FA" w14:textId="77777777" w:rsidR="009C3B49" w:rsidRPr="009C3B49" w:rsidRDefault="009C3B49" w:rsidP="009C3B49">
            <w:pPr>
              <w:spacing w:after="0" w:line="240" w:lineRule="auto"/>
              <w:jc w:val="center"/>
              <w:rPr>
                <w:ins w:id="546" w:author="Dimitri Podborski" w:date="2022-01-21T17:54:00Z"/>
                <w:rFonts w:ascii="Arial" w:hAnsi="Arial" w:cs="Arial"/>
                <w:sz w:val="20"/>
                <w:szCs w:val="20"/>
                <w:lang w:eastAsia="en-US"/>
              </w:rPr>
            </w:pPr>
            <w:ins w:id="547" w:author="Dimitri Podborski" w:date="2022-01-21T17:54:00Z">
              <w:r w:rsidRPr="009C3B49">
                <w:rPr>
                  <w:rFonts w:ascii="Arial" w:hAnsi="Arial" w:cs="Arial"/>
                  <w:sz w:val="20"/>
                  <w:szCs w:val="20"/>
                  <w:lang w:eastAsia="en-US"/>
                </w:rPr>
                <w:t>TBD</w:t>
              </w:r>
            </w:ins>
          </w:p>
        </w:tc>
      </w:tr>
      <w:tr w:rsidR="009C3B49" w:rsidRPr="009C3B49" w14:paraId="47BDEE81" w14:textId="77777777" w:rsidTr="009C3B49">
        <w:trPr>
          <w:trHeight w:val="315"/>
          <w:ins w:id="54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46758F" w14:textId="77777777" w:rsidR="009C3B49" w:rsidRPr="009C3B49" w:rsidRDefault="009C3B49" w:rsidP="009C3B49">
            <w:pPr>
              <w:spacing w:after="0" w:line="240" w:lineRule="auto"/>
              <w:rPr>
                <w:ins w:id="54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18A126" w14:textId="77777777" w:rsidR="009C3B49" w:rsidRPr="009C3B49" w:rsidRDefault="009C3B49" w:rsidP="009C3B49">
            <w:pPr>
              <w:spacing w:after="0" w:line="240" w:lineRule="auto"/>
              <w:rPr>
                <w:ins w:id="550" w:author="Dimitri Podborski" w:date="2022-01-21T17:54:00Z"/>
                <w:rFonts w:ascii="Arial" w:hAnsi="Arial" w:cs="Arial"/>
                <w:sz w:val="20"/>
                <w:szCs w:val="20"/>
                <w:lang w:eastAsia="en-US"/>
              </w:rPr>
            </w:pPr>
            <w:ins w:id="551" w:author="Dimitri Podborski" w:date="2022-01-21T17:54:00Z">
              <w:r w:rsidRPr="009C3B49">
                <w:rPr>
                  <w:rFonts w:ascii="Arial" w:hAnsi="Arial" w:cs="Arial"/>
                  <w:sz w:val="20"/>
                  <w:szCs w:val="20"/>
                  <w:lang w:eastAsia="en-US"/>
                </w:rPr>
                <w:t>Static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EB2378" w14:textId="77777777" w:rsidR="009C3B49" w:rsidRPr="009C3B49" w:rsidRDefault="009C3B49" w:rsidP="009C3B49">
            <w:pPr>
              <w:spacing w:after="0" w:line="240" w:lineRule="auto"/>
              <w:rPr>
                <w:ins w:id="552" w:author="Dimitri Podborski" w:date="2022-01-21T17:54:00Z"/>
                <w:rFonts w:ascii="Consolas" w:hAnsi="Consolas" w:cs="Consolas"/>
                <w:sz w:val="20"/>
                <w:szCs w:val="20"/>
                <w:lang w:eastAsia="en-US"/>
              </w:rPr>
            </w:pPr>
            <w:ins w:id="553"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BC8551" w14:textId="77777777" w:rsidR="009C3B49" w:rsidRPr="009C3B49" w:rsidRDefault="009C3B49" w:rsidP="009C3B49">
            <w:pPr>
              <w:spacing w:after="0" w:line="240" w:lineRule="auto"/>
              <w:rPr>
                <w:ins w:id="554"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33C49" w14:textId="77777777" w:rsidR="009C3B49" w:rsidRPr="009C3B49" w:rsidRDefault="009C3B49" w:rsidP="009C3B49">
            <w:pPr>
              <w:spacing w:after="0" w:line="240" w:lineRule="auto"/>
              <w:rPr>
                <w:ins w:id="555" w:author="Dimitri Podborski" w:date="2022-01-21T17:54:00Z"/>
                <w:rFonts w:ascii="Arial" w:hAnsi="Arial" w:cs="Arial"/>
                <w:sz w:val="20"/>
                <w:szCs w:val="20"/>
                <w:lang w:eastAsia="en-US"/>
              </w:rPr>
            </w:pPr>
            <w:ins w:id="55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13C776A" w14:textId="77777777" w:rsidR="009C3B49" w:rsidRPr="009C3B49" w:rsidRDefault="009C3B49" w:rsidP="009C3B49">
            <w:pPr>
              <w:spacing w:after="0" w:line="240" w:lineRule="auto"/>
              <w:jc w:val="center"/>
              <w:rPr>
                <w:ins w:id="557" w:author="Dimitri Podborski" w:date="2022-01-21T17:54:00Z"/>
                <w:rFonts w:ascii="Arial" w:hAnsi="Arial" w:cs="Arial"/>
                <w:sz w:val="20"/>
                <w:szCs w:val="20"/>
                <w:lang w:eastAsia="en-US"/>
              </w:rPr>
            </w:pPr>
            <w:ins w:id="558" w:author="Dimitri Podborski" w:date="2022-01-21T17:54:00Z">
              <w:r w:rsidRPr="009C3B49">
                <w:rPr>
                  <w:rFonts w:ascii="Arial" w:hAnsi="Arial" w:cs="Arial"/>
                  <w:sz w:val="20"/>
                  <w:szCs w:val="20"/>
                  <w:lang w:eastAsia="en-US"/>
                </w:rPr>
                <w:t>TBD</w:t>
              </w:r>
            </w:ins>
          </w:p>
        </w:tc>
      </w:tr>
      <w:tr w:rsidR="009C3B49" w:rsidRPr="009C3B49" w14:paraId="302050C9" w14:textId="77777777" w:rsidTr="009C3B49">
        <w:trPr>
          <w:trHeight w:val="315"/>
          <w:ins w:id="55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73B243" w14:textId="77777777" w:rsidR="009C3B49" w:rsidRPr="009C3B49" w:rsidRDefault="009C3B49" w:rsidP="009C3B49">
            <w:pPr>
              <w:spacing w:after="0" w:line="240" w:lineRule="auto"/>
              <w:rPr>
                <w:ins w:id="56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8AA7A7" w14:textId="77777777" w:rsidR="009C3B49" w:rsidRPr="009C3B49" w:rsidRDefault="009C3B49" w:rsidP="009C3B49">
            <w:pPr>
              <w:spacing w:after="0" w:line="240" w:lineRule="auto"/>
              <w:rPr>
                <w:ins w:id="561" w:author="Dimitri Podborski" w:date="2022-01-21T17:54:00Z"/>
                <w:rFonts w:ascii="Arial" w:hAnsi="Arial" w:cs="Arial"/>
                <w:sz w:val="20"/>
                <w:szCs w:val="20"/>
                <w:lang w:eastAsia="en-US"/>
              </w:rPr>
            </w:pPr>
            <w:ins w:id="562" w:author="Dimitri Podborski" w:date="2022-01-21T17:54:00Z">
              <w:r w:rsidRPr="009C3B49">
                <w:rPr>
                  <w:rFonts w:ascii="Arial" w:hAnsi="Arial" w:cs="Arial"/>
                  <w:sz w:val="20"/>
                  <w:szCs w:val="20"/>
                  <w:lang w:eastAsia="en-US"/>
                </w:rPr>
                <w:t>Dynamic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B4EA06A" w14:textId="77777777" w:rsidR="009C3B49" w:rsidRPr="009C3B49" w:rsidRDefault="009C3B49" w:rsidP="009C3B49">
            <w:pPr>
              <w:spacing w:after="0" w:line="240" w:lineRule="auto"/>
              <w:rPr>
                <w:ins w:id="563" w:author="Dimitri Podborski" w:date="2022-01-21T17:54:00Z"/>
                <w:rFonts w:ascii="Consolas" w:hAnsi="Consolas" w:cs="Consolas"/>
                <w:sz w:val="20"/>
                <w:szCs w:val="20"/>
                <w:lang w:eastAsia="en-US"/>
              </w:rPr>
            </w:pPr>
            <w:ins w:id="564"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6CC7D2" w14:textId="77777777" w:rsidR="009C3B49" w:rsidRPr="009C3B49" w:rsidRDefault="009C3B49" w:rsidP="009C3B49">
            <w:pPr>
              <w:spacing w:after="0" w:line="240" w:lineRule="auto"/>
              <w:rPr>
                <w:ins w:id="565"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3A7771" w14:textId="77777777" w:rsidR="009C3B49" w:rsidRPr="009C3B49" w:rsidRDefault="009C3B49" w:rsidP="009C3B49">
            <w:pPr>
              <w:spacing w:after="0" w:line="240" w:lineRule="auto"/>
              <w:rPr>
                <w:ins w:id="566" w:author="Dimitri Podborski" w:date="2022-01-21T17:54:00Z"/>
                <w:rFonts w:ascii="Arial" w:hAnsi="Arial" w:cs="Arial"/>
                <w:sz w:val="20"/>
                <w:szCs w:val="20"/>
                <w:lang w:eastAsia="en-US"/>
              </w:rPr>
            </w:pPr>
            <w:ins w:id="56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04EDB7" w14:textId="77777777" w:rsidR="009C3B49" w:rsidRPr="009C3B49" w:rsidRDefault="009C3B49" w:rsidP="009C3B49">
            <w:pPr>
              <w:spacing w:after="0" w:line="240" w:lineRule="auto"/>
              <w:jc w:val="center"/>
              <w:rPr>
                <w:ins w:id="568" w:author="Dimitri Podborski" w:date="2022-01-21T17:54:00Z"/>
                <w:rFonts w:ascii="Arial" w:hAnsi="Arial" w:cs="Arial"/>
                <w:sz w:val="20"/>
                <w:szCs w:val="20"/>
                <w:lang w:eastAsia="en-US"/>
              </w:rPr>
            </w:pPr>
            <w:ins w:id="569" w:author="Dimitri Podborski" w:date="2022-01-21T17:54:00Z">
              <w:r w:rsidRPr="009C3B49">
                <w:rPr>
                  <w:rFonts w:ascii="Arial" w:hAnsi="Arial" w:cs="Arial"/>
                  <w:sz w:val="20"/>
                  <w:szCs w:val="20"/>
                  <w:lang w:eastAsia="en-US"/>
                </w:rPr>
                <w:t>TBD</w:t>
              </w:r>
            </w:ins>
          </w:p>
        </w:tc>
      </w:tr>
      <w:tr w:rsidR="009C3B49" w:rsidRPr="009C3B49" w14:paraId="2167ABF1" w14:textId="77777777" w:rsidTr="009C3B49">
        <w:trPr>
          <w:trHeight w:val="315"/>
          <w:ins w:id="57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C7F78C" w14:textId="77777777" w:rsidR="009C3B49" w:rsidRPr="009C3B49" w:rsidRDefault="009C3B49" w:rsidP="009C3B49">
            <w:pPr>
              <w:spacing w:after="0" w:line="240" w:lineRule="auto"/>
              <w:rPr>
                <w:ins w:id="57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70AF78" w14:textId="77777777" w:rsidR="009C3B49" w:rsidRPr="009C3B49" w:rsidRDefault="009C3B49" w:rsidP="009C3B49">
            <w:pPr>
              <w:spacing w:after="0" w:line="240" w:lineRule="auto"/>
              <w:rPr>
                <w:ins w:id="572" w:author="Dimitri Podborski" w:date="2022-01-21T17:54:00Z"/>
                <w:rFonts w:ascii="Arial" w:hAnsi="Arial" w:cs="Arial"/>
                <w:sz w:val="20"/>
                <w:szCs w:val="20"/>
                <w:lang w:eastAsia="en-US"/>
              </w:rPr>
            </w:pPr>
            <w:ins w:id="573" w:author="Dimitri Podborski" w:date="2022-01-21T17:54:00Z">
              <w:r w:rsidRPr="009C3B49">
                <w:rPr>
                  <w:rFonts w:ascii="Arial" w:hAnsi="Arial" w:cs="Arial"/>
                  <w:sz w:val="20"/>
                  <w:szCs w:val="20"/>
                  <w:lang w:eastAsia="en-US"/>
                </w:rPr>
                <w:t>Dynamic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A0860DD" w14:textId="77777777" w:rsidR="009C3B49" w:rsidRPr="009C3B49" w:rsidRDefault="009C3B49" w:rsidP="009C3B49">
            <w:pPr>
              <w:spacing w:after="0" w:line="240" w:lineRule="auto"/>
              <w:rPr>
                <w:ins w:id="574" w:author="Dimitri Podborski" w:date="2022-01-21T17:54:00Z"/>
                <w:rFonts w:ascii="Consolas" w:hAnsi="Consolas" w:cs="Consolas"/>
                <w:sz w:val="20"/>
                <w:szCs w:val="20"/>
                <w:lang w:eastAsia="en-US"/>
              </w:rPr>
            </w:pPr>
            <w:ins w:id="575"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78E90F" w14:textId="77777777" w:rsidR="009C3B49" w:rsidRPr="009C3B49" w:rsidRDefault="009C3B49" w:rsidP="009C3B49">
            <w:pPr>
              <w:spacing w:after="0" w:line="240" w:lineRule="auto"/>
              <w:rPr>
                <w:ins w:id="576"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1B824" w14:textId="77777777" w:rsidR="009C3B49" w:rsidRPr="009C3B49" w:rsidRDefault="009C3B49" w:rsidP="009C3B49">
            <w:pPr>
              <w:spacing w:after="0" w:line="240" w:lineRule="auto"/>
              <w:rPr>
                <w:ins w:id="577" w:author="Dimitri Podborski" w:date="2022-01-21T17:54:00Z"/>
                <w:rFonts w:ascii="Arial" w:hAnsi="Arial" w:cs="Arial"/>
                <w:sz w:val="20"/>
                <w:szCs w:val="20"/>
                <w:lang w:eastAsia="en-US"/>
              </w:rPr>
            </w:pPr>
            <w:ins w:id="57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4523929" w14:textId="77777777" w:rsidR="009C3B49" w:rsidRPr="009C3B49" w:rsidRDefault="009C3B49" w:rsidP="009C3B49">
            <w:pPr>
              <w:spacing w:after="0" w:line="240" w:lineRule="auto"/>
              <w:jc w:val="center"/>
              <w:rPr>
                <w:ins w:id="579" w:author="Dimitri Podborski" w:date="2022-01-21T17:54:00Z"/>
                <w:rFonts w:ascii="Arial" w:hAnsi="Arial" w:cs="Arial"/>
                <w:sz w:val="20"/>
                <w:szCs w:val="20"/>
                <w:lang w:eastAsia="en-US"/>
              </w:rPr>
            </w:pPr>
            <w:ins w:id="580" w:author="Dimitri Podborski" w:date="2022-01-21T17:54:00Z">
              <w:r w:rsidRPr="009C3B49">
                <w:rPr>
                  <w:rFonts w:ascii="Arial" w:hAnsi="Arial" w:cs="Arial"/>
                  <w:sz w:val="20"/>
                  <w:szCs w:val="20"/>
                  <w:lang w:eastAsia="en-US"/>
                </w:rPr>
                <w:t>TBD</w:t>
              </w:r>
            </w:ins>
          </w:p>
        </w:tc>
      </w:tr>
    </w:tbl>
    <w:p w14:paraId="7397A6D6" w14:textId="77777777" w:rsidR="009C3B49" w:rsidRDefault="009C3B49" w:rsidP="008C6BC0"/>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28E56C42" w:rsidR="008C6BC0" w:rsidRDefault="00D60930" w:rsidP="008C6BC0">
      <w:r w:rsidRPr="00D60930">
        <w:rPr>
          <w:highlight w:val="yellow"/>
        </w:rPr>
        <w:t xml:space="preserve">TBD Describe how the </w:t>
      </w:r>
      <w:proofErr w:type="spellStart"/>
      <w:r w:rsidR="00597A7F">
        <w:rPr>
          <w:highlight w:val="yellow"/>
        </w:rPr>
        <w:t>GPC</w:t>
      </w:r>
      <w:r w:rsidRPr="00D60930">
        <w:rPr>
          <w:highlight w:val="yellow"/>
        </w:rPr>
        <w:t>CCarriageApp</w:t>
      </w:r>
      <w:proofErr w:type="spellEnd"/>
      <w:r w:rsidRPr="00D60930">
        <w:rPr>
          <w:highlight w:val="yellow"/>
        </w:rPr>
        <w:t xml:space="preserve">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lastRenderedPageBreak/>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t>Conformance for ISO/IEC 23090-1</w:t>
      </w:r>
      <w:r w:rsidR="00597A7F">
        <w:t>8</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988D2" w14:textId="77777777" w:rsidR="00D80CA0" w:rsidRDefault="00D80CA0" w:rsidP="009E784A">
      <w:r>
        <w:separator/>
      </w:r>
    </w:p>
  </w:endnote>
  <w:endnote w:type="continuationSeparator" w:id="0">
    <w:p w14:paraId="2AE16205" w14:textId="77777777" w:rsidR="00D80CA0" w:rsidRDefault="00D80CA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2AF9D" w14:textId="77777777" w:rsidR="00D80CA0" w:rsidRDefault="00D80CA0" w:rsidP="009E784A">
      <w:r>
        <w:separator/>
      </w:r>
    </w:p>
  </w:footnote>
  <w:footnote w:type="continuationSeparator" w:id="0">
    <w:p w14:paraId="16464A8E" w14:textId="77777777" w:rsidR="00D80CA0" w:rsidRDefault="00D80CA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42632273">
    <w:abstractNumId w:val="8"/>
  </w:num>
  <w:num w:numId="2" w16cid:durableId="600839213">
    <w:abstractNumId w:val="9"/>
  </w:num>
  <w:num w:numId="3" w16cid:durableId="912423323">
    <w:abstractNumId w:val="9"/>
  </w:num>
  <w:num w:numId="4" w16cid:durableId="1603226641">
    <w:abstractNumId w:val="9"/>
  </w:num>
  <w:num w:numId="5" w16cid:durableId="2000110750">
    <w:abstractNumId w:val="9"/>
  </w:num>
  <w:num w:numId="6" w16cid:durableId="1191146635">
    <w:abstractNumId w:val="9"/>
  </w:num>
  <w:num w:numId="7" w16cid:durableId="122775767">
    <w:abstractNumId w:val="9"/>
  </w:num>
  <w:num w:numId="8" w16cid:durableId="915164746">
    <w:abstractNumId w:val="4"/>
  </w:num>
  <w:num w:numId="9" w16cid:durableId="1054505947">
    <w:abstractNumId w:val="6"/>
  </w:num>
  <w:num w:numId="10" w16cid:durableId="168721964">
    <w:abstractNumId w:val="2"/>
  </w:num>
  <w:num w:numId="11" w16cid:durableId="1250191203">
    <w:abstractNumId w:val="3"/>
  </w:num>
  <w:num w:numId="12" w16cid:durableId="1164860180">
    <w:abstractNumId w:val="1"/>
  </w:num>
  <w:num w:numId="13" w16cid:durableId="1407918189">
    <w:abstractNumId w:val="7"/>
  </w:num>
  <w:num w:numId="14" w16cid:durableId="673529840">
    <w:abstractNumId w:val="0"/>
  </w:num>
  <w:num w:numId="15" w16cid:durableId="12034459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C243F"/>
    <w:rsid w:val="001D65A8"/>
    <w:rsid w:val="001E18A9"/>
    <w:rsid w:val="001F08D9"/>
    <w:rsid w:val="002405F8"/>
    <w:rsid w:val="00263789"/>
    <w:rsid w:val="00266C54"/>
    <w:rsid w:val="00272AD3"/>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23AD7"/>
    <w:rsid w:val="0063127E"/>
    <w:rsid w:val="00651912"/>
    <w:rsid w:val="00685283"/>
    <w:rsid w:val="006B32CA"/>
    <w:rsid w:val="006C0E81"/>
    <w:rsid w:val="00720A9C"/>
    <w:rsid w:val="007D3F1F"/>
    <w:rsid w:val="007F537F"/>
    <w:rsid w:val="00804D88"/>
    <w:rsid w:val="0083174C"/>
    <w:rsid w:val="00881CCB"/>
    <w:rsid w:val="008C473E"/>
    <w:rsid w:val="008C6BC0"/>
    <w:rsid w:val="008E7795"/>
    <w:rsid w:val="009506F1"/>
    <w:rsid w:val="00954B0D"/>
    <w:rsid w:val="009636E0"/>
    <w:rsid w:val="00980E7B"/>
    <w:rsid w:val="009B09C2"/>
    <w:rsid w:val="009C3B49"/>
    <w:rsid w:val="009C464E"/>
    <w:rsid w:val="009C5AAC"/>
    <w:rsid w:val="009D2A10"/>
    <w:rsid w:val="009D5D9F"/>
    <w:rsid w:val="009E784A"/>
    <w:rsid w:val="00A05244"/>
    <w:rsid w:val="00A11E30"/>
    <w:rsid w:val="00A822C1"/>
    <w:rsid w:val="00A871B8"/>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80CA0"/>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ithub.com/MPEGGroup/isobmff"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8-conforma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ectropedia.org" TargetMode="Externa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6</Pages>
  <Words>1370</Words>
  <Characters>8249</Characters>
  <Application>Microsoft Office Word</Application>
  <DocSecurity>0</DocSecurity>
  <Lines>485</Lines>
  <Paragraphs>369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23090-26 Conformance and Reference Software for Carriage of Geometry-based Point Cloud Compression Data</vt:lpstr>
      <vt:lpstr/>
    </vt:vector>
  </TitlesOfParts>
  <Manager/>
  <Company/>
  <LinksUpToDate>false</LinksUpToDate>
  <CharactersWithSpaces>9250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23090-26 Conformance and Reference Software for Carriage of Geometry-based Point Cloud Compression Data</dc:title>
  <dc:subject/>
  <dc:creator>Youngkwon Lim</dc:creator>
  <cp:keywords/>
  <dc:description/>
  <cp:lastModifiedBy>Dimitri Podborski</cp:lastModifiedBy>
  <cp:revision>35</cp:revision>
  <dcterms:created xsi:type="dcterms:W3CDTF">2021-01-06T18:34:00Z</dcterms:created>
  <dcterms:modified xsi:type="dcterms:W3CDTF">2022-05-02T20:53:00Z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0549</vt:lpwstr>
  </property>
  <property fmtid="{D5CDD505-2E9C-101B-9397-08002B2CF9AE}" pid="3" name="MDMSNumber">
    <vt:lpwstr>21442</vt:lpwstr>
  </property>
</Properties>
</file>