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67D657" w14:textId="252C65CA" w:rsidR="00CB798F" w:rsidRPr="00C955C7" w:rsidRDefault="00E843CE" w:rsidP="00B74570">
      <w:pPr>
        <w:pStyle w:val="Title"/>
        <w:tabs>
          <w:tab w:val="left" w:pos="4589"/>
        </w:tabs>
        <w:ind w:firstLine="246"/>
        <w:jc w:val="right"/>
        <w:rPr>
          <w:rFonts w:ascii="Times New Roman" w:hAnsi="Times New Roman" w:cs="Times New Roman"/>
          <w:sz w:val="28"/>
          <w:szCs w:val="28"/>
          <w:u w:val="none"/>
          <w:lang w:val="en-GB"/>
        </w:rPr>
      </w:pPr>
      <w:bookmarkStart w:id="0" w:name="_GoBack"/>
      <w:r w:rsidRPr="00C955C7">
        <w:rPr>
          <w:rFonts w:eastAsiaTheme="minorHAnsi"/>
          <w:noProof/>
          <w:lang w:val="en-GB" w:eastAsia="ja-JP"/>
        </w:rPr>
        <w:drawing>
          <wp:anchor distT="0" distB="0" distL="114300" distR="114300" simplePos="0" relativeHeight="251660800" behindDoc="0" locked="0" layoutInCell="1" allowOverlap="1" wp14:anchorId="147C8CA2" wp14:editId="0F872126">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004E45B6" w:rsidRPr="00C955C7">
        <w:rPr>
          <w:rFonts w:ascii="Times New Roman" w:hAnsi="Times New Roman" w:cs="Times New Roman"/>
          <w:w w:val="115"/>
          <w:sz w:val="28"/>
          <w:szCs w:val="28"/>
          <w:u w:val="thick"/>
          <w:lang w:val="en-GB"/>
        </w:rPr>
        <w:t>ISO/IEC JTC 1/SC</w:t>
      </w:r>
      <w:r w:rsidR="004E45B6" w:rsidRPr="00C955C7">
        <w:rPr>
          <w:rFonts w:ascii="Times New Roman" w:hAnsi="Times New Roman" w:cs="Times New Roman"/>
          <w:spacing w:val="-25"/>
          <w:w w:val="115"/>
          <w:sz w:val="28"/>
          <w:szCs w:val="28"/>
          <w:u w:val="thick"/>
          <w:lang w:val="en-GB"/>
        </w:rPr>
        <w:t xml:space="preserve"> </w:t>
      </w:r>
      <w:r w:rsidR="004E45B6" w:rsidRPr="00C955C7">
        <w:rPr>
          <w:rFonts w:ascii="Times New Roman" w:hAnsi="Times New Roman" w:cs="Times New Roman"/>
          <w:w w:val="115"/>
          <w:sz w:val="28"/>
          <w:szCs w:val="28"/>
          <w:u w:val="thick"/>
          <w:lang w:val="en-GB"/>
        </w:rPr>
        <w:t>29/</w:t>
      </w:r>
      <w:r w:rsidR="00540DEA" w:rsidRPr="00C955C7">
        <w:rPr>
          <w:rFonts w:ascii="Times New Roman" w:hAnsi="Times New Roman" w:cs="Times New Roman"/>
          <w:w w:val="115"/>
          <w:sz w:val="28"/>
          <w:szCs w:val="28"/>
          <w:u w:val="thick"/>
          <w:lang w:val="en-GB"/>
        </w:rPr>
        <w:t>WG 03</w:t>
      </w:r>
      <w:r w:rsidR="00263789" w:rsidRPr="00C955C7">
        <w:rPr>
          <w:rFonts w:ascii="Times New Roman" w:hAnsi="Times New Roman" w:cs="Times New Roman"/>
          <w:w w:val="115"/>
          <w:sz w:val="28"/>
          <w:szCs w:val="28"/>
          <w:u w:val="thick"/>
          <w:lang w:val="en-GB"/>
        </w:rPr>
        <w:t xml:space="preserve"> </w:t>
      </w:r>
      <w:r w:rsidR="004E45B6" w:rsidRPr="009D0976">
        <w:rPr>
          <w:rFonts w:ascii="Times New Roman" w:hAnsi="Times New Roman" w:cs="Times New Roman"/>
          <w:w w:val="115"/>
          <w:sz w:val="48"/>
          <w:szCs w:val="48"/>
          <w:u w:val="thick"/>
          <w:lang w:val="en-GB"/>
        </w:rPr>
        <w:t>N</w:t>
      </w:r>
      <w:r w:rsidR="004C352E" w:rsidRPr="009D0976">
        <w:rPr>
          <w:rFonts w:ascii="Times New Roman" w:hAnsi="Times New Roman" w:cs="Times New Roman"/>
          <w:spacing w:val="28"/>
          <w:w w:val="115"/>
          <w:sz w:val="48"/>
          <w:szCs w:val="48"/>
          <w:u w:val="thick"/>
          <w:lang w:val="en-GB"/>
        </w:rPr>
        <w:fldChar w:fldCharType="begin"/>
      </w:r>
      <w:r w:rsidR="004C352E" w:rsidRPr="009D0976">
        <w:rPr>
          <w:rFonts w:ascii="Times New Roman" w:hAnsi="Times New Roman" w:cs="Times New Roman"/>
          <w:spacing w:val="28"/>
          <w:w w:val="115"/>
          <w:sz w:val="48"/>
          <w:szCs w:val="48"/>
          <w:u w:val="thick"/>
          <w:lang w:val="en-GB"/>
        </w:rPr>
        <w:instrText xml:space="preserve"> DOCPROPERTY "WGNumber" \* MERGEFORMAT </w:instrText>
      </w:r>
      <w:r w:rsidR="004C352E" w:rsidRPr="009D0976">
        <w:rPr>
          <w:rFonts w:ascii="Times New Roman" w:hAnsi="Times New Roman" w:cs="Times New Roman"/>
          <w:spacing w:val="28"/>
          <w:w w:val="115"/>
          <w:sz w:val="48"/>
          <w:szCs w:val="48"/>
          <w:u w:val="thick"/>
          <w:lang w:val="en-GB"/>
        </w:rPr>
        <w:fldChar w:fldCharType="separate"/>
      </w:r>
      <w:ins w:id="1" w:author="DENOUAL Franck" w:date="2022-05-06T18:40:00Z">
        <w:r w:rsidR="009838D6">
          <w:rPr>
            <w:rFonts w:ascii="Times New Roman" w:hAnsi="Times New Roman" w:cs="Times New Roman"/>
            <w:spacing w:val="28"/>
            <w:w w:val="115"/>
            <w:sz w:val="48"/>
            <w:szCs w:val="48"/>
            <w:u w:val="thick"/>
            <w:lang w:val="en-GB"/>
          </w:rPr>
          <w:t>0546</w:t>
        </w:r>
      </w:ins>
      <w:del w:id="2" w:author="DENOUAL Franck" w:date="2022-05-05T09:29:00Z">
        <w:r w:rsidR="00DA0ED7" w:rsidDel="005912AA">
          <w:rPr>
            <w:rFonts w:ascii="Times New Roman" w:hAnsi="Times New Roman" w:cs="Times New Roman"/>
            <w:spacing w:val="28"/>
            <w:w w:val="115"/>
            <w:sz w:val="48"/>
            <w:szCs w:val="48"/>
            <w:u w:val="thick"/>
            <w:lang w:val="en-GB"/>
          </w:rPr>
          <w:delText>0465</w:delText>
        </w:r>
      </w:del>
      <w:r w:rsidR="004C352E" w:rsidRPr="009D0976">
        <w:rPr>
          <w:rFonts w:ascii="Times New Roman" w:hAnsi="Times New Roman" w:cs="Times New Roman"/>
          <w:spacing w:val="28"/>
          <w:w w:val="115"/>
          <w:sz w:val="48"/>
          <w:szCs w:val="48"/>
          <w:u w:val="thick"/>
          <w:lang w:val="en-GB"/>
        </w:rPr>
        <w:fldChar w:fldCharType="end"/>
      </w:r>
    </w:p>
    <w:p w14:paraId="7296C136" w14:textId="33B9E07C" w:rsidR="00CB798F" w:rsidRPr="00C955C7" w:rsidRDefault="00CB798F">
      <w:pPr>
        <w:rPr>
          <w:b/>
          <w:sz w:val="20"/>
          <w:lang w:val="en-GB"/>
        </w:rPr>
      </w:pPr>
    </w:p>
    <w:p w14:paraId="1C7F2D41" w14:textId="3CA79274" w:rsidR="00CB798F" w:rsidRPr="00C955C7" w:rsidRDefault="00CB798F">
      <w:pPr>
        <w:rPr>
          <w:b/>
          <w:sz w:val="20"/>
          <w:lang w:val="en-GB"/>
        </w:rPr>
      </w:pPr>
    </w:p>
    <w:p w14:paraId="55F7DB2C" w14:textId="25F357F6" w:rsidR="00CB798F" w:rsidRPr="00C955C7" w:rsidRDefault="00E843CE">
      <w:pPr>
        <w:spacing w:before="3"/>
        <w:rPr>
          <w:b/>
          <w:sz w:val="23"/>
          <w:lang w:val="en-GB"/>
        </w:rPr>
      </w:pPr>
      <w:r w:rsidRPr="00C955C7">
        <w:rPr>
          <w:noProof/>
          <w:lang w:val="en-GB"/>
        </w:rPr>
        <mc:AlternateContent>
          <mc:Choice Requires="wps">
            <w:drawing>
              <wp:anchor distT="0" distB="0" distL="0" distR="0" simplePos="0" relativeHeight="251658240" behindDoc="1" locked="0" layoutInCell="1" allowOverlap="1" wp14:anchorId="0F500D15" wp14:editId="15EF335A">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B92F43C" w14:textId="1A6546A5" w:rsidR="005912AA" w:rsidRPr="00196997" w:rsidRDefault="005912AA" w:rsidP="00196997">
                            <w:pPr>
                              <w:spacing w:before="80" w:line="360" w:lineRule="auto"/>
                              <w:ind w:right="50"/>
                              <w:jc w:val="center"/>
                              <w:rPr>
                                <w:b/>
                                <w:sz w:val="28"/>
                                <w:szCs w:val="28"/>
                              </w:rPr>
                            </w:pPr>
                            <w:r w:rsidRPr="00196997">
                              <w:rPr>
                                <w:b/>
                                <w:sz w:val="28"/>
                                <w:szCs w:val="28"/>
                              </w:rPr>
                              <w:t>ISO/IEC JTC 1/SC 29/</w:t>
                            </w:r>
                            <w:r>
                              <w:rPr>
                                <w:b/>
                                <w:sz w:val="28"/>
                                <w:szCs w:val="28"/>
                              </w:rPr>
                              <w:t>WG 03</w:t>
                            </w:r>
                            <w:r>
                              <w:rPr>
                                <w:b/>
                                <w:sz w:val="28"/>
                                <w:szCs w:val="28"/>
                              </w:rPr>
                              <w:br/>
                            </w:r>
                            <w:r w:rsidRPr="00196997">
                              <w:rPr>
                                <w:b/>
                                <w:sz w:val="28"/>
                                <w:szCs w:val="28"/>
                              </w:rPr>
                              <w:t xml:space="preserve">MPEG Systems </w:t>
                            </w:r>
                            <w:r w:rsidRPr="00196997">
                              <w:rPr>
                                <w:b/>
                                <w:sz w:val="28"/>
                                <w:szCs w:val="28"/>
                              </w:rPr>
                              <w:br/>
                              <w:t>Convenorship: KATS (Korea, Republic of)</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500D15" id="_x0000_t202" coordsize="21600,21600" o:spt="202" path="m,l,21600r21600,l21600,xe">
                <v:stroke joinstyle="miter"/>
                <v:path gradientshapeok="t" o:connecttype="rect"/>
              </v:shapetype>
              <v:shape id="Text Box 2" o:spid="_x0000_s1026" type="#_x0000_t202" style="position:absolute;margin-left:55.5pt;margin-top:15.9pt;width:484.65pt;height:76.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" filled="f" strokeweight=".27094mm">
                <v:textbox inset="0,0,0,0">
                  <w:txbxContent>
                    <w:p w14:paraId="0B92F43C" w14:textId="1A6546A5" w:rsidR="005912AA" w:rsidRPr="00196997" w:rsidRDefault="005912AA" w:rsidP="00196997">
                      <w:pPr>
                        <w:spacing w:before="80" w:line="360" w:lineRule="auto"/>
                        <w:ind w:right="50"/>
                        <w:jc w:val="center"/>
                        <w:rPr>
                          <w:b/>
                          <w:sz w:val="28"/>
                          <w:szCs w:val="28"/>
                        </w:rPr>
                      </w:pPr>
                      <w:r w:rsidRPr="00196997">
                        <w:rPr>
                          <w:b/>
                          <w:sz w:val="28"/>
                          <w:szCs w:val="28"/>
                        </w:rPr>
                        <w:t>ISO/IEC JTC 1/SC 29/</w:t>
                      </w:r>
                      <w:r>
                        <w:rPr>
                          <w:b/>
                          <w:sz w:val="28"/>
                          <w:szCs w:val="28"/>
                        </w:rPr>
                        <w:t>WG 03</w:t>
                      </w:r>
                      <w:r>
                        <w:rPr>
                          <w:b/>
                          <w:sz w:val="28"/>
                          <w:szCs w:val="28"/>
                        </w:rPr>
                        <w:br/>
                      </w:r>
                      <w:r w:rsidRPr="00196997">
                        <w:rPr>
                          <w:b/>
                          <w:sz w:val="28"/>
                          <w:szCs w:val="28"/>
                        </w:rPr>
                        <w:t xml:space="preserve">MPEG Systems </w:t>
                      </w:r>
                      <w:r w:rsidRPr="00196997">
                        <w:rPr>
                          <w:b/>
                          <w:sz w:val="28"/>
                          <w:szCs w:val="28"/>
                        </w:rPr>
                        <w:br/>
                        <w:t>Convenorship: KATS (Korea, Republic of)</w:t>
                      </w:r>
                    </w:p>
                  </w:txbxContent>
                </v:textbox>
                <w10:wrap type="topAndBottom" anchorx="page"/>
              </v:shape>
            </w:pict>
          </mc:Fallback>
        </mc:AlternateContent>
      </w:r>
    </w:p>
    <w:p w14:paraId="2ED29448" w14:textId="439B0530" w:rsidR="00CB798F" w:rsidRPr="00C955C7" w:rsidRDefault="004E45B6" w:rsidP="004C352E">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Document</w:t>
      </w:r>
      <w:r w:rsidRPr="00C955C7">
        <w:rPr>
          <w:rFonts w:ascii="Times New Roman" w:hAnsi="Times New Roman" w:cs="Times New Roman"/>
          <w:b/>
          <w:snapToGrid w:val="0"/>
          <w:spacing w:val="14"/>
          <w:sz w:val="24"/>
          <w:szCs w:val="24"/>
          <w:lang w:val="en-GB"/>
        </w:rPr>
        <w:t xml:space="preserve"> </w:t>
      </w:r>
      <w:r w:rsidRPr="00C955C7">
        <w:rPr>
          <w:rFonts w:ascii="Times New Roman" w:hAnsi="Times New Roman" w:cs="Times New Roman"/>
          <w:b/>
          <w:snapToGrid w:val="0"/>
          <w:sz w:val="24"/>
          <w:szCs w:val="24"/>
          <w:lang w:val="en-GB"/>
        </w:rPr>
        <w:t>type:</w:t>
      </w:r>
      <w:r w:rsidRPr="00C955C7">
        <w:rPr>
          <w:rFonts w:ascii="Times New Roman" w:hAnsi="Times New Roman" w:cs="Times New Roman"/>
          <w:snapToGrid w:val="0"/>
          <w:sz w:val="24"/>
          <w:szCs w:val="24"/>
          <w:lang w:val="en-GB"/>
        </w:rPr>
        <w:tab/>
      </w:r>
      <w:r w:rsidR="00385C5D" w:rsidRPr="00C955C7">
        <w:rPr>
          <w:rFonts w:ascii="Times New Roman" w:hAnsi="Times New Roman" w:cs="Times New Roman"/>
          <w:snapToGrid w:val="0"/>
          <w:sz w:val="24"/>
          <w:szCs w:val="24"/>
          <w:lang w:val="en-GB"/>
        </w:rPr>
        <w:t>Output Document</w:t>
      </w:r>
    </w:p>
    <w:p w14:paraId="19E086F8" w14:textId="580F942C" w:rsidR="00CB798F" w:rsidRPr="00C955C7" w:rsidRDefault="004E45B6" w:rsidP="004C352E">
      <w:pPr>
        <w:pStyle w:val="BodyText"/>
        <w:tabs>
          <w:tab w:val="left" w:pos="3099"/>
        </w:tabs>
        <w:spacing w:before="240"/>
        <w:ind w:left="3099" w:right="214" w:hanging="2996"/>
        <w:rPr>
          <w:rFonts w:ascii="Times New Roman" w:hAnsi="Times New Roman" w:cs="Times New Roman"/>
          <w:snapToGrid w:val="0"/>
          <w:lang w:val="en-GB"/>
        </w:rPr>
      </w:pPr>
      <w:r w:rsidRPr="009D0976">
        <w:rPr>
          <w:rFonts w:ascii="Times New Roman" w:hAnsi="Times New Roman" w:cs="Times New Roman"/>
          <w:b/>
          <w:snapToGrid w:val="0"/>
          <w:lang w:val="en-GB"/>
        </w:rPr>
        <w:t>Title:</w:t>
      </w:r>
      <w:r w:rsidRPr="009D0976">
        <w:rPr>
          <w:rFonts w:ascii="Times New Roman" w:hAnsi="Times New Roman" w:cs="Times New Roman"/>
          <w:snapToGrid w:val="0"/>
          <w:lang w:val="en-GB"/>
        </w:rPr>
        <w:tab/>
      </w:r>
      <w:r w:rsidR="004C352E" w:rsidRPr="009D0976">
        <w:rPr>
          <w:rFonts w:ascii="Times New Roman" w:hAnsi="Times New Roman" w:cs="Times New Roman"/>
          <w:snapToGrid w:val="0"/>
          <w:lang w:val="en-GB"/>
        </w:rPr>
        <w:fldChar w:fldCharType="begin"/>
      </w:r>
      <w:r w:rsidR="004C352E" w:rsidRPr="009D0976">
        <w:rPr>
          <w:rFonts w:ascii="Times New Roman" w:hAnsi="Times New Roman" w:cs="Times New Roman"/>
          <w:snapToGrid w:val="0"/>
          <w:lang w:val="en-GB"/>
        </w:rPr>
        <w:instrText xml:space="preserve"> TITLE  \* MERGEFORMAT </w:instrText>
      </w:r>
      <w:r w:rsidR="004C352E" w:rsidRPr="009D0976">
        <w:rPr>
          <w:rFonts w:ascii="Times New Roman" w:hAnsi="Times New Roman" w:cs="Times New Roman"/>
          <w:snapToGrid w:val="0"/>
          <w:lang w:val="en-GB"/>
        </w:rPr>
        <w:fldChar w:fldCharType="separate"/>
      </w:r>
      <w:r w:rsidR="009838D6">
        <w:rPr>
          <w:rFonts w:ascii="Times New Roman" w:hAnsi="Times New Roman" w:cs="Times New Roman"/>
          <w:snapToGrid w:val="0"/>
          <w:lang w:val="en-GB"/>
        </w:rPr>
        <w:t>Technology under Consideration on ISO/IEC 23008-12</w:t>
      </w:r>
      <w:r w:rsidR="004C352E" w:rsidRPr="009D0976">
        <w:rPr>
          <w:rFonts w:ascii="Times New Roman" w:hAnsi="Times New Roman" w:cs="Times New Roman"/>
          <w:snapToGrid w:val="0"/>
          <w:lang w:val="en-GB"/>
        </w:rPr>
        <w:fldChar w:fldCharType="end"/>
      </w:r>
    </w:p>
    <w:p w14:paraId="5C1A346D" w14:textId="189819F4" w:rsidR="00FF2653" w:rsidRPr="00C955C7" w:rsidRDefault="00FF2653" w:rsidP="004C352E">
      <w:pPr>
        <w:pStyle w:val="BodyText"/>
        <w:tabs>
          <w:tab w:val="left" w:pos="3099"/>
        </w:tabs>
        <w:spacing w:before="240"/>
        <w:ind w:left="3099" w:right="214" w:hanging="2996"/>
        <w:rPr>
          <w:rFonts w:ascii="Times New Roman" w:hAnsi="Times New Roman" w:cs="Times New Roman"/>
          <w:snapToGrid w:val="0"/>
          <w:lang w:val="en-GB"/>
        </w:rPr>
      </w:pPr>
      <w:r w:rsidRPr="00C955C7">
        <w:rPr>
          <w:rFonts w:ascii="Times New Roman" w:hAnsi="Times New Roman" w:cs="Times New Roman"/>
          <w:b/>
          <w:snapToGrid w:val="0"/>
          <w:lang w:val="en-GB"/>
        </w:rPr>
        <w:t>Status:</w:t>
      </w:r>
      <w:r w:rsidRPr="00C955C7">
        <w:rPr>
          <w:rFonts w:ascii="Times New Roman" w:hAnsi="Times New Roman" w:cs="Times New Roman"/>
          <w:snapToGrid w:val="0"/>
          <w:lang w:val="en-GB"/>
        </w:rPr>
        <w:tab/>
      </w:r>
      <w:r w:rsidR="00385C5D" w:rsidRPr="00C955C7">
        <w:rPr>
          <w:rFonts w:ascii="Times New Roman" w:hAnsi="Times New Roman" w:cs="Times New Roman"/>
          <w:snapToGrid w:val="0"/>
          <w:lang w:val="en-GB"/>
        </w:rPr>
        <w:t>Approved</w:t>
      </w:r>
    </w:p>
    <w:p w14:paraId="1718C661" w14:textId="30EDE039" w:rsidR="00CB798F" w:rsidRPr="00C955C7" w:rsidRDefault="004E45B6" w:rsidP="004C352E">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Date</w:t>
      </w:r>
      <w:r w:rsidRPr="00C955C7">
        <w:rPr>
          <w:rFonts w:ascii="Times New Roman" w:hAnsi="Times New Roman" w:cs="Times New Roman"/>
          <w:b/>
          <w:snapToGrid w:val="0"/>
          <w:spacing w:val="-16"/>
          <w:sz w:val="24"/>
          <w:szCs w:val="24"/>
          <w:lang w:val="en-GB"/>
        </w:rPr>
        <w:t xml:space="preserve"> </w:t>
      </w:r>
      <w:r w:rsidRPr="00C955C7">
        <w:rPr>
          <w:rFonts w:ascii="Times New Roman" w:hAnsi="Times New Roman" w:cs="Times New Roman"/>
          <w:b/>
          <w:snapToGrid w:val="0"/>
          <w:sz w:val="24"/>
          <w:szCs w:val="24"/>
          <w:lang w:val="en-GB"/>
        </w:rPr>
        <w:t>of</w:t>
      </w:r>
      <w:r w:rsidRPr="00C955C7">
        <w:rPr>
          <w:rFonts w:ascii="Times New Roman" w:hAnsi="Times New Roman" w:cs="Times New Roman"/>
          <w:b/>
          <w:snapToGrid w:val="0"/>
          <w:spacing w:val="-16"/>
          <w:sz w:val="24"/>
          <w:szCs w:val="24"/>
          <w:lang w:val="en-GB"/>
        </w:rPr>
        <w:t xml:space="preserve"> </w:t>
      </w:r>
      <w:r w:rsidRPr="00C955C7">
        <w:rPr>
          <w:rFonts w:ascii="Times New Roman" w:hAnsi="Times New Roman" w:cs="Times New Roman"/>
          <w:b/>
          <w:snapToGrid w:val="0"/>
          <w:sz w:val="24"/>
          <w:szCs w:val="24"/>
          <w:lang w:val="en-GB"/>
        </w:rPr>
        <w:t>document:</w:t>
      </w:r>
      <w:r w:rsidRPr="00C955C7">
        <w:rPr>
          <w:rFonts w:ascii="Times New Roman" w:hAnsi="Times New Roman" w:cs="Times New Roman"/>
          <w:snapToGrid w:val="0"/>
          <w:sz w:val="24"/>
          <w:szCs w:val="24"/>
          <w:lang w:val="en-GB"/>
        </w:rPr>
        <w:tab/>
      </w:r>
      <w:r w:rsidR="00C955C7" w:rsidRPr="009D0976">
        <w:rPr>
          <w:rFonts w:ascii="Times New Roman" w:hAnsi="Times New Roman" w:cs="Times New Roman"/>
          <w:snapToGrid w:val="0"/>
          <w:sz w:val="24"/>
          <w:szCs w:val="24"/>
          <w:lang w:val="en-GB"/>
        </w:rPr>
        <w:fldChar w:fldCharType="begin"/>
      </w:r>
      <w:r w:rsidR="00C955C7" w:rsidRPr="009D0976">
        <w:rPr>
          <w:rFonts w:ascii="Times New Roman" w:hAnsi="Times New Roman" w:cs="Times New Roman"/>
          <w:snapToGrid w:val="0"/>
          <w:sz w:val="24"/>
          <w:szCs w:val="24"/>
          <w:lang w:val="en-GB"/>
        </w:rPr>
        <w:instrText xml:space="preserve"> SAVEDATE  \@ "yyyy-MM-dd" </w:instrText>
      </w:r>
      <w:r w:rsidR="00C955C7" w:rsidRPr="009D0976">
        <w:rPr>
          <w:rFonts w:ascii="Times New Roman" w:hAnsi="Times New Roman" w:cs="Times New Roman"/>
          <w:snapToGrid w:val="0"/>
          <w:sz w:val="24"/>
          <w:szCs w:val="24"/>
          <w:lang w:val="en-GB"/>
        </w:rPr>
        <w:fldChar w:fldCharType="separate"/>
      </w:r>
      <w:ins w:id="3" w:author="DENOUAL Franck" w:date="2022-05-06T18:40:00Z">
        <w:r w:rsidR="009838D6">
          <w:rPr>
            <w:rFonts w:ascii="Times New Roman" w:hAnsi="Times New Roman" w:cs="Times New Roman"/>
            <w:noProof/>
            <w:snapToGrid w:val="0"/>
            <w:sz w:val="24"/>
            <w:szCs w:val="24"/>
            <w:lang w:val="en-GB"/>
          </w:rPr>
          <w:t>2022-05-05</w:t>
        </w:r>
      </w:ins>
      <w:del w:id="4" w:author="DENOUAL Franck" w:date="2022-05-05T09:29:00Z">
        <w:r w:rsidR="007C4BDB" w:rsidDel="005912AA">
          <w:rPr>
            <w:rFonts w:ascii="Times New Roman" w:hAnsi="Times New Roman" w:cs="Times New Roman"/>
            <w:noProof/>
            <w:snapToGrid w:val="0"/>
            <w:sz w:val="24"/>
            <w:szCs w:val="24"/>
            <w:lang w:val="en-GB"/>
          </w:rPr>
          <w:delText>2022-01-28</w:delText>
        </w:r>
      </w:del>
      <w:r w:rsidR="00C955C7" w:rsidRPr="009D0976">
        <w:rPr>
          <w:rFonts w:ascii="Times New Roman" w:hAnsi="Times New Roman" w:cs="Times New Roman"/>
          <w:snapToGrid w:val="0"/>
          <w:sz w:val="24"/>
          <w:szCs w:val="24"/>
          <w:lang w:val="en-GB"/>
        </w:rPr>
        <w:fldChar w:fldCharType="end"/>
      </w:r>
    </w:p>
    <w:p w14:paraId="254323E8" w14:textId="322B67C3" w:rsidR="00CB798F" w:rsidRPr="00C955C7" w:rsidRDefault="004E45B6" w:rsidP="004C352E">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Source:</w:t>
      </w:r>
      <w:r w:rsidRPr="00C955C7">
        <w:rPr>
          <w:rFonts w:ascii="Times New Roman" w:hAnsi="Times New Roman" w:cs="Times New Roman"/>
          <w:snapToGrid w:val="0"/>
          <w:sz w:val="24"/>
          <w:szCs w:val="24"/>
          <w:lang w:val="en-GB"/>
        </w:rPr>
        <w:tab/>
        <w:t>ISO/IEC JTC 1/SC 29/</w:t>
      </w:r>
      <w:r w:rsidR="00540DEA" w:rsidRPr="00C955C7">
        <w:rPr>
          <w:rFonts w:ascii="Times New Roman" w:hAnsi="Times New Roman" w:cs="Times New Roman"/>
          <w:snapToGrid w:val="0"/>
          <w:sz w:val="24"/>
          <w:szCs w:val="24"/>
          <w:lang w:val="en-GB"/>
        </w:rPr>
        <w:t>WG 03</w:t>
      </w:r>
    </w:p>
    <w:p w14:paraId="6AB1DF60" w14:textId="25B07A69" w:rsidR="00CB798F" w:rsidRPr="00C955C7" w:rsidRDefault="004E45B6" w:rsidP="004C352E">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No.</w:t>
      </w:r>
      <w:r w:rsidRPr="00C955C7">
        <w:rPr>
          <w:rFonts w:ascii="Times New Roman" w:hAnsi="Times New Roman" w:cs="Times New Roman"/>
          <w:b/>
          <w:snapToGrid w:val="0"/>
          <w:spacing w:val="5"/>
          <w:sz w:val="24"/>
          <w:szCs w:val="24"/>
          <w:lang w:val="en-GB"/>
        </w:rPr>
        <w:t xml:space="preserve"> </w:t>
      </w:r>
      <w:r w:rsidRPr="00C955C7">
        <w:rPr>
          <w:rFonts w:ascii="Times New Roman" w:hAnsi="Times New Roman" w:cs="Times New Roman"/>
          <w:b/>
          <w:snapToGrid w:val="0"/>
          <w:sz w:val="24"/>
          <w:szCs w:val="24"/>
          <w:lang w:val="en-GB"/>
        </w:rPr>
        <w:t>of</w:t>
      </w:r>
      <w:r w:rsidRPr="00C955C7">
        <w:rPr>
          <w:rFonts w:ascii="Times New Roman" w:hAnsi="Times New Roman" w:cs="Times New Roman"/>
          <w:b/>
          <w:snapToGrid w:val="0"/>
          <w:spacing w:val="6"/>
          <w:sz w:val="24"/>
          <w:szCs w:val="24"/>
          <w:lang w:val="en-GB"/>
        </w:rPr>
        <w:t xml:space="preserve"> </w:t>
      </w:r>
      <w:r w:rsidRPr="00C955C7">
        <w:rPr>
          <w:rFonts w:ascii="Times New Roman" w:hAnsi="Times New Roman" w:cs="Times New Roman"/>
          <w:b/>
          <w:snapToGrid w:val="0"/>
          <w:sz w:val="24"/>
          <w:szCs w:val="24"/>
          <w:lang w:val="en-GB"/>
        </w:rPr>
        <w:t>pages:</w:t>
      </w:r>
      <w:r w:rsidRPr="00C955C7">
        <w:rPr>
          <w:rFonts w:ascii="Times New Roman" w:hAnsi="Times New Roman" w:cs="Times New Roman"/>
          <w:snapToGrid w:val="0"/>
          <w:sz w:val="24"/>
          <w:szCs w:val="24"/>
          <w:lang w:val="en-GB"/>
        </w:rPr>
        <w:tab/>
      </w:r>
      <w:r w:rsidR="00C955C7" w:rsidRPr="00C955C7">
        <w:rPr>
          <w:rFonts w:ascii="Times New Roman" w:hAnsi="Times New Roman" w:cs="Times New Roman"/>
          <w:snapToGrid w:val="0"/>
          <w:sz w:val="24"/>
          <w:szCs w:val="24"/>
          <w:lang w:val="en-GB"/>
        </w:rPr>
        <w:fldChar w:fldCharType="begin"/>
      </w:r>
      <w:r w:rsidR="00C955C7" w:rsidRPr="00C955C7">
        <w:rPr>
          <w:rFonts w:ascii="Times New Roman" w:hAnsi="Times New Roman" w:cs="Times New Roman"/>
          <w:snapToGrid w:val="0"/>
          <w:sz w:val="24"/>
          <w:szCs w:val="24"/>
          <w:lang w:val="en-GB"/>
        </w:rPr>
        <w:instrText xml:space="preserve"> NUMPAGES  \* Arabic </w:instrText>
      </w:r>
      <w:r w:rsidR="00C955C7" w:rsidRPr="00C955C7">
        <w:rPr>
          <w:rFonts w:ascii="Times New Roman" w:hAnsi="Times New Roman" w:cs="Times New Roman"/>
          <w:snapToGrid w:val="0"/>
          <w:sz w:val="24"/>
          <w:szCs w:val="24"/>
          <w:lang w:val="en-GB"/>
        </w:rPr>
        <w:fldChar w:fldCharType="separate"/>
      </w:r>
      <w:ins w:id="5" w:author="DENOUAL Franck" w:date="2022-05-06T18:40:00Z">
        <w:r w:rsidR="009838D6">
          <w:rPr>
            <w:rFonts w:ascii="Times New Roman" w:hAnsi="Times New Roman" w:cs="Times New Roman"/>
            <w:noProof/>
            <w:snapToGrid w:val="0"/>
            <w:sz w:val="24"/>
            <w:szCs w:val="24"/>
            <w:lang w:val="en-GB"/>
          </w:rPr>
          <w:t>20</w:t>
        </w:r>
      </w:ins>
      <w:del w:id="6" w:author="DENOUAL Franck" w:date="2022-05-05T09:29:00Z">
        <w:r w:rsidR="00DA0ED7" w:rsidDel="005912AA">
          <w:rPr>
            <w:rFonts w:ascii="Times New Roman" w:hAnsi="Times New Roman" w:cs="Times New Roman"/>
            <w:noProof/>
            <w:snapToGrid w:val="0"/>
            <w:sz w:val="24"/>
            <w:szCs w:val="24"/>
            <w:lang w:val="en-GB"/>
          </w:rPr>
          <w:delText>4</w:delText>
        </w:r>
      </w:del>
      <w:r w:rsidR="00C955C7" w:rsidRPr="00C955C7">
        <w:rPr>
          <w:rFonts w:ascii="Times New Roman" w:hAnsi="Times New Roman" w:cs="Times New Roman"/>
          <w:snapToGrid w:val="0"/>
          <w:sz w:val="24"/>
          <w:szCs w:val="24"/>
          <w:lang w:val="en-GB"/>
        </w:rPr>
        <w:fldChar w:fldCharType="end"/>
      </w:r>
      <w:r w:rsidRPr="00C955C7">
        <w:rPr>
          <w:rFonts w:ascii="Times New Roman" w:hAnsi="Times New Roman" w:cs="Times New Roman"/>
          <w:snapToGrid w:val="0"/>
          <w:sz w:val="24"/>
          <w:szCs w:val="24"/>
          <w:lang w:val="en-GB"/>
        </w:rPr>
        <w:t xml:space="preserve"> (with cover</w:t>
      </w:r>
      <w:r w:rsidRPr="00C955C7">
        <w:rPr>
          <w:rFonts w:ascii="Times New Roman" w:hAnsi="Times New Roman" w:cs="Times New Roman"/>
          <w:snapToGrid w:val="0"/>
          <w:spacing w:val="-10"/>
          <w:sz w:val="24"/>
          <w:szCs w:val="24"/>
          <w:lang w:val="en-GB"/>
        </w:rPr>
        <w:t xml:space="preserve"> </w:t>
      </w:r>
      <w:r w:rsidRPr="00C955C7">
        <w:rPr>
          <w:rFonts w:ascii="Times New Roman" w:hAnsi="Times New Roman" w:cs="Times New Roman"/>
          <w:snapToGrid w:val="0"/>
          <w:sz w:val="24"/>
          <w:szCs w:val="24"/>
          <w:lang w:val="en-GB"/>
        </w:rPr>
        <w:t>page)</w:t>
      </w:r>
    </w:p>
    <w:p w14:paraId="60A86B64" w14:textId="0CFFD4C0" w:rsidR="00FF2653" w:rsidRPr="00C955C7" w:rsidRDefault="00FF2653" w:rsidP="004C352E">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Email</w:t>
      </w:r>
      <w:r w:rsidRPr="00C955C7">
        <w:rPr>
          <w:rFonts w:ascii="Times New Roman" w:hAnsi="Times New Roman" w:cs="Times New Roman"/>
          <w:b/>
          <w:snapToGrid w:val="0"/>
          <w:spacing w:val="5"/>
          <w:sz w:val="24"/>
          <w:szCs w:val="24"/>
          <w:lang w:val="en-GB"/>
        </w:rPr>
        <w:t xml:space="preserve"> </w:t>
      </w:r>
      <w:r w:rsidRPr="00C955C7">
        <w:rPr>
          <w:rFonts w:ascii="Times New Roman" w:hAnsi="Times New Roman" w:cs="Times New Roman"/>
          <w:b/>
          <w:snapToGrid w:val="0"/>
          <w:sz w:val="24"/>
          <w:szCs w:val="24"/>
          <w:lang w:val="en-GB"/>
        </w:rPr>
        <w:t>of</w:t>
      </w:r>
      <w:r w:rsidRPr="00C955C7">
        <w:rPr>
          <w:rFonts w:ascii="Times New Roman" w:hAnsi="Times New Roman" w:cs="Times New Roman"/>
          <w:b/>
          <w:snapToGrid w:val="0"/>
          <w:spacing w:val="6"/>
          <w:sz w:val="24"/>
          <w:szCs w:val="24"/>
          <w:lang w:val="en-GB"/>
        </w:rPr>
        <w:t xml:space="preserve"> </w:t>
      </w:r>
      <w:r w:rsidRPr="00C955C7">
        <w:rPr>
          <w:rFonts w:ascii="Times New Roman" w:hAnsi="Times New Roman" w:cs="Times New Roman"/>
          <w:b/>
          <w:snapToGrid w:val="0"/>
          <w:sz w:val="24"/>
          <w:szCs w:val="24"/>
          <w:lang w:val="en-GB"/>
        </w:rPr>
        <w:t>Convenor:</w:t>
      </w:r>
      <w:r w:rsidRPr="00C955C7">
        <w:rPr>
          <w:rFonts w:ascii="Times New Roman" w:hAnsi="Times New Roman" w:cs="Times New Roman"/>
          <w:snapToGrid w:val="0"/>
          <w:sz w:val="24"/>
          <w:szCs w:val="24"/>
          <w:lang w:val="en-GB"/>
        </w:rPr>
        <w:tab/>
      </w:r>
      <w:proofErr w:type="spellStart"/>
      <w:proofErr w:type="gramStart"/>
      <w:r w:rsidR="000C78E6" w:rsidRPr="00C955C7">
        <w:rPr>
          <w:rFonts w:ascii="Times New Roman" w:hAnsi="Times New Roman" w:cs="Times New Roman"/>
          <w:snapToGrid w:val="0"/>
          <w:sz w:val="24"/>
          <w:szCs w:val="24"/>
          <w:lang w:val="en-GB"/>
        </w:rPr>
        <w:t>young.L</w:t>
      </w:r>
      <w:proofErr w:type="spellEnd"/>
      <w:proofErr w:type="gramEnd"/>
      <w:r w:rsidR="00196997" w:rsidRPr="00C955C7">
        <w:rPr>
          <w:rFonts w:ascii="Times New Roman" w:hAnsi="Times New Roman" w:cs="Times New Roman"/>
          <w:snapToGrid w:val="0"/>
          <w:sz w:val="24"/>
          <w:szCs w:val="24"/>
          <w:lang w:val="en-GB"/>
        </w:rPr>
        <w:t xml:space="preserve"> </w:t>
      </w:r>
      <w:r w:rsidRPr="00C955C7">
        <w:rPr>
          <w:rFonts w:ascii="Times New Roman" w:hAnsi="Times New Roman" w:cs="Times New Roman"/>
          <w:snapToGrid w:val="0"/>
          <w:sz w:val="24"/>
          <w:szCs w:val="24"/>
          <w:lang w:val="en-GB"/>
        </w:rPr>
        <w:t>@</w:t>
      </w:r>
      <w:r w:rsidR="00196997" w:rsidRPr="00C955C7">
        <w:rPr>
          <w:rFonts w:ascii="Times New Roman" w:hAnsi="Times New Roman" w:cs="Times New Roman"/>
          <w:snapToGrid w:val="0"/>
          <w:sz w:val="24"/>
          <w:szCs w:val="24"/>
          <w:lang w:val="en-GB"/>
        </w:rPr>
        <w:t xml:space="preserve"> </w:t>
      </w:r>
      <w:proofErr w:type="spellStart"/>
      <w:r w:rsidR="00196997" w:rsidRPr="00C955C7">
        <w:rPr>
          <w:rFonts w:ascii="Times New Roman" w:hAnsi="Times New Roman" w:cs="Times New Roman"/>
          <w:snapToGrid w:val="0"/>
          <w:sz w:val="24"/>
          <w:szCs w:val="24"/>
          <w:lang w:val="en-GB"/>
        </w:rPr>
        <w:t>samsung</w:t>
      </w:r>
      <w:proofErr w:type="spellEnd"/>
      <w:r w:rsidR="00196997" w:rsidRPr="00C955C7">
        <w:rPr>
          <w:rFonts w:ascii="Times New Roman" w:hAnsi="Times New Roman" w:cs="Times New Roman"/>
          <w:snapToGrid w:val="0"/>
          <w:sz w:val="24"/>
          <w:szCs w:val="24"/>
          <w:lang w:val="en-GB"/>
        </w:rPr>
        <w:t xml:space="preserve"> </w:t>
      </w:r>
      <w:r w:rsidR="000C78E6" w:rsidRPr="00C955C7">
        <w:rPr>
          <w:rFonts w:ascii="Times New Roman" w:hAnsi="Times New Roman" w:cs="Times New Roman"/>
          <w:snapToGrid w:val="0"/>
          <w:sz w:val="24"/>
          <w:szCs w:val="24"/>
          <w:lang w:val="en-GB"/>
        </w:rPr>
        <w:t>.</w:t>
      </w:r>
      <w:r w:rsidR="00196997" w:rsidRPr="00C955C7">
        <w:rPr>
          <w:rFonts w:ascii="Times New Roman" w:hAnsi="Times New Roman" w:cs="Times New Roman"/>
          <w:snapToGrid w:val="0"/>
          <w:sz w:val="24"/>
          <w:szCs w:val="24"/>
          <w:lang w:val="en-GB"/>
        </w:rPr>
        <w:t xml:space="preserve"> </w:t>
      </w:r>
      <w:r w:rsidR="000C78E6" w:rsidRPr="00C955C7">
        <w:rPr>
          <w:rFonts w:ascii="Times New Roman" w:hAnsi="Times New Roman" w:cs="Times New Roman"/>
          <w:snapToGrid w:val="0"/>
          <w:sz w:val="24"/>
          <w:szCs w:val="24"/>
          <w:lang w:val="en-GB"/>
        </w:rPr>
        <w:t>com</w:t>
      </w:r>
    </w:p>
    <w:p w14:paraId="1FFAF59B" w14:textId="7E54D373" w:rsidR="00CB798F" w:rsidRPr="00C955C7" w:rsidRDefault="004E45B6" w:rsidP="004C352E">
      <w:pPr>
        <w:tabs>
          <w:tab w:val="left" w:pos="3099"/>
        </w:tabs>
        <w:spacing w:before="240"/>
        <w:ind w:left="104"/>
        <w:rPr>
          <w:rFonts w:ascii="Times New Roman" w:hAnsi="Times New Roman" w:cs="Times New Roman"/>
          <w:snapToGrid w:val="0"/>
          <w:color w:val="0000EE"/>
          <w:sz w:val="24"/>
          <w:szCs w:val="24"/>
          <w:u w:color="0000EE"/>
          <w:lang w:val="en-GB"/>
        </w:rPr>
      </w:pPr>
      <w:r w:rsidRPr="00C955C7">
        <w:rPr>
          <w:rFonts w:ascii="Times New Roman" w:hAnsi="Times New Roman" w:cs="Times New Roman"/>
          <w:b/>
          <w:snapToGrid w:val="0"/>
          <w:sz w:val="24"/>
          <w:szCs w:val="24"/>
          <w:lang w:val="en-GB"/>
        </w:rPr>
        <w:t>Committee</w:t>
      </w:r>
      <w:r w:rsidRPr="00C955C7">
        <w:rPr>
          <w:rFonts w:ascii="Times New Roman" w:hAnsi="Times New Roman" w:cs="Times New Roman"/>
          <w:b/>
          <w:snapToGrid w:val="0"/>
          <w:spacing w:val="-6"/>
          <w:sz w:val="24"/>
          <w:szCs w:val="24"/>
          <w:lang w:val="en-GB"/>
        </w:rPr>
        <w:t xml:space="preserve"> </w:t>
      </w:r>
      <w:r w:rsidRPr="00C955C7">
        <w:rPr>
          <w:rFonts w:ascii="Times New Roman" w:hAnsi="Times New Roman" w:cs="Times New Roman"/>
          <w:b/>
          <w:snapToGrid w:val="0"/>
          <w:sz w:val="24"/>
          <w:szCs w:val="24"/>
          <w:lang w:val="en-GB"/>
        </w:rPr>
        <w:t>URL:</w:t>
      </w:r>
      <w:r w:rsidRPr="00C955C7">
        <w:rPr>
          <w:rFonts w:ascii="Times New Roman" w:hAnsi="Times New Roman" w:cs="Times New Roman"/>
          <w:snapToGrid w:val="0"/>
          <w:sz w:val="24"/>
          <w:szCs w:val="24"/>
          <w:lang w:val="en-GB"/>
        </w:rPr>
        <w:tab/>
      </w:r>
      <w:r w:rsidR="005912AA">
        <w:fldChar w:fldCharType="begin"/>
      </w:r>
      <w:r w:rsidR="005912AA">
        <w:instrText xml:space="preserve"> HYPERLINK "https://isotc.iso.org/livelink/livelink/open/jtc1sc29wg3" </w:instrText>
      </w:r>
      <w:ins w:id="7" w:author="DENOUAL Franck" w:date="2022-05-06T18:40:00Z"/>
      <w:r w:rsidR="005912AA">
        <w:fldChar w:fldCharType="separate"/>
      </w:r>
      <w:r w:rsidR="000C78E6" w:rsidRPr="00C955C7">
        <w:rPr>
          <w:rStyle w:val="Hyperlink"/>
          <w:rFonts w:ascii="Times New Roman" w:hAnsi="Times New Roman" w:cs="Times New Roman"/>
          <w:snapToGrid w:val="0"/>
          <w:sz w:val="24"/>
          <w:szCs w:val="24"/>
          <w:u w:val="none"/>
          <w:lang w:val="en-GB"/>
        </w:rPr>
        <w:t>https://isotc.iso.org/livelink/livelink/open/jtc1sc29wg3</w:t>
      </w:r>
      <w:r w:rsidR="005912AA">
        <w:rPr>
          <w:rStyle w:val="Hyperlink"/>
          <w:rFonts w:ascii="Times New Roman" w:hAnsi="Times New Roman" w:cs="Times New Roman"/>
          <w:snapToGrid w:val="0"/>
          <w:sz w:val="24"/>
          <w:szCs w:val="24"/>
          <w:u w:val="none"/>
          <w:lang w:val="en-GB"/>
        </w:rPr>
        <w:fldChar w:fldCharType="end"/>
      </w:r>
    </w:p>
    <w:p w14:paraId="770DD3C0" w14:textId="68816648" w:rsidR="00F03F9B" w:rsidRPr="00C955C7" w:rsidRDefault="00F03F9B">
      <w:pPr>
        <w:tabs>
          <w:tab w:val="left" w:pos="3099"/>
        </w:tabs>
        <w:ind w:left="104"/>
        <w:rPr>
          <w:color w:val="0000EE"/>
          <w:w w:val="120"/>
          <w:sz w:val="24"/>
          <w:u w:val="single" w:color="0000EE"/>
          <w:lang w:val="en-GB"/>
        </w:rPr>
      </w:pPr>
    </w:p>
    <w:p w14:paraId="71F3EE19" w14:textId="77777777" w:rsidR="00F03F9B" w:rsidRPr="00C955C7" w:rsidRDefault="00F03F9B">
      <w:pPr>
        <w:tabs>
          <w:tab w:val="left" w:pos="3099"/>
        </w:tabs>
        <w:ind w:left="104"/>
        <w:rPr>
          <w:color w:val="0000EE"/>
          <w:w w:val="120"/>
          <w:sz w:val="24"/>
          <w:u w:val="single" w:color="0000EE"/>
          <w:lang w:val="en-GB"/>
        </w:rPr>
        <w:sectPr w:rsidR="00F03F9B" w:rsidRPr="00C955C7">
          <w:type w:val="continuous"/>
          <w:pgSz w:w="11900" w:h="16840"/>
          <w:pgMar w:top="540" w:right="980" w:bottom="280" w:left="1000" w:header="720" w:footer="720" w:gutter="0"/>
          <w:cols w:space="720"/>
        </w:sectPr>
      </w:pPr>
    </w:p>
    <w:p w14:paraId="5D542300" w14:textId="30A58F6B" w:rsidR="00385C5D" w:rsidRPr="00C955C7" w:rsidRDefault="00385C5D" w:rsidP="00385C5D">
      <w:pPr>
        <w:widowControl/>
        <w:jc w:val="center"/>
        <w:rPr>
          <w:rFonts w:ascii="Times New Roman" w:eastAsia="SimSun" w:hAnsi="Times New Roman" w:cs="Times New Roman"/>
          <w:b/>
          <w:sz w:val="28"/>
          <w:szCs w:val="24"/>
          <w:lang w:val="en-GB" w:eastAsia="zh-CN"/>
        </w:rPr>
      </w:pPr>
      <w:r w:rsidRPr="00C955C7">
        <w:rPr>
          <w:rFonts w:ascii="Times New Roman" w:eastAsia="SimSun" w:hAnsi="Times New Roman" w:cs="Times New Roman"/>
          <w:b/>
          <w:sz w:val="28"/>
          <w:szCs w:val="24"/>
          <w:lang w:val="en-GB" w:eastAsia="zh-CN"/>
        </w:rPr>
        <w:lastRenderedPageBreak/>
        <w:t>INTERNATIONAL ORGANI</w:t>
      </w:r>
      <w:r w:rsidR="00954B0D" w:rsidRPr="00C955C7">
        <w:rPr>
          <w:rFonts w:ascii="Times New Roman" w:eastAsia="SimSun" w:hAnsi="Times New Roman" w:cs="Times New Roman"/>
          <w:b/>
          <w:sz w:val="28"/>
          <w:szCs w:val="24"/>
          <w:lang w:val="en-GB" w:eastAsia="zh-CN"/>
        </w:rPr>
        <w:t>Z</w:t>
      </w:r>
      <w:r w:rsidRPr="00C955C7">
        <w:rPr>
          <w:rFonts w:ascii="Times New Roman" w:eastAsia="SimSun" w:hAnsi="Times New Roman" w:cs="Times New Roman"/>
          <w:b/>
          <w:sz w:val="28"/>
          <w:szCs w:val="24"/>
          <w:lang w:val="en-GB" w:eastAsia="zh-CN"/>
        </w:rPr>
        <w:t>ATION FOR STANDARDI</w:t>
      </w:r>
      <w:r w:rsidR="00954B0D" w:rsidRPr="00C955C7">
        <w:rPr>
          <w:rFonts w:ascii="Times New Roman" w:eastAsia="SimSun" w:hAnsi="Times New Roman" w:cs="Times New Roman"/>
          <w:b/>
          <w:sz w:val="28"/>
          <w:szCs w:val="24"/>
          <w:lang w:val="en-GB" w:eastAsia="zh-CN"/>
        </w:rPr>
        <w:t>Z</w:t>
      </w:r>
      <w:r w:rsidRPr="00C955C7">
        <w:rPr>
          <w:rFonts w:ascii="Times New Roman" w:eastAsia="SimSun" w:hAnsi="Times New Roman" w:cs="Times New Roman"/>
          <w:b/>
          <w:sz w:val="28"/>
          <w:szCs w:val="24"/>
          <w:lang w:val="en-GB" w:eastAsia="zh-CN"/>
        </w:rPr>
        <w:t>ATION</w:t>
      </w:r>
    </w:p>
    <w:p w14:paraId="7FCF95DB" w14:textId="77777777" w:rsidR="00385C5D" w:rsidRPr="00C955C7" w:rsidRDefault="00385C5D" w:rsidP="00385C5D">
      <w:pPr>
        <w:widowControl/>
        <w:jc w:val="center"/>
        <w:rPr>
          <w:rFonts w:ascii="Times New Roman" w:eastAsia="SimSun" w:hAnsi="Times New Roman" w:cs="Times New Roman"/>
          <w:b/>
          <w:sz w:val="28"/>
          <w:szCs w:val="24"/>
          <w:lang w:val="en-GB" w:eastAsia="zh-CN"/>
        </w:rPr>
      </w:pPr>
      <w:r w:rsidRPr="00C955C7">
        <w:rPr>
          <w:rFonts w:ascii="Times New Roman" w:eastAsia="SimSun" w:hAnsi="Times New Roman" w:cs="Times New Roman"/>
          <w:b/>
          <w:sz w:val="28"/>
          <w:szCs w:val="24"/>
          <w:lang w:val="en-GB" w:eastAsia="zh-CN"/>
        </w:rPr>
        <w:t>ORGANISATION INTERNATIONALE DE NORMALISATION</w:t>
      </w:r>
    </w:p>
    <w:p w14:paraId="0D92B76F" w14:textId="2C7DB9CE" w:rsidR="00385C5D" w:rsidRPr="00C955C7" w:rsidRDefault="00385C5D" w:rsidP="00385C5D">
      <w:pPr>
        <w:widowControl/>
        <w:jc w:val="center"/>
        <w:rPr>
          <w:rFonts w:ascii="Times New Roman" w:eastAsia="SimSun" w:hAnsi="Times New Roman" w:cs="Times New Roman"/>
          <w:b/>
          <w:sz w:val="28"/>
          <w:szCs w:val="24"/>
          <w:lang w:val="en-GB" w:eastAsia="zh-CN"/>
        </w:rPr>
      </w:pPr>
      <w:r w:rsidRPr="00C955C7">
        <w:rPr>
          <w:rFonts w:ascii="Times New Roman" w:eastAsia="SimSun" w:hAnsi="Times New Roman" w:cs="Times New Roman"/>
          <w:b/>
          <w:sz w:val="28"/>
          <w:szCs w:val="24"/>
          <w:lang w:val="en-GB" w:eastAsia="zh-CN"/>
        </w:rPr>
        <w:t>ISO/IEC JTC 1/SC 29/</w:t>
      </w:r>
      <w:r w:rsidR="00540DEA" w:rsidRPr="00C955C7">
        <w:rPr>
          <w:rFonts w:ascii="Times New Roman" w:eastAsia="SimSun" w:hAnsi="Times New Roman" w:cs="Times New Roman"/>
          <w:b/>
          <w:sz w:val="28"/>
          <w:szCs w:val="24"/>
          <w:lang w:val="en-GB" w:eastAsia="zh-CN"/>
        </w:rPr>
        <w:t>WG 03</w:t>
      </w:r>
      <w:r w:rsidR="00EF2D59" w:rsidRPr="00C955C7">
        <w:rPr>
          <w:rFonts w:ascii="Times New Roman" w:eastAsia="SimSun" w:hAnsi="Times New Roman" w:cs="Times New Roman"/>
          <w:b/>
          <w:sz w:val="28"/>
          <w:szCs w:val="24"/>
          <w:lang w:val="en-GB" w:eastAsia="zh-CN"/>
        </w:rPr>
        <w:t xml:space="preserve"> MPEG SYSTEMS</w:t>
      </w:r>
    </w:p>
    <w:p w14:paraId="54CED6D6" w14:textId="2F6A67B1" w:rsidR="00385C5D" w:rsidRPr="00F43C3C" w:rsidRDefault="00385C5D" w:rsidP="00385C5D">
      <w:pPr>
        <w:widowControl/>
        <w:jc w:val="right"/>
        <w:rPr>
          <w:rFonts w:ascii="Times New Roman" w:eastAsia="SimSun" w:hAnsi="Times New Roman" w:cs="Times New Roman"/>
          <w:b/>
          <w:sz w:val="48"/>
          <w:szCs w:val="24"/>
          <w:lang w:val="en-GB" w:eastAsia="zh-CN"/>
        </w:rPr>
      </w:pPr>
      <w:r w:rsidRPr="00F43C3C">
        <w:rPr>
          <w:rFonts w:ascii="Times New Roman" w:eastAsia="SimSun" w:hAnsi="Times New Roman" w:cs="Times New Roman"/>
          <w:b/>
          <w:sz w:val="28"/>
          <w:szCs w:val="24"/>
          <w:lang w:val="en-GB" w:eastAsia="zh-CN"/>
        </w:rPr>
        <w:t>ISO/IEC JTC 1/SC 29/</w:t>
      </w:r>
      <w:r w:rsidR="00540DEA" w:rsidRPr="00F43C3C">
        <w:rPr>
          <w:rFonts w:ascii="Times New Roman" w:eastAsia="SimSun" w:hAnsi="Times New Roman" w:cs="Times New Roman"/>
          <w:b/>
          <w:sz w:val="28"/>
          <w:szCs w:val="24"/>
          <w:lang w:val="en-GB" w:eastAsia="zh-CN"/>
        </w:rPr>
        <w:t>WG 03</w:t>
      </w:r>
      <w:r w:rsidRPr="00F43C3C">
        <w:rPr>
          <w:rFonts w:ascii="Times New Roman" w:eastAsia="SimSun" w:hAnsi="Times New Roman" w:cs="Times New Roman"/>
          <w:b/>
          <w:sz w:val="28"/>
          <w:szCs w:val="24"/>
          <w:lang w:val="en-GB" w:eastAsia="zh-CN"/>
        </w:rPr>
        <w:t xml:space="preserve"> </w:t>
      </w:r>
      <w:r w:rsidRPr="00F43C3C">
        <w:rPr>
          <w:rFonts w:ascii="Times New Roman" w:eastAsia="SimSun" w:hAnsi="Times New Roman" w:cs="Times New Roman"/>
          <w:b/>
          <w:sz w:val="48"/>
          <w:szCs w:val="24"/>
          <w:lang w:val="en-GB" w:eastAsia="zh-CN"/>
        </w:rPr>
        <w:t>N</w:t>
      </w:r>
      <w:r w:rsidR="004C352E" w:rsidRPr="00F43C3C">
        <w:rPr>
          <w:rFonts w:ascii="Times New Roman" w:eastAsia="SimSun" w:hAnsi="Times New Roman" w:cs="Times New Roman"/>
          <w:b/>
          <w:sz w:val="48"/>
          <w:szCs w:val="24"/>
          <w:lang w:val="en-GB" w:eastAsia="zh-CN"/>
        </w:rPr>
        <w:fldChar w:fldCharType="begin"/>
      </w:r>
      <w:r w:rsidR="004C352E" w:rsidRPr="00F43C3C">
        <w:rPr>
          <w:rFonts w:ascii="Times New Roman" w:eastAsia="SimSun" w:hAnsi="Times New Roman" w:cs="Times New Roman"/>
          <w:b/>
          <w:sz w:val="48"/>
          <w:szCs w:val="24"/>
          <w:lang w:val="en-GB" w:eastAsia="zh-CN"/>
        </w:rPr>
        <w:instrText xml:space="preserve"> DOCPROPERTY "WGNumber" \* MERGEFORMAT </w:instrText>
      </w:r>
      <w:r w:rsidR="004C352E" w:rsidRPr="00F43C3C">
        <w:rPr>
          <w:rFonts w:ascii="Times New Roman" w:eastAsia="SimSun" w:hAnsi="Times New Roman" w:cs="Times New Roman"/>
          <w:b/>
          <w:sz w:val="48"/>
          <w:szCs w:val="24"/>
          <w:lang w:val="en-GB" w:eastAsia="zh-CN"/>
        </w:rPr>
        <w:fldChar w:fldCharType="separate"/>
      </w:r>
      <w:ins w:id="8" w:author="DENOUAL Franck" w:date="2022-05-06T18:40:00Z">
        <w:r w:rsidR="009838D6">
          <w:rPr>
            <w:rFonts w:ascii="Times New Roman" w:eastAsia="SimSun" w:hAnsi="Times New Roman" w:cs="Times New Roman"/>
            <w:b/>
            <w:sz w:val="48"/>
            <w:szCs w:val="24"/>
            <w:lang w:val="en-GB" w:eastAsia="zh-CN"/>
          </w:rPr>
          <w:t>0546</w:t>
        </w:r>
      </w:ins>
      <w:del w:id="9" w:author="DENOUAL Franck" w:date="2022-05-05T09:29:00Z">
        <w:r w:rsidR="00DA0ED7" w:rsidDel="005912AA">
          <w:rPr>
            <w:rFonts w:ascii="Times New Roman" w:eastAsia="SimSun" w:hAnsi="Times New Roman" w:cs="Times New Roman"/>
            <w:b/>
            <w:sz w:val="48"/>
            <w:szCs w:val="24"/>
            <w:lang w:val="en-GB" w:eastAsia="zh-CN"/>
          </w:rPr>
          <w:delText>0465</w:delText>
        </w:r>
      </w:del>
      <w:r w:rsidR="004C352E" w:rsidRPr="00F43C3C">
        <w:rPr>
          <w:rFonts w:ascii="Times New Roman" w:eastAsia="SimSun" w:hAnsi="Times New Roman" w:cs="Times New Roman"/>
          <w:b/>
          <w:sz w:val="48"/>
          <w:szCs w:val="24"/>
          <w:lang w:val="en-GB" w:eastAsia="zh-CN"/>
        </w:rPr>
        <w:fldChar w:fldCharType="end"/>
      </w:r>
    </w:p>
    <w:p w14:paraId="40403B12" w14:textId="1C5B554E" w:rsidR="00954B0D" w:rsidRPr="00F43C3C" w:rsidRDefault="003B2637" w:rsidP="004C352E">
      <w:pPr>
        <w:widowControl/>
        <w:spacing w:after="480"/>
        <w:jc w:val="right"/>
        <w:rPr>
          <w:rFonts w:ascii="Times New Roman" w:eastAsia="SimSun" w:hAnsi="Times New Roman" w:cs="Times New Roman"/>
          <w:b/>
          <w:sz w:val="28"/>
          <w:szCs w:val="24"/>
          <w:lang w:val="en-GB" w:eastAsia="zh-CN"/>
        </w:rPr>
      </w:pPr>
      <w:r w:rsidRPr="00F43C3C">
        <w:rPr>
          <w:rFonts w:ascii="Times New Roman" w:eastAsia="SimSun" w:hAnsi="Times New Roman" w:cs="Times New Roman"/>
          <w:b/>
          <w:sz w:val="28"/>
          <w:szCs w:val="24"/>
          <w:lang w:val="en-GB" w:eastAsia="zh-CN"/>
        </w:rPr>
        <w:fldChar w:fldCharType="begin"/>
      </w:r>
      <w:r w:rsidRPr="00F43C3C">
        <w:rPr>
          <w:rFonts w:ascii="Times New Roman" w:eastAsia="SimSun" w:hAnsi="Times New Roman" w:cs="Times New Roman"/>
          <w:b/>
          <w:sz w:val="28"/>
          <w:szCs w:val="24"/>
          <w:lang w:val="en-GB" w:eastAsia="zh-CN"/>
        </w:rPr>
        <w:instrText xml:space="preserve"> SAVEDATE \@ "MMMM yyyy" \* MERGEFORMAT </w:instrText>
      </w:r>
      <w:r w:rsidRPr="00F43C3C">
        <w:rPr>
          <w:rFonts w:ascii="Times New Roman" w:eastAsia="SimSun" w:hAnsi="Times New Roman" w:cs="Times New Roman"/>
          <w:b/>
          <w:sz w:val="28"/>
          <w:szCs w:val="24"/>
          <w:lang w:val="en-GB" w:eastAsia="zh-CN"/>
        </w:rPr>
        <w:fldChar w:fldCharType="separate"/>
      </w:r>
      <w:ins w:id="10" w:author="DENOUAL Franck" w:date="2022-05-06T18:40:00Z">
        <w:r w:rsidR="009838D6">
          <w:rPr>
            <w:rFonts w:ascii="Times New Roman" w:eastAsia="SimSun" w:hAnsi="Times New Roman" w:cs="Times New Roman"/>
            <w:b/>
            <w:noProof/>
            <w:sz w:val="28"/>
            <w:szCs w:val="24"/>
            <w:lang w:val="en-GB" w:eastAsia="zh-CN"/>
          </w:rPr>
          <w:t>May 2022</w:t>
        </w:r>
      </w:ins>
      <w:del w:id="11" w:author="DENOUAL Franck" w:date="2022-05-05T09:29:00Z">
        <w:r w:rsidR="007C4BDB" w:rsidDel="005912AA">
          <w:rPr>
            <w:rFonts w:ascii="Times New Roman" w:eastAsia="SimSun" w:hAnsi="Times New Roman" w:cs="Times New Roman"/>
            <w:b/>
            <w:noProof/>
            <w:sz w:val="28"/>
            <w:szCs w:val="24"/>
            <w:lang w:val="en-GB" w:eastAsia="zh-CN"/>
          </w:rPr>
          <w:delText>January 2022</w:delText>
        </w:r>
      </w:del>
      <w:r w:rsidRPr="00F43C3C">
        <w:rPr>
          <w:rFonts w:ascii="Times New Roman" w:eastAsia="SimSun" w:hAnsi="Times New Roman" w:cs="Times New Roman"/>
          <w:b/>
          <w:sz w:val="28"/>
          <w:szCs w:val="24"/>
          <w:lang w:val="en-GB" w:eastAsia="zh-CN"/>
        </w:rPr>
        <w:fldChar w:fldCharType="end"/>
      </w:r>
      <w:r w:rsidR="00954B0D" w:rsidRPr="00F43C3C">
        <w:rPr>
          <w:rFonts w:ascii="Times New Roman" w:eastAsia="SimSun" w:hAnsi="Times New Roman" w:cs="Times New Roman"/>
          <w:b/>
          <w:sz w:val="28"/>
          <w:szCs w:val="24"/>
          <w:lang w:val="en-GB" w:eastAsia="zh-CN"/>
        </w:rPr>
        <w:t>, Virtual</w:t>
      </w:r>
    </w:p>
    <w:tbl>
      <w:tblPr>
        <w:tblW w:w="10169" w:type="dxa"/>
        <w:tblLook w:val="01E0" w:firstRow="1" w:lastRow="1" w:firstColumn="1" w:lastColumn="1" w:noHBand="0" w:noVBand="0"/>
      </w:tblPr>
      <w:tblGrid>
        <w:gridCol w:w="1890"/>
        <w:gridCol w:w="8279"/>
      </w:tblGrid>
      <w:tr w:rsidR="00954B0D" w:rsidRPr="00F43C3C" w14:paraId="643E3AD1" w14:textId="77777777" w:rsidTr="00954B0D">
        <w:tc>
          <w:tcPr>
            <w:tcW w:w="1890" w:type="dxa"/>
            <w:hideMark/>
          </w:tcPr>
          <w:p w14:paraId="08C6B0FD" w14:textId="77777777" w:rsidR="00954B0D" w:rsidRPr="00F43C3C" w:rsidRDefault="00954B0D">
            <w:pPr>
              <w:suppressAutoHyphens/>
              <w:rPr>
                <w:rFonts w:ascii="Times New Roman" w:hAnsi="Times New Roman" w:cs="Times New Roman"/>
                <w:b/>
                <w:sz w:val="24"/>
                <w:szCs w:val="24"/>
                <w:lang w:val="en-GB"/>
              </w:rPr>
            </w:pPr>
            <w:r w:rsidRPr="00F43C3C">
              <w:rPr>
                <w:rFonts w:ascii="Times New Roman" w:hAnsi="Times New Roman" w:cs="Times New Roman"/>
                <w:b/>
                <w:sz w:val="24"/>
                <w:szCs w:val="24"/>
                <w:lang w:val="en-GB"/>
              </w:rPr>
              <w:t>Title</w:t>
            </w:r>
          </w:p>
        </w:tc>
        <w:tc>
          <w:tcPr>
            <w:tcW w:w="8279" w:type="dxa"/>
            <w:hideMark/>
          </w:tcPr>
          <w:p w14:paraId="498090C2" w14:textId="32584163" w:rsidR="00954B0D" w:rsidRPr="00F43C3C" w:rsidRDefault="004C352E">
            <w:pPr>
              <w:suppressAutoHyphens/>
              <w:rPr>
                <w:rFonts w:ascii="Times New Roman" w:hAnsi="Times New Roman" w:cs="Times New Roman"/>
                <w:b/>
                <w:sz w:val="24"/>
                <w:szCs w:val="24"/>
                <w:lang w:val="en-GB"/>
              </w:rPr>
            </w:pPr>
            <w:r w:rsidRPr="00F43C3C">
              <w:rPr>
                <w:rFonts w:ascii="Times New Roman" w:hAnsi="Times New Roman" w:cs="Times New Roman"/>
                <w:b/>
                <w:sz w:val="24"/>
                <w:szCs w:val="24"/>
                <w:lang w:val="en-GB"/>
              </w:rPr>
              <w:fldChar w:fldCharType="begin"/>
            </w:r>
            <w:r w:rsidRPr="00F43C3C">
              <w:rPr>
                <w:rFonts w:ascii="Times New Roman" w:hAnsi="Times New Roman" w:cs="Times New Roman"/>
                <w:b/>
                <w:sz w:val="24"/>
                <w:szCs w:val="24"/>
                <w:lang w:val="en-GB"/>
              </w:rPr>
              <w:instrText xml:space="preserve"> TITLE  \* MERGEFORMAT </w:instrText>
            </w:r>
            <w:r w:rsidRPr="00F43C3C">
              <w:rPr>
                <w:rFonts w:ascii="Times New Roman" w:hAnsi="Times New Roman" w:cs="Times New Roman"/>
                <w:b/>
                <w:sz w:val="24"/>
                <w:szCs w:val="24"/>
                <w:lang w:val="en-GB"/>
              </w:rPr>
              <w:fldChar w:fldCharType="separate"/>
            </w:r>
            <w:r w:rsidR="009838D6">
              <w:rPr>
                <w:rFonts w:ascii="Times New Roman" w:hAnsi="Times New Roman" w:cs="Times New Roman"/>
                <w:b/>
                <w:sz w:val="24"/>
                <w:szCs w:val="24"/>
                <w:lang w:val="en-GB"/>
              </w:rPr>
              <w:t>Technology under Consideration on ISO/IEC 23008-12</w:t>
            </w:r>
            <w:r w:rsidRPr="00F43C3C">
              <w:rPr>
                <w:rFonts w:ascii="Times New Roman" w:hAnsi="Times New Roman" w:cs="Times New Roman"/>
                <w:b/>
                <w:sz w:val="24"/>
                <w:szCs w:val="24"/>
                <w:lang w:val="en-GB"/>
              </w:rPr>
              <w:fldChar w:fldCharType="end"/>
            </w:r>
          </w:p>
        </w:tc>
      </w:tr>
      <w:tr w:rsidR="00954B0D" w:rsidRPr="00F43C3C" w14:paraId="4B5EB911" w14:textId="77777777" w:rsidTr="00954B0D">
        <w:tc>
          <w:tcPr>
            <w:tcW w:w="1890" w:type="dxa"/>
            <w:hideMark/>
          </w:tcPr>
          <w:p w14:paraId="47775072" w14:textId="77777777" w:rsidR="00954B0D" w:rsidRPr="00F43C3C" w:rsidRDefault="00954B0D">
            <w:pPr>
              <w:suppressAutoHyphens/>
              <w:rPr>
                <w:rFonts w:ascii="Times New Roman" w:hAnsi="Times New Roman" w:cs="Times New Roman"/>
                <w:b/>
                <w:sz w:val="24"/>
                <w:szCs w:val="24"/>
                <w:lang w:val="en-GB"/>
              </w:rPr>
            </w:pPr>
            <w:r w:rsidRPr="00F43C3C">
              <w:rPr>
                <w:rFonts w:ascii="Times New Roman" w:hAnsi="Times New Roman" w:cs="Times New Roman"/>
                <w:b/>
                <w:sz w:val="24"/>
                <w:szCs w:val="24"/>
                <w:lang w:val="en-GB"/>
              </w:rPr>
              <w:t>Source</w:t>
            </w:r>
          </w:p>
        </w:tc>
        <w:tc>
          <w:tcPr>
            <w:tcW w:w="8279" w:type="dxa"/>
            <w:hideMark/>
          </w:tcPr>
          <w:p w14:paraId="47560DDD" w14:textId="01F3D45C" w:rsidR="00954B0D" w:rsidRPr="00F43C3C" w:rsidRDefault="00540DEA">
            <w:pPr>
              <w:suppressAutoHyphens/>
              <w:rPr>
                <w:rFonts w:ascii="Times New Roman" w:hAnsi="Times New Roman" w:cs="Times New Roman"/>
                <w:b/>
                <w:sz w:val="24"/>
                <w:szCs w:val="24"/>
                <w:lang w:val="en-GB"/>
              </w:rPr>
            </w:pPr>
            <w:r w:rsidRPr="00F43C3C">
              <w:rPr>
                <w:rFonts w:ascii="Times New Roman" w:hAnsi="Times New Roman" w:cs="Times New Roman"/>
                <w:b/>
                <w:sz w:val="24"/>
                <w:szCs w:val="24"/>
                <w:lang w:val="en-GB"/>
              </w:rPr>
              <w:t>WG 03</w:t>
            </w:r>
            <w:r w:rsidR="00954B0D" w:rsidRPr="00F43C3C">
              <w:rPr>
                <w:rFonts w:ascii="Times New Roman" w:hAnsi="Times New Roman" w:cs="Times New Roman"/>
                <w:b/>
                <w:sz w:val="24"/>
                <w:szCs w:val="24"/>
                <w:lang w:val="en-GB"/>
              </w:rPr>
              <w:t xml:space="preserve">, MPEG </w:t>
            </w:r>
            <w:r w:rsidR="00F419DA" w:rsidRPr="00F43C3C">
              <w:rPr>
                <w:rFonts w:ascii="Times New Roman" w:hAnsi="Times New Roman" w:cs="Times New Roman"/>
                <w:b/>
                <w:sz w:val="24"/>
                <w:szCs w:val="24"/>
                <w:lang w:val="en-GB"/>
              </w:rPr>
              <w:t>Systems</w:t>
            </w:r>
          </w:p>
        </w:tc>
      </w:tr>
      <w:tr w:rsidR="00954B0D" w:rsidRPr="00F43C3C" w14:paraId="2460E6B8" w14:textId="77777777" w:rsidTr="00954B0D">
        <w:tc>
          <w:tcPr>
            <w:tcW w:w="1890" w:type="dxa"/>
            <w:hideMark/>
          </w:tcPr>
          <w:p w14:paraId="0BEE9C98" w14:textId="77777777" w:rsidR="00954B0D" w:rsidRPr="00F43C3C" w:rsidRDefault="00954B0D">
            <w:pPr>
              <w:suppressAutoHyphens/>
              <w:rPr>
                <w:rFonts w:ascii="Times New Roman" w:hAnsi="Times New Roman" w:cs="Times New Roman"/>
                <w:b/>
                <w:sz w:val="24"/>
                <w:szCs w:val="24"/>
                <w:lang w:val="en-GB"/>
              </w:rPr>
            </w:pPr>
            <w:r w:rsidRPr="00F43C3C">
              <w:rPr>
                <w:rFonts w:ascii="Times New Roman" w:hAnsi="Times New Roman" w:cs="Times New Roman"/>
                <w:b/>
                <w:sz w:val="24"/>
                <w:szCs w:val="24"/>
                <w:lang w:val="en-GB"/>
              </w:rPr>
              <w:t>Status</w:t>
            </w:r>
          </w:p>
        </w:tc>
        <w:tc>
          <w:tcPr>
            <w:tcW w:w="8279" w:type="dxa"/>
            <w:hideMark/>
          </w:tcPr>
          <w:p w14:paraId="5BFA1768" w14:textId="77777777" w:rsidR="00954B0D" w:rsidRPr="00F43C3C" w:rsidRDefault="00954B0D">
            <w:pPr>
              <w:suppressAutoHyphens/>
              <w:rPr>
                <w:rFonts w:ascii="Times New Roman" w:hAnsi="Times New Roman" w:cs="Times New Roman"/>
                <w:b/>
                <w:sz w:val="24"/>
                <w:szCs w:val="24"/>
                <w:lang w:val="en-GB"/>
              </w:rPr>
            </w:pPr>
            <w:r w:rsidRPr="00F43C3C">
              <w:rPr>
                <w:rFonts w:ascii="Times New Roman" w:hAnsi="Times New Roman" w:cs="Times New Roman"/>
                <w:b/>
                <w:sz w:val="24"/>
                <w:szCs w:val="24"/>
                <w:lang w:val="en-GB"/>
              </w:rPr>
              <w:t>Approved</w:t>
            </w:r>
          </w:p>
        </w:tc>
      </w:tr>
      <w:tr w:rsidR="00954B0D" w:rsidRPr="00C955C7" w14:paraId="21EE3B70" w14:textId="77777777" w:rsidTr="00954B0D">
        <w:tc>
          <w:tcPr>
            <w:tcW w:w="1890" w:type="dxa"/>
            <w:hideMark/>
          </w:tcPr>
          <w:p w14:paraId="05DB2EE2" w14:textId="77777777" w:rsidR="00954B0D" w:rsidRPr="00F43C3C" w:rsidRDefault="00954B0D" w:rsidP="00C864B7">
            <w:pPr>
              <w:suppressAutoHyphens/>
              <w:rPr>
                <w:rFonts w:ascii="Times New Roman" w:hAnsi="Times New Roman" w:cs="Times New Roman"/>
                <w:b/>
                <w:sz w:val="24"/>
                <w:szCs w:val="24"/>
                <w:lang w:val="en-GB"/>
              </w:rPr>
            </w:pPr>
            <w:r w:rsidRPr="00F43C3C">
              <w:rPr>
                <w:rFonts w:ascii="Times New Roman" w:hAnsi="Times New Roman" w:cs="Times New Roman"/>
                <w:b/>
                <w:sz w:val="24"/>
                <w:szCs w:val="24"/>
                <w:lang w:val="en-GB"/>
              </w:rPr>
              <w:t>Serial Number</w:t>
            </w:r>
          </w:p>
        </w:tc>
        <w:tc>
          <w:tcPr>
            <w:tcW w:w="8279" w:type="dxa"/>
            <w:hideMark/>
          </w:tcPr>
          <w:p w14:paraId="44A25045" w14:textId="561E6B27" w:rsidR="00954B0D" w:rsidRPr="00C955C7" w:rsidRDefault="003B2637" w:rsidP="00C864B7">
            <w:pPr>
              <w:suppressAutoHyphens/>
              <w:rPr>
                <w:rFonts w:ascii="Times New Roman" w:hAnsi="Times New Roman" w:cs="Times New Roman"/>
                <w:b/>
                <w:sz w:val="24"/>
                <w:szCs w:val="24"/>
                <w:lang w:val="en-GB"/>
              </w:rPr>
            </w:pPr>
            <w:del w:id="12" w:author="DENOUAL Franck" w:date="2022-05-05T09:31:00Z">
              <w:r w:rsidDel="005912AA">
                <w:rPr>
                  <w:rFonts w:ascii="Times New Roman" w:hAnsi="Times New Roman" w:cs="Times New Roman"/>
                  <w:b/>
                  <w:sz w:val="24"/>
                  <w:szCs w:val="24"/>
                  <w:lang w:val="en-GB"/>
                </w:rPr>
                <w:delText>2</w:delText>
              </w:r>
              <w:r w:rsidR="00DA0ED7" w:rsidDel="005912AA">
                <w:rPr>
                  <w:rFonts w:ascii="Times New Roman" w:hAnsi="Times New Roman" w:cs="Times New Roman"/>
                  <w:b/>
                  <w:sz w:val="24"/>
                  <w:szCs w:val="24"/>
                  <w:lang w:val="en-GB"/>
                </w:rPr>
                <w:delText>1181</w:delText>
              </w:r>
            </w:del>
            <w:ins w:id="13" w:author="DENOUAL Franck" w:date="2022-05-05T09:31:00Z">
              <w:r w:rsidR="005912AA">
                <w:rPr>
                  <w:rFonts w:ascii="Times New Roman" w:hAnsi="Times New Roman" w:cs="Times New Roman"/>
                  <w:b/>
                  <w:sz w:val="24"/>
                  <w:szCs w:val="24"/>
                  <w:lang w:val="en-GB"/>
                </w:rPr>
                <w:t>21439</w:t>
              </w:r>
            </w:ins>
          </w:p>
        </w:tc>
      </w:tr>
    </w:tbl>
    <w:p w14:paraId="0F0DC0D2" w14:textId="4801B312" w:rsidR="00FF2653" w:rsidRDefault="00FF2653" w:rsidP="0018563E">
      <w:pPr>
        <w:rPr>
          <w:rFonts w:ascii="Times New Roman" w:hAnsi="Times New Roman" w:cs="Times New Roman"/>
          <w:sz w:val="24"/>
          <w:lang w:val="en-GB"/>
        </w:rPr>
      </w:pPr>
    </w:p>
    <w:p w14:paraId="043F8FA3" w14:textId="15760861" w:rsidR="00F43C3C" w:rsidRDefault="00F43C3C" w:rsidP="0018563E">
      <w:pPr>
        <w:rPr>
          <w:rFonts w:ascii="Times New Roman" w:hAnsi="Times New Roman" w:cs="Times New Roman"/>
          <w:sz w:val="24"/>
          <w:lang w:val="en-GB"/>
        </w:rPr>
      </w:pPr>
    </w:p>
    <w:p w14:paraId="6C2C3280" w14:textId="2D6D8483" w:rsidR="00F43C3C" w:rsidRDefault="00F43C3C" w:rsidP="00F43C3C">
      <w:pPr>
        <w:pStyle w:val="Heading1"/>
        <w:numPr>
          <w:ilvl w:val="0"/>
          <w:numId w:val="0"/>
        </w:numPr>
        <w:ind w:left="824"/>
        <w:rPr>
          <w:lang w:val="en-GB"/>
        </w:rPr>
      </w:pPr>
      <w:bookmarkStart w:id="14" w:name="_Toc102637418"/>
      <w:r>
        <w:rPr>
          <w:lang w:val="en-GB"/>
        </w:rPr>
        <w:t>Abstract</w:t>
      </w:r>
      <w:bookmarkEnd w:id="14"/>
    </w:p>
    <w:p w14:paraId="5D815A86" w14:textId="21D46805" w:rsidR="00F43C3C" w:rsidRDefault="00F43C3C" w:rsidP="00F43C3C">
      <w:r>
        <w:t>This document collects following candidate technologies for the High Efficiency Image File Format (HEIF) (ISO/IEC 23008-12)</w:t>
      </w:r>
      <w:r w:rsidR="00227ADA">
        <w:t>.</w:t>
      </w:r>
    </w:p>
    <w:p w14:paraId="26CA85B6" w14:textId="427871B5" w:rsidR="00F43C3C" w:rsidRDefault="00F43C3C" w:rsidP="00F43C3C"/>
    <w:bookmarkStart w:id="15" w:name="_Toc94028578" w:displacedByCustomXml="next"/>
    <w:sdt>
      <w:sdtPr>
        <w:rPr>
          <w:rFonts w:ascii="Arial" w:eastAsia="Arial" w:hAnsi="Arial" w:cs="Arial"/>
          <w:color w:val="auto"/>
          <w:sz w:val="22"/>
          <w:szCs w:val="22"/>
        </w:rPr>
        <w:id w:val="-1734229712"/>
        <w:docPartObj>
          <w:docPartGallery w:val="Table of Contents"/>
          <w:docPartUnique/>
        </w:docPartObj>
      </w:sdtPr>
      <w:sdtEndPr>
        <w:rPr>
          <w:b/>
          <w:bCs/>
          <w:noProof/>
        </w:rPr>
      </w:sdtEndPr>
      <w:sdtContent>
        <w:p w14:paraId="44BB63D9" w14:textId="666F064A" w:rsidR="00D83461" w:rsidRDefault="00D83461">
          <w:pPr>
            <w:pStyle w:val="TOCHeading"/>
          </w:pPr>
          <w:r>
            <w:t>Table of Contents</w:t>
          </w:r>
        </w:p>
        <w:p w14:paraId="68DB64A0" w14:textId="1ED77331" w:rsidR="00723457" w:rsidRDefault="00D83461">
          <w:pPr>
            <w:pStyle w:val="TOC1"/>
            <w:tabs>
              <w:tab w:val="right" w:leader="dot" w:pos="9010"/>
            </w:tabs>
            <w:rPr>
              <w:ins w:id="16" w:author="DENOUAL Franck" w:date="2022-05-05T10:03:00Z"/>
              <w:rFonts w:asciiTheme="minorHAnsi" w:eastAsiaTheme="minorEastAsia" w:hAnsiTheme="minorHAnsi" w:cstheme="minorBidi"/>
              <w:noProof/>
              <w:lang w:val="fr-FR" w:eastAsia="fr-FR"/>
            </w:rPr>
          </w:pPr>
          <w:r>
            <w:fldChar w:fldCharType="begin"/>
          </w:r>
          <w:r>
            <w:instrText xml:space="preserve"> TOC \o "1-3" \h \z \u </w:instrText>
          </w:r>
          <w:r>
            <w:fldChar w:fldCharType="separate"/>
          </w:r>
          <w:ins w:id="17" w:author="DENOUAL Franck" w:date="2022-05-05T10:03:00Z">
            <w:r w:rsidR="00723457" w:rsidRPr="00E76635">
              <w:rPr>
                <w:rStyle w:val="Hyperlink"/>
                <w:noProof/>
              </w:rPr>
              <w:fldChar w:fldCharType="begin"/>
            </w:r>
            <w:r w:rsidR="00723457" w:rsidRPr="00E76635">
              <w:rPr>
                <w:rStyle w:val="Hyperlink"/>
                <w:noProof/>
              </w:rPr>
              <w:instrText xml:space="preserve"> </w:instrText>
            </w:r>
            <w:r w:rsidR="00723457">
              <w:rPr>
                <w:noProof/>
              </w:rPr>
              <w:instrText>HYPERLINK \l "_Toc102637418"</w:instrText>
            </w:r>
            <w:r w:rsidR="00723457" w:rsidRPr="00E76635">
              <w:rPr>
                <w:rStyle w:val="Hyperlink"/>
                <w:noProof/>
              </w:rPr>
              <w:instrText xml:space="preserve"> </w:instrText>
            </w:r>
          </w:ins>
          <w:ins w:id="18" w:author="DENOUAL Franck" w:date="2022-05-06T18:40:00Z">
            <w:r w:rsidR="009838D6" w:rsidRPr="00E76635">
              <w:rPr>
                <w:rStyle w:val="Hyperlink"/>
                <w:noProof/>
              </w:rPr>
            </w:r>
          </w:ins>
          <w:ins w:id="19" w:author="DENOUAL Franck" w:date="2022-05-05T10:03:00Z">
            <w:r w:rsidR="00723457" w:rsidRPr="00E76635">
              <w:rPr>
                <w:rStyle w:val="Hyperlink"/>
                <w:noProof/>
              </w:rPr>
              <w:fldChar w:fldCharType="separate"/>
            </w:r>
            <w:r w:rsidR="00723457" w:rsidRPr="00E76635">
              <w:rPr>
                <w:rStyle w:val="Hyperlink"/>
                <w:noProof/>
                <w:lang w:val="en-GB"/>
              </w:rPr>
              <w:t>Abstract</w:t>
            </w:r>
            <w:r w:rsidR="00723457">
              <w:rPr>
                <w:noProof/>
                <w:webHidden/>
              </w:rPr>
              <w:tab/>
            </w:r>
            <w:r w:rsidR="00723457">
              <w:rPr>
                <w:noProof/>
                <w:webHidden/>
              </w:rPr>
              <w:fldChar w:fldCharType="begin"/>
            </w:r>
            <w:r w:rsidR="00723457">
              <w:rPr>
                <w:noProof/>
                <w:webHidden/>
              </w:rPr>
              <w:instrText xml:space="preserve"> PAGEREF _Toc102637418 \h </w:instrText>
            </w:r>
          </w:ins>
          <w:r w:rsidR="00723457">
            <w:rPr>
              <w:noProof/>
              <w:webHidden/>
            </w:rPr>
          </w:r>
          <w:r w:rsidR="00723457">
            <w:rPr>
              <w:noProof/>
              <w:webHidden/>
            </w:rPr>
            <w:fldChar w:fldCharType="separate"/>
          </w:r>
          <w:ins w:id="20" w:author="DENOUAL Franck" w:date="2022-05-06T18:40:00Z">
            <w:r w:rsidR="009838D6">
              <w:rPr>
                <w:noProof/>
                <w:webHidden/>
              </w:rPr>
              <w:t>1</w:t>
            </w:r>
          </w:ins>
          <w:ins w:id="21" w:author="DENOUAL Franck" w:date="2022-05-05T10:03:00Z">
            <w:r w:rsidR="00723457">
              <w:rPr>
                <w:noProof/>
                <w:webHidden/>
              </w:rPr>
              <w:fldChar w:fldCharType="end"/>
            </w:r>
            <w:r w:rsidR="00723457" w:rsidRPr="00E76635">
              <w:rPr>
                <w:rStyle w:val="Hyperlink"/>
                <w:noProof/>
              </w:rPr>
              <w:fldChar w:fldCharType="end"/>
            </w:r>
          </w:ins>
        </w:p>
        <w:p w14:paraId="43B03D78" w14:textId="4726906C" w:rsidR="00723457" w:rsidRDefault="00723457">
          <w:pPr>
            <w:pStyle w:val="TOC1"/>
            <w:tabs>
              <w:tab w:val="left" w:pos="440"/>
              <w:tab w:val="right" w:leader="dot" w:pos="9010"/>
            </w:tabs>
            <w:rPr>
              <w:ins w:id="22" w:author="DENOUAL Franck" w:date="2022-05-05T10:03:00Z"/>
              <w:rFonts w:asciiTheme="minorHAnsi" w:eastAsiaTheme="minorEastAsia" w:hAnsiTheme="minorHAnsi" w:cstheme="minorBidi"/>
              <w:noProof/>
              <w:lang w:val="fr-FR" w:eastAsia="fr-FR"/>
            </w:rPr>
          </w:pPr>
          <w:ins w:id="23" w:author="DENOUAL Franck" w:date="2022-05-05T10:03:00Z">
            <w:r w:rsidRPr="00E76635">
              <w:rPr>
                <w:rStyle w:val="Hyperlink"/>
                <w:noProof/>
              </w:rPr>
              <w:fldChar w:fldCharType="begin"/>
            </w:r>
            <w:r w:rsidRPr="00E76635">
              <w:rPr>
                <w:rStyle w:val="Hyperlink"/>
                <w:noProof/>
              </w:rPr>
              <w:instrText xml:space="preserve"> </w:instrText>
            </w:r>
            <w:r>
              <w:rPr>
                <w:noProof/>
              </w:rPr>
              <w:instrText>HYPERLINK \l "_Toc102637419"</w:instrText>
            </w:r>
            <w:r w:rsidRPr="00E76635">
              <w:rPr>
                <w:rStyle w:val="Hyperlink"/>
                <w:noProof/>
              </w:rPr>
              <w:instrText xml:space="preserve"> </w:instrText>
            </w:r>
          </w:ins>
          <w:ins w:id="24" w:author="DENOUAL Franck" w:date="2022-05-06T18:40:00Z">
            <w:r w:rsidR="009838D6" w:rsidRPr="00E76635">
              <w:rPr>
                <w:rStyle w:val="Hyperlink"/>
                <w:noProof/>
              </w:rPr>
            </w:r>
          </w:ins>
          <w:ins w:id="25" w:author="DENOUAL Franck" w:date="2022-05-05T10:03:00Z">
            <w:r w:rsidRPr="00E76635">
              <w:rPr>
                <w:rStyle w:val="Hyperlink"/>
                <w:noProof/>
              </w:rPr>
              <w:fldChar w:fldCharType="separate"/>
            </w:r>
            <w:r w:rsidRPr="00E76635">
              <w:rPr>
                <w:rStyle w:val="Hyperlink"/>
                <w:rFonts w:ascii="Times New Roman" w:eastAsia="Calibri" w:hAnsi="Times New Roman"/>
                <w:noProof/>
                <w:kern w:val="32"/>
              </w:rPr>
              <w:t>1.</w:t>
            </w:r>
            <w:r>
              <w:rPr>
                <w:rFonts w:asciiTheme="minorHAnsi" w:eastAsiaTheme="minorEastAsia" w:hAnsiTheme="minorHAnsi" w:cstheme="minorBidi"/>
                <w:noProof/>
                <w:lang w:val="fr-FR" w:eastAsia="fr-FR"/>
              </w:rPr>
              <w:tab/>
            </w:r>
            <w:r w:rsidRPr="00E76635">
              <w:rPr>
                <w:rStyle w:val="Hyperlink"/>
                <w:rFonts w:ascii="Times New Roman" w:eastAsia="Calibri" w:hAnsi="Times New Roman"/>
                <w:noProof/>
                <w:kern w:val="32"/>
              </w:rPr>
              <w:t>Carriage of Text Items</w:t>
            </w:r>
            <w:r>
              <w:rPr>
                <w:noProof/>
                <w:webHidden/>
              </w:rPr>
              <w:tab/>
            </w:r>
            <w:r>
              <w:rPr>
                <w:noProof/>
                <w:webHidden/>
              </w:rPr>
              <w:fldChar w:fldCharType="begin"/>
            </w:r>
            <w:r>
              <w:rPr>
                <w:noProof/>
                <w:webHidden/>
              </w:rPr>
              <w:instrText xml:space="preserve"> PAGEREF _Toc102637419 \h </w:instrText>
            </w:r>
          </w:ins>
          <w:r>
            <w:rPr>
              <w:noProof/>
              <w:webHidden/>
            </w:rPr>
          </w:r>
          <w:r>
            <w:rPr>
              <w:noProof/>
              <w:webHidden/>
            </w:rPr>
            <w:fldChar w:fldCharType="separate"/>
          </w:r>
          <w:ins w:id="26" w:author="DENOUAL Franck" w:date="2022-05-06T18:40:00Z">
            <w:r w:rsidR="009838D6">
              <w:rPr>
                <w:noProof/>
                <w:webHidden/>
              </w:rPr>
              <w:t>1</w:t>
            </w:r>
          </w:ins>
          <w:ins w:id="27" w:author="DENOUAL Franck" w:date="2022-05-05T10:03:00Z">
            <w:r>
              <w:rPr>
                <w:noProof/>
                <w:webHidden/>
              </w:rPr>
              <w:fldChar w:fldCharType="end"/>
            </w:r>
            <w:r w:rsidRPr="00E76635">
              <w:rPr>
                <w:rStyle w:val="Hyperlink"/>
                <w:noProof/>
              </w:rPr>
              <w:fldChar w:fldCharType="end"/>
            </w:r>
          </w:ins>
        </w:p>
        <w:p w14:paraId="5B32FB49" w14:textId="792CE4F1" w:rsidR="00723457" w:rsidRDefault="00723457">
          <w:pPr>
            <w:pStyle w:val="TOC2"/>
            <w:rPr>
              <w:ins w:id="28" w:author="DENOUAL Franck" w:date="2022-05-05T10:03:00Z"/>
              <w:rFonts w:asciiTheme="minorHAnsi" w:eastAsiaTheme="minorEastAsia" w:hAnsiTheme="minorHAnsi" w:cstheme="minorBidi"/>
              <w:noProof/>
              <w:lang w:val="fr-FR" w:eastAsia="fr-FR"/>
            </w:rPr>
          </w:pPr>
          <w:ins w:id="29" w:author="DENOUAL Franck" w:date="2022-05-05T10:03:00Z">
            <w:r w:rsidRPr="00E76635">
              <w:rPr>
                <w:rStyle w:val="Hyperlink"/>
                <w:noProof/>
              </w:rPr>
              <w:fldChar w:fldCharType="begin"/>
            </w:r>
            <w:r w:rsidRPr="00E76635">
              <w:rPr>
                <w:rStyle w:val="Hyperlink"/>
                <w:noProof/>
              </w:rPr>
              <w:instrText xml:space="preserve"> </w:instrText>
            </w:r>
            <w:r>
              <w:rPr>
                <w:noProof/>
              </w:rPr>
              <w:instrText>HYPERLINK \l "_Toc102637420"</w:instrText>
            </w:r>
            <w:r w:rsidRPr="00E76635">
              <w:rPr>
                <w:rStyle w:val="Hyperlink"/>
                <w:noProof/>
              </w:rPr>
              <w:instrText xml:space="preserve"> </w:instrText>
            </w:r>
          </w:ins>
          <w:ins w:id="30" w:author="DENOUAL Franck" w:date="2022-05-06T18:40:00Z">
            <w:r w:rsidR="009838D6" w:rsidRPr="00E76635">
              <w:rPr>
                <w:rStyle w:val="Hyperlink"/>
                <w:noProof/>
              </w:rPr>
            </w:r>
          </w:ins>
          <w:ins w:id="31" w:author="DENOUAL Franck" w:date="2022-05-05T10:03:00Z">
            <w:r w:rsidRPr="00E76635">
              <w:rPr>
                <w:rStyle w:val="Hyperlink"/>
                <w:noProof/>
              </w:rPr>
              <w:fldChar w:fldCharType="separate"/>
            </w:r>
            <w:r w:rsidRPr="00E76635">
              <w:rPr>
                <w:rStyle w:val="Hyperlink"/>
                <w:rFonts w:ascii="Times New Roman" w:eastAsia="Times New Roman" w:hAnsi="Times New Roman" w:cs="Times New Roman"/>
                <w:b/>
                <w:bCs/>
                <w:iCs/>
                <w:noProof/>
              </w:rPr>
              <w:t>1</w:t>
            </w:r>
            <w:r>
              <w:rPr>
                <w:rFonts w:asciiTheme="minorHAnsi" w:eastAsiaTheme="minorEastAsia" w:hAnsiTheme="minorHAnsi" w:cstheme="minorBidi"/>
                <w:noProof/>
                <w:lang w:val="fr-FR" w:eastAsia="fr-FR"/>
              </w:rPr>
              <w:tab/>
            </w:r>
            <w:r w:rsidRPr="00E76635">
              <w:rPr>
                <w:rStyle w:val="Hyperlink"/>
                <w:rFonts w:ascii="Times New Roman" w:eastAsia="Times New Roman" w:hAnsi="Times New Roman" w:cs="Times New Roman"/>
                <w:b/>
                <w:bCs/>
                <w:iCs/>
                <w:noProof/>
              </w:rPr>
              <w:t>Introduction</w:t>
            </w:r>
            <w:r>
              <w:rPr>
                <w:noProof/>
                <w:webHidden/>
              </w:rPr>
              <w:tab/>
            </w:r>
            <w:r>
              <w:rPr>
                <w:noProof/>
                <w:webHidden/>
              </w:rPr>
              <w:fldChar w:fldCharType="begin"/>
            </w:r>
            <w:r>
              <w:rPr>
                <w:noProof/>
                <w:webHidden/>
              </w:rPr>
              <w:instrText xml:space="preserve"> PAGEREF _Toc102637420 \h </w:instrText>
            </w:r>
          </w:ins>
          <w:r>
            <w:rPr>
              <w:noProof/>
              <w:webHidden/>
            </w:rPr>
          </w:r>
          <w:r>
            <w:rPr>
              <w:noProof/>
              <w:webHidden/>
            </w:rPr>
            <w:fldChar w:fldCharType="separate"/>
          </w:r>
          <w:ins w:id="32" w:author="DENOUAL Franck" w:date="2022-05-06T18:40:00Z">
            <w:r w:rsidR="009838D6">
              <w:rPr>
                <w:noProof/>
                <w:webHidden/>
              </w:rPr>
              <w:t>1</w:t>
            </w:r>
          </w:ins>
          <w:ins w:id="33" w:author="DENOUAL Franck" w:date="2022-05-05T10:03:00Z">
            <w:r>
              <w:rPr>
                <w:noProof/>
                <w:webHidden/>
              </w:rPr>
              <w:fldChar w:fldCharType="end"/>
            </w:r>
            <w:r w:rsidRPr="00E76635">
              <w:rPr>
                <w:rStyle w:val="Hyperlink"/>
                <w:noProof/>
              </w:rPr>
              <w:fldChar w:fldCharType="end"/>
            </w:r>
          </w:ins>
        </w:p>
        <w:p w14:paraId="4DDEFF6D" w14:textId="40E8484D" w:rsidR="00723457" w:rsidRDefault="00723457">
          <w:pPr>
            <w:pStyle w:val="TOC2"/>
            <w:rPr>
              <w:ins w:id="34" w:author="DENOUAL Franck" w:date="2022-05-05T10:03:00Z"/>
              <w:rFonts w:asciiTheme="minorHAnsi" w:eastAsiaTheme="minorEastAsia" w:hAnsiTheme="minorHAnsi" w:cstheme="minorBidi"/>
              <w:noProof/>
              <w:lang w:val="fr-FR" w:eastAsia="fr-FR"/>
            </w:rPr>
          </w:pPr>
          <w:ins w:id="35" w:author="DENOUAL Franck" w:date="2022-05-05T10:03:00Z">
            <w:r w:rsidRPr="00E76635">
              <w:rPr>
                <w:rStyle w:val="Hyperlink"/>
                <w:noProof/>
              </w:rPr>
              <w:fldChar w:fldCharType="begin"/>
            </w:r>
            <w:r w:rsidRPr="00E76635">
              <w:rPr>
                <w:rStyle w:val="Hyperlink"/>
                <w:noProof/>
              </w:rPr>
              <w:instrText xml:space="preserve"> </w:instrText>
            </w:r>
            <w:r>
              <w:rPr>
                <w:noProof/>
              </w:rPr>
              <w:instrText>HYPERLINK \l "_Toc102637421"</w:instrText>
            </w:r>
            <w:r w:rsidRPr="00E76635">
              <w:rPr>
                <w:rStyle w:val="Hyperlink"/>
                <w:noProof/>
              </w:rPr>
              <w:instrText xml:space="preserve"> </w:instrText>
            </w:r>
          </w:ins>
          <w:ins w:id="36" w:author="DENOUAL Franck" w:date="2022-05-06T18:40:00Z">
            <w:r w:rsidR="009838D6" w:rsidRPr="00E76635">
              <w:rPr>
                <w:rStyle w:val="Hyperlink"/>
                <w:noProof/>
              </w:rPr>
            </w:r>
          </w:ins>
          <w:ins w:id="37" w:author="DENOUAL Franck" w:date="2022-05-05T10:03:00Z">
            <w:r w:rsidRPr="00E76635">
              <w:rPr>
                <w:rStyle w:val="Hyperlink"/>
                <w:noProof/>
              </w:rPr>
              <w:fldChar w:fldCharType="separate"/>
            </w:r>
            <w:r w:rsidRPr="00E76635">
              <w:rPr>
                <w:rStyle w:val="Hyperlink"/>
                <w:rFonts w:ascii="Times New Roman" w:eastAsia="Times New Roman" w:hAnsi="Times New Roman" w:cs="Times New Roman"/>
                <w:b/>
                <w:bCs/>
                <w:iCs/>
                <w:noProof/>
              </w:rPr>
              <w:t>2</w:t>
            </w:r>
            <w:r>
              <w:rPr>
                <w:rFonts w:asciiTheme="minorHAnsi" w:eastAsiaTheme="minorEastAsia" w:hAnsiTheme="minorHAnsi" w:cstheme="minorBidi"/>
                <w:noProof/>
                <w:lang w:val="fr-FR" w:eastAsia="fr-FR"/>
              </w:rPr>
              <w:tab/>
            </w:r>
            <w:r w:rsidRPr="00E76635">
              <w:rPr>
                <w:rStyle w:val="Hyperlink"/>
                <w:rFonts w:ascii="Times New Roman" w:eastAsia="Times New Roman" w:hAnsi="Times New Roman" w:cs="Times New Roman"/>
                <w:b/>
                <w:bCs/>
                <w:iCs/>
                <w:noProof/>
              </w:rPr>
              <w:t>Proposal</w:t>
            </w:r>
            <w:r>
              <w:rPr>
                <w:noProof/>
                <w:webHidden/>
              </w:rPr>
              <w:tab/>
            </w:r>
            <w:r>
              <w:rPr>
                <w:noProof/>
                <w:webHidden/>
              </w:rPr>
              <w:fldChar w:fldCharType="begin"/>
            </w:r>
            <w:r>
              <w:rPr>
                <w:noProof/>
                <w:webHidden/>
              </w:rPr>
              <w:instrText xml:space="preserve"> PAGEREF _Toc102637421 \h </w:instrText>
            </w:r>
          </w:ins>
          <w:r>
            <w:rPr>
              <w:noProof/>
              <w:webHidden/>
            </w:rPr>
          </w:r>
          <w:r>
            <w:rPr>
              <w:noProof/>
              <w:webHidden/>
            </w:rPr>
            <w:fldChar w:fldCharType="separate"/>
          </w:r>
          <w:ins w:id="38" w:author="DENOUAL Franck" w:date="2022-05-06T18:40:00Z">
            <w:r w:rsidR="009838D6">
              <w:rPr>
                <w:noProof/>
                <w:webHidden/>
              </w:rPr>
              <w:t>2</w:t>
            </w:r>
          </w:ins>
          <w:ins w:id="39" w:author="DENOUAL Franck" w:date="2022-05-05T10:03:00Z">
            <w:r>
              <w:rPr>
                <w:noProof/>
                <w:webHidden/>
              </w:rPr>
              <w:fldChar w:fldCharType="end"/>
            </w:r>
            <w:r w:rsidRPr="00E76635">
              <w:rPr>
                <w:rStyle w:val="Hyperlink"/>
                <w:noProof/>
              </w:rPr>
              <w:fldChar w:fldCharType="end"/>
            </w:r>
          </w:ins>
        </w:p>
        <w:p w14:paraId="7EF9E59D" w14:textId="500D2451" w:rsidR="00723457" w:rsidRDefault="00723457">
          <w:pPr>
            <w:pStyle w:val="TOC1"/>
            <w:tabs>
              <w:tab w:val="left" w:pos="440"/>
              <w:tab w:val="right" w:leader="dot" w:pos="9010"/>
            </w:tabs>
            <w:rPr>
              <w:ins w:id="40" w:author="DENOUAL Franck" w:date="2022-05-05T10:03:00Z"/>
              <w:rFonts w:asciiTheme="minorHAnsi" w:eastAsiaTheme="minorEastAsia" w:hAnsiTheme="minorHAnsi" w:cstheme="minorBidi"/>
              <w:noProof/>
              <w:lang w:val="fr-FR" w:eastAsia="fr-FR"/>
            </w:rPr>
          </w:pPr>
          <w:ins w:id="41" w:author="DENOUAL Franck" w:date="2022-05-05T10:03:00Z">
            <w:r w:rsidRPr="00E76635">
              <w:rPr>
                <w:rStyle w:val="Hyperlink"/>
                <w:noProof/>
              </w:rPr>
              <w:fldChar w:fldCharType="begin"/>
            </w:r>
            <w:r w:rsidRPr="00E76635">
              <w:rPr>
                <w:rStyle w:val="Hyperlink"/>
                <w:noProof/>
              </w:rPr>
              <w:instrText xml:space="preserve"> </w:instrText>
            </w:r>
            <w:r>
              <w:rPr>
                <w:noProof/>
              </w:rPr>
              <w:instrText>HYPERLINK \l "_Toc102637422"</w:instrText>
            </w:r>
            <w:r w:rsidRPr="00E76635">
              <w:rPr>
                <w:rStyle w:val="Hyperlink"/>
                <w:noProof/>
              </w:rPr>
              <w:instrText xml:space="preserve"> </w:instrText>
            </w:r>
          </w:ins>
          <w:ins w:id="42" w:author="DENOUAL Franck" w:date="2022-05-06T18:40:00Z">
            <w:r w:rsidR="009838D6" w:rsidRPr="00E76635">
              <w:rPr>
                <w:rStyle w:val="Hyperlink"/>
                <w:noProof/>
              </w:rPr>
            </w:r>
          </w:ins>
          <w:ins w:id="43" w:author="DENOUAL Franck" w:date="2022-05-05T10:03:00Z">
            <w:r w:rsidRPr="00E76635">
              <w:rPr>
                <w:rStyle w:val="Hyperlink"/>
                <w:noProof/>
              </w:rPr>
              <w:fldChar w:fldCharType="separate"/>
            </w:r>
            <w:r w:rsidRPr="00E76635">
              <w:rPr>
                <w:rStyle w:val="Hyperlink"/>
                <w:rFonts w:ascii="Times New Roman" w:eastAsia="Calibri" w:hAnsi="Times New Roman"/>
                <w:noProof/>
                <w:kern w:val="32"/>
              </w:rPr>
              <w:t>2.</w:t>
            </w:r>
            <w:r>
              <w:rPr>
                <w:rFonts w:asciiTheme="minorHAnsi" w:eastAsiaTheme="minorEastAsia" w:hAnsiTheme="minorHAnsi" w:cstheme="minorBidi"/>
                <w:noProof/>
                <w:lang w:val="fr-FR" w:eastAsia="fr-FR"/>
              </w:rPr>
              <w:tab/>
            </w:r>
            <w:r w:rsidRPr="00E76635">
              <w:rPr>
                <w:rStyle w:val="Hyperlink"/>
                <w:rFonts w:ascii="Times New Roman" w:eastAsia="Calibri" w:hAnsi="Times New Roman"/>
                <w:noProof/>
                <w:kern w:val="32"/>
              </w:rPr>
              <w:t>Region annotations for image sequence or video tracks</w:t>
            </w:r>
            <w:r>
              <w:rPr>
                <w:noProof/>
                <w:webHidden/>
              </w:rPr>
              <w:tab/>
            </w:r>
            <w:r>
              <w:rPr>
                <w:noProof/>
                <w:webHidden/>
              </w:rPr>
              <w:fldChar w:fldCharType="begin"/>
            </w:r>
            <w:r>
              <w:rPr>
                <w:noProof/>
                <w:webHidden/>
              </w:rPr>
              <w:instrText xml:space="preserve"> PAGEREF _Toc102637422 \h </w:instrText>
            </w:r>
          </w:ins>
          <w:r>
            <w:rPr>
              <w:noProof/>
              <w:webHidden/>
            </w:rPr>
          </w:r>
          <w:r>
            <w:rPr>
              <w:noProof/>
              <w:webHidden/>
            </w:rPr>
            <w:fldChar w:fldCharType="separate"/>
          </w:r>
          <w:ins w:id="44" w:author="DENOUAL Franck" w:date="2022-05-06T18:40:00Z">
            <w:r w:rsidR="009838D6">
              <w:rPr>
                <w:noProof/>
                <w:webHidden/>
              </w:rPr>
              <w:t>7</w:t>
            </w:r>
          </w:ins>
          <w:ins w:id="45" w:author="DENOUAL Franck" w:date="2022-05-05T10:03:00Z">
            <w:r>
              <w:rPr>
                <w:noProof/>
                <w:webHidden/>
              </w:rPr>
              <w:fldChar w:fldCharType="end"/>
            </w:r>
            <w:r w:rsidRPr="00E76635">
              <w:rPr>
                <w:rStyle w:val="Hyperlink"/>
                <w:noProof/>
              </w:rPr>
              <w:fldChar w:fldCharType="end"/>
            </w:r>
          </w:ins>
        </w:p>
        <w:p w14:paraId="53EAC340" w14:textId="731FAFD7" w:rsidR="00723457" w:rsidRDefault="00723457">
          <w:pPr>
            <w:pStyle w:val="TOC2"/>
            <w:rPr>
              <w:ins w:id="46" w:author="DENOUAL Franck" w:date="2022-05-05T10:03:00Z"/>
              <w:rFonts w:asciiTheme="minorHAnsi" w:eastAsiaTheme="minorEastAsia" w:hAnsiTheme="minorHAnsi" w:cstheme="minorBidi"/>
              <w:noProof/>
              <w:lang w:val="fr-FR" w:eastAsia="fr-FR"/>
            </w:rPr>
          </w:pPr>
          <w:ins w:id="47" w:author="DENOUAL Franck" w:date="2022-05-05T10:03:00Z">
            <w:r w:rsidRPr="00E76635">
              <w:rPr>
                <w:rStyle w:val="Hyperlink"/>
                <w:noProof/>
              </w:rPr>
              <w:fldChar w:fldCharType="begin"/>
            </w:r>
            <w:r w:rsidRPr="00E76635">
              <w:rPr>
                <w:rStyle w:val="Hyperlink"/>
                <w:noProof/>
              </w:rPr>
              <w:instrText xml:space="preserve"> </w:instrText>
            </w:r>
            <w:r>
              <w:rPr>
                <w:noProof/>
              </w:rPr>
              <w:instrText>HYPERLINK \l "_Toc102637444"</w:instrText>
            </w:r>
            <w:r w:rsidRPr="00E76635">
              <w:rPr>
                <w:rStyle w:val="Hyperlink"/>
                <w:noProof/>
              </w:rPr>
              <w:instrText xml:space="preserve"> </w:instrText>
            </w:r>
          </w:ins>
          <w:ins w:id="48" w:author="DENOUAL Franck" w:date="2022-05-06T18:40:00Z">
            <w:r w:rsidR="009838D6" w:rsidRPr="00E76635">
              <w:rPr>
                <w:rStyle w:val="Hyperlink"/>
                <w:noProof/>
              </w:rPr>
            </w:r>
          </w:ins>
          <w:ins w:id="49" w:author="DENOUAL Franck" w:date="2022-05-05T10:03:00Z">
            <w:r w:rsidRPr="00E76635">
              <w:rPr>
                <w:rStyle w:val="Hyperlink"/>
                <w:noProof/>
              </w:rPr>
              <w:fldChar w:fldCharType="separate"/>
            </w:r>
            <w:r w:rsidRPr="00E76635">
              <w:rPr>
                <w:rStyle w:val="Hyperlink"/>
                <w:rFonts w:ascii="Times New Roman" w:eastAsia="Times New Roman" w:hAnsi="Times New Roman" w:cs="Times New Roman"/>
                <w:b/>
                <w:bCs/>
                <w:iCs/>
                <w:noProof/>
              </w:rPr>
              <w:t>1</w:t>
            </w:r>
            <w:r>
              <w:rPr>
                <w:rFonts w:asciiTheme="minorHAnsi" w:eastAsiaTheme="minorEastAsia" w:hAnsiTheme="minorHAnsi" w:cstheme="minorBidi"/>
                <w:noProof/>
                <w:lang w:val="fr-FR" w:eastAsia="fr-FR"/>
              </w:rPr>
              <w:tab/>
            </w:r>
            <w:r w:rsidRPr="00E76635">
              <w:rPr>
                <w:rStyle w:val="Hyperlink"/>
                <w:rFonts w:ascii="Times New Roman" w:eastAsia="Times New Roman" w:hAnsi="Times New Roman" w:cs="Times New Roman"/>
                <w:b/>
                <w:bCs/>
                <w:iCs/>
                <w:noProof/>
              </w:rPr>
              <w:t>Proposal (updated from m59508)</w:t>
            </w:r>
            <w:r>
              <w:rPr>
                <w:noProof/>
                <w:webHidden/>
              </w:rPr>
              <w:tab/>
            </w:r>
            <w:r>
              <w:rPr>
                <w:noProof/>
                <w:webHidden/>
              </w:rPr>
              <w:fldChar w:fldCharType="begin"/>
            </w:r>
            <w:r>
              <w:rPr>
                <w:noProof/>
                <w:webHidden/>
              </w:rPr>
              <w:instrText xml:space="preserve"> PAGEREF _Toc102637444 \h </w:instrText>
            </w:r>
          </w:ins>
          <w:r>
            <w:rPr>
              <w:noProof/>
              <w:webHidden/>
            </w:rPr>
          </w:r>
          <w:r>
            <w:rPr>
              <w:noProof/>
              <w:webHidden/>
            </w:rPr>
            <w:fldChar w:fldCharType="separate"/>
          </w:r>
          <w:ins w:id="50" w:author="DENOUAL Franck" w:date="2022-05-06T18:40:00Z">
            <w:r w:rsidR="009838D6">
              <w:rPr>
                <w:noProof/>
                <w:webHidden/>
              </w:rPr>
              <w:t>7</w:t>
            </w:r>
          </w:ins>
          <w:ins w:id="51" w:author="DENOUAL Franck" w:date="2022-05-05T10:03:00Z">
            <w:r>
              <w:rPr>
                <w:noProof/>
                <w:webHidden/>
              </w:rPr>
              <w:fldChar w:fldCharType="end"/>
            </w:r>
            <w:r w:rsidRPr="00E76635">
              <w:rPr>
                <w:rStyle w:val="Hyperlink"/>
                <w:noProof/>
              </w:rPr>
              <w:fldChar w:fldCharType="end"/>
            </w:r>
          </w:ins>
        </w:p>
        <w:p w14:paraId="70515AF8" w14:textId="1571269D" w:rsidR="00723457" w:rsidRDefault="00723457">
          <w:pPr>
            <w:pStyle w:val="TOC2"/>
            <w:rPr>
              <w:ins w:id="52" w:author="DENOUAL Franck" w:date="2022-05-05T10:03:00Z"/>
              <w:rFonts w:asciiTheme="minorHAnsi" w:eastAsiaTheme="minorEastAsia" w:hAnsiTheme="minorHAnsi" w:cstheme="minorBidi"/>
              <w:noProof/>
              <w:lang w:val="fr-FR" w:eastAsia="fr-FR"/>
            </w:rPr>
          </w:pPr>
          <w:ins w:id="53" w:author="DENOUAL Franck" w:date="2022-05-05T10:03:00Z">
            <w:r w:rsidRPr="00E76635">
              <w:rPr>
                <w:rStyle w:val="Hyperlink"/>
                <w:noProof/>
              </w:rPr>
              <w:fldChar w:fldCharType="begin"/>
            </w:r>
            <w:r w:rsidRPr="00E76635">
              <w:rPr>
                <w:rStyle w:val="Hyperlink"/>
                <w:noProof/>
              </w:rPr>
              <w:instrText xml:space="preserve"> </w:instrText>
            </w:r>
            <w:r>
              <w:rPr>
                <w:noProof/>
              </w:rPr>
              <w:instrText>HYPERLINK \l "_Toc102637445"</w:instrText>
            </w:r>
            <w:r w:rsidRPr="00E76635">
              <w:rPr>
                <w:rStyle w:val="Hyperlink"/>
                <w:noProof/>
              </w:rPr>
              <w:instrText xml:space="preserve"> </w:instrText>
            </w:r>
          </w:ins>
          <w:ins w:id="54" w:author="DENOUAL Franck" w:date="2022-05-06T18:40:00Z">
            <w:r w:rsidR="009838D6" w:rsidRPr="00E76635">
              <w:rPr>
                <w:rStyle w:val="Hyperlink"/>
                <w:noProof/>
              </w:rPr>
            </w:r>
          </w:ins>
          <w:ins w:id="55" w:author="DENOUAL Franck" w:date="2022-05-05T10:03:00Z">
            <w:r w:rsidRPr="00E76635">
              <w:rPr>
                <w:rStyle w:val="Hyperlink"/>
                <w:noProof/>
              </w:rPr>
              <w:fldChar w:fldCharType="separate"/>
            </w:r>
            <w:r w:rsidRPr="00E76635">
              <w:rPr>
                <w:rStyle w:val="Hyperlink"/>
                <w:rFonts w:ascii="Times New Roman" w:eastAsia="Times New Roman" w:hAnsi="Times New Roman" w:cs="Times New Roman"/>
                <w:b/>
                <w:bCs/>
                <w:iCs/>
                <w:noProof/>
              </w:rPr>
              <w:t>2</w:t>
            </w:r>
            <w:r>
              <w:rPr>
                <w:rFonts w:asciiTheme="minorHAnsi" w:eastAsiaTheme="minorEastAsia" w:hAnsiTheme="minorHAnsi" w:cstheme="minorBidi"/>
                <w:noProof/>
                <w:lang w:val="fr-FR" w:eastAsia="fr-FR"/>
              </w:rPr>
              <w:tab/>
            </w:r>
            <w:r w:rsidRPr="00E76635">
              <w:rPr>
                <w:rStyle w:val="Hyperlink"/>
                <w:rFonts w:ascii="Times New Roman" w:eastAsia="Times New Roman" w:hAnsi="Times New Roman" w:cs="Times New Roman"/>
                <w:b/>
                <w:bCs/>
                <w:iCs/>
                <w:noProof/>
              </w:rPr>
              <w:t>Discussion</w:t>
            </w:r>
            <w:r>
              <w:rPr>
                <w:noProof/>
                <w:webHidden/>
              </w:rPr>
              <w:tab/>
            </w:r>
            <w:r>
              <w:rPr>
                <w:noProof/>
                <w:webHidden/>
              </w:rPr>
              <w:fldChar w:fldCharType="begin"/>
            </w:r>
            <w:r>
              <w:rPr>
                <w:noProof/>
                <w:webHidden/>
              </w:rPr>
              <w:instrText xml:space="preserve"> PAGEREF _Toc102637445 \h </w:instrText>
            </w:r>
          </w:ins>
          <w:r>
            <w:rPr>
              <w:noProof/>
              <w:webHidden/>
            </w:rPr>
          </w:r>
          <w:r>
            <w:rPr>
              <w:noProof/>
              <w:webHidden/>
            </w:rPr>
            <w:fldChar w:fldCharType="separate"/>
          </w:r>
          <w:ins w:id="56" w:author="DENOUAL Franck" w:date="2022-05-06T18:40:00Z">
            <w:r w:rsidR="009838D6">
              <w:rPr>
                <w:noProof/>
                <w:webHidden/>
              </w:rPr>
              <w:t>10</w:t>
            </w:r>
          </w:ins>
          <w:ins w:id="57" w:author="DENOUAL Franck" w:date="2022-05-05T10:03:00Z">
            <w:r>
              <w:rPr>
                <w:noProof/>
                <w:webHidden/>
              </w:rPr>
              <w:fldChar w:fldCharType="end"/>
            </w:r>
            <w:r w:rsidRPr="00E76635">
              <w:rPr>
                <w:rStyle w:val="Hyperlink"/>
                <w:noProof/>
              </w:rPr>
              <w:fldChar w:fldCharType="end"/>
            </w:r>
          </w:ins>
        </w:p>
        <w:p w14:paraId="7C1BCB6F" w14:textId="0A3A82EF" w:rsidR="00723457" w:rsidRDefault="00723457">
          <w:pPr>
            <w:pStyle w:val="TOC1"/>
            <w:tabs>
              <w:tab w:val="left" w:pos="440"/>
              <w:tab w:val="right" w:leader="dot" w:pos="9010"/>
            </w:tabs>
            <w:rPr>
              <w:ins w:id="58" w:author="DENOUAL Franck" w:date="2022-05-05T10:03:00Z"/>
              <w:rFonts w:asciiTheme="minorHAnsi" w:eastAsiaTheme="minorEastAsia" w:hAnsiTheme="minorHAnsi" w:cstheme="minorBidi"/>
              <w:noProof/>
              <w:lang w:val="fr-FR" w:eastAsia="fr-FR"/>
            </w:rPr>
          </w:pPr>
          <w:ins w:id="59" w:author="DENOUAL Franck" w:date="2022-05-05T10:03:00Z">
            <w:r w:rsidRPr="00E76635">
              <w:rPr>
                <w:rStyle w:val="Hyperlink"/>
                <w:noProof/>
              </w:rPr>
              <w:fldChar w:fldCharType="begin"/>
            </w:r>
            <w:r w:rsidRPr="00E76635">
              <w:rPr>
                <w:rStyle w:val="Hyperlink"/>
                <w:noProof/>
              </w:rPr>
              <w:instrText xml:space="preserve"> </w:instrText>
            </w:r>
            <w:r>
              <w:rPr>
                <w:noProof/>
              </w:rPr>
              <w:instrText>HYPERLINK \l "_Toc102637456"</w:instrText>
            </w:r>
            <w:r w:rsidRPr="00E76635">
              <w:rPr>
                <w:rStyle w:val="Hyperlink"/>
                <w:noProof/>
              </w:rPr>
              <w:instrText xml:space="preserve"> </w:instrText>
            </w:r>
          </w:ins>
          <w:ins w:id="60" w:author="DENOUAL Franck" w:date="2022-05-06T18:40:00Z">
            <w:r w:rsidR="009838D6" w:rsidRPr="00E76635">
              <w:rPr>
                <w:rStyle w:val="Hyperlink"/>
                <w:noProof/>
              </w:rPr>
            </w:r>
          </w:ins>
          <w:ins w:id="61" w:author="DENOUAL Franck" w:date="2022-05-05T10:03:00Z">
            <w:r w:rsidRPr="00E76635">
              <w:rPr>
                <w:rStyle w:val="Hyperlink"/>
                <w:noProof/>
              </w:rPr>
              <w:fldChar w:fldCharType="separate"/>
            </w:r>
            <w:r w:rsidRPr="00E76635">
              <w:rPr>
                <w:rStyle w:val="Hyperlink"/>
                <w:rFonts w:ascii="Times New Roman" w:eastAsia="Calibri" w:hAnsi="Times New Roman"/>
                <w:noProof/>
                <w:kern w:val="32"/>
              </w:rPr>
              <w:t>3.</w:t>
            </w:r>
            <w:r>
              <w:rPr>
                <w:rFonts w:asciiTheme="minorHAnsi" w:eastAsiaTheme="minorEastAsia" w:hAnsiTheme="minorHAnsi" w:cstheme="minorBidi"/>
                <w:noProof/>
                <w:lang w:val="fr-FR" w:eastAsia="fr-FR"/>
              </w:rPr>
              <w:tab/>
            </w:r>
            <w:r w:rsidRPr="00E76635">
              <w:rPr>
                <w:rStyle w:val="Hyperlink"/>
                <w:rFonts w:ascii="Times New Roman" w:eastAsia="Calibri" w:hAnsi="Times New Roman"/>
                <w:noProof/>
                <w:kern w:val="32"/>
              </w:rPr>
              <w:t>Matrix-based transformation for image items</w:t>
            </w:r>
            <w:r>
              <w:rPr>
                <w:noProof/>
                <w:webHidden/>
              </w:rPr>
              <w:tab/>
            </w:r>
            <w:r>
              <w:rPr>
                <w:noProof/>
                <w:webHidden/>
              </w:rPr>
              <w:fldChar w:fldCharType="begin"/>
            </w:r>
            <w:r>
              <w:rPr>
                <w:noProof/>
                <w:webHidden/>
              </w:rPr>
              <w:instrText xml:space="preserve"> PAGEREF _Toc102637456 \h </w:instrText>
            </w:r>
          </w:ins>
          <w:r>
            <w:rPr>
              <w:noProof/>
              <w:webHidden/>
            </w:rPr>
          </w:r>
          <w:r>
            <w:rPr>
              <w:noProof/>
              <w:webHidden/>
            </w:rPr>
            <w:fldChar w:fldCharType="separate"/>
          </w:r>
          <w:ins w:id="62" w:author="DENOUAL Franck" w:date="2022-05-06T18:40:00Z">
            <w:r w:rsidR="009838D6">
              <w:rPr>
                <w:noProof/>
                <w:webHidden/>
              </w:rPr>
              <w:t>10</w:t>
            </w:r>
          </w:ins>
          <w:ins w:id="63" w:author="DENOUAL Franck" w:date="2022-05-05T10:03:00Z">
            <w:r>
              <w:rPr>
                <w:noProof/>
                <w:webHidden/>
              </w:rPr>
              <w:fldChar w:fldCharType="end"/>
            </w:r>
            <w:r w:rsidRPr="00E76635">
              <w:rPr>
                <w:rStyle w:val="Hyperlink"/>
                <w:noProof/>
              </w:rPr>
              <w:fldChar w:fldCharType="end"/>
            </w:r>
          </w:ins>
        </w:p>
        <w:p w14:paraId="51585E87" w14:textId="573C2C3A" w:rsidR="00723457" w:rsidRDefault="00723457">
          <w:pPr>
            <w:pStyle w:val="TOC1"/>
            <w:tabs>
              <w:tab w:val="left" w:pos="440"/>
              <w:tab w:val="right" w:leader="dot" w:pos="9010"/>
            </w:tabs>
            <w:rPr>
              <w:ins w:id="64" w:author="DENOUAL Franck" w:date="2022-05-05T10:03:00Z"/>
              <w:rFonts w:asciiTheme="minorHAnsi" w:eastAsiaTheme="minorEastAsia" w:hAnsiTheme="minorHAnsi" w:cstheme="minorBidi"/>
              <w:noProof/>
              <w:lang w:val="fr-FR" w:eastAsia="fr-FR"/>
            </w:rPr>
          </w:pPr>
          <w:ins w:id="65" w:author="DENOUAL Franck" w:date="2022-05-05T10:03:00Z">
            <w:r w:rsidRPr="00E76635">
              <w:rPr>
                <w:rStyle w:val="Hyperlink"/>
                <w:noProof/>
              </w:rPr>
              <w:fldChar w:fldCharType="begin"/>
            </w:r>
            <w:r w:rsidRPr="00E76635">
              <w:rPr>
                <w:rStyle w:val="Hyperlink"/>
                <w:noProof/>
              </w:rPr>
              <w:instrText xml:space="preserve"> </w:instrText>
            </w:r>
            <w:r>
              <w:rPr>
                <w:noProof/>
              </w:rPr>
              <w:instrText>HYPERLINK \l "_Toc102637457"</w:instrText>
            </w:r>
            <w:r w:rsidRPr="00E76635">
              <w:rPr>
                <w:rStyle w:val="Hyperlink"/>
                <w:noProof/>
              </w:rPr>
              <w:instrText xml:space="preserve"> </w:instrText>
            </w:r>
          </w:ins>
          <w:ins w:id="66" w:author="DENOUAL Franck" w:date="2022-05-06T18:40:00Z">
            <w:r w:rsidR="009838D6" w:rsidRPr="00E76635">
              <w:rPr>
                <w:rStyle w:val="Hyperlink"/>
                <w:noProof/>
              </w:rPr>
            </w:r>
          </w:ins>
          <w:ins w:id="67" w:author="DENOUAL Franck" w:date="2022-05-05T10:03:00Z">
            <w:r w:rsidRPr="00E76635">
              <w:rPr>
                <w:rStyle w:val="Hyperlink"/>
                <w:noProof/>
              </w:rPr>
              <w:fldChar w:fldCharType="separate"/>
            </w:r>
            <w:r w:rsidRPr="00E76635">
              <w:rPr>
                <w:rStyle w:val="Hyperlink"/>
                <w:rFonts w:ascii="Times New Roman" w:eastAsia="Calibri" w:hAnsi="Times New Roman"/>
                <w:noProof/>
                <w:kern w:val="32"/>
              </w:rPr>
              <w:t>4.</w:t>
            </w:r>
            <w:r>
              <w:rPr>
                <w:rFonts w:asciiTheme="minorHAnsi" w:eastAsiaTheme="minorEastAsia" w:hAnsiTheme="minorHAnsi" w:cstheme="minorBidi"/>
                <w:noProof/>
                <w:lang w:val="fr-FR" w:eastAsia="fr-FR"/>
              </w:rPr>
              <w:tab/>
            </w:r>
            <w:r w:rsidRPr="00E76635">
              <w:rPr>
                <w:rStyle w:val="Hyperlink"/>
                <w:rFonts w:ascii="Times New Roman" w:eastAsia="Calibri" w:hAnsi="Times New Roman"/>
                <w:noProof/>
                <w:kern w:val="32"/>
              </w:rPr>
              <w:t>Signaling for pre-derived coded image items</w:t>
            </w:r>
            <w:r>
              <w:rPr>
                <w:noProof/>
                <w:webHidden/>
              </w:rPr>
              <w:tab/>
            </w:r>
            <w:r>
              <w:rPr>
                <w:noProof/>
                <w:webHidden/>
              </w:rPr>
              <w:fldChar w:fldCharType="begin"/>
            </w:r>
            <w:r>
              <w:rPr>
                <w:noProof/>
                <w:webHidden/>
              </w:rPr>
              <w:instrText xml:space="preserve"> PAGEREF _Toc102637457 \h </w:instrText>
            </w:r>
          </w:ins>
          <w:r>
            <w:rPr>
              <w:noProof/>
              <w:webHidden/>
            </w:rPr>
          </w:r>
          <w:r>
            <w:rPr>
              <w:noProof/>
              <w:webHidden/>
            </w:rPr>
            <w:fldChar w:fldCharType="separate"/>
          </w:r>
          <w:ins w:id="68" w:author="DENOUAL Franck" w:date="2022-05-06T18:40:00Z">
            <w:r w:rsidR="009838D6">
              <w:rPr>
                <w:noProof/>
                <w:webHidden/>
              </w:rPr>
              <w:t>10</w:t>
            </w:r>
          </w:ins>
          <w:ins w:id="69" w:author="DENOUAL Franck" w:date="2022-05-05T10:03:00Z">
            <w:r>
              <w:rPr>
                <w:noProof/>
                <w:webHidden/>
              </w:rPr>
              <w:fldChar w:fldCharType="end"/>
            </w:r>
            <w:r w:rsidRPr="00E76635">
              <w:rPr>
                <w:rStyle w:val="Hyperlink"/>
                <w:noProof/>
              </w:rPr>
              <w:fldChar w:fldCharType="end"/>
            </w:r>
          </w:ins>
        </w:p>
        <w:p w14:paraId="63F24B2E" w14:textId="462F4EF6" w:rsidR="00D83461" w:rsidRDefault="00D83461">
          <w:pPr>
            <w:rPr>
              <w:ins w:id="70" w:author="DENOUAL Franck" w:date="2022-05-05T09:31:00Z"/>
              <w:b/>
              <w:bCs/>
              <w:noProof/>
            </w:rPr>
          </w:pPr>
          <w:r>
            <w:rPr>
              <w:b/>
              <w:bCs/>
              <w:noProof/>
            </w:rPr>
            <w:fldChar w:fldCharType="end"/>
          </w:r>
        </w:p>
      </w:sdtContent>
    </w:sdt>
    <w:p w14:paraId="39AC7B8D" w14:textId="423ECCD3" w:rsidR="005912AA" w:rsidRPr="005D2E8E" w:rsidRDefault="005D2E8E">
      <w:pPr>
        <w:rPr>
          <w:i/>
          <w:iCs/>
          <w:rPrChange w:id="71" w:author="DENOUAL Franck" w:date="2022-05-05T09:36:00Z">
            <w:rPr/>
          </w:rPrChange>
        </w:rPr>
      </w:pPr>
      <w:ins w:id="72" w:author="DENOUAL Franck" w:date="2022-05-05T09:35:00Z">
        <w:r w:rsidRPr="005D2E8E">
          <w:rPr>
            <w:i/>
            <w:iCs/>
            <w:rPrChange w:id="73" w:author="DENOUAL Franck" w:date="2022-05-05T09:36:00Z">
              <w:rPr/>
            </w:rPrChange>
          </w:rPr>
          <w:t xml:space="preserve">[Ed. (FD). </w:t>
        </w:r>
      </w:ins>
      <w:ins w:id="74" w:author="DENOUAL Franck" w:date="2022-05-05T09:32:00Z">
        <w:r w:rsidR="005912AA" w:rsidRPr="005D2E8E">
          <w:rPr>
            <w:i/>
            <w:iCs/>
            <w:rPrChange w:id="75" w:author="DENOUAL Franck" w:date="2022-05-05T09:36:00Z">
              <w:rPr/>
            </w:rPrChange>
          </w:rPr>
          <w:t xml:space="preserve">It has been decided </w:t>
        </w:r>
      </w:ins>
      <w:ins w:id="76" w:author="DENOUAL Franck" w:date="2022-05-05T09:35:00Z">
        <w:r w:rsidRPr="005D2E8E">
          <w:rPr>
            <w:i/>
            <w:iCs/>
            <w:rPrChange w:id="77" w:author="DENOUAL Franck" w:date="2022-05-05T09:36:00Z">
              <w:rPr/>
            </w:rPrChange>
          </w:rPr>
          <w:t xml:space="preserve">at MPEG#138 </w:t>
        </w:r>
      </w:ins>
      <w:ins w:id="78" w:author="DENOUAL Franck" w:date="2022-05-05T09:32:00Z">
        <w:r w:rsidR="005912AA" w:rsidRPr="005D2E8E">
          <w:rPr>
            <w:i/>
            <w:iCs/>
            <w:rPrChange w:id="79" w:author="DENOUAL Franck" w:date="2022-05-05T09:36:00Z">
              <w:rPr/>
            </w:rPrChange>
          </w:rPr>
          <w:t xml:space="preserve">to move </w:t>
        </w:r>
      </w:ins>
      <w:ins w:id="80" w:author="DENOUAL Franck" w:date="2022-05-05T09:31:00Z">
        <w:r w:rsidR="005912AA" w:rsidRPr="005D2E8E">
          <w:rPr>
            <w:i/>
            <w:iCs/>
            <w:rPrChange w:id="81" w:author="DENOUAL Franck" w:date="2022-05-05T09:36:00Z">
              <w:rPr/>
            </w:rPrChange>
          </w:rPr>
          <w:t>Camera and extrinsic camera param</w:t>
        </w:r>
      </w:ins>
      <w:ins w:id="82" w:author="DENOUAL Franck" w:date="2022-05-05T09:32:00Z">
        <w:r w:rsidR="005912AA" w:rsidRPr="005D2E8E">
          <w:rPr>
            <w:i/>
            <w:iCs/>
            <w:rPrChange w:id="83" w:author="DENOUAL Franck" w:date="2022-05-05T09:36:00Z">
              <w:rPr/>
            </w:rPrChange>
          </w:rPr>
          <w:t>eters to HEIF CDAM.</w:t>
        </w:r>
      </w:ins>
      <w:ins w:id="84" w:author="DENOUAL Franck" w:date="2022-05-05T09:35:00Z">
        <w:r w:rsidRPr="005D2E8E">
          <w:rPr>
            <w:i/>
            <w:iCs/>
            <w:rPrChange w:id="85" w:author="DENOUAL Franck" w:date="2022-05-05T09:36:00Z">
              <w:rPr/>
            </w:rPrChange>
          </w:rPr>
          <w:t>]</w:t>
        </w:r>
      </w:ins>
    </w:p>
    <w:p w14:paraId="3FCAA814" w14:textId="1239CB62" w:rsidR="009B6DE0" w:rsidRPr="007C4BDB" w:rsidDel="005912AA" w:rsidRDefault="009B6DE0" w:rsidP="007C4BDB">
      <w:pPr>
        <w:pStyle w:val="Heading1"/>
        <w:keepNext/>
        <w:tabs>
          <w:tab w:val="num" w:pos="432"/>
        </w:tabs>
        <w:autoSpaceDE/>
        <w:autoSpaceDN/>
        <w:spacing w:before="240" w:after="60" w:line="276" w:lineRule="auto"/>
        <w:ind w:left="432" w:hanging="432"/>
        <w:jc w:val="both"/>
        <w:rPr>
          <w:del w:id="86" w:author="DENOUAL Franck" w:date="2022-05-05T09:30:00Z"/>
          <w:rFonts w:ascii="Times New Roman" w:eastAsia="Calibri" w:hAnsi="Times New Roman"/>
          <w:kern w:val="32"/>
          <w:sz w:val="28"/>
          <w:szCs w:val="32"/>
        </w:rPr>
      </w:pPr>
      <w:bookmarkStart w:id="87" w:name="_Toc102635491"/>
      <w:del w:id="88" w:author="DENOUAL Franck" w:date="2022-05-05T09:30:00Z">
        <w:r w:rsidRPr="007C4BDB" w:rsidDel="005912AA">
          <w:rPr>
            <w:rFonts w:ascii="Times New Roman" w:eastAsia="Calibri" w:hAnsi="Times New Roman"/>
            <w:kern w:val="32"/>
            <w:sz w:val="28"/>
            <w:szCs w:val="32"/>
          </w:rPr>
          <w:delText>Item properties for camera intrinsic and extrinsic matrices</w:delText>
        </w:r>
        <w:bookmarkEnd w:id="87"/>
        <w:r w:rsidRPr="007C4BDB" w:rsidDel="005912AA">
          <w:rPr>
            <w:rFonts w:ascii="Times New Roman" w:eastAsia="Calibri" w:hAnsi="Times New Roman"/>
            <w:kern w:val="32"/>
            <w:sz w:val="28"/>
            <w:szCs w:val="32"/>
          </w:rPr>
          <w:tab/>
        </w:r>
      </w:del>
    </w:p>
    <w:p w14:paraId="5C9ECDFF" w14:textId="35B82D9F" w:rsidR="009B6DE0" w:rsidRPr="001F2968" w:rsidDel="005912AA" w:rsidRDefault="009B6DE0" w:rsidP="009B6DE0">
      <w:pPr>
        <w:rPr>
          <w:del w:id="89" w:author="DENOUAL Franck" w:date="2022-05-05T09:30:00Z"/>
        </w:rPr>
      </w:pPr>
      <w:del w:id="90" w:author="DENOUAL Franck" w:date="2022-05-05T09:30:00Z">
        <w:r w:rsidRPr="001F2968" w:rsidDel="005912AA">
          <w:rPr>
            <w:i/>
            <w:sz w:val="20"/>
            <w:szCs w:val="20"/>
            <w:highlight w:val="yellow"/>
          </w:rPr>
          <w:delText xml:space="preserve">[ Ed. (FD): </w:delText>
        </w:r>
        <w:r w:rsidDel="005912AA">
          <w:rPr>
            <w:i/>
            <w:sz w:val="20"/>
            <w:szCs w:val="20"/>
            <w:highlight w:val="yellow"/>
          </w:rPr>
          <w:delText xml:space="preserve">From </w:delText>
        </w:r>
        <w:r w:rsidRPr="001F2968" w:rsidDel="005912AA">
          <w:rPr>
            <w:i/>
            <w:sz w:val="20"/>
            <w:szCs w:val="20"/>
            <w:highlight w:val="yellow"/>
          </w:rPr>
          <w:delText xml:space="preserve">MPEG#137 </w:delText>
        </w:r>
        <w:r w:rsidDel="005912AA">
          <w:rPr>
            <w:i/>
            <w:sz w:val="20"/>
            <w:szCs w:val="20"/>
            <w:highlight w:val="yellow"/>
          </w:rPr>
          <w:delText xml:space="preserve">minutes </w:delText>
        </w:r>
        <w:r w:rsidRPr="001F2968" w:rsidDel="005912AA">
          <w:rPr>
            <w:i/>
            <w:sz w:val="20"/>
            <w:szCs w:val="20"/>
            <w:highlight w:val="yellow"/>
          </w:rPr>
          <w:delText>=&gt; consider</w:delText>
        </w:r>
        <w:r w:rsidRPr="001F2968" w:rsidDel="005912AA">
          <w:rPr>
            <w:i/>
            <w:highlight w:val="yellow"/>
          </w:rPr>
          <w:delText xml:space="preserve"> adding to amendment at the next meeting, after discussion and revision in the meeting</w:delText>
        </w:r>
        <w:r w:rsidDel="005912AA">
          <w:rPr>
            <w:i/>
            <w:highlight w:val="yellow"/>
          </w:rPr>
          <w:delText>]</w:delText>
        </w:r>
        <w:r w:rsidRPr="001F2968" w:rsidDel="005912AA">
          <w:rPr>
            <w:highlight w:val="yellow"/>
          </w:rPr>
          <w:delText>.</w:delText>
        </w:r>
      </w:del>
    </w:p>
    <w:p w14:paraId="5351A6EC" w14:textId="76A05CAE" w:rsidR="009B6DE0" w:rsidDel="005912AA" w:rsidRDefault="009B6DE0" w:rsidP="009B6DE0">
      <w:pPr>
        <w:rPr>
          <w:del w:id="91" w:author="DENOUAL Franck" w:date="2022-05-05T09:30:00Z"/>
        </w:rPr>
      </w:pPr>
      <w:del w:id="92" w:author="DENOUAL Franck" w:date="2022-05-05T09:30:00Z">
        <w:r w:rsidDel="005912AA">
          <w:delText>This topic was discussed as</w:delText>
        </w:r>
        <w:r w:rsidRPr="00DA0ED7" w:rsidDel="005912AA">
          <w:delText xml:space="preserve"> </w:delText>
        </w:r>
        <w:r w:rsidDel="005912AA">
          <w:fldChar w:fldCharType="begin"/>
        </w:r>
        <w:r w:rsidDel="005912AA">
          <w:delInstrText>HYPERLINK "http://mpegx.int-evry.fr/software/MPEG/Systems/FileFormat/HEIF/-/issues/62"</w:delInstrText>
        </w:r>
        <w:r w:rsidDel="005912AA">
          <w:fldChar w:fldCharType="separate"/>
        </w:r>
        <w:r w:rsidDel="005912AA">
          <w:rPr>
            <w:rStyle w:val="Hyperlink"/>
          </w:rPr>
          <w:delText>HEIF Issue#62</w:delText>
        </w:r>
        <w:r w:rsidDel="005912AA">
          <w:fldChar w:fldCharType="end"/>
        </w:r>
        <w:r w:rsidDel="005912AA">
          <w:delText xml:space="preserve"> on the MPEG GitLab.</w:delText>
        </w:r>
      </w:del>
    </w:p>
    <w:p w14:paraId="31771EB2" w14:textId="01107EF8" w:rsidR="009B6DE0" w:rsidDel="005912AA" w:rsidRDefault="009B6DE0" w:rsidP="007C4BDB">
      <w:pPr>
        <w:rPr>
          <w:del w:id="93" w:author="DENOUAL Franck" w:date="2022-05-05T09:30:00Z"/>
        </w:rPr>
      </w:pPr>
    </w:p>
    <w:p w14:paraId="6B727A00" w14:textId="6D2CDFD0" w:rsidR="0019424B" w:rsidRPr="007C4BDB" w:rsidDel="005912AA" w:rsidRDefault="0019424B" w:rsidP="007C4BDB">
      <w:pPr>
        <w:pStyle w:val="ListParagraph"/>
        <w:keepNext/>
        <w:widowControl/>
        <w:numPr>
          <w:ilvl w:val="0"/>
          <w:numId w:val="44"/>
        </w:numPr>
        <w:autoSpaceDE/>
        <w:autoSpaceDN/>
        <w:spacing w:before="240" w:after="60"/>
        <w:jc w:val="both"/>
        <w:outlineLvl w:val="1"/>
        <w:rPr>
          <w:del w:id="94" w:author="DENOUAL Franck" w:date="2022-05-05T09:30:00Z"/>
          <w:rFonts w:ascii="Times New Roman" w:eastAsia="Times New Roman" w:hAnsi="Times New Roman" w:cs="Times New Roman"/>
          <w:b/>
          <w:bCs/>
          <w:iCs/>
          <w:sz w:val="28"/>
          <w:szCs w:val="28"/>
        </w:rPr>
      </w:pPr>
      <w:bookmarkStart w:id="95" w:name="_Toc102635492"/>
      <w:del w:id="96" w:author="DENOUAL Franck" w:date="2022-05-05T09:30:00Z">
        <w:r w:rsidRPr="007C4BDB" w:rsidDel="005912AA">
          <w:rPr>
            <w:rFonts w:ascii="Times New Roman" w:eastAsia="Times New Roman" w:hAnsi="Times New Roman" w:cs="Times New Roman"/>
            <w:b/>
            <w:bCs/>
            <w:iCs/>
            <w:sz w:val="28"/>
            <w:szCs w:val="28"/>
          </w:rPr>
          <w:delText>Camera extrinsic matrix property box</w:delText>
        </w:r>
        <w:bookmarkEnd w:id="95"/>
      </w:del>
    </w:p>
    <w:p w14:paraId="21BF45D7" w14:textId="00159D75" w:rsidR="0019424B" w:rsidRPr="0019424B" w:rsidDel="005912AA" w:rsidRDefault="0019424B" w:rsidP="0019424B">
      <w:pPr>
        <w:widowControl/>
        <w:autoSpaceDE/>
        <w:autoSpaceDN/>
        <w:spacing w:before="120" w:after="120"/>
        <w:jc w:val="both"/>
        <w:rPr>
          <w:del w:id="97" w:author="DENOUAL Franck" w:date="2022-05-05T09:30:00Z"/>
          <w:rFonts w:ascii="Times New Roman" w:eastAsia="MS Mincho" w:hAnsi="Times New Roman" w:cs="Times New Roman"/>
          <w:sz w:val="24"/>
          <w:szCs w:val="24"/>
        </w:rPr>
      </w:pPr>
      <w:del w:id="98" w:author="DENOUAL Franck" w:date="2022-05-05T09:30:00Z">
        <w:r w:rsidRPr="0019424B" w:rsidDel="005912AA">
          <w:rPr>
            <w:rFonts w:ascii="Times New Roman" w:eastAsia="MS Mincho" w:hAnsi="Times New Roman" w:cs="Times New Roman"/>
            <w:sz w:val="24"/>
            <w:szCs w:val="24"/>
          </w:rPr>
          <w:delText>There are several spec</w:delText>
        </w:r>
        <w:r w:rsidR="004C1AAA" w:rsidDel="005912AA">
          <w:rPr>
            <w:rFonts w:ascii="Times New Roman" w:eastAsia="MS Mincho" w:hAnsi="Times New Roman" w:cs="Times New Roman"/>
            <w:sz w:val="24"/>
            <w:szCs w:val="24"/>
          </w:rPr>
          <w:delText>ification</w:delText>
        </w:r>
        <w:r w:rsidRPr="0019424B" w:rsidDel="005912AA">
          <w:rPr>
            <w:rFonts w:ascii="Times New Roman" w:eastAsia="MS Mincho" w:hAnsi="Times New Roman" w:cs="Times New Roman"/>
            <w:sz w:val="24"/>
            <w:szCs w:val="24"/>
          </w:rPr>
          <w:delText xml:space="preserve">s in the MPEG-I project that signal camera extrinsics (see </w:delText>
        </w:r>
        <w:r w:rsidR="007330AE" w:rsidDel="005912AA">
          <w:rPr>
            <w:rFonts w:ascii="Times New Roman" w:eastAsia="MS Mincho" w:hAnsi="Times New Roman" w:cs="Times New Roman"/>
            <w:sz w:val="24"/>
            <w:szCs w:val="24"/>
          </w:rPr>
          <w:delText xml:space="preserve">for example </w:delText>
        </w:r>
        <w:r w:rsidRPr="0019424B" w:rsidDel="005912AA">
          <w:rPr>
            <w:rFonts w:ascii="Times New Roman" w:eastAsia="MS Mincho" w:hAnsi="Times New Roman" w:cs="Times New Roman"/>
            <w:sz w:val="24"/>
            <w:szCs w:val="24"/>
          </w:rPr>
          <w:delText xml:space="preserve">23090-12 </w:delText>
        </w:r>
        <w:r w:rsidR="007330AE" w:rsidDel="005912AA">
          <w:rPr>
            <w:rFonts w:ascii="Times New Roman" w:eastAsia="MS Mincho" w:hAnsi="Times New Roman" w:cs="Times New Roman"/>
            <w:sz w:val="24"/>
            <w:szCs w:val="24"/>
          </w:rPr>
          <w:delText>MPEG Immersive Video (MIV)</w:delText>
        </w:r>
        <w:r w:rsidRPr="0019424B" w:rsidDel="005912AA">
          <w:rPr>
            <w:rFonts w:ascii="Times New Roman" w:eastAsia="MS Mincho" w:hAnsi="Times New Roman" w:cs="Times New Roman"/>
            <w:sz w:val="24"/>
            <w:szCs w:val="24"/>
          </w:rPr>
          <w:delText xml:space="preserve">). </w:delText>
        </w:r>
        <w:r w:rsidRPr="0019424B" w:rsidDel="005912AA">
          <w:rPr>
            <w:rFonts w:ascii="Times New Roman" w:eastAsia="MS Mincho" w:hAnsi="Times New Roman" w:cs="Times New Roman"/>
            <w:b/>
            <w:bCs/>
            <w:sz w:val="24"/>
            <w:szCs w:val="24"/>
          </w:rPr>
          <w:delText>This proposal uses almost the same definition and semantics, with the difference that integers are used rather than floating point</w:delText>
        </w:r>
        <w:r w:rsidRPr="0019424B" w:rsidDel="005912AA">
          <w:rPr>
            <w:rFonts w:ascii="Times New Roman" w:eastAsia="MS Mincho" w:hAnsi="Times New Roman" w:cs="Times New Roman"/>
            <w:sz w:val="24"/>
            <w:szCs w:val="24"/>
          </w:rPr>
          <w:delText xml:space="preserve">. See section </w:delText>
        </w:r>
        <w:r w:rsidDel="005912AA">
          <w:rPr>
            <w:rFonts w:ascii="Times New Roman" w:eastAsia="MS Mincho" w:hAnsi="Times New Roman" w:cs="Times New Roman"/>
            <w:sz w:val="24"/>
            <w:szCs w:val="24"/>
          </w:rPr>
          <w:fldChar w:fldCharType="begin"/>
        </w:r>
        <w:r w:rsidDel="005912AA">
          <w:rPr>
            <w:rFonts w:ascii="Times New Roman" w:eastAsia="MS Mincho" w:hAnsi="Times New Roman" w:cs="Times New Roman"/>
            <w:sz w:val="24"/>
            <w:szCs w:val="24"/>
          </w:rPr>
          <w:delInstrText xml:space="preserve"> REF _Ref89099993 \r \h </w:delInstrText>
        </w:r>
        <w:r w:rsidDel="005912AA">
          <w:rPr>
            <w:rFonts w:ascii="Times New Roman" w:eastAsia="MS Mincho" w:hAnsi="Times New Roman" w:cs="Times New Roman"/>
            <w:sz w:val="24"/>
            <w:szCs w:val="24"/>
          </w:rPr>
        </w:r>
        <w:r w:rsidDel="005912AA">
          <w:rPr>
            <w:rFonts w:ascii="Times New Roman" w:eastAsia="MS Mincho" w:hAnsi="Times New Roman" w:cs="Times New Roman"/>
            <w:sz w:val="24"/>
            <w:szCs w:val="24"/>
          </w:rPr>
          <w:fldChar w:fldCharType="separate"/>
        </w:r>
        <w:r w:rsidR="005912AA" w:rsidDel="005912AA">
          <w:rPr>
            <w:rFonts w:ascii="Times New Roman" w:eastAsia="MS Mincho" w:hAnsi="Times New Roman" w:cs="Times New Roman"/>
            <w:sz w:val="24"/>
            <w:szCs w:val="24"/>
          </w:rPr>
          <w:delText>1.4</w:delText>
        </w:r>
        <w:r w:rsidDel="005912AA">
          <w:rPr>
            <w:rFonts w:ascii="Times New Roman" w:eastAsia="MS Mincho" w:hAnsi="Times New Roman" w:cs="Times New Roman"/>
            <w:sz w:val="24"/>
            <w:szCs w:val="24"/>
          </w:rPr>
          <w:fldChar w:fldCharType="end"/>
        </w:r>
        <w:r w:rsidRPr="0019424B" w:rsidDel="005912AA">
          <w:rPr>
            <w:rFonts w:ascii="Times New Roman" w:eastAsia="MS Mincho" w:hAnsi="Times New Roman" w:cs="Times New Roman"/>
            <w:sz w:val="24"/>
            <w:szCs w:val="24"/>
          </w:rPr>
          <w:delText xml:space="preserve"> for a discussion of why this is preferable for still images.</w:delText>
        </w:r>
      </w:del>
    </w:p>
    <w:p w14:paraId="41E71C0D" w14:textId="0B00E8FD" w:rsidR="0019424B" w:rsidRPr="0019424B" w:rsidDel="005912AA" w:rsidRDefault="0019424B" w:rsidP="007C4BDB">
      <w:pPr>
        <w:keepNext/>
        <w:widowControl/>
        <w:autoSpaceDE/>
        <w:autoSpaceDN/>
        <w:spacing w:before="240" w:after="60"/>
        <w:jc w:val="both"/>
        <w:outlineLvl w:val="1"/>
        <w:rPr>
          <w:del w:id="99" w:author="DENOUAL Franck" w:date="2022-05-05T09:30:00Z"/>
          <w:rFonts w:ascii="Times New Roman" w:eastAsia="Times New Roman" w:hAnsi="Times New Roman" w:cs="Times New Roman"/>
          <w:b/>
          <w:bCs/>
          <w:iCs/>
          <w:sz w:val="28"/>
          <w:szCs w:val="28"/>
        </w:rPr>
      </w:pPr>
      <w:del w:id="100" w:author="DENOUAL Franck" w:date="2022-05-05T09:30:00Z">
        <w:r w:rsidDel="005912AA">
          <w:rPr>
            <w:rFonts w:ascii="Times New Roman" w:eastAsia="Times New Roman" w:hAnsi="Times New Roman" w:cs="Times New Roman"/>
            <w:b/>
            <w:bCs/>
            <w:iCs/>
            <w:sz w:val="28"/>
            <w:szCs w:val="28"/>
          </w:rPr>
          <w:lastRenderedPageBreak/>
          <w:delText xml:space="preserve">1.1 </w:delText>
        </w:r>
        <w:r w:rsidRPr="0019424B" w:rsidDel="005912AA">
          <w:rPr>
            <w:rFonts w:ascii="Times New Roman" w:eastAsia="Times New Roman" w:hAnsi="Times New Roman" w:cs="Times New Roman"/>
            <w:b/>
            <w:bCs/>
            <w:iCs/>
            <w:sz w:val="28"/>
            <w:szCs w:val="28"/>
          </w:rPr>
          <w:delText>Definition</w:delText>
        </w:r>
      </w:del>
    </w:p>
    <w:p w14:paraId="5A2BFB7C" w14:textId="2C8BC29F" w:rsidR="0019424B" w:rsidRPr="0019424B" w:rsidDel="005912AA" w:rsidRDefault="0019424B" w:rsidP="0019424B">
      <w:pPr>
        <w:widowControl/>
        <w:autoSpaceDE/>
        <w:autoSpaceDN/>
        <w:spacing w:before="120" w:after="120"/>
        <w:rPr>
          <w:del w:id="101" w:author="DENOUAL Franck" w:date="2022-05-05T09:30:00Z"/>
          <w:rFonts w:ascii="Times New Roman" w:eastAsia="MS Mincho" w:hAnsi="Times New Roman" w:cs="Times New Roman"/>
          <w:sz w:val="24"/>
          <w:szCs w:val="24"/>
        </w:rPr>
      </w:pPr>
      <w:bookmarkStart w:id="102" w:name="OLE_LINK1"/>
      <w:bookmarkStart w:id="103" w:name="OLE_LINK2"/>
      <w:del w:id="104" w:author="DENOUAL Franck" w:date="2022-05-05T09:30:00Z">
        <w:r w:rsidRPr="0019424B" w:rsidDel="005912AA">
          <w:rPr>
            <w:rFonts w:ascii="Times New Roman" w:eastAsia="MS Mincho" w:hAnsi="Times New Roman" w:cs="Times New Roman"/>
            <w:sz w:val="24"/>
            <w:szCs w:val="24"/>
          </w:rPr>
          <w:delText>Box Type:</w:delText>
        </w:r>
        <w:r w:rsidRPr="0019424B" w:rsidDel="005912AA">
          <w:rPr>
            <w:rFonts w:ascii="Times New Roman" w:eastAsia="MS Mincho" w:hAnsi="Times New Roman" w:cs="Times New Roman"/>
            <w:sz w:val="24"/>
            <w:szCs w:val="24"/>
          </w:rPr>
          <w:tab/>
          <w:delText>'cmex'</w:delText>
        </w:r>
        <w:r w:rsidRPr="0019424B" w:rsidDel="005912AA">
          <w:rPr>
            <w:rFonts w:ascii="Times New Roman" w:eastAsia="MS Mincho" w:hAnsi="Times New Roman" w:cs="Times New Roman"/>
            <w:sz w:val="24"/>
            <w:szCs w:val="24"/>
          </w:rPr>
          <w:br/>
          <w:delText>Container:</w:delText>
        </w:r>
        <w:r w:rsidRPr="0019424B" w:rsidDel="005912AA">
          <w:rPr>
            <w:rFonts w:ascii="Times New Roman" w:eastAsia="MS Mincho" w:hAnsi="Times New Roman" w:cs="Times New Roman"/>
            <w:sz w:val="24"/>
            <w:szCs w:val="24"/>
          </w:rPr>
          <w:tab/>
          <w:delText>ItemPropertyContainerBox (‘ipco’)</w:delText>
        </w:r>
        <w:r w:rsidRPr="0019424B" w:rsidDel="005912AA">
          <w:rPr>
            <w:rFonts w:ascii="Times New Roman" w:eastAsia="MS Mincho" w:hAnsi="Times New Roman" w:cs="Times New Roman"/>
            <w:sz w:val="24"/>
            <w:szCs w:val="24"/>
          </w:rPr>
          <w:br/>
        </w:r>
        <w:r w:rsidRPr="00506E7E" w:rsidDel="005912AA">
          <w:rPr>
            <w:rFonts w:ascii="Times New Roman" w:eastAsia="MS Mincho" w:hAnsi="Times New Roman" w:cs="Times New Roman"/>
            <w:sz w:val="24"/>
            <w:szCs w:val="24"/>
          </w:rPr>
          <w:delText>Mandatory</w:delText>
        </w:r>
        <w:r w:rsidR="00331DEC" w:rsidRPr="00506E7E" w:rsidDel="005912AA">
          <w:rPr>
            <w:rFonts w:ascii="Times New Roman" w:eastAsia="MS Mincho" w:hAnsi="Times New Roman" w:cs="Times New Roman"/>
            <w:sz w:val="24"/>
            <w:szCs w:val="24"/>
          </w:rPr>
          <w:delText xml:space="preserve"> </w:delText>
        </w:r>
        <w:r w:rsidR="00331DEC" w:rsidRPr="007C4BDB" w:rsidDel="005912AA">
          <w:rPr>
            <w:rFonts w:ascii="Times New Roman" w:eastAsia="MS Mincho" w:hAnsi="Times New Roman" w:cs="Times New Roman"/>
            <w:sz w:val="24"/>
            <w:szCs w:val="24"/>
          </w:rPr>
          <w:delText>(per item)</w:delText>
        </w:r>
        <w:r w:rsidRPr="00506E7E" w:rsidDel="005912AA">
          <w:rPr>
            <w:rFonts w:ascii="Times New Roman" w:eastAsia="MS Mincho" w:hAnsi="Times New Roman" w:cs="Times New Roman"/>
            <w:sz w:val="24"/>
            <w:szCs w:val="24"/>
          </w:rPr>
          <w:delText>:</w:delText>
        </w:r>
        <w:r w:rsidRPr="00506E7E" w:rsidDel="005912AA">
          <w:rPr>
            <w:rFonts w:ascii="Times New Roman" w:eastAsia="MS Mincho" w:hAnsi="Times New Roman" w:cs="Times New Roman"/>
            <w:sz w:val="24"/>
            <w:szCs w:val="24"/>
          </w:rPr>
          <w:tab/>
          <w:delText>No</w:delText>
        </w:r>
        <w:r w:rsidRPr="00506E7E" w:rsidDel="005912AA">
          <w:rPr>
            <w:rFonts w:ascii="Times New Roman" w:eastAsia="MS Mincho" w:hAnsi="Times New Roman" w:cs="Times New Roman"/>
            <w:sz w:val="24"/>
            <w:szCs w:val="24"/>
          </w:rPr>
          <w:br/>
          <w:delText>Quantity</w:delText>
        </w:r>
        <w:r w:rsidR="00331DEC" w:rsidRPr="00506E7E" w:rsidDel="005912AA">
          <w:rPr>
            <w:rFonts w:ascii="Times New Roman" w:eastAsia="MS Mincho" w:hAnsi="Times New Roman" w:cs="Times New Roman"/>
            <w:sz w:val="24"/>
            <w:szCs w:val="24"/>
          </w:rPr>
          <w:delText xml:space="preserve"> </w:delText>
        </w:r>
        <w:r w:rsidR="00331DEC" w:rsidRPr="007C4BDB" w:rsidDel="005912AA">
          <w:rPr>
            <w:rFonts w:ascii="Times New Roman" w:eastAsia="MS Mincho" w:hAnsi="Times New Roman" w:cs="Times New Roman"/>
            <w:sz w:val="24"/>
            <w:szCs w:val="24"/>
          </w:rPr>
          <w:delText>(per item)</w:delText>
        </w:r>
        <w:r w:rsidRPr="00506E7E" w:rsidDel="005912AA">
          <w:rPr>
            <w:rFonts w:ascii="Times New Roman" w:eastAsia="MS Mincho" w:hAnsi="Times New Roman" w:cs="Times New Roman"/>
            <w:sz w:val="24"/>
            <w:szCs w:val="24"/>
          </w:rPr>
          <w:delText>:</w:delText>
        </w:r>
        <w:r w:rsidRPr="00506E7E" w:rsidDel="005912AA">
          <w:rPr>
            <w:rFonts w:ascii="Times New Roman" w:eastAsia="MS Mincho" w:hAnsi="Times New Roman" w:cs="Times New Roman"/>
            <w:sz w:val="24"/>
            <w:szCs w:val="24"/>
          </w:rPr>
          <w:tab/>
          <w:delText>Zero</w:delText>
        </w:r>
        <w:r w:rsidRPr="0019424B" w:rsidDel="005912AA">
          <w:rPr>
            <w:rFonts w:ascii="Times New Roman" w:eastAsia="MS Mincho" w:hAnsi="Times New Roman" w:cs="Times New Roman"/>
            <w:sz w:val="24"/>
            <w:szCs w:val="24"/>
          </w:rPr>
          <w:delText xml:space="preserve"> or one</w:delText>
        </w:r>
      </w:del>
    </w:p>
    <w:p w14:paraId="645B98F0" w14:textId="2838CA41" w:rsidR="0019424B" w:rsidRPr="0019424B" w:rsidDel="005912AA" w:rsidRDefault="0019424B" w:rsidP="0019424B">
      <w:pPr>
        <w:widowControl/>
        <w:autoSpaceDE/>
        <w:autoSpaceDN/>
        <w:spacing w:before="120" w:after="120"/>
        <w:jc w:val="both"/>
        <w:rPr>
          <w:del w:id="105" w:author="DENOUAL Franck" w:date="2022-05-05T09:30:00Z"/>
          <w:rFonts w:ascii="Times New Roman" w:eastAsia="MS Mincho" w:hAnsi="Times New Roman" w:cs="Times New Roman"/>
          <w:sz w:val="24"/>
          <w:szCs w:val="24"/>
        </w:rPr>
      </w:pPr>
      <w:bookmarkStart w:id="106" w:name="OLE_LINK15"/>
      <w:bookmarkStart w:id="107" w:name="OLE_LINK16"/>
      <w:bookmarkEnd w:id="102"/>
      <w:bookmarkEnd w:id="103"/>
      <w:del w:id="108" w:author="DENOUAL Franck" w:date="2022-05-05T09:30:00Z">
        <w:r w:rsidRPr="0019424B" w:rsidDel="005912AA">
          <w:rPr>
            <w:rFonts w:ascii="Times New Roman" w:eastAsia="MS Mincho" w:hAnsi="Times New Roman" w:cs="Times New Roman"/>
            <w:sz w:val="24"/>
            <w:szCs w:val="24"/>
          </w:rPr>
          <w:delText xml:space="preserve">The </w:delText>
        </w:r>
        <w:r w:rsidRPr="0019424B" w:rsidDel="005912AA">
          <w:rPr>
            <w:rFonts w:ascii="Courier" w:eastAsia="MS Mincho" w:hAnsi="Courier" w:cs="Times New Roman"/>
            <w:noProof/>
            <w:sz w:val="20"/>
            <w:szCs w:val="20"/>
            <w:lang w:val="en-GB"/>
          </w:rPr>
          <w:delText>CameraExtrinsicsMatrix</w:delText>
        </w:r>
        <w:r w:rsidRPr="0019424B" w:rsidDel="005912AA">
          <w:rPr>
            <w:rFonts w:ascii="Times New Roman" w:eastAsia="MS Mincho" w:hAnsi="Times New Roman" w:cs="Times New Roman"/>
            <w:sz w:val="24"/>
            <w:szCs w:val="24"/>
          </w:rPr>
          <w:delText xml:space="preserve"> allows writers to communicate the spatial setup for a set of cameras. It is specified in the form of x, y, and z coordinates as well as an orientation in quaternion representation.</w:delText>
        </w:r>
      </w:del>
    </w:p>
    <w:p w14:paraId="290727AD" w14:textId="6AEDD7F4" w:rsidR="0019424B" w:rsidRPr="0019424B" w:rsidDel="005912AA" w:rsidRDefault="00AF787F" w:rsidP="0019424B">
      <w:pPr>
        <w:widowControl/>
        <w:autoSpaceDE/>
        <w:autoSpaceDN/>
        <w:spacing w:before="120" w:after="120"/>
        <w:jc w:val="both"/>
        <w:rPr>
          <w:del w:id="109" w:author="DENOUAL Franck" w:date="2022-05-05T09:30:00Z"/>
          <w:rFonts w:ascii="Times New Roman" w:eastAsia="MS Mincho" w:hAnsi="Times New Roman" w:cs="Times New Roman"/>
          <w:sz w:val="24"/>
          <w:szCs w:val="24"/>
        </w:rPr>
      </w:pPr>
      <w:del w:id="110" w:author="DENOUAL Franck" w:date="2022-05-05T09:30:00Z">
        <w:r w:rsidRPr="00AF787F" w:rsidDel="005912AA">
          <w:rPr>
            <w:rFonts w:ascii="Times New Roman" w:eastAsia="MS Mincho" w:hAnsi="Times New Roman" w:cs="Times New Roman"/>
            <w:sz w:val="24"/>
            <w:szCs w:val="24"/>
          </w:rPr>
          <w:delText>The coordinate system of the fields refers to the scene in which all the camera systems are positioned and can be identified, when coordinate systems occur in one file.</w:delText>
        </w:r>
        <w:r w:rsidDel="005912AA">
          <w:rPr>
            <w:rFonts w:ascii="Times New Roman" w:eastAsia="MS Mincho" w:hAnsi="Times New Roman" w:cs="Times New Roman"/>
            <w:sz w:val="24"/>
            <w:szCs w:val="24"/>
          </w:rPr>
          <w:delText xml:space="preserve"> </w:delText>
        </w:r>
        <w:r w:rsidR="0019424B" w:rsidRPr="0019424B" w:rsidDel="005912AA">
          <w:rPr>
            <w:rFonts w:ascii="Times New Roman" w:eastAsia="MS Mincho" w:hAnsi="Times New Roman" w:cs="Times New Roman"/>
            <w:sz w:val="24"/>
            <w:szCs w:val="24"/>
          </w:rPr>
          <w:delText xml:space="preserve">The origin may be chosen to be at any point since the main intent of the camera extrinsics is to describe the relative positioning of the camera systems. </w:delText>
        </w:r>
        <w:bookmarkStart w:id="111" w:name="OLE_LINK19"/>
        <w:bookmarkStart w:id="112" w:name="OLE_LINK20"/>
        <w:r w:rsidR="0019424B" w:rsidRPr="0019424B" w:rsidDel="005912AA">
          <w:rPr>
            <w:rFonts w:ascii="Times New Roman" w:eastAsia="MS Mincho" w:hAnsi="Times New Roman" w:cs="Times New Roman"/>
            <w:sz w:val="24"/>
            <w:szCs w:val="24"/>
          </w:rPr>
          <w:delText>It is recommended that the origin is placed either at one of the cameras in a multi-camera setup, or in the geometric center.</w:delText>
        </w:r>
        <w:bookmarkEnd w:id="106"/>
        <w:bookmarkEnd w:id="107"/>
        <w:bookmarkEnd w:id="111"/>
        <w:bookmarkEnd w:id="112"/>
      </w:del>
    </w:p>
    <w:p w14:paraId="1289CE53" w14:textId="0743F569" w:rsidR="0019424B" w:rsidRPr="0019424B" w:rsidDel="005912AA" w:rsidRDefault="0019424B" w:rsidP="0019424B">
      <w:pPr>
        <w:widowControl/>
        <w:autoSpaceDE/>
        <w:autoSpaceDN/>
        <w:spacing w:before="120" w:after="120"/>
        <w:jc w:val="both"/>
        <w:rPr>
          <w:del w:id="113" w:author="DENOUAL Franck" w:date="2022-05-05T09:30:00Z"/>
          <w:rFonts w:ascii="Times New Roman" w:eastAsia="MS Mincho" w:hAnsi="Times New Roman" w:cs="Times New Roman"/>
          <w:sz w:val="24"/>
          <w:szCs w:val="24"/>
        </w:rPr>
      </w:pPr>
      <w:del w:id="114" w:author="DENOUAL Franck" w:date="2022-05-05T09:30:00Z">
        <w:r w:rsidRPr="0019424B" w:rsidDel="005912AA">
          <w:rPr>
            <w:rFonts w:ascii="Times New Roman" w:eastAsia="MS Mincho" w:hAnsi="Times New Roman" w:cs="Times New Roman"/>
            <w:sz w:val="24"/>
            <w:szCs w:val="24"/>
          </w:rPr>
          <w:delText xml:space="preserve">The </w:delText>
        </w:r>
        <w:r w:rsidRPr="0019424B" w:rsidDel="005912AA">
          <w:rPr>
            <w:rFonts w:ascii="Courier" w:eastAsia="MS Mincho" w:hAnsi="Courier" w:cs="Times New Roman"/>
            <w:noProof/>
            <w:sz w:val="20"/>
            <w:szCs w:val="20"/>
            <w:lang w:val="en-GB"/>
          </w:rPr>
          <w:delText>ItemFullProperty</w:delText>
        </w:r>
        <w:r w:rsidRPr="0019424B" w:rsidDel="005912AA">
          <w:rPr>
            <w:rFonts w:ascii="Times New Roman" w:eastAsia="MS Mincho" w:hAnsi="Times New Roman" w:cs="Times New Roman"/>
            <w:sz w:val="24"/>
            <w:szCs w:val="24"/>
          </w:rPr>
          <w:delText xml:space="preserve"> flags field is used to allow only specifying a sub-set of the extrinsic properties for common use-cases. Example use-cases:</w:delText>
        </w:r>
      </w:del>
    </w:p>
    <w:p w14:paraId="4BBCFBA7" w14:textId="57A55BA4" w:rsidR="0019424B" w:rsidRPr="0019424B" w:rsidDel="005912AA" w:rsidRDefault="0019424B" w:rsidP="0019424B">
      <w:pPr>
        <w:widowControl/>
        <w:numPr>
          <w:ilvl w:val="0"/>
          <w:numId w:val="23"/>
        </w:numPr>
        <w:autoSpaceDE/>
        <w:autoSpaceDN/>
        <w:spacing w:before="120" w:after="120"/>
        <w:contextualSpacing/>
        <w:jc w:val="both"/>
        <w:rPr>
          <w:del w:id="115" w:author="DENOUAL Franck" w:date="2022-05-05T09:30:00Z"/>
          <w:rFonts w:ascii="Times New Roman" w:eastAsia="MS Mincho" w:hAnsi="Times New Roman" w:cs="Times New Roman"/>
          <w:sz w:val="24"/>
          <w:szCs w:val="24"/>
        </w:rPr>
      </w:pPr>
      <w:del w:id="116" w:author="DENOUAL Franck" w:date="2022-05-05T09:30:00Z">
        <w:r w:rsidRPr="0019424B" w:rsidDel="005912AA">
          <w:rPr>
            <w:rFonts w:ascii="Times New Roman" w:eastAsia="MS Mincho" w:hAnsi="Times New Roman" w:cs="Times New Roman"/>
            <w:sz w:val="24"/>
            <w:szCs w:val="24"/>
          </w:rPr>
          <w:delText>Simple stereo pair (typically only requires a baseline)</w:delText>
        </w:r>
      </w:del>
    </w:p>
    <w:p w14:paraId="2C0F03AB" w14:textId="239DAA20" w:rsidR="0019424B" w:rsidRPr="0019424B" w:rsidDel="005912AA" w:rsidRDefault="0019424B" w:rsidP="0019424B">
      <w:pPr>
        <w:widowControl/>
        <w:numPr>
          <w:ilvl w:val="1"/>
          <w:numId w:val="23"/>
        </w:numPr>
        <w:autoSpaceDE/>
        <w:autoSpaceDN/>
        <w:spacing w:before="120" w:after="120"/>
        <w:contextualSpacing/>
        <w:jc w:val="both"/>
        <w:rPr>
          <w:del w:id="117" w:author="DENOUAL Franck" w:date="2022-05-05T09:30:00Z"/>
          <w:rFonts w:ascii="Times New Roman" w:eastAsia="MS Mincho" w:hAnsi="Times New Roman" w:cs="Times New Roman"/>
          <w:sz w:val="24"/>
          <w:szCs w:val="24"/>
        </w:rPr>
      </w:pPr>
      <w:del w:id="118" w:author="DENOUAL Franck" w:date="2022-05-05T09:30:00Z">
        <w:r w:rsidRPr="0019424B" w:rsidDel="005912AA">
          <w:rPr>
            <w:rFonts w:ascii="Times New Roman" w:eastAsia="MS Mincho" w:hAnsi="Times New Roman" w:cs="Times New Roman"/>
            <w:sz w:val="24"/>
            <w:szCs w:val="24"/>
          </w:rPr>
          <w:delText xml:space="preserve">Use flags </w:delText>
        </w:r>
        <w:r w:rsidR="00AF787F" w:rsidDel="005912AA">
          <w:rPr>
            <w:rFonts w:ascii="Times New Roman" w:eastAsia="MS Mincho" w:hAnsi="Times New Roman" w:cs="Times New Roman"/>
            <w:sz w:val="24"/>
            <w:szCs w:val="24"/>
          </w:rPr>
          <w:delText xml:space="preserve">value </w:delText>
        </w:r>
        <w:r w:rsidRPr="0019424B" w:rsidDel="005912AA">
          <w:rPr>
            <w:rFonts w:ascii="Times New Roman" w:eastAsia="MS Mincho" w:hAnsi="Times New Roman" w:cs="Times New Roman"/>
            <w:sz w:val="24"/>
            <w:szCs w:val="24"/>
          </w:rPr>
          <w:delText>0x</w:delText>
        </w:r>
        <w:r w:rsidR="00B7067F" w:rsidDel="005912AA">
          <w:rPr>
            <w:rFonts w:ascii="Times New Roman" w:eastAsia="MS Mincho" w:hAnsi="Times New Roman" w:cs="Times New Roman"/>
            <w:sz w:val="24"/>
            <w:szCs w:val="24"/>
          </w:rPr>
          <w:delText>00000</w:delText>
        </w:r>
        <w:r w:rsidRPr="0019424B" w:rsidDel="005912AA">
          <w:rPr>
            <w:rFonts w:ascii="Times New Roman" w:eastAsia="MS Mincho" w:hAnsi="Times New Roman" w:cs="Times New Roman"/>
            <w:sz w:val="24"/>
            <w:szCs w:val="24"/>
          </w:rPr>
          <w:delText>1</w:delText>
        </w:r>
        <w:r w:rsidR="00AF787F" w:rsidDel="005912AA">
          <w:rPr>
            <w:rFonts w:ascii="Times New Roman" w:eastAsia="MS Mincho" w:hAnsi="Times New Roman" w:cs="Times New Roman"/>
            <w:sz w:val="24"/>
            <w:szCs w:val="24"/>
          </w:rPr>
          <w:delText xml:space="preserve"> </w:delText>
        </w:r>
      </w:del>
    </w:p>
    <w:p w14:paraId="570C9455" w14:textId="41B9B8C2" w:rsidR="0019424B" w:rsidRPr="0019424B" w:rsidDel="005912AA" w:rsidRDefault="0019424B" w:rsidP="0019424B">
      <w:pPr>
        <w:widowControl/>
        <w:numPr>
          <w:ilvl w:val="0"/>
          <w:numId w:val="23"/>
        </w:numPr>
        <w:autoSpaceDE/>
        <w:autoSpaceDN/>
        <w:spacing w:before="120" w:after="120"/>
        <w:contextualSpacing/>
        <w:jc w:val="both"/>
        <w:rPr>
          <w:del w:id="119" w:author="DENOUAL Franck" w:date="2022-05-05T09:30:00Z"/>
          <w:rFonts w:ascii="Times New Roman" w:eastAsia="MS Mincho" w:hAnsi="Times New Roman" w:cs="Times New Roman"/>
          <w:sz w:val="24"/>
          <w:szCs w:val="24"/>
        </w:rPr>
      </w:pPr>
      <w:del w:id="120" w:author="DENOUAL Franck" w:date="2022-05-05T09:30:00Z">
        <w:r w:rsidRPr="0019424B" w:rsidDel="005912AA">
          <w:rPr>
            <w:rFonts w:ascii="Times New Roman" w:eastAsia="MS Mincho" w:hAnsi="Times New Roman" w:cs="Times New Roman"/>
            <w:sz w:val="24"/>
            <w:szCs w:val="24"/>
          </w:rPr>
          <w:delText>Multiple cameras facing same direction (typically requires position in 2 or 3 axes)</w:delText>
        </w:r>
      </w:del>
    </w:p>
    <w:p w14:paraId="18A35939" w14:textId="177FBA95" w:rsidR="0019424B" w:rsidRPr="00B85169" w:rsidDel="005912AA" w:rsidRDefault="0019424B" w:rsidP="0019424B">
      <w:pPr>
        <w:widowControl/>
        <w:numPr>
          <w:ilvl w:val="1"/>
          <w:numId w:val="23"/>
        </w:numPr>
        <w:autoSpaceDE/>
        <w:autoSpaceDN/>
        <w:spacing w:before="120" w:after="120"/>
        <w:contextualSpacing/>
        <w:jc w:val="both"/>
        <w:rPr>
          <w:del w:id="121" w:author="DENOUAL Franck" w:date="2022-05-05T09:30:00Z"/>
          <w:rFonts w:ascii="Times New Roman" w:eastAsia="MS Mincho" w:hAnsi="Times New Roman" w:cs="Times New Roman"/>
          <w:sz w:val="24"/>
          <w:szCs w:val="24"/>
        </w:rPr>
      </w:pPr>
      <w:del w:id="122" w:author="DENOUAL Franck" w:date="2022-05-05T09:30:00Z">
        <w:r w:rsidRPr="0019424B" w:rsidDel="005912AA">
          <w:rPr>
            <w:rFonts w:ascii="Times New Roman" w:eastAsia="MS Mincho" w:hAnsi="Times New Roman" w:cs="Times New Roman"/>
            <w:sz w:val="24"/>
            <w:szCs w:val="24"/>
          </w:rPr>
          <w:delText xml:space="preserve">Use flags </w:delText>
        </w:r>
        <w:r w:rsidR="00AF787F" w:rsidDel="005912AA">
          <w:rPr>
            <w:rFonts w:ascii="Times New Roman" w:eastAsia="MS Mincho" w:hAnsi="Times New Roman" w:cs="Times New Roman"/>
            <w:sz w:val="24"/>
            <w:szCs w:val="24"/>
          </w:rPr>
          <w:delText xml:space="preserve">values </w:delText>
        </w:r>
        <w:r w:rsidR="00AF787F" w:rsidRPr="00B85169" w:rsidDel="005912AA">
          <w:rPr>
            <w:rFonts w:ascii="Times New Roman" w:eastAsia="MS Mincho" w:hAnsi="Times New Roman" w:cs="Times New Roman"/>
            <w:sz w:val="24"/>
            <w:szCs w:val="24"/>
          </w:rPr>
          <w:delText>from 0x</w:delText>
        </w:r>
        <w:r w:rsidR="00B7067F" w:rsidDel="005912AA">
          <w:rPr>
            <w:rFonts w:ascii="Times New Roman" w:eastAsia="MS Mincho" w:hAnsi="Times New Roman" w:cs="Times New Roman"/>
            <w:sz w:val="24"/>
            <w:szCs w:val="24"/>
          </w:rPr>
          <w:delText>00000</w:delText>
        </w:r>
        <w:r w:rsidR="00AF787F" w:rsidRPr="00B85169" w:rsidDel="005912AA">
          <w:rPr>
            <w:rFonts w:ascii="Times New Roman" w:eastAsia="MS Mincho" w:hAnsi="Times New Roman" w:cs="Times New Roman"/>
            <w:sz w:val="24"/>
            <w:szCs w:val="24"/>
          </w:rPr>
          <w:delText>1 to 0x</w:delText>
        </w:r>
        <w:r w:rsidR="00B7067F" w:rsidDel="005912AA">
          <w:rPr>
            <w:rFonts w:ascii="Times New Roman" w:eastAsia="MS Mincho" w:hAnsi="Times New Roman" w:cs="Times New Roman"/>
            <w:sz w:val="24"/>
            <w:szCs w:val="24"/>
          </w:rPr>
          <w:delText>00000</w:delText>
        </w:r>
        <w:r w:rsidR="00AF787F" w:rsidRPr="00B85169" w:rsidDel="005912AA">
          <w:rPr>
            <w:rFonts w:ascii="Times New Roman" w:eastAsia="MS Mincho" w:hAnsi="Times New Roman" w:cs="Times New Roman"/>
            <w:sz w:val="24"/>
            <w:szCs w:val="24"/>
          </w:rPr>
          <w:delText>7 (depending on which axes are non-zero)</w:delText>
        </w:r>
      </w:del>
    </w:p>
    <w:p w14:paraId="4DA2991A" w14:textId="30E9F0D1" w:rsidR="0019424B" w:rsidRPr="00B85169" w:rsidDel="005912AA" w:rsidRDefault="0019424B" w:rsidP="0019424B">
      <w:pPr>
        <w:widowControl/>
        <w:numPr>
          <w:ilvl w:val="0"/>
          <w:numId w:val="23"/>
        </w:numPr>
        <w:autoSpaceDE/>
        <w:autoSpaceDN/>
        <w:spacing w:before="120" w:after="120"/>
        <w:contextualSpacing/>
        <w:jc w:val="both"/>
        <w:rPr>
          <w:del w:id="123" w:author="DENOUAL Franck" w:date="2022-05-05T09:30:00Z"/>
          <w:rFonts w:ascii="Times New Roman" w:eastAsia="MS Mincho" w:hAnsi="Times New Roman" w:cs="Times New Roman"/>
          <w:sz w:val="24"/>
          <w:szCs w:val="24"/>
        </w:rPr>
      </w:pPr>
      <w:del w:id="124" w:author="DENOUAL Franck" w:date="2022-05-05T09:30:00Z">
        <w:r w:rsidRPr="00B85169" w:rsidDel="005912AA">
          <w:rPr>
            <w:rFonts w:ascii="Times New Roman" w:eastAsia="MS Mincho" w:hAnsi="Times New Roman" w:cs="Times New Roman"/>
            <w:sz w:val="24"/>
            <w:szCs w:val="24"/>
          </w:rPr>
          <w:delText>Panorama image collections (typically only requires orientation)</w:delText>
        </w:r>
      </w:del>
    </w:p>
    <w:p w14:paraId="71D85987" w14:textId="2A8A5BA3" w:rsidR="0019424B" w:rsidRPr="00B85169" w:rsidDel="005912AA" w:rsidRDefault="0019424B" w:rsidP="0019424B">
      <w:pPr>
        <w:widowControl/>
        <w:numPr>
          <w:ilvl w:val="1"/>
          <w:numId w:val="23"/>
        </w:numPr>
        <w:autoSpaceDE/>
        <w:autoSpaceDN/>
        <w:spacing w:before="120" w:after="120"/>
        <w:contextualSpacing/>
        <w:jc w:val="both"/>
        <w:rPr>
          <w:del w:id="125" w:author="DENOUAL Franck" w:date="2022-05-05T09:30:00Z"/>
          <w:rFonts w:ascii="Times New Roman" w:eastAsia="MS Mincho" w:hAnsi="Times New Roman" w:cs="Times New Roman"/>
          <w:sz w:val="24"/>
          <w:szCs w:val="24"/>
        </w:rPr>
      </w:pPr>
      <w:del w:id="126" w:author="DENOUAL Franck" w:date="2022-05-05T09:30:00Z">
        <w:r w:rsidRPr="00B85169" w:rsidDel="005912AA">
          <w:rPr>
            <w:rFonts w:ascii="Times New Roman" w:eastAsia="MS Mincho" w:hAnsi="Times New Roman" w:cs="Times New Roman"/>
            <w:sz w:val="24"/>
            <w:szCs w:val="24"/>
          </w:rPr>
          <w:delText xml:space="preserve">Use flags </w:delText>
        </w:r>
        <w:r w:rsidR="00DB1AB0" w:rsidRPr="00B85169" w:rsidDel="005912AA">
          <w:rPr>
            <w:rFonts w:ascii="Times New Roman" w:eastAsia="MS Mincho" w:hAnsi="Times New Roman" w:cs="Times New Roman"/>
            <w:sz w:val="24"/>
            <w:szCs w:val="24"/>
          </w:rPr>
          <w:delText xml:space="preserve">value </w:delText>
        </w:r>
        <w:r w:rsidRPr="00B85169" w:rsidDel="005912AA">
          <w:rPr>
            <w:rFonts w:ascii="Times New Roman" w:eastAsia="MS Mincho" w:hAnsi="Times New Roman" w:cs="Times New Roman"/>
            <w:sz w:val="24"/>
            <w:szCs w:val="24"/>
          </w:rPr>
          <w:delText>0x</w:delText>
        </w:r>
        <w:r w:rsidR="00B7067F" w:rsidDel="005912AA">
          <w:rPr>
            <w:rFonts w:ascii="Times New Roman" w:eastAsia="MS Mincho" w:hAnsi="Times New Roman" w:cs="Times New Roman"/>
            <w:sz w:val="24"/>
            <w:szCs w:val="24"/>
          </w:rPr>
          <w:delText>0</w:delText>
        </w:r>
        <w:r w:rsidR="00AF787F" w:rsidRPr="00B85169" w:rsidDel="005912AA">
          <w:rPr>
            <w:rFonts w:ascii="Times New Roman" w:eastAsia="MS Mincho" w:hAnsi="Times New Roman" w:cs="Times New Roman"/>
            <w:sz w:val="24"/>
            <w:szCs w:val="24"/>
          </w:rPr>
          <w:delText>0</w:delText>
        </w:r>
        <w:r w:rsidR="00B7067F" w:rsidDel="005912AA">
          <w:rPr>
            <w:rFonts w:ascii="Times New Roman" w:eastAsia="MS Mincho" w:hAnsi="Times New Roman" w:cs="Times New Roman"/>
            <w:sz w:val="24"/>
            <w:szCs w:val="24"/>
          </w:rPr>
          <w:delText>0008</w:delText>
        </w:r>
      </w:del>
    </w:p>
    <w:p w14:paraId="13EF7D24" w14:textId="6BF7E22D" w:rsidR="0019424B" w:rsidRPr="00B85169" w:rsidDel="005912AA" w:rsidRDefault="0019424B" w:rsidP="0019424B">
      <w:pPr>
        <w:widowControl/>
        <w:numPr>
          <w:ilvl w:val="0"/>
          <w:numId w:val="23"/>
        </w:numPr>
        <w:autoSpaceDE/>
        <w:autoSpaceDN/>
        <w:spacing w:before="120" w:after="120"/>
        <w:contextualSpacing/>
        <w:jc w:val="both"/>
        <w:rPr>
          <w:del w:id="127" w:author="DENOUAL Franck" w:date="2022-05-05T09:30:00Z"/>
          <w:rFonts w:ascii="Times New Roman" w:eastAsia="MS Mincho" w:hAnsi="Times New Roman" w:cs="Times New Roman"/>
          <w:sz w:val="24"/>
          <w:szCs w:val="24"/>
        </w:rPr>
      </w:pPr>
      <w:del w:id="128" w:author="DENOUAL Franck" w:date="2022-05-05T09:30:00Z">
        <w:r w:rsidRPr="00B85169" w:rsidDel="005912AA">
          <w:rPr>
            <w:rFonts w:ascii="Times New Roman" w:eastAsia="MS Mincho" w:hAnsi="Times New Roman" w:cs="Times New Roman"/>
            <w:sz w:val="24"/>
            <w:szCs w:val="24"/>
          </w:rPr>
          <w:delText>3D mapping image collections (typically requires both 3D position and orientation)</w:delText>
        </w:r>
      </w:del>
    </w:p>
    <w:p w14:paraId="65A09389" w14:textId="52287C37" w:rsidR="0019424B" w:rsidRPr="00B85169" w:rsidDel="005912AA" w:rsidRDefault="0019424B" w:rsidP="0019424B">
      <w:pPr>
        <w:widowControl/>
        <w:numPr>
          <w:ilvl w:val="1"/>
          <w:numId w:val="23"/>
        </w:numPr>
        <w:autoSpaceDE/>
        <w:autoSpaceDN/>
        <w:spacing w:before="120" w:after="120"/>
        <w:contextualSpacing/>
        <w:jc w:val="both"/>
        <w:rPr>
          <w:del w:id="129" w:author="DENOUAL Franck" w:date="2022-05-05T09:30:00Z"/>
          <w:rFonts w:ascii="Times New Roman" w:eastAsia="MS Mincho" w:hAnsi="Times New Roman" w:cs="Times New Roman"/>
          <w:sz w:val="24"/>
          <w:szCs w:val="24"/>
        </w:rPr>
      </w:pPr>
      <w:del w:id="130" w:author="DENOUAL Franck" w:date="2022-05-05T09:30:00Z">
        <w:r w:rsidRPr="00B85169" w:rsidDel="005912AA">
          <w:rPr>
            <w:rFonts w:ascii="Times New Roman" w:eastAsia="MS Mincho" w:hAnsi="Times New Roman" w:cs="Times New Roman"/>
            <w:sz w:val="24"/>
            <w:szCs w:val="24"/>
          </w:rPr>
          <w:delText xml:space="preserve">Use flags </w:delText>
        </w:r>
        <w:r w:rsidR="00DB1AB0" w:rsidRPr="00B85169" w:rsidDel="005912AA">
          <w:rPr>
            <w:rFonts w:ascii="Times New Roman" w:eastAsia="MS Mincho" w:hAnsi="Times New Roman" w:cs="Times New Roman"/>
            <w:sz w:val="24"/>
            <w:szCs w:val="24"/>
          </w:rPr>
          <w:delText xml:space="preserve">value </w:delText>
        </w:r>
        <w:r w:rsidRPr="00B85169" w:rsidDel="005912AA">
          <w:rPr>
            <w:rFonts w:ascii="Times New Roman" w:eastAsia="MS Mincho" w:hAnsi="Times New Roman" w:cs="Times New Roman"/>
            <w:sz w:val="24"/>
            <w:szCs w:val="24"/>
          </w:rPr>
          <w:delText>0x</w:delText>
        </w:r>
        <w:r w:rsidR="00B7067F" w:rsidDel="005912AA">
          <w:rPr>
            <w:rFonts w:ascii="Times New Roman" w:eastAsia="MS Mincho" w:hAnsi="Times New Roman" w:cs="Times New Roman"/>
            <w:sz w:val="24"/>
            <w:szCs w:val="24"/>
          </w:rPr>
          <w:delText>00000</w:delText>
        </w:r>
        <w:r w:rsidR="00AF787F" w:rsidRPr="00B85169" w:rsidDel="005912AA">
          <w:rPr>
            <w:rFonts w:ascii="Times New Roman" w:eastAsia="MS Mincho" w:hAnsi="Times New Roman" w:cs="Times New Roman"/>
            <w:sz w:val="24"/>
            <w:szCs w:val="24"/>
          </w:rPr>
          <w:delText>F</w:delText>
        </w:r>
      </w:del>
    </w:p>
    <w:p w14:paraId="5C48D738" w14:textId="24C6449D" w:rsidR="0019424B" w:rsidRPr="007C4BDB" w:rsidDel="005912AA" w:rsidRDefault="0019424B" w:rsidP="007C4BDB">
      <w:pPr>
        <w:pStyle w:val="ListParagraph"/>
        <w:keepNext/>
        <w:widowControl/>
        <w:numPr>
          <w:ilvl w:val="1"/>
          <w:numId w:val="26"/>
        </w:numPr>
        <w:autoSpaceDE/>
        <w:autoSpaceDN/>
        <w:spacing w:before="240" w:after="60"/>
        <w:jc w:val="both"/>
        <w:outlineLvl w:val="1"/>
        <w:rPr>
          <w:del w:id="131" w:author="DENOUAL Franck" w:date="2022-05-05T09:30:00Z"/>
          <w:rFonts w:ascii="Times New Roman" w:eastAsia="Times New Roman" w:hAnsi="Times New Roman" w:cs="Times New Roman"/>
          <w:b/>
          <w:bCs/>
          <w:iCs/>
          <w:sz w:val="28"/>
          <w:szCs w:val="28"/>
        </w:rPr>
      </w:pPr>
      <w:bookmarkStart w:id="132" w:name="_Toc102635493"/>
      <w:del w:id="133" w:author="DENOUAL Franck" w:date="2022-05-05T09:30:00Z">
        <w:r w:rsidRPr="007C4BDB" w:rsidDel="005912AA">
          <w:rPr>
            <w:rFonts w:ascii="Times New Roman" w:eastAsia="Times New Roman" w:hAnsi="Times New Roman" w:cs="Times New Roman"/>
            <w:b/>
            <w:bCs/>
            <w:iCs/>
            <w:sz w:val="28"/>
            <w:szCs w:val="28"/>
          </w:rPr>
          <w:delText>Syntax</w:delText>
        </w:r>
        <w:bookmarkEnd w:id="132"/>
      </w:del>
    </w:p>
    <w:p w14:paraId="7175611F" w14:textId="5577BE9A" w:rsidR="0019424B" w:rsidRPr="0019424B" w:rsidDel="005912AA" w:rsidRDefault="0019424B" w:rsidP="0019424B">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rPr>
          <w:del w:id="134" w:author="DENOUAL Franck" w:date="2022-05-05T09:30:00Z"/>
          <w:rFonts w:ascii="Courier" w:eastAsia="MS Mincho" w:hAnsi="Courier" w:cs="Times New Roman"/>
          <w:noProof/>
          <w:sz w:val="20"/>
          <w:lang w:val="en-GB"/>
        </w:rPr>
      </w:pPr>
      <w:del w:id="135" w:author="DENOUAL Franck" w:date="2022-05-05T09:30:00Z">
        <w:r w:rsidRPr="0019424B" w:rsidDel="005912AA">
          <w:rPr>
            <w:rFonts w:ascii="Courier" w:eastAsia="MS Mincho" w:hAnsi="Courier" w:cs="Times New Roman"/>
            <w:noProof/>
            <w:sz w:val="20"/>
            <w:lang w:val="en-GB"/>
          </w:rPr>
          <w:delText>aligned(8) class CameraExtrinsicsMatrix</w:delText>
        </w:r>
        <w:r w:rsidRPr="0019424B" w:rsidDel="005912AA">
          <w:rPr>
            <w:rFonts w:ascii="Courier" w:eastAsia="MS Mincho" w:hAnsi="Courier" w:cs="Times New Roman"/>
            <w:noProof/>
            <w:sz w:val="20"/>
            <w:lang w:val="en-GB"/>
          </w:rPr>
          <w:br/>
          <w:delText xml:space="preserve">extends ItemFullProperty('cmex', version = 0, </w:delText>
        </w:r>
        <w:r w:rsidRPr="0019424B" w:rsidDel="005912AA">
          <w:rPr>
            <w:rFonts w:ascii="Courier" w:eastAsia="MS Mincho" w:hAnsi="Courier" w:cs="Times New Roman"/>
            <w:b/>
            <w:bCs/>
            <w:noProof/>
            <w:sz w:val="20"/>
            <w:lang w:val="en-GB"/>
          </w:rPr>
          <w:delText>flags</w:delText>
        </w:r>
        <w:r w:rsidRPr="0019424B" w:rsidDel="005912AA">
          <w:rPr>
            <w:rFonts w:ascii="Courier" w:eastAsia="MS Mincho" w:hAnsi="Courier" w:cs="Times New Roman"/>
            <w:noProof/>
            <w:sz w:val="20"/>
            <w:lang w:val="en-GB"/>
          </w:rPr>
          <w:delText>) {</w:delText>
        </w:r>
        <w:r w:rsidRPr="0019424B" w:rsidDel="005912AA">
          <w:rPr>
            <w:rFonts w:ascii="Courier" w:eastAsia="MS Mincho" w:hAnsi="Courier" w:cs="Times New Roman"/>
            <w:noProof/>
            <w:sz w:val="20"/>
            <w:lang w:val="en-GB"/>
          </w:rPr>
          <w:br/>
        </w:r>
        <w:r w:rsidR="00DB1AB0" w:rsidRPr="00DB1AB0" w:rsidDel="005912AA">
          <w:rPr>
            <w:rFonts w:ascii="Courier" w:eastAsia="MS Mincho" w:hAnsi="Courier" w:cs="Times New Roman"/>
            <w:noProof/>
            <w:sz w:val="20"/>
          </w:rPr>
          <w:tab/>
          <w:delText>if (flags &amp; 0x1) {</w:delText>
        </w:r>
        <w:r w:rsidR="00DB1AB0" w:rsidRPr="00DB1AB0" w:rsidDel="005912AA">
          <w:rPr>
            <w:rFonts w:ascii="Courier" w:eastAsia="MS Mincho" w:hAnsi="Courier" w:cs="Times New Roman"/>
            <w:noProof/>
            <w:sz w:val="20"/>
          </w:rPr>
          <w:br/>
        </w:r>
        <w:r w:rsidR="00DB1AB0" w:rsidRPr="00DB1AB0" w:rsidDel="005912AA">
          <w:rPr>
            <w:rFonts w:ascii="Courier" w:eastAsia="MS Mincho" w:hAnsi="Courier" w:cs="Times New Roman"/>
            <w:noProof/>
            <w:sz w:val="20"/>
          </w:rPr>
          <w:tab/>
        </w:r>
        <w:r w:rsidR="00DB1AB0" w:rsidRPr="00DB1AB0" w:rsidDel="005912AA">
          <w:rPr>
            <w:rFonts w:ascii="Courier" w:eastAsia="MS Mincho" w:hAnsi="Courier" w:cs="Times New Roman"/>
            <w:noProof/>
            <w:sz w:val="20"/>
          </w:rPr>
          <w:tab/>
          <w:delText>signed int(32) pos_x;</w:delText>
        </w:r>
        <w:r w:rsidR="00DB1AB0" w:rsidRPr="00DB1AB0" w:rsidDel="005912AA">
          <w:rPr>
            <w:rFonts w:ascii="Courier" w:eastAsia="MS Mincho" w:hAnsi="Courier" w:cs="Times New Roman"/>
            <w:noProof/>
            <w:sz w:val="20"/>
          </w:rPr>
          <w:br/>
        </w:r>
        <w:r w:rsidR="00DB1AB0" w:rsidRPr="00DB1AB0" w:rsidDel="005912AA">
          <w:rPr>
            <w:rFonts w:ascii="Courier" w:eastAsia="MS Mincho" w:hAnsi="Courier" w:cs="Times New Roman"/>
            <w:noProof/>
            <w:sz w:val="20"/>
          </w:rPr>
          <w:tab/>
          <w:delText>}</w:delText>
        </w:r>
        <w:r w:rsidR="00DB1AB0" w:rsidRPr="00DB1AB0" w:rsidDel="005912AA">
          <w:rPr>
            <w:rFonts w:ascii="Courier" w:eastAsia="MS Mincho" w:hAnsi="Courier" w:cs="Times New Roman"/>
            <w:noProof/>
            <w:sz w:val="20"/>
          </w:rPr>
          <w:br/>
        </w:r>
        <w:r w:rsidR="00DB1AB0" w:rsidRPr="00DB1AB0" w:rsidDel="005912AA">
          <w:rPr>
            <w:rFonts w:ascii="Courier" w:eastAsia="MS Mincho" w:hAnsi="Courier" w:cs="Times New Roman"/>
            <w:noProof/>
            <w:sz w:val="20"/>
          </w:rPr>
          <w:tab/>
          <w:delText>if (flags &amp; 0x2) {</w:delText>
        </w:r>
        <w:r w:rsidR="00DB1AB0" w:rsidRPr="00DB1AB0" w:rsidDel="005912AA">
          <w:rPr>
            <w:rFonts w:ascii="Courier" w:eastAsia="MS Mincho" w:hAnsi="Courier" w:cs="Times New Roman"/>
            <w:noProof/>
            <w:sz w:val="20"/>
          </w:rPr>
          <w:br/>
        </w:r>
        <w:r w:rsidR="00DB1AB0" w:rsidRPr="00DB1AB0" w:rsidDel="005912AA">
          <w:rPr>
            <w:rFonts w:ascii="Courier" w:eastAsia="MS Mincho" w:hAnsi="Courier" w:cs="Times New Roman"/>
            <w:noProof/>
            <w:sz w:val="20"/>
          </w:rPr>
          <w:tab/>
        </w:r>
        <w:r w:rsidR="00DB1AB0" w:rsidRPr="00DB1AB0" w:rsidDel="005912AA">
          <w:rPr>
            <w:rFonts w:ascii="Courier" w:eastAsia="MS Mincho" w:hAnsi="Courier" w:cs="Times New Roman"/>
            <w:noProof/>
            <w:sz w:val="20"/>
          </w:rPr>
          <w:tab/>
          <w:delText>signed int(32) pos_y;</w:delText>
        </w:r>
        <w:r w:rsidR="00DB1AB0" w:rsidRPr="00DB1AB0" w:rsidDel="005912AA">
          <w:rPr>
            <w:rFonts w:ascii="Courier" w:eastAsia="MS Mincho" w:hAnsi="Courier" w:cs="Times New Roman"/>
            <w:noProof/>
            <w:sz w:val="20"/>
          </w:rPr>
          <w:br/>
        </w:r>
        <w:r w:rsidR="00DB1AB0" w:rsidRPr="00DB1AB0" w:rsidDel="005912AA">
          <w:rPr>
            <w:rFonts w:ascii="Courier" w:eastAsia="MS Mincho" w:hAnsi="Courier" w:cs="Times New Roman"/>
            <w:noProof/>
            <w:sz w:val="20"/>
          </w:rPr>
          <w:tab/>
          <w:delText>}</w:delText>
        </w:r>
        <w:r w:rsidR="00DB1AB0" w:rsidRPr="00DB1AB0" w:rsidDel="005912AA">
          <w:rPr>
            <w:rFonts w:ascii="Courier" w:eastAsia="MS Mincho" w:hAnsi="Courier" w:cs="Times New Roman"/>
            <w:noProof/>
            <w:sz w:val="20"/>
          </w:rPr>
          <w:br/>
        </w:r>
        <w:r w:rsidR="00DB1AB0" w:rsidRPr="00DB1AB0" w:rsidDel="005912AA">
          <w:rPr>
            <w:rFonts w:ascii="Courier" w:eastAsia="MS Mincho" w:hAnsi="Courier" w:cs="Times New Roman"/>
            <w:noProof/>
            <w:sz w:val="20"/>
          </w:rPr>
          <w:tab/>
          <w:delText>if (flags &amp; 0x4) {</w:delText>
        </w:r>
        <w:r w:rsidR="00DB1AB0" w:rsidRPr="00DB1AB0" w:rsidDel="005912AA">
          <w:rPr>
            <w:rFonts w:ascii="Courier" w:eastAsia="MS Mincho" w:hAnsi="Courier" w:cs="Times New Roman"/>
            <w:noProof/>
            <w:sz w:val="20"/>
          </w:rPr>
          <w:br/>
        </w:r>
        <w:r w:rsidR="00DB1AB0" w:rsidRPr="00DB1AB0" w:rsidDel="005912AA">
          <w:rPr>
            <w:rFonts w:ascii="Courier" w:eastAsia="MS Mincho" w:hAnsi="Courier" w:cs="Times New Roman"/>
            <w:noProof/>
            <w:sz w:val="20"/>
          </w:rPr>
          <w:tab/>
        </w:r>
        <w:r w:rsidR="00DB1AB0" w:rsidRPr="00DB1AB0" w:rsidDel="005912AA">
          <w:rPr>
            <w:rFonts w:ascii="Courier" w:eastAsia="MS Mincho" w:hAnsi="Courier" w:cs="Times New Roman"/>
            <w:noProof/>
            <w:sz w:val="20"/>
          </w:rPr>
          <w:tab/>
          <w:delText>signed int(32) pos_z;</w:delText>
        </w:r>
        <w:r w:rsidR="00DB1AB0" w:rsidRPr="00DB1AB0" w:rsidDel="005912AA">
          <w:rPr>
            <w:rFonts w:ascii="Courier" w:eastAsia="MS Mincho" w:hAnsi="Courier" w:cs="Times New Roman"/>
            <w:noProof/>
            <w:sz w:val="20"/>
          </w:rPr>
          <w:br/>
        </w:r>
        <w:r w:rsidR="00DB1AB0" w:rsidRPr="00DB1AB0" w:rsidDel="005912AA">
          <w:rPr>
            <w:rFonts w:ascii="Courier" w:eastAsia="MS Mincho" w:hAnsi="Courier" w:cs="Times New Roman"/>
            <w:noProof/>
            <w:sz w:val="20"/>
          </w:rPr>
          <w:tab/>
          <w:delText>}</w:delText>
        </w:r>
        <w:r w:rsidR="00DB1AB0" w:rsidRPr="00DB1AB0" w:rsidDel="005912AA">
          <w:rPr>
            <w:rFonts w:ascii="Courier" w:eastAsia="MS Mincho" w:hAnsi="Courier" w:cs="Times New Roman"/>
            <w:noProof/>
            <w:sz w:val="20"/>
          </w:rPr>
          <w:br/>
        </w:r>
        <w:r w:rsidR="00DB1AB0" w:rsidRPr="00DB1AB0" w:rsidDel="005912AA">
          <w:rPr>
            <w:rFonts w:ascii="Courier" w:eastAsia="MS Mincho" w:hAnsi="Courier" w:cs="Times New Roman"/>
            <w:noProof/>
            <w:sz w:val="20"/>
          </w:rPr>
          <w:tab/>
          <w:delText xml:space="preserve">if (flags &amp; </w:delText>
        </w:r>
        <w:r w:rsidR="00DB1AB0" w:rsidRPr="00B85169" w:rsidDel="005912AA">
          <w:rPr>
            <w:rFonts w:ascii="Courier" w:eastAsia="MS Mincho" w:hAnsi="Courier" w:cs="Times New Roman"/>
            <w:noProof/>
            <w:sz w:val="20"/>
          </w:rPr>
          <w:delText>0x8</w:delText>
        </w:r>
        <w:r w:rsidR="00DB1AB0" w:rsidRPr="00DB1AB0" w:rsidDel="005912AA">
          <w:rPr>
            <w:rFonts w:ascii="Courier" w:eastAsia="MS Mincho" w:hAnsi="Courier" w:cs="Times New Roman"/>
            <w:noProof/>
            <w:sz w:val="20"/>
          </w:rPr>
          <w:delText>) {</w:delText>
        </w:r>
        <w:r w:rsidR="00DB1AB0" w:rsidRPr="00DB1AB0" w:rsidDel="005912AA">
          <w:rPr>
            <w:rFonts w:ascii="Courier" w:eastAsia="MS Mincho" w:hAnsi="Courier" w:cs="Times New Roman"/>
            <w:noProof/>
            <w:sz w:val="20"/>
          </w:rPr>
          <w:br/>
        </w:r>
        <w:r w:rsidR="00DB1AB0" w:rsidRPr="00DB1AB0" w:rsidDel="005912AA">
          <w:rPr>
            <w:rFonts w:ascii="Courier" w:eastAsia="MS Mincho" w:hAnsi="Courier" w:cs="Times New Roman"/>
            <w:noProof/>
            <w:sz w:val="20"/>
          </w:rPr>
          <w:tab/>
        </w:r>
        <w:r w:rsidR="00DB1AB0" w:rsidRPr="00DB1AB0" w:rsidDel="005912AA">
          <w:rPr>
            <w:rFonts w:ascii="Courier" w:eastAsia="MS Mincho" w:hAnsi="Courier" w:cs="Times New Roman"/>
            <w:noProof/>
            <w:sz w:val="20"/>
          </w:rPr>
          <w:tab/>
          <w:delText>signed int(16) quat_x;</w:delText>
        </w:r>
        <w:r w:rsidR="00DB1AB0" w:rsidRPr="00DB1AB0" w:rsidDel="005912AA">
          <w:rPr>
            <w:rFonts w:ascii="Courier" w:eastAsia="MS Mincho" w:hAnsi="Courier" w:cs="Times New Roman"/>
            <w:noProof/>
            <w:sz w:val="20"/>
          </w:rPr>
          <w:br/>
        </w:r>
        <w:r w:rsidR="00DB1AB0" w:rsidRPr="00DB1AB0" w:rsidDel="005912AA">
          <w:rPr>
            <w:rFonts w:ascii="Courier" w:eastAsia="MS Mincho" w:hAnsi="Courier" w:cs="Times New Roman"/>
            <w:noProof/>
            <w:sz w:val="20"/>
          </w:rPr>
          <w:tab/>
        </w:r>
        <w:r w:rsidR="00DB1AB0" w:rsidRPr="00DB1AB0" w:rsidDel="005912AA">
          <w:rPr>
            <w:rFonts w:ascii="Courier" w:eastAsia="MS Mincho" w:hAnsi="Courier" w:cs="Times New Roman"/>
            <w:noProof/>
            <w:sz w:val="20"/>
          </w:rPr>
          <w:tab/>
          <w:delText>signed int(16) quat_y;</w:delText>
        </w:r>
        <w:r w:rsidR="00DB1AB0" w:rsidRPr="00DB1AB0" w:rsidDel="005912AA">
          <w:rPr>
            <w:rFonts w:ascii="Courier" w:eastAsia="MS Mincho" w:hAnsi="Courier" w:cs="Times New Roman"/>
            <w:noProof/>
            <w:sz w:val="20"/>
          </w:rPr>
          <w:br/>
        </w:r>
        <w:r w:rsidR="00DB1AB0" w:rsidRPr="00DB1AB0" w:rsidDel="005912AA">
          <w:rPr>
            <w:rFonts w:ascii="Courier" w:eastAsia="MS Mincho" w:hAnsi="Courier" w:cs="Times New Roman"/>
            <w:noProof/>
            <w:sz w:val="20"/>
          </w:rPr>
          <w:tab/>
        </w:r>
        <w:r w:rsidR="00DB1AB0" w:rsidRPr="00DB1AB0" w:rsidDel="005912AA">
          <w:rPr>
            <w:rFonts w:ascii="Courier" w:eastAsia="MS Mincho" w:hAnsi="Courier" w:cs="Times New Roman"/>
            <w:noProof/>
            <w:sz w:val="20"/>
          </w:rPr>
          <w:tab/>
          <w:delText>signed int(16) quat_z;</w:delText>
        </w:r>
        <w:r w:rsidR="00DB1AB0" w:rsidRPr="00DB1AB0" w:rsidDel="005912AA">
          <w:rPr>
            <w:rFonts w:ascii="Courier" w:eastAsia="MS Mincho" w:hAnsi="Courier" w:cs="Times New Roman"/>
            <w:noProof/>
            <w:sz w:val="20"/>
          </w:rPr>
          <w:br/>
        </w:r>
        <w:r w:rsidR="00DB1AB0" w:rsidRPr="00DB1AB0" w:rsidDel="005912AA">
          <w:rPr>
            <w:rFonts w:ascii="Courier" w:eastAsia="MS Mincho" w:hAnsi="Courier" w:cs="Times New Roman"/>
            <w:noProof/>
            <w:sz w:val="20"/>
          </w:rPr>
          <w:tab/>
          <w:delText>}</w:delText>
        </w:r>
        <w:r w:rsidR="00DB1AB0" w:rsidRPr="00DB1AB0" w:rsidDel="005912AA">
          <w:rPr>
            <w:rFonts w:ascii="Courier" w:eastAsia="MS Mincho" w:hAnsi="Courier" w:cs="Times New Roman"/>
            <w:noProof/>
            <w:sz w:val="20"/>
          </w:rPr>
          <w:br/>
        </w:r>
        <w:r w:rsidR="00DB1AB0" w:rsidRPr="00DB1AB0" w:rsidDel="005912AA">
          <w:rPr>
            <w:rFonts w:ascii="Courier" w:eastAsia="MS Mincho" w:hAnsi="Courier" w:cs="Times New Roman"/>
            <w:noProof/>
            <w:sz w:val="20"/>
          </w:rPr>
          <w:tab/>
          <w:delText>if (flags &amp; 0x10) {</w:delText>
        </w:r>
        <w:r w:rsidR="00DB1AB0" w:rsidRPr="00DB1AB0" w:rsidDel="005912AA">
          <w:rPr>
            <w:rFonts w:ascii="Courier" w:eastAsia="MS Mincho" w:hAnsi="Courier" w:cs="Times New Roman"/>
            <w:noProof/>
            <w:sz w:val="20"/>
          </w:rPr>
          <w:br/>
        </w:r>
        <w:r w:rsidR="00DB1AB0" w:rsidRPr="00DB1AB0" w:rsidDel="005912AA">
          <w:rPr>
            <w:rFonts w:ascii="Courier" w:eastAsia="MS Mincho" w:hAnsi="Courier" w:cs="Times New Roman"/>
            <w:noProof/>
            <w:sz w:val="20"/>
          </w:rPr>
          <w:tab/>
        </w:r>
        <w:r w:rsidR="00DB1AB0" w:rsidRPr="00DB1AB0" w:rsidDel="005912AA">
          <w:rPr>
            <w:rFonts w:ascii="Courier" w:eastAsia="MS Mincho" w:hAnsi="Courier" w:cs="Times New Roman"/>
            <w:noProof/>
            <w:sz w:val="20"/>
          </w:rPr>
          <w:tab/>
          <w:delText>unsigned int(32) id;</w:delText>
        </w:r>
        <w:r w:rsidR="00DB1AB0" w:rsidRPr="00DB1AB0" w:rsidDel="005912AA">
          <w:rPr>
            <w:rFonts w:ascii="Courier" w:eastAsia="MS Mincho" w:hAnsi="Courier" w:cs="Times New Roman"/>
            <w:noProof/>
            <w:sz w:val="20"/>
          </w:rPr>
          <w:br/>
        </w:r>
        <w:r w:rsidR="00DB1AB0" w:rsidRPr="00DB1AB0" w:rsidDel="005912AA">
          <w:rPr>
            <w:rFonts w:ascii="Courier" w:eastAsia="MS Mincho" w:hAnsi="Courier" w:cs="Times New Roman"/>
            <w:noProof/>
            <w:sz w:val="20"/>
          </w:rPr>
          <w:tab/>
          <w:delText>}</w:delText>
        </w:r>
        <w:r w:rsidR="00DB1AB0" w:rsidRPr="00DB1AB0" w:rsidDel="005912AA">
          <w:rPr>
            <w:rFonts w:ascii="Courier" w:eastAsia="MS Mincho" w:hAnsi="Courier" w:cs="Times New Roman"/>
            <w:noProof/>
            <w:sz w:val="20"/>
          </w:rPr>
          <w:br/>
          <w:delText>}</w:delText>
        </w:r>
      </w:del>
    </w:p>
    <w:p w14:paraId="3F1BE40A" w14:textId="4BAD9430" w:rsidR="0019424B" w:rsidRPr="007C4BDB" w:rsidDel="005912AA" w:rsidRDefault="0019424B" w:rsidP="007C4BDB">
      <w:pPr>
        <w:pStyle w:val="ListParagraph"/>
        <w:keepNext/>
        <w:widowControl/>
        <w:numPr>
          <w:ilvl w:val="1"/>
          <w:numId w:val="26"/>
        </w:numPr>
        <w:autoSpaceDE/>
        <w:autoSpaceDN/>
        <w:spacing w:before="240" w:after="60"/>
        <w:jc w:val="both"/>
        <w:outlineLvl w:val="1"/>
        <w:rPr>
          <w:del w:id="136" w:author="DENOUAL Franck" w:date="2022-05-05T09:30:00Z"/>
          <w:rFonts w:ascii="Times New Roman" w:eastAsia="Times New Roman" w:hAnsi="Times New Roman" w:cs="Times New Roman"/>
          <w:b/>
          <w:bCs/>
          <w:iCs/>
          <w:sz w:val="28"/>
          <w:szCs w:val="28"/>
          <w:lang w:val="en-GB"/>
        </w:rPr>
      </w:pPr>
      <w:bookmarkStart w:id="137" w:name="_Ref89856982"/>
      <w:bookmarkStart w:id="138" w:name="_Toc102635494"/>
      <w:del w:id="139" w:author="DENOUAL Franck" w:date="2022-05-05T09:30:00Z">
        <w:r w:rsidRPr="007C4BDB" w:rsidDel="005912AA">
          <w:rPr>
            <w:rFonts w:ascii="Times New Roman" w:eastAsia="Times New Roman" w:hAnsi="Times New Roman" w:cs="Times New Roman"/>
            <w:b/>
            <w:bCs/>
            <w:iCs/>
            <w:sz w:val="28"/>
            <w:szCs w:val="28"/>
            <w:lang w:val="en-GB"/>
          </w:rPr>
          <w:delText>Semantics</w:delText>
        </w:r>
        <w:bookmarkEnd w:id="137"/>
        <w:bookmarkEnd w:id="138"/>
      </w:del>
    </w:p>
    <w:p w14:paraId="2C081E30" w14:textId="4D450DD5" w:rsidR="0019424B" w:rsidRPr="0019424B" w:rsidDel="005912AA" w:rsidRDefault="0019424B" w:rsidP="0019424B">
      <w:pPr>
        <w:widowControl/>
        <w:autoSpaceDE/>
        <w:autoSpaceDN/>
        <w:spacing w:before="120" w:after="120"/>
        <w:jc w:val="both"/>
        <w:rPr>
          <w:del w:id="140" w:author="DENOUAL Franck" w:date="2022-05-05T09:30:00Z"/>
          <w:rFonts w:ascii="Times New Roman" w:eastAsia="MS Mincho" w:hAnsi="Times New Roman" w:cs="Times New Roman"/>
          <w:sz w:val="24"/>
          <w:szCs w:val="24"/>
          <w:lang w:val="en-GB"/>
        </w:rPr>
      </w:pPr>
      <w:del w:id="141" w:author="DENOUAL Franck" w:date="2022-05-05T09:30:00Z">
        <w:r w:rsidRPr="0019424B" w:rsidDel="005912AA">
          <w:rPr>
            <w:rFonts w:ascii="Courier" w:eastAsia="MS Mincho" w:hAnsi="Courier" w:cs="Times New Roman"/>
            <w:b/>
            <w:bCs/>
            <w:noProof/>
            <w:sz w:val="20"/>
            <w:szCs w:val="20"/>
            <w:lang w:val="en-GB"/>
          </w:rPr>
          <w:delText>flags</w:delText>
        </w:r>
        <w:r w:rsidRPr="0019424B" w:rsidDel="005912AA">
          <w:rPr>
            <w:rFonts w:ascii="Times New Roman" w:eastAsia="MS Mincho" w:hAnsi="Times New Roman" w:cs="Times New Roman"/>
            <w:sz w:val="24"/>
            <w:szCs w:val="24"/>
            <w:lang w:val="en-GB"/>
          </w:rPr>
          <w:delText>: is a 24-bit integer with flags; the following values are defined:</w:delText>
        </w:r>
      </w:del>
    </w:p>
    <w:p w14:paraId="4E7AE703" w14:textId="7D7C3F27" w:rsidR="0019424B" w:rsidRPr="0019424B" w:rsidDel="005912AA" w:rsidRDefault="0019424B" w:rsidP="0019424B">
      <w:pPr>
        <w:widowControl/>
        <w:autoSpaceDE/>
        <w:autoSpaceDN/>
        <w:spacing w:before="120" w:after="120"/>
        <w:ind w:left="1080" w:hanging="540"/>
        <w:jc w:val="both"/>
        <w:rPr>
          <w:del w:id="142" w:author="DENOUAL Franck" w:date="2022-05-05T09:30:00Z"/>
          <w:rFonts w:ascii="Courier" w:eastAsia="MS Mincho" w:hAnsi="Courier" w:cs="Times New Roman"/>
          <w:noProof/>
          <w:sz w:val="20"/>
          <w:szCs w:val="20"/>
          <w:lang w:val="en-GB"/>
        </w:rPr>
      </w:pPr>
      <w:del w:id="143" w:author="DENOUAL Franck" w:date="2022-05-05T09:30:00Z">
        <w:r w:rsidRPr="0019424B" w:rsidDel="005912AA">
          <w:rPr>
            <w:rFonts w:ascii="Courier" w:eastAsia="MS Mincho" w:hAnsi="Courier" w:cs="Times New Roman"/>
            <w:noProof/>
            <w:sz w:val="20"/>
            <w:szCs w:val="20"/>
            <w:lang w:val="en-GB"/>
          </w:rPr>
          <w:lastRenderedPageBreak/>
          <w:delText>pos</w:delText>
        </w:r>
        <w:r w:rsidR="00B85169" w:rsidDel="005912AA">
          <w:rPr>
            <w:rFonts w:ascii="Courier" w:eastAsia="MS Mincho" w:hAnsi="Courier" w:cs="Times New Roman"/>
            <w:noProof/>
            <w:sz w:val="20"/>
            <w:szCs w:val="20"/>
            <w:lang w:val="en-GB"/>
          </w:rPr>
          <w:delText>ition_x</w:delText>
        </w:r>
        <w:r w:rsidRPr="0019424B" w:rsidDel="005912AA">
          <w:rPr>
            <w:rFonts w:ascii="Times New Roman" w:eastAsia="MS Mincho" w:hAnsi="Times New Roman" w:cs="Times New Roman"/>
            <w:sz w:val="24"/>
            <w:szCs w:val="24"/>
            <w:lang w:val="en-GB"/>
          </w:rPr>
          <w:delText>:</w:delText>
        </w:r>
        <w:r w:rsidRPr="0019424B" w:rsidDel="005912AA">
          <w:rPr>
            <w:rFonts w:ascii="Times New Roman" w:eastAsia="MS Mincho" w:hAnsi="Times New Roman" w:cs="Times New Roman"/>
            <w:sz w:val="24"/>
            <w:szCs w:val="24"/>
            <w:lang w:val="en-GB"/>
          </w:rPr>
          <w:tab/>
          <w:delText>Flag mask is 0x000001. The value 1 indicates that the position is signalled along</w:delText>
        </w:r>
        <w:r w:rsidRPr="0019424B" w:rsidDel="005912AA">
          <w:rPr>
            <w:rFonts w:ascii="Times New Roman" w:eastAsia="MS Mincho" w:hAnsi="Times New Roman" w:cs="Times New Roman"/>
            <w:sz w:val="24"/>
            <w:szCs w:val="24"/>
          </w:rPr>
          <w:delText xml:space="preserve"> </w:delText>
        </w:r>
        <w:r w:rsidR="00B85169" w:rsidDel="005912AA">
          <w:rPr>
            <w:rFonts w:ascii="Times New Roman" w:eastAsia="MS Mincho" w:hAnsi="Times New Roman" w:cs="Times New Roman"/>
            <w:sz w:val="24"/>
            <w:szCs w:val="24"/>
          </w:rPr>
          <w:delText>the x</w:delText>
        </w:r>
        <w:r w:rsidRPr="0019424B" w:rsidDel="005912AA">
          <w:rPr>
            <w:rFonts w:ascii="Times New Roman" w:eastAsia="MS Mincho" w:hAnsi="Times New Roman" w:cs="Times New Roman"/>
            <w:sz w:val="24"/>
            <w:szCs w:val="24"/>
          </w:rPr>
          <w:delText xml:space="preserve"> axis.</w:delText>
        </w:r>
      </w:del>
    </w:p>
    <w:p w14:paraId="5BFD342E" w14:textId="3F07447C" w:rsidR="0019424B" w:rsidDel="005912AA" w:rsidRDefault="0019424B" w:rsidP="0019424B">
      <w:pPr>
        <w:widowControl/>
        <w:autoSpaceDE/>
        <w:autoSpaceDN/>
        <w:spacing w:before="120" w:after="120"/>
        <w:ind w:left="1080" w:hanging="540"/>
        <w:jc w:val="both"/>
        <w:rPr>
          <w:del w:id="144" w:author="DENOUAL Franck" w:date="2022-05-05T09:30:00Z"/>
          <w:rFonts w:ascii="Times New Roman" w:eastAsia="MS Mincho" w:hAnsi="Times New Roman" w:cs="Times New Roman"/>
          <w:sz w:val="24"/>
          <w:szCs w:val="24"/>
          <w:lang w:val="en-GB"/>
        </w:rPr>
      </w:pPr>
      <w:del w:id="145" w:author="DENOUAL Franck" w:date="2022-05-05T09:30:00Z">
        <w:r w:rsidRPr="0019424B" w:rsidDel="005912AA">
          <w:rPr>
            <w:rFonts w:ascii="Courier" w:eastAsia="MS Mincho" w:hAnsi="Courier" w:cs="Times New Roman"/>
            <w:noProof/>
            <w:sz w:val="20"/>
            <w:szCs w:val="20"/>
            <w:lang w:val="en-GB"/>
          </w:rPr>
          <w:delText>pos</w:delText>
        </w:r>
        <w:r w:rsidR="00B85169" w:rsidDel="005912AA">
          <w:rPr>
            <w:rFonts w:ascii="Courier" w:eastAsia="MS Mincho" w:hAnsi="Courier" w:cs="Times New Roman"/>
            <w:noProof/>
            <w:sz w:val="20"/>
            <w:szCs w:val="20"/>
            <w:lang w:val="en-GB"/>
          </w:rPr>
          <w:delText>ition</w:delText>
        </w:r>
        <w:r w:rsidRPr="0019424B" w:rsidDel="005912AA">
          <w:rPr>
            <w:rFonts w:ascii="Courier" w:eastAsia="MS Mincho" w:hAnsi="Courier" w:cs="Times New Roman"/>
            <w:noProof/>
            <w:sz w:val="20"/>
            <w:szCs w:val="20"/>
            <w:lang w:val="en-GB"/>
          </w:rPr>
          <w:delText>_</w:delText>
        </w:r>
        <w:r w:rsidR="00B85169" w:rsidDel="005912AA">
          <w:rPr>
            <w:rFonts w:ascii="Courier" w:eastAsia="MS Mincho" w:hAnsi="Courier" w:cs="Times New Roman"/>
            <w:noProof/>
            <w:sz w:val="20"/>
            <w:szCs w:val="20"/>
            <w:lang w:val="en-GB"/>
          </w:rPr>
          <w:delText>y</w:delText>
        </w:r>
        <w:r w:rsidRPr="0019424B" w:rsidDel="005912AA">
          <w:rPr>
            <w:rFonts w:ascii="Times New Roman" w:eastAsia="MS Mincho" w:hAnsi="Times New Roman" w:cs="Times New Roman"/>
            <w:sz w:val="24"/>
            <w:szCs w:val="24"/>
          </w:rPr>
          <w:delText>:</w:delText>
        </w:r>
        <w:r w:rsidRPr="0019424B" w:rsidDel="005912AA">
          <w:rPr>
            <w:rFonts w:ascii="Times New Roman" w:eastAsia="MS Mincho" w:hAnsi="Times New Roman" w:cs="Times New Roman"/>
            <w:sz w:val="24"/>
            <w:szCs w:val="24"/>
            <w:lang w:val="en-GB"/>
          </w:rPr>
          <w:tab/>
          <w:delText xml:space="preserve">Flag mask is 0x000002. The value 2 indicates that the position is signalled along </w:delText>
        </w:r>
        <w:r w:rsidR="00B85169" w:rsidDel="005912AA">
          <w:rPr>
            <w:rFonts w:ascii="Times New Roman" w:eastAsia="MS Mincho" w:hAnsi="Times New Roman" w:cs="Times New Roman"/>
            <w:sz w:val="24"/>
            <w:szCs w:val="24"/>
            <w:lang w:val="en-GB"/>
          </w:rPr>
          <w:delText>the y</w:delText>
        </w:r>
        <w:r w:rsidRPr="0019424B" w:rsidDel="005912AA">
          <w:rPr>
            <w:rFonts w:ascii="Times New Roman" w:eastAsia="MS Mincho" w:hAnsi="Times New Roman" w:cs="Times New Roman"/>
            <w:sz w:val="24"/>
            <w:szCs w:val="24"/>
            <w:lang w:val="en-GB"/>
          </w:rPr>
          <w:delText xml:space="preserve"> ax</w:delText>
        </w:r>
        <w:r w:rsidR="00B85169" w:rsidDel="005912AA">
          <w:rPr>
            <w:rFonts w:ascii="Times New Roman" w:eastAsia="MS Mincho" w:hAnsi="Times New Roman" w:cs="Times New Roman"/>
            <w:sz w:val="24"/>
            <w:szCs w:val="24"/>
            <w:lang w:val="en-GB"/>
          </w:rPr>
          <w:delText>i</w:delText>
        </w:r>
        <w:r w:rsidRPr="0019424B" w:rsidDel="005912AA">
          <w:rPr>
            <w:rFonts w:ascii="Times New Roman" w:eastAsia="MS Mincho" w:hAnsi="Times New Roman" w:cs="Times New Roman"/>
            <w:sz w:val="24"/>
            <w:szCs w:val="24"/>
            <w:lang w:val="en-GB"/>
          </w:rPr>
          <w:delText>s.</w:delText>
        </w:r>
      </w:del>
    </w:p>
    <w:p w14:paraId="108752D7" w14:textId="332FDC84" w:rsidR="00B85169" w:rsidRPr="0019424B" w:rsidDel="005912AA" w:rsidRDefault="00B85169" w:rsidP="0019424B">
      <w:pPr>
        <w:widowControl/>
        <w:autoSpaceDE/>
        <w:autoSpaceDN/>
        <w:spacing w:before="120" w:after="120"/>
        <w:ind w:left="1080" w:hanging="540"/>
        <w:jc w:val="both"/>
        <w:rPr>
          <w:del w:id="146" w:author="DENOUAL Franck" w:date="2022-05-05T09:30:00Z"/>
          <w:rFonts w:ascii="Times New Roman" w:eastAsia="MS Mincho" w:hAnsi="Times New Roman" w:cs="Times New Roman"/>
          <w:sz w:val="24"/>
          <w:szCs w:val="24"/>
          <w:lang w:val="en-GB"/>
        </w:rPr>
      </w:pPr>
      <w:del w:id="147" w:author="DENOUAL Franck" w:date="2022-05-05T09:30:00Z">
        <w:r w:rsidDel="005912AA">
          <w:rPr>
            <w:rFonts w:ascii="Courier" w:eastAsia="MS Mincho" w:hAnsi="Courier" w:cs="Times New Roman"/>
            <w:noProof/>
            <w:sz w:val="20"/>
            <w:szCs w:val="20"/>
            <w:lang w:val="en-GB"/>
          </w:rPr>
          <w:delText>position_z</w:delText>
        </w:r>
        <w:r w:rsidRPr="007C4BDB" w:rsidDel="005912AA">
          <w:rPr>
            <w:rFonts w:ascii="Times New Roman" w:eastAsia="MS Mincho" w:hAnsi="Times New Roman" w:cs="Times New Roman"/>
            <w:sz w:val="24"/>
            <w:szCs w:val="24"/>
            <w:lang w:val="en-GB"/>
          </w:rPr>
          <w:delText>:</w:delText>
        </w:r>
        <w:r w:rsidDel="005912AA">
          <w:rPr>
            <w:rFonts w:ascii="Times New Roman" w:eastAsia="MS Mincho" w:hAnsi="Times New Roman" w:cs="Times New Roman"/>
            <w:sz w:val="24"/>
            <w:szCs w:val="24"/>
            <w:lang w:val="en-GB"/>
          </w:rPr>
          <w:delText xml:space="preserve"> </w:delText>
        </w:r>
        <w:r w:rsidRPr="00B85169" w:rsidDel="005912AA">
          <w:rPr>
            <w:rFonts w:ascii="Times New Roman" w:eastAsia="MS Mincho" w:hAnsi="Times New Roman" w:cs="Times New Roman"/>
            <w:sz w:val="24"/>
            <w:szCs w:val="24"/>
            <w:lang w:val="en-GB"/>
          </w:rPr>
          <w:delText>Flag mask is 0x000004. The value 4 indicates that the position is signalled along the z axis</w:delText>
        </w:r>
        <w:r w:rsidDel="005912AA">
          <w:rPr>
            <w:rFonts w:ascii="Times New Roman" w:eastAsia="MS Mincho" w:hAnsi="Times New Roman" w:cs="Times New Roman"/>
            <w:sz w:val="24"/>
            <w:szCs w:val="24"/>
            <w:lang w:val="en-GB"/>
          </w:rPr>
          <w:delText>.</w:delText>
        </w:r>
      </w:del>
    </w:p>
    <w:p w14:paraId="1BC7BD9A" w14:textId="611BD058" w:rsidR="0019424B" w:rsidRPr="0019424B" w:rsidDel="005912AA" w:rsidRDefault="0019424B" w:rsidP="0019424B">
      <w:pPr>
        <w:widowControl/>
        <w:autoSpaceDE/>
        <w:autoSpaceDN/>
        <w:spacing w:before="120" w:after="120"/>
        <w:ind w:left="1080" w:hanging="540"/>
        <w:jc w:val="both"/>
        <w:rPr>
          <w:del w:id="148" w:author="DENOUAL Franck" w:date="2022-05-05T09:30:00Z"/>
          <w:rFonts w:ascii="Times New Roman" w:eastAsia="MS Mincho" w:hAnsi="Times New Roman" w:cs="Times New Roman"/>
          <w:sz w:val="24"/>
          <w:szCs w:val="24"/>
          <w:lang w:val="en-GB"/>
        </w:rPr>
      </w:pPr>
      <w:del w:id="149" w:author="DENOUAL Franck" w:date="2022-05-05T09:30:00Z">
        <w:r w:rsidRPr="0019424B" w:rsidDel="005912AA">
          <w:rPr>
            <w:rFonts w:ascii="Courier" w:eastAsia="MS Mincho" w:hAnsi="Courier" w:cs="Times New Roman"/>
            <w:noProof/>
            <w:sz w:val="20"/>
            <w:szCs w:val="20"/>
            <w:lang w:val="en-GB"/>
          </w:rPr>
          <w:delText>orientation</w:delText>
        </w:r>
        <w:r w:rsidRPr="0019424B" w:rsidDel="005912AA">
          <w:rPr>
            <w:rFonts w:ascii="Times New Roman" w:eastAsia="MS Mincho" w:hAnsi="Times New Roman" w:cs="Times New Roman"/>
            <w:sz w:val="24"/>
            <w:szCs w:val="24"/>
          </w:rPr>
          <w:delText>:</w:delText>
        </w:r>
        <w:r w:rsidRPr="0019424B" w:rsidDel="005912AA">
          <w:rPr>
            <w:rFonts w:ascii="Times New Roman" w:eastAsia="MS Mincho" w:hAnsi="Times New Roman" w:cs="Times New Roman"/>
            <w:sz w:val="24"/>
            <w:szCs w:val="24"/>
            <w:lang w:val="en-GB"/>
          </w:rPr>
          <w:tab/>
          <w:delText>Flag mask is 0x00000</w:delText>
        </w:r>
        <w:r w:rsidR="00B85169" w:rsidDel="005912AA">
          <w:rPr>
            <w:rFonts w:ascii="Times New Roman" w:eastAsia="MS Mincho" w:hAnsi="Times New Roman" w:cs="Times New Roman"/>
            <w:sz w:val="24"/>
            <w:szCs w:val="24"/>
            <w:lang w:val="en-GB"/>
          </w:rPr>
          <w:delText>8</w:delText>
        </w:r>
        <w:r w:rsidRPr="0019424B" w:rsidDel="005912AA">
          <w:rPr>
            <w:rFonts w:ascii="Times New Roman" w:eastAsia="MS Mincho" w:hAnsi="Times New Roman" w:cs="Times New Roman"/>
            <w:sz w:val="24"/>
            <w:szCs w:val="24"/>
            <w:lang w:val="en-GB"/>
          </w:rPr>
          <w:delText xml:space="preserve">. The value </w:delText>
        </w:r>
        <w:r w:rsidR="00B85169" w:rsidDel="005912AA">
          <w:rPr>
            <w:rFonts w:ascii="Times New Roman" w:eastAsia="MS Mincho" w:hAnsi="Times New Roman" w:cs="Times New Roman"/>
            <w:sz w:val="24"/>
            <w:szCs w:val="24"/>
            <w:lang w:val="en-GB"/>
          </w:rPr>
          <w:delText>8</w:delText>
        </w:r>
        <w:r w:rsidRPr="0019424B" w:rsidDel="005912AA">
          <w:rPr>
            <w:rFonts w:ascii="Times New Roman" w:eastAsia="MS Mincho" w:hAnsi="Times New Roman" w:cs="Times New Roman"/>
            <w:sz w:val="24"/>
            <w:szCs w:val="24"/>
            <w:lang w:val="en-GB"/>
          </w:rPr>
          <w:delText xml:space="preserve"> indicates that orientation is signalled.</w:delText>
        </w:r>
      </w:del>
    </w:p>
    <w:p w14:paraId="58C17E35" w14:textId="5BAE3534" w:rsidR="0019424B" w:rsidRPr="0019424B" w:rsidDel="005912AA" w:rsidRDefault="0019424B" w:rsidP="0019424B">
      <w:pPr>
        <w:widowControl/>
        <w:autoSpaceDE/>
        <w:autoSpaceDN/>
        <w:spacing w:before="120" w:after="120"/>
        <w:ind w:left="1080" w:hanging="540"/>
        <w:jc w:val="both"/>
        <w:rPr>
          <w:del w:id="150" w:author="DENOUAL Franck" w:date="2022-05-05T09:30:00Z"/>
          <w:rFonts w:ascii="Times New Roman" w:eastAsia="MS Mincho" w:hAnsi="Times New Roman" w:cs="Times New Roman"/>
          <w:sz w:val="24"/>
          <w:szCs w:val="24"/>
          <w:lang w:val="en-GB"/>
        </w:rPr>
      </w:pPr>
      <w:del w:id="151" w:author="DENOUAL Franck" w:date="2022-05-05T09:30:00Z">
        <w:r w:rsidRPr="0019424B" w:rsidDel="005912AA">
          <w:rPr>
            <w:rFonts w:ascii="Courier" w:eastAsia="MS Mincho" w:hAnsi="Courier" w:cs="Times New Roman"/>
            <w:noProof/>
            <w:sz w:val="20"/>
            <w:szCs w:val="20"/>
            <w:lang w:val="en-GB"/>
          </w:rPr>
          <w:delText>id_present</w:delText>
        </w:r>
        <w:r w:rsidRPr="0019424B" w:rsidDel="005912AA">
          <w:rPr>
            <w:rFonts w:ascii="Times New Roman" w:eastAsia="MS Mincho" w:hAnsi="Times New Roman" w:cs="Times New Roman"/>
            <w:sz w:val="24"/>
            <w:szCs w:val="24"/>
            <w:lang w:val="en-GB"/>
          </w:rPr>
          <w:delText xml:space="preserve">: </w:delText>
        </w:r>
        <w:r w:rsidRPr="0019424B" w:rsidDel="005912AA">
          <w:rPr>
            <w:rFonts w:ascii="Times New Roman" w:eastAsia="MS Mincho" w:hAnsi="Times New Roman" w:cs="Times New Roman"/>
            <w:sz w:val="24"/>
            <w:szCs w:val="24"/>
            <w:lang w:val="en-GB"/>
          </w:rPr>
          <w:tab/>
          <w:delText>Flag mask is 0x0000</w:delText>
        </w:r>
        <w:r w:rsidR="00B85169" w:rsidDel="005912AA">
          <w:rPr>
            <w:rFonts w:ascii="Times New Roman" w:eastAsia="MS Mincho" w:hAnsi="Times New Roman" w:cs="Times New Roman"/>
            <w:sz w:val="24"/>
            <w:szCs w:val="24"/>
            <w:lang w:val="en-GB"/>
          </w:rPr>
          <w:delText>10</w:delText>
        </w:r>
        <w:r w:rsidRPr="0019424B" w:rsidDel="005912AA">
          <w:rPr>
            <w:rFonts w:ascii="Times New Roman" w:eastAsia="MS Mincho" w:hAnsi="Times New Roman" w:cs="Times New Roman"/>
            <w:sz w:val="24"/>
            <w:szCs w:val="24"/>
            <w:lang w:val="en-GB"/>
          </w:rPr>
          <w:delText xml:space="preserve">. The value </w:delText>
        </w:r>
        <w:r w:rsidR="00B85169" w:rsidDel="005912AA">
          <w:rPr>
            <w:rFonts w:ascii="Times New Roman" w:eastAsia="MS Mincho" w:hAnsi="Times New Roman" w:cs="Times New Roman"/>
            <w:sz w:val="24"/>
            <w:szCs w:val="24"/>
            <w:lang w:val="en-GB"/>
          </w:rPr>
          <w:delText>16</w:delText>
        </w:r>
        <w:r w:rsidRPr="0019424B" w:rsidDel="005912AA">
          <w:rPr>
            <w:rFonts w:ascii="Times New Roman" w:eastAsia="MS Mincho" w:hAnsi="Times New Roman" w:cs="Times New Roman"/>
            <w:sz w:val="24"/>
            <w:szCs w:val="24"/>
            <w:lang w:val="en-GB"/>
          </w:rPr>
          <w:delText xml:space="preserve"> indicates that the coordinate system id is signalled.</w:delText>
        </w:r>
      </w:del>
    </w:p>
    <w:p w14:paraId="1213991D" w14:textId="4A6AC9A0" w:rsidR="0019424B" w:rsidRPr="0019424B" w:rsidDel="005912AA" w:rsidRDefault="0019424B" w:rsidP="0019424B">
      <w:pPr>
        <w:widowControl/>
        <w:autoSpaceDE/>
        <w:autoSpaceDN/>
        <w:spacing w:before="120" w:after="120"/>
        <w:jc w:val="both"/>
        <w:rPr>
          <w:del w:id="152" w:author="DENOUAL Franck" w:date="2022-05-05T09:30:00Z"/>
          <w:rFonts w:ascii="Times New Roman" w:eastAsia="MS Mincho" w:hAnsi="Times New Roman" w:cs="Times New Roman"/>
          <w:sz w:val="24"/>
          <w:szCs w:val="24"/>
        </w:rPr>
      </w:pPr>
      <w:del w:id="153" w:author="DENOUAL Franck" w:date="2022-05-05T09:30:00Z">
        <w:r w:rsidRPr="0019424B" w:rsidDel="005912AA">
          <w:rPr>
            <w:rFonts w:ascii="Courier" w:eastAsia="MS Mincho" w:hAnsi="Courier" w:cs="Times New Roman"/>
            <w:noProof/>
            <w:sz w:val="20"/>
            <w:szCs w:val="20"/>
            <w:lang w:val="en-GB"/>
          </w:rPr>
          <w:delText>pos_x</w:delText>
        </w:r>
        <w:r w:rsidRPr="0019424B" w:rsidDel="005912AA">
          <w:rPr>
            <w:rFonts w:ascii="Times New Roman" w:eastAsia="MS Mincho" w:hAnsi="Times New Roman" w:cs="Times New Roman"/>
            <w:sz w:val="24"/>
            <w:szCs w:val="24"/>
          </w:rPr>
          <w:delText>: Specifies the x-coordinate of the location of the camera in µm. When not present, its value shall be inferred to be 0.</w:delText>
        </w:r>
      </w:del>
    </w:p>
    <w:p w14:paraId="14E5A98E" w14:textId="246B7DF5" w:rsidR="0019424B" w:rsidRPr="0019424B" w:rsidDel="005912AA" w:rsidRDefault="0019424B" w:rsidP="0019424B">
      <w:pPr>
        <w:widowControl/>
        <w:autoSpaceDE/>
        <w:autoSpaceDN/>
        <w:spacing w:before="120" w:after="120"/>
        <w:jc w:val="both"/>
        <w:rPr>
          <w:del w:id="154" w:author="DENOUAL Franck" w:date="2022-05-05T09:30:00Z"/>
          <w:rFonts w:ascii="Times New Roman" w:eastAsia="MS Mincho" w:hAnsi="Times New Roman" w:cs="Times New Roman"/>
          <w:sz w:val="24"/>
          <w:szCs w:val="24"/>
        </w:rPr>
      </w:pPr>
      <w:del w:id="155" w:author="DENOUAL Franck" w:date="2022-05-05T09:30:00Z">
        <w:r w:rsidRPr="0019424B" w:rsidDel="005912AA">
          <w:rPr>
            <w:rFonts w:ascii="Courier" w:eastAsia="MS Mincho" w:hAnsi="Courier" w:cs="Times New Roman"/>
            <w:noProof/>
            <w:sz w:val="20"/>
            <w:szCs w:val="20"/>
            <w:lang w:val="en-GB"/>
          </w:rPr>
          <w:delText>pos_y</w:delText>
        </w:r>
        <w:r w:rsidRPr="0019424B" w:rsidDel="005912AA">
          <w:rPr>
            <w:rFonts w:ascii="Times New Roman" w:eastAsia="MS Mincho" w:hAnsi="Times New Roman" w:cs="Times New Roman"/>
            <w:sz w:val="24"/>
            <w:szCs w:val="24"/>
          </w:rPr>
          <w:delText>: Specifies the y-coordinate of the location of the camera in µm. When not present, its value shall be inferred to be 0.</w:delText>
        </w:r>
      </w:del>
    </w:p>
    <w:p w14:paraId="49A67305" w14:textId="7F85A19B" w:rsidR="0019424B" w:rsidRPr="0019424B" w:rsidDel="005912AA" w:rsidRDefault="0019424B" w:rsidP="0019424B">
      <w:pPr>
        <w:widowControl/>
        <w:autoSpaceDE/>
        <w:autoSpaceDN/>
        <w:spacing w:before="120" w:after="120"/>
        <w:jc w:val="both"/>
        <w:rPr>
          <w:del w:id="156" w:author="DENOUAL Franck" w:date="2022-05-05T09:30:00Z"/>
          <w:rFonts w:ascii="Times New Roman" w:eastAsia="MS Mincho" w:hAnsi="Times New Roman" w:cs="Times New Roman"/>
          <w:sz w:val="24"/>
          <w:szCs w:val="24"/>
        </w:rPr>
      </w:pPr>
      <w:del w:id="157" w:author="DENOUAL Franck" w:date="2022-05-05T09:30:00Z">
        <w:r w:rsidRPr="0019424B" w:rsidDel="005912AA">
          <w:rPr>
            <w:rFonts w:ascii="Courier" w:eastAsia="MS Mincho" w:hAnsi="Courier" w:cs="Times New Roman"/>
            <w:noProof/>
            <w:sz w:val="20"/>
            <w:szCs w:val="20"/>
            <w:lang w:val="en-GB"/>
          </w:rPr>
          <w:delText>pos_z</w:delText>
        </w:r>
        <w:r w:rsidRPr="0019424B" w:rsidDel="005912AA">
          <w:rPr>
            <w:rFonts w:ascii="Times New Roman" w:eastAsia="MS Mincho" w:hAnsi="Times New Roman" w:cs="Times New Roman"/>
            <w:sz w:val="24"/>
            <w:szCs w:val="24"/>
          </w:rPr>
          <w:delText>: Specifies the z-coordinate of the location of the camera in µm. When not present, its value shall be inferred to be 0.</w:delText>
        </w:r>
      </w:del>
    </w:p>
    <w:p w14:paraId="119756C5" w14:textId="6808E3B9" w:rsidR="0019424B" w:rsidRPr="0019424B" w:rsidDel="005912AA" w:rsidRDefault="0019424B" w:rsidP="0019424B">
      <w:pPr>
        <w:widowControl/>
        <w:autoSpaceDE/>
        <w:autoSpaceDN/>
        <w:spacing w:before="120" w:after="120"/>
        <w:jc w:val="both"/>
        <w:rPr>
          <w:del w:id="158" w:author="DENOUAL Franck" w:date="2022-05-05T09:30:00Z"/>
          <w:rFonts w:ascii="Times New Roman" w:eastAsia="MS Mincho" w:hAnsi="Times New Roman" w:cs="Times New Roman"/>
          <w:sz w:val="24"/>
          <w:szCs w:val="24"/>
        </w:rPr>
      </w:pPr>
      <w:del w:id="159" w:author="DENOUAL Franck" w:date="2022-05-05T09:30:00Z">
        <w:r w:rsidRPr="0019424B" w:rsidDel="005912AA">
          <w:rPr>
            <w:rFonts w:ascii="Courier" w:eastAsia="MS Mincho" w:hAnsi="Courier" w:cs="Times New Roman"/>
            <w:noProof/>
            <w:sz w:val="20"/>
            <w:szCs w:val="20"/>
            <w:lang w:val="en-GB"/>
          </w:rPr>
          <w:delText>quat_x</w:delText>
        </w:r>
        <w:r w:rsidRPr="0019424B" w:rsidDel="005912AA">
          <w:rPr>
            <w:rFonts w:ascii="Times New Roman" w:eastAsia="MS Mincho" w:hAnsi="Times New Roman" w:cs="Times New Roman"/>
            <w:sz w:val="24"/>
            <w:szCs w:val="24"/>
          </w:rPr>
          <w:delText xml:space="preserve">: Specifies the x component, qX, for the rotation of the camera using the quaternion representation. The range of </w:delText>
        </w:r>
        <w:r w:rsidRPr="0019424B" w:rsidDel="005912AA">
          <w:rPr>
            <w:rFonts w:ascii="Courier" w:eastAsia="MS Mincho" w:hAnsi="Courier" w:cs="Times New Roman"/>
            <w:noProof/>
            <w:sz w:val="20"/>
            <w:szCs w:val="20"/>
            <w:lang w:val="en-GB"/>
          </w:rPr>
          <w:delText>quat_x</w:delText>
        </w:r>
        <w:r w:rsidRPr="0019424B" w:rsidDel="005912AA">
          <w:rPr>
            <w:rFonts w:ascii="Times New Roman" w:eastAsia="MS Mincho" w:hAnsi="Times New Roman" w:cs="Times New Roman"/>
            <w:sz w:val="24"/>
            <w:szCs w:val="24"/>
          </w:rPr>
          <w:delText xml:space="preserve"> shall be in the range of -2</w:delText>
        </w:r>
        <w:r w:rsidRPr="0019424B" w:rsidDel="005912AA">
          <w:rPr>
            <w:rFonts w:ascii="Times New Roman" w:eastAsia="MS Mincho" w:hAnsi="Times New Roman" w:cs="Times New Roman"/>
            <w:sz w:val="24"/>
            <w:szCs w:val="24"/>
            <w:vertAlign w:val="superscript"/>
          </w:rPr>
          <w:delText>14</w:delText>
        </w:r>
        <w:r w:rsidRPr="0019424B" w:rsidDel="005912AA">
          <w:rPr>
            <w:rFonts w:ascii="Times New Roman" w:eastAsia="MS Mincho" w:hAnsi="Times New Roman" w:cs="Times New Roman"/>
            <w:sz w:val="24"/>
            <w:szCs w:val="24"/>
          </w:rPr>
          <w:delText xml:space="preserve"> to 2</w:delText>
        </w:r>
        <w:r w:rsidRPr="0019424B" w:rsidDel="005912AA">
          <w:rPr>
            <w:rFonts w:ascii="Times New Roman" w:eastAsia="MS Mincho" w:hAnsi="Times New Roman" w:cs="Times New Roman"/>
            <w:sz w:val="24"/>
            <w:szCs w:val="24"/>
            <w:vertAlign w:val="superscript"/>
          </w:rPr>
          <w:delText>14</w:delText>
        </w:r>
        <w:r w:rsidRPr="0019424B" w:rsidDel="005912AA">
          <w:rPr>
            <w:rFonts w:ascii="Times New Roman" w:eastAsia="MS Mincho" w:hAnsi="Times New Roman" w:cs="Times New Roman"/>
            <w:sz w:val="24"/>
            <w:szCs w:val="24"/>
          </w:rPr>
          <w:delText>, inclusive. When not present, its value shall be inferred to be 0.</w:delText>
        </w:r>
      </w:del>
    </w:p>
    <w:p w14:paraId="75E86FC5" w14:textId="42BBE950" w:rsidR="0019424B" w:rsidRPr="0019424B" w:rsidDel="005912AA" w:rsidRDefault="0019424B" w:rsidP="0019424B">
      <w:pPr>
        <w:widowControl/>
        <w:autoSpaceDE/>
        <w:autoSpaceDN/>
        <w:spacing w:before="120" w:after="120"/>
        <w:jc w:val="both"/>
        <w:rPr>
          <w:del w:id="160" w:author="DENOUAL Franck" w:date="2022-05-05T09:30:00Z"/>
          <w:rFonts w:ascii="Times New Roman" w:eastAsia="MS Mincho" w:hAnsi="Times New Roman" w:cs="Times New Roman"/>
          <w:sz w:val="24"/>
          <w:szCs w:val="24"/>
        </w:rPr>
      </w:pPr>
      <w:del w:id="161" w:author="DENOUAL Franck" w:date="2022-05-05T09:30:00Z">
        <w:r w:rsidRPr="0019424B" w:rsidDel="005912AA">
          <w:rPr>
            <w:rFonts w:ascii="Courier" w:eastAsia="MS Mincho" w:hAnsi="Courier" w:cs="Times New Roman"/>
            <w:noProof/>
            <w:sz w:val="20"/>
            <w:szCs w:val="20"/>
            <w:lang w:val="en-GB"/>
          </w:rPr>
          <w:delText>quat_y</w:delText>
        </w:r>
        <w:r w:rsidRPr="0019424B" w:rsidDel="005912AA">
          <w:rPr>
            <w:rFonts w:ascii="Times New Roman" w:eastAsia="MS Mincho" w:hAnsi="Times New Roman" w:cs="Times New Roman"/>
            <w:sz w:val="24"/>
            <w:szCs w:val="24"/>
          </w:rPr>
          <w:delText xml:space="preserve">: Specifies the y component, qY, for the rotation of the camera using the quaternion representation. The range of </w:delText>
        </w:r>
        <w:r w:rsidRPr="0019424B" w:rsidDel="005912AA">
          <w:rPr>
            <w:rFonts w:ascii="Courier" w:eastAsia="MS Mincho" w:hAnsi="Courier" w:cs="Times New Roman"/>
            <w:noProof/>
            <w:sz w:val="20"/>
            <w:szCs w:val="20"/>
            <w:lang w:val="en-GB"/>
          </w:rPr>
          <w:delText>quat_y</w:delText>
        </w:r>
        <w:r w:rsidRPr="0019424B" w:rsidDel="005912AA">
          <w:rPr>
            <w:rFonts w:ascii="Times New Roman" w:eastAsia="MS Mincho" w:hAnsi="Times New Roman" w:cs="Times New Roman"/>
            <w:sz w:val="24"/>
            <w:szCs w:val="24"/>
          </w:rPr>
          <w:delText xml:space="preserve"> shall be in the range of -2</w:delText>
        </w:r>
        <w:r w:rsidRPr="0019424B" w:rsidDel="005912AA">
          <w:rPr>
            <w:rFonts w:ascii="Times New Roman" w:eastAsia="MS Mincho" w:hAnsi="Times New Roman" w:cs="Times New Roman"/>
            <w:sz w:val="24"/>
            <w:szCs w:val="24"/>
            <w:vertAlign w:val="superscript"/>
          </w:rPr>
          <w:delText>14</w:delText>
        </w:r>
        <w:r w:rsidRPr="0019424B" w:rsidDel="005912AA">
          <w:rPr>
            <w:rFonts w:ascii="Times New Roman" w:eastAsia="MS Mincho" w:hAnsi="Times New Roman" w:cs="Times New Roman"/>
            <w:sz w:val="24"/>
            <w:szCs w:val="24"/>
          </w:rPr>
          <w:delText xml:space="preserve"> to 2</w:delText>
        </w:r>
        <w:r w:rsidRPr="0019424B" w:rsidDel="005912AA">
          <w:rPr>
            <w:rFonts w:ascii="Times New Roman" w:eastAsia="MS Mincho" w:hAnsi="Times New Roman" w:cs="Times New Roman"/>
            <w:sz w:val="24"/>
            <w:szCs w:val="24"/>
            <w:vertAlign w:val="superscript"/>
          </w:rPr>
          <w:delText>14</w:delText>
        </w:r>
        <w:r w:rsidRPr="0019424B" w:rsidDel="005912AA">
          <w:rPr>
            <w:rFonts w:ascii="Times New Roman" w:eastAsia="MS Mincho" w:hAnsi="Times New Roman" w:cs="Times New Roman"/>
            <w:sz w:val="24"/>
            <w:szCs w:val="24"/>
          </w:rPr>
          <w:delText>, inclusive. When not present, its value shall be inferred to be 0.</w:delText>
        </w:r>
      </w:del>
    </w:p>
    <w:p w14:paraId="7114DF36" w14:textId="61574EC2" w:rsidR="0019424B" w:rsidRPr="0019424B" w:rsidDel="005912AA" w:rsidRDefault="0019424B" w:rsidP="0019424B">
      <w:pPr>
        <w:widowControl/>
        <w:autoSpaceDE/>
        <w:autoSpaceDN/>
        <w:spacing w:before="120" w:after="120"/>
        <w:jc w:val="both"/>
        <w:rPr>
          <w:del w:id="162" w:author="DENOUAL Franck" w:date="2022-05-05T09:30:00Z"/>
          <w:rFonts w:ascii="Times New Roman" w:eastAsia="MS Mincho" w:hAnsi="Times New Roman" w:cs="Times New Roman"/>
          <w:sz w:val="24"/>
          <w:szCs w:val="24"/>
        </w:rPr>
      </w:pPr>
      <w:del w:id="163" w:author="DENOUAL Franck" w:date="2022-05-05T09:30:00Z">
        <w:r w:rsidRPr="0019424B" w:rsidDel="005912AA">
          <w:rPr>
            <w:rFonts w:ascii="Courier" w:eastAsia="MS Mincho" w:hAnsi="Courier" w:cs="Times New Roman"/>
            <w:noProof/>
            <w:sz w:val="20"/>
            <w:szCs w:val="20"/>
            <w:lang w:val="en-GB"/>
          </w:rPr>
          <w:delText>quat_z</w:delText>
        </w:r>
        <w:r w:rsidRPr="0019424B" w:rsidDel="005912AA">
          <w:rPr>
            <w:rFonts w:ascii="Times New Roman" w:eastAsia="MS Mincho" w:hAnsi="Times New Roman" w:cs="Times New Roman"/>
            <w:sz w:val="24"/>
            <w:szCs w:val="24"/>
          </w:rPr>
          <w:delText xml:space="preserve">: Specifies the z component, qZ, for the rotation of the camera using the quaternion representation. The range of </w:delText>
        </w:r>
        <w:r w:rsidRPr="0019424B" w:rsidDel="005912AA">
          <w:rPr>
            <w:rFonts w:ascii="Courier" w:eastAsia="MS Mincho" w:hAnsi="Courier" w:cs="Times New Roman"/>
            <w:noProof/>
            <w:sz w:val="20"/>
            <w:szCs w:val="20"/>
            <w:lang w:val="en-GB"/>
          </w:rPr>
          <w:delText>quat_z</w:delText>
        </w:r>
        <w:r w:rsidRPr="0019424B" w:rsidDel="005912AA">
          <w:rPr>
            <w:rFonts w:ascii="Times New Roman" w:eastAsia="MS Mincho" w:hAnsi="Times New Roman" w:cs="Times New Roman"/>
            <w:sz w:val="24"/>
            <w:szCs w:val="24"/>
          </w:rPr>
          <w:delText xml:space="preserve"> shall be in the range of -2</w:delText>
        </w:r>
        <w:r w:rsidRPr="0019424B" w:rsidDel="005912AA">
          <w:rPr>
            <w:rFonts w:ascii="Times New Roman" w:eastAsia="MS Mincho" w:hAnsi="Times New Roman" w:cs="Times New Roman"/>
            <w:sz w:val="24"/>
            <w:szCs w:val="24"/>
            <w:vertAlign w:val="superscript"/>
          </w:rPr>
          <w:delText>14</w:delText>
        </w:r>
        <w:r w:rsidRPr="0019424B" w:rsidDel="005912AA">
          <w:rPr>
            <w:rFonts w:ascii="Times New Roman" w:eastAsia="MS Mincho" w:hAnsi="Times New Roman" w:cs="Times New Roman"/>
            <w:sz w:val="24"/>
            <w:szCs w:val="24"/>
          </w:rPr>
          <w:delText xml:space="preserve"> to 2</w:delText>
        </w:r>
        <w:r w:rsidRPr="0019424B" w:rsidDel="005912AA">
          <w:rPr>
            <w:rFonts w:ascii="Times New Roman" w:eastAsia="MS Mincho" w:hAnsi="Times New Roman" w:cs="Times New Roman"/>
            <w:sz w:val="24"/>
            <w:szCs w:val="24"/>
            <w:vertAlign w:val="superscript"/>
          </w:rPr>
          <w:delText>14</w:delText>
        </w:r>
        <w:r w:rsidRPr="0019424B" w:rsidDel="005912AA">
          <w:rPr>
            <w:rFonts w:ascii="Times New Roman" w:eastAsia="MS Mincho" w:hAnsi="Times New Roman" w:cs="Times New Roman"/>
            <w:sz w:val="24"/>
            <w:szCs w:val="24"/>
          </w:rPr>
          <w:delText>, inclusive. When not present, its value shall be inferred to be 0.</w:delText>
        </w:r>
      </w:del>
    </w:p>
    <w:p w14:paraId="22E1A318" w14:textId="59AB05C6" w:rsidR="0019424B" w:rsidRPr="0019424B" w:rsidDel="005912AA" w:rsidRDefault="0019424B" w:rsidP="0019424B">
      <w:pPr>
        <w:widowControl/>
        <w:autoSpaceDE/>
        <w:autoSpaceDN/>
        <w:spacing w:before="120" w:after="120"/>
        <w:jc w:val="both"/>
        <w:rPr>
          <w:del w:id="164" w:author="DENOUAL Franck" w:date="2022-05-05T09:30:00Z"/>
          <w:rFonts w:ascii="Times New Roman" w:eastAsia="MS Mincho" w:hAnsi="Times New Roman" w:cs="Times New Roman"/>
          <w:sz w:val="24"/>
          <w:szCs w:val="24"/>
        </w:rPr>
      </w:pPr>
      <w:del w:id="165" w:author="DENOUAL Franck" w:date="2022-05-05T09:30:00Z">
        <w:r w:rsidRPr="0019424B" w:rsidDel="005912AA">
          <w:rPr>
            <w:rFonts w:ascii="Courier" w:eastAsia="MS Mincho" w:hAnsi="Courier" w:cs="Times New Roman"/>
            <w:noProof/>
            <w:sz w:val="20"/>
            <w:szCs w:val="20"/>
            <w:lang w:val="en-GB"/>
          </w:rPr>
          <w:delText>id</w:delText>
        </w:r>
        <w:r w:rsidRPr="0019424B" w:rsidDel="005912AA">
          <w:rPr>
            <w:rFonts w:ascii="Times New Roman" w:eastAsia="MS Mincho" w:hAnsi="Times New Roman" w:cs="Times New Roman"/>
            <w:sz w:val="24"/>
            <w:szCs w:val="24"/>
          </w:rPr>
          <w:delText xml:space="preserve">: </w:delText>
        </w:r>
        <w:r w:rsidR="00DB1AB0" w:rsidRPr="00DB1AB0" w:rsidDel="005912AA">
          <w:rPr>
            <w:rFonts w:ascii="Times New Roman" w:eastAsia="MS Mincho" w:hAnsi="Times New Roman" w:cs="Times New Roman"/>
            <w:sz w:val="24"/>
            <w:szCs w:val="24"/>
          </w:rPr>
          <w:delText>Specifies the coordinate system id. When not present, its value shall be inferred to be 0. CameraExtrinsicsMatrix instances with the same id indicate that the associated image items were captured in the same coordinate system</w:delText>
        </w:r>
        <w:r w:rsidRPr="0019424B" w:rsidDel="005912AA">
          <w:rPr>
            <w:rFonts w:ascii="Times New Roman" w:eastAsia="MS Mincho" w:hAnsi="Times New Roman" w:cs="Times New Roman"/>
            <w:sz w:val="24"/>
            <w:szCs w:val="24"/>
          </w:rPr>
          <w:delText>.</w:delText>
        </w:r>
      </w:del>
    </w:p>
    <w:p w14:paraId="453A9AA6" w14:textId="4A6A27CF" w:rsidR="0019424B" w:rsidRPr="0019424B" w:rsidDel="005912AA" w:rsidRDefault="0019424B" w:rsidP="0019424B">
      <w:pPr>
        <w:widowControl/>
        <w:autoSpaceDE/>
        <w:autoSpaceDN/>
        <w:spacing w:before="120" w:after="120"/>
        <w:jc w:val="both"/>
        <w:rPr>
          <w:del w:id="166" w:author="DENOUAL Franck" w:date="2022-05-05T09:30:00Z"/>
          <w:rFonts w:ascii="Times New Roman" w:eastAsia="MS Mincho" w:hAnsi="Times New Roman" w:cs="Times New Roman"/>
          <w:sz w:val="24"/>
          <w:szCs w:val="24"/>
        </w:rPr>
      </w:pPr>
      <w:del w:id="167" w:author="DENOUAL Franck" w:date="2022-05-05T09:30:00Z">
        <w:r w:rsidRPr="0019424B" w:rsidDel="005912AA">
          <w:rPr>
            <w:rFonts w:ascii="Times New Roman" w:eastAsia="MS Mincho" w:hAnsi="Times New Roman" w:cs="Times New Roman"/>
            <w:sz w:val="24"/>
            <w:szCs w:val="24"/>
          </w:rPr>
          <w:delText>The values of the quaternion representation are computed as follows:</w:delText>
        </w:r>
      </w:del>
    </w:p>
    <w:p w14:paraId="744B9E5B" w14:textId="20A5D333" w:rsidR="0019424B" w:rsidRPr="005912AA" w:rsidDel="005912AA" w:rsidRDefault="0019424B" w:rsidP="0019424B">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rPr>
          <w:del w:id="168" w:author="DENOUAL Franck" w:date="2022-05-05T09:30:00Z"/>
          <w:rFonts w:ascii="Courier" w:eastAsia="MS Mincho" w:hAnsi="Courier" w:cs="Times New Roman"/>
          <w:noProof/>
          <w:sz w:val="20"/>
          <w:rPrChange w:id="169" w:author="DENOUAL Franck" w:date="2022-05-05T09:31:00Z">
            <w:rPr>
              <w:del w:id="170" w:author="DENOUAL Franck" w:date="2022-05-05T09:30:00Z"/>
              <w:rFonts w:ascii="Courier" w:eastAsia="MS Mincho" w:hAnsi="Courier" w:cs="Times New Roman"/>
              <w:noProof/>
              <w:sz w:val="20"/>
              <w:lang w:val="fr-FR"/>
            </w:rPr>
          </w:rPrChange>
        </w:rPr>
      </w:pPr>
      <w:del w:id="171" w:author="DENOUAL Franck" w:date="2022-05-05T09:30:00Z">
        <w:r w:rsidRPr="005912AA" w:rsidDel="005912AA">
          <w:rPr>
            <w:rFonts w:ascii="Courier" w:eastAsia="MS Mincho" w:hAnsi="Courier" w:cs="Times New Roman"/>
            <w:noProof/>
            <w:sz w:val="20"/>
            <w:rPrChange w:id="172" w:author="DENOUAL Franck" w:date="2022-05-05T09:31:00Z">
              <w:rPr>
                <w:rFonts w:ascii="Courier" w:eastAsia="MS Mincho" w:hAnsi="Courier" w:cs="Times New Roman"/>
                <w:noProof/>
                <w:sz w:val="20"/>
                <w:lang w:val="fr-FR"/>
              </w:rPr>
            </w:rPrChange>
          </w:rPr>
          <w:delText xml:space="preserve">qX = </w:delText>
        </w:r>
        <w:r w:rsidRPr="005912AA" w:rsidDel="005912AA">
          <w:rPr>
            <w:rFonts w:ascii="Courier" w:eastAsia="MS Mincho" w:hAnsi="Courier" w:cs="Times New Roman"/>
            <w:b/>
            <w:bCs/>
            <w:noProof/>
            <w:sz w:val="20"/>
            <w:rPrChange w:id="173" w:author="DENOUAL Franck" w:date="2022-05-05T09:31:00Z">
              <w:rPr>
                <w:rFonts w:ascii="Courier" w:eastAsia="MS Mincho" w:hAnsi="Courier" w:cs="Times New Roman"/>
                <w:b/>
                <w:bCs/>
                <w:noProof/>
                <w:sz w:val="20"/>
                <w:lang w:val="fr-FR"/>
              </w:rPr>
            </w:rPrChange>
          </w:rPr>
          <w:delText>quat_x</w:delText>
        </w:r>
        <w:r w:rsidRPr="005912AA" w:rsidDel="005912AA">
          <w:rPr>
            <w:rFonts w:ascii="Courier" w:eastAsia="MS Mincho" w:hAnsi="Courier" w:cs="Times New Roman"/>
            <w:noProof/>
            <w:sz w:val="20"/>
            <w:rPrChange w:id="174" w:author="DENOUAL Franck" w:date="2022-05-05T09:31:00Z">
              <w:rPr>
                <w:rFonts w:ascii="Courier" w:eastAsia="MS Mincho" w:hAnsi="Courier" w:cs="Times New Roman"/>
                <w:noProof/>
                <w:sz w:val="20"/>
                <w:lang w:val="fr-FR"/>
              </w:rPr>
            </w:rPrChange>
          </w:rPr>
          <w:delText xml:space="preserve"> / 2</w:delText>
        </w:r>
        <w:r w:rsidRPr="005912AA" w:rsidDel="005912AA">
          <w:rPr>
            <w:rFonts w:ascii="Courier" w:eastAsia="MS Mincho" w:hAnsi="Courier" w:cs="Times New Roman"/>
            <w:noProof/>
            <w:sz w:val="20"/>
            <w:vertAlign w:val="superscript"/>
            <w:rPrChange w:id="175" w:author="DENOUAL Franck" w:date="2022-05-05T09:31:00Z">
              <w:rPr>
                <w:rFonts w:ascii="Courier" w:eastAsia="MS Mincho" w:hAnsi="Courier" w:cs="Times New Roman"/>
                <w:noProof/>
                <w:sz w:val="20"/>
                <w:vertAlign w:val="superscript"/>
                <w:lang w:val="fr-FR"/>
              </w:rPr>
            </w:rPrChange>
          </w:rPr>
          <w:delText>14</w:delText>
        </w:r>
        <w:r w:rsidRPr="005912AA" w:rsidDel="005912AA">
          <w:rPr>
            <w:rFonts w:ascii="Courier" w:eastAsia="MS Mincho" w:hAnsi="Courier" w:cs="Times New Roman"/>
            <w:noProof/>
            <w:sz w:val="20"/>
            <w:rPrChange w:id="176" w:author="DENOUAL Franck" w:date="2022-05-05T09:31:00Z">
              <w:rPr>
                <w:rFonts w:ascii="Courier" w:eastAsia="MS Mincho" w:hAnsi="Courier" w:cs="Times New Roman"/>
                <w:noProof/>
                <w:sz w:val="20"/>
                <w:lang w:val="fr-FR"/>
              </w:rPr>
            </w:rPrChange>
          </w:rPr>
          <w:br/>
          <w:delText xml:space="preserve">qY = </w:delText>
        </w:r>
        <w:r w:rsidRPr="005912AA" w:rsidDel="005912AA">
          <w:rPr>
            <w:rFonts w:ascii="Courier" w:eastAsia="MS Mincho" w:hAnsi="Courier" w:cs="Times New Roman"/>
            <w:b/>
            <w:bCs/>
            <w:noProof/>
            <w:sz w:val="20"/>
            <w:rPrChange w:id="177" w:author="DENOUAL Franck" w:date="2022-05-05T09:31:00Z">
              <w:rPr>
                <w:rFonts w:ascii="Courier" w:eastAsia="MS Mincho" w:hAnsi="Courier" w:cs="Times New Roman"/>
                <w:b/>
                <w:bCs/>
                <w:noProof/>
                <w:sz w:val="20"/>
                <w:lang w:val="fr-FR"/>
              </w:rPr>
            </w:rPrChange>
          </w:rPr>
          <w:delText>quat_y</w:delText>
        </w:r>
        <w:r w:rsidRPr="005912AA" w:rsidDel="005912AA">
          <w:rPr>
            <w:rFonts w:ascii="Courier" w:eastAsia="MS Mincho" w:hAnsi="Courier" w:cs="Times New Roman"/>
            <w:noProof/>
            <w:sz w:val="20"/>
            <w:rPrChange w:id="178" w:author="DENOUAL Franck" w:date="2022-05-05T09:31:00Z">
              <w:rPr>
                <w:rFonts w:ascii="Courier" w:eastAsia="MS Mincho" w:hAnsi="Courier" w:cs="Times New Roman"/>
                <w:noProof/>
                <w:sz w:val="20"/>
                <w:lang w:val="fr-FR"/>
              </w:rPr>
            </w:rPrChange>
          </w:rPr>
          <w:delText xml:space="preserve"> / 2</w:delText>
        </w:r>
        <w:r w:rsidRPr="005912AA" w:rsidDel="005912AA">
          <w:rPr>
            <w:rFonts w:ascii="Courier" w:eastAsia="MS Mincho" w:hAnsi="Courier" w:cs="Times New Roman"/>
            <w:noProof/>
            <w:sz w:val="20"/>
            <w:vertAlign w:val="superscript"/>
            <w:rPrChange w:id="179" w:author="DENOUAL Franck" w:date="2022-05-05T09:31:00Z">
              <w:rPr>
                <w:rFonts w:ascii="Courier" w:eastAsia="MS Mincho" w:hAnsi="Courier" w:cs="Times New Roman"/>
                <w:noProof/>
                <w:sz w:val="20"/>
                <w:vertAlign w:val="superscript"/>
                <w:lang w:val="fr-FR"/>
              </w:rPr>
            </w:rPrChange>
          </w:rPr>
          <w:delText>14</w:delText>
        </w:r>
        <w:r w:rsidRPr="005912AA" w:rsidDel="005912AA">
          <w:rPr>
            <w:rFonts w:ascii="Courier" w:eastAsia="MS Mincho" w:hAnsi="Courier" w:cs="Times New Roman"/>
            <w:noProof/>
            <w:sz w:val="20"/>
            <w:rPrChange w:id="180" w:author="DENOUAL Franck" w:date="2022-05-05T09:31:00Z">
              <w:rPr>
                <w:rFonts w:ascii="Courier" w:eastAsia="MS Mincho" w:hAnsi="Courier" w:cs="Times New Roman"/>
                <w:noProof/>
                <w:sz w:val="20"/>
                <w:lang w:val="fr-FR"/>
              </w:rPr>
            </w:rPrChange>
          </w:rPr>
          <w:br/>
          <w:delText xml:space="preserve">qZ = </w:delText>
        </w:r>
        <w:r w:rsidRPr="005912AA" w:rsidDel="005912AA">
          <w:rPr>
            <w:rFonts w:ascii="Courier" w:eastAsia="MS Mincho" w:hAnsi="Courier" w:cs="Times New Roman"/>
            <w:b/>
            <w:bCs/>
            <w:noProof/>
            <w:sz w:val="20"/>
            <w:rPrChange w:id="181" w:author="DENOUAL Franck" w:date="2022-05-05T09:31:00Z">
              <w:rPr>
                <w:rFonts w:ascii="Courier" w:eastAsia="MS Mincho" w:hAnsi="Courier" w:cs="Times New Roman"/>
                <w:b/>
                <w:bCs/>
                <w:noProof/>
                <w:sz w:val="20"/>
                <w:lang w:val="fr-FR"/>
              </w:rPr>
            </w:rPrChange>
          </w:rPr>
          <w:delText>quat_z</w:delText>
        </w:r>
        <w:r w:rsidRPr="005912AA" w:rsidDel="005912AA">
          <w:rPr>
            <w:rFonts w:ascii="Courier" w:eastAsia="MS Mincho" w:hAnsi="Courier" w:cs="Times New Roman"/>
            <w:noProof/>
            <w:sz w:val="20"/>
            <w:rPrChange w:id="182" w:author="DENOUAL Franck" w:date="2022-05-05T09:31:00Z">
              <w:rPr>
                <w:rFonts w:ascii="Courier" w:eastAsia="MS Mincho" w:hAnsi="Courier" w:cs="Times New Roman"/>
                <w:noProof/>
                <w:sz w:val="20"/>
                <w:lang w:val="fr-FR"/>
              </w:rPr>
            </w:rPrChange>
          </w:rPr>
          <w:delText xml:space="preserve"> / 2</w:delText>
        </w:r>
        <w:r w:rsidRPr="005912AA" w:rsidDel="005912AA">
          <w:rPr>
            <w:rFonts w:ascii="Courier" w:eastAsia="MS Mincho" w:hAnsi="Courier" w:cs="Times New Roman"/>
            <w:noProof/>
            <w:sz w:val="20"/>
            <w:vertAlign w:val="superscript"/>
            <w:rPrChange w:id="183" w:author="DENOUAL Franck" w:date="2022-05-05T09:31:00Z">
              <w:rPr>
                <w:rFonts w:ascii="Courier" w:eastAsia="MS Mincho" w:hAnsi="Courier" w:cs="Times New Roman"/>
                <w:noProof/>
                <w:sz w:val="20"/>
                <w:vertAlign w:val="superscript"/>
                <w:lang w:val="fr-FR"/>
              </w:rPr>
            </w:rPrChange>
          </w:rPr>
          <w:delText>14</w:delText>
        </w:r>
        <w:r w:rsidRPr="005912AA" w:rsidDel="005912AA">
          <w:rPr>
            <w:rFonts w:ascii="Courier" w:eastAsia="MS Mincho" w:hAnsi="Courier" w:cs="Times New Roman"/>
            <w:noProof/>
            <w:sz w:val="20"/>
            <w:rPrChange w:id="184" w:author="DENOUAL Franck" w:date="2022-05-05T09:31:00Z">
              <w:rPr>
                <w:rFonts w:ascii="Courier" w:eastAsia="MS Mincho" w:hAnsi="Courier" w:cs="Times New Roman"/>
                <w:noProof/>
                <w:sz w:val="20"/>
                <w:lang w:val="fr-FR"/>
              </w:rPr>
            </w:rPrChange>
          </w:rPr>
          <w:br/>
        </w:r>
      </w:del>
    </w:p>
    <w:p w14:paraId="1406F0EA" w14:textId="76A5220E" w:rsidR="0019424B" w:rsidRPr="0019424B" w:rsidDel="005912AA" w:rsidRDefault="0019424B" w:rsidP="0019424B">
      <w:pPr>
        <w:widowControl/>
        <w:autoSpaceDE/>
        <w:autoSpaceDN/>
        <w:spacing w:before="120" w:after="120"/>
        <w:jc w:val="both"/>
        <w:rPr>
          <w:del w:id="185" w:author="DENOUAL Franck" w:date="2022-05-05T09:30:00Z"/>
          <w:rFonts w:ascii="Times New Roman" w:eastAsia="MS Mincho" w:hAnsi="Times New Roman" w:cs="Times New Roman"/>
          <w:sz w:val="24"/>
          <w:szCs w:val="24"/>
        </w:rPr>
      </w:pPr>
      <w:del w:id="186" w:author="DENOUAL Franck" w:date="2022-05-05T09:30:00Z">
        <w:r w:rsidRPr="0019424B" w:rsidDel="005912AA">
          <w:rPr>
            <w:rFonts w:ascii="Times New Roman" w:eastAsia="MS Mincho" w:hAnsi="Times New Roman" w:cs="Times New Roman"/>
            <w:sz w:val="24"/>
            <w:szCs w:val="24"/>
          </w:rPr>
          <w:delText>It is a requirement of bitstream conformance that:</w:delText>
        </w:r>
      </w:del>
    </w:p>
    <w:p w14:paraId="6954EB31" w14:textId="3DB768D5" w:rsidR="0019424B" w:rsidRPr="0019424B" w:rsidDel="005912AA" w:rsidRDefault="0019424B" w:rsidP="0019424B">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rPr>
          <w:del w:id="187" w:author="DENOUAL Franck" w:date="2022-05-05T09:30:00Z"/>
          <w:rFonts w:ascii="Courier" w:eastAsia="MS Mincho" w:hAnsi="Courier" w:cs="Times New Roman"/>
          <w:noProof/>
          <w:sz w:val="20"/>
          <w:lang w:val="en-GB"/>
        </w:rPr>
      </w:pPr>
      <w:del w:id="188" w:author="DENOUAL Franck" w:date="2022-05-05T09:30:00Z">
        <w:r w:rsidRPr="0019424B" w:rsidDel="005912AA">
          <w:rPr>
            <w:rFonts w:ascii="Courier" w:eastAsia="MS Mincho" w:hAnsi="Courier" w:cs="Times New Roman"/>
            <w:noProof/>
            <w:sz w:val="20"/>
            <w:lang w:val="en-GB"/>
          </w:rPr>
          <w:delText>qX</w:delText>
        </w:r>
        <w:r w:rsidRPr="0019424B" w:rsidDel="005912AA">
          <w:rPr>
            <w:rFonts w:ascii="Courier" w:eastAsia="MS Mincho" w:hAnsi="Courier" w:cs="Times New Roman"/>
            <w:noProof/>
            <w:sz w:val="20"/>
            <w:vertAlign w:val="superscript"/>
            <w:lang w:val="en-GB"/>
          </w:rPr>
          <w:delText>2</w:delText>
        </w:r>
        <w:r w:rsidRPr="0019424B" w:rsidDel="005912AA">
          <w:rPr>
            <w:rFonts w:ascii="Courier" w:eastAsia="MS Mincho" w:hAnsi="Courier" w:cs="Times New Roman"/>
            <w:noProof/>
            <w:sz w:val="20"/>
            <w:lang w:val="en-GB"/>
          </w:rPr>
          <w:delText xml:space="preserve"> + qY</w:delText>
        </w:r>
        <w:r w:rsidRPr="0019424B" w:rsidDel="005912AA">
          <w:rPr>
            <w:rFonts w:ascii="Courier" w:eastAsia="MS Mincho" w:hAnsi="Courier" w:cs="Times New Roman"/>
            <w:noProof/>
            <w:sz w:val="20"/>
            <w:vertAlign w:val="superscript"/>
            <w:lang w:val="en-GB"/>
          </w:rPr>
          <w:delText>2</w:delText>
        </w:r>
        <w:r w:rsidRPr="0019424B" w:rsidDel="005912AA">
          <w:rPr>
            <w:rFonts w:ascii="Courier" w:eastAsia="MS Mincho" w:hAnsi="Courier" w:cs="Times New Roman"/>
            <w:noProof/>
            <w:sz w:val="20"/>
            <w:lang w:val="en-GB"/>
          </w:rPr>
          <w:delText xml:space="preserve"> +qZ</w:delText>
        </w:r>
        <w:r w:rsidRPr="0019424B" w:rsidDel="005912AA">
          <w:rPr>
            <w:rFonts w:ascii="Courier" w:eastAsia="MS Mincho" w:hAnsi="Courier" w:cs="Times New Roman"/>
            <w:noProof/>
            <w:sz w:val="20"/>
            <w:vertAlign w:val="superscript"/>
            <w:lang w:val="en-GB"/>
          </w:rPr>
          <w:delText>2</w:delText>
        </w:r>
        <w:r w:rsidRPr="0019424B" w:rsidDel="005912AA">
          <w:rPr>
            <w:rFonts w:ascii="Courier" w:eastAsia="MS Mincho" w:hAnsi="Courier" w:cs="Times New Roman"/>
            <w:noProof/>
            <w:sz w:val="20"/>
            <w:lang w:val="en-GB"/>
          </w:rPr>
          <w:delText xml:space="preserve"> &lt;= 1</w:delText>
        </w:r>
        <w:r w:rsidRPr="0019424B" w:rsidDel="005912AA">
          <w:rPr>
            <w:rFonts w:ascii="Courier" w:eastAsia="MS Mincho" w:hAnsi="Courier" w:cs="Times New Roman"/>
            <w:noProof/>
            <w:sz w:val="20"/>
            <w:lang w:val="en-GB"/>
          </w:rPr>
          <w:br/>
        </w:r>
      </w:del>
    </w:p>
    <w:p w14:paraId="79CF9AC0" w14:textId="1F12DC7B" w:rsidR="0019424B" w:rsidRPr="0019424B" w:rsidDel="005912AA" w:rsidRDefault="0019424B" w:rsidP="0019424B">
      <w:pPr>
        <w:widowControl/>
        <w:autoSpaceDE/>
        <w:autoSpaceDN/>
        <w:spacing w:before="120" w:after="120"/>
        <w:jc w:val="both"/>
        <w:rPr>
          <w:del w:id="189" w:author="DENOUAL Franck" w:date="2022-05-05T09:30:00Z"/>
          <w:rFonts w:ascii="Times New Roman" w:eastAsia="MS Mincho" w:hAnsi="Times New Roman" w:cs="Times New Roman"/>
          <w:sz w:val="24"/>
          <w:szCs w:val="24"/>
        </w:rPr>
      </w:pPr>
      <w:del w:id="190" w:author="DENOUAL Franck" w:date="2022-05-05T09:30:00Z">
        <w:r w:rsidRPr="0019424B" w:rsidDel="005912AA">
          <w:rPr>
            <w:rFonts w:ascii="Times New Roman" w:eastAsia="MS Mincho" w:hAnsi="Times New Roman" w:cs="Times New Roman"/>
            <w:sz w:val="24"/>
            <w:szCs w:val="24"/>
          </w:rPr>
          <w:delText xml:space="preserve">The fourth component of the quaternion representation, </w:delText>
        </w:r>
        <w:r w:rsidRPr="0019424B" w:rsidDel="005912AA">
          <w:rPr>
            <w:rFonts w:ascii="Courier" w:eastAsia="MS Mincho" w:hAnsi="Courier" w:cs="Times New Roman"/>
            <w:noProof/>
            <w:sz w:val="20"/>
            <w:szCs w:val="20"/>
            <w:lang w:val="en-GB"/>
          </w:rPr>
          <w:delText>qW</w:delText>
        </w:r>
        <w:r w:rsidRPr="0019424B" w:rsidDel="005912AA">
          <w:rPr>
            <w:rFonts w:ascii="Times New Roman" w:eastAsia="MS Mincho" w:hAnsi="Times New Roman" w:cs="Times New Roman"/>
            <w:sz w:val="24"/>
            <w:szCs w:val="24"/>
          </w:rPr>
          <w:delText>, is computed as follows:</w:delText>
        </w:r>
      </w:del>
    </w:p>
    <w:p w14:paraId="2C70C3CB" w14:textId="430CE66E" w:rsidR="0019424B" w:rsidRPr="0019424B" w:rsidDel="005912AA" w:rsidRDefault="0019424B" w:rsidP="0019424B">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rPr>
          <w:del w:id="191" w:author="DENOUAL Franck" w:date="2022-05-05T09:30:00Z"/>
          <w:rFonts w:ascii="Courier" w:eastAsia="MS Mincho" w:hAnsi="Courier" w:cs="Times New Roman"/>
          <w:noProof/>
          <w:sz w:val="20"/>
          <w:lang w:val="en-GB"/>
        </w:rPr>
      </w:pPr>
      <w:del w:id="192" w:author="DENOUAL Franck" w:date="2022-05-05T09:30:00Z">
        <w:r w:rsidRPr="0019424B" w:rsidDel="005912AA">
          <w:rPr>
            <w:rFonts w:ascii="Courier" w:eastAsia="MS Mincho" w:hAnsi="Courier" w:cs="Times New Roman"/>
            <w:noProof/>
            <w:sz w:val="20"/>
            <w:lang w:val="en-GB"/>
          </w:rPr>
          <w:delText>qW = Sqrt( 1 – ( qX</w:delText>
        </w:r>
        <w:r w:rsidRPr="0019424B" w:rsidDel="005912AA">
          <w:rPr>
            <w:rFonts w:ascii="Courier" w:eastAsia="MS Mincho" w:hAnsi="Courier" w:cs="Times New Roman"/>
            <w:noProof/>
            <w:sz w:val="20"/>
            <w:vertAlign w:val="superscript"/>
            <w:lang w:val="en-GB"/>
          </w:rPr>
          <w:delText>2</w:delText>
        </w:r>
        <w:r w:rsidRPr="0019424B" w:rsidDel="005912AA">
          <w:rPr>
            <w:rFonts w:ascii="Courier" w:eastAsia="MS Mincho" w:hAnsi="Courier" w:cs="Times New Roman"/>
            <w:noProof/>
            <w:sz w:val="20"/>
            <w:lang w:val="en-GB"/>
          </w:rPr>
          <w:delText xml:space="preserve"> + qY</w:delText>
        </w:r>
        <w:r w:rsidRPr="0019424B" w:rsidDel="005912AA">
          <w:rPr>
            <w:rFonts w:ascii="Courier" w:eastAsia="MS Mincho" w:hAnsi="Courier" w:cs="Times New Roman"/>
            <w:noProof/>
            <w:sz w:val="20"/>
            <w:vertAlign w:val="superscript"/>
            <w:lang w:val="en-GB"/>
          </w:rPr>
          <w:delText>2</w:delText>
        </w:r>
        <w:r w:rsidRPr="0019424B" w:rsidDel="005912AA">
          <w:rPr>
            <w:rFonts w:ascii="Courier" w:eastAsia="MS Mincho" w:hAnsi="Courier" w:cs="Times New Roman"/>
            <w:noProof/>
            <w:sz w:val="20"/>
            <w:lang w:val="en-GB"/>
          </w:rPr>
          <w:delText xml:space="preserve"> + qZ</w:delText>
        </w:r>
        <w:r w:rsidRPr="0019424B" w:rsidDel="005912AA">
          <w:rPr>
            <w:rFonts w:ascii="Courier" w:eastAsia="MS Mincho" w:hAnsi="Courier" w:cs="Times New Roman"/>
            <w:noProof/>
            <w:sz w:val="20"/>
            <w:vertAlign w:val="superscript"/>
            <w:lang w:val="en-GB"/>
          </w:rPr>
          <w:delText>2</w:delText>
        </w:r>
        <w:r w:rsidRPr="0019424B" w:rsidDel="005912AA">
          <w:rPr>
            <w:rFonts w:ascii="Courier" w:eastAsia="MS Mincho" w:hAnsi="Courier" w:cs="Times New Roman"/>
            <w:noProof/>
            <w:sz w:val="20"/>
            <w:lang w:val="en-GB"/>
          </w:rPr>
          <w:delText xml:space="preserve"> ) )</w:delText>
        </w:r>
        <w:r w:rsidRPr="0019424B" w:rsidDel="005912AA">
          <w:rPr>
            <w:rFonts w:ascii="Courier" w:eastAsia="MS Mincho" w:hAnsi="Courier" w:cs="Times New Roman"/>
            <w:noProof/>
            <w:sz w:val="20"/>
            <w:lang w:val="en-GB"/>
          </w:rPr>
          <w:br/>
        </w:r>
      </w:del>
    </w:p>
    <w:p w14:paraId="7D1408F3" w14:textId="5BE1B0AC" w:rsidR="0019424B" w:rsidRPr="0019424B" w:rsidDel="005912AA" w:rsidRDefault="0019424B" w:rsidP="007C4BDB">
      <w:pPr>
        <w:keepNext/>
        <w:widowControl/>
        <w:numPr>
          <w:ilvl w:val="1"/>
          <w:numId w:val="26"/>
        </w:numPr>
        <w:autoSpaceDE/>
        <w:autoSpaceDN/>
        <w:spacing w:before="240" w:after="60"/>
        <w:ind w:left="576" w:hanging="576"/>
        <w:jc w:val="both"/>
        <w:outlineLvl w:val="1"/>
        <w:rPr>
          <w:del w:id="193" w:author="DENOUAL Franck" w:date="2022-05-05T09:30:00Z"/>
          <w:rFonts w:ascii="Times New Roman" w:eastAsia="Times New Roman" w:hAnsi="Times New Roman" w:cs="Times New Roman"/>
          <w:b/>
          <w:bCs/>
          <w:iCs/>
          <w:sz w:val="28"/>
          <w:szCs w:val="28"/>
        </w:rPr>
      </w:pPr>
      <w:bookmarkStart w:id="194" w:name="_Ref89099993"/>
      <w:bookmarkStart w:id="195" w:name="_Toc102635495"/>
      <w:del w:id="196" w:author="DENOUAL Franck" w:date="2022-05-05T09:30:00Z">
        <w:r w:rsidRPr="0019424B" w:rsidDel="005912AA">
          <w:rPr>
            <w:rFonts w:ascii="Times New Roman" w:eastAsia="Times New Roman" w:hAnsi="Times New Roman" w:cs="Times New Roman"/>
            <w:b/>
            <w:bCs/>
            <w:iCs/>
            <w:sz w:val="28"/>
            <w:szCs w:val="28"/>
          </w:rPr>
          <w:lastRenderedPageBreak/>
          <w:delText>Discussion</w:delText>
        </w:r>
        <w:bookmarkEnd w:id="194"/>
        <w:bookmarkEnd w:id="195"/>
      </w:del>
    </w:p>
    <w:p w14:paraId="04A85A0D" w14:textId="0EEBCA36" w:rsidR="0019424B" w:rsidRPr="0019424B" w:rsidDel="005912AA" w:rsidRDefault="0019424B" w:rsidP="0019424B">
      <w:pPr>
        <w:widowControl/>
        <w:autoSpaceDE/>
        <w:autoSpaceDN/>
        <w:spacing w:before="120" w:after="120"/>
        <w:jc w:val="both"/>
        <w:rPr>
          <w:del w:id="197" w:author="DENOUAL Franck" w:date="2022-05-05T09:30:00Z"/>
          <w:rFonts w:ascii="Times New Roman" w:eastAsia="MS Mincho" w:hAnsi="Times New Roman" w:cs="Times New Roman"/>
          <w:sz w:val="24"/>
          <w:szCs w:val="24"/>
        </w:rPr>
      </w:pPr>
      <w:del w:id="198" w:author="DENOUAL Franck" w:date="2022-05-05T09:30:00Z">
        <w:r w:rsidRPr="0019424B" w:rsidDel="005912AA">
          <w:rPr>
            <w:rFonts w:ascii="Times New Roman" w:eastAsia="MS Mincho" w:hAnsi="Times New Roman" w:cs="Times New Roman"/>
            <w:sz w:val="24"/>
            <w:szCs w:val="24"/>
          </w:rPr>
          <w:delText>For images, re-encoding, transcoding, and derivative creation are all common operations. Converting metadata to/from floating-point will be almost guaranteed to cause rounding errors, which we want to avoid when possible. For the camera extrinsics matrix, the units are in scene/real-world coordinates and it is therefore relatively easy to select a fixed denominator (µ or 1000000) that allows sufficient precision for all use-cases.</w:delText>
        </w:r>
      </w:del>
    </w:p>
    <w:p w14:paraId="49935D4B" w14:textId="71F53975" w:rsidR="0019424B" w:rsidRPr="0019424B" w:rsidDel="005912AA" w:rsidRDefault="0019424B" w:rsidP="0019424B">
      <w:pPr>
        <w:widowControl/>
        <w:autoSpaceDE/>
        <w:autoSpaceDN/>
        <w:spacing w:before="120" w:after="120"/>
        <w:jc w:val="both"/>
        <w:rPr>
          <w:del w:id="199" w:author="DENOUAL Franck" w:date="2022-05-05T09:30:00Z"/>
          <w:rFonts w:ascii="Times New Roman" w:eastAsia="MS Mincho" w:hAnsi="Times New Roman" w:cs="Times New Roman"/>
          <w:sz w:val="24"/>
          <w:szCs w:val="24"/>
        </w:rPr>
      </w:pPr>
      <w:del w:id="200" w:author="DENOUAL Franck" w:date="2022-05-05T09:30:00Z">
        <w:r w:rsidRPr="0019424B" w:rsidDel="005912AA">
          <w:rPr>
            <w:rFonts w:ascii="Times New Roman" w:eastAsia="MS Mincho" w:hAnsi="Times New Roman" w:cs="Times New Roman"/>
            <w:sz w:val="24"/>
            <w:szCs w:val="24"/>
          </w:rPr>
          <w:delText xml:space="preserve">For this reason, an integer-based representation has been used in this item property. Using an integer representation of the properties also matches what is done for other HEIF item properties. </w:delText>
        </w:r>
      </w:del>
    </w:p>
    <w:p w14:paraId="356EE568" w14:textId="2681937C" w:rsidR="0019424B" w:rsidRPr="0019424B" w:rsidDel="005912AA" w:rsidRDefault="0019424B" w:rsidP="0019424B">
      <w:pPr>
        <w:widowControl/>
        <w:autoSpaceDE/>
        <w:autoSpaceDN/>
        <w:spacing w:before="120" w:after="120"/>
        <w:jc w:val="both"/>
        <w:rPr>
          <w:del w:id="201" w:author="DENOUAL Franck" w:date="2022-05-05T09:30:00Z"/>
          <w:rFonts w:ascii="Times New Roman" w:eastAsia="MS Mincho" w:hAnsi="Times New Roman" w:cs="Times New Roman"/>
          <w:sz w:val="24"/>
          <w:szCs w:val="24"/>
        </w:rPr>
      </w:pPr>
      <w:del w:id="202" w:author="DENOUAL Franck" w:date="2022-05-05T09:30:00Z">
        <w:r w:rsidRPr="0019424B" w:rsidDel="005912AA">
          <w:rPr>
            <w:rFonts w:ascii="Times New Roman" w:eastAsia="MS Mincho" w:hAnsi="Times New Roman" w:cs="Times New Roman"/>
            <w:sz w:val="24"/>
            <w:szCs w:val="24"/>
          </w:rPr>
          <w:delText>Using µm as the unit combined with a 32-bit signed integer allows specifying a maximum spatial displacement in one axis of up to roughly 4 km with a fixed precision of 1 µm, which should be enough for most use-cases.</w:delText>
        </w:r>
      </w:del>
    </w:p>
    <w:p w14:paraId="7A63947B" w14:textId="25792CC6" w:rsidR="0019424B" w:rsidRPr="0019424B" w:rsidDel="005912AA" w:rsidRDefault="0019424B" w:rsidP="007C4BDB">
      <w:pPr>
        <w:keepNext/>
        <w:widowControl/>
        <w:numPr>
          <w:ilvl w:val="1"/>
          <w:numId w:val="26"/>
        </w:numPr>
        <w:autoSpaceDE/>
        <w:autoSpaceDN/>
        <w:spacing w:before="240" w:after="60"/>
        <w:ind w:left="576" w:hanging="576"/>
        <w:jc w:val="both"/>
        <w:outlineLvl w:val="1"/>
        <w:rPr>
          <w:del w:id="203" w:author="DENOUAL Franck" w:date="2022-05-05T09:30:00Z"/>
          <w:rFonts w:ascii="Times New Roman" w:eastAsia="Times New Roman" w:hAnsi="Times New Roman" w:cs="Times New Roman"/>
          <w:b/>
          <w:bCs/>
          <w:iCs/>
          <w:sz w:val="28"/>
          <w:szCs w:val="28"/>
        </w:rPr>
      </w:pPr>
      <w:bookmarkStart w:id="204" w:name="_Toc102635496"/>
      <w:del w:id="205" w:author="DENOUAL Franck" w:date="2022-05-05T09:30:00Z">
        <w:r w:rsidRPr="0019424B" w:rsidDel="005912AA">
          <w:rPr>
            <w:rFonts w:ascii="Times New Roman" w:eastAsia="Times New Roman" w:hAnsi="Times New Roman" w:cs="Times New Roman"/>
            <w:b/>
            <w:bCs/>
            <w:iCs/>
            <w:sz w:val="28"/>
            <w:szCs w:val="28"/>
          </w:rPr>
          <w:delText>Considerations for timed metadata</w:delText>
        </w:r>
        <w:bookmarkEnd w:id="204"/>
      </w:del>
    </w:p>
    <w:p w14:paraId="59441A62" w14:textId="7F5845A3" w:rsidR="0019424B" w:rsidRPr="0019424B" w:rsidDel="005912AA" w:rsidRDefault="0019424B" w:rsidP="0019424B">
      <w:pPr>
        <w:widowControl/>
        <w:autoSpaceDE/>
        <w:autoSpaceDN/>
        <w:spacing w:before="120" w:after="120"/>
        <w:jc w:val="both"/>
        <w:rPr>
          <w:del w:id="206" w:author="DENOUAL Franck" w:date="2022-05-05T09:30:00Z"/>
          <w:rFonts w:ascii="Times New Roman" w:eastAsia="MS Mincho" w:hAnsi="Times New Roman" w:cs="Times New Roman"/>
          <w:sz w:val="24"/>
          <w:szCs w:val="24"/>
        </w:rPr>
      </w:pPr>
      <w:del w:id="207" w:author="DENOUAL Franck" w:date="2022-05-05T09:30:00Z">
        <w:r w:rsidRPr="0019424B" w:rsidDel="005912AA">
          <w:rPr>
            <w:rFonts w:ascii="Times New Roman" w:eastAsia="MS Mincho" w:hAnsi="Times New Roman" w:cs="Times New Roman"/>
            <w:sz w:val="24"/>
            <w:szCs w:val="24"/>
          </w:rPr>
          <w:delText>It may be desirable to also be able to store camera extrinsics as timed metadata tracks. If so, it would be useful if the same structure could be used for both the item property and timed metadata.</w:delText>
        </w:r>
      </w:del>
    </w:p>
    <w:p w14:paraId="24B50A6E" w14:textId="2800222C" w:rsidR="0019424B" w:rsidRPr="0019424B" w:rsidDel="005912AA" w:rsidRDefault="0019424B" w:rsidP="0019424B">
      <w:pPr>
        <w:widowControl/>
        <w:autoSpaceDE/>
        <w:autoSpaceDN/>
        <w:spacing w:before="120" w:after="120"/>
        <w:jc w:val="both"/>
        <w:rPr>
          <w:del w:id="208" w:author="DENOUAL Franck" w:date="2022-05-05T09:30:00Z"/>
          <w:rFonts w:ascii="Times New Roman" w:eastAsia="MS Mincho" w:hAnsi="Times New Roman" w:cs="Times New Roman"/>
          <w:sz w:val="24"/>
          <w:szCs w:val="24"/>
        </w:rPr>
      </w:pPr>
      <w:del w:id="209" w:author="DENOUAL Franck" w:date="2022-05-05T09:30:00Z">
        <w:r w:rsidRPr="0019424B" w:rsidDel="005912AA">
          <w:rPr>
            <w:rFonts w:ascii="Times New Roman" w:eastAsia="MS Mincho" w:hAnsi="Times New Roman" w:cs="Times New Roman"/>
            <w:sz w:val="24"/>
            <w:szCs w:val="24"/>
          </w:rPr>
          <w:delText>To efficiently do that, the following changes are needed:</w:delText>
        </w:r>
      </w:del>
    </w:p>
    <w:p w14:paraId="505DD5DB" w14:textId="301DD305" w:rsidR="0019424B" w:rsidRPr="0019424B" w:rsidDel="005912AA" w:rsidRDefault="0019424B" w:rsidP="0019424B">
      <w:pPr>
        <w:widowControl/>
        <w:numPr>
          <w:ilvl w:val="0"/>
          <w:numId w:val="24"/>
        </w:numPr>
        <w:autoSpaceDE/>
        <w:autoSpaceDN/>
        <w:spacing w:before="120" w:after="120"/>
        <w:contextualSpacing/>
        <w:jc w:val="both"/>
        <w:rPr>
          <w:del w:id="210" w:author="DENOUAL Franck" w:date="2022-05-05T09:30:00Z"/>
          <w:rFonts w:ascii="Times New Roman" w:eastAsia="MS Mincho" w:hAnsi="Times New Roman" w:cs="Times New Roman"/>
          <w:sz w:val="24"/>
          <w:szCs w:val="24"/>
        </w:rPr>
      </w:pPr>
      <w:del w:id="211" w:author="DENOUAL Franck" w:date="2022-05-05T09:30:00Z">
        <w:r w:rsidRPr="0019424B" w:rsidDel="005912AA">
          <w:rPr>
            <w:rFonts w:ascii="Times New Roman" w:eastAsia="MS Mincho" w:hAnsi="Times New Roman" w:cs="Times New Roman"/>
            <w:sz w:val="24"/>
            <w:szCs w:val="24"/>
          </w:rPr>
          <w:delText>A variable bit-precision is needed so that the struct size can be kept down.</w:delText>
        </w:r>
      </w:del>
    </w:p>
    <w:p w14:paraId="3AE21FBB" w14:textId="52A173F6" w:rsidR="0019424B" w:rsidRPr="0019424B" w:rsidDel="005912AA" w:rsidRDefault="0019424B" w:rsidP="0019424B">
      <w:pPr>
        <w:widowControl/>
        <w:numPr>
          <w:ilvl w:val="0"/>
          <w:numId w:val="24"/>
        </w:numPr>
        <w:autoSpaceDE/>
        <w:autoSpaceDN/>
        <w:spacing w:before="120" w:after="120"/>
        <w:contextualSpacing/>
        <w:jc w:val="both"/>
        <w:rPr>
          <w:del w:id="212" w:author="DENOUAL Franck" w:date="2022-05-05T09:30:00Z"/>
          <w:rFonts w:ascii="Times New Roman" w:eastAsia="MS Mincho" w:hAnsi="Times New Roman" w:cs="Times New Roman"/>
          <w:sz w:val="24"/>
          <w:szCs w:val="24"/>
        </w:rPr>
      </w:pPr>
      <w:del w:id="213" w:author="DENOUAL Franck" w:date="2022-05-05T09:30:00Z">
        <w:r w:rsidRPr="0019424B" w:rsidDel="005912AA">
          <w:rPr>
            <w:rFonts w:ascii="Times New Roman" w:eastAsia="MS Mincho" w:hAnsi="Times New Roman" w:cs="Times New Roman"/>
            <w:sz w:val="24"/>
            <w:szCs w:val="24"/>
          </w:rPr>
          <w:delText xml:space="preserve">The unit of </w:delText>
        </w:r>
        <w:r w:rsidRPr="0019424B" w:rsidDel="005912AA">
          <w:rPr>
            <w:rFonts w:ascii="Courier" w:eastAsia="MS Mincho" w:hAnsi="Courier" w:cs="Times New Roman"/>
            <w:noProof/>
            <w:sz w:val="20"/>
            <w:szCs w:val="20"/>
            <w:lang w:val="en-GB"/>
          </w:rPr>
          <w:delText>pos_x</w:delText>
        </w:r>
        <w:r w:rsidRPr="0019424B" w:rsidDel="005912AA">
          <w:rPr>
            <w:rFonts w:ascii="Times New Roman" w:eastAsia="MS Mincho" w:hAnsi="Times New Roman" w:cs="Times New Roman"/>
            <w:sz w:val="24"/>
            <w:szCs w:val="24"/>
          </w:rPr>
          <w:delText xml:space="preserve">, </w:delText>
        </w:r>
        <w:r w:rsidRPr="0019424B" w:rsidDel="005912AA">
          <w:rPr>
            <w:rFonts w:ascii="Courier" w:eastAsia="MS Mincho" w:hAnsi="Courier" w:cs="Times New Roman"/>
            <w:noProof/>
            <w:sz w:val="20"/>
            <w:szCs w:val="20"/>
            <w:lang w:val="en-GB"/>
          </w:rPr>
          <w:delText>pos_y</w:delText>
        </w:r>
        <w:r w:rsidRPr="0019424B" w:rsidDel="005912AA">
          <w:rPr>
            <w:rFonts w:ascii="Times New Roman" w:eastAsia="MS Mincho" w:hAnsi="Times New Roman" w:cs="Times New Roman"/>
            <w:sz w:val="24"/>
            <w:szCs w:val="24"/>
          </w:rPr>
          <w:delText xml:space="preserve"> and </w:delText>
        </w:r>
        <w:r w:rsidRPr="0019424B" w:rsidDel="005912AA">
          <w:rPr>
            <w:rFonts w:ascii="Courier" w:eastAsia="MS Mincho" w:hAnsi="Courier" w:cs="Times New Roman"/>
            <w:noProof/>
            <w:sz w:val="20"/>
            <w:szCs w:val="20"/>
            <w:lang w:val="en-GB"/>
          </w:rPr>
          <w:delText>pos_z</w:delText>
        </w:r>
        <w:r w:rsidRPr="0019424B" w:rsidDel="005912AA">
          <w:rPr>
            <w:rFonts w:ascii="Times New Roman" w:eastAsia="MS Mincho" w:hAnsi="Times New Roman" w:cs="Times New Roman"/>
            <w:sz w:val="24"/>
            <w:szCs w:val="24"/>
          </w:rPr>
          <w:delText xml:space="preserve"> needs to be variable and not fixed to µm.</w:delText>
        </w:r>
      </w:del>
    </w:p>
    <w:p w14:paraId="0FE8155D" w14:textId="01BE6F11" w:rsidR="0019424B" w:rsidRPr="0019424B" w:rsidDel="005912AA" w:rsidRDefault="0019424B" w:rsidP="0019424B">
      <w:pPr>
        <w:widowControl/>
        <w:numPr>
          <w:ilvl w:val="0"/>
          <w:numId w:val="24"/>
        </w:numPr>
        <w:autoSpaceDE/>
        <w:autoSpaceDN/>
        <w:spacing w:before="120" w:after="120"/>
        <w:contextualSpacing/>
        <w:jc w:val="both"/>
        <w:rPr>
          <w:del w:id="214" w:author="DENOUAL Franck" w:date="2022-05-05T09:30:00Z"/>
          <w:rFonts w:ascii="Times New Roman" w:eastAsia="MS Mincho" w:hAnsi="Times New Roman" w:cs="Times New Roman"/>
          <w:sz w:val="24"/>
          <w:szCs w:val="24"/>
        </w:rPr>
      </w:pPr>
      <w:del w:id="215" w:author="DENOUAL Franck" w:date="2022-05-05T09:30:00Z">
        <w:r w:rsidRPr="0019424B" w:rsidDel="005912AA">
          <w:rPr>
            <w:rFonts w:ascii="Times New Roman" w:eastAsia="MS Mincho" w:hAnsi="Times New Roman" w:cs="Times New Roman"/>
            <w:sz w:val="24"/>
            <w:szCs w:val="24"/>
          </w:rPr>
          <w:delText xml:space="preserve">The denominator of </w:delText>
        </w:r>
        <w:r w:rsidRPr="0019424B" w:rsidDel="005912AA">
          <w:rPr>
            <w:rFonts w:ascii="Courier" w:eastAsia="MS Mincho" w:hAnsi="Courier" w:cs="Times New Roman"/>
            <w:noProof/>
            <w:sz w:val="20"/>
            <w:szCs w:val="20"/>
            <w:lang w:val="en-GB"/>
          </w:rPr>
          <w:delText>quat_x</w:delText>
        </w:r>
        <w:r w:rsidRPr="0019424B" w:rsidDel="005912AA">
          <w:rPr>
            <w:rFonts w:ascii="Times New Roman" w:eastAsia="MS Mincho" w:hAnsi="Times New Roman" w:cs="Times New Roman"/>
            <w:sz w:val="24"/>
            <w:szCs w:val="24"/>
          </w:rPr>
          <w:delText xml:space="preserve">, </w:delText>
        </w:r>
        <w:r w:rsidRPr="0019424B" w:rsidDel="005912AA">
          <w:rPr>
            <w:rFonts w:ascii="Courier" w:eastAsia="MS Mincho" w:hAnsi="Courier" w:cs="Times New Roman"/>
            <w:noProof/>
            <w:sz w:val="20"/>
            <w:szCs w:val="20"/>
            <w:lang w:val="en-GB"/>
          </w:rPr>
          <w:delText>quat_y</w:delText>
        </w:r>
        <w:r w:rsidRPr="0019424B" w:rsidDel="005912AA">
          <w:rPr>
            <w:rFonts w:ascii="Times New Roman" w:eastAsia="MS Mincho" w:hAnsi="Times New Roman" w:cs="Times New Roman"/>
            <w:sz w:val="24"/>
            <w:szCs w:val="24"/>
          </w:rPr>
          <w:delText xml:space="preserve"> and </w:delText>
        </w:r>
        <w:r w:rsidRPr="0019424B" w:rsidDel="005912AA">
          <w:rPr>
            <w:rFonts w:ascii="Courier" w:eastAsia="MS Mincho" w:hAnsi="Courier" w:cs="Times New Roman"/>
            <w:noProof/>
            <w:sz w:val="20"/>
            <w:szCs w:val="20"/>
            <w:lang w:val="en-GB"/>
          </w:rPr>
          <w:delText>quat_z</w:delText>
        </w:r>
        <w:r w:rsidRPr="0019424B" w:rsidDel="005912AA">
          <w:rPr>
            <w:rFonts w:ascii="Times New Roman" w:eastAsia="MS Mincho" w:hAnsi="Times New Roman" w:cs="Times New Roman"/>
            <w:sz w:val="24"/>
            <w:szCs w:val="24"/>
          </w:rPr>
          <w:delText xml:space="preserve"> needs to be variable.</w:delText>
        </w:r>
      </w:del>
    </w:p>
    <w:p w14:paraId="55884EC0" w14:textId="516A3A8D" w:rsidR="0019424B" w:rsidRPr="0019424B" w:rsidDel="005912AA" w:rsidRDefault="0019424B" w:rsidP="0019424B">
      <w:pPr>
        <w:widowControl/>
        <w:numPr>
          <w:ilvl w:val="0"/>
          <w:numId w:val="24"/>
        </w:numPr>
        <w:autoSpaceDE/>
        <w:autoSpaceDN/>
        <w:spacing w:before="120" w:after="120"/>
        <w:contextualSpacing/>
        <w:jc w:val="both"/>
        <w:rPr>
          <w:del w:id="216" w:author="DENOUAL Franck" w:date="2022-05-05T09:30:00Z"/>
          <w:rFonts w:ascii="Times New Roman" w:eastAsia="MS Mincho" w:hAnsi="Times New Roman" w:cs="Times New Roman"/>
          <w:sz w:val="24"/>
          <w:szCs w:val="24"/>
        </w:rPr>
      </w:pPr>
      <w:bookmarkStart w:id="217" w:name="_Ref89858337"/>
      <w:del w:id="218" w:author="DENOUAL Franck" w:date="2022-05-05T09:30:00Z">
        <w:r w:rsidRPr="0019424B" w:rsidDel="005912AA">
          <w:rPr>
            <w:rFonts w:ascii="Times New Roman" w:eastAsia="MS Mincho" w:hAnsi="Times New Roman" w:cs="Times New Roman"/>
            <w:sz w:val="24"/>
            <w:szCs w:val="24"/>
          </w:rPr>
          <w:delText>It needs to be possible to store predicted and absolute values.</w:delText>
        </w:r>
        <w:bookmarkEnd w:id="217"/>
      </w:del>
    </w:p>
    <w:p w14:paraId="6941FDE7" w14:textId="22B49B89" w:rsidR="0019424B" w:rsidRPr="0019424B" w:rsidDel="005912AA" w:rsidRDefault="0019424B" w:rsidP="0019424B">
      <w:pPr>
        <w:widowControl/>
        <w:autoSpaceDE/>
        <w:autoSpaceDN/>
        <w:spacing w:before="120" w:after="120"/>
        <w:jc w:val="both"/>
        <w:rPr>
          <w:del w:id="219" w:author="DENOUAL Franck" w:date="2022-05-05T09:30:00Z"/>
          <w:rFonts w:ascii="Times New Roman" w:eastAsia="MS Mincho" w:hAnsi="Times New Roman" w:cs="Times New Roman"/>
          <w:sz w:val="24"/>
          <w:szCs w:val="24"/>
        </w:rPr>
      </w:pPr>
      <w:del w:id="220" w:author="DENOUAL Franck" w:date="2022-05-05T09:30:00Z">
        <w:r w:rsidRPr="0019424B" w:rsidDel="005912AA">
          <w:rPr>
            <w:rFonts w:ascii="Times New Roman" w:eastAsia="MS Mincho" w:hAnsi="Times New Roman" w:cs="Times New Roman"/>
            <w:sz w:val="24"/>
            <w:szCs w:val="24"/>
          </w:rPr>
          <w:delText>A class like the following could be defined in 23090-7:</w:delText>
        </w:r>
      </w:del>
    </w:p>
    <w:p w14:paraId="7322B245" w14:textId="4FD05B8C" w:rsidR="00B85169" w:rsidRPr="00B85169" w:rsidDel="005912AA" w:rsidRDefault="0019424B" w:rsidP="00B85169">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rPr>
          <w:del w:id="221" w:author="DENOUAL Franck" w:date="2022-05-05T09:30:00Z"/>
          <w:rFonts w:ascii="Courier" w:eastAsia="MS Mincho" w:hAnsi="Courier" w:cs="Times New Roman"/>
          <w:noProof/>
          <w:sz w:val="20"/>
          <w:lang w:val="en-GB"/>
        </w:rPr>
      </w:pPr>
      <w:del w:id="222" w:author="DENOUAL Franck" w:date="2022-05-05T09:30:00Z">
        <w:r w:rsidRPr="0019424B" w:rsidDel="005912AA">
          <w:rPr>
            <w:rFonts w:ascii="Courier" w:eastAsia="MS Mincho" w:hAnsi="Courier" w:cs="Times New Roman"/>
            <w:noProof/>
            <w:sz w:val="20"/>
            <w:lang w:val="en-GB"/>
          </w:rPr>
          <w:delText xml:space="preserve">class CameraExtrinsics(unsigned char </w:delText>
        </w:r>
        <w:r w:rsidRPr="0019424B" w:rsidDel="005912AA">
          <w:rPr>
            <w:rFonts w:ascii="Courier" w:eastAsia="MS Mincho" w:hAnsi="Courier" w:cs="Times New Roman"/>
            <w:b/>
            <w:bCs/>
            <w:noProof/>
            <w:sz w:val="20"/>
            <w:lang w:val="en-GB"/>
          </w:rPr>
          <w:delText>abs_flag</w:delText>
        </w:r>
        <w:r w:rsidRPr="0019424B" w:rsidDel="005912AA">
          <w:rPr>
            <w:rFonts w:ascii="Courier" w:eastAsia="MS Mincho" w:hAnsi="Courier" w:cs="Times New Roman"/>
            <w:noProof/>
            <w:sz w:val="20"/>
            <w:lang w:val="en-GB"/>
          </w:rPr>
          <w:delText xml:space="preserve">, unsigned char </w:delText>
        </w:r>
        <w:r w:rsidRPr="0019424B" w:rsidDel="005912AA">
          <w:rPr>
            <w:rFonts w:ascii="Courier" w:eastAsia="MS Mincho" w:hAnsi="Courier" w:cs="Times New Roman"/>
            <w:b/>
            <w:bCs/>
            <w:noProof/>
            <w:sz w:val="20"/>
            <w:lang w:val="en-GB"/>
          </w:rPr>
          <w:delText>mode</w:delText>
        </w:r>
        <w:r w:rsidRPr="0019424B" w:rsidDel="005912AA">
          <w:rPr>
            <w:rFonts w:ascii="Courier" w:eastAsia="MS Mincho" w:hAnsi="Courier" w:cs="Times New Roman"/>
            <w:noProof/>
            <w:sz w:val="20"/>
            <w:lang w:val="en-GB"/>
          </w:rPr>
          <w:delText xml:space="preserve">, unsigned char </w:delText>
        </w:r>
        <w:r w:rsidRPr="0019424B" w:rsidDel="005912AA">
          <w:rPr>
            <w:rFonts w:ascii="Courier" w:eastAsia="MS Mincho" w:hAnsi="Courier" w:cs="Times New Roman"/>
            <w:b/>
            <w:bCs/>
            <w:noProof/>
            <w:sz w:val="20"/>
            <w:lang w:val="en-GB"/>
          </w:rPr>
          <w:delText>pos_bytes_minus1</w:delText>
        </w:r>
        <w:r w:rsidRPr="0019424B" w:rsidDel="005912AA">
          <w:rPr>
            <w:rFonts w:ascii="Courier" w:eastAsia="MS Mincho" w:hAnsi="Courier" w:cs="Times New Roman"/>
            <w:noProof/>
            <w:sz w:val="20"/>
            <w:lang w:val="en-GB"/>
          </w:rPr>
          <w:delText xml:space="preserve">, unsigned char </w:delText>
        </w:r>
        <w:r w:rsidRPr="0019424B" w:rsidDel="005912AA">
          <w:rPr>
            <w:rFonts w:ascii="Courier" w:eastAsia="MS Mincho" w:hAnsi="Courier" w:cs="Times New Roman"/>
            <w:b/>
            <w:bCs/>
            <w:noProof/>
            <w:sz w:val="20"/>
            <w:lang w:val="en-GB"/>
          </w:rPr>
          <w:delText>pos_unit</w:delText>
        </w:r>
        <w:r w:rsidRPr="0019424B" w:rsidDel="005912AA">
          <w:rPr>
            <w:rFonts w:ascii="Courier" w:eastAsia="MS Mincho" w:hAnsi="Courier" w:cs="Times New Roman"/>
            <w:noProof/>
            <w:sz w:val="20"/>
            <w:lang w:val="en-GB"/>
          </w:rPr>
          <w:delText xml:space="preserve">, unsigned char </w:delText>
        </w:r>
        <w:r w:rsidRPr="0019424B" w:rsidDel="005912AA">
          <w:rPr>
            <w:rFonts w:ascii="Courier" w:eastAsia="MS Mincho" w:hAnsi="Courier" w:cs="Times New Roman"/>
            <w:b/>
            <w:bCs/>
            <w:noProof/>
            <w:sz w:val="20"/>
            <w:lang w:val="en-GB"/>
          </w:rPr>
          <w:delText>quat_bytes_minus1</w:delText>
        </w:r>
        <w:r w:rsidRPr="0019424B" w:rsidDel="005912AA">
          <w:rPr>
            <w:rFonts w:ascii="Courier" w:eastAsia="MS Mincho" w:hAnsi="Courier" w:cs="Times New Roman"/>
            <w:noProof/>
            <w:sz w:val="20"/>
            <w:lang w:val="en-GB"/>
          </w:rPr>
          <w:delText xml:space="preserve">, unsigned char </w:delText>
        </w:r>
        <w:r w:rsidRPr="0019424B" w:rsidDel="005912AA">
          <w:rPr>
            <w:rFonts w:ascii="Courier" w:eastAsia="MS Mincho" w:hAnsi="Courier" w:cs="Times New Roman"/>
            <w:b/>
            <w:bCs/>
            <w:noProof/>
            <w:sz w:val="20"/>
            <w:lang w:val="en-GB"/>
          </w:rPr>
          <w:delText>quat_den_bits_minus1</w:delText>
        </w:r>
        <w:r w:rsidRPr="0019424B" w:rsidDel="005912AA">
          <w:rPr>
            <w:rFonts w:ascii="Courier" w:eastAsia="MS Mincho" w:hAnsi="Courier" w:cs="Times New Roman"/>
            <w:noProof/>
            <w:sz w:val="20"/>
            <w:lang w:val="en-GB"/>
          </w:rPr>
          <w:delText>) {</w:delText>
        </w:r>
        <w:r w:rsidRPr="0019424B" w:rsidDel="005912AA">
          <w:rPr>
            <w:rFonts w:ascii="Courier" w:eastAsia="MS Mincho" w:hAnsi="Courier" w:cs="Times New Roman"/>
            <w:noProof/>
            <w:sz w:val="20"/>
            <w:lang w:val="en-GB"/>
          </w:rPr>
          <w:br/>
        </w:r>
        <w:r w:rsidR="00B85169" w:rsidRPr="00B85169" w:rsidDel="005912AA">
          <w:rPr>
            <w:rFonts w:ascii="Courier" w:eastAsia="MS Mincho" w:hAnsi="Courier" w:cs="Times New Roman"/>
            <w:noProof/>
            <w:sz w:val="20"/>
            <w:lang w:val="en-GB"/>
          </w:rPr>
          <w:tab/>
          <w:delText>if(mode &amp; 0x1)</w:delText>
        </w:r>
        <w:r w:rsidR="00B85169" w:rsidRPr="00B85169" w:rsidDel="005912AA">
          <w:rPr>
            <w:rFonts w:ascii="Courier" w:eastAsia="MS Mincho" w:hAnsi="Courier" w:cs="Times New Roman"/>
            <w:noProof/>
            <w:sz w:val="20"/>
          </w:rPr>
          <w:delText xml:space="preserve"> </w:delText>
        </w:r>
        <w:r w:rsidR="00B85169" w:rsidRPr="00B85169" w:rsidDel="005912AA">
          <w:rPr>
            <w:rFonts w:ascii="Courier" w:eastAsia="MS Mincho" w:hAnsi="Courier" w:cs="Times New Roman"/>
            <w:noProof/>
            <w:sz w:val="20"/>
            <w:lang w:val="en-GB"/>
          </w:rPr>
          <w:delText>{</w:delText>
        </w:r>
        <w:r w:rsidR="00B85169" w:rsidRPr="00B85169" w:rsidDel="005912AA">
          <w:rPr>
            <w:rFonts w:ascii="Courier" w:eastAsia="MS Mincho" w:hAnsi="Courier" w:cs="Times New Roman"/>
            <w:noProof/>
            <w:sz w:val="20"/>
            <w:lang w:val="en-GB"/>
          </w:rPr>
          <w:br/>
        </w:r>
        <w:r w:rsidR="00B85169" w:rsidRPr="00B85169" w:rsidDel="005912AA">
          <w:rPr>
            <w:rFonts w:ascii="Courier" w:eastAsia="MS Mincho" w:hAnsi="Courier" w:cs="Times New Roman"/>
            <w:noProof/>
            <w:sz w:val="20"/>
            <w:lang w:val="en-GB"/>
          </w:rPr>
          <w:tab/>
        </w:r>
        <w:r w:rsidR="00B85169" w:rsidRPr="00B85169" w:rsidDel="005912AA">
          <w:rPr>
            <w:rFonts w:ascii="Courier" w:eastAsia="MS Mincho" w:hAnsi="Courier" w:cs="Times New Roman"/>
            <w:noProof/>
            <w:sz w:val="20"/>
            <w:lang w:val="en-GB"/>
          </w:rPr>
          <w:tab/>
          <w:delText>signed int((p</w:delText>
        </w:r>
        <w:r w:rsidR="00B85169" w:rsidRPr="00B85169" w:rsidDel="005912AA">
          <w:rPr>
            <w:rFonts w:ascii="Courier" w:eastAsia="MS Mincho" w:hAnsi="Courier" w:cs="Times New Roman"/>
            <w:noProof/>
            <w:sz w:val="20"/>
          </w:rPr>
          <w:delText>os</w:delText>
        </w:r>
        <w:r w:rsidR="00B85169" w:rsidRPr="00B85169" w:rsidDel="005912AA">
          <w:rPr>
            <w:rFonts w:ascii="Courier" w:eastAsia="MS Mincho" w:hAnsi="Courier" w:cs="Times New Roman"/>
            <w:noProof/>
            <w:sz w:val="20"/>
            <w:lang w:val="en-GB"/>
          </w:rPr>
          <w:delText xml:space="preserve">_bytes_minus1+1)*8) </w:delText>
        </w:r>
        <w:r w:rsidR="00B85169" w:rsidRPr="00B85169" w:rsidDel="005912AA">
          <w:rPr>
            <w:rFonts w:ascii="Courier" w:eastAsia="MS Mincho" w:hAnsi="Courier" w:cs="Times New Roman"/>
            <w:noProof/>
            <w:sz w:val="20"/>
          </w:rPr>
          <w:delText>pos_</w:delText>
        </w:r>
        <w:r w:rsidR="00B85169" w:rsidRPr="00B85169" w:rsidDel="005912AA">
          <w:rPr>
            <w:rFonts w:ascii="Courier" w:eastAsia="MS Mincho" w:hAnsi="Courier" w:cs="Times New Roman"/>
            <w:noProof/>
            <w:sz w:val="20"/>
            <w:lang w:val="en-GB"/>
          </w:rPr>
          <w:delText>x;</w:delText>
        </w:r>
        <w:r w:rsidR="00B85169" w:rsidRPr="00B85169" w:rsidDel="005912AA">
          <w:rPr>
            <w:rFonts w:ascii="Courier" w:eastAsia="MS Mincho" w:hAnsi="Courier" w:cs="Times New Roman"/>
            <w:noProof/>
            <w:sz w:val="20"/>
            <w:lang w:val="en-GB"/>
          </w:rPr>
          <w:br/>
        </w:r>
        <w:r w:rsidR="00B85169" w:rsidRPr="00B85169" w:rsidDel="005912AA">
          <w:rPr>
            <w:rFonts w:ascii="Courier" w:eastAsia="MS Mincho" w:hAnsi="Courier" w:cs="Times New Roman"/>
            <w:noProof/>
            <w:sz w:val="20"/>
            <w:lang w:val="en-GB"/>
          </w:rPr>
          <w:tab/>
          <w:delText>}</w:delText>
        </w:r>
        <w:r w:rsidR="00B85169" w:rsidRPr="00B85169" w:rsidDel="005912AA">
          <w:rPr>
            <w:rFonts w:ascii="Courier" w:eastAsia="MS Mincho" w:hAnsi="Courier" w:cs="Times New Roman"/>
            <w:noProof/>
            <w:sz w:val="20"/>
            <w:lang w:val="en-GB"/>
          </w:rPr>
          <w:br/>
        </w:r>
        <w:r w:rsidR="00B85169" w:rsidRPr="00B85169" w:rsidDel="005912AA">
          <w:rPr>
            <w:rFonts w:ascii="Courier" w:eastAsia="MS Mincho" w:hAnsi="Courier" w:cs="Times New Roman"/>
            <w:noProof/>
            <w:sz w:val="20"/>
            <w:lang w:val="en-GB"/>
          </w:rPr>
          <w:tab/>
          <w:delText>if(mode &amp; 0x2)</w:delText>
        </w:r>
        <w:r w:rsidR="00B85169" w:rsidRPr="00B85169" w:rsidDel="005912AA">
          <w:rPr>
            <w:rFonts w:ascii="Courier" w:eastAsia="MS Mincho" w:hAnsi="Courier" w:cs="Times New Roman"/>
            <w:noProof/>
            <w:sz w:val="20"/>
          </w:rPr>
          <w:delText xml:space="preserve"> </w:delText>
        </w:r>
        <w:r w:rsidR="00B85169" w:rsidRPr="00B85169" w:rsidDel="005912AA">
          <w:rPr>
            <w:rFonts w:ascii="Courier" w:eastAsia="MS Mincho" w:hAnsi="Courier" w:cs="Times New Roman"/>
            <w:noProof/>
            <w:sz w:val="20"/>
            <w:lang w:val="en-GB"/>
          </w:rPr>
          <w:delText>{</w:delText>
        </w:r>
        <w:r w:rsidR="00B85169" w:rsidRPr="00B85169" w:rsidDel="005912AA">
          <w:rPr>
            <w:rFonts w:ascii="Courier" w:eastAsia="MS Mincho" w:hAnsi="Courier" w:cs="Times New Roman"/>
            <w:noProof/>
            <w:sz w:val="20"/>
            <w:lang w:val="en-GB"/>
          </w:rPr>
          <w:br/>
        </w:r>
        <w:r w:rsidR="00B85169" w:rsidRPr="00B85169" w:rsidDel="005912AA">
          <w:rPr>
            <w:rFonts w:ascii="Courier" w:eastAsia="MS Mincho" w:hAnsi="Courier" w:cs="Times New Roman"/>
            <w:noProof/>
            <w:sz w:val="20"/>
            <w:lang w:val="en-GB"/>
          </w:rPr>
          <w:tab/>
        </w:r>
        <w:r w:rsidR="00B85169" w:rsidRPr="00B85169" w:rsidDel="005912AA">
          <w:rPr>
            <w:rFonts w:ascii="Courier" w:eastAsia="MS Mincho" w:hAnsi="Courier" w:cs="Times New Roman"/>
            <w:noProof/>
            <w:sz w:val="20"/>
            <w:lang w:val="en-GB"/>
          </w:rPr>
          <w:tab/>
          <w:delText>signed int((p</w:delText>
        </w:r>
        <w:r w:rsidR="00B85169" w:rsidRPr="00B85169" w:rsidDel="005912AA">
          <w:rPr>
            <w:rFonts w:ascii="Courier" w:eastAsia="MS Mincho" w:hAnsi="Courier" w:cs="Times New Roman"/>
            <w:noProof/>
            <w:sz w:val="20"/>
          </w:rPr>
          <w:delText>os</w:delText>
        </w:r>
        <w:r w:rsidR="00B85169" w:rsidRPr="00B85169" w:rsidDel="005912AA">
          <w:rPr>
            <w:rFonts w:ascii="Courier" w:eastAsia="MS Mincho" w:hAnsi="Courier" w:cs="Times New Roman"/>
            <w:noProof/>
            <w:sz w:val="20"/>
            <w:lang w:val="en-GB"/>
          </w:rPr>
          <w:delText xml:space="preserve">_bytes_minus1+1)*8) </w:delText>
        </w:r>
        <w:r w:rsidR="00B85169" w:rsidRPr="00B85169" w:rsidDel="005912AA">
          <w:rPr>
            <w:rFonts w:ascii="Courier" w:eastAsia="MS Mincho" w:hAnsi="Courier" w:cs="Times New Roman"/>
            <w:noProof/>
            <w:sz w:val="20"/>
          </w:rPr>
          <w:delText>pos_</w:delText>
        </w:r>
        <w:r w:rsidR="00B85169" w:rsidRPr="00B85169" w:rsidDel="005912AA">
          <w:rPr>
            <w:rFonts w:ascii="Courier" w:eastAsia="MS Mincho" w:hAnsi="Courier" w:cs="Times New Roman"/>
            <w:noProof/>
            <w:sz w:val="20"/>
            <w:lang w:val="en-GB"/>
          </w:rPr>
          <w:delText>y;</w:delText>
        </w:r>
        <w:r w:rsidR="00B85169" w:rsidRPr="00B85169" w:rsidDel="005912AA">
          <w:rPr>
            <w:rFonts w:ascii="Courier" w:eastAsia="MS Mincho" w:hAnsi="Courier" w:cs="Times New Roman"/>
            <w:noProof/>
            <w:sz w:val="20"/>
            <w:lang w:val="en-GB"/>
          </w:rPr>
          <w:br/>
        </w:r>
        <w:r w:rsidR="00B85169" w:rsidRPr="00B85169" w:rsidDel="005912AA">
          <w:rPr>
            <w:rFonts w:ascii="Courier" w:eastAsia="MS Mincho" w:hAnsi="Courier" w:cs="Times New Roman"/>
            <w:noProof/>
            <w:sz w:val="20"/>
            <w:lang w:val="en-GB"/>
          </w:rPr>
          <w:tab/>
          <w:delText>}</w:delText>
        </w:r>
        <w:r w:rsidR="00B85169" w:rsidRPr="00B85169" w:rsidDel="005912AA">
          <w:rPr>
            <w:rFonts w:ascii="Courier" w:eastAsia="MS Mincho" w:hAnsi="Courier" w:cs="Times New Roman"/>
            <w:noProof/>
            <w:sz w:val="20"/>
            <w:lang w:val="en-GB"/>
          </w:rPr>
          <w:br/>
        </w:r>
        <w:r w:rsidR="00B85169" w:rsidRPr="00B85169" w:rsidDel="005912AA">
          <w:rPr>
            <w:rFonts w:ascii="Courier" w:eastAsia="MS Mincho" w:hAnsi="Courier" w:cs="Times New Roman"/>
            <w:noProof/>
            <w:sz w:val="20"/>
            <w:lang w:val="en-GB"/>
          </w:rPr>
          <w:tab/>
          <w:delText>if(mode &amp; 0x4)</w:delText>
        </w:r>
        <w:r w:rsidR="00B85169" w:rsidRPr="00B85169" w:rsidDel="005912AA">
          <w:rPr>
            <w:rFonts w:ascii="Courier" w:eastAsia="MS Mincho" w:hAnsi="Courier" w:cs="Times New Roman"/>
            <w:noProof/>
            <w:sz w:val="20"/>
          </w:rPr>
          <w:delText xml:space="preserve"> </w:delText>
        </w:r>
        <w:r w:rsidR="00B85169" w:rsidRPr="00B85169" w:rsidDel="005912AA">
          <w:rPr>
            <w:rFonts w:ascii="Courier" w:eastAsia="MS Mincho" w:hAnsi="Courier" w:cs="Times New Roman"/>
            <w:noProof/>
            <w:sz w:val="20"/>
            <w:lang w:val="en-GB"/>
          </w:rPr>
          <w:delText>{</w:delText>
        </w:r>
        <w:r w:rsidR="00B85169" w:rsidRPr="00B85169" w:rsidDel="005912AA">
          <w:rPr>
            <w:rFonts w:ascii="Courier" w:eastAsia="MS Mincho" w:hAnsi="Courier" w:cs="Times New Roman"/>
            <w:noProof/>
            <w:sz w:val="20"/>
            <w:lang w:val="en-GB"/>
          </w:rPr>
          <w:br/>
        </w:r>
        <w:r w:rsidR="00B85169" w:rsidRPr="00B85169" w:rsidDel="005912AA">
          <w:rPr>
            <w:rFonts w:ascii="Courier" w:eastAsia="MS Mincho" w:hAnsi="Courier" w:cs="Times New Roman"/>
            <w:noProof/>
            <w:sz w:val="20"/>
            <w:lang w:val="en-GB"/>
          </w:rPr>
          <w:tab/>
        </w:r>
        <w:r w:rsidR="00B85169" w:rsidRPr="00B85169" w:rsidDel="005912AA">
          <w:rPr>
            <w:rFonts w:ascii="Courier" w:eastAsia="MS Mincho" w:hAnsi="Courier" w:cs="Times New Roman"/>
            <w:noProof/>
            <w:sz w:val="20"/>
            <w:lang w:val="en-GB"/>
          </w:rPr>
          <w:tab/>
          <w:delText>signed int((p</w:delText>
        </w:r>
        <w:r w:rsidR="00B85169" w:rsidRPr="00B85169" w:rsidDel="005912AA">
          <w:rPr>
            <w:rFonts w:ascii="Courier" w:eastAsia="MS Mincho" w:hAnsi="Courier" w:cs="Times New Roman"/>
            <w:noProof/>
            <w:sz w:val="20"/>
          </w:rPr>
          <w:delText>os</w:delText>
        </w:r>
        <w:r w:rsidR="00B85169" w:rsidRPr="00B85169" w:rsidDel="005912AA">
          <w:rPr>
            <w:rFonts w:ascii="Courier" w:eastAsia="MS Mincho" w:hAnsi="Courier" w:cs="Times New Roman"/>
            <w:noProof/>
            <w:sz w:val="20"/>
            <w:lang w:val="en-GB"/>
          </w:rPr>
          <w:delText xml:space="preserve">_bytes_minus1+1)*8) </w:delText>
        </w:r>
        <w:r w:rsidR="00B85169" w:rsidRPr="00B85169" w:rsidDel="005912AA">
          <w:rPr>
            <w:rFonts w:ascii="Courier" w:eastAsia="MS Mincho" w:hAnsi="Courier" w:cs="Times New Roman"/>
            <w:noProof/>
            <w:sz w:val="20"/>
          </w:rPr>
          <w:delText>pos_</w:delText>
        </w:r>
        <w:r w:rsidR="00B85169" w:rsidRPr="00B85169" w:rsidDel="005912AA">
          <w:rPr>
            <w:rFonts w:ascii="Courier" w:eastAsia="MS Mincho" w:hAnsi="Courier" w:cs="Times New Roman"/>
            <w:noProof/>
            <w:sz w:val="20"/>
            <w:lang w:val="en-GB"/>
          </w:rPr>
          <w:delText>z;</w:delText>
        </w:r>
        <w:r w:rsidR="00B85169" w:rsidRPr="00B85169" w:rsidDel="005912AA">
          <w:rPr>
            <w:rFonts w:ascii="Courier" w:eastAsia="MS Mincho" w:hAnsi="Courier" w:cs="Times New Roman"/>
            <w:noProof/>
            <w:sz w:val="20"/>
            <w:lang w:val="en-GB"/>
          </w:rPr>
          <w:br/>
        </w:r>
        <w:r w:rsidR="00B85169" w:rsidRPr="00B85169" w:rsidDel="005912AA">
          <w:rPr>
            <w:rFonts w:ascii="Courier" w:eastAsia="MS Mincho" w:hAnsi="Courier" w:cs="Times New Roman"/>
            <w:noProof/>
            <w:sz w:val="20"/>
            <w:lang w:val="en-GB"/>
          </w:rPr>
          <w:tab/>
          <w:delText>}</w:delText>
        </w:r>
        <w:r w:rsidR="00B85169" w:rsidRPr="00B85169" w:rsidDel="005912AA">
          <w:rPr>
            <w:rFonts w:ascii="Courier" w:eastAsia="MS Mincho" w:hAnsi="Courier" w:cs="Times New Roman"/>
            <w:noProof/>
            <w:sz w:val="20"/>
            <w:lang w:val="en-GB"/>
          </w:rPr>
          <w:br/>
        </w:r>
        <w:r w:rsidR="00B85169" w:rsidRPr="00B85169" w:rsidDel="005912AA">
          <w:rPr>
            <w:rFonts w:ascii="Courier" w:eastAsia="MS Mincho" w:hAnsi="Courier" w:cs="Times New Roman"/>
            <w:noProof/>
            <w:sz w:val="20"/>
            <w:lang w:val="en-GB"/>
          </w:rPr>
          <w:tab/>
          <w:delText>if(mode &amp; 0x8)</w:delText>
        </w:r>
        <w:r w:rsidR="00B85169" w:rsidRPr="00B85169" w:rsidDel="005912AA">
          <w:rPr>
            <w:rFonts w:ascii="Courier" w:eastAsia="MS Mincho" w:hAnsi="Courier" w:cs="Times New Roman"/>
            <w:noProof/>
            <w:sz w:val="20"/>
          </w:rPr>
          <w:delText xml:space="preserve"> </w:delText>
        </w:r>
        <w:r w:rsidR="00B85169" w:rsidRPr="00B85169" w:rsidDel="005912AA">
          <w:rPr>
            <w:rFonts w:ascii="Courier" w:eastAsia="MS Mincho" w:hAnsi="Courier" w:cs="Times New Roman"/>
            <w:noProof/>
            <w:sz w:val="20"/>
            <w:lang w:val="en-GB"/>
          </w:rPr>
          <w:delText>{</w:delText>
        </w:r>
        <w:r w:rsidR="00B85169" w:rsidRPr="00B85169" w:rsidDel="005912AA">
          <w:rPr>
            <w:rFonts w:ascii="Courier" w:eastAsia="MS Mincho" w:hAnsi="Courier" w:cs="Times New Roman"/>
            <w:noProof/>
            <w:sz w:val="20"/>
            <w:lang w:val="en-GB"/>
          </w:rPr>
          <w:br/>
        </w:r>
        <w:r w:rsidR="00B85169" w:rsidRPr="00B85169" w:rsidDel="005912AA">
          <w:rPr>
            <w:rFonts w:ascii="Courier" w:eastAsia="MS Mincho" w:hAnsi="Courier" w:cs="Times New Roman"/>
            <w:noProof/>
            <w:sz w:val="20"/>
            <w:lang w:val="en-GB"/>
          </w:rPr>
          <w:tab/>
        </w:r>
        <w:r w:rsidR="00B85169" w:rsidRPr="00B85169" w:rsidDel="005912AA">
          <w:rPr>
            <w:rFonts w:ascii="Courier" w:eastAsia="MS Mincho" w:hAnsi="Courier" w:cs="Times New Roman"/>
            <w:noProof/>
            <w:sz w:val="20"/>
            <w:lang w:val="en-GB"/>
          </w:rPr>
          <w:tab/>
          <w:delText>signed int((</w:delText>
        </w:r>
        <w:r w:rsidR="00B85169" w:rsidRPr="00B85169" w:rsidDel="005912AA">
          <w:rPr>
            <w:rFonts w:ascii="Courier" w:eastAsia="MS Mincho" w:hAnsi="Courier" w:cs="Times New Roman"/>
            <w:noProof/>
            <w:sz w:val="20"/>
          </w:rPr>
          <w:delText>quat</w:delText>
        </w:r>
        <w:r w:rsidR="00B85169" w:rsidRPr="00B85169" w:rsidDel="005912AA">
          <w:rPr>
            <w:rFonts w:ascii="Courier" w:eastAsia="MS Mincho" w:hAnsi="Courier" w:cs="Times New Roman"/>
            <w:noProof/>
            <w:sz w:val="20"/>
            <w:lang w:val="en-GB"/>
          </w:rPr>
          <w:delText>_bytes_minus1+1)*8) quat_x;</w:delText>
        </w:r>
        <w:r w:rsidR="00B85169" w:rsidRPr="00B85169" w:rsidDel="005912AA">
          <w:rPr>
            <w:rFonts w:ascii="Courier" w:eastAsia="MS Mincho" w:hAnsi="Courier" w:cs="Times New Roman"/>
            <w:noProof/>
            <w:sz w:val="20"/>
            <w:lang w:val="en-GB"/>
          </w:rPr>
          <w:br/>
        </w:r>
        <w:r w:rsidR="00B85169" w:rsidRPr="00B85169" w:rsidDel="005912AA">
          <w:rPr>
            <w:rFonts w:ascii="Courier" w:eastAsia="MS Mincho" w:hAnsi="Courier" w:cs="Times New Roman"/>
            <w:noProof/>
            <w:sz w:val="20"/>
            <w:lang w:val="en-GB"/>
          </w:rPr>
          <w:tab/>
        </w:r>
        <w:r w:rsidR="00B85169" w:rsidRPr="00B85169" w:rsidDel="005912AA">
          <w:rPr>
            <w:rFonts w:ascii="Courier" w:eastAsia="MS Mincho" w:hAnsi="Courier" w:cs="Times New Roman"/>
            <w:noProof/>
            <w:sz w:val="20"/>
            <w:lang w:val="en-GB"/>
          </w:rPr>
          <w:tab/>
          <w:delText>signed int((</w:delText>
        </w:r>
        <w:r w:rsidR="00B85169" w:rsidRPr="00B85169" w:rsidDel="005912AA">
          <w:rPr>
            <w:rFonts w:ascii="Courier" w:eastAsia="MS Mincho" w:hAnsi="Courier" w:cs="Times New Roman"/>
            <w:noProof/>
            <w:sz w:val="20"/>
          </w:rPr>
          <w:delText>quat</w:delText>
        </w:r>
        <w:r w:rsidR="00B85169" w:rsidRPr="00B85169" w:rsidDel="005912AA">
          <w:rPr>
            <w:rFonts w:ascii="Courier" w:eastAsia="MS Mincho" w:hAnsi="Courier" w:cs="Times New Roman"/>
            <w:noProof/>
            <w:sz w:val="20"/>
            <w:lang w:val="en-GB"/>
          </w:rPr>
          <w:delText>_bytes_minus1+1)*8) quat_y;</w:delText>
        </w:r>
        <w:r w:rsidR="00B85169" w:rsidRPr="00B85169" w:rsidDel="005912AA">
          <w:rPr>
            <w:rFonts w:ascii="Courier" w:eastAsia="MS Mincho" w:hAnsi="Courier" w:cs="Times New Roman"/>
            <w:noProof/>
            <w:sz w:val="20"/>
            <w:lang w:val="en-GB"/>
          </w:rPr>
          <w:br/>
        </w:r>
        <w:r w:rsidR="00B85169" w:rsidRPr="00B85169" w:rsidDel="005912AA">
          <w:rPr>
            <w:rFonts w:ascii="Courier" w:eastAsia="MS Mincho" w:hAnsi="Courier" w:cs="Times New Roman"/>
            <w:noProof/>
            <w:sz w:val="20"/>
            <w:lang w:val="en-GB"/>
          </w:rPr>
          <w:tab/>
        </w:r>
        <w:r w:rsidR="00B85169" w:rsidRPr="00B85169" w:rsidDel="005912AA">
          <w:rPr>
            <w:rFonts w:ascii="Courier" w:eastAsia="MS Mincho" w:hAnsi="Courier" w:cs="Times New Roman"/>
            <w:noProof/>
            <w:sz w:val="20"/>
            <w:lang w:val="en-GB"/>
          </w:rPr>
          <w:tab/>
          <w:delText>signed int((</w:delText>
        </w:r>
        <w:r w:rsidR="00B85169" w:rsidRPr="00B85169" w:rsidDel="005912AA">
          <w:rPr>
            <w:rFonts w:ascii="Courier" w:eastAsia="MS Mincho" w:hAnsi="Courier" w:cs="Times New Roman"/>
            <w:noProof/>
            <w:sz w:val="20"/>
          </w:rPr>
          <w:delText>quat</w:delText>
        </w:r>
        <w:r w:rsidR="00B85169" w:rsidRPr="00B85169" w:rsidDel="005912AA">
          <w:rPr>
            <w:rFonts w:ascii="Courier" w:eastAsia="MS Mincho" w:hAnsi="Courier" w:cs="Times New Roman"/>
            <w:noProof/>
            <w:sz w:val="20"/>
            <w:lang w:val="en-GB"/>
          </w:rPr>
          <w:delText>_bytes_minus1+1)*8) quat_z;</w:delText>
        </w:r>
        <w:r w:rsidR="00B85169" w:rsidRPr="00B85169" w:rsidDel="005912AA">
          <w:rPr>
            <w:rFonts w:ascii="Courier" w:eastAsia="MS Mincho" w:hAnsi="Courier" w:cs="Times New Roman"/>
            <w:noProof/>
            <w:sz w:val="20"/>
            <w:lang w:val="en-GB"/>
          </w:rPr>
          <w:br/>
        </w:r>
        <w:r w:rsidR="00B85169" w:rsidRPr="00B85169" w:rsidDel="005912AA">
          <w:rPr>
            <w:rFonts w:ascii="Courier" w:eastAsia="MS Mincho" w:hAnsi="Courier" w:cs="Times New Roman"/>
            <w:noProof/>
            <w:sz w:val="20"/>
            <w:lang w:val="en-GB"/>
          </w:rPr>
          <w:tab/>
          <w:delText>}</w:delText>
        </w:r>
        <w:r w:rsidR="00B85169" w:rsidRPr="00B85169" w:rsidDel="005912AA">
          <w:rPr>
            <w:rFonts w:ascii="Courier" w:eastAsia="MS Mincho" w:hAnsi="Courier" w:cs="Times New Roman"/>
            <w:noProof/>
            <w:sz w:val="20"/>
            <w:lang w:val="en-GB"/>
          </w:rPr>
          <w:br/>
          <w:delText>};</w:delText>
        </w:r>
      </w:del>
    </w:p>
    <w:p w14:paraId="2C1FC54C" w14:textId="5F84D221" w:rsidR="0019424B" w:rsidRPr="0019424B" w:rsidDel="005912AA" w:rsidRDefault="0019424B" w:rsidP="00B85169">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rPr>
          <w:del w:id="223" w:author="DENOUAL Franck" w:date="2022-05-05T09:30:00Z"/>
          <w:rFonts w:ascii="Times New Roman" w:eastAsia="MS Mincho" w:hAnsi="Times New Roman" w:cs="Times New Roman"/>
          <w:sz w:val="24"/>
          <w:szCs w:val="24"/>
          <w:lang w:val="en-GB"/>
        </w:rPr>
      </w:pPr>
      <w:del w:id="224" w:author="DENOUAL Franck" w:date="2022-05-05T09:30:00Z">
        <w:r w:rsidRPr="0019424B" w:rsidDel="005912AA">
          <w:rPr>
            <w:rFonts w:ascii="Times New Roman" w:eastAsia="MS Mincho" w:hAnsi="Times New Roman" w:cs="Times New Roman"/>
            <w:sz w:val="24"/>
            <w:szCs w:val="24"/>
            <w:lang w:val="en-GB"/>
          </w:rPr>
          <w:delText>Where:</w:delText>
        </w:r>
      </w:del>
    </w:p>
    <w:p w14:paraId="59E0C60E" w14:textId="22638CCC" w:rsidR="0019424B" w:rsidRPr="0019424B" w:rsidDel="005912AA" w:rsidRDefault="0019424B" w:rsidP="0019424B">
      <w:pPr>
        <w:widowControl/>
        <w:autoSpaceDE/>
        <w:autoSpaceDN/>
        <w:spacing w:before="120" w:after="120"/>
        <w:jc w:val="both"/>
        <w:rPr>
          <w:del w:id="225" w:author="DENOUAL Franck" w:date="2022-05-05T09:30:00Z"/>
          <w:rFonts w:ascii="Times New Roman" w:eastAsia="MS Mincho" w:hAnsi="Times New Roman" w:cs="Times New Roman"/>
          <w:sz w:val="24"/>
          <w:szCs w:val="24"/>
          <w:lang w:val="en-GB"/>
        </w:rPr>
      </w:pPr>
      <w:del w:id="226" w:author="DENOUAL Franck" w:date="2022-05-05T09:30:00Z">
        <w:r w:rsidRPr="0019424B" w:rsidDel="005912AA">
          <w:rPr>
            <w:rFonts w:ascii="Courier" w:eastAsia="MS Mincho" w:hAnsi="Courier" w:cs="Times New Roman"/>
            <w:b/>
            <w:bCs/>
            <w:noProof/>
            <w:sz w:val="20"/>
            <w:szCs w:val="20"/>
            <w:lang w:val="en-GB"/>
          </w:rPr>
          <w:delText>abs_flag</w:delText>
        </w:r>
        <w:r w:rsidRPr="0019424B" w:rsidDel="005912AA">
          <w:rPr>
            <w:rFonts w:ascii="Times New Roman" w:eastAsia="MS Mincho" w:hAnsi="Times New Roman" w:cs="Times New Roman"/>
            <w:b/>
            <w:bCs/>
            <w:sz w:val="24"/>
            <w:szCs w:val="24"/>
            <w:lang w:val="en-GB"/>
          </w:rPr>
          <w:delText>:</w:delText>
        </w:r>
        <w:r w:rsidRPr="0019424B" w:rsidDel="005912AA">
          <w:rPr>
            <w:rFonts w:ascii="Times New Roman" w:eastAsia="MS Mincho" w:hAnsi="Times New Roman" w:cs="Times New Roman"/>
            <w:sz w:val="24"/>
            <w:szCs w:val="24"/>
            <w:lang w:val="en-GB"/>
          </w:rPr>
          <w:delText xml:space="preserve"> If 1, absolute position and orientation is specified. If 0, the specified values are added relative to the previously coded position and orientation.</w:delText>
        </w:r>
      </w:del>
    </w:p>
    <w:p w14:paraId="1F1AF1F0" w14:textId="0BA26D0B" w:rsidR="0019424B" w:rsidRPr="0019424B" w:rsidDel="005912AA" w:rsidRDefault="0019424B" w:rsidP="0019424B">
      <w:pPr>
        <w:widowControl/>
        <w:autoSpaceDE/>
        <w:autoSpaceDN/>
        <w:spacing w:before="120" w:after="120"/>
        <w:jc w:val="both"/>
        <w:rPr>
          <w:del w:id="227" w:author="DENOUAL Franck" w:date="2022-05-05T09:30:00Z"/>
          <w:rFonts w:ascii="Times New Roman" w:eastAsia="MS Mincho" w:hAnsi="Times New Roman" w:cs="Times New Roman"/>
          <w:sz w:val="24"/>
          <w:szCs w:val="24"/>
          <w:lang w:val="en-GB"/>
        </w:rPr>
      </w:pPr>
      <w:del w:id="228" w:author="DENOUAL Franck" w:date="2022-05-05T09:30:00Z">
        <w:r w:rsidRPr="0019424B" w:rsidDel="005912AA">
          <w:rPr>
            <w:rFonts w:ascii="Courier" w:eastAsia="MS Mincho" w:hAnsi="Courier" w:cs="Times New Roman"/>
            <w:b/>
            <w:bCs/>
            <w:noProof/>
            <w:sz w:val="20"/>
            <w:szCs w:val="20"/>
            <w:lang w:val="en-GB"/>
          </w:rPr>
          <w:delText>mode</w:delText>
        </w:r>
        <w:r w:rsidRPr="0019424B" w:rsidDel="005912AA">
          <w:rPr>
            <w:rFonts w:ascii="Times New Roman" w:eastAsia="MS Mincho" w:hAnsi="Times New Roman" w:cs="Times New Roman"/>
            <w:sz w:val="24"/>
            <w:szCs w:val="24"/>
            <w:lang w:val="en-GB"/>
          </w:rPr>
          <w:delText>: Signalling mode; Valid values are:</w:delText>
        </w:r>
      </w:del>
    </w:p>
    <w:p w14:paraId="67C03869" w14:textId="2075D476" w:rsidR="0019424B" w:rsidRPr="0019424B" w:rsidDel="005912AA" w:rsidRDefault="00B85169" w:rsidP="0019424B">
      <w:pPr>
        <w:widowControl/>
        <w:autoSpaceDE/>
        <w:autoSpaceDN/>
        <w:spacing w:before="120" w:after="120"/>
        <w:ind w:left="1080" w:hanging="540"/>
        <w:jc w:val="both"/>
        <w:rPr>
          <w:del w:id="229" w:author="DENOUAL Franck" w:date="2022-05-05T09:30:00Z"/>
          <w:rFonts w:ascii="Courier" w:eastAsia="MS Mincho" w:hAnsi="Courier" w:cs="Times New Roman"/>
          <w:noProof/>
          <w:sz w:val="20"/>
          <w:szCs w:val="20"/>
          <w:lang w:val="en-GB"/>
        </w:rPr>
      </w:pPr>
      <w:del w:id="230" w:author="DENOUAL Franck" w:date="2022-05-05T09:30:00Z">
        <w:r w:rsidDel="005912AA">
          <w:rPr>
            <w:rFonts w:ascii="Courier" w:eastAsia="MS Mincho" w:hAnsi="Courier" w:cs="Times New Roman"/>
            <w:noProof/>
            <w:sz w:val="20"/>
            <w:szCs w:val="20"/>
            <w:lang w:val="en-GB"/>
          </w:rPr>
          <w:delText>[</w:delText>
        </w:r>
        <w:r w:rsidR="0019424B" w:rsidRPr="0019424B" w:rsidDel="005912AA">
          <w:rPr>
            <w:rFonts w:ascii="Courier" w:eastAsia="MS Mincho" w:hAnsi="Courier" w:cs="Times New Roman"/>
            <w:noProof/>
            <w:sz w:val="20"/>
            <w:szCs w:val="20"/>
            <w:lang w:val="en-GB"/>
          </w:rPr>
          <w:delText>1</w:delText>
        </w:r>
        <w:r w:rsidDel="005912AA">
          <w:rPr>
            <w:rFonts w:ascii="Courier" w:eastAsia="MS Mincho" w:hAnsi="Courier" w:cs="Times New Roman"/>
            <w:noProof/>
            <w:sz w:val="20"/>
            <w:szCs w:val="20"/>
            <w:lang w:val="en-GB"/>
          </w:rPr>
          <w:delText>, 7</w:delText>
        </w:r>
        <w:r w:rsidR="00B7067F" w:rsidDel="005912AA">
          <w:rPr>
            <w:rFonts w:ascii="Courier" w:eastAsia="MS Mincho" w:hAnsi="Courier" w:cs="Times New Roman"/>
            <w:noProof/>
            <w:sz w:val="20"/>
            <w:szCs w:val="20"/>
            <w:lang w:val="en-GB"/>
          </w:rPr>
          <w:delText>]</w:delText>
        </w:r>
        <w:r w:rsidR="0019424B" w:rsidRPr="0019424B" w:rsidDel="005912AA">
          <w:rPr>
            <w:rFonts w:ascii="Times New Roman" w:eastAsia="MS Mincho" w:hAnsi="Times New Roman" w:cs="Times New Roman"/>
            <w:sz w:val="24"/>
            <w:szCs w:val="24"/>
            <w:lang w:val="en-GB"/>
          </w:rPr>
          <w:delText>:</w:delText>
        </w:r>
        <w:r w:rsidR="0019424B" w:rsidRPr="0019424B" w:rsidDel="005912AA">
          <w:rPr>
            <w:rFonts w:ascii="Times New Roman" w:eastAsia="MS Mincho" w:hAnsi="Times New Roman" w:cs="Times New Roman"/>
            <w:sz w:val="24"/>
            <w:szCs w:val="24"/>
            <w:lang w:val="en-GB"/>
          </w:rPr>
          <w:tab/>
          <w:delText>Only the position is signalled</w:delText>
        </w:r>
        <w:r w:rsidR="0019424B" w:rsidRPr="0019424B" w:rsidDel="005912AA">
          <w:rPr>
            <w:rFonts w:ascii="Times New Roman" w:eastAsia="MS Mincho" w:hAnsi="Times New Roman" w:cs="Times New Roman"/>
            <w:sz w:val="24"/>
            <w:szCs w:val="24"/>
          </w:rPr>
          <w:delText>.</w:delText>
        </w:r>
      </w:del>
    </w:p>
    <w:p w14:paraId="5D6EE641" w14:textId="4DDD9A3B" w:rsidR="0019424B" w:rsidRPr="0019424B" w:rsidDel="005912AA" w:rsidRDefault="00B7067F" w:rsidP="0019424B">
      <w:pPr>
        <w:widowControl/>
        <w:autoSpaceDE/>
        <w:autoSpaceDN/>
        <w:spacing w:before="120" w:after="120"/>
        <w:ind w:left="1080" w:hanging="540"/>
        <w:jc w:val="both"/>
        <w:rPr>
          <w:del w:id="231" w:author="DENOUAL Franck" w:date="2022-05-05T09:30:00Z"/>
          <w:rFonts w:ascii="Times New Roman" w:eastAsia="MS Mincho" w:hAnsi="Times New Roman" w:cs="Times New Roman"/>
          <w:sz w:val="24"/>
          <w:szCs w:val="24"/>
          <w:lang w:val="en-GB"/>
        </w:rPr>
      </w:pPr>
      <w:del w:id="232" w:author="DENOUAL Franck" w:date="2022-05-05T09:30:00Z">
        <w:r w:rsidDel="005912AA">
          <w:rPr>
            <w:rFonts w:ascii="Courier" w:eastAsia="MS Mincho" w:hAnsi="Courier" w:cs="Times New Roman"/>
            <w:noProof/>
            <w:sz w:val="20"/>
            <w:szCs w:val="20"/>
            <w:lang w:val="en-GB"/>
          </w:rPr>
          <w:delText>8</w:delText>
        </w:r>
        <w:r w:rsidR="0019424B" w:rsidRPr="0019424B" w:rsidDel="005912AA">
          <w:rPr>
            <w:rFonts w:ascii="Times New Roman" w:eastAsia="MS Mincho" w:hAnsi="Times New Roman" w:cs="Times New Roman"/>
            <w:sz w:val="24"/>
            <w:szCs w:val="24"/>
          </w:rPr>
          <w:delText>:</w:delText>
        </w:r>
        <w:r w:rsidR="0019424B" w:rsidRPr="0019424B" w:rsidDel="005912AA">
          <w:rPr>
            <w:rFonts w:ascii="Times New Roman" w:eastAsia="MS Mincho" w:hAnsi="Times New Roman" w:cs="Times New Roman"/>
            <w:sz w:val="24"/>
            <w:szCs w:val="24"/>
            <w:lang w:val="en-GB"/>
          </w:rPr>
          <w:tab/>
          <w:delText xml:space="preserve">Only </w:delText>
        </w:r>
        <w:r w:rsidDel="005912AA">
          <w:rPr>
            <w:rFonts w:ascii="Times New Roman" w:eastAsia="MS Mincho" w:hAnsi="Times New Roman" w:cs="Times New Roman"/>
            <w:sz w:val="24"/>
            <w:szCs w:val="24"/>
            <w:lang w:val="en-GB"/>
          </w:rPr>
          <w:delText xml:space="preserve">the </w:delText>
        </w:r>
        <w:r w:rsidR="0019424B" w:rsidRPr="0019424B" w:rsidDel="005912AA">
          <w:rPr>
            <w:rFonts w:ascii="Times New Roman" w:eastAsia="MS Mincho" w:hAnsi="Times New Roman" w:cs="Times New Roman"/>
            <w:sz w:val="24"/>
            <w:szCs w:val="24"/>
            <w:lang w:val="en-GB"/>
          </w:rPr>
          <w:delText>orientation is signalled.</w:delText>
        </w:r>
      </w:del>
    </w:p>
    <w:p w14:paraId="028443F4" w14:textId="0DCE4400" w:rsidR="0019424B" w:rsidRPr="0019424B" w:rsidDel="005912AA" w:rsidRDefault="00B7067F" w:rsidP="0019424B">
      <w:pPr>
        <w:widowControl/>
        <w:autoSpaceDE/>
        <w:autoSpaceDN/>
        <w:spacing w:before="120" w:after="120"/>
        <w:ind w:left="1080" w:hanging="540"/>
        <w:jc w:val="both"/>
        <w:rPr>
          <w:del w:id="233" w:author="DENOUAL Franck" w:date="2022-05-05T09:30:00Z"/>
          <w:rFonts w:ascii="Times New Roman" w:eastAsia="MS Mincho" w:hAnsi="Times New Roman" w:cs="Times New Roman"/>
          <w:sz w:val="24"/>
          <w:szCs w:val="24"/>
          <w:lang w:val="en-GB"/>
        </w:rPr>
      </w:pPr>
      <w:del w:id="234" w:author="DENOUAL Franck" w:date="2022-05-05T09:30:00Z">
        <w:r w:rsidDel="005912AA">
          <w:rPr>
            <w:rFonts w:ascii="Courier" w:eastAsia="MS Mincho" w:hAnsi="Courier" w:cs="Times New Roman"/>
            <w:noProof/>
            <w:sz w:val="20"/>
            <w:szCs w:val="20"/>
            <w:lang w:val="en-GB"/>
          </w:rPr>
          <w:lastRenderedPageBreak/>
          <w:delText>[9, 15]</w:delText>
        </w:r>
        <w:r w:rsidR="0019424B" w:rsidRPr="0019424B" w:rsidDel="005912AA">
          <w:rPr>
            <w:rFonts w:ascii="Times New Roman" w:eastAsia="MS Mincho" w:hAnsi="Times New Roman" w:cs="Times New Roman"/>
            <w:sz w:val="24"/>
            <w:szCs w:val="24"/>
          </w:rPr>
          <w:delText>:</w:delText>
        </w:r>
        <w:r w:rsidDel="005912AA">
          <w:rPr>
            <w:rFonts w:ascii="Times New Roman" w:eastAsia="MS Mincho" w:hAnsi="Times New Roman" w:cs="Times New Roman"/>
            <w:sz w:val="24"/>
            <w:szCs w:val="24"/>
            <w:lang w:val="en-GB"/>
          </w:rPr>
          <w:delText xml:space="preserve"> Both o</w:delText>
        </w:r>
        <w:r w:rsidR="0019424B" w:rsidRPr="0019424B" w:rsidDel="005912AA">
          <w:rPr>
            <w:rFonts w:ascii="Times New Roman" w:eastAsia="MS Mincho" w:hAnsi="Times New Roman" w:cs="Times New Roman"/>
            <w:sz w:val="24"/>
            <w:szCs w:val="24"/>
            <w:lang w:val="en-GB"/>
          </w:rPr>
          <w:delText xml:space="preserve">rientation and position </w:delText>
        </w:r>
        <w:r w:rsidDel="005912AA">
          <w:rPr>
            <w:rFonts w:ascii="Times New Roman" w:eastAsia="MS Mincho" w:hAnsi="Times New Roman" w:cs="Times New Roman"/>
            <w:sz w:val="24"/>
            <w:szCs w:val="24"/>
            <w:lang w:val="en-GB"/>
          </w:rPr>
          <w:delText xml:space="preserve">are </w:delText>
        </w:r>
        <w:r w:rsidR="0019424B" w:rsidRPr="0019424B" w:rsidDel="005912AA">
          <w:rPr>
            <w:rFonts w:ascii="Times New Roman" w:eastAsia="MS Mincho" w:hAnsi="Times New Roman" w:cs="Times New Roman"/>
            <w:sz w:val="24"/>
            <w:szCs w:val="24"/>
            <w:lang w:val="en-GB"/>
          </w:rPr>
          <w:delText>signalled.</w:delText>
        </w:r>
      </w:del>
    </w:p>
    <w:p w14:paraId="272F902E" w14:textId="048FF46E" w:rsidR="0019424B" w:rsidRPr="0019424B" w:rsidDel="005912AA" w:rsidRDefault="0019424B" w:rsidP="0019424B">
      <w:pPr>
        <w:widowControl/>
        <w:autoSpaceDE/>
        <w:autoSpaceDN/>
        <w:spacing w:before="120" w:after="120"/>
        <w:jc w:val="both"/>
        <w:rPr>
          <w:del w:id="235" w:author="DENOUAL Franck" w:date="2022-05-05T09:30:00Z"/>
          <w:rFonts w:ascii="Times New Roman" w:eastAsia="MS Mincho" w:hAnsi="Times New Roman" w:cs="Times New Roman"/>
          <w:sz w:val="24"/>
          <w:szCs w:val="24"/>
          <w:lang w:val="en-GB"/>
        </w:rPr>
      </w:pPr>
      <w:del w:id="236" w:author="DENOUAL Franck" w:date="2022-05-05T09:30:00Z">
        <w:r w:rsidRPr="0019424B" w:rsidDel="005912AA">
          <w:rPr>
            <w:rFonts w:ascii="Courier" w:eastAsia="MS Mincho" w:hAnsi="Courier" w:cs="Times New Roman"/>
            <w:b/>
            <w:bCs/>
            <w:noProof/>
            <w:sz w:val="20"/>
            <w:szCs w:val="20"/>
            <w:lang w:val="en-GB"/>
          </w:rPr>
          <w:delText>pos_bytes_minus1</w:delText>
        </w:r>
        <w:r w:rsidRPr="0019424B" w:rsidDel="005912AA">
          <w:rPr>
            <w:rFonts w:ascii="Times New Roman" w:eastAsia="MS Mincho" w:hAnsi="Times New Roman" w:cs="Times New Roman"/>
            <w:sz w:val="24"/>
            <w:szCs w:val="24"/>
            <w:lang w:val="en-GB"/>
          </w:rPr>
          <w:delText xml:space="preserve">: Plus 1 indicates the number of bytes to be read for </w:delText>
        </w:r>
        <w:r w:rsidRPr="0019424B" w:rsidDel="005912AA">
          <w:rPr>
            <w:rFonts w:ascii="Courier" w:eastAsia="MS Mincho" w:hAnsi="Courier" w:cs="Times New Roman"/>
            <w:noProof/>
            <w:sz w:val="20"/>
            <w:szCs w:val="20"/>
            <w:lang w:val="en-GB"/>
          </w:rPr>
          <w:delText>pos_x, pos_y</w:delText>
        </w:r>
        <w:r w:rsidRPr="0019424B" w:rsidDel="005912AA">
          <w:rPr>
            <w:rFonts w:ascii="Times New Roman" w:eastAsia="MS Mincho" w:hAnsi="Times New Roman" w:cs="Times New Roman"/>
            <w:sz w:val="24"/>
            <w:szCs w:val="24"/>
            <w:lang w:val="en-GB"/>
          </w:rPr>
          <w:delText xml:space="preserve"> and </w:delText>
        </w:r>
        <w:r w:rsidRPr="0019424B" w:rsidDel="005912AA">
          <w:rPr>
            <w:rFonts w:ascii="Courier" w:eastAsia="MS Mincho" w:hAnsi="Courier" w:cs="Times New Roman"/>
            <w:noProof/>
            <w:sz w:val="20"/>
            <w:szCs w:val="20"/>
            <w:lang w:val="en-GB"/>
          </w:rPr>
          <w:delText>pos_z</w:delText>
        </w:r>
        <w:r w:rsidRPr="0019424B" w:rsidDel="005912AA">
          <w:rPr>
            <w:rFonts w:ascii="Times New Roman" w:eastAsia="MS Mincho" w:hAnsi="Times New Roman" w:cs="Times New Roman"/>
            <w:b/>
            <w:bCs/>
            <w:sz w:val="24"/>
            <w:szCs w:val="24"/>
            <w:lang w:val="en-GB"/>
          </w:rPr>
          <w:delText>.</w:delText>
        </w:r>
        <w:r w:rsidRPr="0019424B" w:rsidDel="005912AA">
          <w:rPr>
            <w:rFonts w:ascii="Times New Roman" w:eastAsia="MS Mincho" w:hAnsi="Times New Roman" w:cs="Times New Roman"/>
            <w:sz w:val="24"/>
            <w:szCs w:val="24"/>
            <w:lang w:val="en-GB"/>
          </w:rPr>
          <w:delText xml:space="preserve"> Valid values are in the range from </w:delText>
        </w:r>
        <w:r w:rsidRPr="0019424B" w:rsidDel="005912AA">
          <w:rPr>
            <w:rFonts w:ascii="Courier" w:eastAsia="MS Mincho" w:hAnsi="Courier" w:cs="Times New Roman"/>
            <w:noProof/>
            <w:sz w:val="20"/>
            <w:szCs w:val="20"/>
            <w:lang w:val="en-GB"/>
          </w:rPr>
          <w:delText>[0, 3]</w:delText>
        </w:r>
        <w:r w:rsidRPr="0019424B" w:rsidDel="005912AA">
          <w:rPr>
            <w:rFonts w:ascii="Times New Roman" w:eastAsia="MS Mincho" w:hAnsi="Times New Roman" w:cs="Times New Roman"/>
            <w:sz w:val="24"/>
            <w:szCs w:val="24"/>
            <w:lang w:val="en-GB"/>
          </w:rPr>
          <w:delText>.</w:delText>
        </w:r>
      </w:del>
    </w:p>
    <w:p w14:paraId="66BAF274" w14:textId="1BADFB64" w:rsidR="0019424B" w:rsidRPr="0019424B" w:rsidDel="005912AA" w:rsidRDefault="0019424B" w:rsidP="0019424B">
      <w:pPr>
        <w:widowControl/>
        <w:autoSpaceDE/>
        <w:autoSpaceDN/>
        <w:spacing w:before="120" w:after="120"/>
        <w:jc w:val="both"/>
        <w:rPr>
          <w:del w:id="237" w:author="DENOUAL Franck" w:date="2022-05-05T09:30:00Z"/>
          <w:rFonts w:ascii="Times New Roman" w:eastAsia="MS Mincho" w:hAnsi="Times New Roman" w:cs="Times New Roman"/>
          <w:sz w:val="24"/>
          <w:szCs w:val="24"/>
          <w:lang w:val="en-GB"/>
        </w:rPr>
      </w:pPr>
      <w:del w:id="238" w:author="DENOUAL Franck" w:date="2022-05-05T09:30:00Z">
        <w:r w:rsidRPr="0019424B" w:rsidDel="005912AA">
          <w:rPr>
            <w:rFonts w:ascii="Courier" w:eastAsia="MS Mincho" w:hAnsi="Courier" w:cs="Times New Roman"/>
            <w:b/>
            <w:bCs/>
            <w:noProof/>
            <w:sz w:val="20"/>
            <w:szCs w:val="20"/>
            <w:lang w:val="en-GB"/>
          </w:rPr>
          <w:delText>pos_unit</w:delText>
        </w:r>
        <w:r w:rsidRPr="0019424B" w:rsidDel="005912AA">
          <w:rPr>
            <w:rFonts w:ascii="Times New Roman" w:eastAsia="MS Mincho" w:hAnsi="Times New Roman" w:cs="Times New Roman"/>
            <w:b/>
            <w:bCs/>
            <w:sz w:val="24"/>
            <w:szCs w:val="24"/>
            <w:lang w:val="en-GB"/>
          </w:rPr>
          <w:delText>:</w:delText>
        </w:r>
        <w:r w:rsidRPr="0019424B" w:rsidDel="005912AA">
          <w:rPr>
            <w:rFonts w:ascii="Times New Roman" w:eastAsia="MS Mincho" w:hAnsi="Times New Roman" w:cs="Times New Roman"/>
            <w:sz w:val="24"/>
            <w:szCs w:val="24"/>
            <w:lang w:val="en-GB"/>
          </w:rPr>
          <w:delText xml:space="preserve"> Unit of </w:delText>
        </w:r>
        <w:r w:rsidRPr="0019424B" w:rsidDel="005912AA">
          <w:rPr>
            <w:rFonts w:ascii="Courier" w:eastAsia="MS Mincho" w:hAnsi="Courier" w:cs="Times New Roman"/>
            <w:noProof/>
            <w:sz w:val="20"/>
            <w:szCs w:val="20"/>
            <w:lang w:val="en-GB"/>
          </w:rPr>
          <w:delText>pos_x, pos_y</w:delText>
        </w:r>
        <w:r w:rsidRPr="0019424B" w:rsidDel="005912AA">
          <w:rPr>
            <w:rFonts w:ascii="Times New Roman" w:eastAsia="MS Mincho" w:hAnsi="Times New Roman" w:cs="Times New Roman"/>
            <w:sz w:val="24"/>
            <w:szCs w:val="24"/>
            <w:lang w:val="en-GB"/>
          </w:rPr>
          <w:delText xml:space="preserve"> and </w:delText>
        </w:r>
        <w:r w:rsidRPr="0019424B" w:rsidDel="005912AA">
          <w:rPr>
            <w:rFonts w:ascii="Courier" w:eastAsia="MS Mincho" w:hAnsi="Courier" w:cs="Times New Roman"/>
            <w:noProof/>
            <w:sz w:val="20"/>
            <w:szCs w:val="20"/>
            <w:lang w:val="en-GB"/>
          </w:rPr>
          <w:delText>pos_z</w:delText>
        </w:r>
        <w:r w:rsidRPr="0019424B" w:rsidDel="005912AA">
          <w:rPr>
            <w:rFonts w:ascii="Times New Roman" w:eastAsia="MS Mincho" w:hAnsi="Times New Roman" w:cs="Times New Roman"/>
            <w:sz w:val="24"/>
            <w:szCs w:val="24"/>
            <w:lang w:val="en-GB"/>
          </w:rPr>
          <w:delText xml:space="preserve">. Valid values are in the range from </w:delText>
        </w:r>
        <w:r w:rsidRPr="0019424B" w:rsidDel="005912AA">
          <w:rPr>
            <w:rFonts w:ascii="Courier" w:eastAsia="MS Mincho" w:hAnsi="Courier" w:cs="Times New Roman"/>
            <w:noProof/>
            <w:sz w:val="20"/>
            <w:szCs w:val="20"/>
            <w:lang w:val="en-GB"/>
          </w:rPr>
          <w:delText>[0, 2]</w:delText>
        </w:r>
        <w:r w:rsidRPr="0019424B" w:rsidDel="005912AA">
          <w:rPr>
            <w:rFonts w:ascii="Times New Roman" w:eastAsia="MS Mincho" w:hAnsi="Times New Roman" w:cs="Times New Roman"/>
            <w:sz w:val="24"/>
            <w:szCs w:val="24"/>
            <w:lang w:val="en-GB"/>
          </w:rPr>
          <w:delText>, where</w:delText>
        </w:r>
      </w:del>
    </w:p>
    <w:p w14:paraId="2CF43065" w14:textId="3CC785DE" w:rsidR="0019424B" w:rsidRPr="0019424B" w:rsidDel="005912AA" w:rsidRDefault="0019424B" w:rsidP="0019424B">
      <w:pPr>
        <w:widowControl/>
        <w:autoSpaceDE/>
        <w:autoSpaceDN/>
        <w:spacing w:before="120" w:after="120"/>
        <w:jc w:val="both"/>
        <w:rPr>
          <w:del w:id="239" w:author="DENOUAL Franck" w:date="2022-05-05T09:30:00Z"/>
          <w:rFonts w:ascii="Times New Roman" w:eastAsia="MS Mincho" w:hAnsi="Times New Roman" w:cs="Times New Roman"/>
          <w:sz w:val="24"/>
          <w:szCs w:val="24"/>
        </w:rPr>
      </w:pPr>
      <w:del w:id="240" w:author="DENOUAL Franck" w:date="2022-05-05T09:30:00Z">
        <w:r w:rsidRPr="0019424B" w:rsidDel="005912AA">
          <w:rPr>
            <w:rFonts w:ascii="Times New Roman" w:eastAsia="MS Mincho" w:hAnsi="Times New Roman" w:cs="Times New Roman"/>
            <w:sz w:val="24"/>
            <w:szCs w:val="24"/>
            <w:lang w:val="en-GB"/>
          </w:rPr>
          <w:tab/>
          <w:delText xml:space="preserve">0: </w:delText>
        </w:r>
        <w:r w:rsidRPr="0019424B" w:rsidDel="005912AA">
          <w:rPr>
            <w:rFonts w:ascii="Times New Roman" w:eastAsia="MS Mincho" w:hAnsi="Times New Roman" w:cs="Times New Roman"/>
            <w:sz w:val="24"/>
            <w:szCs w:val="24"/>
          </w:rPr>
          <w:delText>µm</w:delText>
        </w:r>
      </w:del>
    </w:p>
    <w:p w14:paraId="2EF16DE1" w14:textId="1349CA4D" w:rsidR="0019424B" w:rsidRPr="0019424B" w:rsidDel="005912AA" w:rsidRDefault="0019424B" w:rsidP="0019424B">
      <w:pPr>
        <w:widowControl/>
        <w:autoSpaceDE/>
        <w:autoSpaceDN/>
        <w:spacing w:before="120" w:after="120"/>
        <w:jc w:val="both"/>
        <w:rPr>
          <w:del w:id="241" w:author="DENOUAL Franck" w:date="2022-05-05T09:30:00Z"/>
          <w:rFonts w:ascii="Times New Roman" w:eastAsia="MS Mincho" w:hAnsi="Times New Roman" w:cs="Times New Roman"/>
          <w:sz w:val="24"/>
          <w:szCs w:val="24"/>
        </w:rPr>
      </w:pPr>
      <w:del w:id="242" w:author="DENOUAL Franck" w:date="2022-05-05T09:30:00Z">
        <w:r w:rsidRPr="0019424B" w:rsidDel="005912AA">
          <w:rPr>
            <w:rFonts w:ascii="Times New Roman" w:eastAsia="MS Mincho" w:hAnsi="Times New Roman" w:cs="Times New Roman"/>
            <w:sz w:val="24"/>
            <w:szCs w:val="24"/>
          </w:rPr>
          <w:tab/>
          <w:delText>1: mm</w:delText>
        </w:r>
      </w:del>
    </w:p>
    <w:p w14:paraId="7F112CBF" w14:textId="63C65105" w:rsidR="0019424B" w:rsidRPr="0019424B" w:rsidDel="005912AA" w:rsidRDefault="0019424B" w:rsidP="0019424B">
      <w:pPr>
        <w:widowControl/>
        <w:autoSpaceDE/>
        <w:autoSpaceDN/>
        <w:spacing w:before="120" w:after="120"/>
        <w:jc w:val="both"/>
        <w:rPr>
          <w:del w:id="243" w:author="DENOUAL Franck" w:date="2022-05-05T09:30:00Z"/>
          <w:rFonts w:ascii="Times New Roman" w:eastAsia="MS Mincho" w:hAnsi="Times New Roman" w:cs="Times New Roman"/>
          <w:sz w:val="24"/>
          <w:szCs w:val="24"/>
        </w:rPr>
      </w:pPr>
      <w:del w:id="244" w:author="DENOUAL Franck" w:date="2022-05-05T09:30:00Z">
        <w:r w:rsidRPr="0019424B" w:rsidDel="005912AA">
          <w:rPr>
            <w:rFonts w:ascii="Times New Roman" w:eastAsia="MS Mincho" w:hAnsi="Times New Roman" w:cs="Times New Roman"/>
            <w:sz w:val="24"/>
            <w:szCs w:val="24"/>
          </w:rPr>
          <w:tab/>
          <w:delText>2: m</w:delText>
        </w:r>
      </w:del>
    </w:p>
    <w:p w14:paraId="50EE9DB0" w14:textId="7DF6567E" w:rsidR="0019424B" w:rsidRPr="0019424B" w:rsidDel="005912AA" w:rsidRDefault="0019424B" w:rsidP="0019424B">
      <w:pPr>
        <w:widowControl/>
        <w:autoSpaceDE/>
        <w:autoSpaceDN/>
        <w:spacing w:before="120" w:after="120"/>
        <w:jc w:val="both"/>
        <w:rPr>
          <w:del w:id="245" w:author="DENOUAL Franck" w:date="2022-05-05T09:30:00Z"/>
          <w:rFonts w:ascii="Times New Roman" w:eastAsia="MS Mincho" w:hAnsi="Times New Roman" w:cs="Times New Roman"/>
          <w:sz w:val="24"/>
          <w:szCs w:val="24"/>
        </w:rPr>
      </w:pPr>
      <w:del w:id="246" w:author="DENOUAL Franck" w:date="2022-05-05T09:30:00Z">
        <w:r w:rsidRPr="0019424B" w:rsidDel="005912AA">
          <w:rPr>
            <w:rFonts w:ascii="Courier" w:eastAsia="MS Mincho" w:hAnsi="Courier" w:cs="Times New Roman"/>
            <w:b/>
            <w:bCs/>
            <w:noProof/>
            <w:sz w:val="20"/>
            <w:szCs w:val="20"/>
            <w:lang w:val="en-GB"/>
          </w:rPr>
          <w:delText>quat_bytes_minus1</w:delText>
        </w:r>
        <w:r w:rsidRPr="0019424B" w:rsidDel="005912AA">
          <w:rPr>
            <w:rFonts w:ascii="Times New Roman" w:eastAsia="MS Mincho" w:hAnsi="Times New Roman" w:cs="Times New Roman"/>
            <w:sz w:val="24"/>
            <w:szCs w:val="24"/>
          </w:rPr>
          <w:delText xml:space="preserve">: Plus 1 indicates the number of bytes to be read for </w:delText>
        </w:r>
        <w:r w:rsidRPr="0019424B" w:rsidDel="005912AA">
          <w:rPr>
            <w:rFonts w:ascii="Courier" w:eastAsia="MS Mincho" w:hAnsi="Courier" w:cs="Times New Roman"/>
            <w:noProof/>
            <w:sz w:val="20"/>
            <w:szCs w:val="20"/>
            <w:lang w:val="en-GB"/>
          </w:rPr>
          <w:delText>quat_x, quat_y, quat_z</w:delText>
        </w:r>
        <w:r w:rsidRPr="0019424B" w:rsidDel="005912AA">
          <w:rPr>
            <w:rFonts w:ascii="Times New Roman" w:eastAsia="MS Mincho" w:hAnsi="Times New Roman" w:cs="Times New Roman"/>
            <w:b/>
            <w:bCs/>
            <w:sz w:val="24"/>
            <w:szCs w:val="24"/>
          </w:rPr>
          <w:delText>.</w:delText>
        </w:r>
        <w:r w:rsidRPr="0019424B" w:rsidDel="005912AA">
          <w:rPr>
            <w:rFonts w:ascii="Times New Roman" w:eastAsia="MS Mincho" w:hAnsi="Times New Roman" w:cs="Times New Roman"/>
            <w:sz w:val="24"/>
            <w:szCs w:val="24"/>
          </w:rPr>
          <w:delText xml:space="preserve"> </w:delText>
        </w:r>
        <w:r w:rsidRPr="0019424B" w:rsidDel="005912AA">
          <w:rPr>
            <w:rFonts w:ascii="Times New Roman" w:eastAsia="MS Mincho" w:hAnsi="Times New Roman" w:cs="Times New Roman"/>
            <w:sz w:val="24"/>
            <w:szCs w:val="24"/>
            <w:lang w:val="en-GB"/>
          </w:rPr>
          <w:delText xml:space="preserve">Valid values are in the range from </w:delText>
        </w:r>
        <w:r w:rsidRPr="0019424B" w:rsidDel="005912AA">
          <w:rPr>
            <w:rFonts w:ascii="Courier" w:eastAsia="MS Mincho" w:hAnsi="Courier" w:cs="Times New Roman"/>
            <w:noProof/>
            <w:sz w:val="20"/>
            <w:szCs w:val="20"/>
            <w:lang w:val="en-GB"/>
          </w:rPr>
          <w:delText>[0, 1]</w:delText>
        </w:r>
        <w:r w:rsidRPr="0019424B" w:rsidDel="005912AA">
          <w:rPr>
            <w:rFonts w:ascii="Times New Roman" w:eastAsia="MS Mincho" w:hAnsi="Times New Roman" w:cs="Times New Roman"/>
            <w:sz w:val="24"/>
            <w:szCs w:val="24"/>
            <w:lang w:val="en-GB"/>
          </w:rPr>
          <w:delText>.</w:delText>
        </w:r>
      </w:del>
    </w:p>
    <w:p w14:paraId="6D243DFB" w14:textId="582C05CB" w:rsidR="0019424B" w:rsidRPr="0019424B" w:rsidDel="005912AA" w:rsidRDefault="0019424B" w:rsidP="0019424B">
      <w:pPr>
        <w:widowControl/>
        <w:autoSpaceDE/>
        <w:autoSpaceDN/>
        <w:spacing w:before="120" w:after="120"/>
        <w:jc w:val="both"/>
        <w:rPr>
          <w:del w:id="247" w:author="DENOUAL Franck" w:date="2022-05-05T09:30:00Z"/>
          <w:rFonts w:ascii="Times New Roman" w:eastAsia="MS Mincho" w:hAnsi="Times New Roman" w:cs="Times New Roman"/>
          <w:sz w:val="24"/>
          <w:szCs w:val="24"/>
        </w:rPr>
      </w:pPr>
      <w:del w:id="248" w:author="DENOUAL Franck" w:date="2022-05-05T09:30:00Z">
        <w:r w:rsidRPr="0019424B" w:rsidDel="005912AA">
          <w:rPr>
            <w:rFonts w:ascii="Courier" w:eastAsia="MS Mincho" w:hAnsi="Courier" w:cs="Times New Roman"/>
            <w:b/>
            <w:bCs/>
            <w:noProof/>
            <w:sz w:val="20"/>
            <w:szCs w:val="20"/>
            <w:lang w:val="en-GB"/>
          </w:rPr>
          <w:delText>quat_den_bits_minus1</w:delText>
        </w:r>
        <w:r w:rsidRPr="0019424B" w:rsidDel="005912AA">
          <w:rPr>
            <w:rFonts w:ascii="Times New Roman" w:eastAsia="MS Mincho" w:hAnsi="Times New Roman" w:cs="Times New Roman"/>
            <w:b/>
            <w:bCs/>
            <w:sz w:val="24"/>
            <w:szCs w:val="24"/>
          </w:rPr>
          <w:delText xml:space="preserve">: </w:delText>
        </w:r>
        <w:r w:rsidRPr="0019424B" w:rsidDel="005912AA">
          <w:rPr>
            <w:rFonts w:ascii="Times New Roman" w:eastAsia="MS Mincho" w:hAnsi="Times New Roman" w:cs="Times New Roman"/>
            <w:sz w:val="24"/>
            <w:szCs w:val="24"/>
          </w:rPr>
          <w:delText xml:space="preserve">Specifies the denominator of </w:delText>
        </w:r>
        <w:r w:rsidRPr="0019424B" w:rsidDel="005912AA">
          <w:rPr>
            <w:rFonts w:ascii="Courier" w:eastAsia="MS Mincho" w:hAnsi="Courier" w:cs="Times New Roman"/>
            <w:noProof/>
            <w:sz w:val="20"/>
            <w:szCs w:val="20"/>
            <w:lang w:val="en-GB"/>
          </w:rPr>
          <w:delText>quat_x, quat_y</w:delText>
        </w:r>
        <w:r w:rsidRPr="0019424B" w:rsidDel="005912AA">
          <w:rPr>
            <w:rFonts w:ascii="Times New Roman" w:eastAsia="MS Mincho" w:hAnsi="Times New Roman" w:cs="Times New Roman"/>
            <w:sz w:val="24"/>
            <w:szCs w:val="24"/>
          </w:rPr>
          <w:delText xml:space="preserve"> and </w:delText>
        </w:r>
        <w:r w:rsidRPr="0019424B" w:rsidDel="005912AA">
          <w:rPr>
            <w:rFonts w:ascii="Courier" w:eastAsia="MS Mincho" w:hAnsi="Courier" w:cs="Times New Roman"/>
            <w:noProof/>
            <w:sz w:val="20"/>
            <w:szCs w:val="20"/>
            <w:lang w:val="en-GB"/>
          </w:rPr>
          <w:delText>quat_z</w:delText>
        </w:r>
        <w:r w:rsidRPr="0019424B" w:rsidDel="005912AA">
          <w:rPr>
            <w:rFonts w:ascii="Times New Roman" w:eastAsia="MS Mincho" w:hAnsi="Times New Roman" w:cs="Times New Roman"/>
            <w:sz w:val="24"/>
            <w:szCs w:val="24"/>
          </w:rPr>
          <w:delText xml:space="preserve"> in the form </w:delText>
        </w:r>
        <w:r w:rsidRPr="0019424B" w:rsidDel="005912AA">
          <w:rPr>
            <w:rFonts w:ascii="Courier" w:eastAsia="MS Mincho" w:hAnsi="Courier" w:cs="Times New Roman"/>
            <w:noProof/>
            <w:sz w:val="20"/>
            <w:szCs w:val="20"/>
            <w:lang w:val="en-GB"/>
          </w:rPr>
          <w:delText>denominator = 2</w:delText>
        </w:r>
        <w:r w:rsidRPr="0019424B" w:rsidDel="005912AA">
          <w:rPr>
            <w:rFonts w:ascii="Courier" w:eastAsia="MS Mincho" w:hAnsi="Courier" w:cs="Times New Roman"/>
            <w:noProof/>
            <w:sz w:val="20"/>
            <w:szCs w:val="20"/>
            <w:vertAlign w:val="superscript"/>
            <w:lang w:val="en-GB"/>
          </w:rPr>
          <w:delText>quat_den_bits_minus1+1</w:delText>
        </w:r>
        <w:r w:rsidRPr="0019424B" w:rsidDel="005912AA">
          <w:rPr>
            <w:rFonts w:ascii="Courier" w:eastAsia="MS Mincho" w:hAnsi="Courier" w:cs="Times New Roman"/>
            <w:noProof/>
            <w:sz w:val="24"/>
            <w:lang w:val="en-GB"/>
          </w:rPr>
          <w:delText xml:space="preserve">. </w:delText>
        </w:r>
        <w:r w:rsidRPr="0019424B" w:rsidDel="005912AA">
          <w:rPr>
            <w:rFonts w:ascii="Times New Roman" w:eastAsia="MS Mincho" w:hAnsi="Times New Roman" w:cs="Times New Roman"/>
            <w:sz w:val="24"/>
            <w:szCs w:val="24"/>
          </w:rPr>
          <w:delText xml:space="preserve">Valid values for </w:delText>
        </w:r>
        <w:r w:rsidRPr="0019424B" w:rsidDel="005912AA">
          <w:rPr>
            <w:rFonts w:ascii="Courier" w:eastAsia="MS Mincho" w:hAnsi="Courier" w:cs="Times New Roman"/>
            <w:noProof/>
            <w:sz w:val="20"/>
            <w:szCs w:val="20"/>
            <w:lang w:val="en-GB"/>
          </w:rPr>
          <w:delText>quat_den_bits_minus1</w:delText>
        </w:r>
        <w:r w:rsidRPr="0019424B" w:rsidDel="005912AA">
          <w:rPr>
            <w:rFonts w:ascii="Times New Roman" w:eastAsia="MS Mincho" w:hAnsi="Times New Roman" w:cs="Times New Roman"/>
            <w:sz w:val="24"/>
            <w:szCs w:val="24"/>
          </w:rPr>
          <w:delText xml:space="preserve"> are in the range from </w:delText>
        </w:r>
        <w:r w:rsidRPr="0019424B" w:rsidDel="005912AA">
          <w:rPr>
            <w:rFonts w:ascii="Courier" w:eastAsia="MS Mincho" w:hAnsi="Courier" w:cs="Times New Roman"/>
            <w:noProof/>
            <w:sz w:val="20"/>
            <w:szCs w:val="20"/>
            <w:lang w:val="en-GB"/>
          </w:rPr>
          <w:delText>[0, 13]</w:delText>
        </w:r>
        <w:r w:rsidRPr="0019424B" w:rsidDel="005912AA">
          <w:rPr>
            <w:rFonts w:ascii="Times New Roman" w:eastAsia="MS Mincho" w:hAnsi="Times New Roman" w:cs="Times New Roman"/>
            <w:sz w:val="24"/>
            <w:szCs w:val="24"/>
          </w:rPr>
          <w:delText>.</w:delText>
        </w:r>
      </w:del>
    </w:p>
    <w:p w14:paraId="226AA63E" w14:textId="4D77E72C" w:rsidR="0019424B" w:rsidRPr="0019424B" w:rsidDel="005912AA" w:rsidRDefault="0019424B" w:rsidP="0019424B">
      <w:pPr>
        <w:widowControl/>
        <w:autoSpaceDE/>
        <w:autoSpaceDN/>
        <w:spacing w:before="120" w:after="120"/>
        <w:jc w:val="both"/>
        <w:rPr>
          <w:del w:id="249" w:author="DENOUAL Franck" w:date="2022-05-05T09:30:00Z"/>
          <w:rFonts w:ascii="Times New Roman" w:eastAsia="MS Mincho" w:hAnsi="Times New Roman" w:cs="Times New Roman"/>
          <w:sz w:val="24"/>
          <w:szCs w:val="24"/>
        </w:rPr>
      </w:pPr>
      <w:del w:id="250" w:author="DENOUAL Franck" w:date="2022-05-05T09:30:00Z">
        <w:r w:rsidRPr="0019424B" w:rsidDel="005912AA">
          <w:rPr>
            <w:rFonts w:ascii="Courier" w:eastAsia="MS Mincho" w:hAnsi="Courier" w:cs="Times New Roman"/>
            <w:noProof/>
            <w:sz w:val="20"/>
            <w:szCs w:val="20"/>
            <w:lang w:val="en-GB"/>
          </w:rPr>
          <w:delText>pos_x, pos_y, pos_z, quat_x, quat_y</w:delText>
        </w:r>
        <w:r w:rsidRPr="0019424B" w:rsidDel="005912AA">
          <w:rPr>
            <w:rFonts w:ascii="Times New Roman" w:eastAsia="MS Mincho" w:hAnsi="Times New Roman" w:cs="Times New Roman"/>
            <w:b/>
            <w:bCs/>
            <w:sz w:val="24"/>
            <w:szCs w:val="24"/>
          </w:rPr>
          <w:delText xml:space="preserve">, </w:delText>
        </w:r>
        <w:r w:rsidRPr="0019424B" w:rsidDel="005912AA">
          <w:rPr>
            <w:rFonts w:ascii="Times New Roman" w:eastAsia="MS Mincho" w:hAnsi="Times New Roman" w:cs="Times New Roman"/>
            <w:sz w:val="24"/>
            <w:szCs w:val="24"/>
          </w:rPr>
          <w:delText>and</w:delText>
        </w:r>
        <w:r w:rsidRPr="0019424B" w:rsidDel="005912AA">
          <w:rPr>
            <w:rFonts w:ascii="Times New Roman" w:eastAsia="MS Mincho" w:hAnsi="Times New Roman" w:cs="Times New Roman"/>
            <w:b/>
            <w:bCs/>
            <w:sz w:val="24"/>
            <w:szCs w:val="24"/>
          </w:rPr>
          <w:delText xml:space="preserve"> </w:delText>
        </w:r>
        <w:r w:rsidRPr="0019424B" w:rsidDel="005912AA">
          <w:rPr>
            <w:rFonts w:ascii="Courier" w:eastAsia="MS Mincho" w:hAnsi="Courier" w:cs="Times New Roman"/>
            <w:noProof/>
            <w:sz w:val="20"/>
            <w:szCs w:val="20"/>
            <w:lang w:val="en-GB"/>
          </w:rPr>
          <w:delText>quat_z</w:delText>
        </w:r>
        <w:r w:rsidRPr="0019424B" w:rsidDel="005912AA">
          <w:rPr>
            <w:rFonts w:ascii="Times New Roman" w:eastAsia="MS Mincho" w:hAnsi="Times New Roman" w:cs="Times New Roman"/>
            <w:sz w:val="24"/>
            <w:szCs w:val="24"/>
          </w:rPr>
          <w:delText xml:space="preserve"> are otherwise specified as in</w:delText>
        </w:r>
        <w:r w:rsidDel="005912AA">
          <w:rPr>
            <w:rFonts w:ascii="Times New Roman" w:eastAsia="MS Mincho" w:hAnsi="Times New Roman" w:cs="Times New Roman"/>
            <w:sz w:val="24"/>
            <w:szCs w:val="24"/>
          </w:rPr>
          <w:delText xml:space="preserve"> </w:delText>
        </w:r>
        <w:r w:rsidDel="005912AA">
          <w:rPr>
            <w:rFonts w:ascii="Times New Roman" w:eastAsia="MS Mincho" w:hAnsi="Times New Roman" w:cs="Times New Roman"/>
            <w:sz w:val="24"/>
            <w:szCs w:val="24"/>
          </w:rPr>
          <w:fldChar w:fldCharType="begin"/>
        </w:r>
        <w:r w:rsidDel="005912AA">
          <w:rPr>
            <w:rFonts w:ascii="Times New Roman" w:eastAsia="MS Mincho" w:hAnsi="Times New Roman" w:cs="Times New Roman"/>
            <w:sz w:val="24"/>
            <w:szCs w:val="24"/>
          </w:rPr>
          <w:delInstrText xml:space="preserve"> REF _Ref89856982 \r \h </w:delInstrText>
        </w:r>
        <w:r w:rsidDel="005912AA">
          <w:rPr>
            <w:rFonts w:ascii="Times New Roman" w:eastAsia="MS Mincho" w:hAnsi="Times New Roman" w:cs="Times New Roman"/>
            <w:sz w:val="24"/>
            <w:szCs w:val="24"/>
          </w:rPr>
        </w:r>
        <w:r w:rsidDel="005912AA">
          <w:rPr>
            <w:rFonts w:ascii="Times New Roman" w:eastAsia="MS Mincho" w:hAnsi="Times New Roman" w:cs="Times New Roman"/>
            <w:sz w:val="24"/>
            <w:szCs w:val="24"/>
          </w:rPr>
          <w:fldChar w:fldCharType="separate"/>
        </w:r>
        <w:r w:rsidR="005912AA" w:rsidDel="005912AA">
          <w:rPr>
            <w:rFonts w:ascii="Times New Roman" w:eastAsia="MS Mincho" w:hAnsi="Times New Roman" w:cs="Times New Roman"/>
            <w:sz w:val="24"/>
            <w:szCs w:val="24"/>
          </w:rPr>
          <w:delText>1.3</w:delText>
        </w:r>
        <w:r w:rsidDel="005912AA">
          <w:rPr>
            <w:rFonts w:ascii="Times New Roman" w:eastAsia="MS Mincho" w:hAnsi="Times New Roman" w:cs="Times New Roman"/>
            <w:sz w:val="24"/>
            <w:szCs w:val="24"/>
          </w:rPr>
          <w:fldChar w:fldCharType="end"/>
        </w:r>
        <w:r w:rsidDel="005912AA">
          <w:rPr>
            <w:rFonts w:ascii="Times New Roman" w:eastAsia="MS Mincho" w:hAnsi="Times New Roman" w:cs="Times New Roman"/>
            <w:sz w:val="24"/>
            <w:szCs w:val="24"/>
          </w:rPr>
          <w:delText>.</w:delText>
        </w:r>
      </w:del>
    </w:p>
    <w:p w14:paraId="70786D44" w14:textId="0BEC70FC" w:rsidR="0019424B" w:rsidRPr="0019424B" w:rsidDel="005912AA" w:rsidRDefault="0019424B" w:rsidP="0019424B">
      <w:pPr>
        <w:widowControl/>
        <w:autoSpaceDE/>
        <w:autoSpaceDN/>
        <w:spacing w:before="120" w:after="120"/>
        <w:jc w:val="both"/>
        <w:rPr>
          <w:del w:id="251" w:author="DENOUAL Franck" w:date="2022-05-05T09:30:00Z"/>
          <w:rFonts w:ascii="Times New Roman" w:eastAsia="MS Mincho" w:hAnsi="Times New Roman" w:cs="Times New Roman"/>
          <w:sz w:val="24"/>
          <w:szCs w:val="24"/>
        </w:rPr>
      </w:pPr>
    </w:p>
    <w:p w14:paraId="5704B440" w14:textId="17692A45" w:rsidR="0019424B" w:rsidRPr="0019424B" w:rsidDel="005912AA" w:rsidRDefault="0019424B" w:rsidP="0019424B">
      <w:pPr>
        <w:widowControl/>
        <w:autoSpaceDE/>
        <w:autoSpaceDN/>
        <w:spacing w:before="120" w:after="120"/>
        <w:jc w:val="both"/>
        <w:rPr>
          <w:del w:id="252" w:author="DENOUAL Franck" w:date="2022-05-05T09:30:00Z"/>
          <w:rFonts w:ascii="Times New Roman" w:eastAsia="MS Mincho" w:hAnsi="Times New Roman" w:cs="Times New Roman"/>
          <w:sz w:val="24"/>
          <w:szCs w:val="24"/>
        </w:rPr>
      </w:pPr>
      <w:del w:id="253" w:author="DENOUAL Franck" w:date="2022-05-05T09:30:00Z">
        <w:r w:rsidRPr="0019424B" w:rsidDel="005912AA">
          <w:rPr>
            <w:rFonts w:ascii="Times New Roman" w:eastAsia="MS Mincho" w:hAnsi="Times New Roman" w:cs="Times New Roman"/>
            <w:sz w:val="24"/>
            <w:szCs w:val="24"/>
          </w:rPr>
          <w:delText>With this class in place, the camera extrinsics item property box could then be defined as:</w:delText>
        </w:r>
      </w:del>
    </w:p>
    <w:p w14:paraId="6A83E07A" w14:textId="393A060C" w:rsidR="0019424B" w:rsidRPr="0019424B" w:rsidDel="005912AA" w:rsidRDefault="0019424B" w:rsidP="0019424B">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rPr>
          <w:del w:id="254" w:author="DENOUAL Franck" w:date="2022-05-05T09:30:00Z"/>
          <w:rFonts w:ascii="Courier" w:eastAsia="MS Mincho" w:hAnsi="Courier" w:cs="Times New Roman"/>
          <w:noProof/>
          <w:sz w:val="20"/>
          <w:lang w:val="en-GB"/>
        </w:rPr>
      </w:pPr>
      <w:del w:id="255" w:author="DENOUAL Franck" w:date="2022-05-05T09:30:00Z">
        <w:r w:rsidRPr="0019424B" w:rsidDel="005912AA">
          <w:rPr>
            <w:rFonts w:ascii="Courier" w:eastAsia="MS Mincho" w:hAnsi="Courier" w:cs="Times New Roman"/>
            <w:noProof/>
            <w:sz w:val="20"/>
            <w:lang w:val="en-GB"/>
          </w:rPr>
          <w:delText>aligned(8) class CameraExtrinsicsMatrix</w:delText>
        </w:r>
        <w:r w:rsidRPr="0019424B" w:rsidDel="005912AA">
          <w:rPr>
            <w:rFonts w:ascii="Courier" w:eastAsia="MS Mincho" w:hAnsi="Courier" w:cs="Times New Roman"/>
            <w:noProof/>
            <w:sz w:val="20"/>
            <w:lang w:val="en-GB"/>
          </w:rPr>
          <w:br/>
          <w:delText>extends ItemFullProperty('cmex', version = 0, flags) {</w:delText>
        </w:r>
        <w:r w:rsidRPr="0019424B" w:rsidDel="005912AA">
          <w:rPr>
            <w:rFonts w:ascii="Courier" w:eastAsia="MS Mincho" w:hAnsi="Courier" w:cs="Times New Roman"/>
            <w:noProof/>
            <w:sz w:val="20"/>
            <w:lang w:val="en-GB"/>
          </w:rPr>
          <w:br/>
        </w:r>
        <w:r w:rsidRPr="0019424B" w:rsidDel="005912AA">
          <w:rPr>
            <w:rFonts w:ascii="Courier" w:eastAsia="MS Mincho" w:hAnsi="Courier" w:cs="Times New Roman"/>
            <w:noProof/>
            <w:sz w:val="20"/>
            <w:lang w:val="en-GB"/>
          </w:rPr>
          <w:tab/>
          <w:delText>CameraExtrinsics extr_matrix(1, flags &amp; 0x7, 3, 0, 1, 13);</w:delText>
        </w:r>
        <w:r w:rsidRPr="0019424B" w:rsidDel="005912AA">
          <w:rPr>
            <w:rFonts w:ascii="Courier" w:eastAsia="MS Mincho" w:hAnsi="Courier" w:cs="Times New Roman"/>
            <w:noProof/>
            <w:sz w:val="20"/>
            <w:lang w:val="en-GB"/>
          </w:rPr>
          <w:br/>
        </w:r>
        <w:r w:rsidRPr="0019424B" w:rsidDel="005912AA">
          <w:rPr>
            <w:rFonts w:ascii="Courier" w:eastAsia="MS Mincho" w:hAnsi="Courier" w:cs="Times New Roman"/>
            <w:noProof/>
            <w:sz w:val="20"/>
            <w:lang w:val="en-GB"/>
          </w:rPr>
          <w:tab/>
          <w:delText>if (flags &amp; 0x8) {</w:delText>
        </w:r>
        <w:r w:rsidRPr="0019424B" w:rsidDel="005912AA">
          <w:rPr>
            <w:rFonts w:ascii="Courier" w:eastAsia="MS Mincho" w:hAnsi="Courier" w:cs="Times New Roman"/>
            <w:noProof/>
            <w:sz w:val="20"/>
            <w:lang w:val="en-GB"/>
          </w:rPr>
          <w:br/>
        </w:r>
        <w:r w:rsidRPr="0019424B" w:rsidDel="005912AA">
          <w:rPr>
            <w:rFonts w:ascii="Courier" w:eastAsia="MS Mincho" w:hAnsi="Courier" w:cs="Times New Roman"/>
            <w:noProof/>
            <w:sz w:val="20"/>
            <w:lang w:val="en-GB"/>
          </w:rPr>
          <w:tab/>
        </w:r>
        <w:r w:rsidRPr="0019424B" w:rsidDel="005912AA">
          <w:rPr>
            <w:rFonts w:ascii="Courier" w:eastAsia="MS Mincho" w:hAnsi="Courier" w:cs="Times New Roman"/>
            <w:noProof/>
            <w:sz w:val="20"/>
            <w:lang w:val="en-GB"/>
          </w:rPr>
          <w:tab/>
          <w:delText>unsigned int(32) id;</w:delText>
        </w:r>
        <w:r w:rsidRPr="0019424B" w:rsidDel="005912AA">
          <w:rPr>
            <w:rFonts w:ascii="Courier" w:eastAsia="MS Mincho" w:hAnsi="Courier" w:cs="Times New Roman"/>
            <w:noProof/>
            <w:sz w:val="20"/>
            <w:lang w:val="en-GB"/>
          </w:rPr>
          <w:br/>
        </w:r>
        <w:r w:rsidRPr="0019424B" w:rsidDel="005912AA">
          <w:rPr>
            <w:rFonts w:ascii="Courier" w:eastAsia="MS Mincho" w:hAnsi="Courier" w:cs="Times New Roman"/>
            <w:noProof/>
            <w:sz w:val="20"/>
            <w:lang w:val="en-GB"/>
          </w:rPr>
          <w:tab/>
          <w:delText>}</w:delText>
        </w:r>
        <w:r w:rsidRPr="0019424B" w:rsidDel="005912AA">
          <w:rPr>
            <w:rFonts w:ascii="Courier" w:eastAsia="MS Mincho" w:hAnsi="Courier" w:cs="Times New Roman"/>
            <w:noProof/>
            <w:sz w:val="20"/>
            <w:lang w:val="en-GB"/>
          </w:rPr>
          <w:br/>
          <w:delText>}</w:delText>
        </w:r>
      </w:del>
    </w:p>
    <w:p w14:paraId="6047915E" w14:textId="38C3128D" w:rsidR="0019424B" w:rsidRPr="007C4BDB" w:rsidDel="005912AA" w:rsidRDefault="0019424B" w:rsidP="007C4BDB">
      <w:pPr>
        <w:keepNext/>
        <w:widowControl/>
        <w:numPr>
          <w:ilvl w:val="0"/>
          <w:numId w:val="27"/>
        </w:numPr>
        <w:autoSpaceDE/>
        <w:autoSpaceDN/>
        <w:spacing w:before="240" w:after="60"/>
        <w:jc w:val="both"/>
        <w:outlineLvl w:val="1"/>
        <w:rPr>
          <w:del w:id="256" w:author="DENOUAL Franck" w:date="2022-05-05T09:30:00Z"/>
          <w:rFonts w:ascii="Times New Roman" w:eastAsia="Times New Roman" w:hAnsi="Times New Roman" w:cs="Times New Roman"/>
          <w:b/>
          <w:bCs/>
          <w:iCs/>
          <w:sz w:val="28"/>
          <w:szCs w:val="28"/>
        </w:rPr>
      </w:pPr>
      <w:bookmarkStart w:id="257" w:name="_Ref94089455"/>
      <w:bookmarkStart w:id="258" w:name="_Toc102635497"/>
      <w:del w:id="259" w:author="DENOUAL Franck" w:date="2022-05-05T09:30:00Z">
        <w:r w:rsidRPr="007C4BDB" w:rsidDel="005912AA">
          <w:rPr>
            <w:rFonts w:ascii="Times New Roman" w:eastAsia="Times New Roman" w:hAnsi="Times New Roman" w:cs="Times New Roman"/>
            <w:b/>
            <w:bCs/>
            <w:iCs/>
            <w:sz w:val="28"/>
            <w:szCs w:val="28"/>
          </w:rPr>
          <w:delText>Camera intrinsic matrix property box</w:delText>
        </w:r>
        <w:bookmarkEnd w:id="257"/>
        <w:bookmarkEnd w:id="258"/>
      </w:del>
    </w:p>
    <w:p w14:paraId="34A0B650" w14:textId="01FA8C92" w:rsidR="0019424B" w:rsidRPr="0019424B" w:rsidDel="005912AA" w:rsidRDefault="0019424B" w:rsidP="0019424B">
      <w:pPr>
        <w:widowControl/>
        <w:autoSpaceDE/>
        <w:autoSpaceDN/>
        <w:spacing w:before="120" w:after="120"/>
        <w:jc w:val="both"/>
        <w:rPr>
          <w:del w:id="260" w:author="DENOUAL Franck" w:date="2022-05-05T09:30:00Z"/>
          <w:rFonts w:ascii="Times New Roman" w:eastAsia="MS Mincho" w:hAnsi="Times New Roman" w:cs="Times New Roman"/>
          <w:sz w:val="24"/>
          <w:szCs w:val="24"/>
        </w:rPr>
      </w:pPr>
      <w:del w:id="261" w:author="DENOUAL Franck" w:date="2022-05-05T09:30:00Z">
        <w:r w:rsidRPr="0019424B" w:rsidDel="005912AA">
          <w:rPr>
            <w:rFonts w:ascii="Times New Roman" w:eastAsia="MS Mincho" w:hAnsi="Times New Roman" w:cs="Times New Roman"/>
            <w:sz w:val="24"/>
            <w:szCs w:val="24"/>
          </w:rPr>
          <w:delText>In order to make use of the multiple viewpoints in a multi-camera setup, the characteristics of each camera are also needed. This is typically specified via the camera intrinsics matrix.</w:delText>
        </w:r>
      </w:del>
    </w:p>
    <w:p w14:paraId="147EFBDF" w14:textId="2D9ABFCE" w:rsidR="0019424B" w:rsidRPr="0019424B" w:rsidDel="005912AA" w:rsidRDefault="0019424B" w:rsidP="0019424B">
      <w:pPr>
        <w:widowControl/>
        <w:autoSpaceDE/>
        <w:autoSpaceDN/>
        <w:spacing w:before="120" w:after="120"/>
        <w:jc w:val="both"/>
        <w:rPr>
          <w:del w:id="262" w:author="DENOUAL Franck" w:date="2022-05-05T09:30:00Z"/>
          <w:rFonts w:ascii="Times New Roman" w:eastAsia="MS Mincho" w:hAnsi="Times New Roman" w:cs="Times New Roman"/>
          <w:sz w:val="24"/>
          <w:szCs w:val="24"/>
        </w:rPr>
      </w:pPr>
      <w:del w:id="263" w:author="DENOUAL Franck" w:date="2022-05-05T09:30:00Z">
        <w:r w:rsidRPr="0019424B" w:rsidDel="005912AA">
          <w:rPr>
            <w:rFonts w:ascii="Times New Roman" w:eastAsia="MS Mincho" w:hAnsi="Times New Roman" w:cs="Times New Roman"/>
            <w:sz w:val="24"/>
            <w:szCs w:val="24"/>
          </w:rPr>
          <w:delText>One general form of specifying the intrinsics matrix for a pinhole camera is as follows:</w:delText>
        </w:r>
        <w:bookmarkStart w:id="264" w:name="OLE_LINK3"/>
        <w:bookmarkStart w:id="265" w:name="OLE_LINK4"/>
      </w:del>
    </w:p>
    <w:tbl>
      <w:tblPr>
        <w:tblStyle w:val="TableGrid"/>
        <w:tblW w:w="0" w:type="auto"/>
        <w:tblBorders>
          <w:bottom w:val="single" w:sz="12" w:space="0" w:color="auto"/>
        </w:tblBorders>
        <w:tblLook w:val="04A0" w:firstRow="1" w:lastRow="0" w:firstColumn="1" w:lastColumn="0" w:noHBand="0" w:noVBand="1"/>
      </w:tblPr>
      <w:tblGrid>
        <w:gridCol w:w="469"/>
        <w:gridCol w:w="469"/>
        <w:gridCol w:w="469"/>
      </w:tblGrid>
      <w:tr w:rsidR="0019424B" w:rsidRPr="0019424B" w:rsidDel="005912AA" w14:paraId="11516DAF" w14:textId="0D05DAF1" w:rsidTr="00C575A2">
        <w:trPr>
          <w:trHeight w:val="534"/>
          <w:del w:id="266" w:author="DENOUAL Franck" w:date="2022-05-05T09:30:00Z"/>
        </w:trPr>
        <w:tc>
          <w:tcPr>
            <w:tcW w:w="469" w:type="dxa"/>
          </w:tcPr>
          <w:p w14:paraId="6691678F" w14:textId="17E003A3" w:rsidR="0019424B" w:rsidRPr="0019424B" w:rsidDel="005912AA" w:rsidRDefault="0019424B" w:rsidP="0019424B">
            <w:pPr>
              <w:spacing w:before="120" w:after="120"/>
              <w:jc w:val="both"/>
              <w:rPr>
                <w:del w:id="267" w:author="DENOUAL Franck" w:date="2022-05-05T09:30:00Z"/>
                <w:rFonts w:ascii="Times New Roman" w:eastAsia="MS Mincho" w:hAnsi="Times New Roman" w:cs="Times New Roman"/>
                <w:i/>
                <w:iCs/>
                <w:sz w:val="24"/>
                <w:szCs w:val="24"/>
                <w:vertAlign w:val="subscript"/>
              </w:rPr>
            </w:pPr>
            <w:del w:id="268" w:author="DENOUAL Franck" w:date="2022-05-05T09:30:00Z">
              <w:r w:rsidRPr="0019424B" w:rsidDel="005912AA">
                <w:rPr>
                  <w:rFonts w:ascii="Times New Roman" w:eastAsia="MS Mincho" w:hAnsi="Times New Roman" w:cs="Times New Roman"/>
                  <w:i/>
                  <w:iCs/>
                  <w:sz w:val="24"/>
                  <w:szCs w:val="24"/>
                </w:rPr>
                <w:delText>f</w:delText>
              </w:r>
              <w:r w:rsidRPr="0019424B" w:rsidDel="005912AA">
                <w:rPr>
                  <w:rFonts w:ascii="Times New Roman" w:eastAsia="MS Mincho" w:hAnsi="Times New Roman" w:cs="Times New Roman"/>
                  <w:i/>
                  <w:iCs/>
                  <w:sz w:val="24"/>
                  <w:szCs w:val="24"/>
                  <w:vertAlign w:val="subscript"/>
                </w:rPr>
                <w:delText>x</w:delText>
              </w:r>
            </w:del>
          </w:p>
        </w:tc>
        <w:tc>
          <w:tcPr>
            <w:tcW w:w="469" w:type="dxa"/>
          </w:tcPr>
          <w:p w14:paraId="733ED913" w14:textId="586D83AF" w:rsidR="0019424B" w:rsidRPr="0019424B" w:rsidDel="005912AA" w:rsidRDefault="0019424B" w:rsidP="0019424B">
            <w:pPr>
              <w:spacing w:before="120" w:after="120"/>
              <w:jc w:val="both"/>
              <w:rPr>
                <w:del w:id="269" w:author="DENOUAL Franck" w:date="2022-05-05T09:30:00Z"/>
                <w:rFonts w:ascii="Times New Roman" w:eastAsia="MS Mincho" w:hAnsi="Times New Roman" w:cs="Times New Roman"/>
                <w:i/>
                <w:iCs/>
                <w:sz w:val="24"/>
                <w:szCs w:val="24"/>
              </w:rPr>
            </w:pPr>
            <w:del w:id="270" w:author="DENOUAL Franck" w:date="2022-05-05T09:30:00Z">
              <w:r w:rsidRPr="0019424B" w:rsidDel="005912AA">
                <w:rPr>
                  <w:rFonts w:ascii="Times New Roman" w:eastAsia="MS Mincho" w:hAnsi="Times New Roman" w:cs="Times New Roman"/>
                  <w:i/>
                  <w:iCs/>
                  <w:sz w:val="24"/>
                  <w:szCs w:val="24"/>
                </w:rPr>
                <w:delText>s</w:delText>
              </w:r>
            </w:del>
          </w:p>
        </w:tc>
        <w:tc>
          <w:tcPr>
            <w:tcW w:w="469" w:type="dxa"/>
          </w:tcPr>
          <w:p w14:paraId="4D1A9EF8" w14:textId="428BECBD" w:rsidR="0019424B" w:rsidRPr="0019424B" w:rsidDel="005912AA" w:rsidRDefault="0019424B" w:rsidP="0019424B">
            <w:pPr>
              <w:spacing w:before="120" w:after="120"/>
              <w:jc w:val="both"/>
              <w:rPr>
                <w:del w:id="271" w:author="DENOUAL Franck" w:date="2022-05-05T09:30:00Z"/>
                <w:rFonts w:ascii="Times New Roman" w:eastAsia="MS Mincho" w:hAnsi="Times New Roman" w:cs="Times New Roman"/>
                <w:i/>
                <w:iCs/>
                <w:sz w:val="24"/>
                <w:szCs w:val="24"/>
                <w:vertAlign w:val="subscript"/>
              </w:rPr>
            </w:pPr>
            <w:del w:id="272" w:author="DENOUAL Franck" w:date="2022-05-05T09:30:00Z">
              <w:r w:rsidRPr="0019424B" w:rsidDel="005912AA">
                <w:rPr>
                  <w:rFonts w:ascii="Times New Roman" w:eastAsia="MS Mincho" w:hAnsi="Times New Roman" w:cs="Times New Roman"/>
                  <w:i/>
                  <w:iCs/>
                  <w:sz w:val="24"/>
                  <w:szCs w:val="24"/>
                </w:rPr>
                <w:delText>c</w:delText>
              </w:r>
              <w:r w:rsidRPr="0019424B" w:rsidDel="005912AA">
                <w:rPr>
                  <w:rFonts w:ascii="Times New Roman" w:eastAsia="MS Mincho" w:hAnsi="Times New Roman" w:cs="Times New Roman"/>
                  <w:i/>
                  <w:iCs/>
                  <w:sz w:val="24"/>
                  <w:szCs w:val="24"/>
                  <w:vertAlign w:val="subscript"/>
                </w:rPr>
                <w:delText>x</w:delText>
              </w:r>
            </w:del>
          </w:p>
        </w:tc>
      </w:tr>
      <w:tr w:rsidR="0019424B" w:rsidRPr="0019424B" w:rsidDel="005912AA" w14:paraId="6E37E423" w14:textId="502A5B00" w:rsidTr="00C575A2">
        <w:trPr>
          <w:trHeight w:val="534"/>
          <w:del w:id="273" w:author="DENOUAL Franck" w:date="2022-05-05T09:30:00Z"/>
        </w:trPr>
        <w:tc>
          <w:tcPr>
            <w:tcW w:w="469" w:type="dxa"/>
          </w:tcPr>
          <w:p w14:paraId="7BE98107" w14:textId="6BD5BB29" w:rsidR="0019424B" w:rsidRPr="0019424B" w:rsidDel="005912AA" w:rsidRDefault="0019424B" w:rsidP="0019424B">
            <w:pPr>
              <w:spacing w:before="120" w:after="120"/>
              <w:jc w:val="both"/>
              <w:rPr>
                <w:del w:id="274" w:author="DENOUAL Franck" w:date="2022-05-05T09:30:00Z"/>
                <w:rFonts w:ascii="Times New Roman" w:eastAsia="MS Mincho" w:hAnsi="Times New Roman" w:cs="Times New Roman"/>
                <w:i/>
                <w:iCs/>
                <w:sz w:val="24"/>
                <w:szCs w:val="24"/>
              </w:rPr>
            </w:pPr>
            <w:del w:id="275" w:author="DENOUAL Franck" w:date="2022-05-05T09:30:00Z">
              <w:r w:rsidRPr="0019424B" w:rsidDel="005912AA">
                <w:rPr>
                  <w:rFonts w:ascii="Times New Roman" w:eastAsia="MS Mincho" w:hAnsi="Times New Roman" w:cs="Times New Roman"/>
                  <w:i/>
                  <w:iCs/>
                  <w:sz w:val="24"/>
                  <w:szCs w:val="24"/>
                </w:rPr>
                <w:delText>0</w:delText>
              </w:r>
            </w:del>
          </w:p>
        </w:tc>
        <w:tc>
          <w:tcPr>
            <w:tcW w:w="469" w:type="dxa"/>
          </w:tcPr>
          <w:p w14:paraId="4807DB0F" w14:textId="1947C550" w:rsidR="0019424B" w:rsidRPr="0019424B" w:rsidDel="005912AA" w:rsidRDefault="0019424B" w:rsidP="0019424B">
            <w:pPr>
              <w:spacing w:before="120" w:after="120"/>
              <w:jc w:val="both"/>
              <w:rPr>
                <w:del w:id="276" w:author="DENOUAL Franck" w:date="2022-05-05T09:30:00Z"/>
                <w:rFonts w:ascii="Times New Roman" w:eastAsia="MS Mincho" w:hAnsi="Times New Roman" w:cs="Times New Roman"/>
                <w:i/>
                <w:iCs/>
                <w:sz w:val="24"/>
                <w:szCs w:val="24"/>
                <w:vertAlign w:val="subscript"/>
              </w:rPr>
            </w:pPr>
            <w:del w:id="277" w:author="DENOUAL Franck" w:date="2022-05-05T09:30:00Z">
              <w:r w:rsidRPr="0019424B" w:rsidDel="005912AA">
                <w:rPr>
                  <w:rFonts w:ascii="Times New Roman" w:eastAsia="MS Mincho" w:hAnsi="Times New Roman" w:cs="Times New Roman"/>
                  <w:i/>
                  <w:iCs/>
                  <w:sz w:val="24"/>
                  <w:szCs w:val="24"/>
                </w:rPr>
                <w:delText>f</w:delText>
              </w:r>
              <w:r w:rsidRPr="0019424B" w:rsidDel="005912AA">
                <w:rPr>
                  <w:rFonts w:ascii="Times New Roman" w:eastAsia="MS Mincho" w:hAnsi="Times New Roman" w:cs="Times New Roman"/>
                  <w:i/>
                  <w:iCs/>
                  <w:sz w:val="24"/>
                  <w:szCs w:val="24"/>
                  <w:vertAlign w:val="subscript"/>
                </w:rPr>
                <w:delText>y</w:delText>
              </w:r>
            </w:del>
          </w:p>
        </w:tc>
        <w:tc>
          <w:tcPr>
            <w:tcW w:w="469" w:type="dxa"/>
          </w:tcPr>
          <w:p w14:paraId="706BAF7B" w14:textId="2475A43C" w:rsidR="0019424B" w:rsidRPr="0019424B" w:rsidDel="005912AA" w:rsidRDefault="0019424B" w:rsidP="0019424B">
            <w:pPr>
              <w:spacing w:before="120" w:after="120"/>
              <w:jc w:val="both"/>
              <w:rPr>
                <w:del w:id="278" w:author="DENOUAL Franck" w:date="2022-05-05T09:30:00Z"/>
                <w:rFonts w:ascii="Times New Roman" w:eastAsia="MS Mincho" w:hAnsi="Times New Roman" w:cs="Times New Roman"/>
                <w:i/>
                <w:iCs/>
                <w:sz w:val="24"/>
                <w:szCs w:val="24"/>
                <w:vertAlign w:val="subscript"/>
              </w:rPr>
            </w:pPr>
            <w:del w:id="279" w:author="DENOUAL Franck" w:date="2022-05-05T09:30:00Z">
              <w:r w:rsidRPr="0019424B" w:rsidDel="005912AA">
                <w:rPr>
                  <w:rFonts w:ascii="Times New Roman" w:eastAsia="MS Mincho" w:hAnsi="Times New Roman" w:cs="Times New Roman"/>
                  <w:i/>
                  <w:iCs/>
                  <w:sz w:val="24"/>
                  <w:szCs w:val="24"/>
                </w:rPr>
                <w:delText>c</w:delText>
              </w:r>
              <w:r w:rsidRPr="0019424B" w:rsidDel="005912AA">
                <w:rPr>
                  <w:rFonts w:ascii="Times New Roman" w:eastAsia="MS Mincho" w:hAnsi="Times New Roman" w:cs="Times New Roman"/>
                  <w:i/>
                  <w:iCs/>
                  <w:sz w:val="24"/>
                  <w:szCs w:val="24"/>
                  <w:vertAlign w:val="subscript"/>
                </w:rPr>
                <w:delText>y</w:delText>
              </w:r>
            </w:del>
          </w:p>
        </w:tc>
      </w:tr>
      <w:tr w:rsidR="0019424B" w:rsidRPr="0019424B" w:rsidDel="005912AA" w14:paraId="48241AB3" w14:textId="6028BA11" w:rsidTr="00C575A2">
        <w:trPr>
          <w:trHeight w:val="534"/>
          <w:del w:id="280" w:author="DENOUAL Franck" w:date="2022-05-05T09:30:00Z"/>
        </w:trPr>
        <w:tc>
          <w:tcPr>
            <w:tcW w:w="469" w:type="dxa"/>
          </w:tcPr>
          <w:p w14:paraId="713806A0" w14:textId="75279320" w:rsidR="0019424B" w:rsidRPr="0019424B" w:rsidDel="005912AA" w:rsidRDefault="0019424B" w:rsidP="0019424B">
            <w:pPr>
              <w:spacing w:before="120" w:after="120"/>
              <w:jc w:val="both"/>
              <w:rPr>
                <w:del w:id="281" w:author="DENOUAL Franck" w:date="2022-05-05T09:30:00Z"/>
                <w:rFonts w:ascii="Times New Roman" w:eastAsia="MS Mincho" w:hAnsi="Times New Roman" w:cs="Times New Roman"/>
                <w:i/>
                <w:iCs/>
                <w:sz w:val="24"/>
                <w:szCs w:val="24"/>
              </w:rPr>
            </w:pPr>
            <w:del w:id="282" w:author="DENOUAL Franck" w:date="2022-05-05T09:30:00Z">
              <w:r w:rsidRPr="0019424B" w:rsidDel="005912AA">
                <w:rPr>
                  <w:rFonts w:ascii="Times New Roman" w:eastAsia="MS Mincho" w:hAnsi="Times New Roman" w:cs="Times New Roman"/>
                  <w:i/>
                  <w:iCs/>
                  <w:sz w:val="24"/>
                  <w:szCs w:val="24"/>
                </w:rPr>
                <w:delText>0</w:delText>
              </w:r>
            </w:del>
          </w:p>
        </w:tc>
        <w:tc>
          <w:tcPr>
            <w:tcW w:w="469" w:type="dxa"/>
          </w:tcPr>
          <w:p w14:paraId="0D632855" w14:textId="72AA0001" w:rsidR="0019424B" w:rsidRPr="0019424B" w:rsidDel="005912AA" w:rsidRDefault="0019424B" w:rsidP="0019424B">
            <w:pPr>
              <w:spacing w:before="120" w:after="120"/>
              <w:jc w:val="both"/>
              <w:rPr>
                <w:del w:id="283" w:author="DENOUAL Franck" w:date="2022-05-05T09:30:00Z"/>
                <w:rFonts w:ascii="Times New Roman" w:eastAsia="MS Mincho" w:hAnsi="Times New Roman" w:cs="Times New Roman"/>
                <w:i/>
                <w:iCs/>
                <w:sz w:val="24"/>
                <w:szCs w:val="24"/>
              </w:rPr>
            </w:pPr>
            <w:del w:id="284" w:author="DENOUAL Franck" w:date="2022-05-05T09:30:00Z">
              <w:r w:rsidRPr="0019424B" w:rsidDel="005912AA">
                <w:rPr>
                  <w:rFonts w:ascii="Times New Roman" w:eastAsia="MS Mincho" w:hAnsi="Times New Roman" w:cs="Times New Roman"/>
                  <w:i/>
                  <w:iCs/>
                  <w:sz w:val="24"/>
                  <w:szCs w:val="24"/>
                </w:rPr>
                <w:delText>0</w:delText>
              </w:r>
            </w:del>
          </w:p>
        </w:tc>
        <w:tc>
          <w:tcPr>
            <w:tcW w:w="469" w:type="dxa"/>
          </w:tcPr>
          <w:p w14:paraId="300EF044" w14:textId="67A92CCE" w:rsidR="0019424B" w:rsidRPr="0019424B" w:rsidDel="005912AA" w:rsidRDefault="0019424B" w:rsidP="0019424B">
            <w:pPr>
              <w:spacing w:before="120" w:after="120"/>
              <w:jc w:val="both"/>
              <w:rPr>
                <w:del w:id="285" w:author="DENOUAL Franck" w:date="2022-05-05T09:30:00Z"/>
                <w:rFonts w:ascii="Times New Roman" w:eastAsia="MS Mincho" w:hAnsi="Times New Roman" w:cs="Times New Roman"/>
                <w:i/>
                <w:iCs/>
                <w:sz w:val="24"/>
                <w:szCs w:val="24"/>
              </w:rPr>
            </w:pPr>
            <w:del w:id="286" w:author="DENOUAL Franck" w:date="2022-05-05T09:30:00Z">
              <w:r w:rsidRPr="0019424B" w:rsidDel="005912AA">
                <w:rPr>
                  <w:rFonts w:ascii="Times New Roman" w:eastAsia="MS Mincho" w:hAnsi="Times New Roman" w:cs="Times New Roman"/>
                  <w:i/>
                  <w:iCs/>
                  <w:sz w:val="24"/>
                  <w:szCs w:val="24"/>
                </w:rPr>
                <w:delText>1</w:delText>
              </w:r>
            </w:del>
          </w:p>
        </w:tc>
      </w:tr>
    </w:tbl>
    <w:bookmarkEnd w:id="264"/>
    <w:bookmarkEnd w:id="265"/>
    <w:p w14:paraId="2C210F22" w14:textId="5F131680" w:rsidR="0019424B" w:rsidRPr="0019424B" w:rsidDel="005912AA" w:rsidRDefault="0019424B" w:rsidP="0019424B">
      <w:pPr>
        <w:widowControl/>
        <w:autoSpaceDE/>
        <w:autoSpaceDN/>
        <w:spacing w:before="120" w:after="120"/>
        <w:jc w:val="both"/>
        <w:rPr>
          <w:del w:id="287" w:author="DENOUAL Franck" w:date="2022-05-05T09:30:00Z"/>
          <w:rFonts w:ascii="Times New Roman" w:eastAsia="MS Mincho" w:hAnsi="Times New Roman" w:cs="Times New Roman"/>
          <w:sz w:val="24"/>
          <w:szCs w:val="24"/>
        </w:rPr>
      </w:pPr>
      <w:del w:id="288" w:author="DENOUAL Franck" w:date="2022-05-05T09:30:00Z">
        <w:r w:rsidRPr="0019424B" w:rsidDel="005912AA">
          <w:rPr>
            <w:rFonts w:ascii="Times New Roman" w:eastAsia="MS Mincho" w:hAnsi="Times New Roman" w:cs="Times New Roman"/>
            <w:sz w:val="24"/>
            <w:szCs w:val="24"/>
          </w:rPr>
          <w:delText>Where:</w:delText>
        </w:r>
      </w:del>
    </w:p>
    <w:p w14:paraId="0B4E577B" w14:textId="3D39725D" w:rsidR="0019424B" w:rsidRPr="007C4BDB" w:rsidDel="005912AA" w:rsidRDefault="0019424B" w:rsidP="0019424B">
      <w:pPr>
        <w:widowControl/>
        <w:autoSpaceDE/>
        <w:autoSpaceDN/>
        <w:spacing w:before="120" w:after="120"/>
        <w:rPr>
          <w:del w:id="289" w:author="DENOUAL Franck" w:date="2022-05-05T09:30:00Z"/>
          <w:rFonts w:ascii="Times New Roman" w:eastAsia="MS Mincho" w:hAnsi="Times New Roman" w:cs="Times New Roman"/>
          <w:sz w:val="24"/>
          <w:szCs w:val="24"/>
        </w:rPr>
      </w:pPr>
      <w:del w:id="290" w:author="DENOUAL Franck" w:date="2022-05-05T09:30:00Z">
        <w:r w:rsidRPr="0019424B" w:rsidDel="005912AA">
          <w:rPr>
            <w:rFonts w:ascii="Times New Roman" w:eastAsia="MS Mincho" w:hAnsi="Times New Roman" w:cs="Times New Roman"/>
            <w:i/>
            <w:iCs/>
            <w:sz w:val="24"/>
            <w:szCs w:val="24"/>
          </w:rPr>
          <w:delText>f</w:delText>
        </w:r>
        <w:r w:rsidRPr="0019424B" w:rsidDel="005912AA">
          <w:rPr>
            <w:rFonts w:ascii="Times New Roman" w:eastAsia="MS Mincho" w:hAnsi="Times New Roman" w:cs="Times New Roman"/>
            <w:i/>
            <w:iCs/>
            <w:sz w:val="24"/>
            <w:szCs w:val="24"/>
            <w:vertAlign w:val="subscript"/>
          </w:rPr>
          <w:delText>x</w:delText>
        </w:r>
        <w:r w:rsidRPr="0019424B" w:rsidDel="005912AA">
          <w:rPr>
            <w:rFonts w:ascii="Times New Roman" w:eastAsia="MS Mincho" w:hAnsi="Times New Roman" w:cs="Times New Roman"/>
            <w:sz w:val="24"/>
            <w:szCs w:val="24"/>
          </w:rPr>
          <w:delText>:</w:delText>
        </w:r>
        <w:r w:rsidRPr="0019424B" w:rsidDel="005912AA">
          <w:rPr>
            <w:rFonts w:ascii="Times New Roman" w:eastAsia="MS Mincho" w:hAnsi="Times New Roman" w:cs="Times New Roman"/>
            <w:sz w:val="24"/>
            <w:szCs w:val="24"/>
          </w:rPr>
          <w:tab/>
          <w:delText>horizontal focal length</w:delText>
        </w:r>
        <w:r w:rsidRPr="0019424B" w:rsidDel="005912AA">
          <w:rPr>
            <w:rFonts w:ascii="Times New Roman" w:eastAsia="MS Mincho" w:hAnsi="Times New Roman" w:cs="Times New Roman"/>
            <w:sz w:val="24"/>
            <w:szCs w:val="24"/>
          </w:rPr>
          <w:br/>
        </w:r>
        <w:r w:rsidRPr="0019424B" w:rsidDel="005912AA">
          <w:rPr>
            <w:rFonts w:ascii="Times New Roman" w:eastAsia="MS Mincho" w:hAnsi="Times New Roman" w:cs="Times New Roman"/>
            <w:i/>
            <w:iCs/>
            <w:sz w:val="24"/>
            <w:szCs w:val="24"/>
          </w:rPr>
          <w:delText>f</w:delText>
        </w:r>
        <w:r w:rsidRPr="0019424B" w:rsidDel="005912AA">
          <w:rPr>
            <w:rFonts w:ascii="Times New Roman" w:eastAsia="MS Mincho" w:hAnsi="Times New Roman" w:cs="Times New Roman"/>
            <w:i/>
            <w:iCs/>
            <w:sz w:val="24"/>
            <w:szCs w:val="24"/>
            <w:vertAlign w:val="subscript"/>
          </w:rPr>
          <w:delText>y</w:delText>
        </w:r>
        <w:r w:rsidRPr="0019424B" w:rsidDel="005912AA">
          <w:rPr>
            <w:rFonts w:ascii="Times New Roman" w:eastAsia="MS Mincho" w:hAnsi="Times New Roman" w:cs="Times New Roman"/>
            <w:sz w:val="24"/>
            <w:szCs w:val="24"/>
          </w:rPr>
          <w:delText>:</w:delText>
        </w:r>
        <w:r w:rsidRPr="0019424B" w:rsidDel="005912AA">
          <w:rPr>
            <w:rFonts w:ascii="Times New Roman" w:eastAsia="MS Mincho" w:hAnsi="Times New Roman" w:cs="Times New Roman"/>
            <w:sz w:val="24"/>
            <w:szCs w:val="24"/>
          </w:rPr>
          <w:tab/>
          <w:delText>vertical focal length</w:delText>
        </w:r>
        <w:r w:rsidRPr="0019424B" w:rsidDel="005912AA">
          <w:rPr>
            <w:rFonts w:ascii="Times New Roman" w:eastAsia="MS Mincho" w:hAnsi="Times New Roman" w:cs="Times New Roman"/>
            <w:sz w:val="24"/>
            <w:szCs w:val="24"/>
          </w:rPr>
          <w:br/>
        </w:r>
        <w:r w:rsidRPr="0019424B" w:rsidDel="005912AA">
          <w:rPr>
            <w:rFonts w:ascii="Times New Roman" w:eastAsia="MS Mincho" w:hAnsi="Times New Roman" w:cs="Times New Roman"/>
            <w:i/>
            <w:iCs/>
            <w:sz w:val="24"/>
            <w:szCs w:val="24"/>
          </w:rPr>
          <w:delText>s</w:delText>
        </w:r>
        <w:r w:rsidRPr="0019424B" w:rsidDel="005912AA">
          <w:rPr>
            <w:rFonts w:ascii="Times New Roman" w:eastAsia="MS Mincho" w:hAnsi="Times New Roman" w:cs="Times New Roman"/>
            <w:sz w:val="24"/>
            <w:szCs w:val="24"/>
          </w:rPr>
          <w:delText>:</w:delText>
        </w:r>
        <w:r w:rsidRPr="0019424B" w:rsidDel="005912AA">
          <w:rPr>
            <w:rFonts w:ascii="Times New Roman" w:eastAsia="MS Mincho" w:hAnsi="Times New Roman" w:cs="Times New Roman"/>
            <w:sz w:val="24"/>
            <w:szCs w:val="24"/>
          </w:rPr>
          <w:tab/>
          <w:delText>skew factor</w:delText>
        </w:r>
        <w:r w:rsidRPr="007C4BDB" w:rsidDel="005912AA">
          <w:rPr>
            <w:rFonts w:ascii="Times New Roman" w:eastAsia="MS Mincho" w:hAnsi="Times New Roman" w:cs="Times New Roman"/>
            <w:sz w:val="24"/>
            <w:szCs w:val="24"/>
          </w:rPr>
          <w:br/>
        </w:r>
        <w:r w:rsidRPr="007C4BDB" w:rsidDel="005912AA">
          <w:rPr>
            <w:rFonts w:ascii="Times New Roman" w:eastAsia="MS Mincho" w:hAnsi="Times New Roman" w:cs="Times New Roman"/>
            <w:i/>
            <w:iCs/>
            <w:sz w:val="24"/>
            <w:szCs w:val="24"/>
          </w:rPr>
          <w:delText>c</w:delText>
        </w:r>
        <w:r w:rsidRPr="007C4BDB" w:rsidDel="005912AA">
          <w:rPr>
            <w:rFonts w:ascii="Times New Roman" w:eastAsia="MS Mincho" w:hAnsi="Times New Roman" w:cs="Times New Roman"/>
            <w:i/>
            <w:iCs/>
            <w:sz w:val="24"/>
            <w:szCs w:val="24"/>
            <w:vertAlign w:val="subscript"/>
          </w:rPr>
          <w:delText>x</w:delText>
        </w:r>
        <w:r w:rsidRPr="007C4BDB" w:rsidDel="005912AA">
          <w:rPr>
            <w:rFonts w:ascii="Times New Roman" w:eastAsia="MS Mincho" w:hAnsi="Times New Roman" w:cs="Times New Roman"/>
            <w:sz w:val="24"/>
            <w:szCs w:val="24"/>
          </w:rPr>
          <w:delText>:</w:delText>
        </w:r>
        <w:r w:rsidRPr="007C4BDB" w:rsidDel="005912AA">
          <w:rPr>
            <w:rFonts w:ascii="Times New Roman" w:eastAsia="MS Mincho" w:hAnsi="Times New Roman" w:cs="Times New Roman"/>
            <w:sz w:val="24"/>
            <w:szCs w:val="24"/>
          </w:rPr>
          <w:tab/>
          <w:delText>principal point x</w:delText>
        </w:r>
        <w:r w:rsidRPr="007C4BDB" w:rsidDel="005912AA">
          <w:rPr>
            <w:rFonts w:ascii="Times New Roman" w:eastAsia="MS Mincho" w:hAnsi="Times New Roman" w:cs="Times New Roman"/>
            <w:sz w:val="24"/>
            <w:szCs w:val="24"/>
          </w:rPr>
          <w:br/>
        </w:r>
        <w:r w:rsidRPr="007C4BDB" w:rsidDel="005912AA">
          <w:rPr>
            <w:rFonts w:ascii="Times New Roman" w:eastAsia="MS Mincho" w:hAnsi="Times New Roman" w:cs="Times New Roman"/>
            <w:i/>
            <w:iCs/>
            <w:sz w:val="24"/>
            <w:szCs w:val="24"/>
          </w:rPr>
          <w:delText>c</w:delText>
        </w:r>
        <w:r w:rsidRPr="007C4BDB" w:rsidDel="005912AA">
          <w:rPr>
            <w:rFonts w:ascii="Times New Roman" w:eastAsia="MS Mincho" w:hAnsi="Times New Roman" w:cs="Times New Roman"/>
            <w:i/>
            <w:iCs/>
            <w:sz w:val="24"/>
            <w:szCs w:val="24"/>
            <w:vertAlign w:val="subscript"/>
          </w:rPr>
          <w:delText>y</w:delText>
        </w:r>
        <w:r w:rsidRPr="007C4BDB" w:rsidDel="005912AA">
          <w:rPr>
            <w:rFonts w:ascii="Times New Roman" w:eastAsia="MS Mincho" w:hAnsi="Times New Roman" w:cs="Times New Roman"/>
            <w:sz w:val="24"/>
            <w:szCs w:val="24"/>
          </w:rPr>
          <w:delText>:</w:delText>
        </w:r>
        <w:r w:rsidRPr="007C4BDB" w:rsidDel="005912AA">
          <w:rPr>
            <w:rFonts w:ascii="Times New Roman" w:eastAsia="MS Mincho" w:hAnsi="Times New Roman" w:cs="Times New Roman"/>
            <w:sz w:val="24"/>
            <w:szCs w:val="24"/>
          </w:rPr>
          <w:tab/>
          <w:delText>principal point y</w:delText>
        </w:r>
      </w:del>
    </w:p>
    <w:p w14:paraId="577ED223" w14:textId="100B65FF" w:rsidR="0019424B" w:rsidRPr="0019424B" w:rsidDel="005912AA" w:rsidRDefault="0019424B" w:rsidP="0019424B">
      <w:pPr>
        <w:widowControl/>
        <w:autoSpaceDE/>
        <w:autoSpaceDN/>
        <w:spacing w:before="120" w:after="120"/>
        <w:jc w:val="both"/>
        <w:rPr>
          <w:del w:id="291" w:author="DENOUAL Franck" w:date="2022-05-05T09:30:00Z"/>
          <w:rFonts w:ascii="Times New Roman" w:eastAsia="MS Mincho" w:hAnsi="Times New Roman" w:cs="Times New Roman"/>
          <w:sz w:val="24"/>
          <w:szCs w:val="24"/>
          <w:vertAlign w:val="subscript"/>
        </w:rPr>
      </w:pPr>
      <w:bookmarkStart w:id="292" w:name="OLE_LINK5"/>
      <w:bookmarkStart w:id="293" w:name="OLE_LINK6"/>
      <w:del w:id="294" w:author="DENOUAL Franck" w:date="2022-05-05T09:30:00Z">
        <w:r w:rsidRPr="0019424B" w:rsidDel="005912AA">
          <w:rPr>
            <w:rFonts w:ascii="Times New Roman" w:eastAsia="MS Mincho" w:hAnsi="Times New Roman" w:cs="Times New Roman"/>
            <w:sz w:val="24"/>
            <w:szCs w:val="24"/>
          </w:rPr>
          <w:delText xml:space="preserve">For most cameras, pixels are square and there is no skew. This corresponds to </w:delText>
        </w:r>
        <w:r w:rsidRPr="0019424B" w:rsidDel="005912AA">
          <w:rPr>
            <w:rFonts w:ascii="Times New Roman" w:eastAsia="MS Mincho" w:hAnsi="Times New Roman" w:cs="Times New Roman"/>
            <w:i/>
            <w:iCs/>
            <w:sz w:val="24"/>
            <w:szCs w:val="24"/>
          </w:rPr>
          <w:delText>s</w:delText>
        </w:r>
        <w:r w:rsidRPr="0019424B" w:rsidDel="005912AA">
          <w:rPr>
            <w:rFonts w:ascii="Times New Roman" w:eastAsia="MS Mincho" w:hAnsi="Times New Roman" w:cs="Times New Roman"/>
            <w:sz w:val="24"/>
            <w:szCs w:val="24"/>
          </w:rPr>
          <w:delText xml:space="preserve"> being zero and </w:delText>
        </w:r>
        <w:r w:rsidRPr="0019424B" w:rsidDel="005912AA">
          <w:rPr>
            <w:rFonts w:ascii="Times New Roman" w:eastAsia="MS Mincho" w:hAnsi="Times New Roman" w:cs="Times New Roman"/>
            <w:i/>
            <w:iCs/>
            <w:sz w:val="24"/>
            <w:szCs w:val="24"/>
          </w:rPr>
          <w:delText>f</w:delText>
        </w:r>
        <w:r w:rsidRPr="0019424B" w:rsidDel="005912AA">
          <w:rPr>
            <w:rFonts w:ascii="Times New Roman" w:eastAsia="MS Mincho" w:hAnsi="Times New Roman" w:cs="Times New Roman"/>
            <w:i/>
            <w:iCs/>
            <w:sz w:val="24"/>
            <w:szCs w:val="24"/>
            <w:vertAlign w:val="subscript"/>
          </w:rPr>
          <w:delText>x</w:delText>
        </w:r>
        <w:r w:rsidRPr="0019424B" w:rsidDel="005912AA">
          <w:rPr>
            <w:rFonts w:ascii="Times New Roman" w:eastAsia="MS Mincho" w:hAnsi="Times New Roman" w:cs="Times New Roman"/>
            <w:i/>
            <w:iCs/>
            <w:sz w:val="24"/>
            <w:szCs w:val="24"/>
          </w:rPr>
          <w:delText xml:space="preserve"> </w:delText>
        </w:r>
        <w:r w:rsidRPr="0019424B" w:rsidDel="005912AA">
          <w:rPr>
            <w:rFonts w:ascii="Times New Roman" w:eastAsia="MS Mincho" w:hAnsi="Times New Roman" w:cs="Times New Roman"/>
            <w:sz w:val="24"/>
            <w:szCs w:val="24"/>
          </w:rPr>
          <w:delText>being equal to</w:delText>
        </w:r>
        <w:r w:rsidRPr="0019424B" w:rsidDel="005912AA">
          <w:rPr>
            <w:rFonts w:ascii="Times New Roman" w:eastAsia="MS Mincho" w:hAnsi="Times New Roman" w:cs="Times New Roman"/>
            <w:i/>
            <w:iCs/>
            <w:sz w:val="24"/>
            <w:szCs w:val="24"/>
          </w:rPr>
          <w:delText xml:space="preserve"> f</w:delText>
        </w:r>
        <w:r w:rsidRPr="0019424B" w:rsidDel="005912AA">
          <w:rPr>
            <w:rFonts w:ascii="Times New Roman" w:eastAsia="MS Mincho" w:hAnsi="Times New Roman" w:cs="Times New Roman"/>
            <w:i/>
            <w:iCs/>
            <w:sz w:val="24"/>
            <w:szCs w:val="24"/>
            <w:vertAlign w:val="subscript"/>
          </w:rPr>
          <w:delText>y</w:delText>
        </w:r>
        <w:bookmarkEnd w:id="292"/>
        <w:bookmarkEnd w:id="293"/>
        <w:r w:rsidRPr="0019424B" w:rsidDel="005912AA">
          <w:rPr>
            <w:rFonts w:ascii="Times New Roman" w:eastAsia="MS Mincho" w:hAnsi="Times New Roman" w:cs="Times New Roman"/>
            <w:sz w:val="24"/>
            <w:szCs w:val="24"/>
          </w:rPr>
          <w:delText>.</w:delText>
        </w:r>
      </w:del>
    </w:p>
    <w:p w14:paraId="37507B5B" w14:textId="2B125D96" w:rsidR="0019424B" w:rsidRPr="007C4BDB" w:rsidDel="005912AA" w:rsidRDefault="0019424B" w:rsidP="007C4BDB">
      <w:pPr>
        <w:pStyle w:val="ListParagraph"/>
        <w:keepNext/>
        <w:widowControl/>
        <w:numPr>
          <w:ilvl w:val="1"/>
          <w:numId w:val="27"/>
        </w:numPr>
        <w:autoSpaceDE/>
        <w:autoSpaceDN/>
        <w:spacing w:before="240" w:after="60"/>
        <w:jc w:val="both"/>
        <w:outlineLvl w:val="1"/>
        <w:rPr>
          <w:del w:id="295" w:author="DENOUAL Franck" w:date="2022-05-05T09:30:00Z"/>
          <w:rFonts w:ascii="Times New Roman" w:eastAsia="Times New Roman" w:hAnsi="Times New Roman" w:cs="Times New Roman"/>
          <w:b/>
          <w:bCs/>
          <w:iCs/>
          <w:sz w:val="28"/>
          <w:szCs w:val="28"/>
        </w:rPr>
      </w:pPr>
      <w:bookmarkStart w:id="296" w:name="_Toc102635498"/>
      <w:del w:id="297" w:author="DENOUAL Franck" w:date="2022-05-05T09:30:00Z">
        <w:r w:rsidRPr="007C4BDB" w:rsidDel="005912AA">
          <w:rPr>
            <w:rFonts w:ascii="Times New Roman" w:eastAsia="Times New Roman" w:hAnsi="Times New Roman" w:cs="Times New Roman"/>
            <w:b/>
            <w:bCs/>
            <w:iCs/>
            <w:sz w:val="28"/>
            <w:szCs w:val="28"/>
          </w:rPr>
          <w:lastRenderedPageBreak/>
          <w:delText>Definition</w:delText>
        </w:r>
        <w:bookmarkEnd w:id="296"/>
      </w:del>
    </w:p>
    <w:p w14:paraId="25992874" w14:textId="2FFBDF20" w:rsidR="0019424B" w:rsidRPr="00506E7E" w:rsidDel="005912AA" w:rsidRDefault="0019424B" w:rsidP="0019424B">
      <w:pPr>
        <w:widowControl/>
        <w:autoSpaceDE/>
        <w:autoSpaceDN/>
        <w:spacing w:before="120" w:after="120"/>
        <w:rPr>
          <w:del w:id="298" w:author="DENOUAL Franck" w:date="2022-05-05T09:30:00Z"/>
          <w:rFonts w:ascii="Times New Roman" w:eastAsia="MS Mincho" w:hAnsi="Times New Roman" w:cs="Times New Roman"/>
          <w:sz w:val="24"/>
          <w:szCs w:val="24"/>
        </w:rPr>
      </w:pPr>
      <w:del w:id="299" w:author="DENOUAL Franck" w:date="2022-05-05T09:30:00Z">
        <w:r w:rsidRPr="0019424B" w:rsidDel="005912AA">
          <w:rPr>
            <w:rFonts w:ascii="Times New Roman" w:eastAsia="MS Mincho" w:hAnsi="Times New Roman" w:cs="Times New Roman"/>
            <w:sz w:val="24"/>
            <w:szCs w:val="24"/>
          </w:rPr>
          <w:delText>Box Type:</w:delText>
        </w:r>
        <w:r w:rsidRPr="0019424B" w:rsidDel="005912AA">
          <w:rPr>
            <w:rFonts w:ascii="Times New Roman" w:eastAsia="MS Mincho" w:hAnsi="Times New Roman" w:cs="Times New Roman"/>
            <w:sz w:val="24"/>
            <w:szCs w:val="24"/>
          </w:rPr>
          <w:tab/>
          <w:delText>'cmin'</w:delText>
        </w:r>
        <w:r w:rsidRPr="0019424B" w:rsidDel="005912AA">
          <w:rPr>
            <w:rFonts w:ascii="Times New Roman" w:eastAsia="MS Mincho" w:hAnsi="Times New Roman" w:cs="Times New Roman"/>
            <w:sz w:val="24"/>
            <w:szCs w:val="24"/>
          </w:rPr>
          <w:br/>
          <w:delText>Container:</w:delText>
        </w:r>
        <w:r w:rsidRPr="0019424B" w:rsidDel="005912AA">
          <w:rPr>
            <w:rFonts w:ascii="Times New Roman" w:eastAsia="MS Mincho" w:hAnsi="Times New Roman" w:cs="Times New Roman"/>
            <w:sz w:val="24"/>
            <w:szCs w:val="24"/>
          </w:rPr>
          <w:tab/>
          <w:delText>ItemPropertyContainerBox (‘ipco’)</w:delText>
        </w:r>
        <w:r w:rsidRPr="0019424B" w:rsidDel="005912AA">
          <w:rPr>
            <w:rFonts w:ascii="Times New Roman" w:eastAsia="MS Mincho" w:hAnsi="Times New Roman" w:cs="Times New Roman"/>
            <w:sz w:val="24"/>
            <w:szCs w:val="24"/>
          </w:rPr>
          <w:br/>
        </w:r>
        <w:r w:rsidRPr="00506E7E" w:rsidDel="005912AA">
          <w:rPr>
            <w:rFonts w:ascii="Times New Roman" w:eastAsia="MS Mincho" w:hAnsi="Times New Roman" w:cs="Times New Roman"/>
            <w:sz w:val="24"/>
            <w:szCs w:val="24"/>
          </w:rPr>
          <w:delText>Mandatory</w:delText>
        </w:r>
        <w:r w:rsidR="001B324E" w:rsidRPr="00506E7E" w:rsidDel="005912AA">
          <w:rPr>
            <w:rFonts w:ascii="Times New Roman" w:eastAsia="MS Mincho" w:hAnsi="Times New Roman" w:cs="Times New Roman"/>
            <w:sz w:val="24"/>
            <w:szCs w:val="24"/>
          </w:rPr>
          <w:delText xml:space="preserve"> (per item)</w:delText>
        </w:r>
        <w:r w:rsidRPr="00506E7E" w:rsidDel="005912AA">
          <w:rPr>
            <w:rFonts w:ascii="Times New Roman" w:eastAsia="MS Mincho" w:hAnsi="Times New Roman" w:cs="Times New Roman"/>
            <w:sz w:val="24"/>
            <w:szCs w:val="24"/>
          </w:rPr>
          <w:delText>:</w:delText>
        </w:r>
        <w:r w:rsidRPr="00506E7E" w:rsidDel="005912AA">
          <w:rPr>
            <w:rFonts w:ascii="Times New Roman" w:eastAsia="MS Mincho" w:hAnsi="Times New Roman" w:cs="Times New Roman"/>
            <w:sz w:val="24"/>
            <w:szCs w:val="24"/>
          </w:rPr>
          <w:tab/>
          <w:delText>No</w:delText>
        </w:r>
        <w:r w:rsidRPr="00506E7E" w:rsidDel="005912AA">
          <w:rPr>
            <w:rFonts w:ascii="Times New Roman" w:eastAsia="MS Mincho" w:hAnsi="Times New Roman" w:cs="Times New Roman"/>
            <w:sz w:val="24"/>
            <w:szCs w:val="24"/>
          </w:rPr>
          <w:br/>
          <w:delText>Quantity</w:delText>
        </w:r>
        <w:r w:rsidR="001B324E" w:rsidRPr="00506E7E" w:rsidDel="005912AA">
          <w:rPr>
            <w:rFonts w:ascii="Times New Roman" w:eastAsia="MS Mincho" w:hAnsi="Times New Roman" w:cs="Times New Roman"/>
            <w:sz w:val="24"/>
            <w:szCs w:val="24"/>
          </w:rPr>
          <w:delText xml:space="preserve"> </w:delText>
        </w:r>
        <w:r w:rsidR="001B324E" w:rsidRPr="007C4BDB" w:rsidDel="005912AA">
          <w:rPr>
            <w:rFonts w:ascii="Times New Roman" w:eastAsia="MS Mincho" w:hAnsi="Times New Roman" w:cs="Times New Roman"/>
            <w:sz w:val="24"/>
            <w:szCs w:val="24"/>
          </w:rPr>
          <w:delText>(per item)</w:delText>
        </w:r>
        <w:r w:rsidRPr="00506E7E" w:rsidDel="005912AA">
          <w:rPr>
            <w:rFonts w:ascii="Times New Roman" w:eastAsia="MS Mincho" w:hAnsi="Times New Roman" w:cs="Times New Roman"/>
            <w:sz w:val="24"/>
            <w:szCs w:val="24"/>
          </w:rPr>
          <w:delText>:</w:delText>
        </w:r>
        <w:r w:rsidRPr="00506E7E" w:rsidDel="005912AA">
          <w:rPr>
            <w:rFonts w:ascii="Times New Roman" w:eastAsia="MS Mincho" w:hAnsi="Times New Roman" w:cs="Times New Roman"/>
            <w:sz w:val="24"/>
            <w:szCs w:val="24"/>
          </w:rPr>
          <w:tab/>
          <w:delText>Zero or one</w:delText>
        </w:r>
      </w:del>
    </w:p>
    <w:p w14:paraId="7FB1AE2C" w14:textId="6DFDFF76" w:rsidR="0019424B" w:rsidRPr="0019424B" w:rsidDel="005912AA" w:rsidRDefault="0019424B" w:rsidP="0019424B">
      <w:pPr>
        <w:widowControl/>
        <w:autoSpaceDE/>
        <w:autoSpaceDN/>
        <w:spacing w:before="120" w:after="120"/>
        <w:jc w:val="both"/>
        <w:rPr>
          <w:del w:id="300" w:author="DENOUAL Franck" w:date="2022-05-05T09:30:00Z"/>
          <w:rFonts w:ascii="Times New Roman" w:eastAsia="MS Mincho" w:hAnsi="Times New Roman" w:cs="Times New Roman"/>
          <w:sz w:val="24"/>
          <w:szCs w:val="24"/>
        </w:rPr>
      </w:pPr>
      <w:del w:id="301" w:author="DENOUAL Franck" w:date="2022-05-05T09:30:00Z">
        <w:r w:rsidRPr="00506E7E" w:rsidDel="005912AA">
          <w:rPr>
            <w:rFonts w:ascii="Times New Roman" w:eastAsia="MS Mincho" w:hAnsi="Times New Roman" w:cs="Times New Roman"/>
            <w:sz w:val="24"/>
            <w:szCs w:val="24"/>
          </w:rPr>
          <w:delText xml:space="preserve">The </w:delText>
        </w:r>
        <w:r w:rsidRPr="00506E7E" w:rsidDel="005912AA">
          <w:rPr>
            <w:rFonts w:ascii="Courier" w:eastAsia="MS Mincho" w:hAnsi="Courier" w:cs="Times New Roman"/>
            <w:noProof/>
            <w:sz w:val="20"/>
            <w:szCs w:val="20"/>
            <w:lang w:val="en-GB"/>
          </w:rPr>
          <w:delText>CameraIntrinsicsMatrix</w:delText>
        </w:r>
        <w:r w:rsidRPr="00506E7E" w:rsidDel="005912AA">
          <w:rPr>
            <w:rFonts w:ascii="Times New Roman" w:eastAsia="MS Mincho" w:hAnsi="Times New Roman" w:cs="Times New Roman"/>
            <w:sz w:val="24"/>
            <w:szCs w:val="24"/>
          </w:rPr>
          <w:delText xml:space="preserve"> allows writers to communicate the characteristics of the camera that captured the </w:delText>
        </w:r>
        <w:r w:rsidR="001B324E" w:rsidRPr="00506E7E" w:rsidDel="005912AA">
          <w:rPr>
            <w:rFonts w:ascii="Times New Roman" w:eastAsia="MS Mincho" w:hAnsi="Times New Roman" w:cs="Times New Roman"/>
            <w:sz w:val="24"/>
            <w:szCs w:val="24"/>
          </w:rPr>
          <w:delText xml:space="preserve">associated </w:delText>
        </w:r>
        <w:r w:rsidRPr="00506E7E" w:rsidDel="005912AA">
          <w:rPr>
            <w:rFonts w:ascii="Times New Roman" w:eastAsia="MS Mincho" w:hAnsi="Times New Roman" w:cs="Times New Roman"/>
            <w:sz w:val="24"/>
            <w:szCs w:val="24"/>
          </w:rPr>
          <w:delText>image item.</w:delText>
        </w:r>
      </w:del>
    </w:p>
    <w:p w14:paraId="5E73CB7D" w14:textId="06BAFFBE" w:rsidR="0019424B" w:rsidRPr="0019424B" w:rsidDel="005912AA" w:rsidRDefault="0019424B" w:rsidP="007C4BDB">
      <w:pPr>
        <w:keepNext/>
        <w:widowControl/>
        <w:numPr>
          <w:ilvl w:val="1"/>
          <w:numId w:val="27"/>
        </w:numPr>
        <w:autoSpaceDE/>
        <w:autoSpaceDN/>
        <w:spacing w:before="240" w:after="60"/>
        <w:ind w:left="576" w:hanging="576"/>
        <w:jc w:val="both"/>
        <w:outlineLvl w:val="1"/>
        <w:rPr>
          <w:del w:id="302" w:author="DENOUAL Franck" w:date="2022-05-05T09:30:00Z"/>
          <w:rFonts w:ascii="Times New Roman" w:eastAsia="Times New Roman" w:hAnsi="Times New Roman" w:cs="Times New Roman"/>
          <w:b/>
          <w:bCs/>
          <w:iCs/>
          <w:sz w:val="28"/>
          <w:szCs w:val="28"/>
        </w:rPr>
      </w:pPr>
      <w:bookmarkStart w:id="303" w:name="_Toc102635499"/>
      <w:del w:id="304" w:author="DENOUAL Franck" w:date="2022-05-05T09:30:00Z">
        <w:r w:rsidRPr="0019424B" w:rsidDel="005912AA">
          <w:rPr>
            <w:rFonts w:ascii="Times New Roman" w:eastAsia="Times New Roman" w:hAnsi="Times New Roman" w:cs="Times New Roman"/>
            <w:b/>
            <w:bCs/>
            <w:iCs/>
            <w:sz w:val="28"/>
            <w:szCs w:val="28"/>
          </w:rPr>
          <w:delText>Syntax</w:delText>
        </w:r>
        <w:bookmarkEnd w:id="303"/>
      </w:del>
    </w:p>
    <w:p w14:paraId="1B525DD8" w14:textId="6B59A4C1" w:rsidR="0019424B" w:rsidRPr="0019424B" w:rsidDel="005912AA" w:rsidRDefault="0019424B" w:rsidP="0019424B">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rPr>
          <w:del w:id="305" w:author="DENOUAL Franck" w:date="2022-05-05T09:30:00Z"/>
          <w:rFonts w:ascii="Courier" w:eastAsia="MS Mincho" w:hAnsi="Courier" w:cs="Times New Roman"/>
          <w:noProof/>
          <w:sz w:val="20"/>
          <w:lang w:val="en-GB"/>
        </w:rPr>
      </w:pPr>
      <w:del w:id="306" w:author="DENOUAL Franck" w:date="2022-05-05T09:30:00Z">
        <w:r w:rsidRPr="0019424B" w:rsidDel="005912AA">
          <w:rPr>
            <w:rFonts w:ascii="Courier" w:eastAsia="MS Mincho" w:hAnsi="Courier" w:cs="Times New Roman"/>
            <w:noProof/>
            <w:sz w:val="20"/>
            <w:lang w:val="en-GB"/>
          </w:rPr>
          <w:delText>aligned(8) class CameraIntrinsicsMatrix</w:delText>
        </w:r>
        <w:r w:rsidRPr="0019424B" w:rsidDel="005912AA">
          <w:rPr>
            <w:rFonts w:ascii="Courier" w:eastAsia="MS Mincho" w:hAnsi="Courier" w:cs="Times New Roman"/>
            <w:noProof/>
            <w:sz w:val="20"/>
            <w:lang w:val="en-GB"/>
          </w:rPr>
          <w:br/>
          <w:delText xml:space="preserve">extends ItemFullProperty('cmin', version = 0, flags) </w:delText>
        </w:r>
        <w:bookmarkStart w:id="307" w:name="OLE_LINK7"/>
        <w:bookmarkStart w:id="308" w:name="OLE_LINK8"/>
        <w:r w:rsidRPr="0019424B" w:rsidDel="005912AA">
          <w:rPr>
            <w:rFonts w:ascii="Courier" w:eastAsia="MS Mincho" w:hAnsi="Courier" w:cs="Times New Roman"/>
            <w:noProof/>
            <w:sz w:val="20"/>
            <w:lang w:val="en-GB"/>
          </w:rPr>
          <w:delText>{</w:delText>
        </w:r>
        <w:r w:rsidRPr="0019424B" w:rsidDel="005912AA">
          <w:rPr>
            <w:rFonts w:ascii="Courier" w:eastAsia="MS Mincho" w:hAnsi="Courier" w:cs="Times New Roman"/>
            <w:noProof/>
            <w:sz w:val="20"/>
            <w:lang w:val="en-GB"/>
          </w:rPr>
          <w:br/>
        </w:r>
        <w:r w:rsidRPr="0019424B" w:rsidDel="005912AA">
          <w:rPr>
            <w:rFonts w:ascii="Courier" w:eastAsia="MS Mincho" w:hAnsi="Courier" w:cs="Times New Roman"/>
            <w:noProof/>
            <w:sz w:val="20"/>
            <w:lang w:val="en-GB"/>
          </w:rPr>
          <w:tab/>
          <w:delText xml:space="preserve">// denominator_bits = (flags &amp; </w:delText>
        </w:r>
        <w:r w:rsidRPr="00506E7E" w:rsidDel="005912AA">
          <w:rPr>
            <w:rFonts w:ascii="Courier" w:eastAsia="MS Mincho" w:hAnsi="Courier" w:cs="Times New Roman"/>
            <w:noProof/>
            <w:sz w:val="20"/>
            <w:lang w:val="en-GB"/>
          </w:rPr>
          <w:delText>0x</w:delText>
        </w:r>
        <w:r w:rsidR="00C575A2" w:rsidRPr="00506E7E" w:rsidDel="005912AA">
          <w:rPr>
            <w:rFonts w:ascii="Courier" w:eastAsia="MS Mincho" w:hAnsi="Courier" w:cs="Times New Roman"/>
            <w:noProof/>
            <w:sz w:val="20"/>
            <w:lang w:val="en-GB"/>
          </w:rPr>
          <w:delText>001</w:delText>
        </w:r>
        <w:r w:rsidRPr="00506E7E" w:rsidDel="005912AA">
          <w:rPr>
            <w:rFonts w:ascii="Courier" w:eastAsia="MS Mincho" w:hAnsi="Courier" w:cs="Times New Roman"/>
            <w:noProof/>
            <w:sz w:val="20"/>
            <w:lang w:val="en-GB"/>
          </w:rPr>
          <w:delText>F00</w:delText>
        </w:r>
        <w:r w:rsidRPr="0019424B" w:rsidDel="005912AA">
          <w:rPr>
            <w:rFonts w:ascii="Courier" w:eastAsia="MS Mincho" w:hAnsi="Courier" w:cs="Times New Roman"/>
            <w:noProof/>
            <w:sz w:val="20"/>
            <w:lang w:val="en-GB"/>
          </w:rPr>
          <w:delText>) &gt;&gt; 8;</w:delText>
        </w:r>
        <w:r w:rsidRPr="0019424B" w:rsidDel="005912AA">
          <w:rPr>
            <w:rFonts w:ascii="Courier" w:eastAsia="MS Mincho" w:hAnsi="Courier" w:cs="Times New Roman"/>
            <w:noProof/>
            <w:sz w:val="20"/>
            <w:lang w:val="en-GB"/>
          </w:rPr>
          <w:br/>
        </w:r>
        <w:r w:rsidRPr="0019424B" w:rsidDel="005912AA">
          <w:rPr>
            <w:rFonts w:ascii="Courier" w:eastAsia="MS Mincho" w:hAnsi="Courier" w:cs="Times New Roman"/>
            <w:noProof/>
            <w:sz w:val="20"/>
            <w:lang w:val="en-GB"/>
          </w:rPr>
          <w:tab/>
          <w:delText>// skew_denominator_bits = (flags &amp; 0x1F0000) &gt;&gt; 16</w:delText>
        </w:r>
        <w:r w:rsidRPr="0019424B" w:rsidDel="005912AA">
          <w:rPr>
            <w:rFonts w:ascii="Courier" w:eastAsia="MS Mincho" w:hAnsi="Courier" w:cs="Times New Roman"/>
            <w:noProof/>
            <w:sz w:val="20"/>
            <w:lang w:val="en-GB"/>
          </w:rPr>
          <w:br/>
        </w:r>
        <w:r w:rsidRPr="0019424B" w:rsidDel="005912AA">
          <w:rPr>
            <w:rFonts w:ascii="Courier" w:eastAsia="MS Mincho" w:hAnsi="Courier" w:cs="Times New Roman"/>
            <w:noProof/>
            <w:sz w:val="20"/>
            <w:lang w:val="en-GB"/>
          </w:rPr>
          <w:tab/>
          <w:delText>signed int(32) focal_length_x;</w:delText>
        </w:r>
        <w:r w:rsidRPr="0019424B" w:rsidDel="005912AA">
          <w:rPr>
            <w:rFonts w:ascii="Courier" w:eastAsia="MS Mincho" w:hAnsi="Courier" w:cs="Times New Roman"/>
            <w:noProof/>
            <w:sz w:val="20"/>
            <w:lang w:val="en-GB"/>
          </w:rPr>
          <w:br/>
        </w:r>
        <w:r w:rsidRPr="0019424B" w:rsidDel="005912AA">
          <w:rPr>
            <w:rFonts w:ascii="Courier" w:eastAsia="MS Mincho" w:hAnsi="Courier" w:cs="Times New Roman"/>
            <w:noProof/>
            <w:sz w:val="20"/>
            <w:lang w:val="en-GB"/>
          </w:rPr>
          <w:tab/>
          <w:delText>signed int(32) principal_point_x;</w:delText>
        </w:r>
        <w:r w:rsidRPr="0019424B" w:rsidDel="005912AA">
          <w:rPr>
            <w:rFonts w:ascii="Courier" w:eastAsia="MS Mincho" w:hAnsi="Courier" w:cs="Times New Roman"/>
            <w:noProof/>
            <w:sz w:val="20"/>
            <w:lang w:val="en-GB"/>
          </w:rPr>
          <w:br/>
        </w:r>
        <w:r w:rsidRPr="0019424B" w:rsidDel="005912AA">
          <w:rPr>
            <w:rFonts w:ascii="Courier" w:eastAsia="MS Mincho" w:hAnsi="Courier" w:cs="Times New Roman"/>
            <w:noProof/>
            <w:sz w:val="20"/>
            <w:lang w:val="en-GB"/>
          </w:rPr>
          <w:tab/>
          <w:delText>signed int(32) principal_point_y;</w:delText>
        </w:r>
        <w:r w:rsidRPr="0019424B" w:rsidDel="005912AA">
          <w:rPr>
            <w:rFonts w:ascii="Courier" w:eastAsia="MS Mincho" w:hAnsi="Courier" w:cs="Times New Roman"/>
            <w:noProof/>
            <w:sz w:val="20"/>
            <w:lang w:val="en-GB"/>
          </w:rPr>
          <w:br/>
        </w:r>
        <w:r w:rsidRPr="0019424B" w:rsidDel="005912AA">
          <w:rPr>
            <w:rFonts w:ascii="Courier" w:eastAsia="MS Mincho" w:hAnsi="Courier" w:cs="Times New Roman"/>
            <w:noProof/>
            <w:sz w:val="20"/>
            <w:lang w:val="en-GB"/>
          </w:rPr>
          <w:tab/>
          <w:delText>if (flags &amp; 1) {</w:delText>
        </w:r>
        <w:r w:rsidRPr="0019424B" w:rsidDel="005912AA">
          <w:rPr>
            <w:rFonts w:ascii="Courier" w:eastAsia="MS Mincho" w:hAnsi="Courier" w:cs="Times New Roman"/>
            <w:noProof/>
            <w:sz w:val="20"/>
            <w:lang w:val="en-GB"/>
          </w:rPr>
          <w:br/>
        </w:r>
        <w:r w:rsidRPr="0019424B" w:rsidDel="005912AA">
          <w:rPr>
            <w:rFonts w:ascii="Courier" w:eastAsia="MS Mincho" w:hAnsi="Courier" w:cs="Times New Roman"/>
            <w:noProof/>
            <w:sz w:val="20"/>
            <w:lang w:val="en-GB"/>
          </w:rPr>
          <w:tab/>
        </w:r>
        <w:r w:rsidRPr="0019424B" w:rsidDel="005912AA">
          <w:rPr>
            <w:rFonts w:ascii="Courier" w:eastAsia="MS Mincho" w:hAnsi="Courier" w:cs="Times New Roman"/>
            <w:noProof/>
            <w:sz w:val="20"/>
            <w:lang w:val="en-GB"/>
          </w:rPr>
          <w:tab/>
          <w:delText>signed int(32) focal_length_y;</w:delText>
        </w:r>
        <w:r w:rsidRPr="0019424B" w:rsidDel="005912AA">
          <w:rPr>
            <w:rFonts w:ascii="Courier" w:eastAsia="MS Mincho" w:hAnsi="Courier" w:cs="Times New Roman"/>
            <w:noProof/>
            <w:sz w:val="20"/>
            <w:lang w:val="en-GB"/>
          </w:rPr>
          <w:br/>
        </w:r>
        <w:r w:rsidRPr="0019424B" w:rsidDel="005912AA">
          <w:rPr>
            <w:rFonts w:ascii="Courier" w:eastAsia="MS Mincho" w:hAnsi="Courier" w:cs="Times New Roman"/>
            <w:noProof/>
            <w:sz w:val="20"/>
            <w:lang w:val="en-GB"/>
          </w:rPr>
          <w:tab/>
        </w:r>
        <w:r w:rsidRPr="0019424B" w:rsidDel="005912AA">
          <w:rPr>
            <w:rFonts w:ascii="Courier" w:eastAsia="MS Mincho" w:hAnsi="Courier" w:cs="Times New Roman"/>
            <w:noProof/>
            <w:sz w:val="20"/>
            <w:lang w:val="en-GB"/>
          </w:rPr>
          <w:tab/>
          <w:delText>signed int(32) skew_factor;</w:delText>
        </w:r>
        <w:r w:rsidRPr="0019424B" w:rsidDel="005912AA">
          <w:rPr>
            <w:rFonts w:ascii="Courier" w:eastAsia="MS Mincho" w:hAnsi="Courier" w:cs="Times New Roman"/>
            <w:noProof/>
            <w:sz w:val="20"/>
            <w:lang w:val="en-GB"/>
          </w:rPr>
          <w:br/>
        </w:r>
        <w:r w:rsidRPr="0019424B" w:rsidDel="005912AA">
          <w:rPr>
            <w:rFonts w:ascii="Courier" w:eastAsia="MS Mincho" w:hAnsi="Courier" w:cs="Times New Roman"/>
            <w:noProof/>
            <w:sz w:val="20"/>
            <w:lang w:val="en-GB"/>
          </w:rPr>
          <w:tab/>
          <w:delText>}</w:delText>
        </w:r>
        <w:r w:rsidRPr="0019424B" w:rsidDel="005912AA">
          <w:rPr>
            <w:rFonts w:ascii="Courier" w:eastAsia="MS Mincho" w:hAnsi="Courier" w:cs="Times New Roman"/>
            <w:noProof/>
            <w:sz w:val="20"/>
            <w:lang w:val="en-GB"/>
          </w:rPr>
          <w:br/>
        </w:r>
        <w:bookmarkEnd w:id="307"/>
        <w:bookmarkEnd w:id="308"/>
        <w:r w:rsidRPr="0019424B" w:rsidDel="005912AA">
          <w:rPr>
            <w:rFonts w:ascii="Courier" w:eastAsia="MS Mincho" w:hAnsi="Courier" w:cs="Times New Roman"/>
            <w:noProof/>
            <w:sz w:val="20"/>
            <w:lang w:val="en-GB"/>
          </w:rPr>
          <w:delText>}</w:delText>
        </w:r>
      </w:del>
    </w:p>
    <w:p w14:paraId="41E6DC5E" w14:textId="4130D34E" w:rsidR="0019424B" w:rsidRPr="0019424B" w:rsidDel="005912AA" w:rsidRDefault="0019424B" w:rsidP="007C4BDB">
      <w:pPr>
        <w:keepNext/>
        <w:widowControl/>
        <w:numPr>
          <w:ilvl w:val="1"/>
          <w:numId w:val="27"/>
        </w:numPr>
        <w:autoSpaceDE/>
        <w:autoSpaceDN/>
        <w:spacing w:before="240" w:after="60"/>
        <w:ind w:left="576" w:hanging="576"/>
        <w:jc w:val="both"/>
        <w:outlineLvl w:val="1"/>
        <w:rPr>
          <w:del w:id="309" w:author="DENOUAL Franck" w:date="2022-05-05T09:30:00Z"/>
          <w:rFonts w:ascii="Times New Roman" w:eastAsia="Times New Roman" w:hAnsi="Times New Roman" w:cs="Times New Roman"/>
          <w:b/>
          <w:bCs/>
          <w:iCs/>
          <w:sz w:val="28"/>
          <w:szCs w:val="28"/>
        </w:rPr>
      </w:pPr>
      <w:bookmarkStart w:id="310" w:name="_Toc102635500"/>
      <w:del w:id="311" w:author="DENOUAL Franck" w:date="2022-05-05T09:30:00Z">
        <w:r w:rsidRPr="0019424B" w:rsidDel="005912AA">
          <w:rPr>
            <w:rFonts w:ascii="Times New Roman" w:eastAsia="Times New Roman" w:hAnsi="Times New Roman" w:cs="Times New Roman"/>
            <w:b/>
            <w:bCs/>
            <w:iCs/>
            <w:sz w:val="28"/>
            <w:szCs w:val="28"/>
          </w:rPr>
          <w:delText>Semantics</w:delText>
        </w:r>
        <w:bookmarkEnd w:id="310"/>
      </w:del>
    </w:p>
    <w:p w14:paraId="50A0E521" w14:textId="6D263BD7" w:rsidR="0019424B" w:rsidRPr="0019424B" w:rsidDel="005912AA" w:rsidRDefault="0019424B" w:rsidP="0019424B">
      <w:pPr>
        <w:widowControl/>
        <w:autoSpaceDE/>
        <w:autoSpaceDN/>
        <w:spacing w:before="120" w:after="120"/>
        <w:jc w:val="both"/>
        <w:rPr>
          <w:del w:id="312" w:author="DENOUAL Franck" w:date="2022-05-05T09:30:00Z"/>
          <w:rFonts w:ascii="Times New Roman" w:eastAsia="MS Mincho" w:hAnsi="Times New Roman" w:cs="Times New Roman"/>
          <w:sz w:val="24"/>
          <w:szCs w:val="24"/>
          <w:lang w:val="en-GB"/>
        </w:rPr>
      </w:pPr>
      <w:del w:id="313" w:author="DENOUAL Franck" w:date="2022-05-05T09:30:00Z">
        <w:r w:rsidRPr="0019424B" w:rsidDel="005912AA">
          <w:rPr>
            <w:rFonts w:ascii="Courier" w:eastAsia="MS Mincho" w:hAnsi="Courier" w:cs="Times New Roman"/>
            <w:b/>
            <w:bCs/>
            <w:noProof/>
            <w:sz w:val="20"/>
            <w:szCs w:val="20"/>
            <w:lang w:val="en-GB"/>
          </w:rPr>
          <w:delText>flags</w:delText>
        </w:r>
        <w:r w:rsidRPr="0019424B" w:rsidDel="005912AA">
          <w:rPr>
            <w:rFonts w:ascii="Times New Roman" w:eastAsia="MS Mincho" w:hAnsi="Times New Roman" w:cs="Times New Roman"/>
            <w:sz w:val="24"/>
            <w:szCs w:val="24"/>
            <w:lang w:val="en-GB"/>
          </w:rPr>
          <w:delText>: is a 24-bit integer with flags; the following values are defined:</w:delText>
        </w:r>
      </w:del>
    </w:p>
    <w:p w14:paraId="4782FACE" w14:textId="3ADC7448" w:rsidR="0019424B" w:rsidRPr="0019424B" w:rsidDel="005912AA" w:rsidRDefault="0019424B" w:rsidP="0019424B">
      <w:pPr>
        <w:widowControl/>
        <w:autoSpaceDE/>
        <w:autoSpaceDN/>
        <w:spacing w:before="120" w:after="120"/>
        <w:ind w:left="1080" w:hanging="540"/>
        <w:jc w:val="both"/>
        <w:rPr>
          <w:del w:id="314" w:author="DENOUAL Franck" w:date="2022-05-05T09:30:00Z"/>
          <w:rFonts w:ascii="Times New Roman" w:eastAsia="MS Mincho" w:hAnsi="Times New Roman" w:cs="Times New Roman"/>
          <w:sz w:val="24"/>
          <w:szCs w:val="24"/>
        </w:rPr>
      </w:pPr>
      <w:del w:id="315" w:author="DENOUAL Franck" w:date="2022-05-05T09:30:00Z">
        <w:r w:rsidRPr="0019424B" w:rsidDel="005912AA">
          <w:rPr>
            <w:rFonts w:ascii="Courier" w:eastAsia="MS Mincho" w:hAnsi="Courier" w:cs="Times New Roman"/>
            <w:noProof/>
            <w:sz w:val="20"/>
            <w:szCs w:val="20"/>
            <w:lang w:val="en-GB"/>
          </w:rPr>
          <w:delText>intrinsics_mode:</w:delText>
        </w:r>
        <w:r w:rsidR="00BF08B7" w:rsidDel="005912AA">
          <w:rPr>
            <w:rFonts w:ascii="Courier" w:eastAsia="MS Mincho" w:hAnsi="Courier" w:cs="Times New Roman"/>
            <w:noProof/>
            <w:sz w:val="20"/>
            <w:szCs w:val="20"/>
            <w:lang w:val="en-GB"/>
          </w:rPr>
          <w:delText xml:space="preserve"> </w:delText>
        </w:r>
        <w:r w:rsidRPr="0019424B" w:rsidDel="005912AA">
          <w:rPr>
            <w:rFonts w:ascii="Times New Roman" w:eastAsia="MS Mincho" w:hAnsi="Times New Roman" w:cs="Times New Roman"/>
            <w:sz w:val="24"/>
            <w:szCs w:val="24"/>
          </w:rPr>
          <w:delText xml:space="preserve">Flag mask is </w:delText>
        </w:r>
        <w:r w:rsidRPr="0019424B" w:rsidDel="005912AA">
          <w:rPr>
            <w:rFonts w:ascii="Courier" w:eastAsia="MS Mincho" w:hAnsi="Courier" w:cs="Times New Roman"/>
            <w:noProof/>
            <w:sz w:val="20"/>
            <w:szCs w:val="18"/>
            <w:lang w:val="en-GB"/>
          </w:rPr>
          <w:delText>0x000001</w:delText>
        </w:r>
        <w:r w:rsidRPr="0019424B" w:rsidDel="005912AA">
          <w:rPr>
            <w:rFonts w:ascii="Times New Roman" w:eastAsia="MS Mincho" w:hAnsi="Times New Roman" w:cs="Times New Roman"/>
            <w:sz w:val="24"/>
            <w:szCs w:val="24"/>
          </w:rPr>
          <w:delText>. The value 0 indicates that simplified intrinsics (no skew, square pixels) are used. The value 1 indicates that full intrinsics are used.</w:delText>
        </w:r>
      </w:del>
    </w:p>
    <w:p w14:paraId="06DC862F" w14:textId="09D0A0A5" w:rsidR="0019424B" w:rsidRPr="0019424B" w:rsidDel="005912AA" w:rsidRDefault="0019424B" w:rsidP="0019424B">
      <w:pPr>
        <w:widowControl/>
        <w:autoSpaceDE/>
        <w:autoSpaceDN/>
        <w:spacing w:before="120" w:after="120"/>
        <w:ind w:left="1080" w:hanging="540"/>
        <w:jc w:val="both"/>
        <w:rPr>
          <w:del w:id="316" w:author="DENOUAL Franck" w:date="2022-05-05T09:30:00Z"/>
          <w:rFonts w:ascii="Courier" w:eastAsia="MS Mincho" w:hAnsi="Courier" w:cs="Times New Roman"/>
          <w:noProof/>
          <w:sz w:val="20"/>
          <w:szCs w:val="20"/>
          <w:lang w:val="en-GB"/>
        </w:rPr>
      </w:pPr>
      <w:del w:id="317" w:author="DENOUAL Franck" w:date="2022-05-05T09:30:00Z">
        <w:r w:rsidRPr="0019424B" w:rsidDel="005912AA">
          <w:rPr>
            <w:rFonts w:ascii="Courier" w:eastAsia="MS Mincho" w:hAnsi="Courier" w:cs="Times New Roman"/>
            <w:noProof/>
            <w:sz w:val="20"/>
            <w:szCs w:val="20"/>
            <w:lang w:val="en-GB"/>
          </w:rPr>
          <w:delText>denominator:</w:delText>
        </w:r>
        <w:r w:rsidRPr="0019424B" w:rsidDel="005912AA">
          <w:rPr>
            <w:rFonts w:ascii="Courier" w:eastAsia="MS Mincho" w:hAnsi="Courier" w:cs="Times New Roman"/>
            <w:noProof/>
            <w:sz w:val="20"/>
            <w:szCs w:val="20"/>
            <w:lang w:val="en-GB"/>
          </w:rPr>
          <w:tab/>
        </w:r>
        <w:r w:rsidRPr="0019424B" w:rsidDel="005912AA">
          <w:rPr>
            <w:rFonts w:ascii="Times New Roman" w:eastAsia="MS Mincho" w:hAnsi="Times New Roman" w:cs="Times New Roman"/>
            <w:sz w:val="24"/>
            <w:szCs w:val="24"/>
          </w:rPr>
          <w:delText xml:space="preserve">Flag </w:delText>
        </w:r>
        <w:r w:rsidRPr="00506E7E" w:rsidDel="005912AA">
          <w:rPr>
            <w:rFonts w:ascii="Times New Roman" w:eastAsia="MS Mincho" w:hAnsi="Times New Roman" w:cs="Times New Roman"/>
            <w:sz w:val="24"/>
            <w:szCs w:val="24"/>
          </w:rPr>
          <w:delText xml:space="preserve">mask is </w:delText>
        </w:r>
        <w:r w:rsidRPr="00506E7E" w:rsidDel="005912AA">
          <w:rPr>
            <w:rFonts w:ascii="Courier" w:eastAsia="MS Mincho" w:hAnsi="Courier" w:cs="Times New Roman"/>
            <w:noProof/>
            <w:sz w:val="20"/>
            <w:szCs w:val="18"/>
            <w:lang w:val="en-GB"/>
          </w:rPr>
          <w:delText>0x00</w:delText>
        </w:r>
        <w:r w:rsidR="00C575A2" w:rsidRPr="00506E7E" w:rsidDel="005912AA">
          <w:rPr>
            <w:rFonts w:ascii="Courier" w:eastAsia="MS Mincho" w:hAnsi="Courier" w:cs="Times New Roman"/>
            <w:noProof/>
            <w:sz w:val="20"/>
            <w:szCs w:val="18"/>
            <w:lang w:val="en-GB"/>
          </w:rPr>
          <w:delText>1</w:delText>
        </w:r>
        <w:r w:rsidRPr="00506E7E" w:rsidDel="005912AA">
          <w:rPr>
            <w:rFonts w:ascii="Courier" w:eastAsia="MS Mincho" w:hAnsi="Courier" w:cs="Times New Roman"/>
            <w:noProof/>
            <w:sz w:val="20"/>
            <w:szCs w:val="18"/>
            <w:lang w:val="en-GB"/>
          </w:rPr>
          <w:delText>F00</w:delText>
        </w:r>
        <w:r w:rsidRPr="00506E7E" w:rsidDel="005912AA">
          <w:rPr>
            <w:rFonts w:ascii="Times New Roman" w:eastAsia="MS Mincho" w:hAnsi="Times New Roman" w:cs="Times New Roman"/>
            <w:sz w:val="24"/>
            <w:szCs w:val="24"/>
          </w:rPr>
          <w:delText xml:space="preserve">. The number of bits for the denominator is defined as </w:delText>
        </w:r>
        <w:r w:rsidRPr="00506E7E" w:rsidDel="005912AA">
          <w:rPr>
            <w:rFonts w:ascii="Courier" w:eastAsia="MS Mincho" w:hAnsi="Courier" w:cs="Times New Roman"/>
            <w:noProof/>
            <w:sz w:val="20"/>
            <w:szCs w:val="18"/>
            <w:lang w:val="en-GB"/>
          </w:rPr>
          <w:delText>(flags &amp; 0x00</w:delText>
        </w:r>
        <w:r w:rsidR="00C575A2" w:rsidRPr="00506E7E" w:rsidDel="005912AA">
          <w:rPr>
            <w:rFonts w:ascii="Courier" w:eastAsia="MS Mincho" w:hAnsi="Courier" w:cs="Times New Roman"/>
            <w:noProof/>
            <w:sz w:val="20"/>
            <w:szCs w:val="18"/>
            <w:lang w:val="en-GB"/>
          </w:rPr>
          <w:delText>1</w:delText>
        </w:r>
        <w:r w:rsidRPr="00506E7E" w:rsidDel="005912AA">
          <w:rPr>
            <w:rFonts w:ascii="Courier" w:eastAsia="MS Mincho" w:hAnsi="Courier" w:cs="Times New Roman"/>
            <w:noProof/>
            <w:sz w:val="20"/>
            <w:szCs w:val="18"/>
            <w:lang w:val="en-GB"/>
          </w:rPr>
          <w:delText>F00) &gt;&gt;</w:delText>
        </w:r>
        <w:r w:rsidRPr="0019424B" w:rsidDel="005912AA">
          <w:rPr>
            <w:rFonts w:ascii="Courier" w:eastAsia="MS Mincho" w:hAnsi="Courier" w:cs="Times New Roman"/>
            <w:noProof/>
            <w:sz w:val="20"/>
            <w:szCs w:val="18"/>
            <w:lang w:val="en-GB"/>
          </w:rPr>
          <w:delText xml:space="preserve"> 8</w:delText>
        </w:r>
        <w:r w:rsidRPr="0019424B" w:rsidDel="005912AA">
          <w:rPr>
            <w:rFonts w:ascii="Times New Roman" w:eastAsia="MS Mincho" w:hAnsi="Times New Roman" w:cs="Times New Roman"/>
            <w:sz w:val="24"/>
            <w:szCs w:val="24"/>
          </w:rPr>
          <w:delText>. The denominator itself is calculated as:</w:delText>
        </w:r>
        <w:r w:rsidRPr="0019424B" w:rsidDel="005912AA">
          <w:rPr>
            <w:rFonts w:ascii="Times New Roman" w:eastAsia="MS Mincho" w:hAnsi="Times New Roman" w:cs="Times New Roman"/>
            <w:sz w:val="24"/>
            <w:szCs w:val="24"/>
          </w:rPr>
          <w:br/>
        </w:r>
        <w:r w:rsidRPr="0019424B" w:rsidDel="005912AA">
          <w:rPr>
            <w:rFonts w:ascii="Courier" w:eastAsia="MS Mincho" w:hAnsi="Courier" w:cs="Times New Roman"/>
            <w:noProof/>
            <w:sz w:val="20"/>
            <w:szCs w:val="18"/>
            <w:lang w:val="en-GB"/>
          </w:rPr>
          <w:delText>denominator = 1 &lt;&lt; denominator_bits.</w:delText>
        </w:r>
      </w:del>
    </w:p>
    <w:p w14:paraId="55146847" w14:textId="04F5B9C7" w:rsidR="0019424B" w:rsidRPr="0019424B" w:rsidDel="005912AA" w:rsidRDefault="0019424B" w:rsidP="0019424B">
      <w:pPr>
        <w:widowControl/>
        <w:autoSpaceDE/>
        <w:autoSpaceDN/>
        <w:spacing w:before="120" w:after="120"/>
        <w:ind w:left="1080" w:hanging="540"/>
        <w:jc w:val="both"/>
        <w:rPr>
          <w:del w:id="318" w:author="DENOUAL Franck" w:date="2022-05-05T09:30:00Z"/>
          <w:rFonts w:ascii="Times New Roman" w:eastAsia="MS Mincho" w:hAnsi="Times New Roman" w:cs="Times New Roman"/>
          <w:sz w:val="24"/>
          <w:szCs w:val="24"/>
        </w:rPr>
      </w:pPr>
      <w:del w:id="319" w:author="DENOUAL Franck" w:date="2022-05-05T09:30:00Z">
        <w:r w:rsidRPr="0019424B" w:rsidDel="005912AA">
          <w:rPr>
            <w:rFonts w:ascii="Courier" w:eastAsia="MS Mincho" w:hAnsi="Courier" w:cs="Times New Roman"/>
            <w:noProof/>
            <w:sz w:val="20"/>
            <w:szCs w:val="20"/>
            <w:lang w:val="en-GB"/>
          </w:rPr>
          <w:delText>skew_denominator:</w:delText>
        </w:r>
        <w:r w:rsidRPr="0019424B" w:rsidDel="005912AA">
          <w:rPr>
            <w:rFonts w:ascii="Courier" w:eastAsia="MS Mincho" w:hAnsi="Courier" w:cs="Times New Roman"/>
            <w:noProof/>
            <w:sz w:val="20"/>
            <w:szCs w:val="20"/>
            <w:lang w:val="en-GB"/>
          </w:rPr>
          <w:tab/>
        </w:r>
        <w:r w:rsidRPr="0019424B" w:rsidDel="005912AA">
          <w:rPr>
            <w:rFonts w:ascii="Times New Roman" w:eastAsia="MS Mincho" w:hAnsi="Times New Roman" w:cs="Times New Roman"/>
            <w:sz w:val="24"/>
            <w:szCs w:val="24"/>
          </w:rPr>
          <w:delText xml:space="preserve">Flag mask is </w:delText>
        </w:r>
        <w:r w:rsidRPr="0019424B" w:rsidDel="005912AA">
          <w:rPr>
            <w:rFonts w:ascii="Courier" w:eastAsia="MS Mincho" w:hAnsi="Courier" w:cs="Times New Roman"/>
            <w:noProof/>
            <w:sz w:val="20"/>
            <w:szCs w:val="18"/>
            <w:lang w:val="en-GB"/>
          </w:rPr>
          <w:delText>0x1F0000</w:delText>
        </w:r>
        <w:r w:rsidRPr="0019424B" w:rsidDel="005912AA">
          <w:rPr>
            <w:rFonts w:ascii="Times New Roman" w:eastAsia="MS Mincho" w:hAnsi="Times New Roman" w:cs="Times New Roman"/>
            <w:sz w:val="24"/>
            <w:szCs w:val="24"/>
          </w:rPr>
          <w:delText xml:space="preserve">. The number of bits for the skew denominator is </w:delText>
        </w:r>
        <w:r w:rsidRPr="0019424B" w:rsidDel="005912AA">
          <w:rPr>
            <w:rFonts w:ascii="Courier" w:eastAsia="MS Mincho" w:hAnsi="Courier" w:cs="Times New Roman"/>
            <w:noProof/>
            <w:sz w:val="20"/>
            <w:szCs w:val="18"/>
            <w:lang w:val="en-GB"/>
          </w:rPr>
          <w:delText>(flags &amp; 0x1F0000) &gt;&gt; 16</w:delText>
        </w:r>
        <w:r w:rsidRPr="0019424B" w:rsidDel="005912AA">
          <w:rPr>
            <w:rFonts w:ascii="Times New Roman" w:eastAsia="MS Mincho" w:hAnsi="Times New Roman" w:cs="Times New Roman"/>
            <w:sz w:val="24"/>
            <w:szCs w:val="24"/>
          </w:rPr>
          <w:delText>. The denominator itself is calculated as:</w:delText>
        </w:r>
        <w:r w:rsidRPr="0019424B" w:rsidDel="005912AA">
          <w:rPr>
            <w:rFonts w:ascii="Times New Roman" w:eastAsia="MS Mincho" w:hAnsi="Times New Roman" w:cs="Times New Roman"/>
            <w:sz w:val="24"/>
            <w:szCs w:val="24"/>
          </w:rPr>
          <w:br/>
        </w:r>
        <w:r w:rsidRPr="0019424B" w:rsidDel="005912AA">
          <w:rPr>
            <w:rFonts w:ascii="Courier" w:eastAsia="MS Mincho" w:hAnsi="Courier" w:cs="Times New Roman"/>
            <w:noProof/>
            <w:sz w:val="20"/>
            <w:szCs w:val="18"/>
            <w:lang w:val="en-GB"/>
          </w:rPr>
          <w:delText>skew_denominator = 1 &lt;&lt; skew_denominator_bits.</w:delText>
        </w:r>
      </w:del>
    </w:p>
    <w:p w14:paraId="0AF15645" w14:textId="387B83BC" w:rsidR="0019424B" w:rsidRPr="0019424B" w:rsidDel="005912AA" w:rsidRDefault="0019424B" w:rsidP="0019424B">
      <w:pPr>
        <w:widowControl/>
        <w:autoSpaceDE/>
        <w:autoSpaceDN/>
        <w:spacing w:before="120" w:after="120"/>
        <w:jc w:val="both"/>
        <w:rPr>
          <w:del w:id="320" w:author="DENOUAL Franck" w:date="2022-05-05T09:30:00Z"/>
          <w:rFonts w:ascii="Times New Roman" w:eastAsia="MS Mincho" w:hAnsi="Times New Roman" w:cs="Times New Roman"/>
          <w:b/>
          <w:bCs/>
          <w:sz w:val="24"/>
          <w:szCs w:val="24"/>
        </w:rPr>
      </w:pPr>
      <w:del w:id="321" w:author="DENOUAL Franck" w:date="2022-05-05T09:30:00Z">
        <w:r w:rsidRPr="0019424B" w:rsidDel="005912AA">
          <w:rPr>
            <w:rFonts w:ascii="Courier" w:eastAsia="MS Mincho" w:hAnsi="Courier" w:cs="Times New Roman"/>
            <w:noProof/>
            <w:sz w:val="20"/>
            <w:szCs w:val="20"/>
            <w:lang w:val="en-GB"/>
          </w:rPr>
          <w:delText>focal_length_x</w:delText>
        </w:r>
        <w:r w:rsidRPr="0019424B" w:rsidDel="005912AA">
          <w:rPr>
            <w:rFonts w:ascii="Times New Roman" w:eastAsia="MS Mincho" w:hAnsi="Times New Roman" w:cs="Times New Roman"/>
            <w:b/>
            <w:bCs/>
            <w:sz w:val="24"/>
            <w:szCs w:val="24"/>
          </w:rPr>
          <w:delText>:</w:delText>
        </w:r>
        <w:r w:rsidRPr="0019424B" w:rsidDel="005912AA">
          <w:rPr>
            <w:rFonts w:ascii="Times New Roman" w:eastAsia="MS Mincho" w:hAnsi="Times New Roman" w:cs="Times New Roman"/>
            <w:sz w:val="24"/>
            <w:szCs w:val="24"/>
          </w:rPr>
          <w:delText xml:space="preserve"> Specifies the horizontal focal length of the camera in image widths.</w:delText>
        </w:r>
      </w:del>
    </w:p>
    <w:p w14:paraId="67874CD0" w14:textId="0F8C1060" w:rsidR="0019424B" w:rsidRPr="0019424B" w:rsidDel="005912AA" w:rsidRDefault="0019424B" w:rsidP="0019424B">
      <w:pPr>
        <w:widowControl/>
        <w:autoSpaceDE/>
        <w:autoSpaceDN/>
        <w:spacing w:before="120" w:after="120"/>
        <w:jc w:val="both"/>
        <w:rPr>
          <w:del w:id="322" w:author="DENOUAL Franck" w:date="2022-05-05T09:30:00Z"/>
          <w:rFonts w:ascii="Times New Roman" w:eastAsia="MS Mincho" w:hAnsi="Times New Roman" w:cs="Times New Roman"/>
          <w:sz w:val="24"/>
          <w:szCs w:val="24"/>
        </w:rPr>
      </w:pPr>
      <w:del w:id="323" w:author="DENOUAL Franck" w:date="2022-05-05T09:30:00Z">
        <w:r w:rsidRPr="0019424B" w:rsidDel="005912AA">
          <w:rPr>
            <w:rFonts w:ascii="Courier" w:eastAsia="MS Mincho" w:hAnsi="Courier" w:cs="Times New Roman"/>
            <w:noProof/>
            <w:sz w:val="20"/>
            <w:szCs w:val="20"/>
            <w:lang w:val="en-GB"/>
          </w:rPr>
          <w:delText>focal_length_y</w:delText>
        </w:r>
        <w:r w:rsidRPr="0019424B" w:rsidDel="005912AA">
          <w:rPr>
            <w:rFonts w:ascii="Times New Roman" w:eastAsia="MS Mincho" w:hAnsi="Times New Roman" w:cs="Times New Roman"/>
            <w:b/>
            <w:bCs/>
            <w:sz w:val="24"/>
            <w:szCs w:val="24"/>
          </w:rPr>
          <w:delText>:</w:delText>
        </w:r>
        <w:r w:rsidRPr="0019424B" w:rsidDel="005912AA">
          <w:rPr>
            <w:rFonts w:ascii="Times New Roman" w:eastAsia="MS Mincho" w:hAnsi="Times New Roman" w:cs="Times New Roman"/>
            <w:sz w:val="24"/>
            <w:szCs w:val="24"/>
          </w:rPr>
          <w:delText xml:space="preserve"> When </w:delText>
        </w:r>
        <w:r w:rsidRPr="0019424B" w:rsidDel="005912AA">
          <w:rPr>
            <w:rFonts w:ascii="Times New Roman" w:eastAsia="MS Mincho" w:hAnsi="Times New Roman" w:cs="Times New Roman"/>
            <w:i/>
            <w:iCs/>
            <w:sz w:val="24"/>
            <w:szCs w:val="24"/>
          </w:rPr>
          <w:delText>intrinsics_</w:delText>
        </w:r>
        <w:r w:rsidRPr="00506E7E" w:rsidDel="005912AA">
          <w:rPr>
            <w:rFonts w:ascii="Times New Roman" w:eastAsia="MS Mincho" w:hAnsi="Times New Roman" w:cs="Times New Roman"/>
            <w:i/>
            <w:iCs/>
            <w:sz w:val="24"/>
            <w:szCs w:val="24"/>
          </w:rPr>
          <w:delText>mode</w:delText>
        </w:r>
        <w:r w:rsidRPr="00506E7E" w:rsidDel="005912AA">
          <w:rPr>
            <w:rFonts w:ascii="Times New Roman" w:eastAsia="MS Mincho" w:hAnsi="Times New Roman" w:cs="Times New Roman"/>
            <w:sz w:val="24"/>
            <w:szCs w:val="24"/>
          </w:rPr>
          <w:delText xml:space="preserve"> is 1, specifies the vertical focal length of the camera in image heights. When not present</w:delText>
        </w:r>
        <w:r w:rsidR="0029189F" w:rsidRPr="00506E7E" w:rsidDel="005912AA">
          <w:rPr>
            <w:rFonts w:ascii="Times New Roman" w:eastAsia="MS Mincho" w:hAnsi="Times New Roman" w:cs="Times New Roman"/>
            <w:sz w:val="24"/>
            <w:szCs w:val="24"/>
          </w:rPr>
          <w:delText xml:space="preserve"> (</w:delText>
        </w:r>
        <w:r w:rsidR="0029189F" w:rsidRPr="00506E7E" w:rsidDel="005912AA">
          <w:rPr>
            <w:rFonts w:ascii="Times New Roman" w:eastAsia="MS Mincho" w:hAnsi="Times New Roman" w:cs="Times New Roman"/>
            <w:i/>
            <w:iCs/>
            <w:sz w:val="24"/>
            <w:szCs w:val="24"/>
          </w:rPr>
          <w:delText>intrinsics_mode</w:delText>
        </w:r>
        <w:r w:rsidR="0029189F" w:rsidRPr="00506E7E" w:rsidDel="005912AA">
          <w:rPr>
            <w:rFonts w:ascii="Times New Roman" w:eastAsia="MS Mincho" w:hAnsi="Times New Roman" w:cs="Times New Roman"/>
            <w:sz w:val="24"/>
            <w:szCs w:val="24"/>
          </w:rPr>
          <w:delText xml:space="preserve"> is 0)</w:delText>
        </w:r>
        <w:r w:rsidRPr="00506E7E" w:rsidDel="005912AA">
          <w:rPr>
            <w:rFonts w:ascii="Times New Roman" w:eastAsia="MS Mincho" w:hAnsi="Times New Roman" w:cs="Times New Roman"/>
            <w:sz w:val="24"/>
            <w:szCs w:val="24"/>
          </w:rPr>
          <w:delText>, the</w:delText>
        </w:r>
        <w:r w:rsidRPr="0019424B" w:rsidDel="005912AA">
          <w:rPr>
            <w:rFonts w:ascii="Times New Roman" w:eastAsia="MS Mincho" w:hAnsi="Times New Roman" w:cs="Times New Roman"/>
            <w:sz w:val="24"/>
            <w:szCs w:val="24"/>
          </w:rPr>
          <w:delText xml:space="preserve"> value shall be implied to be </w:delText>
        </w:r>
        <w:r w:rsidRPr="0019424B" w:rsidDel="005912AA">
          <w:rPr>
            <w:rFonts w:ascii="Times New Roman" w:eastAsia="MS Mincho" w:hAnsi="Times New Roman" w:cs="Times New Roman"/>
            <w:i/>
            <w:iCs/>
            <w:sz w:val="24"/>
            <w:szCs w:val="24"/>
          </w:rPr>
          <w:delText>focal_length_x * image_width / image_height</w:delText>
        </w:r>
        <w:r w:rsidRPr="0019424B" w:rsidDel="005912AA">
          <w:rPr>
            <w:rFonts w:ascii="Times New Roman" w:eastAsia="MS Mincho" w:hAnsi="Times New Roman" w:cs="Times New Roman"/>
            <w:sz w:val="24"/>
            <w:szCs w:val="24"/>
          </w:rPr>
          <w:delText>.</w:delText>
        </w:r>
      </w:del>
    </w:p>
    <w:p w14:paraId="4C9AA6CC" w14:textId="664A45B2" w:rsidR="0019424B" w:rsidRPr="0019424B" w:rsidDel="005912AA" w:rsidRDefault="0019424B" w:rsidP="0019424B">
      <w:pPr>
        <w:widowControl/>
        <w:autoSpaceDE/>
        <w:autoSpaceDN/>
        <w:spacing w:before="120" w:after="120"/>
        <w:jc w:val="both"/>
        <w:rPr>
          <w:del w:id="324" w:author="DENOUAL Franck" w:date="2022-05-05T09:30:00Z"/>
          <w:rFonts w:ascii="Times New Roman" w:eastAsia="MS Mincho" w:hAnsi="Times New Roman" w:cs="Times New Roman"/>
          <w:sz w:val="24"/>
          <w:szCs w:val="24"/>
        </w:rPr>
      </w:pPr>
      <w:del w:id="325" w:author="DENOUAL Franck" w:date="2022-05-05T09:30:00Z">
        <w:r w:rsidRPr="0019424B" w:rsidDel="005912AA">
          <w:rPr>
            <w:rFonts w:ascii="Courier" w:eastAsia="MS Mincho" w:hAnsi="Courier" w:cs="Times New Roman"/>
            <w:noProof/>
            <w:sz w:val="20"/>
            <w:szCs w:val="20"/>
            <w:lang w:val="en-GB"/>
          </w:rPr>
          <w:delText>principal_point_x</w:delText>
        </w:r>
        <w:r w:rsidRPr="0019424B" w:rsidDel="005912AA">
          <w:rPr>
            <w:rFonts w:ascii="Times New Roman" w:eastAsia="MS Mincho" w:hAnsi="Times New Roman" w:cs="Times New Roman"/>
            <w:b/>
            <w:bCs/>
            <w:sz w:val="24"/>
            <w:szCs w:val="24"/>
          </w:rPr>
          <w:delText>:</w:delText>
        </w:r>
        <w:r w:rsidRPr="0019424B" w:rsidDel="005912AA">
          <w:rPr>
            <w:rFonts w:ascii="Times New Roman" w:eastAsia="MS Mincho" w:hAnsi="Times New Roman" w:cs="Times New Roman"/>
            <w:sz w:val="24"/>
            <w:szCs w:val="24"/>
          </w:rPr>
          <w:delText xml:space="preserve"> Specifies the principal point x-coordinate in image width</w:delText>
        </w:r>
        <w:r w:rsidR="001B324E" w:rsidDel="005912AA">
          <w:rPr>
            <w:rFonts w:ascii="Times New Roman" w:eastAsia="MS Mincho" w:hAnsi="Times New Roman" w:cs="Times New Roman"/>
            <w:sz w:val="24"/>
            <w:szCs w:val="24"/>
          </w:rPr>
          <w:delText>s</w:delText>
        </w:r>
        <w:r w:rsidRPr="0019424B" w:rsidDel="005912AA">
          <w:rPr>
            <w:rFonts w:ascii="Times New Roman" w:eastAsia="MS Mincho" w:hAnsi="Times New Roman" w:cs="Times New Roman"/>
            <w:sz w:val="24"/>
            <w:szCs w:val="24"/>
          </w:rPr>
          <w:delText>.</w:delText>
        </w:r>
      </w:del>
    </w:p>
    <w:p w14:paraId="63FDB4C7" w14:textId="1BCA75B3" w:rsidR="0019424B" w:rsidRPr="0019424B" w:rsidDel="005912AA" w:rsidRDefault="00331DEC" w:rsidP="0019424B">
      <w:pPr>
        <w:widowControl/>
        <w:autoSpaceDE/>
        <w:autoSpaceDN/>
        <w:spacing w:before="120" w:after="120"/>
        <w:jc w:val="both"/>
        <w:rPr>
          <w:del w:id="326" w:author="DENOUAL Franck" w:date="2022-05-05T09:30:00Z"/>
          <w:rFonts w:ascii="Times New Roman" w:eastAsia="MS Mincho" w:hAnsi="Times New Roman" w:cs="Times New Roman"/>
          <w:sz w:val="24"/>
          <w:szCs w:val="24"/>
        </w:rPr>
      </w:pPr>
      <w:del w:id="327" w:author="DENOUAL Franck" w:date="2022-05-05T09:30:00Z">
        <w:r w:rsidDel="005912AA">
          <w:rPr>
            <w:rFonts w:ascii="Courier" w:eastAsia="MS Mincho" w:hAnsi="Courier" w:cs="Times New Roman"/>
            <w:noProof/>
            <w:sz w:val="20"/>
            <w:szCs w:val="20"/>
            <w:lang w:val="en-GB"/>
          </w:rPr>
          <w:delText>p</w:delText>
        </w:r>
        <w:r w:rsidR="0019424B" w:rsidRPr="0019424B" w:rsidDel="005912AA">
          <w:rPr>
            <w:rFonts w:ascii="Courier" w:eastAsia="MS Mincho" w:hAnsi="Courier" w:cs="Times New Roman"/>
            <w:noProof/>
            <w:sz w:val="20"/>
            <w:szCs w:val="20"/>
            <w:lang w:val="en-GB"/>
          </w:rPr>
          <w:delText>rincipal_point_y</w:delText>
        </w:r>
        <w:r w:rsidR="0019424B" w:rsidRPr="0019424B" w:rsidDel="005912AA">
          <w:rPr>
            <w:rFonts w:ascii="Times New Roman" w:eastAsia="MS Mincho" w:hAnsi="Times New Roman" w:cs="Times New Roman"/>
            <w:b/>
            <w:bCs/>
            <w:sz w:val="24"/>
            <w:szCs w:val="24"/>
          </w:rPr>
          <w:delText>:</w:delText>
        </w:r>
        <w:r w:rsidR="0019424B" w:rsidRPr="0019424B" w:rsidDel="005912AA">
          <w:rPr>
            <w:rFonts w:ascii="Times New Roman" w:eastAsia="MS Mincho" w:hAnsi="Times New Roman" w:cs="Times New Roman"/>
            <w:sz w:val="24"/>
            <w:szCs w:val="24"/>
          </w:rPr>
          <w:delText xml:space="preserve"> Specifies the principal point y-coordinate in image height</w:delText>
        </w:r>
        <w:r w:rsidR="001B324E" w:rsidDel="005912AA">
          <w:rPr>
            <w:rFonts w:ascii="Times New Roman" w:eastAsia="MS Mincho" w:hAnsi="Times New Roman" w:cs="Times New Roman"/>
            <w:sz w:val="24"/>
            <w:szCs w:val="24"/>
          </w:rPr>
          <w:delText>s.</w:delText>
        </w:r>
      </w:del>
    </w:p>
    <w:p w14:paraId="170D19E0" w14:textId="3F2AFE57" w:rsidR="0019424B" w:rsidRPr="0019424B" w:rsidDel="005912AA" w:rsidRDefault="0019424B" w:rsidP="0019424B">
      <w:pPr>
        <w:widowControl/>
        <w:autoSpaceDE/>
        <w:autoSpaceDN/>
        <w:spacing w:before="120" w:after="120"/>
        <w:jc w:val="both"/>
        <w:rPr>
          <w:del w:id="328" w:author="DENOUAL Franck" w:date="2022-05-05T09:30:00Z"/>
          <w:rFonts w:ascii="Times New Roman" w:eastAsia="MS Mincho" w:hAnsi="Times New Roman" w:cs="Times New Roman"/>
          <w:sz w:val="24"/>
          <w:szCs w:val="24"/>
        </w:rPr>
      </w:pPr>
      <w:del w:id="329" w:author="DENOUAL Franck" w:date="2022-05-05T09:30:00Z">
        <w:r w:rsidRPr="0019424B" w:rsidDel="005912AA">
          <w:rPr>
            <w:rFonts w:ascii="Courier" w:eastAsia="MS Mincho" w:hAnsi="Courier" w:cs="Times New Roman"/>
            <w:noProof/>
            <w:sz w:val="20"/>
            <w:szCs w:val="20"/>
            <w:lang w:val="en-GB"/>
          </w:rPr>
          <w:delText>skew_factor</w:delText>
        </w:r>
        <w:r w:rsidRPr="0019424B" w:rsidDel="005912AA">
          <w:rPr>
            <w:rFonts w:ascii="Times New Roman" w:eastAsia="MS Mincho" w:hAnsi="Times New Roman" w:cs="Times New Roman"/>
            <w:b/>
            <w:bCs/>
            <w:sz w:val="24"/>
            <w:szCs w:val="24"/>
          </w:rPr>
          <w:delText>:</w:delText>
        </w:r>
        <w:r w:rsidRPr="0019424B" w:rsidDel="005912AA">
          <w:rPr>
            <w:rFonts w:ascii="Times New Roman" w:eastAsia="MS Mincho" w:hAnsi="Times New Roman" w:cs="Times New Roman"/>
            <w:sz w:val="24"/>
            <w:szCs w:val="24"/>
          </w:rPr>
          <w:delText xml:space="preserve"> Camera system skew factor. When not present its value shall be implied to be 0.</w:delText>
        </w:r>
      </w:del>
    </w:p>
    <w:p w14:paraId="6CA66935" w14:textId="7FB43473" w:rsidR="0019424B" w:rsidRPr="0019424B" w:rsidDel="005912AA" w:rsidRDefault="0019424B" w:rsidP="0019424B">
      <w:pPr>
        <w:widowControl/>
        <w:autoSpaceDE/>
        <w:autoSpaceDN/>
        <w:spacing w:before="120" w:after="120"/>
        <w:jc w:val="both"/>
        <w:rPr>
          <w:del w:id="330" w:author="DENOUAL Franck" w:date="2022-05-05T09:30:00Z"/>
          <w:rFonts w:ascii="Times New Roman" w:eastAsia="MS Mincho" w:hAnsi="Times New Roman" w:cs="Times New Roman"/>
          <w:sz w:val="24"/>
          <w:szCs w:val="24"/>
        </w:rPr>
      </w:pPr>
      <w:del w:id="331" w:author="DENOUAL Franck" w:date="2022-05-05T09:30:00Z">
        <w:r w:rsidRPr="0019424B" w:rsidDel="005912AA">
          <w:rPr>
            <w:rFonts w:ascii="Times New Roman" w:eastAsia="MS Mincho" w:hAnsi="Times New Roman" w:cs="Times New Roman"/>
            <w:sz w:val="24"/>
            <w:szCs w:val="24"/>
          </w:rPr>
          <w:delText xml:space="preserve">The values in the intrinsics matrix in </w:delText>
        </w:r>
        <w:r w:rsidR="00C575A2" w:rsidDel="005912AA">
          <w:rPr>
            <w:rFonts w:ascii="Times New Roman" w:eastAsia="MS Mincho" w:hAnsi="Times New Roman" w:cs="Times New Roman"/>
            <w:sz w:val="24"/>
            <w:szCs w:val="24"/>
          </w:rPr>
          <w:delText xml:space="preserve">section </w:delText>
        </w:r>
        <w:r w:rsidR="00C575A2" w:rsidDel="005912AA">
          <w:rPr>
            <w:rFonts w:ascii="Times New Roman" w:eastAsia="MS Mincho" w:hAnsi="Times New Roman" w:cs="Times New Roman"/>
            <w:sz w:val="24"/>
            <w:szCs w:val="24"/>
          </w:rPr>
          <w:fldChar w:fldCharType="begin"/>
        </w:r>
        <w:r w:rsidR="00C575A2" w:rsidDel="005912AA">
          <w:rPr>
            <w:rFonts w:ascii="Times New Roman" w:eastAsia="MS Mincho" w:hAnsi="Times New Roman" w:cs="Times New Roman"/>
            <w:sz w:val="24"/>
            <w:szCs w:val="24"/>
          </w:rPr>
          <w:delInstrText xml:space="preserve"> REF _Ref94089455 \r \h </w:delInstrText>
        </w:r>
        <w:r w:rsidR="00C575A2" w:rsidDel="005912AA">
          <w:rPr>
            <w:rFonts w:ascii="Times New Roman" w:eastAsia="MS Mincho" w:hAnsi="Times New Roman" w:cs="Times New Roman"/>
            <w:sz w:val="24"/>
            <w:szCs w:val="24"/>
          </w:rPr>
        </w:r>
        <w:r w:rsidR="00C575A2" w:rsidDel="005912AA">
          <w:rPr>
            <w:rFonts w:ascii="Times New Roman" w:eastAsia="MS Mincho" w:hAnsi="Times New Roman" w:cs="Times New Roman"/>
            <w:sz w:val="24"/>
            <w:szCs w:val="24"/>
          </w:rPr>
          <w:fldChar w:fldCharType="separate"/>
        </w:r>
        <w:r w:rsidR="005912AA" w:rsidDel="005912AA">
          <w:rPr>
            <w:rFonts w:ascii="Times New Roman" w:eastAsia="MS Mincho" w:hAnsi="Times New Roman" w:cs="Times New Roman"/>
            <w:sz w:val="24"/>
            <w:szCs w:val="24"/>
          </w:rPr>
          <w:delText>2</w:delText>
        </w:r>
        <w:r w:rsidR="00C575A2" w:rsidDel="005912AA">
          <w:rPr>
            <w:rFonts w:ascii="Times New Roman" w:eastAsia="MS Mincho" w:hAnsi="Times New Roman" w:cs="Times New Roman"/>
            <w:sz w:val="24"/>
            <w:szCs w:val="24"/>
          </w:rPr>
          <w:fldChar w:fldCharType="end"/>
        </w:r>
        <w:r w:rsidRPr="0019424B" w:rsidDel="005912AA">
          <w:rPr>
            <w:rFonts w:ascii="Times New Roman" w:eastAsia="MS Mincho" w:hAnsi="Times New Roman" w:cs="Times New Roman"/>
            <w:sz w:val="24"/>
            <w:szCs w:val="24"/>
          </w:rPr>
          <w:delText>, can then be calculated as follows:</w:delText>
        </w:r>
      </w:del>
    </w:p>
    <w:p w14:paraId="471F175B" w14:textId="30E27C58" w:rsidR="0019424B" w:rsidDel="005912AA" w:rsidRDefault="0019424B" w:rsidP="0019424B">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rPr>
          <w:del w:id="332" w:author="DENOUAL Franck" w:date="2022-05-05T09:30:00Z"/>
          <w:rFonts w:ascii="Courier" w:eastAsia="MS Mincho" w:hAnsi="Courier" w:cs="Times New Roman"/>
          <w:noProof/>
          <w:sz w:val="20"/>
          <w:lang w:val="en-GB"/>
        </w:rPr>
      </w:pPr>
      <w:del w:id="333" w:author="DENOUAL Franck" w:date="2022-05-05T09:30:00Z">
        <w:r w:rsidRPr="0019424B" w:rsidDel="005912AA">
          <w:rPr>
            <w:rFonts w:ascii="Courier" w:eastAsia="MS Mincho" w:hAnsi="Courier" w:cs="Times New Roman"/>
            <w:noProof/>
            <w:sz w:val="20"/>
            <w:lang w:val="en-GB"/>
          </w:rPr>
          <w:lastRenderedPageBreak/>
          <w:delText>f</w:delText>
        </w:r>
        <w:r w:rsidRPr="0019424B" w:rsidDel="005912AA">
          <w:rPr>
            <w:rFonts w:ascii="Courier" w:eastAsia="MS Mincho" w:hAnsi="Courier" w:cs="Times New Roman"/>
            <w:noProof/>
            <w:sz w:val="20"/>
            <w:vertAlign w:val="subscript"/>
            <w:lang w:val="en-GB"/>
          </w:rPr>
          <w:delText xml:space="preserve">x </w:delText>
        </w:r>
        <w:r w:rsidRPr="0019424B" w:rsidDel="005912AA">
          <w:rPr>
            <w:rFonts w:ascii="Courier" w:eastAsia="MS Mincho" w:hAnsi="Courier" w:cs="Times New Roman"/>
            <w:noProof/>
            <w:sz w:val="20"/>
            <w:lang w:val="en-GB"/>
          </w:rPr>
          <w:delText xml:space="preserve">= focal_length_x </w:delText>
        </w:r>
        <w:r w:rsidRPr="00506E7E" w:rsidDel="005912AA">
          <w:rPr>
            <w:rFonts w:ascii="Courier" w:eastAsia="MS Mincho" w:hAnsi="Courier" w:cs="Times New Roman"/>
            <w:noProof/>
            <w:sz w:val="20"/>
            <w:lang w:val="en-GB"/>
          </w:rPr>
          <w:delText>* image_width / denominator</w:delText>
        </w:r>
        <w:r w:rsidRPr="00506E7E" w:rsidDel="005912AA">
          <w:rPr>
            <w:rFonts w:ascii="Courier" w:eastAsia="MS Mincho" w:hAnsi="Courier" w:cs="Times New Roman"/>
            <w:noProof/>
            <w:sz w:val="20"/>
            <w:lang w:val="en-GB"/>
          </w:rPr>
          <w:br/>
          <w:delText>f</w:delText>
        </w:r>
        <w:r w:rsidRPr="00506E7E" w:rsidDel="005912AA">
          <w:rPr>
            <w:rFonts w:ascii="Courier" w:eastAsia="MS Mincho" w:hAnsi="Courier" w:cs="Times New Roman"/>
            <w:noProof/>
            <w:sz w:val="20"/>
            <w:vertAlign w:val="subscript"/>
            <w:lang w:val="en-GB"/>
          </w:rPr>
          <w:delText xml:space="preserve">y </w:delText>
        </w:r>
        <w:r w:rsidRPr="00506E7E" w:rsidDel="005912AA">
          <w:rPr>
            <w:rFonts w:ascii="Courier" w:eastAsia="MS Mincho" w:hAnsi="Courier" w:cs="Times New Roman"/>
            <w:noProof/>
            <w:sz w:val="20"/>
            <w:lang w:val="en-GB"/>
          </w:rPr>
          <w:delText>= focal_length_y * image_height / denominator</w:delText>
        </w:r>
        <w:r w:rsidRPr="0019424B" w:rsidDel="005912AA">
          <w:rPr>
            <w:rFonts w:ascii="Courier" w:eastAsia="MS Mincho" w:hAnsi="Courier" w:cs="Times New Roman"/>
            <w:noProof/>
            <w:sz w:val="20"/>
            <w:lang w:val="en-GB"/>
          </w:rPr>
          <w:br/>
          <w:delText>c</w:delText>
        </w:r>
        <w:r w:rsidRPr="0019424B" w:rsidDel="005912AA">
          <w:rPr>
            <w:rFonts w:ascii="Courier" w:eastAsia="MS Mincho" w:hAnsi="Courier" w:cs="Times New Roman"/>
            <w:noProof/>
            <w:sz w:val="20"/>
            <w:vertAlign w:val="subscript"/>
            <w:lang w:val="en-GB"/>
          </w:rPr>
          <w:delText xml:space="preserve">x </w:delText>
        </w:r>
        <w:r w:rsidRPr="0019424B" w:rsidDel="005912AA">
          <w:rPr>
            <w:rFonts w:ascii="Courier" w:eastAsia="MS Mincho" w:hAnsi="Courier" w:cs="Times New Roman"/>
            <w:noProof/>
            <w:sz w:val="20"/>
            <w:lang w:val="en-GB"/>
          </w:rPr>
          <w:delText>= principal_point_x * image_width / denominator</w:delText>
        </w:r>
        <w:r w:rsidRPr="0019424B" w:rsidDel="005912AA">
          <w:rPr>
            <w:rFonts w:ascii="Courier" w:eastAsia="MS Mincho" w:hAnsi="Courier" w:cs="Times New Roman"/>
            <w:noProof/>
            <w:sz w:val="20"/>
            <w:lang w:val="en-GB"/>
          </w:rPr>
          <w:br/>
          <w:delText>c</w:delText>
        </w:r>
        <w:r w:rsidRPr="0019424B" w:rsidDel="005912AA">
          <w:rPr>
            <w:rFonts w:ascii="Courier" w:eastAsia="MS Mincho" w:hAnsi="Courier" w:cs="Times New Roman"/>
            <w:noProof/>
            <w:sz w:val="20"/>
            <w:vertAlign w:val="subscript"/>
            <w:lang w:val="en-GB"/>
          </w:rPr>
          <w:delText xml:space="preserve">y </w:delText>
        </w:r>
        <w:r w:rsidRPr="0019424B" w:rsidDel="005912AA">
          <w:rPr>
            <w:rFonts w:ascii="Courier" w:eastAsia="MS Mincho" w:hAnsi="Courier" w:cs="Times New Roman"/>
            <w:noProof/>
            <w:sz w:val="20"/>
            <w:lang w:val="en-GB"/>
          </w:rPr>
          <w:delText>= principal_point_y * image_height / denominator</w:delText>
        </w:r>
        <w:r w:rsidRPr="0019424B" w:rsidDel="005912AA">
          <w:rPr>
            <w:rFonts w:ascii="Courier" w:eastAsia="MS Mincho" w:hAnsi="Courier" w:cs="Times New Roman"/>
            <w:noProof/>
            <w:sz w:val="20"/>
            <w:lang w:val="en-GB"/>
          </w:rPr>
          <w:br/>
          <w:delText>s = skew_factor / skew_denominator</w:delText>
        </w:r>
      </w:del>
    </w:p>
    <w:p w14:paraId="1F205BC0" w14:textId="301EEA53" w:rsidR="00506E7E" w:rsidRPr="007C4BDB" w:rsidDel="005912AA" w:rsidRDefault="00506E7E" w:rsidP="007C4BDB">
      <w:pPr>
        <w:widowControl/>
        <w:autoSpaceDE/>
        <w:autoSpaceDN/>
        <w:spacing w:before="120" w:after="120"/>
        <w:jc w:val="both"/>
        <w:rPr>
          <w:del w:id="334" w:author="DENOUAL Franck" w:date="2022-05-05T09:30:00Z"/>
          <w:rFonts w:ascii="Times New Roman" w:eastAsia="MS Mincho" w:hAnsi="Times New Roman" w:cs="Times New Roman"/>
          <w:sz w:val="24"/>
          <w:szCs w:val="24"/>
        </w:rPr>
      </w:pPr>
      <w:del w:id="335" w:author="DENOUAL Franck" w:date="2022-05-05T09:30:00Z">
        <w:r w:rsidRPr="007C4BDB" w:rsidDel="005912AA">
          <w:rPr>
            <w:rFonts w:ascii="Times New Roman" w:eastAsia="MS Mincho" w:hAnsi="Times New Roman" w:cs="Times New Roman"/>
            <w:sz w:val="24"/>
            <w:szCs w:val="24"/>
          </w:rPr>
          <w:delText xml:space="preserve">Where </w:delText>
        </w:r>
        <w:r w:rsidRPr="00506E7E" w:rsidDel="005912AA">
          <w:rPr>
            <w:rFonts w:ascii="Courier" w:eastAsia="MS Mincho" w:hAnsi="Courier" w:cs="Times New Roman"/>
            <w:noProof/>
            <w:sz w:val="20"/>
            <w:lang w:val="en-GB"/>
          </w:rPr>
          <w:delText>image_width</w:delText>
        </w:r>
        <w:r w:rsidRPr="007C4BDB" w:rsidDel="005912AA">
          <w:rPr>
            <w:rFonts w:ascii="Times New Roman" w:eastAsia="MS Mincho" w:hAnsi="Times New Roman" w:cs="Times New Roman"/>
            <w:sz w:val="24"/>
            <w:szCs w:val="24"/>
          </w:rPr>
          <w:delText xml:space="preserve"> and </w:delText>
        </w:r>
        <w:r w:rsidRPr="00506E7E" w:rsidDel="005912AA">
          <w:rPr>
            <w:rFonts w:ascii="Courier" w:eastAsia="MS Mincho" w:hAnsi="Courier" w:cs="Times New Roman"/>
            <w:noProof/>
            <w:sz w:val="20"/>
            <w:lang w:val="en-GB"/>
          </w:rPr>
          <w:delText>image_height</w:delText>
        </w:r>
        <w:r w:rsidRPr="007C4BDB" w:rsidDel="005912AA">
          <w:rPr>
            <w:rFonts w:ascii="Times New Roman" w:eastAsia="MS Mincho" w:hAnsi="Times New Roman" w:cs="Times New Roman"/>
            <w:sz w:val="24"/>
            <w:szCs w:val="24"/>
          </w:rPr>
          <w:delText xml:space="preserve"> come from the '</w:delText>
        </w:r>
        <w:r w:rsidRPr="00506E7E" w:rsidDel="005912AA">
          <w:rPr>
            <w:rFonts w:ascii="Courier" w:eastAsia="MS Mincho" w:hAnsi="Courier" w:cs="Times New Roman"/>
            <w:noProof/>
            <w:sz w:val="20"/>
            <w:lang w:val="en-GB"/>
          </w:rPr>
          <w:delText>ispe</w:delText>
        </w:r>
        <w:r w:rsidRPr="007C4BDB" w:rsidDel="005912AA">
          <w:rPr>
            <w:rFonts w:ascii="Times New Roman" w:eastAsia="MS Mincho" w:hAnsi="Times New Roman" w:cs="Times New Roman"/>
            <w:sz w:val="24"/>
            <w:szCs w:val="24"/>
          </w:rPr>
          <w:delText>' associated with the image item</w:delText>
        </w:r>
        <w:r w:rsidDel="005912AA">
          <w:rPr>
            <w:rFonts w:ascii="Times New Roman" w:eastAsia="MS Mincho" w:hAnsi="Times New Roman" w:cs="Times New Roman"/>
            <w:sz w:val="24"/>
            <w:szCs w:val="24"/>
          </w:rPr>
          <w:delText>.</w:delText>
        </w:r>
      </w:del>
    </w:p>
    <w:p w14:paraId="0ECFD6B4" w14:textId="43E15FD0" w:rsidR="0019424B" w:rsidRPr="0019424B" w:rsidDel="005912AA" w:rsidRDefault="0019424B" w:rsidP="007C4BDB">
      <w:pPr>
        <w:keepNext/>
        <w:widowControl/>
        <w:numPr>
          <w:ilvl w:val="1"/>
          <w:numId w:val="27"/>
        </w:numPr>
        <w:autoSpaceDE/>
        <w:autoSpaceDN/>
        <w:spacing w:before="240" w:after="60"/>
        <w:ind w:left="576" w:hanging="576"/>
        <w:jc w:val="both"/>
        <w:outlineLvl w:val="1"/>
        <w:rPr>
          <w:del w:id="336" w:author="DENOUAL Franck" w:date="2022-05-05T09:30:00Z"/>
          <w:rFonts w:ascii="Times New Roman" w:eastAsia="Times New Roman" w:hAnsi="Times New Roman" w:cs="Times New Roman"/>
          <w:b/>
          <w:bCs/>
          <w:iCs/>
          <w:sz w:val="28"/>
          <w:szCs w:val="28"/>
        </w:rPr>
      </w:pPr>
      <w:bookmarkStart w:id="337" w:name="_Toc102635501"/>
      <w:del w:id="338" w:author="DENOUAL Franck" w:date="2022-05-05T09:30:00Z">
        <w:r w:rsidRPr="0019424B" w:rsidDel="005912AA">
          <w:rPr>
            <w:rFonts w:ascii="Times New Roman" w:eastAsia="Times New Roman" w:hAnsi="Times New Roman" w:cs="Times New Roman"/>
            <w:b/>
            <w:bCs/>
            <w:iCs/>
            <w:sz w:val="28"/>
            <w:szCs w:val="28"/>
          </w:rPr>
          <w:delText>Discussion</w:delText>
        </w:r>
        <w:bookmarkEnd w:id="337"/>
      </w:del>
    </w:p>
    <w:p w14:paraId="566C664B" w14:textId="0D8A5967" w:rsidR="0019424B" w:rsidRPr="0019424B" w:rsidDel="005912AA" w:rsidRDefault="0019424B" w:rsidP="0019424B">
      <w:pPr>
        <w:widowControl/>
        <w:autoSpaceDE/>
        <w:autoSpaceDN/>
        <w:spacing w:before="120" w:after="120"/>
        <w:jc w:val="both"/>
        <w:rPr>
          <w:del w:id="339" w:author="DENOUAL Franck" w:date="2022-05-05T09:30:00Z"/>
          <w:rFonts w:ascii="Times New Roman" w:eastAsia="MS Mincho" w:hAnsi="Times New Roman" w:cs="Times New Roman"/>
          <w:sz w:val="24"/>
          <w:szCs w:val="24"/>
        </w:rPr>
      </w:pPr>
      <w:del w:id="340" w:author="DENOUAL Franck" w:date="2022-05-05T09:30:00Z">
        <w:r w:rsidRPr="0019424B" w:rsidDel="005912AA">
          <w:rPr>
            <w:rFonts w:ascii="Times New Roman" w:eastAsia="MS Mincho" w:hAnsi="Times New Roman" w:cs="Times New Roman"/>
            <w:sz w:val="24"/>
            <w:szCs w:val="24"/>
          </w:rPr>
          <w:delText xml:space="preserve">See </w:delText>
        </w:r>
        <w:r w:rsidR="007330AE" w:rsidDel="005912AA">
          <w:rPr>
            <w:rFonts w:ascii="Times New Roman" w:eastAsia="MS Mincho" w:hAnsi="Times New Roman" w:cs="Times New Roman"/>
            <w:sz w:val="24"/>
            <w:szCs w:val="24"/>
          </w:rPr>
          <w:fldChar w:fldCharType="begin"/>
        </w:r>
        <w:r w:rsidR="007330AE" w:rsidDel="005912AA">
          <w:rPr>
            <w:rFonts w:ascii="Times New Roman" w:eastAsia="MS Mincho" w:hAnsi="Times New Roman" w:cs="Times New Roman"/>
            <w:sz w:val="24"/>
            <w:szCs w:val="24"/>
          </w:rPr>
          <w:delInstrText xml:space="preserve"> REF _Ref89099993 \r \h </w:delInstrText>
        </w:r>
        <w:r w:rsidR="007330AE" w:rsidDel="005912AA">
          <w:rPr>
            <w:rFonts w:ascii="Times New Roman" w:eastAsia="MS Mincho" w:hAnsi="Times New Roman" w:cs="Times New Roman"/>
            <w:sz w:val="24"/>
            <w:szCs w:val="24"/>
          </w:rPr>
        </w:r>
        <w:r w:rsidR="007330AE" w:rsidDel="005912AA">
          <w:rPr>
            <w:rFonts w:ascii="Times New Roman" w:eastAsia="MS Mincho" w:hAnsi="Times New Roman" w:cs="Times New Roman"/>
            <w:sz w:val="24"/>
            <w:szCs w:val="24"/>
          </w:rPr>
          <w:fldChar w:fldCharType="separate"/>
        </w:r>
        <w:r w:rsidR="005912AA" w:rsidDel="005912AA">
          <w:rPr>
            <w:rFonts w:ascii="Times New Roman" w:eastAsia="MS Mincho" w:hAnsi="Times New Roman" w:cs="Times New Roman"/>
            <w:sz w:val="24"/>
            <w:szCs w:val="24"/>
          </w:rPr>
          <w:delText>1.4</w:delText>
        </w:r>
        <w:r w:rsidR="007330AE" w:rsidDel="005912AA">
          <w:rPr>
            <w:rFonts w:ascii="Times New Roman" w:eastAsia="MS Mincho" w:hAnsi="Times New Roman" w:cs="Times New Roman"/>
            <w:sz w:val="24"/>
            <w:szCs w:val="24"/>
          </w:rPr>
          <w:fldChar w:fldCharType="end"/>
        </w:r>
        <w:r w:rsidRPr="0019424B" w:rsidDel="005912AA">
          <w:rPr>
            <w:rFonts w:ascii="Times New Roman" w:eastAsia="MS Mincho" w:hAnsi="Times New Roman" w:cs="Times New Roman"/>
            <w:sz w:val="24"/>
            <w:szCs w:val="24"/>
          </w:rPr>
          <w:delText xml:space="preserve"> on the justification for keeping values as integers where possible.</w:delText>
        </w:r>
      </w:del>
    </w:p>
    <w:p w14:paraId="179D4036" w14:textId="5994146D" w:rsidR="0019424B" w:rsidRPr="0019424B" w:rsidDel="005912AA" w:rsidRDefault="0019424B" w:rsidP="0019424B">
      <w:pPr>
        <w:widowControl/>
        <w:autoSpaceDE/>
        <w:autoSpaceDN/>
        <w:spacing w:before="120" w:after="120"/>
        <w:jc w:val="both"/>
        <w:rPr>
          <w:del w:id="341" w:author="DENOUAL Franck" w:date="2022-05-05T09:30:00Z"/>
          <w:rFonts w:ascii="Times New Roman" w:eastAsia="MS Mincho" w:hAnsi="Times New Roman" w:cs="Times New Roman"/>
          <w:sz w:val="24"/>
          <w:szCs w:val="24"/>
        </w:rPr>
      </w:pPr>
      <w:del w:id="342" w:author="DENOUAL Franck" w:date="2022-05-05T09:30:00Z">
        <w:r w:rsidRPr="0019424B" w:rsidDel="005912AA">
          <w:rPr>
            <w:rFonts w:ascii="Times New Roman" w:eastAsia="MS Mincho" w:hAnsi="Times New Roman" w:cs="Times New Roman"/>
            <w:sz w:val="24"/>
            <w:szCs w:val="24"/>
          </w:rPr>
          <w:delText>The reason for specifying the focal lengths and principal point as normalized by image dimensions is to allow for the intrinsics matrix to be scale invariant. For a camera system without skew, this means that the same intrinsics matrix can be used even if the sensor uses pixel binning to output images with varying number of pixels.</w:delText>
        </w:r>
      </w:del>
    </w:p>
    <w:p w14:paraId="06B51FDA" w14:textId="71C9DEE8" w:rsidR="0019424B" w:rsidRPr="0019424B" w:rsidDel="005912AA" w:rsidRDefault="0019424B" w:rsidP="0019424B">
      <w:pPr>
        <w:widowControl/>
        <w:autoSpaceDE/>
        <w:autoSpaceDN/>
        <w:spacing w:before="120" w:after="120"/>
        <w:jc w:val="both"/>
        <w:rPr>
          <w:del w:id="343" w:author="DENOUAL Franck" w:date="2022-05-05T09:30:00Z"/>
          <w:rFonts w:ascii="Times New Roman" w:eastAsia="MS Mincho" w:hAnsi="Times New Roman" w:cs="Times New Roman"/>
          <w:sz w:val="24"/>
          <w:szCs w:val="24"/>
        </w:rPr>
      </w:pPr>
      <w:del w:id="344" w:author="DENOUAL Franck" w:date="2022-05-05T09:30:00Z">
        <w:r w:rsidRPr="0019424B" w:rsidDel="005912AA">
          <w:rPr>
            <w:rFonts w:ascii="Times New Roman" w:eastAsia="MS Mincho" w:hAnsi="Times New Roman" w:cs="Times New Roman"/>
            <w:sz w:val="24"/>
            <w:szCs w:val="24"/>
          </w:rPr>
          <w:delText xml:space="preserve">The </w:delText>
        </w:r>
        <w:r w:rsidRPr="004C1AAA" w:rsidDel="005912AA">
          <w:rPr>
            <w:rFonts w:ascii="Times New Roman" w:eastAsia="MS Mincho" w:hAnsi="Times New Roman" w:cs="Times New Roman"/>
            <w:sz w:val="24"/>
            <w:szCs w:val="24"/>
          </w:rPr>
          <w:delText>current proposal only deals with the pinhole camera model</w:delText>
        </w:r>
        <w:r w:rsidRPr="0019424B" w:rsidDel="005912AA">
          <w:rPr>
            <w:rFonts w:ascii="Times New Roman" w:eastAsia="MS Mincho" w:hAnsi="Times New Roman" w:cs="Times New Roman"/>
            <w:sz w:val="24"/>
            <w:szCs w:val="24"/>
          </w:rPr>
          <w:delText>. Other models can be added in the future as a new version of this box.</w:delText>
        </w:r>
      </w:del>
    </w:p>
    <w:p w14:paraId="6D93A591" w14:textId="34CBAEE8" w:rsidR="0019424B" w:rsidRPr="007C4BDB" w:rsidDel="005912AA" w:rsidRDefault="0019424B" w:rsidP="007C4BDB">
      <w:pPr>
        <w:keepNext/>
        <w:widowControl/>
        <w:numPr>
          <w:ilvl w:val="0"/>
          <w:numId w:val="27"/>
        </w:numPr>
        <w:autoSpaceDE/>
        <w:autoSpaceDN/>
        <w:spacing w:before="240" w:after="60"/>
        <w:jc w:val="both"/>
        <w:outlineLvl w:val="1"/>
        <w:rPr>
          <w:del w:id="345" w:author="DENOUAL Franck" w:date="2022-05-05T09:30:00Z"/>
          <w:rFonts w:ascii="Times New Roman" w:eastAsia="Times New Roman" w:hAnsi="Times New Roman" w:cs="Times New Roman"/>
          <w:b/>
          <w:bCs/>
          <w:iCs/>
          <w:sz w:val="28"/>
          <w:szCs w:val="28"/>
        </w:rPr>
      </w:pPr>
      <w:bookmarkStart w:id="346" w:name="_Toc102635502"/>
      <w:del w:id="347" w:author="DENOUAL Franck" w:date="2022-05-05T09:30:00Z">
        <w:r w:rsidRPr="007C4BDB" w:rsidDel="005912AA">
          <w:rPr>
            <w:rFonts w:ascii="Times New Roman" w:eastAsia="Times New Roman" w:hAnsi="Times New Roman" w:cs="Times New Roman"/>
            <w:b/>
            <w:bCs/>
            <w:iCs/>
            <w:sz w:val="28"/>
            <w:szCs w:val="28"/>
          </w:rPr>
          <w:delText>Alternatives considered</w:delText>
        </w:r>
        <w:bookmarkEnd w:id="346"/>
      </w:del>
    </w:p>
    <w:p w14:paraId="54438E6E" w14:textId="302A1F9E" w:rsidR="0019424B" w:rsidRPr="0019424B" w:rsidDel="005912AA" w:rsidRDefault="0019424B" w:rsidP="0019424B">
      <w:pPr>
        <w:widowControl/>
        <w:autoSpaceDE/>
        <w:autoSpaceDN/>
        <w:spacing w:before="120" w:after="120"/>
        <w:jc w:val="both"/>
        <w:rPr>
          <w:del w:id="348" w:author="DENOUAL Franck" w:date="2022-05-05T09:30:00Z"/>
          <w:rFonts w:ascii="Times New Roman" w:eastAsia="MS Mincho" w:hAnsi="Times New Roman" w:cs="Times New Roman"/>
          <w:sz w:val="24"/>
          <w:szCs w:val="24"/>
        </w:rPr>
      </w:pPr>
      <w:del w:id="349" w:author="DENOUAL Franck" w:date="2022-05-05T09:30:00Z">
        <w:r w:rsidRPr="0019424B" w:rsidDel="005912AA">
          <w:rPr>
            <w:rFonts w:ascii="Times New Roman" w:eastAsia="MS Mincho" w:hAnsi="Times New Roman" w:cs="Times New Roman"/>
            <w:sz w:val="24"/>
            <w:szCs w:val="24"/>
          </w:rPr>
          <w:delText>There are several other specifications that define camera extrinsics and intrinsics. 23090-2</w:delText>
        </w:r>
        <w:r w:rsidDel="005912AA">
          <w:rPr>
            <w:rFonts w:ascii="Times New Roman" w:eastAsia="MS Mincho" w:hAnsi="Times New Roman" w:cs="Times New Roman"/>
            <w:sz w:val="24"/>
            <w:szCs w:val="24"/>
          </w:rPr>
          <w:delText xml:space="preserve"> (OMAF)</w:delText>
        </w:r>
        <w:r w:rsidRPr="0019424B" w:rsidDel="005912AA">
          <w:rPr>
            <w:rFonts w:ascii="Times New Roman" w:eastAsia="MS Mincho" w:hAnsi="Times New Roman" w:cs="Times New Roman"/>
            <w:sz w:val="24"/>
            <w:szCs w:val="24"/>
          </w:rPr>
          <w:delText xml:space="preserve">, 23090-10 </w:delText>
        </w:r>
        <w:r w:rsidDel="005912AA">
          <w:rPr>
            <w:rFonts w:ascii="Times New Roman" w:eastAsia="MS Mincho" w:hAnsi="Times New Roman" w:cs="Times New Roman"/>
            <w:sz w:val="24"/>
            <w:szCs w:val="24"/>
          </w:rPr>
          <w:delText xml:space="preserve">(V3C Carriage) </w:delText>
        </w:r>
        <w:r w:rsidRPr="0019424B" w:rsidDel="005912AA">
          <w:rPr>
            <w:rFonts w:ascii="Times New Roman" w:eastAsia="MS Mincho" w:hAnsi="Times New Roman" w:cs="Times New Roman"/>
            <w:sz w:val="24"/>
            <w:szCs w:val="24"/>
          </w:rPr>
          <w:delText xml:space="preserve">and 23090-12 </w:delText>
        </w:r>
        <w:r w:rsidDel="005912AA">
          <w:rPr>
            <w:rFonts w:ascii="Times New Roman" w:eastAsia="MS Mincho" w:hAnsi="Times New Roman" w:cs="Times New Roman"/>
            <w:sz w:val="24"/>
            <w:szCs w:val="24"/>
          </w:rPr>
          <w:delText xml:space="preserve">(MPEG Immersive Video) </w:delText>
        </w:r>
        <w:r w:rsidRPr="0019424B" w:rsidDel="005912AA">
          <w:rPr>
            <w:rFonts w:ascii="Times New Roman" w:eastAsia="MS Mincho" w:hAnsi="Times New Roman" w:cs="Times New Roman"/>
            <w:sz w:val="24"/>
            <w:szCs w:val="24"/>
          </w:rPr>
          <w:delText>all contain relevant boxes. The camera extrinsics in this proposal matches the text in 23090-12 except for using integers instead of floating-point values.</w:delText>
        </w:r>
      </w:del>
    </w:p>
    <w:p w14:paraId="3EBBFB63" w14:textId="69F66A65" w:rsidR="0019424B" w:rsidRPr="0019424B" w:rsidDel="005912AA" w:rsidRDefault="0019424B" w:rsidP="0019424B">
      <w:pPr>
        <w:widowControl/>
        <w:autoSpaceDE/>
        <w:autoSpaceDN/>
        <w:spacing w:before="120" w:after="120"/>
        <w:jc w:val="both"/>
        <w:rPr>
          <w:del w:id="350" w:author="DENOUAL Franck" w:date="2022-05-05T09:30:00Z"/>
          <w:rFonts w:ascii="Times New Roman" w:eastAsia="MS Mincho" w:hAnsi="Times New Roman" w:cs="Times New Roman"/>
          <w:sz w:val="24"/>
          <w:szCs w:val="24"/>
        </w:rPr>
      </w:pPr>
      <w:del w:id="351" w:author="DENOUAL Franck" w:date="2022-05-05T09:30:00Z">
        <w:r w:rsidRPr="0019424B" w:rsidDel="005912AA">
          <w:rPr>
            <w:rFonts w:ascii="Times New Roman" w:eastAsia="MS Mincho" w:hAnsi="Times New Roman" w:cs="Times New Roman"/>
            <w:sz w:val="24"/>
            <w:szCs w:val="24"/>
          </w:rPr>
          <w:delText>For camera intrinsics, the other specifications tend to deal with viewports or fisheye lenses, neither of which maps very well to a more generic pinhole camera intrinsics matrix.</w:delText>
        </w:r>
      </w:del>
    </w:p>
    <w:p w14:paraId="572938A9" w14:textId="77777777" w:rsidR="0019424B" w:rsidRPr="00C575A2" w:rsidRDefault="0019424B" w:rsidP="007C4BDB"/>
    <w:p w14:paraId="2EA4E7A1" w14:textId="7E7D8C2A" w:rsidR="00DA0ED7" w:rsidRPr="007C4BDB" w:rsidRDefault="00DA0ED7" w:rsidP="007C4BDB">
      <w:pPr>
        <w:pStyle w:val="Heading1"/>
        <w:keepNext/>
        <w:tabs>
          <w:tab w:val="num" w:pos="432"/>
        </w:tabs>
        <w:autoSpaceDE/>
        <w:autoSpaceDN/>
        <w:spacing w:before="240" w:after="60" w:line="276" w:lineRule="auto"/>
        <w:ind w:left="432" w:hanging="432"/>
        <w:jc w:val="both"/>
        <w:rPr>
          <w:rFonts w:ascii="Times New Roman" w:eastAsia="Calibri" w:hAnsi="Times New Roman"/>
          <w:kern w:val="32"/>
          <w:sz w:val="28"/>
          <w:szCs w:val="32"/>
        </w:rPr>
      </w:pPr>
      <w:bookmarkStart w:id="352" w:name="_Toc102637419"/>
      <w:r w:rsidRPr="007C4BDB">
        <w:rPr>
          <w:rFonts w:ascii="Times New Roman" w:eastAsia="Calibri" w:hAnsi="Times New Roman"/>
          <w:kern w:val="32"/>
          <w:sz w:val="28"/>
          <w:szCs w:val="32"/>
        </w:rPr>
        <w:t>Carriage of Text Items</w:t>
      </w:r>
      <w:bookmarkEnd w:id="352"/>
      <w:r w:rsidRPr="007C4BDB">
        <w:rPr>
          <w:rFonts w:ascii="Times New Roman" w:eastAsia="Calibri" w:hAnsi="Times New Roman"/>
          <w:kern w:val="32"/>
          <w:sz w:val="28"/>
          <w:szCs w:val="32"/>
        </w:rPr>
        <w:tab/>
      </w:r>
    </w:p>
    <w:p w14:paraId="5620FEB1" w14:textId="7C22B822" w:rsidR="00DA0ED7" w:rsidRDefault="00DA0ED7" w:rsidP="00DA0ED7">
      <w:pPr>
        <w:rPr>
          <w:i/>
          <w:iCs/>
          <w:sz w:val="20"/>
          <w:szCs w:val="20"/>
        </w:rPr>
      </w:pPr>
      <w:r w:rsidRPr="007C4BDB">
        <w:rPr>
          <w:i/>
          <w:sz w:val="20"/>
          <w:szCs w:val="20"/>
          <w:highlight w:val="yellow"/>
        </w:rPr>
        <w:t xml:space="preserve">[ Ed. (FD): </w:t>
      </w:r>
      <w:r w:rsidRPr="007C4BDB">
        <w:rPr>
          <w:sz w:val="20"/>
          <w:szCs w:val="20"/>
          <w:highlight w:val="yellow"/>
        </w:rPr>
        <w:t xml:space="preserve">Open question from MPEG#137 meeting: </w:t>
      </w:r>
      <w:r w:rsidRPr="007C4BDB">
        <w:rPr>
          <w:i/>
          <w:iCs/>
          <w:sz w:val="20"/>
          <w:szCs w:val="20"/>
          <w:highlight w:val="yellow"/>
        </w:rPr>
        <w:t>“we need to find a reasonably manageable/compact language: text/plain says too little (well, nothing) about styling, and full-on HTML seems a bit much”</w:t>
      </w:r>
      <w:r w:rsidR="009B6DE0">
        <w:rPr>
          <w:i/>
          <w:iCs/>
          <w:sz w:val="20"/>
          <w:szCs w:val="20"/>
          <w:highlight w:val="yellow"/>
        </w:rPr>
        <w:t>]</w:t>
      </w:r>
      <w:r w:rsidRPr="007C4BDB">
        <w:rPr>
          <w:i/>
          <w:iCs/>
          <w:sz w:val="20"/>
          <w:szCs w:val="20"/>
          <w:highlight w:val="yellow"/>
        </w:rPr>
        <w:t>.</w:t>
      </w:r>
      <w:r w:rsidR="009B6DE0">
        <w:rPr>
          <w:i/>
          <w:iCs/>
          <w:sz w:val="20"/>
          <w:szCs w:val="20"/>
        </w:rPr>
        <w:t xml:space="preserve"> </w:t>
      </w:r>
    </w:p>
    <w:p w14:paraId="5AFEE131" w14:textId="77777777" w:rsidR="00BB189D" w:rsidRPr="007C4BDB" w:rsidRDefault="00BB189D" w:rsidP="00DA0ED7">
      <w:pPr>
        <w:rPr>
          <w:i/>
          <w:iCs/>
          <w:sz w:val="20"/>
          <w:szCs w:val="20"/>
        </w:rPr>
      </w:pPr>
    </w:p>
    <w:p w14:paraId="60450DE0" w14:textId="3A799C44" w:rsidR="00DA0ED7" w:rsidRPr="009B6DE0" w:rsidRDefault="00DA0ED7" w:rsidP="00DA0ED7">
      <w:r>
        <w:t xml:space="preserve">This topic was discussed as </w:t>
      </w:r>
      <w:r>
        <w:fldChar w:fldCharType="begin"/>
      </w:r>
      <w:r>
        <w:instrText>HYPERLINK "http://mpegx.int-evry.fr/software/MPEG/Systems/FileFormat/HEIF/-/issues/66"</w:instrText>
      </w:r>
      <w:ins w:id="353" w:author="DENOUAL Franck" w:date="2022-05-06T18:40:00Z"/>
      <w:r>
        <w:fldChar w:fldCharType="separate"/>
      </w:r>
      <w:r>
        <w:rPr>
          <w:rStyle w:val="Hyperlink"/>
          <w:color w:val="0000EE"/>
        </w:rPr>
        <w:t>HEIF Issue#66</w:t>
      </w:r>
      <w:r>
        <w:fldChar w:fldCharType="end"/>
      </w:r>
      <w:r>
        <w:t xml:space="preserve"> on the MPEG GitLab. </w:t>
      </w:r>
    </w:p>
    <w:p w14:paraId="3C41BAC2" w14:textId="40A68B6E" w:rsidR="00DA0ED7" w:rsidRDefault="00DA0ED7" w:rsidP="00DA0ED7"/>
    <w:p w14:paraId="420CD9AE" w14:textId="11663A4F" w:rsidR="00BB189D" w:rsidRPr="007C4BDB" w:rsidRDefault="00BB189D" w:rsidP="007C4BDB">
      <w:pPr>
        <w:pStyle w:val="ListParagraph"/>
        <w:keepNext/>
        <w:widowControl/>
        <w:numPr>
          <w:ilvl w:val="0"/>
          <w:numId w:val="45"/>
        </w:numPr>
        <w:autoSpaceDE/>
        <w:autoSpaceDN/>
        <w:spacing w:before="240" w:after="60"/>
        <w:jc w:val="both"/>
        <w:outlineLvl w:val="1"/>
        <w:rPr>
          <w:rFonts w:ascii="Times New Roman" w:eastAsia="Times New Roman" w:hAnsi="Times New Roman" w:cs="Times New Roman"/>
          <w:b/>
          <w:bCs/>
          <w:iCs/>
          <w:sz w:val="28"/>
          <w:szCs w:val="28"/>
        </w:rPr>
      </w:pPr>
      <w:bookmarkStart w:id="354" w:name="_Toc102637420"/>
      <w:r w:rsidRPr="007C4BDB">
        <w:rPr>
          <w:rFonts w:ascii="Times New Roman" w:eastAsia="Times New Roman" w:hAnsi="Times New Roman" w:cs="Times New Roman"/>
          <w:b/>
          <w:bCs/>
          <w:iCs/>
          <w:sz w:val="28"/>
          <w:szCs w:val="28"/>
        </w:rPr>
        <w:t>Introduction</w:t>
      </w:r>
      <w:bookmarkEnd w:id="354"/>
    </w:p>
    <w:p w14:paraId="0207CDE5" w14:textId="77777777" w:rsidR="00BB189D" w:rsidRPr="00BB189D" w:rsidRDefault="00BB189D" w:rsidP="00BB189D">
      <w:pPr>
        <w:widowControl/>
        <w:autoSpaceDE/>
        <w:autoSpaceDN/>
        <w:spacing w:after="240"/>
        <w:rPr>
          <w:rFonts w:ascii="Times New Roman" w:eastAsia="Times New Roman" w:hAnsi="Times New Roman" w:cs="Times New Roman"/>
          <w:sz w:val="20"/>
          <w:lang w:val="en-CA"/>
        </w:rPr>
      </w:pPr>
      <w:r w:rsidRPr="00BB189D">
        <w:rPr>
          <w:rFonts w:ascii="Times New Roman" w:eastAsia="Times New Roman" w:hAnsi="Times New Roman" w:cs="Times New Roman"/>
          <w:sz w:val="20"/>
          <w:lang w:val="en-CA"/>
        </w:rPr>
        <w:t xml:space="preserve">Creating images with textual content such as captioning of images, memes and so on is very common and is done globally using various editing tools. Figure 1, shows an example meme image with plain text. </w:t>
      </w:r>
    </w:p>
    <w:p w14:paraId="007269F7" w14:textId="77777777" w:rsidR="00BB189D" w:rsidRPr="00BB189D" w:rsidRDefault="00BB189D" w:rsidP="00BB189D">
      <w:pPr>
        <w:keepNext/>
        <w:widowControl/>
        <w:autoSpaceDE/>
        <w:autoSpaceDN/>
        <w:spacing w:after="240"/>
        <w:jc w:val="center"/>
      </w:pPr>
      <w:r w:rsidRPr="00BB189D">
        <w:rPr>
          <w:noProof/>
        </w:rPr>
        <w:lastRenderedPageBreak/>
        <w:drawing>
          <wp:inline distT="0" distB="0" distL="0" distR="0" wp14:anchorId="46425F69" wp14:editId="7B530D4B">
            <wp:extent cx="4068830" cy="2729995"/>
            <wp:effectExtent l="0" t="0" r="825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4083350" cy="2739737"/>
                    </a:xfrm>
                    <a:prstGeom prst="rect">
                      <a:avLst/>
                    </a:prstGeom>
                  </pic:spPr>
                </pic:pic>
              </a:graphicData>
            </a:graphic>
          </wp:inline>
        </w:drawing>
      </w:r>
    </w:p>
    <w:p w14:paraId="4057DCCF" w14:textId="4D82F629" w:rsidR="00BB189D" w:rsidRPr="00BB189D" w:rsidRDefault="00BB189D" w:rsidP="00BB189D">
      <w:pPr>
        <w:spacing w:after="200"/>
        <w:jc w:val="center"/>
        <w:rPr>
          <w:rFonts w:ascii="Times New Roman" w:eastAsia="Times New Roman" w:hAnsi="Times New Roman" w:cs="Times New Roman"/>
          <w:b/>
          <w:bCs/>
          <w:sz w:val="20"/>
          <w:lang w:val="en-CA"/>
        </w:rPr>
      </w:pPr>
      <w:r w:rsidRPr="00BB189D">
        <w:rPr>
          <w:rFonts w:ascii="Times New Roman" w:eastAsia="Times New Roman" w:hAnsi="Times New Roman" w:cs="Times New Roman"/>
          <w:b/>
          <w:bCs/>
          <w:sz w:val="20"/>
          <w:lang w:val="en-CA"/>
        </w:rPr>
        <w:t xml:space="preserve">Figure </w:t>
      </w:r>
      <w:r w:rsidRPr="00BB189D">
        <w:rPr>
          <w:rFonts w:ascii="Times New Roman" w:eastAsia="Times New Roman" w:hAnsi="Times New Roman" w:cs="Times New Roman"/>
          <w:b/>
          <w:bCs/>
          <w:sz w:val="20"/>
          <w:lang w:val="en-CA"/>
        </w:rPr>
        <w:fldChar w:fldCharType="begin"/>
      </w:r>
      <w:r w:rsidRPr="00BB189D">
        <w:rPr>
          <w:rFonts w:ascii="Times New Roman" w:eastAsia="Times New Roman" w:hAnsi="Times New Roman" w:cs="Times New Roman"/>
          <w:b/>
          <w:bCs/>
          <w:sz w:val="20"/>
          <w:lang w:val="en-CA"/>
        </w:rPr>
        <w:instrText xml:space="preserve"> SEQ Figure \* ARABIC </w:instrText>
      </w:r>
      <w:r w:rsidRPr="00BB189D">
        <w:rPr>
          <w:rFonts w:ascii="Times New Roman" w:eastAsia="Times New Roman" w:hAnsi="Times New Roman" w:cs="Times New Roman"/>
          <w:b/>
          <w:bCs/>
          <w:sz w:val="20"/>
          <w:lang w:val="en-CA"/>
        </w:rPr>
        <w:fldChar w:fldCharType="separate"/>
      </w:r>
      <w:r w:rsidR="009838D6">
        <w:rPr>
          <w:rFonts w:ascii="Times New Roman" w:eastAsia="Times New Roman" w:hAnsi="Times New Roman" w:cs="Times New Roman"/>
          <w:b/>
          <w:bCs/>
          <w:noProof/>
          <w:sz w:val="20"/>
          <w:lang w:val="en-CA"/>
        </w:rPr>
        <w:t>1</w:t>
      </w:r>
      <w:r w:rsidRPr="00BB189D">
        <w:rPr>
          <w:rFonts w:ascii="Times New Roman" w:eastAsia="Times New Roman" w:hAnsi="Times New Roman" w:cs="Times New Roman"/>
          <w:b/>
          <w:bCs/>
          <w:sz w:val="20"/>
          <w:lang w:val="en-CA"/>
        </w:rPr>
        <w:fldChar w:fldCharType="end"/>
      </w:r>
      <w:r w:rsidRPr="00BB189D">
        <w:rPr>
          <w:rFonts w:ascii="Times New Roman" w:eastAsia="Times New Roman" w:hAnsi="Times New Roman" w:cs="Times New Roman"/>
          <w:b/>
          <w:bCs/>
          <w:sz w:val="20"/>
          <w:lang w:val="en-CA"/>
        </w:rPr>
        <w:t xml:space="preserve">: Example of </w:t>
      </w:r>
      <w:proofErr w:type="gramStart"/>
      <w:r w:rsidRPr="00BB189D">
        <w:rPr>
          <w:rFonts w:ascii="Times New Roman" w:eastAsia="Times New Roman" w:hAnsi="Times New Roman" w:cs="Times New Roman"/>
          <w:b/>
          <w:bCs/>
          <w:sz w:val="20"/>
          <w:lang w:val="en-CA"/>
        </w:rPr>
        <w:t>an</w:t>
      </w:r>
      <w:proofErr w:type="gramEnd"/>
      <w:r w:rsidRPr="00BB189D">
        <w:rPr>
          <w:rFonts w:ascii="Times New Roman" w:eastAsia="Times New Roman" w:hAnsi="Times New Roman" w:cs="Times New Roman"/>
          <w:b/>
          <w:bCs/>
          <w:sz w:val="20"/>
          <w:lang w:val="en-CA"/>
        </w:rPr>
        <w:t xml:space="preserve"> meme image with plain text.</w:t>
      </w:r>
    </w:p>
    <w:p w14:paraId="05BEC4E4" w14:textId="77777777" w:rsidR="00BB189D" w:rsidRPr="00BB189D" w:rsidRDefault="00BB189D" w:rsidP="00BB189D">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after="240"/>
        <w:jc w:val="both"/>
        <w:textAlignment w:val="baseline"/>
        <w:rPr>
          <w:rFonts w:ascii="Times New Roman" w:eastAsia="Times New Roman" w:hAnsi="Times New Roman" w:cs="Times New Roman"/>
          <w:sz w:val="20"/>
          <w:lang w:val="en-CA"/>
        </w:rPr>
      </w:pPr>
      <w:r w:rsidRPr="00BB189D">
        <w:rPr>
          <w:rFonts w:ascii="Times New Roman" w:eastAsia="Times New Roman" w:hAnsi="Times New Roman" w:cs="Times New Roman"/>
          <w:sz w:val="20"/>
          <w:lang w:val="en-CA"/>
        </w:rPr>
        <w:t>The ISO/IEC 14496-30 standard on Timed text and other visual overlays in ISO base media file format specifies the carriage of timed text and subtitle streams in ISO BMFF tracks. However, neither ISO/IEC 14496-30 standard nor the HEIF standard specify the carriage of text items associated with an image item.</w:t>
      </w:r>
    </w:p>
    <w:p w14:paraId="02942172" w14:textId="77777777" w:rsidR="00BB189D" w:rsidRPr="00BB189D" w:rsidRDefault="00BB189D" w:rsidP="00BB189D">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Times New Roman" w:hAnsi="Times New Roman" w:cs="Times New Roman"/>
          <w:sz w:val="20"/>
          <w:lang w:val="en-CA"/>
        </w:rPr>
      </w:pPr>
      <w:r w:rsidRPr="00BB189D">
        <w:rPr>
          <w:rFonts w:ascii="Times New Roman" w:eastAsia="Times New Roman" w:hAnsi="Times New Roman" w:cs="Times New Roman"/>
          <w:sz w:val="20"/>
          <w:lang w:val="en-CA"/>
        </w:rPr>
        <w:t>In MPEG 136, Nokia proposed a new item type called the text item for the carriage of textual content associated with an image item in m58143. The ISOBMFF group noted the proposal and provided the following suggestion:</w:t>
      </w:r>
    </w:p>
    <w:p w14:paraId="07D3B1E3" w14:textId="77777777" w:rsidR="00BB189D" w:rsidRPr="00BB189D" w:rsidRDefault="00BB189D" w:rsidP="00BB189D">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Times New Roman" w:hAnsi="Times New Roman" w:cs="Times New Roman"/>
          <w:sz w:val="20"/>
          <w:lang w:val="en-CA"/>
        </w:rPr>
      </w:pPr>
      <w:r w:rsidRPr="00BB189D">
        <w:rPr>
          <w:rFonts w:ascii="Times New Roman" w:eastAsia="Times New Roman" w:hAnsi="Times New Roman" w:cs="Times New Roman"/>
          <w:sz w:val="20"/>
          <w:lang w:val="en-CA"/>
        </w:rPr>
        <w:t>We need to find a middle ground between plain text with no styling and the full complexity of something like HTML or SVG. We'd like to use but not overload the current technologies (such as overlay, MIME typed items, and so on).</w:t>
      </w:r>
    </w:p>
    <w:p w14:paraId="5F5C1008" w14:textId="77777777" w:rsidR="00BB189D" w:rsidRPr="00BB189D" w:rsidRDefault="00BB189D" w:rsidP="00BB189D">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Times New Roman" w:hAnsi="Times New Roman" w:cs="Times New Roman"/>
          <w:sz w:val="20"/>
          <w:lang w:val="en-CA"/>
        </w:rPr>
      </w:pPr>
      <w:r w:rsidRPr="00BB189D">
        <w:rPr>
          <w:rFonts w:ascii="Times New Roman" w:eastAsia="Times New Roman" w:hAnsi="Times New Roman" w:cs="Times New Roman"/>
          <w:sz w:val="20"/>
          <w:lang w:val="en-CA"/>
        </w:rPr>
        <w:t xml:space="preserve">Based on the above suggestions, this contribution proposes a mime type item for </w:t>
      </w:r>
      <w:proofErr w:type="spellStart"/>
      <w:r w:rsidRPr="00BB189D">
        <w:rPr>
          <w:rFonts w:ascii="Times New Roman" w:eastAsia="Times New Roman" w:hAnsi="Times New Roman" w:cs="Times New Roman"/>
          <w:sz w:val="20"/>
          <w:lang w:val="en-CA"/>
        </w:rPr>
        <w:t>renderable</w:t>
      </w:r>
      <w:proofErr w:type="spellEnd"/>
      <w:r w:rsidRPr="00BB189D">
        <w:rPr>
          <w:rFonts w:ascii="Times New Roman" w:eastAsia="Times New Roman" w:hAnsi="Times New Roman" w:cs="Times New Roman"/>
          <w:sz w:val="20"/>
          <w:lang w:val="en-CA"/>
        </w:rPr>
        <w:t xml:space="preserve"> text. The data in the mime type item is a </w:t>
      </w:r>
      <w:proofErr w:type="spellStart"/>
      <w:r w:rsidRPr="00BB189D">
        <w:rPr>
          <w:rFonts w:ascii="Times New Roman" w:eastAsia="Times New Roman" w:hAnsi="Times New Roman" w:cs="Times New Roman"/>
          <w:sz w:val="20"/>
          <w:lang w:val="en-CA"/>
        </w:rPr>
        <w:t>renderable</w:t>
      </w:r>
      <w:proofErr w:type="spellEnd"/>
      <w:r w:rsidRPr="00BB189D">
        <w:rPr>
          <w:rFonts w:ascii="Times New Roman" w:eastAsia="Times New Roman" w:hAnsi="Times New Roman" w:cs="Times New Roman"/>
          <w:sz w:val="20"/>
          <w:lang w:val="en-CA"/>
        </w:rPr>
        <w:t xml:space="preserve"> text.</w:t>
      </w:r>
    </w:p>
    <w:p w14:paraId="69DFE713" w14:textId="77777777" w:rsidR="00BB189D" w:rsidRPr="00BB189D" w:rsidRDefault="00BB189D" w:rsidP="00BB189D">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Times New Roman" w:hAnsi="Times New Roman" w:cs="Times New Roman"/>
          <w:sz w:val="20"/>
          <w:lang w:val="en-CA"/>
        </w:rPr>
      </w:pPr>
    </w:p>
    <w:p w14:paraId="4DB0AF33" w14:textId="77777777" w:rsidR="00BB189D" w:rsidRPr="007C4BDB" w:rsidRDefault="00BB189D" w:rsidP="007C4BDB">
      <w:pPr>
        <w:pStyle w:val="ListParagraph"/>
        <w:keepNext/>
        <w:widowControl/>
        <w:numPr>
          <w:ilvl w:val="0"/>
          <w:numId w:val="45"/>
        </w:numPr>
        <w:autoSpaceDE/>
        <w:autoSpaceDN/>
        <w:spacing w:before="240" w:after="60"/>
        <w:jc w:val="both"/>
        <w:outlineLvl w:val="1"/>
        <w:rPr>
          <w:rFonts w:ascii="Times New Roman" w:eastAsia="Times New Roman" w:hAnsi="Times New Roman" w:cs="Times New Roman"/>
          <w:b/>
          <w:bCs/>
          <w:iCs/>
          <w:sz w:val="28"/>
          <w:szCs w:val="28"/>
        </w:rPr>
      </w:pPr>
      <w:bookmarkStart w:id="355" w:name="_Toc102637421"/>
      <w:r w:rsidRPr="007C4BDB">
        <w:rPr>
          <w:rFonts w:ascii="Times New Roman" w:eastAsia="Times New Roman" w:hAnsi="Times New Roman" w:cs="Times New Roman"/>
          <w:b/>
          <w:bCs/>
          <w:iCs/>
          <w:sz w:val="28"/>
          <w:szCs w:val="28"/>
        </w:rPr>
        <w:t>Proposal</w:t>
      </w:r>
      <w:bookmarkEnd w:id="355"/>
      <w:r w:rsidRPr="007C4BDB">
        <w:rPr>
          <w:rFonts w:ascii="Times New Roman" w:eastAsia="Times New Roman" w:hAnsi="Times New Roman" w:cs="Times New Roman"/>
          <w:b/>
          <w:bCs/>
          <w:iCs/>
          <w:sz w:val="28"/>
          <w:szCs w:val="28"/>
        </w:rPr>
        <w:t xml:space="preserve"> </w:t>
      </w:r>
    </w:p>
    <w:p w14:paraId="0E3E1591" w14:textId="3CBC3570" w:rsidR="00BB189D" w:rsidRPr="00BB189D" w:rsidRDefault="00BB189D" w:rsidP="00BB189D">
      <w:pPr>
        <w:widowControl/>
        <w:autoSpaceDE/>
        <w:autoSpaceDN/>
        <w:spacing w:after="240"/>
        <w:rPr>
          <w:rFonts w:ascii="Times New Roman" w:eastAsia="Times New Roman" w:hAnsi="Times New Roman" w:cs="Times New Roman"/>
          <w:i/>
          <w:iCs/>
          <w:lang w:val="en-CA"/>
        </w:rPr>
      </w:pPr>
      <w:r w:rsidRPr="00BB189D">
        <w:rPr>
          <w:rFonts w:ascii="Times New Roman" w:eastAsia="Times New Roman" w:hAnsi="Times New Roman" w:cs="Times New Roman"/>
          <w:i/>
          <w:iCs/>
          <w:lang w:val="en-CA"/>
        </w:rPr>
        <w:t>Add following definition</w:t>
      </w:r>
      <w:r>
        <w:rPr>
          <w:rFonts w:ascii="Times New Roman" w:eastAsia="Times New Roman" w:hAnsi="Times New Roman" w:cs="Times New Roman"/>
          <w:i/>
          <w:iCs/>
          <w:lang w:val="en-CA"/>
        </w:rPr>
        <w:t>s</w:t>
      </w:r>
      <w:r w:rsidRPr="00BB189D">
        <w:rPr>
          <w:rFonts w:ascii="Times New Roman" w:eastAsia="Times New Roman" w:hAnsi="Times New Roman" w:cs="Times New Roman"/>
          <w:i/>
          <w:iCs/>
          <w:lang w:val="en-CA"/>
        </w:rPr>
        <w:t xml:space="preserve"> in clause 3</w:t>
      </w:r>
    </w:p>
    <w:p w14:paraId="7ECE0D93" w14:textId="77777777" w:rsidR="00BB189D" w:rsidRPr="00BB189D" w:rsidRDefault="00BB189D" w:rsidP="00BB189D">
      <w:pPr>
        <w:widowControl/>
        <w:autoSpaceDE/>
        <w:autoSpaceDN/>
        <w:rPr>
          <w:rFonts w:ascii="Times New Roman" w:eastAsia="Times New Roman" w:hAnsi="Times New Roman" w:cs="Times New Roman"/>
          <w:b/>
          <w:bCs/>
          <w:lang w:val="en-CA"/>
        </w:rPr>
      </w:pPr>
      <w:r w:rsidRPr="00BB189D">
        <w:rPr>
          <w:rFonts w:ascii="Times New Roman" w:eastAsia="Times New Roman" w:hAnsi="Times New Roman" w:cs="Times New Roman"/>
          <w:b/>
          <w:bCs/>
          <w:lang w:val="en-CA"/>
        </w:rPr>
        <w:t>3.1.X</w:t>
      </w:r>
    </w:p>
    <w:p w14:paraId="41EBBF8E" w14:textId="77777777" w:rsidR="00BB189D" w:rsidRPr="00BB189D" w:rsidRDefault="00BB189D" w:rsidP="00BB189D">
      <w:pPr>
        <w:widowControl/>
        <w:autoSpaceDE/>
        <w:autoSpaceDN/>
        <w:rPr>
          <w:rFonts w:ascii="Times New Roman" w:eastAsia="Times New Roman" w:hAnsi="Times New Roman" w:cs="Times New Roman"/>
          <w:b/>
          <w:bCs/>
          <w:lang w:val="en-CA"/>
        </w:rPr>
      </w:pPr>
      <w:r w:rsidRPr="00BB189D">
        <w:rPr>
          <w:rFonts w:ascii="Times New Roman" w:eastAsia="Times New Roman" w:hAnsi="Times New Roman" w:cs="Times New Roman"/>
          <w:b/>
          <w:bCs/>
          <w:lang w:val="en-CA"/>
        </w:rPr>
        <w:t>text item</w:t>
      </w:r>
    </w:p>
    <w:p w14:paraId="0C208DDF" w14:textId="77777777" w:rsidR="00BB189D" w:rsidRPr="00BB189D" w:rsidRDefault="00BB189D" w:rsidP="00BB189D">
      <w:pPr>
        <w:widowControl/>
        <w:autoSpaceDE/>
        <w:autoSpaceDN/>
        <w:rPr>
          <w:rFonts w:ascii="Times New Roman" w:eastAsia="Times New Roman" w:hAnsi="Times New Roman" w:cs="Times New Roman"/>
          <w:lang w:val="en-CA"/>
        </w:rPr>
      </w:pPr>
      <w:r w:rsidRPr="00BB189D">
        <w:rPr>
          <w:rFonts w:ascii="Times New Roman" w:eastAsia="Times New Roman" w:hAnsi="Times New Roman" w:cs="Times New Roman"/>
          <w:i/>
          <w:iCs/>
          <w:lang w:val="en-CA"/>
        </w:rPr>
        <w:t>item</w:t>
      </w:r>
      <w:r w:rsidRPr="00BB189D">
        <w:rPr>
          <w:rFonts w:ascii="Times New Roman" w:eastAsia="Times New Roman" w:hAnsi="Times New Roman" w:cs="Times New Roman"/>
          <w:lang w:val="en-CA"/>
        </w:rPr>
        <w:t xml:space="preserve"> (3.1.27) whose data is the textual data.</w:t>
      </w:r>
    </w:p>
    <w:p w14:paraId="57EF4AF9" w14:textId="77777777" w:rsidR="00BB189D" w:rsidRPr="00BB189D" w:rsidRDefault="00BB189D" w:rsidP="00BB189D">
      <w:pPr>
        <w:widowControl/>
        <w:autoSpaceDE/>
        <w:autoSpaceDN/>
        <w:rPr>
          <w:rFonts w:ascii="Times New Roman" w:eastAsia="Times New Roman" w:hAnsi="Times New Roman" w:cs="Times New Roman"/>
          <w:lang w:val="en-CA"/>
        </w:rPr>
      </w:pPr>
    </w:p>
    <w:p w14:paraId="121C1DAF" w14:textId="77777777" w:rsidR="00BB189D" w:rsidRPr="00BB189D" w:rsidRDefault="00BB189D" w:rsidP="00BB189D">
      <w:pPr>
        <w:widowControl/>
        <w:autoSpaceDE/>
        <w:autoSpaceDN/>
        <w:rPr>
          <w:rFonts w:ascii="Times New Roman" w:eastAsia="Times New Roman" w:hAnsi="Times New Roman" w:cs="Times New Roman"/>
          <w:b/>
          <w:bCs/>
          <w:lang w:val="en-CA"/>
        </w:rPr>
      </w:pPr>
      <w:r w:rsidRPr="00BB189D">
        <w:rPr>
          <w:rFonts w:ascii="Times New Roman" w:eastAsia="Times New Roman" w:hAnsi="Times New Roman" w:cs="Times New Roman"/>
          <w:b/>
          <w:bCs/>
          <w:lang w:val="en-CA"/>
        </w:rPr>
        <w:t>3.1.Y</w:t>
      </w:r>
    </w:p>
    <w:p w14:paraId="5BAB7347" w14:textId="77777777" w:rsidR="00BB189D" w:rsidRPr="00BB189D" w:rsidRDefault="00BB189D" w:rsidP="00BB189D">
      <w:pPr>
        <w:widowControl/>
        <w:autoSpaceDE/>
        <w:autoSpaceDN/>
        <w:rPr>
          <w:rFonts w:ascii="Times New Roman" w:eastAsia="Times New Roman" w:hAnsi="Times New Roman" w:cs="Times New Roman"/>
          <w:b/>
          <w:bCs/>
          <w:lang w:val="en-CA"/>
        </w:rPr>
      </w:pPr>
      <w:proofErr w:type="spellStart"/>
      <w:r w:rsidRPr="00BB189D">
        <w:rPr>
          <w:rFonts w:ascii="Times New Roman" w:eastAsia="Times New Roman" w:hAnsi="Times New Roman" w:cs="Times New Roman"/>
          <w:b/>
          <w:bCs/>
          <w:lang w:val="en-CA"/>
        </w:rPr>
        <w:t>renderable</w:t>
      </w:r>
      <w:proofErr w:type="spellEnd"/>
      <w:r w:rsidRPr="00BB189D">
        <w:rPr>
          <w:rFonts w:ascii="Times New Roman" w:eastAsia="Times New Roman" w:hAnsi="Times New Roman" w:cs="Times New Roman"/>
          <w:b/>
          <w:bCs/>
          <w:lang w:val="en-CA"/>
        </w:rPr>
        <w:t xml:space="preserve"> text item</w:t>
      </w:r>
    </w:p>
    <w:p w14:paraId="5B72472E" w14:textId="77777777" w:rsidR="00BB189D" w:rsidRPr="00BB189D" w:rsidRDefault="00BB189D" w:rsidP="00BB189D">
      <w:pPr>
        <w:widowControl/>
        <w:autoSpaceDE/>
        <w:autoSpaceDN/>
        <w:rPr>
          <w:rFonts w:ascii="Times New Roman" w:eastAsia="Times New Roman" w:hAnsi="Times New Roman" w:cs="Times New Roman"/>
          <w:lang w:val="en-CA"/>
        </w:rPr>
      </w:pPr>
      <w:r w:rsidRPr="00BB189D">
        <w:rPr>
          <w:rFonts w:ascii="Times New Roman" w:eastAsia="Times New Roman" w:hAnsi="Times New Roman" w:cs="Times New Roman"/>
          <w:i/>
          <w:iCs/>
          <w:lang w:val="en-CA"/>
        </w:rPr>
        <w:t>a text item</w:t>
      </w:r>
      <w:r w:rsidRPr="00BB189D">
        <w:rPr>
          <w:rFonts w:ascii="Times New Roman" w:eastAsia="Times New Roman" w:hAnsi="Times New Roman" w:cs="Times New Roman"/>
          <w:lang w:val="en-CA"/>
        </w:rPr>
        <w:t xml:space="preserve"> (3.1.X) that includes possibly size, position, direction, language, font and styling and whose processing produces an output which can be visually rendered.</w:t>
      </w:r>
    </w:p>
    <w:p w14:paraId="4A218820" w14:textId="77777777" w:rsidR="00BB189D" w:rsidRPr="00BB189D" w:rsidRDefault="00BB189D" w:rsidP="00BB189D">
      <w:pPr>
        <w:widowControl/>
        <w:autoSpaceDE/>
        <w:autoSpaceDN/>
        <w:rPr>
          <w:rFonts w:ascii="Times New Roman" w:eastAsia="Times New Roman" w:hAnsi="Times New Roman" w:cs="Times New Roman"/>
          <w:lang w:val="en-CA"/>
        </w:rPr>
      </w:pPr>
    </w:p>
    <w:p w14:paraId="03701A5B" w14:textId="77777777" w:rsidR="00BB189D" w:rsidRPr="00BB189D" w:rsidRDefault="00BB189D" w:rsidP="00BB189D">
      <w:pPr>
        <w:widowControl/>
        <w:autoSpaceDE/>
        <w:autoSpaceDN/>
        <w:rPr>
          <w:rFonts w:ascii="Times New Roman" w:eastAsia="Times New Roman" w:hAnsi="Times New Roman" w:cs="Times New Roman"/>
          <w:b/>
          <w:bCs/>
          <w:lang w:val="en-CA"/>
        </w:rPr>
      </w:pPr>
      <w:r w:rsidRPr="00BB189D">
        <w:rPr>
          <w:rFonts w:ascii="Times New Roman" w:eastAsia="Times New Roman" w:hAnsi="Times New Roman" w:cs="Times New Roman"/>
          <w:b/>
          <w:bCs/>
          <w:lang w:val="en-CA"/>
        </w:rPr>
        <w:t>3.1.Z</w:t>
      </w:r>
    </w:p>
    <w:p w14:paraId="7EAFC9A8" w14:textId="77777777" w:rsidR="00BB189D" w:rsidRPr="00BB189D" w:rsidRDefault="00BB189D" w:rsidP="00BB189D">
      <w:pPr>
        <w:widowControl/>
        <w:autoSpaceDE/>
        <w:autoSpaceDN/>
        <w:rPr>
          <w:rFonts w:ascii="Times New Roman" w:eastAsia="Times New Roman" w:hAnsi="Times New Roman" w:cs="Times New Roman"/>
          <w:b/>
          <w:bCs/>
          <w:lang w:val="en-CA"/>
        </w:rPr>
      </w:pPr>
      <w:r w:rsidRPr="00BB189D">
        <w:rPr>
          <w:rFonts w:ascii="Times New Roman" w:eastAsia="Times New Roman" w:hAnsi="Times New Roman" w:cs="Times New Roman"/>
          <w:b/>
          <w:bCs/>
          <w:lang w:val="en-CA"/>
        </w:rPr>
        <w:t>font item</w:t>
      </w:r>
    </w:p>
    <w:p w14:paraId="38D81F81" w14:textId="77777777" w:rsidR="00BB189D" w:rsidRPr="00BB189D" w:rsidRDefault="00BB189D" w:rsidP="00BB189D">
      <w:pPr>
        <w:widowControl/>
        <w:autoSpaceDE/>
        <w:autoSpaceDN/>
        <w:rPr>
          <w:rFonts w:ascii="Times New Roman" w:eastAsia="Times New Roman" w:hAnsi="Times New Roman" w:cs="Times New Roman"/>
          <w:lang w:val="en-CA"/>
        </w:rPr>
      </w:pPr>
      <w:r w:rsidRPr="00BB189D">
        <w:rPr>
          <w:rFonts w:ascii="Times New Roman" w:eastAsia="Times New Roman" w:hAnsi="Times New Roman" w:cs="Times New Roman"/>
          <w:i/>
          <w:iCs/>
          <w:lang w:val="en-CA"/>
        </w:rPr>
        <w:t>item</w:t>
      </w:r>
      <w:r w:rsidRPr="00BB189D">
        <w:rPr>
          <w:rFonts w:ascii="Times New Roman" w:eastAsia="Times New Roman" w:hAnsi="Times New Roman" w:cs="Times New Roman"/>
          <w:lang w:val="en-CA"/>
        </w:rPr>
        <w:t xml:space="preserve"> (3.1.27) whose data is the fonts</w:t>
      </w:r>
    </w:p>
    <w:p w14:paraId="563D59E0" w14:textId="6DBC7D8A" w:rsidR="00BB189D" w:rsidRDefault="00BB189D" w:rsidP="00BB189D">
      <w:pPr>
        <w:widowControl/>
        <w:autoSpaceDE/>
        <w:autoSpaceDN/>
        <w:rPr>
          <w:rFonts w:ascii="Times New Roman" w:eastAsia="Times New Roman" w:hAnsi="Times New Roman" w:cs="Times New Roman"/>
          <w:lang w:val="en-CA"/>
        </w:rPr>
      </w:pPr>
    </w:p>
    <w:p w14:paraId="732906C6" w14:textId="77777777" w:rsidR="00BB189D" w:rsidRPr="00BB189D" w:rsidRDefault="00BB189D" w:rsidP="00BB189D">
      <w:pPr>
        <w:widowControl/>
        <w:autoSpaceDE/>
        <w:autoSpaceDN/>
        <w:rPr>
          <w:rFonts w:ascii="Times New Roman" w:eastAsia="Times New Roman" w:hAnsi="Times New Roman" w:cs="Times New Roman"/>
          <w:lang w:val="en-CA"/>
        </w:rPr>
      </w:pPr>
    </w:p>
    <w:p w14:paraId="46D92DF9" w14:textId="5FFB9AA0" w:rsidR="00BB189D" w:rsidRPr="007C4BDB" w:rsidRDefault="00BB189D" w:rsidP="007C4BDB">
      <w:pPr>
        <w:widowControl/>
        <w:autoSpaceDE/>
        <w:autoSpaceDN/>
        <w:spacing w:after="240"/>
        <w:rPr>
          <w:rFonts w:ascii="Times New Roman" w:eastAsia="Times New Roman" w:hAnsi="Times New Roman" w:cs="Times New Roman"/>
          <w:i/>
          <w:iCs/>
          <w:lang w:val="en-CA"/>
        </w:rPr>
      </w:pPr>
      <w:r w:rsidRPr="00BB189D">
        <w:rPr>
          <w:rFonts w:ascii="Times New Roman" w:eastAsia="Times New Roman" w:hAnsi="Times New Roman" w:cs="Times New Roman"/>
          <w:i/>
          <w:iCs/>
          <w:lang w:val="en-CA"/>
        </w:rPr>
        <w:t>Update the subclause 6.5.2.1 as follows (changes highlighted in yellow)</w:t>
      </w:r>
    </w:p>
    <w:p w14:paraId="14C573A4" w14:textId="77777777" w:rsidR="00BB189D" w:rsidRPr="00BB189D" w:rsidRDefault="00BB189D" w:rsidP="00BB189D">
      <w:pPr>
        <w:keepNext/>
        <w:widowControl/>
        <w:numPr>
          <w:ilvl w:val="3"/>
          <w:numId w:val="0"/>
        </w:numPr>
        <w:tabs>
          <w:tab w:val="left" w:pos="940"/>
          <w:tab w:val="num" w:pos="1080"/>
          <w:tab w:val="left" w:pos="1140"/>
          <w:tab w:val="left" w:pos="1360"/>
        </w:tabs>
        <w:suppressAutoHyphens/>
        <w:autoSpaceDE/>
        <w:autoSpaceDN/>
        <w:spacing w:before="60" w:after="240" w:line="230" w:lineRule="exact"/>
        <w:outlineLvl w:val="3"/>
        <w:rPr>
          <w:rFonts w:ascii="Cambria" w:eastAsia="MS Mincho" w:hAnsi="Cambria" w:cs="Times New Roman"/>
          <w:b/>
          <w:szCs w:val="20"/>
          <w:lang w:val="en-GB" w:eastAsia="ja-JP"/>
        </w:rPr>
      </w:pPr>
      <w:bookmarkStart w:id="356" w:name="_Ref297281318"/>
      <w:bookmarkStart w:id="357" w:name="_Toc82781510"/>
      <w:r w:rsidRPr="00BB189D">
        <w:rPr>
          <w:rFonts w:ascii="Cambria" w:eastAsia="MS Mincho" w:hAnsi="Cambria" w:cs="Times New Roman"/>
          <w:b/>
          <w:szCs w:val="20"/>
          <w:lang w:val="en-GB" w:eastAsia="ja-JP"/>
        </w:rPr>
        <w:lastRenderedPageBreak/>
        <w:t xml:space="preserve">6.5.2.1 </w:t>
      </w:r>
      <w:r w:rsidRPr="00BB189D">
        <w:rPr>
          <w:rFonts w:ascii="Cambria" w:eastAsia="MS Mincho" w:hAnsi="Cambria" w:cs="Times New Roman"/>
          <w:b/>
          <w:szCs w:val="20"/>
          <w:lang w:val="en-GB" w:eastAsia="ja-JP"/>
        </w:rPr>
        <w:tab/>
        <w:t>Image spatial extents</w:t>
      </w:r>
      <w:bookmarkEnd w:id="356"/>
      <w:bookmarkEnd w:id="357"/>
    </w:p>
    <w:p w14:paraId="75F2074F" w14:textId="77777777" w:rsidR="00BB189D" w:rsidRPr="00BB189D" w:rsidRDefault="00BB189D" w:rsidP="00BB189D">
      <w:pPr>
        <w:keepNext/>
        <w:widowControl/>
        <w:numPr>
          <w:ilvl w:val="3"/>
          <w:numId w:val="0"/>
        </w:numPr>
        <w:tabs>
          <w:tab w:val="left" w:pos="940"/>
          <w:tab w:val="num" w:pos="1080"/>
          <w:tab w:val="left" w:pos="1140"/>
          <w:tab w:val="left" w:pos="1360"/>
        </w:tabs>
        <w:suppressAutoHyphens/>
        <w:autoSpaceDE/>
        <w:autoSpaceDN/>
        <w:spacing w:before="60" w:after="240" w:line="230" w:lineRule="exact"/>
        <w:outlineLvl w:val="3"/>
        <w:rPr>
          <w:rFonts w:ascii="Cambria" w:eastAsia="MS Mincho" w:hAnsi="Cambria" w:cs="Times New Roman"/>
          <w:b/>
          <w:szCs w:val="20"/>
          <w:lang w:val="en-GB" w:eastAsia="ja-JP"/>
        </w:rPr>
      </w:pPr>
      <w:bookmarkStart w:id="358" w:name="_Ref489004410"/>
      <w:r w:rsidRPr="00BB189D">
        <w:rPr>
          <w:rFonts w:ascii="Cambria" w:eastAsia="MS Mincho" w:hAnsi="Cambria" w:cs="Times New Roman"/>
          <w:b/>
          <w:szCs w:val="20"/>
          <w:lang w:val="en-GB" w:eastAsia="ja-JP"/>
        </w:rPr>
        <w:t xml:space="preserve">6.5.2.2 </w:t>
      </w:r>
      <w:r w:rsidRPr="00BB189D">
        <w:rPr>
          <w:rFonts w:ascii="Cambria" w:eastAsia="MS Mincho" w:hAnsi="Cambria" w:cs="Times New Roman"/>
          <w:b/>
          <w:szCs w:val="20"/>
          <w:lang w:val="en-GB" w:eastAsia="ja-JP"/>
        </w:rPr>
        <w:tab/>
        <w:t>Definition</w:t>
      </w:r>
      <w:bookmarkEnd w:id="358"/>
    </w:p>
    <w:tbl>
      <w:tblPr>
        <w:tblW w:w="9752" w:type="dxa"/>
        <w:tblLayout w:type="fixed"/>
        <w:tblCellMar>
          <w:left w:w="0" w:type="dxa"/>
          <w:right w:w="0" w:type="dxa"/>
        </w:tblCellMar>
        <w:tblLook w:val="04A0" w:firstRow="1" w:lastRow="0" w:firstColumn="1" w:lastColumn="0" w:noHBand="0" w:noVBand="1"/>
      </w:tblPr>
      <w:tblGrid>
        <w:gridCol w:w="2790"/>
        <w:gridCol w:w="6962"/>
      </w:tblGrid>
      <w:tr w:rsidR="00BB189D" w:rsidRPr="00BB189D" w14:paraId="53983FA0" w14:textId="77777777" w:rsidTr="00D83461">
        <w:tc>
          <w:tcPr>
            <w:tcW w:w="2790" w:type="dxa"/>
          </w:tcPr>
          <w:p w14:paraId="610F4C65" w14:textId="77777777" w:rsidR="00BB189D" w:rsidRPr="00BB189D" w:rsidRDefault="00BB189D" w:rsidP="00BB189D">
            <w:pPr>
              <w:keepNext/>
              <w:keepLines/>
              <w:widowControl/>
              <w:autoSpaceDE/>
              <w:autoSpaceDN/>
              <w:spacing w:line="230" w:lineRule="atLeast"/>
              <w:rPr>
                <w:rFonts w:ascii="Cambria" w:eastAsia="MS Mincho" w:hAnsi="Cambria" w:cs="Times New Roman"/>
                <w:szCs w:val="24"/>
                <w:lang w:val="en-GB"/>
              </w:rPr>
            </w:pPr>
            <w:r w:rsidRPr="00BB189D">
              <w:rPr>
                <w:rFonts w:ascii="Cambria" w:eastAsia="MS Mincho" w:hAnsi="Cambria" w:cs="Times New Roman"/>
                <w:szCs w:val="24"/>
                <w:lang w:val="en-GB"/>
              </w:rPr>
              <w:t xml:space="preserve">Box type: </w:t>
            </w:r>
          </w:p>
        </w:tc>
        <w:tc>
          <w:tcPr>
            <w:tcW w:w="6962" w:type="dxa"/>
          </w:tcPr>
          <w:p w14:paraId="22F2B1B5" w14:textId="77777777" w:rsidR="00BB189D" w:rsidRPr="00BB189D" w:rsidRDefault="00BB189D" w:rsidP="00BB189D">
            <w:pPr>
              <w:keepNext/>
              <w:keepLines/>
              <w:widowControl/>
              <w:autoSpaceDE/>
              <w:autoSpaceDN/>
              <w:spacing w:line="230" w:lineRule="atLeast"/>
              <w:rPr>
                <w:rFonts w:ascii="Courier New" w:eastAsia="MS Mincho" w:hAnsi="Courier New" w:cs="Times New Roman"/>
                <w:szCs w:val="24"/>
                <w:lang w:val="en-GB"/>
              </w:rPr>
            </w:pPr>
            <w:r w:rsidRPr="00BB189D">
              <w:rPr>
                <w:rFonts w:ascii="Courier New" w:eastAsia="MS Mincho" w:hAnsi="Courier New" w:cs="Times New Roman"/>
                <w:szCs w:val="24"/>
                <w:lang w:val="en-GB"/>
              </w:rPr>
              <w:t>'</w:t>
            </w:r>
            <w:proofErr w:type="spellStart"/>
            <w:r w:rsidRPr="00BB189D">
              <w:rPr>
                <w:rFonts w:ascii="Courier New" w:eastAsia="MS Mincho" w:hAnsi="Courier New" w:cs="Times New Roman"/>
                <w:szCs w:val="24"/>
                <w:lang w:val="en-GB"/>
              </w:rPr>
              <w:t>ispe</w:t>
            </w:r>
            <w:proofErr w:type="spellEnd"/>
            <w:r w:rsidRPr="00BB189D">
              <w:rPr>
                <w:rFonts w:ascii="Courier New" w:eastAsia="MS Mincho" w:hAnsi="Courier New" w:cs="Times New Roman"/>
                <w:szCs w:val="24"/>
                <w:lang w:val="en-GB"/>
              </w:rPr>
              <w:t>'</w:t>
            </w:r>
          </w:p>
        </w:tc>
      </w:tr>
      <w:tr w:rsidR="00BB189D" w:rsidRPr="00BB189D" w14:paraId="0BDC39B7" w14:textId="77777777" w:rsidTr="00D83461">
        <w:tc>
          <w:tcPr>
            <w:tcW w:w="2790" w:type="dxa"/>
          </w:tcPr>
          <w:p w14:paraId="12CDB2EC" w14:textId="77777777" w:rsidR="00BB189D" w:rsidRPr="00BB189D" w:rsidRDefault="00BB189D" w:rsidP="00BB189D">
            <w:pPr>
              <w:keepNext/>
              <w:keepLines/>
              <w:widowControl/>
              <w:autoSpaceDE/>
              <w:autoSpaceDN/>
              <w:spacing w:line="230" w:lineRule="atLeast"/>
              <w:rPr>
                <w:rFonts w:ascii="Cambria" w:eastAsia="MS Mincho" w:hAnsi="Cambria" w:cs="Times New Roman"/>
                <w:szCs w:val="24"/>
                <w:lang w:val="en-GB"/>
              </w:rPr>
            </w:pPr>
            <w:r w:rsidRPr="00BB189D">
              <w:rPr>
                <w:rFonts w:ascii="Cambria" w:eastAsia="MS Mincho" w:hAnsi="Cambria" w:cs="Times New Roman"/>
                <w:szCs w:val="24"/>
                <w:lang w:val="en-GB"/>
              </w:rPr>
              <w:t>Property type:</w:t>
            </w:r>
          </w:p>
        </w:tc>
        <w:tc>
          <w:tcPr>
            <w:tcW w:w="6962" w:type="dxa"/>
          </w:tcPr>
          <w:p w14:paraId="7855BA62" w14:textId="77777777" w:rsidR="00BB189D" w:rsidRPr="00BB189D" w:rsidRDefault="00BB189D" w:rsidP="00BB189D">
            <w:pPr>
              <w:keepNext/>
              <w:keepLines/>
              <w:widowControl/>
              <w:autoSpaceDE/>
              <w:autoSpaceDN/>
              <w:spacing w:line="230" w:lineRule="atLeast"/>
              <w:rPr>
                <w:rFonts w:ascii="Cambria" w:eastAsia="MS Mincho" w:hAnsi="Cambria" w:cs="Times New Roman"/>
                <w:szCs w:val="24"/>
                <w:lang w:val="en-GB"/>
              </w:rPr>
            </w:pPr>
            <w:r w:rsidRPr="00BB189D">
              <w:rPr>
                <w:rFonts w:ascii="Cambria" w:eastAsia="MS Mincho" w:hAnsi="Cambria" w:cs="Times New Roman"/>
                <w:szCs w:val="24"/>
                <w:lang w:val="en-GB"/>
              </w:rPr>
              <w:t>Descriptive item property</w:t>
            </w:r>
          </w:p>
        </w:tc>
      </w:tr>
      <w:tr w:rsidR="00BB189D" w:rsidRPr="00BB189D" w14:paraId="13C2089E" w14:textId="77777777" w:rsidTr="00D83461">
        <w:tc>
          <w:tcPr>
            <w:tcW w:w="2790" w:type="dxa"/>
          </w:tcPr>
          <w:p w14:paraId="1A9EDB8D" w14:textId="77777777" w:rsidR="00BB189D" w:rsidRPr="00BB189D" w:rsidRDefault="00BB189D" w:rsidP="00BB189D">
            <w:pPr>
              <w:keepNext/>
              <w:keepLines/>
              <w:widowControl/>
              <w:autoSpaceDE/>
              <w:autoSpaceDN/>
              <w:spacing w:line="230" w:lineRule="atLeast"/>
              <w:rPr>
                <w:rFonts w:ascii="Cambria" w:eastAsia="MS Mincho" w:hAnsi="Cambria" w:cs="Times New Roman"/>
                <w:szCs w:val="24"/>
                <w:lang w:val="en-GB"/>
              </w:rPr>
            </w:pPr>
            <w:r w:rsidRPr="00BB189D">
              <w:rPr>
                <w:rFonts w:ascii="Cambria" w:eastAsia="MS Mincho" w:hAnsi="Cambria" w:cs="Times New Roman"/>
                <w:szCs w:val="24"/>
                <w:lang w:val="en-GB"/>
              </w:rPr>
              <w:t xml:space="preserve">Container: </w:t>
            </w:r>
          </w:p>
        </w:tc>
        <w:tc>
          <w:tcPr>
            <w:tcW w:w="6962" w:type="dxa"/>
          </w:tcPr>
          <w:p w14:paraId="5B59814B" w14:textId="77777777" w:rsidR="00BB189D" w:rsidRPr="00BB189D" w:rsidRDefault="00BB189D" w:rsidP="00BB189D">
            <w:pPr>
              <w:keepNext/>
              <w:keepLines/>
              <w:widowControl/>
              <w:autoSpaceDE/>
              <w:autoSpaceDN/>
              <w:spacing w:line="230" w:lineRule="atLeast"/>
              <w:rPr>
                <w:rFonts w:ascii="Courier New" w:eastAsia="MS Mincho" w:hAnsi="Courier New" w:cs="Times New Roman"/>
                <w:szCs w:val="24"/>
                <w:lang w:val="en-GB"/>
              </w:rPr>
            </w:pPr>
            <w:proofErr w:type="spellStart"/>
            <w:r w:rsidRPr="00BB189D">
              <w:rPr>
                <w:rFonts w:ascii="Courier New" w:eastAsia="MS Mincho" w:hAnsi="Courier New" w:cs="Times New Roman"/>
                <w:szCs w:val="24"/>
                <w:lang w:val="en-GB"/>
              </w:rPr>
              <w:t>ItemPropertyContainerBox</w:t>
            </w:r>
            <w:proofErr w:type="spellEnd"/>
          </w:p>
        </w:tc>
      </w:tr>
      <w:tr w:rsidR="00BB189D" w:rsidRPr="00BB189D" w14:paraId="7D780796" w14:textId="77777777" w:rsidTr="00D83461">
        <w:tc>
          <w:tcPr>
            <w:tcW w:w="2790" w:type="dxa"/>
          </w:tcPr>
          <w:p w14:paraId="15D15E3B" w14:textId="77777777" w:rsidR="00BB189D" w:rsidRPr="00BB189D" w:rsidRDefault="00BB189D" w:rsidP="00BB189D">
            <w:pPr>
              <w:keepNext/>
              <w:keepLines/>
              <w:widowControl/>
              <w:autoSpaceDE/>
              <w:autoSpaceDN/>
              <w:spacing w:line="230" w:lineRule="atLeast"/>
              <w:rPr>
                <w:rFonts w:ascii="Cambria" w:eastAsia="MS Mincho" w:hAnsi="Cambria" w:cs="Times New Roman"/>
                <w:szCs w:val="24"/>
                <w:lang w:val="en-GB"/>
              </w:rPr>
            </w:pPr>
            <w:r w:rsidRPr="00BB189D">
              <w:rPr>
                <w:rFonts w:ascii="Cambria" w:eastAsia="MS Mincho" w:hAnsi="Cambria" w:cs="Times New Roman"/>
                <w:szCs w:val="24"/>
                <w:lang w:val="en-GB"/>
              </w:rPr>
              <w:t xml:space="preserve">Mandatory (per item): </w:t>
            </w:r>
          </w:p>
        </w:tc>
        <w:tc>
          <w:tcPr>
            <w:tcW w:w="6962" w:type="dxa"/>
          </w:tcPr>
          <w:p w14:paraId="1C18C631" w14:textId="77777777" w:rsidR="00BB189D" w:rsidRPr="00BB189D" w:rsidRDefault="00BB189D" w:rsidP="00BB189D">
            <w:pPr>
              <w:keepNext/>
              <w:keepLines/>
              <w:widowControl/>
              <w:autoSpaceDE/>
              <w:autoSpaceDN/>
              <w:spacing w:line="230" w:lineRule="atLeast"/>
              <w:rPr>
                <w:rFonts w:ascii="Cambria" w:eastAsia="MS Mincho" w:hAnsi="Cambria" w:cs="Times New Roman"/>
                <w:szCs w:val="24"/>
                <w:lang w:val="en-GB"/>
              </w:rPr>
            </w:pPr>
            <w:r w:rsidRPr="00BB189D">
              <w:rPr>
                <w:rFonts w:ascii="Cambria" w:eastAsia="MS Mincho" w:hAnsi="Cambria" w:cs="Times New Roman"/>
                <w:szCs w:val="24"/>
                <w:lang w:val="en-GB"/>
              </w:rPr>
              <w:t>Yes</w:t>
            </w:r>
          </w:p>
        </w:tc>
      </w:tr>
      <w:tr w:rsidR="00BB189D" w:rsidRPr="00BB189D" w14:paraId="43BC4896" w14:textId="77777777" w:rsidTr="00D83461">
        <w:tc>
          <w:tcPr>
            <w:tcW w:w="2790" w:type="dxa"/>
          </w:tcPr>
          <w:p w14:paraId="00C7F1C5" w14:textId="77777777" w:rsidR="00BB189D" w:rsidRPr="00BB189D" w:rsidRDefault="00BB189D" w:rsidP="00BB189D">
            <w:pPr>
              <w:keepNext/>
              <w:keepLines/>
              <w:widowControl/>
              <w:autoSpaceDE/>
              <w:autoSpaceDN/>
              <w:spacing w:line="230" w:lineRule="atLeast"/>
              <w:rPr>
                <w:rFonts w:ascii="Cambria" w:eastAsia="MS Mincho" w:hAnsi="Cambria" w:cs="Times New Roman"/>
                <w:szCs w:val="24"/>
                <w:lang w:val="en-GB"/>
              </w:rPr>
            </w:pPr>
            <w:r w:rsidRPr="00BB189D">
              <w:rPr>
                <w:rFonts w:ascii="Cambria" w:eastAsia="MS Mincho" w:hAnsi="Cambria" w:cs="Times New Roman"/>
                <w:szCs w:val="24"/>
                <w:lang w:val="en-GB"/>
              </w:rPr>
              <w:t>Quantity (per item):</w:t>
            </w:r>
          </w:p>
        </w:tc>
        <w:tc>
          <w:tcPr>
            <w:tcW w:w="6962" w:type="dxa"/>
          </w:tcPr>
          <w:p w14:paraId="1192B1D1" w14:textId="77777777" w:rsidR="00BB189D" w:rsidRPr="00BB189D" w:rsidRDefault="00BB189D" w:rsidP="00BB189D">
            <w:pPr>
              <w:keepNext/>
              <w:keepLines/>
              <w:widowControl/>
              <w:autoSpaceDE/>
              <w:autoSpaceDN/>
              <w:spacing w:line="230" w:lineRule="atLeast"/>
              <w:rPr>
                <w:rFonts w:ascii="Cambria" w:eastAsia="MS Mincho" w:hAnsi="Cambria" w:cs="Times New Roman"/>
                <w:szCs w:val="24"/>
                <w:lang w:val="en-GB"/>
              </w:rPr>
            </w:pPr>
            <w:r w:rsidRPr="00BB189D">
              <w:rPr>
                <w:rFonts w:ascii="Cambria" w:eastAsia="MS Mincho" w:hAnsi="Cambria" w:cs="Times New Roman"/>
                <w:szCs w:val="24"/>
                <w:lang w:val="en-GB"/>
              </w:rPr>
              <w:t>One</w:t>
            </w:r>
          </w:p>
        </w:tc>
      </w:tr>
      <w:tr w:rsidR="00BB189D" w:rsidRPr="00BB189D" w14:paraId="774D3333" w14:textId="77777777" w:rsidTr="00D83461">
        <w:tc>
          <w:tcPr>
            <w:tcW w:w="2790" w:type="dxa"/>
          </w:tcPr>
          <w:p w14:paraId="29398789" w14:textId="77777777" w:rsidR="00BB189D" w:rsidRPr="00BB189D" w:rsidRDefault="00BB189D" w:rsidP="00BB189D">
            <w:pPr>
              <w:keepNext/>
              <w:keepLines/>
              <w:widowControl/>
              <w:autoSpaceDE/>
              <w:autoSpaceDN/>
              <w:spacing w:line="230" w:lineRule="atLeast"/>
              <w:rPr>
                <w:rFonts w:ascii="Cambria" w:eastAsia="MS Mincho" w:hAnsi="Cambria" w:cs="Times New Roman"/>
                <w:szCs w:val="24"/>
                <w:lang w:val="en-GB"/>
              </w:rPr>
            </w:pPr>
          </w:p>
        </w:tc>
        <w:tc>
          <w:tcPr>
            <w:tcW w:w="6962" w:type="dxa"/>
          </w:tcPr>
          <w:p w14:paraId="1F115742" w14:textId="77777777" w:rsidR="00BB189D" w:rsidRPr="00BB189D" w:rsidRDefault="00BB189D" w:rsidP="00BB189D">
            <w:pPr>
              <w:keepNext/>
              <w:keepLines/>
              <w:widowControl/>
              <w:autoSpaceDE/>
              <w:autoSpaceDN/>
              <w:spacing w:line="230" w:lineRule="atLeast"/>
              <w:rPr>
                <w:rFonts w:ascii="Cambria" w:eastAsia="MS Mincho" w:hAnsi="Cambria" w:cs="Times New Roman"/>
                <w:szCs w:val="24"/>
                <w:lang w:val="en-GB"/>
              </w:rPr>
            </w:pPr>
          </w:p>
        </w:tc>
      </w:tr>
    </w:tbl>
    <w:p w14:paraId="67B21C84" w14:textId="77777777" w:rsidR="00BB189D" w:rsidRPr="00BB189D" w:rsidRDefault="00BB189D" w:rsidP="00BB189D">
      <w:pPr>
        <w:widowControl/>
        <w:autoSpaceDE/>
        <w:autoSpaceDN/>
        <w:spacing w:after="240" w:line="240" w:lineRule="atLeast"/>
        <w:jc w:val="both"/>
        <w:rPr>
          <w:rFonts w:ascii="Cambria" w:eastAsia="MS Mincho" w:hAnsi="Cambria" w:cs="Times New Roman"/>
          <w:szCs w:val="20"/>
          <w:lang w:val="en-GB" w:eastAsia="ja-JP"/>
        </w:rPr>
      </w:pPr>
      <w:r w:rsidRPr="00BB189D">
        <w:rPr>
          <w:rFonts w:ascii="Cambria" w:eastAsia="MS Mincho" w:hAnsi="Cambria" w:cs="Times New Roman"/>
          <w:szCs w:val="20"/>
          <w:lang w:val="en-GB" w:eastAsia="ja-JP"/>
        </w:rPr>
        <w:t xml:space="preserve">The </w:t>
      </w:r>
      <w:proofErr w:type="spellStart"/>
      <w:r w:rsidRPr="00BB189D">
        <w:rPr>
          <w:rFonts w:ascii="Courier New" w:eastAsia="MS Mincho" w:hAnsi="Courier New" w:cs="Times New Roman"/>
          <w:szCs w:val="20"/>
          <w:lang w:val="en-GB" w:eastAsia="ja-JP"/>
        </w:rPr>
        <w:t>ImageSpatialExtentsProperty</w:t>
      </w:r>
      <w:proofErr w:type="spellEnd"/>
      <w:r w:rsidRPr="00BB189D">
        <w:rPr>
          <w:rFonts w:ascii="Cambria" w:eastAsia="MS Mincho" w:hAnsi="Cambria" w:cs="Times New Roman"/>
          <w:szCs w:val="20"/>
          <w:lang w:val="en-GB" w:eastAsia="ja-JP"/>
        </w:rPr>
        <w:t xml:space="preserve"> documents the width and height of the associated image item. Every image item shall be associated with one property of this type, prior to the association of all transformative properties.</w:t>
      </w:r>
    </w:p>
    <w:p w14:paraId="36FCF0DC" w14:textId="77777777" w:rsidR="00BB189D" w:rsidRPr="00BB189D" w:rsidRDefault="00BB189D" w:rsidP="00BB189D">
      <w:pPr>
        <w:widowControl/>
        <w:autoSpaceDE/>
        <w:autoSpaceDN/>
        <w:spacing w:after="240" w:line="240" w:lineRule="atLeast"/>
        <w:jc w:val="both"/>
        <w:rPr>
          <w:rFonts w:ascii="Cambria" w:eastAsia="MS Mincho" w:hAnsi="Cambria" w:cs="Times New Roman"/>
          <w:szCs w:val="20"/>
          <w:lang w:val="en-GB" w:eastAsia="ja-JP"/>
        </w:rPr>
      </w:pPr>
      <w:r w:rsidRPr="00BB189D">
        <w:rPr>
          <w:rFonts w:ascii="Cambria" w:eastAsia="MS Mincho" w:hAnsi="Cambria" w:cs="Times New Roman"/>
          <w:szCs w:val="20"/>
          <w:highlight w:val="yellow"/>
          <w:lang w:val="en-GB" w:eastAsia="ja-JP"/>
        </w:rPr>
        <w:t xml:space="preserve">The </w:t>
      </w:r>
      <w:proofErr w:type="spellStart"/>
      <w:r w:rsidRPr="00BB189D">
        <w:rPr>
          <w:rFonts w:ascii="Courier New" w:eastAsia="MS Mincho" w:hAnsi="Courier New" w:cs="Times New Roman"/>
          <w:szCs w:val="20"/>
          <w:highlight w:val="yellow"/>
          <w:lang w:val="en-GB" w:eastAsia="ja-JP"/>
        </w:rPr>
        <w:t>ImageSpatialExtentsProperty</w:t>
      </w:r>
      <w:proofErr w:type="spellEnd"/>
      <w:r w:rsidRPr="00BB189D">
        <w:rPr>
          <w:rFonts w:ascii="Courier New" w:eastAsia="MS Mincho" w:hAnsi="Courier New" w:cs="Times New Roman"/>
          <w:szCs w:val="20"/>
          <w:highlight w:val="yellow"/>
          <w:lang w:val="en-GB" w:eastAsia="ja-JP"/>
        </w:rPr>
        <w:t xml:space="preserve"> </w:t>
      </w:r>
      <w:r w:rsidRPr="00BB189D">
        <w:rPr>
          <w:rFonts w:ascii="Cambria" w:eastAsia="MS Mincho" w:hAnsi="Cambria" w:cs="Times New Roman"/>
          <w:szCs w:val="20"/>
          <w:highlight w:val="yellow"/>
          <w:lang w:val="en-GB" w:eastAsia="ja-JP"/>
        </w:rPr>
        <w:t xml:space="preserve">may be associated with items whose output can be visually rendered (e.g., </w:t>
      </w:r>
      <w:proofErr w:type="spellStart"/>
      <w:r w:rsidRPr="00BB189D">
        <w:rPr>
          <w:rFonts w:ascii="Cambria" w:eastAsia="MS Mincho" w:hAnsi="Cambria" w:cs="Times New Roman"/>
          <w:szCs w:val="20"/>
          <w:highlight w:val="yellow"/>
          <w:lang w:val="en-GB" w:eastAsia="ja-JP"/>
        </w:rPr>
        <w:t>renderable</w:t>
      </w:r>
      <w:proofErr w:type="spellEnd"/>
      <w:r w:rsidRPr="00BB189D">
        <w:rPr>
          <w:rFonts w:ascii="Cambria" w:eastAsia="MS Mincho" w:hAnsi="Cambria" w:cs="Times New Roman"/>
          <w:szCs w:val="20"/>
          <w:highlight w:val="yellow"/>
          <w:lang w:val="en-GB" w:eastAsia="ja-JP"/>
        </w:rPr>
        <w:t xml:space="preserve"> text items). </w:t>
      </w:r>
      <w:bookmarkStart w:id="359" w:name="_Hlk93573213"/>
      <w:r w:rsidRPr="00BB189D">
        <w:rPr>
          <w:rFonts w:ascii="Cambria" w:eastAsia="MS Mincho" w:hAnsi="Cambria" w:cs="Times New Roman"/>
          <w:szCs w:val="20"/>
          <w:highlight w:val="yellow"/>
          <w:lang w:val="en-GB" w:eastAsia="ja-JP"/>
        </w:rPr>
        <w:t xml:space="preserve">When </w:t>
      </w:r>
      <w:bookmarkStart w:id="360" w:name="_Hlk93582046"/>
      <w:proofErr w:type="spellStart"/>
      <w:r w:rsidRPr="00BB189D">
        <w:rPr>
          <w:rFonts w:ascii="Courier New" w:eastAsia="MS Mincho" w:hAnsi="Courier New" w:cs="Times New Roman"/>
          <w:szCs w:val="20"/>
          <w:highlight w:val="yellow"/>
          <w:lang w:val="en-GB" w:eastAsia="ja-JP"/>
        </w:rPr>
        <w:t>ImageSpatialExtentsProperty</w:t>
      </w:r>
      <w:proofErr w:type="spellEnd"/>
      <w:r w:rsidRPr="00BB189D">
        <w:rPr>
          <w:rFonts w:ascii="Cambria" w:eastAsia="MS Mincho" w:hAnsi="Cambria" w:cs="Times New Roman"/>
          <w:szCs w:val="20"/>
          <w:highlight w:val="yellow"/>
          <w:lang w:val="en-GB" w:eastAsia="ja-JP"/>
        </w:rPr>
        <w:t xml:space="preserve"> is associated with items whose output can be visually rendered</w:t>
      </w:r>
      <w:bookmarkEnd w:id="359"/>
      <w:r w:rsidRPr="00BB189D">
        <w:rPr>
          <w:rFonts w:ascii="Cambria" w:eastAsia="MS Mincho" w:hAnsi="Cambria" w:cs="Times New Roman"/>
          <w:szCs w:val="20"/>
          <w:highlight w:val="yellow"/>
          <w:lang w:val="en-GB" w:eastAsia="ja-JP"/>
        </w:rPr>
        <w:t>, they document the visually rendered width and height of the data which is output from the associated item</w:t>
      </w:r>
      <w:r w:rsidRPr="00BB189D">
        <w:rPr>
          <w:rFonts w:ascii="Cambria" w:eastAsia="MS Mincho" w:hAnsi="Cambria" w:cs="Times New Roman"/>
          <w:szCs w:val="20"/>
          <w:lang w:val="en-GB" w:eastAsia="ja-JP"/>
        </w:rPr>
        <w:t>.</w:t>
      </w:r>
      <w:bookmarkEnd w:id="360"/>
      <w:r w:rsidRPr="00BB189D">
        <w:rPr>
          <w:rFonts w:ascii="Courier New" w:eastAsia="MS Mincho" w:hAnsi="Courier New" w:cs="Times New Roman"/>
          <w:szCs w:val="20"/>
          <w:lang w:val="en-GB" w:eastAsia="ja-JP"/>
        </w:rPr>
        <w:t xml:space="preserve"> </w:t>
      </w:r>
    </w:p>
    <w:p w14:paraId="20B0F9E5" w14:textId="77777777" w:rsidR="00BB189D" w:rsidRPr="00BB189D" w:rsidRDefault="00BB189D" w:rsidP="00BB189D">
      <w:pPr>
        <w:keepNext/>
        <w:widowControl/>
        <w:numPr>
          <w:ilvl w:val="3"/>
          <w:numId w:val="0"/>
        </w:numPr>
        <w:tabs>
          <w:tab w:val="left" w:pos="940"/>
          <w:tab w:val="num" w:pos="1080"/>
          <w:tab w:val="left" w:pos="1140"/>
          <w:tab w:val="left" w:pos="1360"/>
        </w:tabs>
        <w:suppressAutoHyphens/>
        <w:autoSpaceDE/>
        <w:autoSpaceDN/>
        <w:spacing w:before="60" w:after="240" w:line="230" w:lineRule="exact"/>
        <w:outlineLvl w:val="3"/>
        <w:rPr>
          <w:rFonts w:ascii="Cambria" w:eastAsia="MS Mincho" w:hAnsi="Cambria" w:cs="Times New Roman"/>
          <w:b/>
          <w:szCs w:val="20"/>
          <w:lang w:val="en-GB" w:eastAsia="ja-JP"/>
        </w:rPr>
      </w:pPr>
      <w:r w:rsidRPr="00BB189D">
        <w:rPr>
          <w:rFonts w:ascii="Cambria" w:eastAsia="MS Mincho" w:hAnsi="Cambria" w:cs="Times New Roman"/>
          <w:b/>
          <w:szCs w:val="20"/>
          <w:lang w:val="en-GB" w:eastAsia="ja-JP"/>
        </w:rPr>
        <w:t xml:space="preserve">6.5.2.3 </w:t>
      </w:r>
      <w:r w:rsidRPr="00BB189D">
        <w:rPr>
          <w:rFonts w:ascii="Cambria" w:eastAsia="MS Mincho" w:hAnsi="Cambria" w:cs="Times New Roman"/>
          <w:b/>
          <w:szCs w:val="20"/>
          <w:lang w:val="en-GB" w:eastAsia="ja-JP"/>
        </w:rPr>
        <w:tab/>
        <w:t>Syntax</w:t>
      </w:r>
    </w:p>
    <w:p w14:paraId="406F9517" w14:textId="77777777" w:rsidR="00BB189D" w:rsidRPr="00BB189D" w:rsidRDefault="00BB189D" w:rsidP="00BB189D">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noProof/>
          <w:sz w:val="20"/>
          <w:szCs w:val="20"/>
          <w:lang w:val="en-GB" w:eastAsia="ja-JP"/>
        </w:rPr>
      </w:pPr>
      <w:r w:rsidRPr="00BB189D">
        <w:rPr>
          <w:rFonts w:ascii="Courier New" w:eastAsia="MS Mincho" w:hAnsi="Courier New" w:cs="Times New Roman"/>
          <w:noProof/>
          <w:sz w:val="20"/>
          <w:szCs w:val="20"/>
          <w:lang w:val="en-GB" w:eastAsia="ja-JP"/>
        </w:rPr>
        <w:t>aligned(8) class ImageSpatialExtentsProperty</w:t>
      </w:r>
      <w:r w:rsidRPr="00BB189D">
        <w:rPr>
          <w:rFonts w:ascii="Courier New" w:eastAsia="MS Mincho" w:hAnsi="Courier New" w:cs="Times New Roman"/>
          <w:noProof/>
          <w:sz w:val="20"/>
          <w:szCs w:val="20"/>
          <w:lang w:val="en-GB" w:eastAsia="ja-JP"/>
        </w:rPr>
        <w:br/>
        <w:t>extends ItemFullProperty('ispe', version = 0, flags = 0) {</w:t>
      </w:r>
      <w:r w:rsidRPr="00BB189D">
        <w:rPr>
          <w:rFonts w:ascii="Courier New" w:eastAsia="MS Mincho" w:hAnsi="Courier New" w:cs="Times New Roman"/>
          <w:noProof/>
          <w:sz w:val="20"/>
          <w:szCs w:val="20"/>
          <w:lang w:val="en-GB" w:eastAsia="ja-JP"/>
        </w:rPr>
        <w:br/>
      </w:r>
      <w:r w:rsidRPr="00BB189D">
        <w:rPr>
          <w:rFonts w:ascii="Courier New" w:eastAsia="MS Mincho" w:hAnsi="Courier New" w:cs="Times New Roman"/>
          <w:noProof/>
          <w:sz w:val="20"/>
          <w:szCs w:val="20"/>
          <w:lang w:val="en-GB" w:eastAsia="ja-JP"/>
        </w:rPr>
        <w:tab/>
        <w:t>unsigned int(32) image_width;</w:t>
      </w:r>
      <w:r w:rsidRPr="00BB189D">
        <w:rPr>
          <w:rFonts w:ascii="Courier New" w:eastAsia="MS Mincho" w:hAnsi="Courier New" w:cs="Times New Roman"/>
          <w:noProof/>
          <w:sz w:val="20"/>
          <w:szCs w:val="20"/>
          <w:lang w:val="en-GB" w:eastAsia="ja-JP"/>
        </w:rPr>
        <w:br/>
      </w:r>
      <w:r w:rsidRPr="00BB189D">
        <w:rPr>
          <w:rFonts w:ascii="Courier New" w:eastAsia="MS Mincho" w:hAnsi="Courier New" w:cs="Times New Roman"/>
          <w:noProof/>
          <w:sz w:val="20"/>
          <w:szCs w:val="20"/>
          <w:lang w:val="en-GB" w:eastAsia="ja-JP"/>
        </w:rPr>
        <w:tab/>
        <w:t>unsigned int(32) image_height;</w:t>
      </w:r>
      <w:r w:rsidRPr="00BB189D">
        <w:rPr>
          <w:rFonts w:ascii="Courier New" w:eastAsia="MS Mincho" w:hAnsi="Courier New" w:cs="Times New Roman"/>
          <w:noProof/>
          <w:sz w:val="20"/>
          <w:szCs w:val="20"/>
          <w:lang w:val="en-GB" w:eastAsia="ja-JP"/>
        </w:rPr>
        <w:br/>
        <w:t>}</w:t>
      </w:r>
      <w:r w:rsidRPr="00BB189D">
        <w:rPr>
          <w:rFonts w:ascii="Courier New" w:eastAsia="MS Mincho" w:hAnsi="Courier New" w:cs="Times New Roman"/>
          <w:noProof/>
          <w:sz w:val="20"/>
          <w:szCs w:val="20"/>
          <w:lang w:val="en-GB" w:eastAsia="ja-JP"/>
        </w:rPr>
        <w:br/>
      </w:r>
    </w:p>
    <w:p w14:paraId="13B77776" w14:textId="77777777" w:rsidR="00BB189D" w:rsidRPr="00BB189D" w:rsidRDefault="00BB189D" w:rsidP="00BB189D">
      <w:pPr>
        <w:keepNext/>
        <w:widowControl/>
        <w:numPr>
          <w:ilvl w:val="3"/>
          <w:numId w:val="0"/>
        </w:numPr>
        <w:tabs>
          <w:tab w:val="left" w:pos="940"/>
          <w:tab w:val="num" w:pos="1080"/>
          <w:tab w:val="left" w:pos="1140"/>
          <w:tab w:val="left" w:pos="1360"/>
        </w:tabs>
        <w:suppressAutoHyphens/>
        <w:autoSpaceDE/>
        <w:autoSpaceDN/>
        <w:spacing w:before="60" w:after="240" w:line="230" w:lineRule="exact"/>
        <w:outlineLvl w:val="3"/>
        <w:rPr>
          <w:rFonts w:ascii="Cambria" w:eastAsia="MS Mincho" w:hAnsi="Cambria" w:cs="Times New Roman"/>
          <w:b/>
          <w:szCs w:val="20"/>
          <w:lang w:val="en-GB" w:eastAsia="ja-JP"/>
        </w:rPr>
      </w:pPr>
      <w:r w:rsidRPr="00BB189D">
        <w:rPr>
          <w:rFonts w:ascii="Cambria" w:eastAsia="MS Mincho" w:hAnsi="Cambria" w:cs="Times New Roman"/>
          <w:b/>
          <w:szCs w:val="20"/>
          <w:lang w:val="en-GB" w:eastAsia="ja-JP"/>
        </w:rPr>
        <w:t xml:space="preserve">6.5.2.4 </w:t>
      </w:r>
      <w:r w:rsidRPr="00BB189D">
        <w:rPr>
          <w:rFonts w:ascii="Cambria" w:eastAsia="MS Mincho" w:hAnsi="Cambria" w:cs="Times New Roman"/>
          <w:b/>
          <w:szCs w:val="20"/>
          <w:lang w:val="en-GB" w:eastAsia="ja-JP"/>
        </w:rPr>
        <w:tab/>
        <w:t>Semantics</w:t>
      </w:r>
    </w:p>
    <w:p w14:paraId="006EB71F" w14:textId="025AE0B7" w:rsidR="00BB189D" w:rsidRPr="00BB189D" w:rsidRDefault="00BB189D" w:rsidP="00BB189D">
      <w:pPr>
        <w:widowControl/>
        <w:tabs>
          <w:tab w:val="left" w:pos="1440"/>
          <w:tab w:val="left" w:pos="8010"/>
        </w:tabs>
        <w:autoSpaceDE/>
        <w:autoSpaceDN/>
        <w:spacing w:after="220"/>
        <w:ind w:left="720" w:hanging="360"/>
        <w:contextualSpacing/>
        <w:jc w:val="both"/>
        <w:rPr>
          <w:rFonts w:ascii="Cambria" w:eastAsia="MS Mincho" w:hAnsi="Cambria" w:cs="Times New Roman"/>
          <w:szCs w:val="20"/>
          <w:lang w:val="en-GB" w:eastAsia="ja-JP"/>
        </w:rPr>
      </w:pPr>
      <w:proofErr w:type="spellStart"/>
      <w:r w:rsidRPr="00BB189D">
        <w:rPr>
          <w:rFonts w:ascii="Courier New" w:eastAsia="MS Mincho" w:hAnsi="Courier New" w:cs="Times New Roman"/>
          <w:szCs w:val="20"/>
          <w:lang w:val="en-GB" w:eastAsia="ja-JP"/>
        </w:rPr>
        <w:t>image_width</w:t>
      </w:r>
      <w:proofErr w:type="spellEnd"/>
      <w:r w:rsidRPr="00BB189D">
        <w:rPr>
          <w:rFonts w:ascii="Courier New" w:eastAsia="MS Mincho" w:hAnsi="Courier New" w:cs="Times New Roman"/>
          <w:szCs w:val="20"/>
          <w:lang w:val="en-GB" w:eastAsia="ja-JP"/>
        </w:rPr>
        <w:t xml:space="preserve"> </w:t>
      </w:r>
      <w:r w:rsidRPr="00BB189D">
        <w:rPr>
          <w:rFonts w:ascii="Cambria" w:eastAsia="MS Mincho" w:hAnsi="Cambria" w:cs="Times New Roman"/>
          <w:szCs w:val="20"/>
          <w:lang w:val="en-GB" w:eastAsia="ja-JP"/>
        </w:rPr>
        <w:t xml:space="preserve">specifies the width of the reconstructed image in pixels, as specified in </w:t>
      </w:r>
      <w:r w:rsidRPr="00BB189D">
        <w:rPr>
          <w:rFonts w:ascii="Cambria" w:eastAsia="MS Mincho" w:hAnsi="Cambria" w:cs="Times New Roman"/>
          <w:szCs w:val="20"/>
          <w:lang w:val="en-GB" w:eastAsia="ja-JP"/>
        </w:rPr>
        <w:fldChar w:fldCharType="begin"/>
      </w:r>
      <w:r w:rsidRPr="00BB189D">
        <w:rPr>
          <w:rFonts w:ascii="Cambria" w:eastAsia="MS Mincho" w:hAnsi="Cambria" w:cs="Times New Roman"/>
          <w:szCs w:val="20"/>
          <w:lang w:val="en-GB" w:eastAsia="ja-JP"/>
        </w:rPr>
        <w:instrText xml:space="preserve"> REF _Ref424633831 \r \h </w:instrText>
      </w:r>
      <w:r w:rsidRPr="00BB189D">
        <w:rPr>
          <w:rFonts w:ascii="Cambria" w:eastAsia="MS Mincho" w:hAnsi="Cambria" w:cs="Times New Roman"/>
          <w:szCs w:val="20"/>
          <w:lang w:val="en-GB" w:eastAsia="ja-JP"/>
        </w:rPr>
        <w:fldChar w:fldCharType="separate"/>
      </w:r>
      <w:ins w:id="361" w:author="DENOUAL Franck" w:date="2022-05-06T18:40:00Z">
        <w:r w:rsidR="009838D6">
          <w:rPr>
            <w:rFonts w:ascii="Cambria" w:eastAsia="MS Mincho" w:hAnsi="Cambria" w:cs="Times New Roman"/>
            <w:b/>
            <w:bCs/>
            <w:szCs w:val="20"/>
            <w:lang w:eastAsia="ja-JP"/>
          </w:rPr>
          <w:t>Error! Reference source not found.</w:t>
        </w:r>
      </w:ins>
      <w:del w:id="362" w:author="DENOUAL Franck" w:date="2022-05-05T09:29:00Z">
        <w:r w:rsidRPr="00BB189D" w:rsidDel="005912AA">
          <w:rPr>
            <w:rFonts w:ascii="Cambria" w:eastAsia="MS Mincho" w:hAnsi="Cambria" w:cs="Times New Roman"/>
            <w:szCs w:val="20"/>
            <w:lang w:val="en-GB" w:eastAsia="ja-JP"/>
          </w:rPr>
          <w:delText>6.3</w:delText>
        </w:r>
      </w:del>
      <w:r w:rsidRPr="00BB189D">
        <w:rPr>
          <w:rFonts w:ascii="Cambria" w:eastAsia="MS Mincho" w:hAnsi="Cambria" w:cs="Times New Roman"/>
          <w:szCs w:val="20"/>
          <w:lang w:val="en-GB" w:eastAsia="ja-JP"/>
        </w:rPr>
        <w:fldChar w:fldCharType="end"/>
      </w:r>
      <w:r w:rsidRPr="00BB189D">
        <w:rPr>
          <w:rFonts w:ascii="Cambria" w:eastAsia="MS Mincho" w:hAnsi="Cambria" w:cs="Times New Roman"/>
          <w:szCs w:val="20"/>
          <w:lang w:val="en-GB" w:eastAsia="ja-JP"/>
        </w:rPr>
        <w:t>.</w:t>
      </w:r>
    </w:p>
    <w:p w14:paraId="3273DE27" w14:textId="4BC3F859" w:rsidR="00BB189D" w:rsidRPr="00BB189D" w:rsidRDefault="00BB189D" w:rsidP="00BB189D">
      <w:pPr>
        <w:widowControl/>
        <w:tabs>
          <w:tab w:val="left" w:pos="1440"/>
          <w:tab w:val="left" w:pos="8010"/>
        </w:tabs>
        <w:autoSpaceDE/>
        <w:autoSpaceDN/>
        <w:spacing w:after="220"/>
        <w:ind w:left="720" w:hanging="360"/>
        <w:contextualSpacing/>
        <w:jc w:val="both"/>
        <w:rPr>
          <w:rFonts w:ascii="Cambria" w:eastAsia="MS Mincho" w:hAnsi="Cambria" w:cs="Times New Roman"/>
          <w:szCs w:val="20"/>
          <w:lang w:val="en-GB" w:eastAsia="ja-JP"/>
        </w:rPr>
      </w:pPr>
      <w:proofErr w:type="spellStart"/>
      <w:r w:rsidRPr="00BB189D">
        <w:rPr>
          <w:rFonts w:ascii="Courier New" w:eastAsia="MS Mincho" w:hAnsi="Courier New" w:cs="Times New Roman"/>
          <w:szCs w:val="20"/>
          <w:lang w:val="en-GB" w:eastAsia="ja-JP"/>
        </w:rPr>
        <w:t>image_height</w:t>
      </w:r>
      <w:proofErr w:type="spellEnd"/>
      <w:r w:rsidRPr="00BB189D">
        <w:rPr>
          <w:rFonts w:ascii="Courier New" w:eastAsia="MS Mincho" w:hAnsi="Courier New" w:cs="Times New Roman"/>
          <w:szCs w:val="20"/>
          <w:lang w:val="en-GB" w:eastAsia="ja-JP"/>
        </w:rPr>
        <w:t xml:space="preserve"> </w:t>
      </w:r>
      <w:r w:rsidRPr="00BB189D">
        <w:rPr>
          <w:rFonts w:ascii="Cambria" w:eastAsia="MS Mincho" w:hAnsi="Cambria" w:cs="Times New Roman"/>
          <w:szCs w:val="20"/>
          <w:lang w:val="en-GB" w:eastAsia="ja-JP"/>
        </w:rPr>
        <w:t xml:space="preserve">specifies the height of the reconstructed image in pixels, as specified in </w:t>
      </w:r>
      <w:r w:rsidRPr="00BB189D">
        <w:rPr>
          <w:rFonts w:ascii="Cambria" w:eastAsia="MS Mincho" w:hAnsi="Cambria" w:cs="Times New Roman"/>
          <w:szCs w:val="20"/>
          <w:lang w:val="en-GB" w:eastAsia="ja-JP"/>
        </w:rPr>
        <w:fldChar w:fldCharType="begin"/>
      </w:r>
      <w:r w:rsidRPr="00BB189D">
        <w:rPr>
          <w:rFonts w:ascii="Cambria" w:eastAsia="MS Mincho" w:hAnsi="Cambria" w:cs="Times New Roman"/>
          <w:szCs w:val="20"/>
          <w:lang w:val="en-GB" w:eastAsia="ja-JP"/>
        </w:rPr>
        <w:instrText xml:space="preserve"> REF _Ref424633831 \r \h </w:instrText>
      </w:r>
      <w:r w:rsidRPr="00BB189D">
        <w:rPr>
          <w:rFonts w:ascii="Cambria" w:eastAsia="MS Mincho" w:hAnsi="Cambria" w:cs="Times New Roman"/>
          <w:szCs w:val="20"/>
          <w:lang w:val="en-GB" w:eastAsia="ja-JP"/>
        </w:rPr>
        <w:fldChar w:fldCharType="separate"/>
      </w:r>
      <w:ins w:id="363" w:author="DENOUAL Franck" w:date="2022-05-06T18:40:00Z">
        <w:r w:rsidR="009838D6">
          <w:rPr>
            <w:rFonts w:ascii="Cambria" w:eastAsia="MS Mincho" w:hAnsi="Cambria" w:cs="Times New Roman"/>
            <w:b/>
            <w:bCs/>
            <w:szCs w:val="20"/>
            <w:lang w:eastAsia="ja-JP"/>
          </w:rPr>
          <w:t>Error! Reference source not found.</w:t>
        </w:r>
      </w:ins>
      <w:del w:id="364" w:author="DENOUAL Franck" w:date="2022-05-05T09:29:00Z">
        <w:r w:rsidRPr="00BB189D" w:rsidDel="005912AA">
          <w:rPr>
            <w:rFonts w:ascii="Cambria" w:eastAsia="MS Mincho" w:hAnsi="Cambria" w:cs="Times New Roman"/>
            <w:szCs w:val="20"/>
            <w:lang w:val="en-GB" w:eastAsia="ja-JP"/>
          </w:rPr>
          <w:delText>6.3</w:delText>
        </w:r>
      </w:del>
      <w:r w:rsidRPr="00BB189D">
        <w:rPr>
          <w:rFonts w:ascii="Cambria" w:eastAsia="MS Mincho" w:hAnsi="Cambria" w:cs="Times New Roman"/>
          <w:szCs w:val="20"/>
          <w:lang w:val="en-GB" w:eastAsia="ja-JP"/>
        </w:rPr>
        <w:fldChar w:fldCharType="end"/>
      </w:r>
      <w:r w:rsidRPr="00BB189D">
        <w:rPr>
          <w:rFonts w:ascii="Cambria" w:eastAsia="MS Mincho" w:hAnsi="Cambria" w:cs="Times New Roman"/>
          <w:szCs w:val="20"/>
          <w:lang w:val="en-GB" w:eastAsia="ja-JP"/>
        </w:rPr>
        <w:t>.</w:t>
      </w:r>
    </w:p>
    <w:p w14:paraId="221E595C" w14:textId="77777777" w:rsidR="00BB189D" w:rsidRPr="00BB189D" w:rsidRDefault="00BB189D" w:rsidP="00BB189D">
      <w:pPr>
        <w:widowControl/>
        <w:tabs>
          <w:tab w:val="left" w:pos="1584"/>
        </w:tabs>
        <w:autoSpaceDE/>
        <w:autoSpaceDN/>
        <w:spacing w:after="240" w:line="220" w:lineRule="atLeast"/>
        <w:ind w:left="720" w:right="720"/>
        <w:jc w:val="both"/>
        <w:rPr>
          <w:rFonts w:ascii="Cambria" w:eastAsia="Calibri" w:hAnsi="Cambria" w:cs="Times New Roman"/>
          <w:sz w:val="20"/>
          <w:lang w:val="en-GB"/>
        </w:rPr>
      </w:pPr>
      <w:r w:rsidRPr="00BB189D">
        <w:rPr>
          <w:rFonts w:ascii="Cambria" w:eastAsia="Calibri" w:hAnsi="Cambria" w:cs="Times New Roman"/>
          <w:sz w:val="20"/>
          <w:lang w:val="en-GB"/>
        </w:rPr>
        <w:t>NOTE</w:t>
      </w:r>
      <w:r w:rsidRPr="00BB189D">
        <w:rPr>
          <w:rFonts w:ascii="Cambria" w:eastAsia="Calibri" w:hAnsi="Cambria" w:cs="Times New Roman"/>
          <w:sz w:val="20"/>
          <w:lang w:val="en-GB"/>
        </w:rPr>
        <w:tab/>
        <w:t>Item properties, such as decoder configuration or layer selection, can affect the reconstructed image. As a consequence, the width and height of the reconstructed image depend on the presence and content of such properties.</w:t>
      </w:r>
    </w:p>
    <w:p w14:paraId="0156DF94" w14:textId="77777777" w:rsidR="00BB189D" w:rsidRPr="00BB189D" w:rsidRDefault="00BB189D" w:rsidP="00BB189D">
      <w:pPr>
        <w:widowControl/>
        <w:tabs>
          <w:tab w:val="left" w:pos="1440"/>
          <w:tab w:val="left" w:pos="8010"/>
        </w:tabs>
        <w:autoSpaceDE/>
        <w:autoSpaceDN/>
        <w:spacing w:after="220"/>
        <w:ind w:left="720" w:hanging="360"/>
        <w:contextualSpacing/>
        <w:jc w:val="both"/>
        <w:rPr>
          <w:rFonts w:ascii="Times New Roman" w:eastAsia="Times New Roman" w:hAnsi="Times New Roman" w:cs="Times New Roman"/>
          <w:lang w:val="en-GB"/>
        </w:rPr>
      </w:pPr>
      <w:r w:rsidRPr="00BB189D">
        <w:rPr>
          <w:rFonts w:ascii="Cambria" w:eastAsia="MS Mincho" w:hAnsi="Cambria" w:cs="Times New Roman"/>
          <w:szCs w:val="20"/>
          <w:highlight w:val="yellow"/>
          <w:lang w:val="en-GB" w:eastAsia="ja-JP"/>
        </w:rPr>
        <w:t xml:space="preserve">When </w:t>
      </w:r>
      <w:proofErr w:type="spellStart"/>
      <w:r w:rsidRPr="00BB189D">
        <w:rPr>
          <w:rFonts w:ascii="Courier New" w:eastAsia="MS Mincho" w:hAnsi="Courier New" w:cs="Times New Roman"/>
          <w:szCs w:val="20"/>
          <w:highlight w:val="yellow"/>
          <w:lang w:val="en-GB" w:eastAsia="ja-JP"/>
        </w:rPr>
        <w:t>ImageSpatialExtentsProperty</w:t>
      </w:r>
      <w:proofErr w:type="spellEnd"/>
      <w:r w:rsidRPr="00BB189D">
        <w:rPr>
          <w:rFonts w:ascii="Cambria" w:eastAsia="MS Mincho" w:hAnsi="Cambria" w:cs="Times New Roman"/>
          <w:szCs w:val="20"/>
          <w:highlight w:val="yellow"/>
          <w:lang w:val="en-GB" w:eastAsia="ja-JP"/>
        </w:rPr>
        <w:t xml:space="preserve"> is associated with items whose output can be visually rendered, the </w:t>
      </w:r>
      <w:proofErr w:type="spellStart"/>
      <w:r w:rsidRPr="00BB189D">
        <w:rPr>
          <w:rFonts w:ascii="Courier New" w:eastAsia="MS Mincho" w:hAnsi="Courier New" w:cs="Times New Roman"/>
          <w:szCs w:val="20"/>
          <w:highlight w:val="yellow"/>
          <w:lang w:val="en-GB" w:eastAsia="ja-JP"/>
        </w:rPr>
        <w:t>image_width</w:t>
      </w:r>
      <w:proofErr w:type="spellEnd"/>
      <w:r w:rsidRPr="00BB189D">
        <w:rPr>
          <w:rFonts w:ascii="Courier New" w:eastAsia="MS Mincho" w:hAnsi="Courier New" w:cs="Times New Roman"/>
          <w:szCs w:val="20"/>
          <w:highlight w:val="yellow"/>
          <w:lang w:val="en-GB" w:eastAsia="ja-JP"/>
        </w:rPr>
        <w:t xml:space="preserve"> </w:t>
      </w:r>
      <w:r w:rsidRPr="00BB189D">
        <w:rPr>
          <w:rFonts w:ascii="Cambria" w:eastAsia="MS Mincho" w:hAnsi="Cambria" w:cs="Times New Roman"/>
          <w:szCs w:val="20"/>
          <w:highlight w:val="yellow"/>
          <w:lang w:val="en-GB" w:eastAsia="ja-JP"/>
        </w:rPr>
        <w:t xml:space="preserve">and </w:t>
      </w:r>
      <w:proofErr w:type="spellStart"/>
      <w:r w:rsidRPr="00BB189D">
        <w:rPr>
          <w:rFonts w:ascii="Courier New" w:eastAsia="MS Mincho" w:hAnsi="Courier New" w:cs="Times New Roman"/>
          <w:szCs w:val="20"/>
          <w:highlight w:val="yellow"/>
          <w:lang w:val="en-GB" w:eastAsia="ja-JP"/>
        </w:rPr>
        <w:t>image_height</w:t>
      </w:r>
      <w:proofErr w:type="spellEnd"/>
      <w:r w:rsidRPr="00BB189D">
        <w:rPr>
          <w:rFonts w:ascii="Courier New" w:eastAsia="MS Mincho" w:hAnsi="Courier New" w:cs="Times New Roman"/>
          <w:szCs w:val="20"/>
          <w:highlight w:val="yellow"/>
          <w:lang w:val="en-GB" w:eastAsia="ja-JP"/>
        </w:rPr>
        <w:t xml:space="preserve"> </w:t>
      </w:r>
      <w:r w:rsidRPr="00BB189D">
        <w:rPr>
          <w:rFonts w:ascii="Cambria" w:eastAsia="MS Mincho" w:hAnsi="Cambria" w:cs="Times New Roman"/>
          <w:szCs w:val="20"/>
          <w:highlight w:val="yellow"/>
          <w:lang w:val="en-GB" w:eastAsia="ja-JP"/>
        </w:rPr>
        <w:t>specifies the visually rendered width and height, respectively of the data which is output from the associated item.</w:t>
      </w:r>
    </w:p>
    <w:p w14:paraId="7CCBCE9F" w14:textId="77777777" w:rsidR="00BB189D" w:rsidRPr="00BB189D" w:rsidRDefault="00BB189D" w:rsidP="00BB189D">
      <w:pPr>
        <w:widowControl/>
        <w:autoSpaceDE/>
        <w:autoSpaceDN/>
        <w:rPr>
          <w:rFonts w:ascii="Times New Roman" w:eastAsia="Times New Roman" w:hAnsi="Times New Roman" w:cs="Times New Roman"/>
          <w:lang w:val="en-CA"/>
        </w:rPr>
      </w:pPr>
    </w:p>
    <w:p w14:paraId="31C2A582" w14:textId="77777777" w:rsidR="00BB189D" w:rsidRPr="00BB189D" w:rsidRDefault="00BB189D" w:rsidP="00BB189D">
      <w:pPr>
        <w:widowControl/>
        <w:autoSpaceDE/>
        <w:autoSpaceDN/>
        <w:spacing w:after="240"/>
        <w:rPr>
          <w:rFonts w:ascii="Times New Roman" w:eastAsia="Times New Roman" w:hAnsi="Times New Roman" w:cs="Times New Roman"/>
          <w:i/>
          <w:iCs/>
          <w:lang w:val="en-CA"/>
        </w:rPr>
      </w:pPr>
      <w:r w:rsidRPr="00BB189D">
        <w:rPr>
          <w:rFonts w:ascii="Times New Roman" w:eastAsia="Times New Roman" w:hAnsi="Times New Roman" w:cs="Times New Roman"/>
          <w:i/>
          <w:iCs/>
          <w:lang w:val="en-CA"/>
        </w:rPr>
        <w:t>Add the following subclause in Clause 6</w:t>
      </w:r>
    </w:p>
    <w:p w14:paraId="13543DAD" w14:textId="77777777" w:rsidR="00BB189D" w:rsidRPr="00BB189D" w:rsidRDefault="00BB189D" w:rsidP="00BB189D">
      <w:pPr>
        <w:widowControl/>
        <w:autoSpaceDE/>
        <w:autoSpaceDN/>
        <w:rPr>
          <w:rFonts w:asciiTheme="majorHAnsi" w:eastAsia="Times New Roman" w:hAnsiTheme="majorHAnsi" w:cs="Times New Roman"/>
          <w:b/>
          <w:bCs/>
          <w:lang w:val="en-CA"/>
        </w:rPr>
      </w:pPr>
      <w:r w:rsidRPr="00BB189D">
        <w:rPr>
          <w:rFonts w:asciiTheme="majorHAnsi" w:eastAsia="Times New Roman" w:hAnsiTheme="majorHAnsi" w:cs="Times New Roman"/>
          <w:b/>
          <w:bCs/>
          <w:lang w:val="en-CA"/>
        </w:rPr>
        <w:t xml:space="preserve">6.A Text item and </w:t>
      </w:r>
      <w:proofErr w:type="spellStart"/>
      <w:r w:rsidRPr="00BB189D">
        <w:rPr>
          <w:rFonts w:asciiTheme="majorHAnsi" w:eastAsia="Times New Roman" w:hAnsiTheme="majorHAnsi" w:cs="Times New Roman"/>
          <w:b/>
          <w:bCs/>
          <w:lang w:val="en-CA"/>
        </w:rPr>
        <w:t>Renderable</w:t>
      </w:r>
      <w:proofErr w:type="spellEnd"/>
      <w:r w:rsidRPr="00BB189D">
        <w:rPr>
          <w:rFonts w:asciiTheme="majorHAnsi" w:eastAsia="Times New Roman" w:hAnsiTheme="majorHAnsi" w:cs="Times New Roman"/>
          <w:b/>
          <w:bCs/>
          <w:lang w:val="en-CA"/>
        </w:rPr>
        <w:t xml:space="preserve"> text item</w:t>
      </w:r>
    </w:p>
    <w:p w14:paraId="21CEDA56" w14:textId="77777777" w:rsidR="00BB189D" w:rsidRPr="00BB189D" w:rsidRDefault="00BB189D" w:rsidP="00BB189D">
      <w:pPr>
        <w:widowControl/>
        <w:autoSpaceDE/>
        <w:autoSpaceDN/>
        <w:rPr>
          <w:rFonts w:asciiTheme="majorHAnsi" w:eastAsia="Times New Roman" w:hAnsiTheme="majorHAnsi" w:cs="Times New Roman"/>
          <w:b/>
          <w:bCs/>
          <w:lang w:val="en-CA"/>
        </w:rPr>
      </w:pPr>
      <w:r w:rsidRPr="00BB189D">
        <w:rPr>
          <w:rFonts w:asciiTheme="majorHAnsi" w:eastAsia="Times New Roman" w:hAnsiTheme="majorHAnsi" w:cs="Times New Roman"/>
          <w:b/>
          <w:bCs/>
          <w:lang w:val="en-CA"/>
        </w:rPr>
        <w:t>6.A.1 Definition</w:t>
      </w:r>
    </w:p>
    <w:p w14:paraId="179AC978" w14:textId="77777777" w:rsidR="00BB189D" w:rsidRPr="00BB189D" w:rsidRDefault="00BB189D" w:rsidP="00BB189D">
      <w:pPr>
        <w:widowControl/>
        <w:autoSpaceDE/>
        <w:autoSpaceDN/>
        <w:rPr>
          <w:rFonts w:ascii="Times New Roman" w:eastAsia="Times New Roman" w:hAnsi="Times New Roman" w:cs="Times New Roman"/>
          <w:lang w:val="en-CA"/>
        </w:rPr>
      </w:pPr>
    </w:p>
    <w:p w14:paraId="282FCB39" w14:textId="77777777" w:rsidR="00BB189D" w:rsidRPr="00BB189D" w:rsidRDefault="00BB189D" w:rsidP="00BB189D">
      <w:pPr>
        <w:widowControl/>
        <w:autoSpaceDE/>
        <w:autoSpaceDN/>
        <w:jc w:val="both"/>
        <w:rPr>
          <w:rFonts w:ascii="Times New Roman" w:eastAsia="Times New Roman" w:hAnsi="Times New Roman" w:cs="Times New Roman"/>
          <w:lang w:val="en-CA"/>
        </w:rPr>
      </w:pPr>
      <w:r w:rsidRPr="00BB189D">
        <w:rPr>
          <w:rFonts w:asciiTheme="majorHAnsi" w:eastAsia="Times New Roman" w:hAnsiTheme="majorHAnsi" w:cs="Times New Roman"/>
          <w:lang w:val="en-CA"/>
        </w:rPr>
        <w:t xml:space="preserve">A text item is an item with </w:t>
      </w:r>
      <w:proofErr w:type="spellStart"/>
      <w:r w:rsidRPr="00BB189D">
        <w:rPr>
          <w:rFonts w:ascii="Courier New" w:eastAsia="Calibri" w:hAnsi="Courier New" w:cs="Courier New"/>
        </w:rPr>
        <w:t>item_type</w:t>
      </w:r>
      <w:proofErr w:type="spellEnd"/>
      <w:r w:rsidRPr="00BB189D">
        <w:rPr>
          <w:rFonts w:ascii="Times New Roman" w:eastAsia="Times New Roman" w:hAnsi="Times New Roman" w:cs="Times New Roman"/>
          <w:lang w:val="en-CA"/>
        </w:rPr>
        <w:t xml:space="preserve"> </w:t>
      </w:r>
      <w:r w:rsidRPr="00BB189D">
        <w:rPr>
          <w:rFonts w:asciiTheme="majorHAnsi" w:eastAsia="Times New Roman" w:hAnsiTheme="majorHAnsi" w:cs="Times New Roman"/>
          <w:lang w:val="en-CA"/>
        </w:rPr>
        <w:t>value set to</w:t>
      </w:r>
      <w:r w:rsidRPr="00BB189D">
        <w:rPr>
          <w:rFonts w:ascii="Times New Roman" w:eastAsia="Times New Roman" w:hAnsi="Times New Roman" w:cs="Times New Roman"/>
          <w:lang w:val="en-CA"/>
        </w:rPr>
        <w:t xml:space="preserve"> </w:t>
      </w:r>
      <w:r w:rsidRPr="00BB189D">
        <w:t>'</w:t>
      </w:r>
      <w:r w:rsidRPr="00BB189D">
        <w:rPr>
          <w:rFonts w:ascii="Courier New" w:eastAsia="Calibri" w:hAnsi="Courier New" w:cs="Courier New"/>
        </w:rPr>
        <w:t>mime</w:t>
      </w:r>
      <w:r w:rsidRPr="00BB189D">
        <w:t xml:space="preserve">' </w:t>
      </w:r>
      <w:r w:rsidRPr="00BB189D">
        <w:rPr>
          <w:rFonts w:ascii="Times New Roman" w:eastAsia="Times New Roman" w:hAnsi="Times New Roman" w:cs="Times New Roman"/>
          <w:lang w:val="en-CA"/>
        </w:rPr>
        <w:t xml:space="preserve">and </w:t>
      </w:r>
      <w:r w:rsidRPr="00BB189D">
        <w:rPr>
          <w:rFonts w:asciiTheme="majorHAnsi" w:eastAsia="Times New Roman" w:hAnsiTheme="majorHAnsi" w:cs="Times New Roman"/>
          <w:lang w:val="en-CA"/>
        </w:rPr>
        <w:t>the data in the text item is text, for example, ‘html’ or ‘plain text’. The</w:t>
      </w:r>
      <w:r w:rsidRPr="00BB189D">
        <w:rPr>
          <w:rFonts w:ascii="Times New Roman" w:eastAsia="Times New Roman" w:hAnsi="Times New Roman" w:cs="Times New Roman"/>
          <w:lang w:val="en-CA"/>
        </w:rPr>
        <w:t xml:space="preserve"> </w:t>
      </w:r>
      <w:proofErr w:type="spellStart"/>
      <w:r w:rsidRPr="00BB189D">
        <w:rPr>
          <w:rFonts w:ascii="Courier New" w:eastAsia="Calibri" w:hAnsi="Courier New" w:cs="Courier New"/>
        </w:rPr>
        <w:t>content_type</w:t>
      </w:r>
      <w:proofErr w:type="spellEnd"/>
      <w:r w:rsidRPr="00BB189D">
        <w:rPr>
          <w:rFonts w:ascii="Times New Roman" w:eastAsia="Times New Roman" w:hAnsi="Times New Roman" w:cs="Times New Roman"/>
          <w:lang w:val="en-CA"/>
        </w:rPr>
        <w:t xml:space="preserve"> </w:t>
      </w:r>
      <w:r w:rsidRPr="00BB189D">
        <w:rPr>
          <w:rFonts w:asciiTheme="majorHAnsi" w:eastAsia="Times New Roman" w:hAnsiTheme="majorHAnsi" w:cs="Times New Roman"/>
          <w:lang w:val="en-CA"/>
        </w:rPr>
        <w:t>in</w:t>
      </w:r>
      <w:r w:rsidRPr="00BB189D">
        <w:rPr>
          <w:rFonts w:ascii="Times New Roman" w:eastAsia="Times New Roman" w:hAnsi="Times New Roman" w:cs="Times New Roman"/>
          <w:lang w:val="en-CA"/>
        </w:rPr>
        <w:t xml:space="preserve"> </w:t>
      </w:r>
      <w:proofErr w:type="spellStart"/>
      <w:r w:rsidRPr="00BB189D">
        <w:rPr>
          <w:rFonts w:ascii="Courier New" w:eastAsia="Calibri" w:hAnsi="Courier New" w:cs="Courier New"/>
        </w:rPr>
        <w:t>ItemInfoEntry</w:t>
      </w:r>
      <w:proofErr w:type="spellEnd"/>
      <w:r w:rsidRPr="00BB189D">
        <w:rPr>
          <w:rFonts w:ascii="Times New Roman" w:eastAsia="Times New Roman" w:hAnsi="Times New Roman" w:cs="Times New Roman"/>
          <w:lang w:val="en-CA"/>
        </w:rPr>
        <w:t xml:space="preserve"> </w:t>
      </w:r>
      <w:r w:rsidRPr="00BB189D">
        <w:rPr>
          <w:rFonts w:asciiTheme="majorHAnsi" w:eastAsia="Times New Roman" w:hAnsiTheme="majorHAnsi" w:cs="Times New Roman"/>
          <w:lang w:val="en-CA"/>
        </w:rPr>
        <w:t xml:space="preserve">of the </w:t>
      </w:r>
      <w:proofErr w:type="spellStart"/>
      <w:r w:rsidRPr="00BB189D">
        <w:rPr>
          <w:rFonts w:ascii="Courier New" w:eastAsia="Calibri" w:hAnsi="Courier New" w:cs="Courier New"/>
        </w:rPr>
        <w:t>ItemInfoBox</w:t>
      </w:r>
      <w:proofErr w:type="spellEnd"/>
      <w:r w:rsidRPr="00BB189D">
        <w:rPr>
          <w:rFonts w:ascii="Times New Roman" w:eastAsia="Times New Roman" w:hAnsi="Times New Roman" w:cs="Times New Roman"/>
          <w:lang w:val="en-CA"/>
        </w:rPr>
        <w:t xml:space="preserve"> </w:t>
      </w:r>
      <w:r w:rsidRPr="00BB189D">
        <w:rPr>
          <w:rFonts w:ascii="Cambria" w:eastAsia="Times New Roman" w:hAnsi="Cambria" w:cs="Times New Roman"/>
          <w:lang w:val="en-CA"/>
        </w:rPr>
        <w:t xml:space="preserve">is set equal to the mime type of the data in the text item. </w:t>
      </w:r>
      <w:r w:rsidRPr="00BB189D">
        <w:rPr>
          <w:rFonts w:ascii="Times New Roman" w:eastAsia="Times New Roman" w:hAnsi="Times New Roman" w:cs="Times New Roman"/>
          <w:lang w:val="en-CA"/>
        </w:rPr>
        <w:t xml:space="preserve">Example values for </w:t>
      </w:r>
      <w:proofErr w:type="spellStart"/>
      <w:r w:rsidRPr="00BB189D">
        <w:rPr>
          <w:rFonts w:ascii="Courier New" w:eastAsia="Calibri" w:hAnsi="Courier New" w:cs="Courier New"/>
        </w:rPr>
        <w:t>content_type</w:t>
      </w:r>
      <w:proofErr w:type="spellEnd"/>
      <w:r w:rsidRPr="00BB189D">
        <w:rPr>
          <w:rFonts w:ascii="Times New Roman" w:eastAsia="Times New Roman" w:hAnsi="Times New Roman" w:cs="Times New Roman"/>
          <w:lang w:val="en-CA"/>
        </w:rPr>
        <w:t xml:space="preserve"> field may include </w:t>
      </w:r>
      <w:r w:rsidRPr="00BB189D">
        <w:rPr>
          <w:rFonts w:ascii="Courier New" w:eastAsia="Calibri" w:hAnsi="Courier New" w:cs="Courier New"/>
        </w:rPr>
        <w:t>‘text/html’</w:t>
      </w:r>
      <w:r w:rsidRPr="00BB189D">
        <w:rPr>
          <w:rFonts w:ascii="Times New Roman" w:eastAsia="Times New Roman" w:hAnsi="Times New Roman" w:cs="Times New Roman"/>
          <w:lang w:val="en-CA"/>
        </w:rPr>
        <w:t xml:space="preserve"> for html formatted text or </w:t>
      </w:r>
      <w:r w:rsidRPr="00BB189D">
        <w:rPr>
          <w:rFonts w:ascii="Courier New" w:eastAsia="Calibri" w:hAnsi="Courier New" w:cs="Courier New"/>
        </w:rPr>
        <w:t xml:space="preserve">‘text/plain’ </w:t>
      </w:r>
      <w:r w:rsidRPr="00BB189D">
        <w:rPr>
          <w:rFonts w:ascii="Times New Roman" w:eastAsia="Times New Roman" w:hAnsi="Times New Roman" w:cs="Times New Roman"/>
          <w:lang w:val="en-CA"/>
        </w:rPr>
        <w:t>for plain text</w:t>
      </w:r>
      <w:r w:rsidRPr="00BB189D">
        <w:t>.</w:t>
      </w:r>
    </w:p>
    <w:p w14:paraId="4C942040" w14:textId="77777777" w:rsidR="00BB189D" w:rsidRPr="00BB189D" w:rsidRDefault="00BB189D" w:rsidP="00BB189D">
      <w:pPr>
        <w:widowControl/>
        <w:autoSpaceDE/>
        <w:autoSpaceDN/>
        <w:jc w:val="both"/>
        <w:rPr>
          <w:rFonts w:ascii="Cambria" w:hAnsi="Cambria"/>
          <w:lang w:val="en-CA"/>
        </w:rPr>
      </w:pPr>
    </w:p>
    <w:p w14:paraId="69A60938" w14:textId="18EB7BC5" w:rsidR="00BB189D" w:rsidRPr="00BB189D" w:rsidRDefault="00BB189D" w:rsidP="00BB189D">
      <w:pPr>
        <w:widowControl/>
        <w:autoSpaceDE/>
        <w:autoSpaceDN/>
        <w:jc w:val="both"/>
        <w:rPr>
          <w:rFonts w:ascii="Cambria" w:eastAsia="Times New Roman" w:hAnsi="Cambria" w:cs="Times New Roman"/>
          <w:lang w:val="en-CA"/>
        </w:rPr>
      </w:pPr>
      <w:r w:rsidRPr="00BB189D">
        <w:rPr>
          <w:rFonts w:ascii="Cambria" w:eastAsia="Times New Roman" w:hAnsi="Cambria" w:cs="Times New Roman"/>
          <w:lang w:val="en-CA"/>
        </w:rPr>
        <w:lastRenderedPageBreak/>
        <w:t>The text item is associated with the image item on which the textual data is displayed/rendered using an item reference of type</w:t>
      </w:r>
      <w:r w:rsidRPr="00BB189D">
        <w:rPr>
          <w:rFonts w:ascii="Times New Roman" w:eastAsia="Times New Roman" w:hAnsi="Times New Roman" w:cs="Times New Roman"/>
          <w:lang w:val="en-CA"/>
        </w:rPr>
        <w:t xml:space="preserve"> </w:t>
      </w:r>
      <w:r w:rsidRPr="00BB189D">
        <w:t>'</w:t>
      </w:r>
      <w:proofErr w:type="spellStart"/>
      <w:r w:rsidRPr="00BB189D">
        <w:rPr>
          <w:rFonts w:ascii="Courier New" w:eastAsia="Calibri" w:hAnsi="Courier New" w:cs="Courier New"/>
        </w:rPr>
        <w:t>cdsc</w:t>
      </w:r>
      <w:proofErr w:type="spellEnd"/>
      <w:r w:rsidRPr="00BB189D">
        <w:t xml:space="preserve">' </w:t>
      </w:r>
      <w:r w:rsidRPr="00BB189D">
        <w:rPr>
          <w:rFonts w:ascii="Cambria" w:eastAsia="Times New Roman" w:hAnsi="Cambria" w:cs="Times New Roman"/>
          <w:lang w:val="en-CA"/>
        </w:rPr>
        <w:t xml:space="preserve">from the text item to the image item. A text item shall be associated with multiple image items only when all the associated image items have the same size. </w:t>
      </w:r>
      <w:r w:rsidRPr="00BB189D">
        <w:rPr>
          <w:rFonts w:ascii="Cambria" w:eastAsia="Times New Roman" w:hAnsi="Cambria" w:cs="Times New Roman"/>
          <w:highlight w:val="yellow"/>
          <w:lang w:val="en-CA"/>
        </w:rPr>
        <w:t>[NOTE: As an alternate to the use of the text item may be used as an overlay to the image item. However, this aspect needs to be further discussed]</w:t>
      </w:r>
    </w:p>
    <w:p w14:paraId="21BC9E9C" w14:textId="77777777" w:rsidR="00BB189D" w:rsidRPr="00BB189D" w:rsidRDefault="00BB189D" w:rsidP="00BB189D">
      <w:pPr>
        <w:widowControl/>
        <w:autoSpaceDE/>
        <w:autoSpaceDN/>
        <w:jc w:val="both"/>
        <w:rPr>
          <w:rFonts w:ascii="Cambria" w:eastAsia="Times New Roman" w:hAnsi="Cambria" w:cs="Times New Roman"/>
          <w:lang w:val="en-CA"/>
        </w:rPr>
      </w:pPr>
    </w:p>
    <w:p w14:paraId="5C1D8469" w14:textId="77777777" w:rsidR="00BB189D" w:rsidRPr="00BB189D" w:rsidRDefault="00BB189D" w:rsidP="00BB189D">
      <w:pPr>
        <w:widowControl/>
        <w:autoSpaceDE/>
        <w:autoSpaceDN/>
        <w:jc w:val="both"/>
        <w:rPr>
          <w:rFonts w:ascii="Cambria" w:eastAsia="Times New Roman" w:hAnsi="Cambria" w:cs="Times New Roman"/>
          <w:lang w:val="en-CA"/>
        </w:rPr>
      </w:pPr>
      <w:r w:rsidRPr="00BB189D">
        <w:rPr>
          <w:rFonts w:ascii="Cambria" w:eastAsia="Times New Roman" w:hAnsi="Cambria" w:cs="Times New Roman"/>
          <w:lang w:val="en-CA"/>
        </w:rPr>
        <w:t>The text item may be associated with the font item using an item reference of type</w:t>
      </w:r>
      <w:r w:rsidRPr="00BB189D">
        <w:rPr>
          <w:rFonts w:ascii="Times New Roman" w:eastAsia="Times New Roman" w:hAnsi="Times New Roman" w:cs="Times New Roman"/>
          <w:lang w:val="en-CA"/>
        </w:rPr>
        <w:t xml:space="preserve"> </w:t>
      </w:r>
      <w:r w:rsidRPr="00BB189D">
        <w:t>'</w:t>
      </w:r>
      <w:r w:rsidRPr="00BB189D">
        <w:rPr>
          <w:rFonts w:ascii="Courier New" w:eastAsia="Calibri" w:hAnsi="Courier New" w:cs="Courier New"/>
        </w:rPr>
        <w:t>font</w:t>
      </w:r>
      <w:r w:rsidRPr="00BB189D">
        <w:t xml:space="preserve">' </w:t>
      </w:r>
      <w:r w:rsidRPr="00BB189D">
        <w:rPr>
          <w:rFonts w:ascii="Cambria" w:eastAsia="Times New Roman" w:hAnsi="Cambria" w:cs="Times New Roman"/>
          <w:lang w:val="en-CA"/>
        </w:rPr>
        <w:t>from the text item to the font item. The font item carries the fonts used for rendering the text item.</w:t>
      </w:r>
    </w:p>
    <w:p w14:paraId="736DA3C2" w14:textId="77777777" w:rsidR="00BB189D" w:rsidRPr="00BB189D" w:rsidRDefault="00BB189D" w:rsidP="00BB189D">
      <w:pPr>
        <w:widowControl/>
        <w:autoSpaceDE/>
        <w:autoSpaceDN/>
        <w:jc w:val="both"/>
        <w:rPr>
          <w:rFonts w:ascii="Cambria" w:eastAsia="Times New Roman" w:hAnsi="Cambria" w:cs="Times New Roman"/>
          <w:lang w:val="en-CA"/>
        </w:rPr>
      </w:pPr>
    </w:p>
    <w:p w14:paraId="50302DBB" w14:textId="77777777" w:rsidR="00BB189D" w:rsidRPr="00BB189D" w:rsidRDefault="00BB189D" w:rsidP="00BB189D">
      <w:pPr>
        <w:widowControl/>
        <w:autoSpaceDE/>
        <w:autoSpaceDN/>
        <w:jc w:val="both"/>
        <w:rPr>
          <w:rFonts w:ascii="Cambria" w:eastAsia="MS Mincho" w:hAnsi="Cambria" w:cs="Times New Roman"/>
          <w:szCs w:val="20"/>
          <w:lang w:val="en-GB" w:eastAsia="ja-JP"/>
        </w:rPr>
      </w:pPr>
      <w:r w:rsidRPr="00BB189D">
        <w:rPr>
          <w:rFonts w:ascii="Cambria" w:eastAsia="Times New Roman" w:hAnsi="Cambria" w:cs="Times New Roman"/>
          <w:lang w:val="en-CA"/>
        </w:rPr>
        <w:t xml:space="preserve">The text item is associated with the </w:t>
      </w:r>
      <w:proofErr w:type="spellStart"/>
      <w:r w:rsidRPr="00BB189D">
        <w:rPr>
          <w:rFonts w:ascii="Courier New" w:eastAsia="MS Mincho" w:hAnsi="Courier New" w:cs="Times New Roman"/>
          <w:szCs w:val="20"/>
          <w:lang w:val="en-GB" w:eastAsia="ja-JP"/>
        </w:rPr>
        <w:t>ImageSpatialExtentsProperty</w:t>
      </w:r>
      <w:proofErr w:type="spellEnd"/>
      <w:r w:rsidRPr="00BB189D">
        <w:rPr>
          <w:rFonts w:ascii="Cambria" w:eastAsia="MS Mincho" w:hAnsi="Cambria" w:cs="Times New Roman"/>
          <w:szCs w:val="20"/>
          <w:lang w:val="en-GB" w:eastAsia="ja-JP"/>
        </w:rPr>
        <w:t xml:space="preserve"> which documents the visually rendered width and height of the data which is output from the text item.</w:t>
      </w:r>
    </w:p>
    <w:p w14:paraId="63573A45" w14:textId="77777777" w:rsidR="00BB189D" w:rsidRPr="00BB189D" w:rsidRDefault="00BB189D" w:rsidP="00BB189D">
      <w:pPr>
        <w:widowControl/>
        <w:autoSpaceDE/>
        <w:autoSpaceDN/>
        <w:jc w:val="both"/>
        <w:rPr>
          <w:rFonts w:ascii="Cambria" w:eastAsia="MS Mincho" w:hAnsi="Cambria" w:cs="Times New Roman"/>
          <w:szCs w:val="20"/>
          <w:lang w:val="en-GB" w:eastAsia="ja-JP"/>
        </w:rPr>
      </w:pPr>
    </w:p>
    <w:p w14:paraId="24635304" w14:textId="77777777" w:rsidR="00BB189D" w:rsidRPr="00BB189D" w:rsidRDefault="00BB189D" w:rsidP="00BB189D">
      <w:pPr>
        <w:widowControl/>
        <w:autoSpaceDE/>
        <w:autoSpaceDN/>
        <w:jc w:val="both"/>
        <w:rPr>
          <w:rFonts w:ascii="Cambria" w:eastAsia="MS Mincho" w:hAnsi="Cambria" w:cs="Times New Roman"/>
          <w:szCs w:val="20"/>
          <w:lang w:val="en-GB" w:eastAsia="ja-JP"/>
        </w:rPr>
      </w:pPr>
      <w:r w:rsidRPr="00BB189D">
        <w:rPr>
          <w:rFonts w:ascii="Cambria" w:eastAsia="Times New Roman" w:hAnsi="Cambria" w:cs="Times New Roman"/>
          <w:lang w:val="en-CA"/>
        </w:rPr>
        <w:t xml:space="preserve">The text item is associated with the </w:t>
      </w:r>
      <w:proofErr w:type="spellStart"/>
      <w:r w:rsidRPr="00BB189D">
        <w:rPr>
          <w:rFonts w:ascii="Courier New" w:hAnsi="Courier New"/>
          <w:lang w:val="en-GB"/>
        </w:rPr>
        <w:t>TextLayoutProperty</w:t>
      </w:r>
      <w:proofErr w:type="spellEnd"/>
      <w:r w:rsidRPr="00BB189D">
        <w:rPr>
          <w:rFonts w:ascii="Cambria" w:eastAsia="MS Mincho" w:hAnsi="Cambria" w:cs="Times New Roman"/>
          <w:lang w:val="en-GB" w:eastAsia="ja-JP"/>
        </w:rPr>
        <w:t xml:space="preserve"> </w:t>
      </w:r>
      <w:r w:rsidRPr="00BB189D">
        <w:rPr>
          <w:rFonts w:ascii="Cambria" w:eastAsia="MS Mincho" w:hAnsi="Cambria" w:cs="Times New Roman"/>
          <w:szCs w:val="20"/>
          <w:lang w:val="en-GB" w:eastAsia="ja-JP"/>
        </w:rPr>
        <w:t>which documents the visually rendered size, position and language of the data which is output from the text item.</w:t>
      </w:r>
    </w:p>
    <w:p w14:paraId="11749427" w14:textId="77777777" w:rsidR="00BB189D" w:rsidRPr="00BB189D" w:rsidRDefault="00BB189D" w:rsidP="00BB189D">
      <w:pPr>
        <w:widowControl/>
        <w:autoSpaceDE/>
        <w:autoSpaceDN/>
        <w:jc w:val="both"/>
        <w:rPr>
          <w:rFonts w:ascii="Cambria" w:eastAsia="MS Mincho" w:hAnsi="Cambria" w:cs="Times New Roman"/>
          <w:szCs w:val="20"/>
          <w:lang w:val="en-GB" w:eastAsia="ja-JP"/>
        </w:rPr>
      </w:pPr>
    </w:p>
    <w:p w14:paraId="40644B86" w14:textId="77777777" w:rsidR="00BB189D" w:rsidRPr="00BB189D" w:rsidRDefault="00BB189D" w:rsidP="00BB189D">
      <w:pPr>
        <w:widowControl/>
        <w:autoSpaceDE/>
        <w:autoSpaceDN/>
        <w:jc w:val="both"/>
        <w:rPr>
          <w:rFonts w:ascii="Times New Roman" w:eastAsia="Times New Roman" w:hAnsi="Times New Roman" w:cs="Times New Roman"/>
          <w:lang w:val="en-CA"/>
        </w:rPr>
      </w:pPr>
      <w:r w:rsidRPr="00BB189D">
        <w:rPr>
          <w:rFonts w:ascii="Cambria" w:eastAsia="MS Mincho" w:hAnsi="Cambria" w:cs="Times New Roman"/>
          <w:szCs w:val="20"/>
          <w:lang w:val="en-GB" w:eastAsia="ja-JP"/>
        </w:rPr>
        <w:t xml:space="preserve">When a text item is not associated with any item or </w:t>
      </w:r>
      <w:r w:rsidRPr="00BB189D">
        <w:rPr>
          <w:rFonts w:ascii="Cambria" w:eastAsia="MS Mincho" w:hAnsi="Cambria" w:cs="Times New Roman"/>
          <w:szCs w:val="20"/>
          <w:lang w:eastAsia="ja-JP"/>
        </w:rPr>
        <w:t xml:space="preserve">item property which documents </w:t>
      </w:r>
      <w:r w:rsidRPr="00BB189D">
        <w:rPr>
          <w:rFonts w:ascii="Times New Roman" w:eastAsia="Times New Roman" w:hAnsi="Times New Roman" w:cs="Times New Roman"/>
          <w:lang w:val="en-CA"/>
        </w:rPr>
        <w:t xml:space="preserve">possibly size, position, direction, language, font and styling for visual rendering, then, the data in the text item should contain the textual data together with possibly size, position, direction, language, font and styling for visual rendering of the text item and is called the </w:t>
      </w:r>
      <w:proofErr w:type="spellStart"/>
      <w:r w:rsidRPr="00BB189D">
        <w:rPr>
          <w:rFonts w:ascii="Times New Roman" w:eastAsia="Times New Roman" w:hAnsi="Times New Roman" w:cs="Times New Roman"/>
          <w:lang w:val="en-CA"/>
        </w:rPr>
        <w:t>renderable</w:t>
      </w:r>
      <w:proofErr w:type="spellEnd"/>
      <w:r w:rsidRPr="00BB189D">
        <w:rPr>
          <w:rFonts w:ascii="Times New Roman" w:eastAsia="Times New Roman" w:hAnsi="Times New Roman" w:cs="Times New Roman"/>
          <w:lang w:val="en-CA"/>
        </w:rPr>
        <w:t xml:space="preserve"> text item.</w:t>
      </w:r>
    </w:p>
    <w:p w14:paraId="62B225B9" w14:textId="77777777" w:rsidR="00BB189D" w:rsidRPr="00BB189D" w:rsidRDefault="00BB189D" w:rsidP="00BB189D">
      <w:pPr>
        <w:widowControl/>
        <w:autoSpaceDE/>
        <w:autoSpaceDN/>
        <w:jc w:val="both"/>
        <w:rPr>
          <w:rFonts w:ascii="Times New Roman" w:eastAsia="Times New Roman" w:hAnsi="Times New Roman" w:cs="Times New Roman"/>
          <w:lang w:val="en-CA"/>
        </w:rPr>
      </w:pPr>
    </w:p>
    <w:p w14:paraId="675E2670" w14:textId="77777777" w:rsidR="00BB189D" w:rsidRPr="00BB189D" w:rsidRDefault="00BB189D" w:rsidP="00BB189D">
      <w:pPr>
        <w:widowControl/>
        <w:autoSpaceDE/>
        <w:autoSpaceDN/>
        <w:jc w:val="both"/>
        <w:rPr>
          <w:rFonts w:ascii="Times New Roman" w:eastAsia="Times New Roman" w:hAnsi="Times New Roman" w:cs="Times New Roman"/>
          <w:lang w:val="en-CA"/>
        </w:rPr>
      </w:pPr>
      <w:r w:rsidRPr="00BB189D">
        <w:rPr>
          <w:rFonts w:ascii="Cambria" w:eastAsia="Times New Roman" w:hAnsi="Cambria" w:cs="Times New Roman"/>
          <w:lang w:val="en-CA"/>
        </w:rPr>
        <w:t xml:space="preserve">The </w:t>
      </w:r>
      <w:proofErr w:type="spellStart"/>
      <w:r w:rsidRPr="00BB189D">
        <w:rPr>
          <w:rFonts w:ascii="Cambria" w:eastAsia="Times New Roman" w:hAnsi="Cambria" w:cs="Times New Roman"/>
          <w:lang w:val="en-CA"/>
        </w:rPr>
        <w:t>renderable</w:t>
      </w:r>
      <w:proofErr w:type="spellEnd"/>
      <w:r w:rsidRPr="00BB189D">
        <w:rPr>
          <w:rFonts w:ascii="Cambria" w:eastAsia="Times New Roman" w:hAnsi="Cambria" w:cs="Times New Roman"/>
          <w:lang w:val="en-CA"/>
        </w:rPr>
        <w:t xml:space="preserve"> text data may be further encoded with either </w:t>
      </w:r>
      <w:proofErr w:type="spellStart"/>
      <w:r w:rsidRPr="00BB189D">
        <w:rPr>
          <w:rFonts w:ascii="Cambria" w:eastAsia="Times New Roman" w:hAnsi="Cambria" w:cs="Times New Roman"/>
          <w:lang w:val="en-CA"/>
        </w:rPr>
        <w:t>gzip</w:t>
      </w:r>
      <w:proofErr w:type="spellEnd"/>
      <w:r w:rsidRPr="00BB189D">
        <w:rPr>
          <w:rFonts w:ascii="Cambria" w:eastAsia="Times New Roman" w:hAnsi="Cambria" w:cs="Times New Roman"/>
          <w:lang w:val="en-CA"/>
        </w:rPr>
        <w:t xml:space="preserve"> or deflate or any other </w:t>
      </w:r>
      <w:proofErr w:type="spellStart"/>
      <w:r w:rsidRPr="00BB189D">
        <w:rPr>
          <w:rFonts w:ascii="Cambria" w:eastAsia="Times New Roman" w:hAnsi="Cambria" w:cs="Times New Roman"/>
          <w:lang w:val="en-CA"/>
        </w:rPr>
        <w:t>alogithm</w:t>
      </w:r>
      <w:proofErr w:type="spellEnd"/>
      <w:r w:rsidRPr="00BB189D">
        <w:rPr>
          <w:rFonts w:ascii="Cambria" w:eastAsia="Times New Roman" w:hAnsi="Cambria" w:cs="Times New Roman"/>
          <w:lang w:val="en-CA"/>
        </w:rPr>
        <w:t xml:space="preserve"> defined for content-encoding of Http/1.1. The encoding of </w:t>
      </w:r>
      <w:proofErr w:type="spellStart"/>
      <w:r w:rsidRPr="00BB189D">
        <w:rPr>
          <w:rFonts w:ascii="Cambria" w:eastAsia="Times New Roman" w:hAnsi="Cambria" w:cs="Times New Roman"/>
          <w:lang w:val="en-CA"/>
        </w:rPr>
        <w:t>renderable</w:t>
      </w:r>
      <w:proofErr w:type="spellEnd"/>
      <w:r w:rsidRPr="00BB189D">
        <w:rPr>
          <w:rFonts w:ascii="Cambria" w:eastAsia="Times New Roman" w:hAnsi="Cambria" w:cs="Times New Roman"/>
          <w:lang w:val="en-CA"/>
        </w:rPr>
        <w:t xml:space="preserve"> text data shall be defined by the</w:t>
      </w:r>
      <w:r w:rsidRPr="00BB189D">
        <w:rPr>
          <w:rFonts w:ascii="Times New Roman" w:eastAsia="Times New Roman" w:hAnsi="Times New Roman" w:cs="Times New Roman"/>
          <w:lang w:val="en-CA"/>
        </w:rPr>
        <w:t xml:space="preserve"> </w:t>
      </w:r>
      <w:proofErr w:type="spellStart"/>
      <w:r w:rsidRPr="00BB189D">
        <w:rPr>
          <w:rFonts w:ascii="Courier New" w:eastAsia="Calibri" w:hAnsi="Courier New" w:cs="Courier New"/>
        </w:rPr>
        <w:t>content_encoding</w:t>
      </w:r>
      <w:proofErr w:type="spellEnd"/>
      <w:r w:rsidRPr="00BB189D">
        <w:rPr>
          <w:rFonts w:ascii="Times New Roman" w:eastAsia="Times New Roman" w:hAnsi="Times New Roman" w:cs="Times New Roman"/>
          <w:lang w:val="en-CA"/>
        </w:rPr>
        <w:t xml:space="preserve"> </w:t>
      </w:r>
      <w:r w:rsidRPr="00BB189D">
        <w:rPr>
          <w:rFonts w:ascii="Cambria" w:eastAsia="Times New Roman" w:hAnsi="Cambria" w:cs="Times New Roman"/>
          <w:lang w:val="en-CA"/>
        </w:rPr>
        <w:t>parameter in</w:t>
      </w:r>
      <w:r w:rsidRPr="00BB189D">
        <w:rPr>
          <w:rFonts w:ascii="Times New Roman" w:eastAsia="Times New Roman" w:hAnsi="Times New Roman" w:cs="Times New Roman"/>
          <w:lang w:val="en-CA"/>
        </w:rPr>
        <w:t xml:space="preserve"> </w:t>
      </w:r>
      <w:proofErr w:type="spellStart"/>
      <w:r w:rsidRPr="00BB189D">
        <w:rPr>
          <w:rFonts w:ascii="Courier New" w:eastAsia="Calibri" w:hAnsi="Courier New" w:cs="Courier New"/>
        </w:rPr>
        <w:t>ItemInfoEntry</w:t>
      </w:r>
      <w:proofErr w:type="spellEnd"/>
      <w:r w:rsidRPr="00BB189D">
        <w:rPr>
          <w:rFonts w:ascii="Times New Roman" w:eastAsia="Times New Roman" w:hAnsi="Times New Roman" w:cs="Times New Roman"/>
          <w:lang w:val="en-CA"/>
        </w:rPr>
        <w:t xml:space="preserve"> </w:t>
      </w:r>
      <w:r w:rsidRPr="00BB189D">
        <w:rPr>
          <w:rFonts w:ascii="Cambria" w:eastAsia="Times New Roman" w:hAnsi="Cambria" w:cs="Times New Roman"/>
          <w:lang w:val="en-CA"/>
        </w:rPr>
        <w:t>of t</w:t>
      </w:r>
      <w:r w:rsidRPr="00BB189D">
        <w:rPr>
          <w:rFonts w:ascii="Times New Roman" w:eastAsia="Times New Roman" w:hAnsi="Times New Roman" w:cs="Times New Roman"/>
          <w:lang w:val="en-CA"/>
        </w:rPr>
        <w:t xml:space="preserve">he </w:t>
      </w:r>
      <w:proofErr w:type="spellStart"/>
      <w:r w:rsidRPr="00BB189D">
        <w:rPr>
          <w:rFonts w:ascii="Courier New" w:eastAsia="Calibri" w:hAnsi="Courier New" w:cs="Courier New"/>
        </w:rPr>
        <w:t>ItemInfoBox</w:t>
      </w:r>
      <w:proofErr w:type="spellEnd"/>
      <w:r w:rsidRPr="00BB189D">
        <w:rPr>
          <w:rFonts w:ascii="Courier New" w:eastAsia="Calibri" w:hAnsi="Courier New" w:cs="Courier New"/>
        </w:rPr>
        <w:t xml:space="preserve"> </w:t>
      </w:r>
      <w:r w:rsidRPr="00BB189D">
        <w:rPr>
          <w:rFonts w:ascii="Cambria" w:eastAsia="Times New Roman" w:hAnsi="Cambria" w:cs="Times New Roman"/>
          <w:lang w:val="en-CA"/>
        </w:rPr>
        <w:t>for the mime type text item.</w:t>
      </w:r>
    </w:p>
    <w:p w14:paraId="21F576AC" w14:textId="77777777" w:rsidR="00BB189D" w:rsidRPr="00BB189D" w:rsidRDefault="00BB189D" w:rsidP="00BB189D">
      <w:pPr>
        <w:widowControl/>
        <w:autoSpaceDE/>
        <w:autoSpaceDN/>
        <w:jc w:val="both"/>
        <w:rPr>
          <w:rFonts w:ascii="Times New Roman" w:eastAsia="Times New Roman" w:hAnsi="Times New Roman" w:cs="Times New Roman"/>
          <w:lang w:val="en-CA"/>
        </w:rPr>
      </w:pPr>
    </w:p>
    <w:p w14:paraId="60D6721C" w14:textId="77777777" w:rsidR="00BB189D" w:rsidRPr="00BB189D" w:rsidRDefault="00BB189D" w:rsidP="00BB189D">
      <w:pPr>
        <w:widowControl/>
        <w:autoSpaceDE/>
        <w:autoSpaceDN/>
        <w:jc w:val="both"/>
        <w:rPr>
          <w:rFonts w:ascii="Times New Roman" w:eastAsia="Times New Roman" w:hAnsi="Times New Roman" w:cs="Times New Roman"/>
          <w:lang w:val="en-CA"/>
        </w:rPr>
      </w:pPr>
      <w:r w:rsidRPr="00BB189D">
        <w:rPr>
          <w:rFonts w:ascii="Cambria" w:eastAsia="Times New Roman" w:hAnsi="Cambria" w:cs="Times New Roman"/>
          <w:lang w:val="en-CA"/>
        </w:rPr>
        <w:t xml:space="preserve">If the </w:t>
      </w:r>
      <w:proofErr w:type="spellStart"/>
      <w:r w:rsidRPr="00BB189D">
        <w:rPr>
          <w:rFonts w:ascii="Cambria" w:eastAsia="Times New Roman" w:hAnsi="Cambria" w:cs="Times New Roman"/>
          <w:lang w:val="en-CA"/>
        </w:rPr>
        <w:t>renderable</w:t>
      </w:r>
      <w:proofErr w:type="spellEnd"/>
      <w:r w:rsidRPr="00BB189D">
        <w:rPr>
          <w:rFonts w:ascii="Cambria" w:eastAsia="Times New Roman" w:hAnsi="Cambria" w:cs="Times New Roman"/>
          <w:lang w:val="en-CA"/>
        </w:rPr>
        <w:t xml:space="preserve"> text data is encoded with any of the </w:t>
      </w:r>
      <w:proofErr w:type="spellStart"/>
      <w:r w:rsidRPr="00BB189D">
        <w:rPr>
          <w:rFonts w:ascii="Cambria" w:eastAsia="Times New Roman" w:hAnsi="Cambria" w:cs="Times New Roman"/>
          <w:lang w:val="en-CA"/>
        </w:rPr>
        <w:t>alogithm</w:t>
      </w:r>
      <w:proofErr w:type="spellEnd"/>
      <w:r w:rsidRPr="00BB189D">
        <w:rPr>
          <w:rFonts w:ascii="Cambria" w:eastAsia="Times New Roman" w:hAnsi="Cambria" w:cs="Times New Roman"/>
          <w:lang w:val="en-CA"/>
        </w:rPr>
        <w:t xml:space="preserve"> defined for content-encoding of Http/1.1, the data needs to be decoded before interpreting it as the mime type text item identified by </w:t>
      </w:r>
      <w:proofErr w:type="gramStart"/>
      <w:r w:rsidRPr="00BB189D">
        <w:rPr>
          <w:rFonts w:ascii="Cambria" w:eastAsia="Times New Roman" w:hAnsi="Cambria" w:cs="Times New Roman"/>
          <w:lang w:val="en-CA"/>
        </w:rPr>
        <w:t xml:space="preserve">the  </w:t>
      </w:r>
      <w:proofErr w:type="spellStart"/>
      <w:r w:rsidRPr="00BB189D">
        <w:rPr>
          <w:rFonts w:ascii="Courier New" w:eastAsia="Calibri" w:hAnsi="Courier New" w:cs="Courier New"/>
        </w:rPr>
        <w:t>content</w:t>
      </w:r>
      <w:proofErr w:type="gramEnd"/>
      <w:r w:rsidRPr="00BB189D">
        <w:rPr>
          <w:rFonts w:ascii="Courier New" w:eastAsia="Calibri" w:hAnsi="Courier New" w:cs="Courier New"/>
        </w:rPr>
        <w:t>_type</w:t>
      </w:r>
      <w:proofErr w:type="spellEnd"/>
      <w:r w:rsidRPr="00BB189D">
        <w:rPr>
          <w:rFonts w:ascii="Times New Roman" w:eastAsia="Times New Roman" w:hAnsi="Times New Roman" w:cs="Times New Roman"/>
          <w:lang w:val="en-CA"/>
        </w:rPr>
        <w:t xml:space="preserve"> </w:t>
      </w:r>
      <w:r w:rsidRPr="00BB189D">
        <w:rPr>
          <w:rFonts w:asciiTheme="majorHAnsi" w:eastAsia="Times New Roman" w:hAnsiTheme="majorHAnsi" w:cs="Times New Roman"/>
          <w:lang w:val="en-CA"/>
        </w:rPr>
        <w:t>in</w:t>
      </w:r>
      <w:r w:rsidRPr="00BB189D">
        <w:rPr>
          <w:rFonts w:ascii="Times New Roman" w:eastAsia="Times New Roman" w:hAnsi="Times New Roman" w:cs="Times New Roman"/>
          <w:lang w:val="en-CA"/>
        </w:rPr>
        <w:t xml:space="preserve"> </w:t>
      </w:r>
      <w:proofErr w:type="spellStart"/>
      <w:r w:rsidRPr="00BB189D">
        <w:rPr>
          <w:rFonts w:ascii="Courier New" w:eastAsia="Calibri" w:hAnsi="Courier New" w:cs="Courier New"/>
        </w:rPr>
        <w:t>ItemInfoEntry</w:t>
      </w:r>
      <w:proofErr w:type="spellEnd"/>
      <w:r w:rsidRPr="00BB189D">
        <w:rPr>
          <w:rFonts w:ascii="Times New Roman" w:eastAsia="Times New Roman" w:hAnsi="Times New Roman" w:cs="Times New Roman"/>
          <w:lang w:val="en-CA"/>
        </w:rPr>
        <w:t xml:space="preserve"> </w:t>
      </w:r>
      <w:r w:rsidRPr="00BB189D">
        <w:rPr>
          <w:rFonts w:ascii="Cambria" w:eastAsia="Times New Roman" w:hAnsi="Cambria" w:cs="Times New Roman"/>
          <w:lang w:val="en-CA"/>
        </w:rPr>
        <w:t>of the</w:t>
      </w:r>
      <w:r w:rsidRPr="00BB189D">
        <w:rPr>
          <w:rFonts w:asciiTheme="majorHAnsi" w:eastAsia="Times New Roman" w:hAnsiTheme="majorHAnsi" w:cs="Times New Roman"/>
          <w:lang w:val="en-CA"/>
        </w:rPr>
        <w:t xml:space="preserve"> </w:t>
      </w:r>
      <w:proofErr w:type="spellStart"/>
      <w:r w:rsidRPr="00BB189D">
        <w:rPr>
          <w:rFonts w:ascii="Courier New" w:eastAsia="Calibri" w:hAnsi="Courier New" w:cs="Courier New"/>
        </w:rPr>
        <w:t>ItemInfoBox</w:t>
      </w:r>
      <w:proofErr w:type="spellEnd"/>
      <w:r w:rsidRPr="00BB189D">
        <w:rPr>
          <w:rFonts w:ascii="Times New Roman" w:eastAsia="Times New Roman" w:hAnsi="Times New Roman" w:cs="Times New Roman"/>
          <w:lang w:val="en-CA"/>
        </w:rPr>
        <w:t>.</w:t>
      </w:r>
    </w:p>
    <w:p w14:paraId="1DE47CE8" w14:textId="77777777" w:rsidR="00BB189D" w:rsidRPr="00BB189D" w:rsidRDefault="00BB189D" w:rsidP="00BB189D">
      <w:pPr>
        <w:widowControl/>
        <w:autoSpaceDE/>
        <w:autoSpaceDN/>
        <w:jc w:val="both"/>
        <w:rPr>
          <w:rFonts w:ascii="Times New Roman" w:eastAsia="Times New Roman" w:hAnsi="Times New Roman" w:cs="Times New Roman"/>
          <w:lang w:val="en-CA"/>
        </w:rPr>
      </w:pPr>
    </w:p>
    <w:p w14:paraId="619896DD" w14:textId="77777777" w:rsidR="00BB189D" w:rsidRPr="00BB189D" w:rsidRDefault="00BB189D" w:rsidP="00BB189D">
      <w:pPr>
        <w:widowControl/>
        <w:autoSpaceDE/>
        <w:autoSpaceDN/>
        <w:jc w:val="both"/>
        <w:rPr>
          <w:rFonts w:ascii="Times New Roman" w:eastAsia="Times New Roman" w:hAnsi="Times New Roman" w:cs="Times New Roman"/>
          <w:lang w:val="en-CA"/>
        </w:rPr>
      </w:pPr>
      <w:r w:rsidRPr="00BB189D">
        <w:rPr>
          <w:rFonts w:ascii="Times New Roman" w:eastAsia="Times New Roman" w:hAnsi="Times New Roman" w:cs="Times New Roman"/>
          <w:lang w:val="en-CA"/>
        </w:rPr>
        <w:t xml:space="preserve">If the </w:t>
      </w:r>
      <w:proofErr w:type="spellStart"/>
      <w:r w:rsidRPr="00BB189D">
        <w:rPr>
          <w:rFonts w:ascii="Courier New" w:eastAsia="Calibri" w:hAnsi="Courier New" w:cs="Courier New"/>
        </w:rPr>
        <w:t>content_encoding</w:t>
      </w:r>
      <w:proofErr w:type="spellEnd"/>
      <w:r w:rsidRPr="00BB189D">
        <w:rPr>
          <w:rFonts w:ascii="Times New Roman" w:eastAsia="Times New Roman" w:hAnsi="Times New Roman" w:cs="Times New Roman"/>
          <w:lang w:val="en-CA"/>
        </w:rPr>
        <w:t xml:space="preserve"> parameter in </w:t>
      </w:r>
      <w:proofErr w:type="spellStart"/>
      <w:r w:rsidRPr="00BB189D">
        <w:rPr>
          <w:rFonts w:ascii="Courier New" w:eastAsia="Calibri" w:hAnsi="Courier New" w:cs="Courier New"/>
        </w:rPr>
        <w:t>ItemInfoEntry</w:t>
      </w:r>
      <w:proofErr w:type="spellEnd"/>
      <w:r w:rsidRPr="00BB189D">
        <w:rPr>
          <w:rFonts w:ascii="Times New Roman" w:eastAsia="Times New Roman" w:hAnsi="Times New Roman" w:cs="Times New Roman"/>
          <w:lang w:val="en-CA"/>
        </w:rPr>
        <w:t xml:space="preserve"> of the</w:t>
      </w:r>
      <w:r w:rsidRPr="00BB189D">
        <w:rPr>
          <w:rFonts w:ascii="Courier New" w:eastAsia="Calibri" w:hAnsi="Courier New" w:cs="Courier New"/>
        </w:rPr>
        <w:t xml:space="preserve"> </w:t>
      </w:r>
      <w:proofErr w:type="spellStart"/>
      <w:r w:rsidRPr="00BB189D">
        <w:rPr>
          <w:rFonts w:ascii="Courier New" w:eastAsia="Calibri" w:hAnsi="Courier New" w:cs="Courier New"/>
        </w:rPr>
        <w:t>ItemInfoBox</w:t>
      </w:r>
      <w:proofErr w:type="spellEnd"/>
      <w:r w:rsidRPr="00BB189D">
        <w:rPr>
          <w:rFonts w:ascii="Times New Roman" w:eastAsia="Times New Roman" w:hAnsi="Times New Roman" w:cs="Times New Roman"/>
          <w:lang w:val="en-CA"/>
        </w:rPr>
        <w:t xml:space="preserve"> has an empty string, then no content encoding is applied on the </w:t>
      </w:r>
      <w:proofErr w:type="spellStart"/>
      <w:r w:rsidRPr="00BB189D">
        <w:rPr>
          <w:rFonts w:ascii="Times New Roman" w:eastAsia="Times New Roman" w:hAnsi="Times New Roman" w:cs="Times New Roman"/>
          <w:lang w:val="en-CA"/>
        </w:rPr>
        <w:t>renderable</w:t>
      </w:r>
      <w:proofErr w:type="spellEnd"/>
      <w:r w:rsidRPr="00BB189D">
        <w:rPr>
          <w:rFonts w:ascii="Times New Roman" w:eastAsia="Times New Roman" w:hAnsi="Times New Roman" w:cs="Times New Roman"/>
          <w:lang w:val="en-CA"/>
        </w:rPr>
        <w:t xml:space="preserve"> text data.</w:t>
      </w:r>
    </w:p>
    <w:p w14:paraId="35E07A2C" w14:textId="77777777" w:rsidR="00BB189D" w:rsidRPr="00BB189D" w:rsidRDefault="00BB189D" w:rsidP="00BB189D">
      <w:pPr>
        <w:widowControl/>
        <w:autoSpaceDE/>
        <w:autoSpaceDN/>
        <w:jc w:val="both"/>
        <w:rPr>
          <w:rFonts w:ascii="Times New Roman" w:eastAsia="Times New Roman" w:hAnsi="Times New Roman" w:cs="Times New Roman"/>
          <w:lang w:val="en-CA"/>
        </w:rPr>
      </w:pPr>
    </w:p>
    <w:p w14:paraId="7FBBB44F" w14:textId="77777777" w:rsidR="00BB189D" w:rsidRPr="00BB189D" w:rsidRDefault="00BB189D" w:rsidP="00BB189D">
      <w:pPr>
        <w:rPr>
          <w:rFonts w:asciiTheme="majorHAnsi" w:eastAsia="Times New Roman" w:hAnsiTheme="majorHAnsi" w:cs="Times New Roman"/>
          <w:lang w:val="en-CA"/>
        </w:rPr>
      </w:pPr>
      <w:r w:rsidRPr="00BB189D">
        <w:rPr>
          <w:rFonts w:asciiTheme="majorHAnsi" w:eastAsia="Times New Roman" w:hAnsiTheme="majorHAnsi" w:cs="Times New Roman"/>
          <w:lang w:val="en-CA"/>
        </w:rPr>
        <w:t xml:space="preserve">The mime type item of </w:t>
      </w:r>
      <w:proofErr w:type="spellStart"/>
      <w:r w:rsidRPr="00BB189D">
        <w:rPr>
          <w:rFonts w:asciiTheme="majorHAnsi" w:eastAsia="Times New Roman" w:hAnsiTheme="majorHAnsi" w:cs="Times New Roman"/>
          <w:lang w:val="en-CA"/>
        </w:rPr>
        <w:t>renderable</w:t>
      </w:r>
      <w:proofErr w:type="spellEnd"/>
      <w:r w:rsidRPr="00BB189D">
        <w:rPr>
          <w:rFonts w:asciiTheme="majorHAnsi" w:eastAsia="Times New Roman" w:hAnsiTheme="majorHAnsi" w:cs="Times New Roman"/>
          <w:lang w:val="en-CA"/>
        </w:rPr>
        <w:t xml:space="preserve"> text only carries the text data required for rendering, however it does not provide any information on the display/layout conditions, for example the position, size and direction of the </w:t>
      </w:r>
      <w:proofErr w:type="spellStart"/>
      <w:r w:rsidRPr="00BB189D">
        <w:rPr>
          <w:rFonts w:asciiTheme="majorHAnsi" w:eastAsia="Times New Roman" w:hAnsiTheme="majorHAnsi" w:cs="Times New Roman"/>
          <w:lang w:val="en-CA"/>
        </w:rPr>
        <w:t>renderable</w:t>
      </w:r>
      <w:proofErr w:type="spellEnd"/>
      <w:r w:rsidRPr="00BB189D">
        <w:rPr>
          <w:rFonts w:asciiTheme="majorHAnsi" w:eastAsia="Times New Roman" w:hAnsiTheme="majorHAnsi" w:cs="Times New Roman"/>
          <w:lang w:val="en-CA"/>
        </w:rPr>
        <w:t xml:space="preserve"> text. </w:t>
      </w:r>
      <w:proofErr w:type="gramStart"/>
      <w:r w:rsidRPr="00BB189D">
        <w:rPr>
          <w:rFonts w:asciiTheme="majorHAnsi" w:eastAsia="Times New Roman" w:hAnsiTheme="majorHAnsi" w:cs="Times New Roman"/>
          <w:lang w:val="en-CA"/>
        </w:rPr>
        <w:t>Hence</w:t>
      </w:r>
      <w:proofErr w:type="gramEnd"/>
      <w:r w:rsidRPr="00BB189D">
        <w:rPr>
          <w:rFonts w:asciiTheme="majorHAnsi" w:eastAsia="Times New Roman" w:hAnsiTheme="majorHAnsi" w:cs="Times New Roman"/>
          <w:lang w:val="en-CA"/>
        </w:rPr>
        <w:t xml:space="preserve"> we propose a item property for the mime type text item which carries the information on the display/layout conditions.</w:t>
      </w:r>
    </w:p>
    <w:p w14:paraId="5F014218" w14:textId="77777777" w:rsidR="00BB189D" w:rsidRPr="00BB189D" w:rsidRDefault="00BB189D" w:rsidP="00BB189D">
      <w:pPr>
        <w:rPr>
          <w:rFonts w:asciiTheme="majorHAnsi" w:eastAsia="Times New Roman" w:hAnsiTheme="majorHAnsi" w:cs="Times New Roman"/>
          <w:lang w:val="en-CA"/>
        </w:rPr>
      </w:pPr>
    </w:p>
    <w:p w14:paraId="4E517540" w14:textId="77777777" w:rsidR="00BB189D" w:rsidRPr="00BB189D" w:rsidRDefault="00BB189D" w:rsidP="00BB189D">
      <w:pPr>
        <w:rPr>
          <w:rFonts w:asciiTheme="majorHAnsi" w:eastAsia="Times New Roman" w:hAnsiTheme="majorHAnsi" w:cs="Times New Roman"/>
          <w:highlight w:val="yellow"/>
          <w:lang w:val="en-CA"/>
        </w:rPr>
      </w:pPr>
      <w:r w:rsidRPr="00BB189D">
        <w:rPr>
          <w:rFonts w:asciiTheme="majorHAnsi" w:eastAsia="Times New Roman" w:hAnsiTheme="majorHAnsi" w:cs="Times New Roman"/>
          <w:highlight w:val="yellow"/>
          <w:lang w:val="en-CA"/>
        </w:rPr>
        <w:t xml:space="preserve">[NOTE: As an alternate to the use of text layout property, the following approach may be used The </w:t>
      </w:r>
      <w:proofErr w:type="spellStart"/>
      <w:r w:rsidRPr="00BB189D">
        <w:rPr>
          <w:rFonts w:ascii="Courier New" w:eastAsia="MS Mincho" w:hAnsi="Courier New" w:cs="Times New Roman"/>
          <w:szCs w:val="20"/>
          <w:highlight w:val="yellow"/>
          <w:lang w:val="en-GB" w:eastAsia="ja-JP"/>
        </w:rPr>
        <w:t>ImageSpatialExtentsProperty</w:t>
      </w:r>
      <w:proofErr w:type="spellEnd"/>
      <w:r w:rsidRPr="00BB189D">
        <w:rPr>
          <w:rFonts w:ascii="Cambria" w:eastAsia="MS Mincho" w:hAnsi="Cambria" w:cs="Times New Roman"/>
          <w:szCs w:val="20"/>
          <w:highlight w:val="yellow"/>
          <w:lang w:val="en-GB" w:eastAsia="ja-JP"/>
        </w:rPr>
        <w:t xml:space="preserve"> to document the </w:t>
      </w:r>
      <w:r w:rsidRPr="00BB189D">
        <w:rPr>
          <w:rFonts w:asciiTheme="majorHAnsi" w:eastAsia="Times New Roman" w:hAnsiTheme="majorHAnsi" w:cs="Times New Roman"/>
          <w:highlight w:val="yellow"/>
          <w:lang w:val="en-CA"/>
        </w:rPr>
        <w:t>width and height,</w:t>
      </w:r>
    </w:p>
    <w:p w14:paraId="260BEC9F" w14:textId="77777777" w:rsidR="00BB189D" w:rsidRPr="00BB189D" w:rsidRDefault="00BB189D" w:rsidP="00BB189D">
      <w:pPr>
        <w:rPr>
          <w:rFonts w:ascii="Cambria" w:eastAsia="MS Mincho" w:hAnsi="Cambria" w:cs="Times New Roman"/>
          <w:szCs w:val="20"/>
          <w:highlight w:val="yellow"/>
          <w:lang w:val="en-GB" w:eastAsia="ja-JP"/>
        </w:rPr>
      </w:pPr>
      <w:r w:rsidRPr="00BB189D">
        <w:rPr>
          <w:rFonts w:ascii="Cambria" w:eastAsia="MS Mincho" w:hAnsi="Cambria" w:cs="Times New Roman"/>
          <w:szCs w:val="20"/>
          <w:highlight w:val="yellow"/>
          <w:lang w:val="en-GB" w:eastAsia="ja-JP"/>
        </w:rPr>
        <w:t xml:space="preserve">The </w:t>
      </w:r>
      <w:proofErr w:type="spellStart"/>
      <w:r w:rsidRPr="00BB189D">
        <w:rPr>
          <w:rFonts w:ascii="Cambria" w:eastAsia="MS Mincho" w:hAnsi="Cambria" w:cs="Times New Roman"/>
          <w:szCs w:val="20"/>
          <w:highlight w:val="yellow"/>
          <w:lang w:val="en-GB" w:eastAsia="ja-JP"/>
        </w:rPr>
        <w:t>ImageOverlay</w:t>
      </w:r>
      <w:proofErr w:type="spellEnd"/>
      <w:r w:rsidRPr="00BB189D">
        <w:rPr>
          <w:rFonts w:ascii="Cambria" w:eastAsia="MS Mincho" w:hAnsi="Cambria" w:cs="Times New Roman"/>
          <w:szCs w:val="20"/>
          <w:highlight w:val="yellow"/>
          <w:lang w:val="en-GB" w:eastAsia="ja-JP"/>
        </w:rPr>
        <w:t xml:space="preserve"> to document the reference width and reference height and the position of the </w:t>
      </w:r>
      <w:proofErr w:type="spellStart"/>
      <w:r w:rsidRPr="00BB189D">
        <w:rPr>
          <w:rFonts w:ascii="Cambria" w:eastAsia="MS Mincho" w:hAnsi="Cambria" w:cs="Times New Roman"/>
          <w:szCs w:val="20"/>
          <w:highlight w:val="yellow"/>
          <w:lang w:val="en-GB" w:eastAsia="ja-JP"/>
        </w:rPr>
        <w:t>renderable</w:t>
      </w:r>
      <w:proofErr w:type="spellEnd"/>
      <w:r w:rsidRPr="00BB189D">
        <w:rPr>
          <w:rFonts w:ascii="Cambria" w:eastAsia="MS Mincho" w:hAnsi="Cambria" w:cs="Times New Roman"/>
          <w:szCs w:val="20"/>
          <w:highlight w:val="yellow"/>
          <w:lang w:val="en-GB" w:eastAsia="ja-JP"/>
        </w:rPr>
        <w:t xml:space="preserve"> text item</w:t>
      </w:r>
    </w:p>
    <w:p w14:paraId="32815778" w14:textId="77777777" w:rsidR="00BB189D" w:rsidRPr="00BB189D" w:rsidRDefault="00BB189D" w:rsidP="00BB189D">
      <w:pPr>
        <w:rPr>
          <w:rFonts w:asciiTheme="majorHAnsi" w:eastAsia="Times New Roman" w:hAnsiTheme="majorHAnsi" w:cs="Times New Roman"/>
          <w:lang w:val="en-CA"/>
        </w:rPr>
      </w:pPr>
      <w:r w:rsidRPr="00BB189D">
        <w:rPr>
          <w:rFonts w:asciiTheme="majorHAnsi" w:eastAsia="Times New Roman" w:hAnsiTheme="majorHAnsi" w:cs="Times New Roman"/>
          <w:highlight w:val="yellow"/>
          <w:lang w:val="en-CA"/>
        </w:rPr>
        <w:t xml:space="preserve">The </w:t>
      </w:r>
      <w:r w:rsidRPr="00BB189D">
        <w:rPr>
          <w:rFonts w:ascii="Courier New" w:hAnsi="Courier New"/>
          <w:noProof/>
          <w:highlight w:val="yellow"/>
          <w:lang w:val="en-GB" w:eastAsia="ja-JP"/>
        </w:rPr>
        <w:t xml:space="preserve">ExtendedLanguageBox </w:t>
      </w:r>
      <w:r w:rsidRPr="00BB189D">
        <w:rPr>
          <w:rFonts w:ascii="Cambria" w:eastAsia="MS Mincho" w:hAnsi="Cambria" w:cs="Times New Roman"/>
          <w:szCs w:val="20"/>
          <w:highlight w:val="yellow"/>
        </w:rPr>
        <w:t xml:space="preserve">to document the language of the textual data. </w:t>
      </w:r>
      <w:r w:rsidRPr="00BB189D">
        <w:rPr>
          <w:rFonts w:ascii="Cambria" w:eastAsia="Times New Roman" w:hAnsi="Cambria" w:cs="Times New Roman"/>
          <w:highlight w:val="yellow"/>
          <w:lang w:val="en-CA"/>
        </w:rPr>
        <w:t>However, these aspect needs to be further discussed</w:t>
      </w:r>
      <w:r w:rsidRPr="00BB189D">
        <w:rPr>
          <w:rFonts w:asciiTheme="majorHAnsi" w:eastAsia="Times New Roman" w:hAnsiTheme="majorHAnsi" w:cs="Times New Roman"/>
          <w:highlight w:val="yellow"/>
          <w:lang w:val="en-CA"/>
        </w:rPr>
        <w:t>]</w:t>
      </w:r>
    </w:p>
    <w:p w14:paraId="270569EA" w14:textId="77777777" w:rsidR="00BB189D" w:rsidRPr="00BB189D" w:rsidRDefault="00BB189D" w:rsidP="00BB189D">
      <w:pPr>
        <w:widowControl/>
        <w:autoSpaceDE/>
        <w:autoSpaceDN/>
        <w:jc w:val="both"/>
        <w:rPr>
          <w:rFonts w:ascii="Times New Roman" w:eastAsia="Times New Roman" w:hAnsi="Times New Roman" w:cs="Times New Roman"/>
          <w:b/>
          <w:bCs/>
          <w:sz w:val="20"/>
          <w:lang w:val="en-CA"/>
        </w:rPr>
      </w:pPr>
    </w:p>
    <w:p w14:paraId="15BD0F40" w14:textId="77777777" w:rsidR="00BB189D" w:rsidRPr="00BB189D" w:rsidRDefault="00BB189D" w:rsidP="00BB189D">
      <w:pPr>
        <w:widowControl/>
        <w:autoSpaceDE/>
        <w:autoSpaceDN/>
        <w:rPr>
          <w:rFonts w:asciiTheme="majorHAnsi" w:eastAsia="Times New Roman" w:hAnsiTheme="majorHAnsi" w:cs="Times New Roman"/>
          <w:b/>
          <w:bCs/>
          <w:lang w:val="en-CA"/>
        </w:rPr>
      </w:pPr>
      <w:r w:rsidRPr="00BB189D">
        <w:rPr>
          <w:rFonts w:asciiTheme="majorHAnsi" w:eastAsia="Times New Roman" w:hAnsiTheme="majorHAnsi" w:cs="Times New Roman"/>
          <w:b/>
          <w:bCs/>
          <w:lang w:val="en-CA"/>
        </w:rPr>
        <w:t>6.B Text Layout Information</w:t>
      </w:r>
    </w:p>
    <w:p w14:paraId="10FECA8B" w14:textId="77777777" w:rsidR="00BB189D" w:rsidRPr="00BB189D" w:rsidRDefault="00BB189D" w:rsidP="00BB189D">
      <w:pPr>
        <w:widowControl/>
        <w:autoSpaceDE/>
        <w:autoSpaceDN/>
        <w:rPr>
          <w:rFonts w:asciiTheme="majorHAnsi" w:eastAsia="Times New Roman" w:hAnsiTheme="majorHAnsi" w:cs="Times New Roman"/>
          <w:b/>
          <w:bCs/>
          <w:lang w:val="en-CA"/>
        </w:rPr>
      </w:pPr>
      <w:r w:rsidRPr="00BB189D">
        <w:rPr>
          <w:rFonts w:asciiTheme="majorHAnsi" w:eastAsia="Times New Roman" w:hAnsiTheme="majorHAnsi" w:cs="Times New Roman"/>
          <w:b/>
          <w:bCs/>
          <w:lang w:val="en-CA"/>
        </w:rPr>
        <w:t>6.B.1 Definition</w:t>
      </w:r>
    </w:p>
    <w:p w14:paraId="19ACE421" w14:textId="77777777" w:rsidR="00BB189D" w:rsidRPr="00BB189D" w:rsidRDefault="00BB189D" w:rsidP="00BB189D">
      <w:pPr>
        <w:widowControl/>
        <w:autoSpaceDE/>
        <w:autoSpaceDN/>
        <w:jc w:val="both"/>
        <w:rPr>
          <w:rFonts w:ascii="Times New Roman" w:eastAsia="Times New Roman" w:hAnsi="Times New Roman" w:cs="Times New Roman"/>
          <w:sz w:val="20"/>
          <w:lang w:val="en-CA"/>
        </w:rPr>
      </w:pPr>
    </w:p>
    <w:p w14:paraId="18B89138" w14:textId="77777777" w:rsidR="00BB189D" w:rsidRPr="00BB189D" w:rsidRDefault="00BB189D" w:rsidP="00BB189D">
      <w:pPr>
        <w:keepNext/>
        <w:keepLines/>
        <w:widowControl/>
        <w:autoSpaceDE/>
        <w:autoSpaceDN/>
        <w:spacing w:line="230" w:lineRule="atLeast"/>
        <w:rPr>
          <w:rFonts w:ascii="Cambria" w:eastAsia="MS Mincho" w:hAnsi="Cambria" w:cs="Times New Roman"/>
          <w:lang w:val="en-GB"/>
        </w:rPr>
      </w:pPr>
      <w:r w:rsidRPr="00BB189D">
        <w:rPr>
          <w:rFonts w:ascii="Cambria" w:eastAsia="MS Mincho" w:hAnsi="Cambria" w:cs="Times New Roman"/>
          <w:lang w:val="en-GB"/>
        </w:rPr>
        <w:lastRenderedPageBreak/>
        <w:t xml:space="preserve">Box type: </w:t>
      </w:r>
      <w:r w:rsidRPr="00BB189D">
        <w:rPr>
          <w:rFonts w:ascii="Cambria" w:eastAsia="MS Mincho" w:hAnsi="Cambria" w:cs="Times New Roman"/>
          <w:lang w:val="en-GB"/>
        </w:rPr>
        <w:tab/>
      </w:r>
      <w:r w:rsidRPr="00BB189D">
        <w:rPr>
          <w:rFonts w:ascii="Cambria" w:eastAsia="MS Mincho" w:hAnsi="Cambria" w:cs="Times New Roman"/>
          <w:lang w:val="en-GB"/>
        </w:rPr>
        <w:tab/>
      </w:r>
      <w:r w:rsidRPr="00BB189D">
        <w:rPr>
          <w:rFonts w:ascii="Courier New" w:eastAsia="MS Mincho" w:hAnsi="Courier New" w:cs="Times New Roman"/>
          <w:lang w:val="en-GB"/>
        </w:rPr>
        <w:t>'</w:t>
      </w:r>
      <w:proofErr w:type="spellStart"/>
      <w:r w:rsidRPr="00BB189D">
        <w:rPr>
          <w:rFonts w:ascii="Courier New" w:eastAsia="MS Mincho" w:hAnsi="Courier New" w:cs="Times New Roman"/>
          <w:lang w:val="en-GB"/>
        </w:rPr>
        <w:t>txlo</w:t>
      </w:r>
      <w:proofErr w:type="spellEnd"/>
      <w:r w:rsidRPr="00BB189D">
        <w:rPr>
          <w:rFonts w:ascii="Courier New" w:eastAsia="MS Mincho" w:hAnsi="Courier New" w:cs="Times New Roman"/>
          <w:lang w:val="en-GB"/>
        </w:rPr>
        <w:t>'</w:t>
      </w:r>
    </w:p>
    <w:p w14:paraId="7BA7D2E7" w14:textId="77777777" w:rsidR="00BB189D" w:rsidRPr="00BB189D" w:rsidRDefault="00BB189D" w:rsidP="00BB189D">
      <w:pPr>
        <w:keepNext/>
        <w:keepLines/>
        <w:widowControl/>
        <w:autoSpaceDE/>
        <w:autoSpaceDN/>
        <w:spacing w:line="230" w:lineRule="atLeast"/>
        <w:rPr>
          <w:rFonts w:ascii="Cambria" w:eastAsia="MS Mincho" w:hAnsi="Cambria" w:cs="Times New Roman"/>
          <w:lang w:val="en-GB"/>
        </w:rPr>
      </w:pPr>
      <w:r w:rsidRPr="00BB189D">
        <w:rPr>
          <w:rFonts w:ascii="Cambria" w:eastAsia="MS Mincho" w:hAnsi="Cambria" w:cs="Times New Roman"/>
          <w:lang w:val="en-GB"/>
        </w:rPr>
        <w:t>Property type:</w:t>
      </w:r>
      <w:r w:rsidRPr="00BB189D">
        <w:rPr>
          <w:rFonts w:ascii="Cambria" w:eastAsia="MS Mincho" w:hAnsi="Cambria" w:cs="Times New Roman"/>
          <w:lang w:val="en-GB"/>
        </w:rPr>
        <w:tab/>
      </w:r>
      <w:r w:rsidRPr="00BB189D">
        <w:rPr>
          <w:rFonts w:ascii="Cambria" w:eastAsia="MS Mincho" w:hAnsi="Cambria" w:cs="Times New Roman"/>
          <w:lang w:val="en-GB"/>
        </w:rPr>
        <w:tab/>
        <w:t>Descriptive item property</w:t>
      </w:r>
    </w:p>
    <w:p w14:paraId="7052E5A5" w14:textId="77777777" w:rsidR="00BB189D" w:rsidRPr="00BB189D" w:rsidRDefault="00BB189D" w:rsidP="00BB189D">
      <w:pPr>
        <w:keepNext/>
        <w:keepLines/>
        <w:widowControl/>
        <w:autoSpaceDE/>
        <w:autoSpaceDN/>
        <w:spacing w:line="230" w:lineRule="atLeast"/>
        <w:rPr>
          <w:rFonts w:ascii="Cambria" w:eastAsia="MS Mincho" w:hAnsi="Cambria" w:cs="Times New Roman"/>
          <w:lang w:val="en-GB"/>
        </w:rPr>
      </w:pPr>
      <w:r w:rsidRPr="00BB189D">
        <w:rPr>
          <w:rFonts w:ascii="Cambria" w:eastAsia="MS Mincho" w:hAnsi="Cambria" w:cs="Times New Roman"/>
          <w:lang w:val="en-GB"/>
        </w:rPr>
        <w:t xml:space="preserve">Container: </w:t>
      </w:r>
      <w:r w:rsidRPr="00BB189D">
        <w:rPr>
          <w:rFonts w:ascii="Cambria" w:eastAsia="MS Mincho" w:hAnsi="Cambria" w:cs="Times New Roman"/>
          <w:lang w:val="en-GB"/>
        </w:rPr>
        <w:tab/>
      </w:r>
      <w:r w:rsidRPr="00BB189D">
        <w:rPr>
          <w:rFonts w:ascii="Cambria" w:eastAsia="MS Mincho" w:hAnsi="Cambria" w:cs="Times New Roman"/>
          <w:lang w:val="en-GB"/>
        </w:rPr>
        <w:tab/>
      </w:r>
      <w:proofErr w:type="spellStart"/>
      <w:r w:rsidRPr="00BB189D">
        <w:rPr>
          <w:rFonts w:ascii="Courier New" w:eastAsia="MS Mincho" w:hAnsi="Courier New" w:cs="Times New Roman"/>
          <w:lang w:val="en-GB"/>
        </w:rPr>
        <w:t>ItemPropertyContainerBox</w:t>
      </w:r>
      <w:proofErr w:type="spellEnd"/>
    </w:p>
    <w:p w14:paraId="3740E35A" w14:textId="77777777" w:rsidR="00BB189D" w:rsidRPr="00BB189D" w:rsidRDefault="00BB189D" w:rsidP="00BB189D">
      <w:pPr>
        <w:keepNext/>
        <w:keepLines/>
        <w:widowControl/>
        <w:autoSpaceDE/>
        <w:autoSpaceDN/>
        <w:spacing w:line="230" w:lineRule="atLeast"/>
        <w:rPr>
          <w:rFonts w:ascii="Cambria" w:eastAsia="MS Mincho" w:hAnsi="Cambria" w:cs="Times New Roman"/>
          <w:lang w:val="en-GB"/>
        </w:rPr>
      </w:pPr>
      <w:r w:rsidRPr="00BB189D">
        <w:rPr>
          <w:rFonts w:ascii="Cambria" w:eastAsia="MS Mincho" w:hAnsi="Cambria" w:cs="Times New Roman"/>
          <w:lang w:val="en-GB"/>
        </w:rPr>
        <w:t xml:space="preserve">Mandatory (per item): </w:t>
      </w:r>
      <w:r w:rsidRPr="00BB189D">
        <w:rPr>
          <w:rFonts w:ascii="Cambria" w:eastAsia="MS Mincho" w:hAnsi="Cambria" w:cs="Times New Roman"/>
          <w:lang w:val="en-GB"/>
        </w:rPr>
        <w:tab/>
        <w:t>No</w:t>
      </w:r>
    </w:p>
    <w:p w14:paraId="4F5EC9A3" w14:textId="77777777" w:rsidR="00BB189D" w:rsidRPr="00BB189D" w:rsidRDefault="00BB189D" w:rsidP="00BB189D">
      <w:pPr>
        <w:keepNext/>
        <w:keepLines/>
        <w:widowControl/>
        <w:autoSpaceDE/>
        <w:autoSpaceDN/>
        <w:spacing w:line="230" w:lineRule="atLeast"/>
        <w:rPr>
          <w:rFonts w:ascii="Cambria" w:eastAsia="MS Mincho" w:hAnsi="Cambria" w:cs="Times New Roman"/>
          <w:lang w:val="en-GB"/>
        </w:rPr>
      </w:pPr>
      <w:r w:rsidRPr="00BB189D">
        <w:rPr>
          <w:rFonts w:ascii="Cambria" w:eastAsia="MS Mincho" w:hAnsi="Cambria" w:cs="Times New Roman"/>
          <w:lang w:val="en-GB"/>
        </w:rPr>
        <w:t>Quantity (per item):</w:t>
      </w:r>
      <w:r w:rsidRPr="00BB189D">
        <w:rPr>
          <w:rFonts w:ascii="Cambria" w:eastAsia="MS Mincho" w:hAnsi="Cambria" w:cs="Times New Roman"/>
          <w:lang w:val="en-GB"/>
        </w:rPr>
        <w:tab/>
        <w:t>One</w:t>
      </w:r>
    </w:p>
    <w:p w14:paraId="026A592C" w14:textId="77777777" w:rsidR="00BB189D" w:rsidRPr="00BB189D" w:rsidRDefault="00BB189D" w:rsidP="00BB189D">
      <w:pPr>
        <w:widowControl/>
        <w:autoSpaceDE/>
        <w:autoSpaceDN/>
        <w:jc w:val="both"/>
        <w:rPr>
          <w:rFonts w:ascii="Times New Roman" w:eastAsia="Times New Roman" w:hAnsi="Times New Roman" w:cs="Times New Roman"/>
          <w:lang w:val="en-CA"/>
        </w:rPr>
      </w:pPr>
    </w:p>
    <w:p w14:paraId="44EB9020" w14:textId="77777777" w:rsidR="00BB189D" w:rsidRPr="00BB189D" w:rsidRDefault="00BB189D" w:rsidP="00BB189D">
      <w:pPr>
        <w:jc w:val="both"/>
        <w:rPr>
          <w:rFonts w:ascii="Cambria" w:eastAsia="MS Mincho" w:hAnsi="Cambria" w:cs="Times New Roman"/>
          <w:lang w:val="en-GB" w:eastAsia="ja-JP"/>
        </w:rPr>
      </w:pPr>
      <w:r w:rsidRPr="00BB189D">
        <w:rPr>
          <w:rFonts w:ascii="Cambria" w:eastAsia="MS Mincho" w:hAnsi="Cambria" w:cs="Times New Roman"/>
          <w:lang w:val="en-GB" w:eastAsia="ja-JP"/>
        </w:rPr>
        <w:t xml:space="preserve">The </w:t>
      </w:r>
      <w:proofErr w:type="spellStart"/>
      <w:r w:rsidRPr="00BB189D">
        <w:rPr>
          <w:rFonts w:ascii="Courier New" w:hAnsi="Courier New"/>
          <w:lang w:val="en-GB"/>
        </w:rPr>
        <w:t>TextLayoutProperty</w:t>
      </w:r>
      <w:proofErr w:type="spellEnd"/>
      <w:r w:rsidRPr="00BB189D">
        <w:rPr>
          <w:rFonts w:ascii="Cambria" w:eastAsia="MS Mincho" w:hAnsi="Cambria" w:cs="Times New Roman"/>
          <w:lang w:val="en-GB" w:eastAsia="ja-JP"/>
        </w:rPr>
        <w:t xml:space="preserve"> documents the layout information of the associated text item. A text item shall be associated with one </w:t>
      </w:r>
      <w:proofErr w:type="spellStart"/>
      <w:r w:rsidRPr="00BB189D">
        <w:rPr>
          <w:rFonts w:ascii="Courier New" w:hAnsi="Courier New"/>
          <w:lang w:val="en-GB"/>
        </w:rPr>
        <w:t>TextLayoutProperty</w:t>
      </w:r>
      <w:proofErr w:type="spellEnd"/>
      <w:r w:rsidRPr="00BB189D">
        <w:rPr>
          <w:rFonts w:ascii="Cambria" w:eastAsia="MS Mincho" w:hAnsi="Cambria" w:cs="Times New Roman"/>
          <w:lang w:val="en-GB" w:eastAsia="ja-JP"/>
        </w:rPr>
        <w:t xml:space="preserve"> prior to the association of all transformative properties.</w:t>
      </w:r>
    </w:p>
    <w:p w14:paraId="1C04FCBD" w14:textId="77777777" w:rsidR="00BB189D" w:rsidRPr="00BB189D" w:rsidRDefault="00BB189D" w:rsidP="00BB189D">
      <w:pPr>
        <w:jc w:val="both"/>
        <w:rPr>
          <w:rFonts w:ascii="Cambria" w:eastAsia="MS Mincho" w:hAnsi="Cambria" w:cs="Times New Roman"/>
          <w:lang w:val="en-GB" w:eastAsia="ja-JP"/>
        </w:rPr>
      </w:pPr>
    </w:p>
    <w:p w14:paraId="0660925D" w14:textId="77777777" w:rsidR="00BB189D" w:rsidRPr="00BB189D" w:rsidRDefault="00BB189D" w:rsidP="00BB189D">
      <w:pPr>
        <w:widowControl/>
        <w:autoSpaceDE/>
        <w:autoSpaceDN/>
        <w:jc w:val="both"/>
        <w:rPr>
          <w:rFonts w:ascii="Times New Roman" w:eastAsia="Times New Roman" w:hAnsi="Times New Roman" w:cs="Times New Roman"/>
          <w:lang w:val="en-CA"/>
        </w:rPr>
      </w:pPr>
      <w:r w:rsidRPr="00BB189D">
        <w:rPr>
          <w:rFonts w:ascii="Times New Roman" w:eastAsia="Times New Roman" w:hAnsi="Times New Roman" w:cs="Times New Roman"/>
          <w:lang w:val="en-CA"/>
        </w:rPr>
        <w:t xml:space="preserve">The data in the </w:t>
      </w:r>
      <w:proofErr w:type="spellStart"/>
      <w:r w:rsidRPr="00BB189D">
        <w:rPr>
          <w:rFonts w:ascii="Courier New" w:hAnsi="Courier New"/>
          <w:lang w:val="en-GB"/>
        </w:rPr>
        <w:t>TextLayoutProperty</w:t>
      </w:r>
      <w:proofErr w:type="spellEnd"/>
      <w:r w:rsidRPr="00BB189D">
        <w:rPr>
          <w:rFonts w:ascii="Cambria" w:eastAsia="MS Mincho" w:hAnsi="Cambria" w:cs="Times New Roman"/>
          <w:lang w:val="en-GB" w:eastAsia="ja-JP"/>
        </w:rPr>
        <w:t xml:space="preserve"> </w:t>
      </w:r>
      <w:r w:rsidRPr="00BB189D">
        <w:rPr>
          <w:rFonts w:ascii="Times New Roman" w:eastAsia="Times New Roman" w:hAnsi="Times New Roman" w:cs="Times New Roman"/>
          <w:lang w:val="en-CA"/>
        </w:rPr>
        <w:t>define the size, position and the language of the textual data to be displayed/rendered on the associated image item. The size and position information are used to display/render the textual data inside a reference space that is mapped to the image item with which the text item is associated after any transformative item property is applied to the image item.</w:t>
      </w:r>
    </w:p>
    <w:p w14:paraId="41DBBA00" w14:textId="77777777" w:rsidR="00BB189D" w:rsidRPr="00BB189D" w:rsidRDefault="00BB189D" w:rsidP="00BB189D">
      <w:pPr>
        <w:jc w:val="both"/>
        <w:rPr>
          <w:rFonts w:ascii="Cambria" w:eastAsia="MS Mincho" w:hAnsi="Cambria" w:cs="Times New Roman"/>
          <w:lang w:val="en-GB" w:eastAsia="ja-JP"/>
        </w:rPr>
      </w:pPr>
    </w:p>
    <w:p w14:paraId="257B5F07" w14:textId="77777777" w:rsidR="00BB189D" w:rsidRPr="00BB189D" w:rsidRDefault="00BB189D" w:rsidP="00BB189D">
      <w:pPr>
        <w:jc w:val="both"/>
        <w:rPr>
          <w:rFonts w:ascii="Cambria" w:eastAsia="MS Mincho" w:hAnsi="Cambria" w:cs="Times New Roman"/>
          <w:lang w:val="en-CA" w:eastAsia="ja-JP"/>
        </w:rPr>
      </w:pPr>
      <w:r w:rsidRPr="00BB189D">
        <w:rPr>
          <w:rFonts w:ascii="Cambria" w:eastAsia="MS Mincho" w:hAnsi="Cambria" w:cs="Times New Roman"/>
          <w:lang w:val="en-CA" w:eastAsia="ja-JP"/>
        </w:rPr>
        <w:t xml:space="preserve">The reference space is defined as a 2D coordinate system with the origin (0,0) located at the top-left corner and a maximum size defined by </w:t>
      </w:r>
      <w:proofErr w:type="spellStart"/>
      <w:r w:rsidRPr="00BB189D">
        <w:rPr>
          <w:rFonts w:ascii="Cambria" w:eastAsia="MS Mincho" w:hAnsi="Cambria" w:cs="Times New Roman"/>
          <w:lang w:val="en-CA" w:eastAsia="ja-JP"/>
        </w:rPr>
        <w:t>reference_width</w:t>
      </w:r>
      <w:proofErr w:type="spellEnd"/>
      <w:r w:rsidRPr="00BB189D">
        <w:rPr>
          <w:rFonts w:ascii="Cambria" w:eastAsia="MS Mincho" w:hAnsi="Cambria" w:cs="Times New Roman"/>
          <w:lang w:val="en-CA" w:eastAsia="ja-JP"/>
        </w:rPr>
        <w:t xml:space="preserve"> and </w:t>
      </w:r>
      <w:proofErr w:type="spellStart"/>
      <w:r w:rsidRPr="00BB189D">
        <w:rPr>
          <w:rFonts w:ascii="Cambria" w:eastAsia="MS Mincho" w:hAnsi="Cambria" w:cs="Times New Roman"/>
          <w:lang w:val="en-CA" w:eastAsia="ja-JP"/>
        </w:rPr>
        <w:t>reference_height</w:t>
      </w:r>
      <w:proofErr w:type="spellEnd"/>
      <w:r w:rsidRPr="00BB189D">
        <w:rPr>
          <w:rFonts w:ascii="Cambria" w:eastAsia="MS Mincho" w:hAnsi="Cambria" w:cs="Times New Roman"/>
          <w:lang w:val="en-CA" w:eastAsia="ja-JP"/>
        </w:rPr>
        <w:t>; the x-axis is oriented from left to right and the y-axis from top to bottom. Figure 2, provides an illustration of text item in the reference space. The placement of textual data inside the associated image item is obtained after applying the implicit resampling caused by the difference between the size of the reference space and the size of the associated image item. If the text item has transformative item properties, then the implicit resampling shall be performed on the text item before the first of its transformative item properties is applied.</w:t>
      </w:r>
    </w:p>
    <w:p w14:paraId="08F95EE5" w14:textId="77777777" w:rsidR="00BB189D" w:rsidRPr="00BB189D" w:rsidRDefault="00BB189D" w:rsidP="00BB189D">
      <w:pPr>
        <w:widowControl/>
        <w:autoSpaceDE/>
        <w:autoSpaceDN/>
        <w:jc w:val="both"/>
        <w:rPr>
          <w:rFonts w:ascii="Times New Roman" w:eastAsia="Times New Roman" w:hAnsi="Times New Roman" w:cs="Times New Roman"/>
          <w:sz w:val="20"/>
        </w:rPr>
      </w:pPr>
    </w:p>
    <w:p w14:paraId="61BA3861" w14:textId="77777777" w:rsidR="00BB189D" w:rsidRPr="00BB189D" w:rsidRDefault="00BB189D" w:rsidP="00BB189D">
      <w:pPr>
        <w:keepNext/>
        <w:widowControl/>
        <w:autoSpaceDE/>
        <w:autoSpaceDN/>
        <w:jc w:val="center"/>
      </w:pPr>
      <w:r w:rsidRPr="00BB189D">
        <w:rPr>
          <w:noProof/>
        </w:rPr>
        <w:drawing>
          <wp:inline distT="0" distB="0" distL="0" distR="0" wp14:anchorId="3C31E165" wp14:editId="60A0AFF0">
            <wp:extent cx="3539319" cy="3252092"/>
            <wp:effectExtent l="0" t="0" r="4445" b="571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3552223" cy="3263949"/>
                    </a:xfrm>
                    <a:prstGeom prst="rect">
                      <a:avLst/>
                    </a:prstGeom>
                  </pic:spPr>
                </pic:pic>
              </a:graphicData>
            </a:graphic>
          </wp:inline>
        </w:drawing>
      </w:r>
    </w:p>
    <w:p w14:paraId="4011BC20" w14:textId="52C0156F" w:rsidR="00BB189D" w:rsidRPr="00BB189D" w:rsidRDefault="00BB189D" w:rsidP="00BB189D">
      <w:pPr>
        <w:spacing w:after="200"/>
        <w:jc w:val="center"/>
        <w:rPr>
          <w:rFonts w:ascii="Times New Roman" w:eastAsia="Times New Roman" w:hAnsi="Times New Roman" w:cs="Times New Roman"/>
          <w:b/>
          <w:bCs/>
          <w:color w:val="000000" w:themeColor="text1"/>
          <w:sz w:val="20"/>
          <w:szCs w:val="18"/>
          <w:lang w:val="en-CA"/>
        </w:rPr>
      </w:pPr>
      <w:r w:rsidRPr="00BB189D">
        <w:rPr>
          <w:b/>
          <w:bCs/>
          <w:color w:val="000000" w:themeColor="text1"/>
          <w:sz w:val="18"/>
          <w:szCs w:val="18"/>
        </w:rPr>
        <w:t xml:space="preserve">Figure </w:t>
      </w:r>
      <w:r w:rsidRPr="00BB189D">
        <w:rPr>
          <w:b/>
          <w:bCs/>
          <w:color w:val="000000" w:themeColor="text1"/>
          <w:sz w:val="18"/>
          <w:szCs w:val="18"/>
        </w:rPr>
        <w:fldChar w:fldCharType="begin"/>
      </w:r>
      <w:r w:rsidRPr="00BB189D">
        <w:rPr>
          <w:b/>
          <w:bCs/>
          <w:color w:val="000000" w:themeColor="text1"/>
          <w:sz w:val="18"/>
          <w:szCs w:val="18"/>
        </w:rPr>
        <w:instrText xml:space="preserve"> SEQ Figure \* ARABIC </w:instrText>
      </w:r>
      <w:r w:rsidRPr="00BB189D">
        <w:rPr>
          <w:b/>
          <w:bCs/>
          <w:color w:val="000000" w:themeColor="text1"/>
          <w:sz w:val="18"/>
          <w:szCs w:val="18"/>
        </w:rPr>
        <w:fldChar w:fldCharType="separate"/>
      </w:r>
      <w:r w:rsidR="009838D6">
        <w:rPr>
          <w:b/>
          <w:bCs/>
          <w:noProof/>
          <w:color w:val="000000" w:themeColor="text1"/>
          <w:sz w:val="18"/>
          <w:szCs w:val="18"/>
        </w:rPr>
        <w:t>2</w:t>
      </w:r>
      <w:r w:rsidRPr="00BB189D">
        <w:rPr>
          <w:b/>
          <w:bCs/>
          <w:color w:val="000000" w:themeColor="text1"/>
          <w:sz w:val="18"/>
          <w:szCs w:val="18"/>
        </w:rPr>
        <w:fldChar w:fldCharType="end"/>
      </w:r>
      <w:r w:rsidRPr="00BB189D">
        <w:rPr>
          <w:b/>
          <w:bCs/>
          <w:color w:val="000000" w:themeColor="text1"/>
          <w:sz w:val="18"/>
          <w:szCs w:val="18"/>
        </w:rPr>
        <w:t>: An illustration of text item in reference space.</w:t>
      </w:r>
    </w:p>
    <w:p w14:paraId="036AFE22" w14:textId="77777777" w:rsidR="00BB189D" w:rsidRPr="00BB189D" w:rsidRDefault="00BB189D" w:rsidP="00BB189D">
      <w:pPr>
        <w:widowControl/>
        <w:autoSpaceDE/>
        <w:autoSpaceDN/>
        <w:jc w:val="both"/>
        <w:rPr>
          <w:rFonts w:ascii="Times New Roman" w:eastAsia="Times New Roman" w:hAnsi="Times New Roman" w:cs="Times New Roman"/>
          <w:sz w:val="20"/>
          <w:lang w:val="en-CA"/>
        </w:rPr>
      </w:pPr>
    </w:p>
    <w:p w14:paraId="3AA3FE0C" w14:textId="77777777" w:rsidR="00BB189D" w:rsidRPr="00BB189D" w:rsidRDefault="00BB189D" w:rsidP="00BB189D">
      <w:pPr>
        <w:widowControl/>
        <w:autoSpaceDE/>
        <w:autoSpaceDN/>
        <w:rPr>
          <w:rFonts w:ascii="Times New Roman" w:eastAsia="Times New Roman" w:hAnsi="Times New Roman" w:cs="Times New Roman"/>
          <w:b/>
          <w:bCs/>
          <w:sz w:val="20"/>
          <w:lang w:val="en-CA"/>
        </w:rPr>
      </w:pPr>
      <w:r w:rsidRPr="00BB189D">
        <w:rPr>
          <w:rFonts w:ascii="Times New Roman" w:eastAsia="Times New Roman" w:hAnsi="Times New Roman" w:cs="Times New Roman"/>
          <w:b/>
          <w:bCs/>
          <w:sz w:val="20"/>
          <w:lang w:val="en-CA"/>
        </w:rPr>
        <w:t>6.B.2 Syntax</w:t>
      </w:r>
    </w:p>
    <w:p w14:paraId="4055E5D4" w14:textId="77777777" w:rsidR="00BB189D" w:rsidRPr="00BB189D" w:rsidRDefault="00BB189D" w:rsidP="00BB189D">
      <w:pPr>
        <w:widowControl/>
        <w:autoSpaceDE/>
        <w:autoSpaceDN/>
        <w:rPr>
          <w:rFonts w:ascii="Times New Roman" w:eastAsia="Times New Roman" w:hAnsi="Times New Roman" w:cs="Times New Roman"/>
          <w:b/>
          <w:bCs/>
          <w:sz w:val="20"/>
          <w:lang w:val="en-CA"/>
        </w:rPr>
      </w:pPr>
    </w:p>
    <w:p w14:paraId="083E2ECF" w14:textId="50DB04EE" w:rsidR="00BB189D" w:rsidRPr="00BB189D" w:rsidRDefault="00BB189D" w:rsidP="00BB189D">
      <w:pPr>
        <w:ind w:left="360"/>
        <w:rPr>
          <w:rFonts w:ascii="Times New Roman" w:eastAsia="Times New Roman" w:hAnsi="Times New Roman" w:cs="Times New Roman"/>
          <w:b/>
          <w:bCs/>
          <w:sz w:val="20"/>
          <w:lang w:val="en-CA"/>
        </w:rPr>
      </w:pPr>
      <w:r w:rsidRPr="00BB189D">
        <w:rPr>
          <w:rFonts w:ascii="Courier New" w:eastAsia="Calibri" w:hAnsi="Courier New" w:cs="Courier New"/>
          <w:sz w:val="20"/>
          <w:szCs w:val="20"/>
        </w:rPr>
        <w:t xml:space="preserve">aligned(8) class </w:t>
      </w:r>
      <w:proofErr w:type="spellStart"/>
      <w:r w:rsidRPr="00BB189D">
        <w:rPr>
          <w:rFonts w:ascii="Courier New" w:eastAsia="Calibri" w:hAnsi="Courier New" w:cs="Courier New"/>
          <w:sz w:val="20"/>
          <w:szCs w:val="20"/>
        </w:rPr>
        <w:t>TextLayoutProperty</w:t>
      </w:r>
      <w:proofErr w:type="spellEnd"/>
      <w:r w:rsidRPr="00BB189D">
        <w:rPr>
          <w:rFonts w:ascii="Courier New" w:eastAsia="Calibri" w:hAnsi="Courier New" w:cs="Courier New"/>
          <w:sz w:val="20"/>
          <w:szCs w:val="20"/>
        </w:rPr>
        <w:br/>
        <w:t xml:space="preserve">extends </w:t>
      </w:r>
      <w:proofErr w:type="spellStart"/>
      <w:r w:rsidRPr="00BB189D">
        <w:rPr>
          <w:rFonts w:ascii="Courier New" w:eastAsia="Calibri" w:hAnsi="Courier New" w:cs="Courier New"/>
          <w:sz w:val="20"/>
          <w:szCs w:val="20"/>
        </w:rPr>
        <w:t>ItemFullProperty</w:t>
      </w:r>
      <w:proofErr w:type="spellEnd"/>
      <w:r w:rsidRPr="00BB189D">
        <w:rPr>
          <w:rFonts w:ascii="Courier New" w:eastAsia="Calibri" w:hAnsi="Courier New" w:cs="Courier New"/>
          <w:sz w:val="20"/>
          <w:szCs w:val="20"/>
        </w:rPr>
        <w:t>('</w:t>
      </w:r>
      <w:proofErr w:type="spellStart"/>
      <w:r w:rsidRPr="00BB189D">
        <w:rPr>
          <w:rFonts w:ascii="Courier New" w:eastAsia="Calibri" w:hAnsi="Courier New" w:cs="Courier New"/>
          <w:sz w:val="20"/>
          <w:szCs w:val="20"/>
        </w:rPr>
        <w:t>txlo</w:t>
      </w:r>
      <w:proofErr w:type="spellEnd"/>
      <w:r w:rsidRPr="00BB189D">
        <w:rPr>
          <w:rFonts w:ascii="Courier New" w:eastAsia="Calibri" w:hAnsi="Courier New" w:cs="Courier New"/>
          <w:sz w:val="20"/>
          <w:szCs w:val="20"/>
        </w:rPr>
        <w:t>', version = 0, flags = 0) {</w:t>
      </w:r>
      <w:r w:rsidRPr="00BB189D">
        <w:rPr>
          <w:rFonts w:ascii="Courier New" w:eastAsia="Calibri" w:hAnsi="Courier New" w:cs="Courier New"/>
          <w:sz w:val="20"/>
          <w:szCs w:val="20"/>
        </w:rPr>
        <w:br/>
      </w:r>
      <w:r w:rsidRPr="00BB189D">
        <w:rPr>
          <w:rFonts w:ascii="Courier New" w:eastAsia="Calibri" w:hAnsi="Courier New" w:cs="Courier New"/>
          <w:sz w:val="20"/>
          <w:szCs w:val="20"/>
        </w:rPr>
        <w:tab/>
        <w:t xml:space="preserve">unsigned int (8) version = 0; </w:t>
      </w:r>
      <w:r w:rsidRPr="00BB189D">
        <w:rPr>
          <w:rFonts w:ascii="Courier New" w:eastAsia="Calibri" w:hAnsi="Courier New" w:cs="Courier New"/>
          <w:sz w:val="20"/>
          <w:szCs w:val="20"/>
        </w:rPr>
        <w:br/>
      </w:r>
      <w:r w:rsidRPr="00BB189D">
        <w:rPr>
          <w:rFonts w:ascii="Courier New" w:eastAsia="Calibri" w:hAnsi="Courier New" w:cs="Courier New"/>
          <w:sz w:val="20"/>
          <w:szCs w:val="20"/>
        </w:rPr>
        <w:tab/>
        <w:t xml:space="preserve">unsigned int (8) flags; </w:t>
      </w:r>
      <w:r w:rsidRPr="00BB189D">
        <w:rPr>
          <w:rFonts w:ascii="Courier New" w:eastAsia="Calibri" w:hAnsi="Courier New" w:cs="Courier New"/>
          <w:sz w:val="20"/>
          <w:szCs w:val="20"/>
        </w:rPr>
        <w:br/>
      </w:r>
      <w:r w:rsidRPr="00BB189D">
        <w:rPr>
          <w:rFonts w:ascii="Courier New" w:eastAsia="Calibri" w:hAnsi="Courier New" w:cs="Courier New"/>
          <w:sz w:val="20"/>
          <w:szCs w:val="20"/>
        </w:rPr>
        <w:tab/>
      </w:r>
      <w:proofErr w:type="spellStart"/>
      <w:r w:rsidRPr="00BB189D">
        <w:rPr>
          <w:rFonts w:ascii="Courier New" w:eastAsia="Calibri" w:hAnsi="Courier New" w:cs="Courier New"/>
          <w:sz w:val="20"/>
          <w:szCs w:val="20"/>
        </w:rPr>
        <w:t>field_size</w:t>
      </w:r>
      <w:proofErr w:type="spellEnd"/>
      <w:r w:rsidRPr="00BB189D">
        <w:rPr>
          <w:rFonts w:ascii="Courier New" w:eastAsia="Calibri" w:hAnsi="Courier New" w:cs="Courier New"/>
          <w:sz w:val="20"/>
          <w:szCs w:val="20"/>
        </w:rPr>
        <w:t xml:space="preserve"> = ((flags &amp; 1) + 1) * 16; </w:t>
      </w:r>
      <w:r w:rsidRPr="00BB189D">
        <w:rPr>
          <w:rFonts w:ascii="Courier New" w:eastAsia="Calibri" w:hAnsi="Courier New" w:cs="Courier New"/>
          <w:sz w:val="20"/>
          <w:szCs w:val="20"/>
        </w:rPr>
        <w:br/>
      </w:r>
      <w:r w:rsidRPr="00BB189D">
        <w:rPr>
          <w:rFonts w:ascii="Courier New" w:eastAsia="Calibri" w:hAnsi="Courier New" w:cs="Courier New"/>
          <w:sz w:val="20"/>
          <w:szCs w:val="20"/>
        </w:rPr>
        <w:lastRenderedPageBreak/>
        <w:tab/>
        <w:t>unsigned int(</w:t>
      </w:r>
      <w:proofErr w:type="spellStart"/>
      <w:r w:rsidRPr="00BB189D">
        <w:rPr>
          <w:rFonts w:ascii="Courier New" w:eastAsia="Calibri" w:hAnsi="Courier New" w:cs="Courier New"/>
          <w:sz w:val="20"/>
          <w:szCs w:val="20"/>
        </w:rPr>
        <w:t>field_size</w:t>
      </w:r>
      <w:proofErr w:type="spellEnd"/>
      <w:r w:rsidRPr="00BB189D">
        <w:rPr>
          <w:rFonts w:ascii="Courier New" w:eastAsia="Calibri" w:hAnsi="Courier New" w:cs="Courier New"/>
          <w:sz w:val="20"/>
          <w:szCs w:val="20"/>
        </w:rPr>
        <w:t xml:space="preserve">) </w:t>
      </w:r>
      <w:proofErr w:type="spellStart"/>
      <w:r w:rsidRPr="00BB189D">
        <w:rPr>
          <w:rFonts w:ascii="Courier New" w:eastAsia="Calibri" w:hAnsi="Courier New" w:cs="Courier New"/>
          <w:sz w:val="20"/>
          <w:szCs w:val="20"/>
        </w:rPr>
        <w:t>reference_width</w:t>
      </w:r>
      <w:proofErr w:type="spellEnd"/>
      <w:r w:rsidRPr="00BB189D">
        <w:rPr>
          <w:rFonts w:ascii="Courier New" w:eastAsia="Calibri" w:hAnsi="Courier New" w:cs="Courier New"/>
          <w:sz w:val="20"/>
          <w:szCs w:val="20"/>
        </w:rPr>
        <w:t xml:space="preserve">; </w:t>
      </w:r>
      <w:r w:rsidRPr="00BB189D">
        <w:rPr>
          <w:rFonts w:ascii="Courier New" w:eastAsia="Calibri" w:hAnsi="Courier New" w:cs="Courier New"/>
          <w:sz w:val="20"/>
          <w:szCs w:val="20"/>
        </w:rPr>
        <w:br/>
      </w:r>
      <w:r w:rsidRPr="00BB189D">
        <w:rPr>
          <w:rFonts w:ascii="Courier New" w:eastAsia="Calibri" w:hAnsi="Courier New" w:cs="Courier New"/>
          <w:sz w:val="20"/>
          <w:szCs w:val="20"/>
        </w:rPr>
        <w:tab/>
        <w:t>unsigned int(</w:t>
      </w:r>
      <w:proofErr w:type="spellStart"/>
      <w:r w:rsidRPr="00BB189D">
        <w:rPr>
          <w:rFonts w:ascii="Courier New" w:eastAsia="Calibri" w:hAnsi="Courier New" w:cs="Courier New"/>
          <w:sz w:val="20"/>
          <w:szCs w:val="20"/>
        </w:rPr>
        <w:t>field_size</w:t>
      </w:r>
      <w:proofErr w:type="spellEnd"/>
      <w:r w:rsidRPr="00BB189D">
        <w:rPr>
          <w:rFonts w:ascii="Courier New" w:eastAsia="Calibri" w:hAnsi="Courier New" w:cs="Courier New"/>
          <w:sz w:val="20"/>
          <w:szCs w:val="20"/>
        </w:rPr>
        <w:t xml:space="preserve">) </w:t>
      </w:r>
      <w:proofErr w:type="spellStart"/>
      <w:r w:rsidRPr="00BB189D">
        <w:rPr>
          <w:rFonts w:ascii="Courier New" w:eastAsia="Calibri" w:hAnsi="Courier New" w:cs="Courier New"/>
          <w:sz w:val="20"/>
          <w:szCs w:val="20"/>
        </w:rPr>
        <w:t>reference_height</w:t>
      </w:r>
      <w:proofErr w:type="spellEnd"/>
      <w:r w:rsidRPr="00BB189D">
        <w:rPr>
          <w:rFonts w:ascii="Courier New" w:eastAsia="Calibri" w:hAnsi="Courier New" w:cs="Courier New"/>
          <w:sz w:val="20"/>
          <w:szCs w:val="20"/>
        </w:rPr>
        <w:t>;</w:t>
      </w:r>
      <w:r w:rsidRPr="00BB189D">
        <w:rPr>
          <w:rFonts w:ascii="Courier New" w:eastAsia="Calibri" w:hAnsi="Courier New" w:cs="Courier New"/>
          <w:sz w:val="20"/>
          <w:szCs w:val="20"/>
        </w:rPr>
        <w:br/>
      </w:r>
      <w:r w:rsidRPr="00BB189D">
        <w:rPr>
          <w:rFonts w:ascii="Courier New" w:eastAsia="Calibri" w:hAnsi="Courier New" w:cs="Courier New"/>
          <w:sz w:val="20"/>
          <w:szCs w:val="20"/>
        </w:rPr>
        <w:tab/>
        <w:t>signed int(</w:t>
      </w:r>
      <w:proofErr w:type="spellStart"/>
      <w:r w:rsidRPr="00BB189D">
        <w:rPr>
          <w:rFonts w:ascii="Courier New" w:eastAsia="Calibri" w:hAnsi="Courier New" w:cs="Courier New"/>
          <w:sz w:val="20"/>
          <w:szCs w:val="20"/>
        </w:rPr>
        <w:t>field_size</w:t>
      </w:r>
      <w:proofErr w:type="spellEnd"/>
      <w:r w:rsidRPr="00BB189D">
        <w:rPr>
          <w:rFonts w:ascii="Courier New" w:eastAsia="Calibri" w:hAnsi="Courier New" w:cs="Courier New"/>
          <w:sz w:val="20"/>
          <w:szCs w:val="20"/>
        </w:rPr>
        <w:t>) x;</w:t>
      </w:r>
      <w:r w:rsidRPr="00BB189D">
        <w:rPr>
          <w:rFonts w:ascii="Courier New" w:eastAsia="Calibri" w:hAnsi="Courier New" w:cs="Courier New"/>
          <w:sz w:val="20"/>
          <w:szCs w:val="20"/>
        </w:rPr>
        <w:br/>
      </w:r>
      <w:r w:rsidRPr="00BB189D">
        <w:rPr>
          <w:rFonts w:ascii="Courier New" w:eastAsia="Calibri" w:hAnsi="Courier New" w:cs="Courier New"/>
          <w:sz w:val="20"/>
          <w:szCs w:val="20"/>
        </w:rPr>
        <w:tab/>
        <w:t>signed int(</w:t>
      </w:r>
      <w:proofErr w:type="spellStart"/>
      <w:r w:rsidRPr="00BB189D">
        <w:rPr>
          <w:rFonts w:ascii="Courier New" w:eastAsia="Calibri" w:hAnsi="Courier New" w:cs="Courier New"/>
          <w:sz w:val="20"/>
          <w:szCs w:val="20"/>
        </w:rPr>
        <w:t>field_size</w:t>
      </w:r>
      <w:proofErr w:type="spellEnd"/>
      <w:r w:rsidRPr="00BB189D">
        <w:rPr>
          <w:rFonts w:ascii="Courier New" w:eastAsia="Calibri" w:hAnsi="Courier New" w:cs="Courier New"/>
          <w:sz w:val="20"/>
          <w:szCs w:val="20"/>
        </w:rPr>
        <w:t xml:space="preserve">) y; </w:t>
      </w:r>
      <w:r w:rsidRPr="00BB189D">
        <w:rPr>
          <w:rFonts w:ascii="Courier New" w:eastAsia="Calibri" w:hAnsi="Courier New" w:cs="Courier New"/>
          <w:sz w:val="20"/>
          <w:szCs w:val="20"/>
        </w:rPr>
        <w:br/>
      </w:r>
      <w:r w:rsidRPr="00BB189D">
        <w:rPr>
          <w:rFonts w:ascii="Courier New" w:eastAsia="Calibri" w:hAnsi="Courier New" w:cs="Courier New"/>
          <w:sz w:val="20"/>
          <w:szCs w:val="20"/>
        </w:rPr>
        <w:tab/>
        <w:t>utf8string</w:t>
      </w:r>
      <w:r w:rsidRPr="00BB189D">
        <w:rPr>
          <w:rFonts w:ascii="Courier New" w:eastAsia="Calibri" w:hAnsi="Courier New" w:cs="Courier New"/>
          <w:sz w:val="20"/>
          <w:szCs w:val="20"/>
        </w:rPr>
        <w:tab/>
        <w:t xml:space="preserve">language; </w:t>
      </w:r>
      <w:r w:rsidRPr="00BB189D">
        <w:rPr>
          <w:rFonts w:ascii="Courier New" w:eastAsia="Calibri" w:hAnsi="Courier New" w:cs="Courier New"/>
          <w:sz w:val="20"/>
          <w:szCs w:val="20"/>
        </w:rPr>
        <w:br/>
        <w:t>}</w:t>
      </w:r>
      <w:r w:rsidRPr="00BB189D">
        <w:rPr>
          <w:rFonts w:ascii="Courier New" w:eastAsia="Calibri" w:hAnsi="Courier New" w:cs="Courier New"/>
          <w:sz w:val="20"/>
          <w:szCs w:val="20"/>
        </w:rPr>
        <w:br/>
      </w:r>
    </w:p>
    <w:p w14:paraId="54966A07" w14:textId="77777777" w:rsidR="00BB189D" w:rsidRPr="00BB189D" w:rsidRDefault="00BB189D" w:rsidP="00BB189D">
      <w:pPr>
        <w:ind w:firstLine="360"/>
        <w:rPr>
          <w:rFonts w:ascii="Times New Roman" w:eastAsia="Times New Roman" w:hAnsi="Times New Roman" w:cs="Times New Roman"/>
          <w:b/>
          <w:bCs/>
          <w:sz w:val="20"/>
          <w:lang w:val="en-CA"/>
        </w:rPr>
      </w:pPr>
    </w:p>
    <w:p w14:paraId="296E7C8A" w14:textId="77777777" w:rsidR="00BB189D" w:rsidRPr="00BB189D" w:rsidRDefault="00BB189D" w:rsidP="00BB189D">
      <w:pPr>
        <w:widowControl/>
        <w:autoSpaceDE/>
        <w:autoSpaceDN/>
        <w:rPr>
          <w:rFonts w:ascii="Times New Roman" w:eastAsia="Times New Roman" w:hAnsi="Times New Roman" w:cs="Times New Roman"/>
          <w:b/>
          <w:bCs/>
          <w:sz w:val="20"/>
          <w:lang w:val="en-CA"/>
        </w:rPr>
      </w:pPr>
      <w:r w:rsidRPr="00BB189D">
        <w:rPr>
          <w:rFonts w:ascii="Times New Roman" w:eastAsia="Times New Roman" w:hAnsi="Times New Roman" w:cs="Times New Roman"/>
          <w:b/>
          <w:bCs/>
          <w:sz w:val="20"/>
          <w:lang w:val="en-CA"/>
        </w:rPr>
        <w:t>6.B.3 Semantics</w:t>
      </w:r>
    </w:p>
    <w:p w14:paraId="0EAC867D" w14:textId="77777777" w:rsidR="00BB189D" w:rsidRPr="00BB189D" w:rsidRDefault="00BB189D" w:rsidP="00BB189D">
      <w:pPr>
        <w:widowControl/>
        <w:autoSpaceDE/>
        <w:autoSpaceDN/>
        <w:rPr>
          <w:rFonts w:ascii="Times New Roman" w:eastAsia="Times New Roman" w:hAnsi="Times New Roman" w:cs="Times New Roman"/>
          <w:b/>
          <w:bCs/>
          <w:sz w:val="20"/>
          <w:lang w:val="en-CA"/>
        </w:rPr>
      </w:pPr>
    </w:p>
    <w:p w14:paraId="0BB02069" w14:textId="77777777" w:rsidR="00BB189D" w:rsidRPr="00BB189D" w:rsidRDefault="00BB189D" w:rsidP="00BB189D">
      <w:pPr>
        <w:jc w:val="both"/>
        <w:rPr>
          <w:rFonts w:ascii="Times New Roman" w:eastAsia="Times New Roman" w:hAnsi="Times New Roman" w:cs="Times New Roman"/>
          <w:sz w:val="20"/>
          <w:lang w:val="en-CA"/>
        </w:rPr>
      </w:pPr>
      <w:r w:rsidRPr="00BB189D">
        <w:rPr>
          <w:rFonts w:ascii="Courier New" w:eastAsia="Calibri" w:hAnsi="Courier New" w:cs="Courier New"/>
          <w:sz w:val="20"/>
          <w:szCs w:val="20"/>
        </w:rPr>
        <w:t>version</w:t>
      </w:r>
      <w:r w:rsidRPr="00BB189D">
        <w:rPr>
          <w:rFonts w:ascii="Times New Roman" w:eastAsia="Times New Roman" w:hAnsi="Times New Roman" w:cs="Times New Roman"/>
          <w:sz w:val="20"/>
          <w:lang w:val="en-CA"/>
        </w:rPr>
        <w:t xml:space="preserve"> shall be equal to 0.</w:t>
      </w:r>
    </w:p>
    <w:p w14:paraId="7ED81C0E" w14:textId="77777777" w:rsidR="00BB189D" w:rsidRPr="00BB189D" w:rsidRDefault="00BB189D" w:rsidP="00BB189D">
      <w:pPr>
        <w:jc w:val="both"/>
        <w:rPr>
          <w:rFonts w:ascii="Times New Roman" w:eastAsia="Times New Roman" w:hAnsi="Times New Roman" w:cs="Times New Roman"/>
          <w:sz w:val="20"/>
          <w:lang w:val="en-CA"/>
        </w:rPr>
      </w:pPr>
    </w:p>
    <w:p w14:paraId="43B942F7" w14:textId="77777777" w:rsidR="00BB189D" w:rsidRPr="00BB189D" w:rsidRDefault="00BB189D" w:rsidP="00BB189D">
      <w:pPr>
        <w:jc w:val="both"/>
        <w:rPr>
          <w:rFonts w:ascii="Times New Roman" w:eastAsia="Times New Roman" w:hAnsi="Times New Roman" w:cs="Times New Roman"/>
          <w:sz w:val="20"/>
          <w:lang w:val="en-CA"/>
        </w:rPr>
      </w:pPr>
      <w:r w:rsidRPr="00BB189D">
        <w:rPr>
          <w:rFonts w:ascii="Courier New" w:eastAsia="Calibri" w:hAnsi="Courier New" w:cs="Courier New"/>
          <w:sz w:val="20"/>
          <w:szCs w:val="20"/>
        </w:rPr>
        <w:t xml:space="preserve">(flags &amp; 1) </w:t>
      </w:r>
      <w:r w:rsidRPr="00BB189D">
        <w:rPr>
          <w:rFonts w:ascii="Times New Roman" w:eastAsia="Times New Roman" w:hAnsi="Times New Roman" w:cs="Times New Roman"/>
          <w:sz w:val="20"/>
          <w:lang w:val="en-CA"/>
        </w:rPr>
        <w:t xml:space="preserve">equal to 0 specifies that the length of the fields </w:t>
      </w:r>
      <w:r w:rsidRPr="00BB189D">
        <w:rPr>
          <w:rFonts w:ascii="Courier New" w:eastAsia="Calibri" w:hAnsi="Courier New" w:cs="Courier New"/>
          <w:sz w:val="20"/>
          <w:szCs w:val="20"/>
        </w:rPr>
        <w:t xml:space="preserve">x, y, width, height </w:t>
      </w:r>
      <w:r w:rsidRPr="00BB189D">
        <w:rPr>
          <w:rFonts w:ascii="Times New Roman" w:eastAsia="Times New Roman" w:hAnsi="Times New Roman" w:cs="Times New Roman"/>
          <w:sz w:val="20"/>
          <w:lang w:val="en-CA"/>
        </w:rPr>
        <w:t xml:space="preserve">is 16 bits. </w:t>
      </w:r>
      <w:r w:rsidRPr="00BB189D">
        <w:rPr>
          <w:rFonts w:ascii="Courier New" w:eastAsia="Calibri" w:hAnsi="Courier New" w:cs="Courier New"/>
          <w:sz w:val="20"/>
          <w:szCs w:val="20"/>
        </w:rPr>
        <w:t xml:space="preserve">(flags &amp; 1) </w:t>
      </w:r>
      <w:r w:rsidRPr="00BB189D">
        <w:rPr>
          <w:rFonts w:ascii="Times New Roman" w:eastAsia="Times New Roman" w:hAnsi="Times New Roman" w:cs="Times New Roman"/>
          <w:sz w:val="20"/>
          <w:lang w:val="en-CA"/>
        </w:rPr>
        <w:t xml:space="preserve">equal to 1 specifies that the length of the fields </w:t>
      </w:r>
      <w:r w:rsidRPr="00BB189D">
        <w:rPr>
          <w:rFonts w:ascii="Courier New" w:eastAsia="Calibri" w:hAnsi="Courier New" w:cs="Courier New"/>
          <w:sz w:val="20"/>
          <w:szCs w:val="20"/>
        </w:rPr>
        <w:t>x, y, width, height</w:t>
      </w:r>
      <w:r w:rsidRPr="00BB189D">
        <w:rPr>
          <w:rFonts w:ascii="Times New Roman" w:eastAsia="Times New Roman" w:hAnsi="Times New Roman" w:cs="Times New Roman"/>
          <w:sz w:val="20"/>
          <w:lang w:val="en-CA"/>
        </w:rPr>
        <w:t xml:space="preserve"> is 32 bits. The values of flags greater than 1 are reserved.</w:t>
      </w:r>
    </w:p>
    <w:p w14:paraId="354ADD91" w14:textId="77777777" w:rsidR="00BB189D" w:rsidRPr="00BB189D" w:rsidRDefault="00BB189D" w:rsidP="00BB189D">
      <w:pPr>
        <w:jc w:val="both"/>
        <w:rPr>
          <w:rFonts w:ascii="Times New Roman" w:eastAsia="Times New Roman" w:hAnsi="Times New Roman" w:cs="Times New Roman"/>
          <w:sz w:val="20"/>
          <w:lang w:val="en-CA"/>
        </w:rPr>
      </w:pPr>
    </w:p>
    <w:p w14:paraId="1422C35E" w14:textId="77777777" w:rsidR="00BB189D" w:rsidRPr="00BB189D" w:rsidRDefault="00BB189D" w:rsidP="00BB189D">
      <w:pPr>
        <w:jc w:val="both"/>
        <w:rPr>
          <w:rFonts w:ascii="Times New Roman" w:eastAsia="Times New Roman" w:hAnsi="Times New Roman" w:cs="Times New Roman"/>
          <w:sz w:val="20"/>
          <w:lang w:val="en-CA"/>
        </w:rPr>
      </w:pPr>
      <w:proofErr w:type="spellStart"/>
      <w:r w:rsidRPr="00BB189D">
        <w:rPr>
          <w:rFonts w:ascii="Courier New" w:eastAsia="Calibri" w:hAnsi="Courier New" w:cs="Courier New"/>
          <w:sz w:val="20"/>
          <w:szCs w:val="20"/>
        </w:rPr>
        <w:t>reference_width</w:t>
      </w:r>
      <w:proofErr w:type="spellEnd"/>
      <w:r w:rsidRPr="00BB189D">
        <w:rPr>
          <w:rFonts w:ascii="Courier New" w:eastAsia="Calibri" w:hAnsi="Courier New" w:cs="Courier New"/>
          <w:sz w:val="20"/>
          <w:szCs w:val="20"/>
        </w:rPr>
        <w:t xml:space="preserve">, </w:t>
      </w:r>
      <w:proofErr w:type="spellStart"/>
      <w:r w:rsidRPr="00BB189D">
        <w:rPr>
          <w:rFonts w:ascii="Courier New" w:eastAsia="Calibri" w:hAnsi="Courier New" w:cs="Courier New"/>
          <w:sz w:val="20"/>
          <w:szCs w:val="20"/>
        </w:rPr>
        <w:t>reference_height</w:t>
      </w:r>
      <w:proofErr w:type="spellEnd"/>
      <w:r w:rsidRPr="00BB189D">
        <w:rPr>
          <w:rFonts w:ascii="Times New Roman" w:eastAsia="Times New Roman" w:hAnsi="Times New Roman" w:cs="Times New Roman"/>
          <w:sz w:val="20"/>
          <w:lang w:val="en-CA"/>
        </w:rPr>
        <w:t xml:space="preserve"> specify, in pixel units, the width and height, respectively, of the reference space on which the text items are placed.</w:t>
      </w:r>
    </w:p>
    <w:p w14:paraId="14ADAFC3" w14:textId="77777777" w:rsidR="00BB189D" w:rsidRPr="00BB189D" w:rsidRDefault="00BB189D" w:rsidP="00BB189D">
      <w:pPr>
        <w:jc w:val="both"/>
        <w:rPr>
          <w:rFonts w:ascii="Times New Roman" w:eastAsia="Times New Roman" w:hAnsi="Times New Roman" w:cs="Times New Roman"/>
          <w:sz w:val="20"/>
          <w:lang w:val="en-CA"/>
        </w:rPr>
      </w:pPr>
    </w:p>
    <w:p w14:paraId="663C91AC" w14:textId="77777777" w:rsidR="00BB189D" w:rsidRPr="00BB189D" w:rsidRDefault="00BB189D" w:rsidP="00BB189D">
      <w:pPr>
        <w:jc w:val="both"/>
        <w:rPr>
          <w:rFonts w:ascii="Times New Roman" w:eastAsia="Times New Roman" w:hAnsi="Times New Roman" w:cs="Times New Roman"/>
          <w:sz w:val="20"/>
          <w:lang w:val="en-CA"/>
        </w:rPr>
      </w:pPr>
      <w:r w:rsidRPr="00BB189D">
        <w:rPr>
          <w:rFonts w:ascii="Courier New" w:eastAsia="Calibri" w:hAnsi="Courier New" w:cs="Courier New"/>
          <w:sz w:val="20"/>
          <w:szCs w:val="20"/>
        </w:rPr>
        <w:t>x, y</w:t>
      </w:r>
      <w:r w:rsidRPr="00BB189D">
        <w:rPr>
          <w:rFonts w:ascii="Times New Roman" w:eastAsia="Times New Roman" w:hAnsi="Times New Roman" w:cs="Times New Roman"/>
          <w:sz w:val="20"/>
          <w:lang w:val="en-CA"/>
        </w:rPr>
        <w:t xml:space="preserve"> </w:t>
      </w:r>
      <w:proofErr w:type="gramStart"/>
      <w:r w:rsidRPr="00BB189D">
        <w:rPr>
          <w:rFonts w:ascii="Times New Roman" w:eastAsia="Times New Roman" w:hAnsi="Times New Roman" w:cs="Times New Roman"/>
          <w:sz w:val="20"/>
          <w:lang w:val="en-CA"/>
        </w:rPr>
        <w:t>specify</w:t>
      </w:r>
      <w:proofErr w:type="gramEnd"/>
      <w:r w:rsidRPr="00BB189D">
        <w:rPr>
          <w:rFonts w:ascii="Times New Roman" w:eastAsia="Times New Roman" w:hAnsi="Times New Roman" w:cs="Times New Roman"/>
          <w:sz w:val="20"/>
          <w:lang w:val="en-CA"/>
        </w:rPr>
        <w:t xml:space="preserve"> the top, left corner of the text item relatively to the reference space. The value (</w:t>
      </w:r>
      <w:r w:rsidRPr="00BB189D">
        <w:rPr>
          <w:rFonts w:ascii="Courier New" w:eastAsia="Calibri" w:hAnsi="Courier New" w:cs="Courier New"/>
          <w:sz w:val="20"/>
          <w:szCs w:val="20"/>
        </w:rPr>
        <w:t>x = 0, y = 0</w:t>
      </w:r>
      <w:r w:rsidRPr="00BB189D">
        <w:rPr>
          <w:rFonts w:ascii="Times New Roman" w:eastAsia="Times New Roman" w:hAnsi="Times New Roman" w:cs="Times New Roman"/>
          <w:sz w:val="20"/>
          <w:lang w:val="en-CA"/>
        </w:rPr>
        <w:t>) represents the position of the top-left pixel in the reference space.</w:t>
      </w:r>
    </w:p>
    <w:p w14:paraId="3CAD586A" w14:textId="77777777" w:rsidR="00BB189D" w:rsidRPr="00BB189D" w:rsidRDefault="00BB189D" w:rsidP="00BB189D">
      <w:pPr>
        <w:jc w:val="both"/>
        <w:rPr>
          <w:rFonts w:ascii="Times New Roman" w:eastAsia="Times New Roman" w:hAnsi="Times New Roman" w:cs="Times New Roman"/>
          <w:sz w:val="20"/>
          <w:lang w:val="en-CA"/>
        </w:rPr>
      </w:pPr>
    </w:p>
    <w:p w14:paraId="6125A7AF" w14:textId="77777777" w:rsidR="00BB189D" w:rsidRPr="00BB189D" w:rsidRDefault="00BB189D" w:rsidP="00BB189D">
      <w:pPr>
        <w:jc w:val="both"/>
        <w:rPr>
          <w:rFonts w:ascii="Times New Roman" w:eastAsia="Times New Roman" w:hAnsi="Times New Roman" w:cs="Times New Roman"/>
          <w:sz w:val="20"/>
          <w:lang w:val="en-CA"/>
        </w:rPr>
      </w:pPr>
      <w:r w:rsidRPr="00BB189D">
        <w:rPr>
          <w:rFonts w:ascii="Times New Roman" w:eastAsia="Times New Roman" w:hAnsi="Times New Roman" w:cs="Times New Roman"/>
          <w:sz w:val="20"/>
          <w:lang w:val="en-CA"/>
        </w:rPr>
        <w:t xml:space="preserve">NOTE </w:t>
      </w:r>
      <w:r w:rsidRPr="00BB189D">
        <w:rPr>
          <w:rFonts w:ascii="Times New Roman" w:eastAsia="Times New Roman" w:hAnsi="Times New Roman" w:cs="Times New Roman"/>
          <w:sz w:val="20"/>
          <w:lang w:val="en-CA"/>
        </w:rPr>
        <w:tab/>
        <w:t xml:space="preserve">Negative values for the </w:t>
      </w:r>
      <w:r w:rsidRPr="00BB189D">
        <w:rPr>
          <w:rFonts w:ascii="Courier New" w:eastAsia="Calibri" w:hAnsi="Courier New" w:cs="Courier New"/>
          <w:sz w:val="20"/>
          <w:szCs w:val="20"/>
        </w:rPr>
        <w:t>x</w:t>
      </w:r>
      <w:r w:rsidRPr="00BB189D">
        <w:rPr>
          <w:rFonts w:ascii="Times New Roman" w:eastAsia="Times New Roman" w:hAnsi="Times New Roman" w:cs="Times New Roman"/>
          <w:sz w:val="20"/>
          <w:lang w:val="en-CA"/>
        </w:rPr>
        <w:t xml:space="preserve"> or </w:t>
      </w:r>
      <w:r w:rsidRPr="00BB189D">
        <w:rPr>
          <w:rFonts w:ascii="Courier New" w:eastAsia="Calibri" w:hAnsi="Courier New" w:cs="Courier New"/>
          <w:sz w:val="20"/>
          <w:szCs w:val="20"/>
        </w:rPr>
        <w:t>y</w:t>
      </w:r>
      <w:r w:rsidRPr="00BB189D">
        <w:rPr>
          <w:rFonts w:ascii="Times New Roman" w:eastAsia="Times New Roman" w:hAnsi="Times New Roman" w:cs="Times New Roman"/>
          <w:sz w:val="20"/>
          <w:lang w:val="en-CA"/>
        </w:rPr>
        <w:t xml:space="preserve"> fields enable to specify top-left corners that are outside the image. This can be useful for updating text items during the edition of an HEIF file.</w:t>
      </w:r>
    </w:p>
    <w:p w14:paraId="7C9EC1DB" w14:textId="77777777" w:rsidR="00BB189D" w:rsidRPr="00BB189D" w:rsidRDefault="00BB189D" w:rsidP="00BB189D">
      <w:pPr>
        <w:jc w:val="both"/>
        <w:rPr>
          <w:rFonts w:ascii="Times New Roman" w:eastAsia="Times New Roman" w:hAnsi="Times New Roman" w:cs="Times New Roman"/>
          <w:sz w:val="20"/>
          <w:lang w:val="en-CA"/>
        </w:rPr>
      </w:pPr>
    </w:p>
    <w:p w14:paraId="717FF43A" w14:textId="77777777" w:rsidR="00BB189D" w:rsidRPr="00BB189D" w:rsidRDefault="00BB189D" w:rsidP="00BB189D">
      <w:pPr>
        <w:jc w:val="both"/>
        <w:rPr>
          <w:rFonts w:ascii="Times New Roman" w:eastAsia="Times New Roman" w:hAnsi="Times New Roman" w:cs="Times New Roman"/>
          <w:sz w:val="20"/>
          <w:lang w:val="en-CA"/>
        </w:rPr>
      </w:pPr>
      <w:r w:rsidRPr="00BB189D">
        <w:rPr>
          <w:rFonts w:ascii="Courier New" w:eastAsia="Calibri" w:hAnsi="Courier New" w:cs="Courier New"/>
          <w:sz w:val="20"/>
          <w:szCs w:val="20"/>
        </w:rPr>
        <w:t>language</w:t>
      </w:r>
      <w:r w:rsidRPr="00BB189D">
        <w:rPr>
          <w:rFonts w:ascii="Times New Roman" w:eastAsia="Times New Roman" w:hAnsi="Times New Roman" w:cs="Times New Roman"/>
          <w:sz w:val="20"/>
          <w:lang w:val="en-CA"/>
        </w:rPr>
        <w:t xml:space="preserve"> is a character string containing an RFC 5646 compliant language tag string, such as "</w:t>
      </w:r>
      <w:proofErr w:type="spellStart"/>
      <w:r w:rsidRPr="00BB189D">
        <w:rPr>
          <w:rFonts w:ascii="Times New Roman" w:eastAsia="Times New Roman" w:hAnsi="Times New Roman" w:cs="Times New Roman"/>
          <w:sz w:val="20"/>
          <w:lang w:val="en-CA"/>
        </w:rPr>
        <w:t>en</w:t>
      </w:r>
      <w:proofErr w:type="spellEnd"/>
      <w:r w:rsidRPr="00BB189D">
        <w:rPr>
          <w:rFonts w:ascii="Times New Roman" w:eastAsia="Times New Roman" w:hAnsi="Times New Roman" w:cs="Times New Roman"/>
          <w:sz w:val="20"/>
          <w:lang w:val="en-CA"/>
        </w:rPr>
        <w:t>-US", "</w:t>
      </w:r>
      <w:proofErr w:type="spellStart"/>
      <w:r w:rsidRPr="00BB189D">
        <w:rPr>
          <w:rFonts w:ascii="Times New Roman" w:eastAsia="Times New Roman" w:hAnsi="Times New Roman" w:cs="Times New Roman"/>
          <w:sz w:val="20"/>
          <w:lang w:val="en-CA"/>
        </w:rPr>
        <w:t>fr</w:t>
      </w:r>
      <w:proofErr w:type="spellEnd"/>
      <w:r w:rsidRPr="00BB189D">
        <w:rPr>
          <w:rFonts w:ascii="Times New Roman" w:eastAsia="Times New Roman" w:hAnsi="Times New Roman" w:cs="Times New Roman"/>
          <w:sz w:val="20"/>
          <w:lang w:val="en-CA"/>
        </w:rPr>
        <w:t>-FR", or "</w:t>
      </w:r>
      <w:proofErr w:type="spellStart"/>
      <w:r w:rsidRPr="00BB189D">
        <w:rPr>
          <w:rFonts w:ascii="Times New Roman" w:eastAsia="Times New Roman" w:hAnsi="Times New Roman" w:cs="Times New Roman"/>
          <w:sz w:val="20"/>
          <w:lang w:val="en-CA"/>
        </w:rPr>
        <w:t>zh</w:t>
      </w:r>
      <w:proofErr w:type="spellEnd"/>
      <w:r w:rsidRPr="00BB189D">
        <w:rPr>
          <w:rFonts w:ascii="Times New Roman" w:eastAsia="Times New Roman" w:hAnsi="Times New Roman" w:cs="Times New Roman"/>
          <w:sz w:val="20"/>
          <w:lang w:val="en-CA"/>
        </w:rPr>
        <w:t>-</w:t>
      </w:r>
      <w:proofErr w:type="gramStart"/>
      <w:r w:rsidRPr="00BB189D">
        <w:rPr>
          <w:rFonts w:ascii="Times New Roman" w:eastAsia="Times New Roman" w:hAnsi="Times New Roman" w:cs="Times New Roman"/>
          <w:sz w:val="20"/>
          <w:lang w:val="en-CA"/>
        </w:rPr>
        <w:t>CN“</w:t>
      </w:r>
      <w:proofErr w:type="gramEnd"/>
      <w:r w:rsidRPr="00BB189D">
        <w:rPr>
          <w:rFonts w:ascii="Times New Roman" w:eastAsia="Times New Roman" w:hAnsi="Times New Roman" w:cs="Times New Roman"/>
          <w:sz w:val="20"/>
          <w:lang w:val="en-CA"/>
        </w:rPr>
        <w:t xml:space="preserve">, representing the language of the text. When </w:t>
      </w:r>
      <w:r w:rsidRPr="00BB189D">
        <w:rPr>
          <w:rFonts w:ascii="Courier New" w:eastAsia="Calibri" w:hAnsi="Courier New" w:cs="Courier New"/>
          <w:sz w:val="20"/>
          <w:szCs w:val="20"/>
        </w:rPr>
        <w:t>language</w:t>
      </w:r>
      <w:r w:rsidRPr="00BB189D">
        <w:rPr>
          <w:rFonts w:ascii="Times New Roman" w:eastAsia="Times New Roman" w:hAnsi="Times New Roman" w:cs="Times New Roman"/>
          <w:sz w:val="20"/>
          <w:lang w:val="en-CA"/>
        </w:rPr>
        <w:t xml:space="preserve"> is empty, the language is unknown/undefined.</w:t>
      </w:r>
    </w:p>
    <w:p w14:paraId="54C95712" w14:textId="77777777" w:rsidR="00BB189D" w:rsidRPr="00BB189D" w:rsidRDefault="00BB189D" w:rsidP="00BB189D">
      <w:pPr>
        <w:widowControl/>
        <w:autoSpaceDE/>
        <w:autoSpaceDN/>
        <w:rPr>
          <w:rFonts w:ascii="Times New Roman" w:eastAsia="Times New Roman" w:hAnsi="Times New Roman"/>
          <w:b/>
          <w:bCs/>
          <w:kern w:val="32"/>
          <w:sz w:val="32"/>
          <w:szCs w:val="32"/>
          <w:lang w:val="en-IN"/>
        </w:rPr>
      </w:pPr>
    </w:p>
    <w:p w14:paraId="4B1E2D13" w14:textId="77777777" w:rsidR="00BB189D" w:rsidRPr="00BB189D" w:rsidRDefault="00BB189D" w:rsidP="00BB189D">
      <w:pPr>
        <w:widowControl/>
        <w:autoSpaceDE/>
        <w:autoSpaceDN/>
        <w:rPr>
          <w:rFonts w:asciiTheme="majorHAnsi" w:eastAsia="Times New Roman" w:hAnsiTheme="majorHAnsi" w:cs="Times New Roman"/>
          <w:b/>
          <w:bCs/>
          <w:lang w:val="en-CA"/>
        </w:rPr>
      </w:pPr>
      <w:r w:rsidRPr="00BB189D">
        <w:rPr>
          <w:rFonts w:asciiTheme="majorHAnsi" w:eastAsia="Times New Roman" w:hAnsiTheme="majorHAnsi" w:cs="Times New Roman"/>
          <w:b/>
          <w:bCs/>
          <w:lang w:val="en-CA"/>
        </w:rPr>
        <w:t>6.C Font item</w:t>
      </w:r>
    </w:p>
    <w:p w14:paraId="5FB3FC14" w14:textId="77777777" w:rsidR="00BB189D" w:rsidRPr="00BB189D" w:rsidRDefault="00BB189D" w:rsidP="00BB189D">
      <w:pPr>
        <w:widowControl/>
        <w:autoSpaceDE/>
        <w:autoSpaceDN/>
        <w:rPr>
          <w:rFonts w:asciiTheme="majorHAnsi" w:eastAsia="Times New Roman" w:hAnsiTheme="majorHAnsi" w:cs="Times New Roman"/>
          <w:b/>
          <w:bCs/>
          <w:lang w:val="en-CA"/>
        </w:rPr>
      </w:pPr>
      <w:r w:rsidRPr="00BB189D">
        <w:rPr>
          <w:rFonts w:asciiTheme="majorHAnsi" w:eastAsia="Times New Roman" w:hAnsiTheme="majorHAnsi" w:cs="Times New Roman"/>
          <w:b/>
          <w:bCs/>
          <w:lang w:val="en-CA"/>
        </w:rPr>
        <w:t>6.C.1 Definition</w:t>
      </w:r>
    </w:p>
    <w:p w14:paraId="16DA84BA" w14:textId="77777777" w:rsidR="00BB189D" w:rsidRPr="00BB189D" w:rsidRDefault="00BB189D" w:rsidP="00BB189D">
      <w:pPr>
        <w:widowControl/>
        <w:autoSpaceDE/>
        <w:autoSpaceDN/>
        <w:rPr>
          <w:rFonts w:ascii="Times New Roman" w:eastAsia="Times New Roman" w:hAnsi="Times New Roman" w:cs="Times New Roman"/>
          <w:lang w:val="en-CA"/>
        </w:rPr>
      </w:pPr>
    </w:p>
    <w:p w14:paraId="582297E7" w14:textId="77777777" w:rsidR="00BB189D" w:rsidRPr="00BB189D" w:rsidRDefault="00BB189D" w:rsidP="00BB189D">
      <w:pPr>
        <w:widowControl/>
        <w:autoSpaceDE/>
        <w:autoSpaceDN/>
        <w:jc w:val="both"/>
        <w:rPr>
          <w:rFonts w:ascii="Times New Roman" w:eastAsia="Times New Roman" w:hAnsi="Times New Roman" w:cs="Times New Roman"/>
          <w:lang w:val="en-CA"/>
        </w:rPr>
      </w:pPr>
      <w:r w:rsidRPr="00BB189D">
        <w:rPr>
          <w:rFonts w:asciiTheme="majorHAnsi" w:eastAsia="Times New Roman" w:hAnsiTheme="majorHAnsi" w:cs="Times New Roman"/>
          <w:lang w:val="en-CA"/>
        </w:rPr>
        <w:t>A font item is an item with the</w:t>
      </w:r>
      <w:r w:rsidRPr="00BB189D">
        <w:rPr>
          <w:rFonts w:ascii="Times New Roman" w:eastAsia="Times New Roman" w:hAnsi="Times New Roman" w:cs="Times New Roman"/>
          <w:lang w:val="en-CA"/>
        </w:rPr>
        <w:t xml:space="preserve"> </w:t>
      </w:r>
      <w:proofErr w:type="spellStart"/>
      <w:r w:rsidRPr="00BB189D">
        <w:rPr>
          <w:rFonts w:ascii="Courier New" w:eastAsia="Calibri" w:hAnsi="Courier New" w:cs="Courier New"/>
        </w:rPr>
        <w:t>item_type</w:t>
      </w:r>
      <w:proofErr w:type="spellEnd"/>
      <w:r w:rsidRPr="00BB189D">
        <w:rPr>
          <w:rFonts w:ascii="Times New Roman" w:eastAsia="Times New Roman" w:hAnsi="Times New Roman" w:cs="Times New Roman"/>
          <w:lang w:val="en-CA"/>
        </w:rPr>
        <w:t xml:space="preserve"> </w:t>
      </w:r>
      <w:r w:rsidRPr="00BB189D">
        <w:rPr>
          <w:rFonts w:asciiTheme="majorHAnsi" w:eastAsia="Times New Roman" w:hAnsiTheme="majorHAnsi" w:cs="Times New Roman"/>
          <w:lang w:val="en-CA"/>
        </w:rPr>
        <w:t>value set to</w:t>
      </w:r>
      <w:r w:rsidRPr="00BB189D">
        <w:rPr>
          <w:rFonts w:ascii="Times New Roman" w:eastAsia="Times New Roman" w:hAnsi="Times New Roman" w:cs="Times New Roman"/>
          <w:lang w:val="en-CA"/>
        </w:rPr>
        <w:t xml:space="preserve"> </w:t>
      </w:r>
      <w:r w:rsidRPr="00BB189D">
        <w:t>'</w:t>
      </w:r>
      <w:r w:rsidRPr="00BB189D">
        <w:rPr>
          <w:rFonts w:ascii="Courier New" w:eastAsia="Calibri" w:hAnsi="Courier New" w:cs="Courier New"/>
        </w:rPr>
        <w:t>mime</w:t>
      </w:r>
      <w:r w:rsidRPr="00BB189D">
        <w:t>'</w:t>
      </w:r>
      <w:r w:rsidRPr="00BB189D">
        <w:rPr>
          <w:rFonts w:ascii="Times New Roman" w:eastAsia="Times New Roman" w:hAnsi="Times New Roman" w:cs="Times New Roman"/>
          <w:lang w:val="en-CA"/>
        </w:rPr>
        <w:t xml:space="preserve"> and the </w:t>
      </w:r>
      <w:r w:rsidRPr="00BB189D">
        <w:rPr>
          <w:rFonts w:asciiTheme="majorHAnsi" w:eastAsia="Times New Roman" w:hAnsiTheme="majorHAnsi" w:cs="Times New Roman"/>
          <w:lang w:val="en-CA"/>
        </w:rPr>
        <w:t>data in the font item are fonts for example ‘</w:t>
      </w:r>
      <w:proofErr w:type="spellStart"/>
      <w:r w:rsidRPr="00BB189D">
        <w:rPr>
          <w:rFonts w:asciiTheme="majorHAnsi" w:eastAsia="Times New Roman" w:hAnsiTheme="majorHAnsi" w:cs="Times New Roman"/>
          <w:lang w:val="en-CA"/>
        </w:rPr>
        <w:t>woff</w:t>
      </w:r>
      <w:proofErr w:type="spellEnd"/>
      <w:r w:rsidRPr="00BB189D">
        <w:rPr>
          <w:rFonts w:asciiTheme="majorHAnsi" w:eastAsia="Times New Roman" w:hAnsiTheme="majorHAnsi" w:cs="Times New Roman"/>
          <w:lang w:val="en-CA"/>
        </w:rPr>
        <w:t>’ (Web Open Font Format) or ‘</w:t>
      </w:r>
      <w:proofErr w:type="spellStart"/>
      <w:r w:rsidRPr="00BB189D">
        <w:rPr>
          <w:rFonts w:asciiTheme="majorHAnsi" w:eastAsia="Times New Roman" w:hAnsiTheme="majorHAnsi" w:cs="Times New Roman"/>
          <w:lang w:val="en-CA"/>
        </w:rPr>
        <w:t>ttf</w:t>
      </w:r>
      <w:proofErr w:type="spellEnd"/>
      <w:r w:rsidRPr="00BB189D">
        <w:rPr>
          <w:rFonts w:asciiTheme="majorHAnsi" w:eastAsia="Times New Roman" w:hAnsiTheme="majorHAnsi" w:cs="Times New Roman"/>
          <w:lang w:val="en-CA"/>
        </w:rPr>
        <w:t>’ (true type font). The</w:t>
      </w:r>
      <w:r w:rsidRPr="00BB189D">
        <w:rPr>
          <w:rFonts w:ascii="Times New Roman" w:eastAsia="Times New Roman" w:hAnsi="Times New Roman" w:cs="Times New Roman"/>
          <w:lang w:val="en-CA"/>
        </w:rPr>
        <w:t xml:space="preserve"> </w:t>
      </w:r>
      <w:proofErr w:type="spellStart"/>
      <w:r w:rsidRPr="00BB189D">
        <w:rPr>
          <w:rFonts w:ascii="Courier New" w:eastAsia="Calibri" w:hAnsi="Courier New" w:cs="Courier New"/>
        </w:rPr>
        <w:t>content_type</w:t>
      </w:r>
      <w:proofErr w:type="spellEnd"/>
      <w:r w:rsidRPr="00BB189D">
        <w:rPr>
          <w:rFonts w:ascii="Times New Roman" w:eastAsia="Times New Roman" w:hAnsi="Times New Roman" w:cs="Times New Roman"/>
          <w:lang w:val="en-CA"/>
        </w:rPr>
        <w:t xml:space="preserve"> </w:t>
      </w:r>
      <w:r w:rsidRPr="00BB189D">
        <w:rPr>
          <w:rFonts w:asciiTheme="majorHAnsi" w:eastAsia="Times New Roman" w:hAnsiTheme="majorHAnsi" w:cs="Times New Roman"/>
          <w:lang w:val="en-CA"/>
        </w:rPr>
        <w:t>in</w:t>
      </w:r>
      <w:r w:rsidRPr="00BB189D">
        <w:rPr>
          <w:rFonts w:ascii="Times New Roman" w:eastAsia="Times New Roman" w:hAnsi="Times New Roman" w:cs="Times New Roman"/>
          <w:lang w:val="en-CA"/>
        </w:rPr>
        <w:t xml:space="preserve"> </w:t>
      </w:r>
      <w:proofErr w:type="spellStart"/>
      <w:r w:rsidRPr="00BB189D">
        <w:rPr>
          <w:rFonts w:ascii="Courier New" w:eastAsia="Calibri" w:hAnsi="Courier New" w:cs="Courier New"/>
        </w:rPr>
        <w:t>ItemInfoEntry</w:t>
      </w:r>
      <w:proofErr w:type="spellEnd"/>
      <w:r w:rsidRPr="00BB189D">
        <w:rPr>
          <w:rFonts w:ascii="Times New Roman" w:eastAsia="Times New Roman" w:hAnsi="Times New Roman" w:cs="Times New Roman"/>
          <w:lang w:val="en-CA"/>
        </w:rPr>
        <w:t xml:space="preserve"> </w:t>
      </w:r>
      <w:r w:rsidRPr="00BB189D">
        <w:rPr>
          <w:rFonts w:asciiTheme="majorHAnsi" w:eastAsia="Times New Roman" w:hAnsiTheme="majorHAnsi" w:cs="Times New Roman"/>
          <w:lang w:val="en-CA"/>
        </w:rPr>
        <w:t xml:space="preserve">of the </w:t>
      </w:r>
      <w:proofErr w:type="spellStart"/>
      <w:r w:rsidRPr="00BB189D">
        <w:rPr>
          <w:rFonts w:ascii="Courier New" w:eastAsia="Calibri" w:hAnsi="Courier New" w:cs="Courier New"/>
        </w:rPr>
        <w:t>ItemInfoBox</w:t>
      </w:r>
      <w:proofErr w:type="spellEnd"/>
      <w:r w:rsidRPr="00BB189D">
        <w:rPr>
          <w:rFonts w:ascii="Times New Roman" w:eastAsia="Times New Roman" w:hAnsi="Times New Roman" w:cs="Times New Roman"/>
          <w:lang w:val="en-CA"/>
        </w:rPr>
        <w:t xml:space="preserve"> </w:t>
      </w:r>
      <w:r w:rsidRPr="00BB189D">
        <w:rPr>
          <w:rFonts w:ascii="Cambria" w:eastAsia="Times New Roman" w:hAnsi="Cambria" w:cs="Times New Roman"/>
          <w:lang w:val="en-CA"/>
        </w:rPr>
        <w:t xml:space="preserve">is set equal to the mime type of the data in the font item. </w:t>
      </w:r>
      <w:r w:rsidRPr="00BB189D">
        <w:rPr>
          <w:rFonts w:ascii="Times New Roman" w:eastAsia="Times New Roman" w:hAnsi="Times New Roman" w:cs="Times New Roman"/>
          <w:lang w:val="en-CA"/>
        </w:rPr>
        <w:t xml:space="preserve">Example values for </w:t>
      </w:r>
      <w:proofErr w:type="spellStart"/>
      <w:r w:rsidRPr="00BB189D">
        <w:rPr>
          <w:rFonts w:ascii="Courier New" w:eastAsia="Calibri" w:hAnsi="Courier New" w:cs="Courier New"/>
        </w:rPr>
        <w:t>content_type</w:t>
      </w:r>
      <w:proofErr w:type="spellEnd"/>
      <w:r w:rsidRPr="00BB189D">
        <w:rPr>
          <w:rFonts w:ascii="Times New Roman" w:eastAsia="Times New Roman" w:hAnsi="Times New Roman" w:cs="Times New Roman"/>
          <w:lang w:val="en-CA"/>
        </w:rPr>
        <w:t xml:space="preserve"> field may include ‘font/</w:t>
      </w:r>
      <w:proofErr w:type="spellStart"/>
      <w:r w:rsidRPr="00BB189D">
        <w:rPr>
          <w:rFonts w:ascii="Times New Roman" w:eastAsia="Times New Roman" w:hAnsi="Times New Roman" w:cs="Times New Roman"/>
          <w:lang w:val="en-CA"/>
        </w:rPr>
        <w:t>ttf</w:t>
      </w:r>
      <w:proofErr w:type="spellEnd"/>
      <w:r w:rsidRPr="00BB189D">
        <w:rPr>
          <w:rFonts w:ascii="Times New Roman" w:eastAsia="Times New Roman" w:hAnsi="Times New Roman" w:cs="Times New Roman"/>
          <w:lang w:val="en-CA"/>
        </w:rPr>
        <w:t>’ for true type fonts or ‘font/</w:t>
      </w:r>
      <w:proofErr w:type="spellStart"/>
      <w:r w:rsidRPr="00BB189D">
        <w:rPr>
          <w:rFonts w:ascii="Times New Roman" w:eastAsia="Times New Roman" w:hAnsi="Times New Roman" w:cs="Times New Roman"/>
          <w:lang w:val="en-CA"/>
        </w:rPr>
        <w:t>woff</w:t>
      </w:r>
      <w:proofErr w:type="spellEnd"/>
      <w:r w:rsidRPr="00BB189D">
        <w:rPr>
          <w:rFonts w:ascii="Times New Roman" w:eastAsia="Times New Roman" w:hAnsi="Times New Roman" w:cs="Times New Roman"/>
          <w:lang w:val="en-CA"/>
        </w:rPr>
        <w:t>’ for web open font format fonts</w:t>
      </w:r>
      <w:r w:rsidRPr="00BB189D">
        <w:t>.</w:t>
      </w:r>
    </w:p>
    <w:p w14:paraId="422A6BEF" w14:textId="77777777" w:rsidR="00BB189D" w:rsidRPr="00BB189D" w:rsidRDefault="00BB189D" w:rsidP="00BB189D">
      <w:pPr>
        <w:widowControl/>
        <w:autoSpaceDE/>
        <w:autoSpaceDN/>
        <w:jc w:val="both"/>
        <w:rPr>
          <w:rFonts w:ascii="Cambria" w:hAnsi="Cambria"/>
          <w:lang w:val="en-CA"/>
        </w:rPr>
      </w:pPr>
    </w:p>
    <w:p w14:paraId="707B82B1" w14:textId="77777777" w:rsidR="00BB189D" w:rsidRPr="00BB189D" w:rsidRDefault="00BB189D" w:rsidP="00BB189D">
      <w:pPr>
        <w:widowControl/>
        <w:autoSpaceDE/>
        <w:autoSpaceDN/>
        <w:jc w:val="both"/>
        <w:rPr>
          <w:rFonts w:ascii="Times New Roman" w:eastAsia="Times New Roman" w:hAnsi="Times New Roman" w:cs="Times New Roman"/>
          <w:lang w:val="en-CA"/>
        </w:rPr>
      </w:pPr>
      <w:r w:rsidRPr="00BB189D">
        <w:rPr>
          <w:rFonts w:ascii="Cambria" w:eastAsia="Times New Roman" w:hAnsi="Cambria" w:cs="Times New Roman"/>
          <w:lang w:val="en-CA"/>
        </w:rPr>
        <w:t>The font item may be associated with the text item using an item reference of type</w:t>
      </w:r>
      <w:r w:rsidRPr="00BB189D">
        <w:rPr>
          <w:rFonts w:ascii="Times New Roman" w:eastAsia="Times New Roman" w:hAnsi="Times New Roman" w:cs="Times New Roman"/>
          <w:lang w:val="en-CA"/>
        </w:rPr>
        <w:t xml:space="preserve"> </w:t>
      </w:r>
      <w:r w:rsidRPr="00BB189D">
        <w:t>'</w:t>
      </w:r>
      <w:r w:rsidRPr="00BB189D">
        <w:rPr>
          <w:rFonts w:ascii="Courier New" w:eastAsia="Calibri" w:hAnsi="Courier New" w:cs="Courier New"/>
        </w:rPr>
        <w:t>font</w:t>
      </w:r>
      <w:r w:rsidRPr="00BB189D">
        <w:t xml:space="preserve">' </w:t>
      </w:r>
      <w:r w:rsidRPr="00BB189D">
        <w:rPr>
          <w:rFonts w:ascii="Cambria" w:eastAsia="Times New Roman" w:hAnsi="Cambria" w:cs="Times New Roman"/>
          <w:lang w:val="en-CA"/>
        </w:rPr>
        <w:t xml:space="preserve">from the text item to the font item. </w:t>
      </w:r>
    </w:p>
    <w:p w14:paraId="4D51BC75" w14:textId="77777777" w:rsidR="00BB189D" w:rsidRPr="00BB189D" w:rsidRDefault="00BB189D" w:rsidP="00BB189D">
      <w:pPr>
        <w:widowControl/>
        <w:autoSpaceDE/>
        <w:autoSpaceDN/>
        <w:jc w:val="both"/>
        <w:rPr>
          <w:rFonts w:ascii="Times New Roman" w:eastAsia="Times New Roman" w:hAnsi="Times New Roman" w:cs="Times New Roman"/>
          <w:lang w:val="en-CA"/>
        </w:rPr>
      </w:pPr>
    </w:p>
    <w:p w14:paraId="53B7AD98" w14:textId="77777777" w:rsidR="00BB189D" w:rsidRPr="00BB189D" w:rsidRDefault="00BB189D" w:rsidP="00BB189D">
      <w:pPr>
        <w:widowControl/>
        <w:autoSpaceDE/>
        <w:autoSpaceDN/>
        <w:jc w:val="both"/>
        <w:rPr>
          <w:rFonts w:ascii="Times New Roman" w:eastAsia="Times New Roman" w:hAnsi="Times New Roman" w:cs="Times New Roman"/>
          <w:lang w:val="en-CA"/>
        </w:rPr>
      </w:pPr>
      <w:r w:rsidRPr="00BB189D">
        <w:rPr>
          <w:rFonts w:ascii="Cambria" w:eastAsia="Times New Roman" w:hAnsi="Cambria" w:cs="Times New Roman"/>
          <w:lang w:val="en-CA"/>
        </w:rPr>
        <w:t xml:space="preserve">The font data may be further encoded with either </w:t>
      </w:r>
      <w:proofErr w:type="spellStart"/>
      <w:r w:rsidRPr="00BB189D">
        <w:rPr>
          <w:rFonts w:ascii="Cambria" w:eastAsia="Times New Roman" w:hAnsi="Cambria" w:cs="Times New Roman"/>
          <w:lang w:val="en-CA"/>
        </w:rPr>
        <w:t>gzip</w:t>
      </w:r>
      <w:proofErr w:type="spellEnd"/>
      <w:r w:rsidRPr="00BB189D">
        <w:rPr>
          <w:rFonts w:ascii="Cambria" w:eastAsia="Times New Roman" w:hAnsi="Cambria" w:cs="Times New Roman"/>
          <w:lang w:val="en-CA"/>
        </w:rPr>
        <w:t xml:space="preserve"> or deflate or any other </w:t>
      </w:r>
      <w:proofErr w:type="spellStart"/>
      <w:r w:rsidRPr="00BB189D">
        <w:rPr>
          <w:rFonts w:ascii="Cambria" w:eastAsia="Times New Roman" w:hAnsi="Cambria" w:cs="Times New Roman"/>
          <w:lang w:val="en-CA"/>
        </w:rPr>
        <w:t>alogithm</w:t>
      </w:r>
      <w:proofErr w:type="spellEnd"/>
      <w:r w:rsidRPr="00BB189D">
        <w:rPr>
          <w:rFonts w:ascii="Cambria" w:eastAsia="Times New Roman" w:hAnsi="Cambria" w:cs="Times New Roman"/>
          <w:lang w:val="en-CA"/>
        </w:rPr>
        <w:t xml:space="preserve"> defined for content-encoding of Http/1.1. The encoding of font data shall be defined by the</w:t>
      </w:r>
      <w:r w:rsidRPr="00BB189D">
        <w:rPr>
          <w:rFonts w:ascii="Times New Roman" w:eastAsia="Times New Roman" w:hAnsi="Times New Roman" w:cs="Times New Roman"/>
          <w:lang w:val="en-CA"/>
        </w:rPr>
        <w:t xml:space="preserve"> </w:t>
      </w:r>
      <w:proofErr w:type="spellStart"/>
      <w:r w:rsidRPr="00BB189D">
        <w:rPr>
          <w:rFonts w:ascii="Courier New" w:eastAsia="Calibri" w:hAnsi="Courier New" w:cs="Courier New"/>
        </w:rPr>
        <w:t>content_encoding</w:t>
      </w:r>
      <w:proofErr w:type="spellEnd"/>
      <w:r w:rsidRPr="00BB189D">
        <w:rPr>
          <w:rFonts w:ascii="Times New Roman" w:eastAsia="Times New Roman" w:hAnsi="Times New Roman" w:cs="Times New Roman"/>
          <w:lang w:val="en-CA"/>
        </w:rPr>
        <w:t xml:space="preserve"> </w:t>
      </w:r>
      <w:r w:rsidRPr="00BB189D">
        <w:rPr>
          <w:rFonts w:ascii="Cambria" w:eastAsia="Times New Roman" w:hAnsi="Cambria" w:cs="Times New Roman"/>
          <w:lang w:val="en-CA"/>
        </w:rPr>
        <w:t>parameter in</w:t>
      </w:r>
      <w:r w:rsidRPr="00BB189D">
        <w:rPr>
          <w:rFonts w:ascii="Times New Roman" w:eastAsia="Times New Roman" w:hAnsi="Times New Roman" w:cs="Times New Roman"/>
          <w:lang w:val="en-CA"/>
        </w:rPr>
        <w:t xml:space="preserve"> </w:t>
      </w:r>
      <w:proofErr w:type="spellStart"/>
      <w:r w:rsidRPr="00BB189D">
        <w:rPr>
          <w:rFonts w:ascii="Courier New" w:eastAsia="Calibri" w:hAnsi="Courier New" w:cs="Courier New"/>
        </w:rPr>
        <w:t>ItemInfoEntry</w:t>
      </w:r>
      <w:proofErr w:type="spellEnd"/>
      <w:r w:rsidRPr="00BB189D">
        <w:rPr>
          <w:rFonts w:ascii="Times New Roman" w:eastAsia="Times New Roman" w:hAnsi="Times New Roman" w:cs="Times New Roman"/>
          <w:lang w:val="en-CA"/>
        </w:rPr>
        <w:t xml:space="preserve"> </w:t>
      </w:r>
      <w:r w:rsidRPr="00BB189D">
        <w:rPr>
          <w:rFonts w:ascii="Cambria" w:eastAsia="Times New Roman" w:hAnsi="Cambria" w:cs="Times New Roman"/>
          <w:lang w:val="en-CA"/>
        </w:rPr>
        <w:t>of t</w:t>
      </w:r>
      <w:r w:rsidRPr="00BB189D">
        <w:rPr>
          <w:rFonts w:ascii="Times New Roman" w:eastAsia="Times New Roman" w:hAnsi="Times New Roman" w:cs="Times New Roman"/>
          <w:lang w:val="en-CA"/>
        </w:rPr>
        <w:t xml:space="preserve">he </w:t>
      </w:r>
      <w:proofErr w:type="spellStart"/>
      <w:r w:rsidRPr="00BB189D">
        <w:rPr>
          <w:rFonts w:ascii="Courier New" w:eastAsia="Calibri" w:hAnsi="Courier New" w:cs="Courier New"/>
        </w:rPr>
        <w:t>ItemInfoBox</w:t>
      </w:r>
      <w:proofErr w:type="spellEnd"/>
      <w:r w:rsidRPr="00BB189D">
        <w:rPr>
          <w:rFonts w:ascii="Courier New" w:eastAsia="Calibri" w:hAnsi="Courier New" w:cs="Courier New"/>
        </w:rPr>
        <w:t xml:space="preserve"> </w:t>
      </w:r>
      <w:r w:rsidRPr="00BB189D">
        <w:rPr>
          <w:rFonts w:ascii="Cambria" w:eastAsia="Times New Roman" w:hAnsi="Cambria" w:cs="Times New Roman"/>
          <w:lang w:val="en-CA"/>
        </w:rPr>
        <w:t>for the font item.</w:t>
      </w:r>
    </w:p>
    <w:p w14:paraId="488B78EF" w14:textId="77777777" w:rsidR="00BB189D" w:rsidRPr="00BB189D" w:rsidRDefault="00BB189D" w:rsidP="00BB189D">
      <w:pPr>
        <w:widowControl/>
        <w:autoSpaceDE/>
        <w:autoSpaceDN/>
        <w:jc w:val="both"/>
        <w:rPr>
          <w:rFonts w:ascii="Times New Roman" w:eastAsia="Times New Roman" w:hAnsi="Times New Roman" w:cs="Times New Roman"/>
          <w:lang w:val="en-CA"/>
        </w:rPr>
      </w:pPr>
    </w:p>
    <w:p w14:paraId="29AB4510" w14:textId="77777777" w:rsidR="00BB189D" w:rsidRPr="00BB189D" w:rsidRDefault="00BB189D" w:rsidP="00BB189D">
      <w:pPr>
        <w:widowControl/>
        <w:autoSpaceDE/>
        <w:autoSpaceDN/>
        <w:jc w:val="both"/>
        <w:rPr>
          <w:rFonts w:ascii="Times New Roman" w:eastAsia="Times New Roman" w:hAnsi="Times New Roman" w:cs="Times New Roman"/>
          <w:lang w:val="en-CA"/>
        </w:rPr>
      </w:pPr>
      <w:r w:rsidRPr="00BB189D">
        <w:rPr>
          <w:rFonts w:ascii="Cambria" w:eastAsia="Times New Roman" w:hAnsi="Cambria" w:cs="Times New Roman"/>
          <w:lang w:val="en-CA"/>
        </w:rPr>
        <w:t xml:space="preserve">If the font is encoded with any of the </w:t>
      </w:r>
      <w:proofErr w:type="spellStart"/>
      <w:r w:rsidRPr="00BB189D">
        <w:rPr>
          <w:rFonts w:ascii="Cambria" w:eastAsia="Times New Roman" w:hAnsi="Cambria" w:cs="Times New Roman"/>
          <w:lang w:val="en-CA"/>
        </w:rPr>
        <w:t>alogithm</w:t>
      </w:r>
      <w:proofErr w:type="spellEnd"/>
      <w:r w:rsidRPr="00BB189D">
        <w:rPr>
          <w:rFonts w:ascii="Cambria" w:eastAsia="Times New Roman" w:hAnsi="Cambria" w:cs="Times New Roman"/>
          <w:lang w:val="en-CA"/>
        </w:rPr>
        <w:t xml:space="preserve"> defined for content-encoding of Http/1.1, the data needs to be decoded before interpreting it as the mime type font item identified by </w:t>
      </w:r>
      <w:proofErr w:type="gramStart"/>
      <w:r w:rsidRPr="00BB189D">
        <w:rPr>
          <w:rFonts w:ascii="Cambria" w:eastAsia="Times New Roman" w:hAnsi="Cambria" w:cs="Times New Roman"/>
          <w:lang w:val="en-CA"/>
        </w:rPr>
        <w:t xml:space="preserve">the  </w:t>
      </w:r>
      <w:proofErr w:type="spellStart"/>
      <w:r w:rsidRPr="00BB189D">
        <w:rPr>
          <w:rFonts w:ascii="Courier New" w:eastAsia="Calibri" w:hAnsi="Courier New" w:cs="Courier New"/>
        </w:rPr>
        <w:t>content</w:t>
      </w:r>
      <w:proofErr w:type="gramEnd"/>
      <w:r w:rsidRPr="00BB189D">
        <w:rPr>
          <w:rFonts w:ascii="Courier New" w:eastAsia="Calibri" w:hAnsi="Courier New" w:cs="Courier New"/>
        </w:rPr>
        <w:t>_type</w:t>
      </w:r>
      <w:proofErr w:type="spellEnd"/>
      <w:r w:rsidRPr="00BB189D">
        <w:rPr>
          <w:rFonts w:ascii="Times New Roman" w:eastAsia="Times New Roman" w:hAnsi="Times New Roman" w:cs="Times New Roman"/>
          <w:lang w:val="en-CA"/>
        </w:rPr>
        <w:t xml:space="preserve"> </w:t>
      </w:r>
      <w:r w:rsidRPr="00BB189D">
        <w:rPr>
          <w:rFonts w:asciiTheme="majorHAnsi" w:eastAsia="Times New Roman" w:hAnsiTheme="majorHAnsi" w:cs="Times New Roman"/>
          <w:lang w:val="en-CA"/>
        </w:rPr>
        <w:t>in</w:t>
      </w:r>
      <w:r w:rsidRPr="00BB189D">
        <w:rPr>
          <w:rFonts w:ascii="Times New Roman" w:eastAsia="Times New Roman" w:hAnsi="Times New Roman" w:cs="Times New Roman"/>
          <w:lang w:val="en-CA"/>
        </w:rPr>
        <w:t xml:space="preserve"> </w:t>
      </w:r>
      <w:proofErr w:type="spellStart"/>
      <w:r w:rsidRPr="00BB189D">
        <w:rPr>
          <w:rFonts w:ascii="Courier New" w:eastAsia="Calibri" w:hAnsi="Courier New" w:cs="Courier New"/>
        </w:rPr>
        <w:t>ItemInfoEntry</w:t>
      </w:r>
      <w:proofErr w:type="spellEnd"/>
      <w:r w:rsidRPr="00BB189D">
        <w:rPr>
          <w:rFonts w:ascii="Times New Roman" w:eastAsia="Times New Roman" w:hAnsi="Times New Roman" w:cs="Times New Roman"/>
          <w:lang w:val="en-CA"/>
        </w:rPr>
        <w:t xml:space="preserve"> </w:t>
      </w:r>
      <w:r w:rsidRPr="00BB189D">
        <w:rPr>
          <w:rFonts w:ascii="Cambria" w:eastAsia="Times New Roman" w:hAnsi="Cambria" w:cs="Times New Roman"/>
          <w:lang w:val="en-CA"/>
        </w:rPr>
        <w:t>of the</w:t>
      </w:r>
      <w:r w:rsidRPr="00BB189D">
        <w:rPr>
          <w:rFonts w:asciiTheme="majorHAnsi" w:eastAsia="Times New Roman" w:hAnsiTheme="majorHAnsi" w:cs="Times New Roman"/>
          <w:lang w:val="en-CA"/>
        </w:rPr>
        <w:t xml:space="preserve"> </w:t>
      </w:r>
      <w:proofErr w:type="spellStart"/>
      <w:r w:rsidRPr="00BB189D">
        <w:rPr>
          <w:rFonts w:ascii="Courier New" w:eastAsia="Calibri" w:hAnsi="Courier New" w:cs="Courier New"/>
        </w:rPr>
        <w:t>ItemInfoBox</w:t>
      </w:r>
      <w:proofErr w:type="spellEnd"/>
      <w:r w:rsidRPr="00BB189D">
        <w:rPr>
          <w:rFonts w:ascii="Times New Roman" w:eastAsia="Times New Roman" w:hAnsi="Times New Roman" w:cs="Times New Roman"/>
          <w:lang w:val="en-CA"/>
        </w:rPr>
        <w:t>.</w:t>
      </w:r>
    </w:p>
    <w:p w14:paraId="2A85414B" w14:textId="77777777" w:rsidR="00BB189D" w:rsidRPr="00BB189D" w:rsidRDefault="00BB189D" w:rsidP="00BB189D">
      <w:pPr>
        <w:widowControl/>
        <w:autoSpaceDE/>
        <w:autoSpaceDN/>
        <w:jc w:val="both"/>
        <w:rPr>
          <w:rFonts w:ascii="Times New Roman" w:eastAsia="Times New Roman" w:hAnsi="Times New Roman" w:cs="Times New Roman"/>
          <w:lang w:val="en-CA"/>
        </w:rPr>
      </w:pPr>
    </w:p>
    <w:p w14:paraId="5526A2DA" w14:textId="77777777" w:rsidR="00BB189D" w:rsidRPr="00BB189D" w:rsidRDefault="00BB189D" w:rsidP="00BB189D">
      <w:pPr>
        <w:rPr>
          <w:rFonts w:asciiTheme="majorHAnsi" w:eastAsia="Times New Roman" w:hAnsiTheme="majorHAnsi" w:cs="Times New Roman"/>
          <w:lang w:val="en-CA"/>
        </w:rPr>
      </w:pPr>
      <w:r w:rsidRPr="00BB189D">
        <w:rPr>
          <w:rFonts w:ascii="Times New Roman" w:eastAsia="Times New Roman" w:hAnsi="Times New Roman" w:cs="Times New Roman"/>
          <w:lang w:val="en-CA"/>
        </w:rPr>
        <w:t xml:space="preserve">If the </w:t>
      </w:r>
      <w:proofErr w:type="spellStart"/>
      <w:r w:rsidRPr="00BB189D">
        <w:rPr>
          <w:rFonts w:ascii="Courier New" w:eastAsia="Calibri" w:hAnsi="Courier New" w:cs="Courier New"/>
        </w:rPr>
        <w:t>content_encoding</w:t>
      </w:r>
      <w:proofErr w:type="spellEnd"/>
      <w:r w:rsidRPr="00BB189D">
        <w:rPr>
          <w:rFonts w:ascii="Times New Roman" w:eastAsia="Times New Roman" w:hAnsi="Times New Roman" w:cs="Times New Roman"/>
          <w:lang w:val="en-CA"/>
        </w:rPr>
        <w:t xml:space="preserve"> parameter in </w:t>
      </w:r>
      <w:proofErr w:type="spellStart"/>
      <w:r w:rsidRPr="00BB189D">
        <w:rPr>
          <w:rFonts w:ascii="Courier New" w:eastAsia="Calibri" w:hAnsi="Courier New" w:cs="Courier New"/>
        </w:rPr>
        <w:t>ItemInfoEntry</w:t>
      </w:r>
      <w:proofErr w:type="spellEnd"/>
      <w:r w:rsidRPr="00BB189D">
        <w:rPr>
          <w:rFonts w:ascii="Times New Roman" w:eastAsia="Times New Roman" w:hAnsi="Times New Roman" w:cs="Times New Roman"/>
          <w:lang w:val="en-CA"/>
        </w:rPr>
        <w:t xml:space="preserve"> of the</w:t>
      </w:r>
      <w:r w:rsidRPr="00BB189D">
        <w:rPr>
          <w:rFonts w:ascii="Courier New" w:eastAsia="Calibri" w:hAnsi="Courier New" w:cs="Courier New"/>
        </w:rPr>
        <w:t xml:space="preserve"> </w:t>
      </w:r>
      <w:proofErr w:type="spellStart"/>
      <w:r w:rsidRPr="00BB189D">
        <w:rPr>
          <w:rFonts w:ascii="Courier New" w:eastAsia="Calibri" w:hAnsi="Courier New" w:cs="Courier New"/>
        </w:rPr>
        <w:t>ItemInfoBox</w:t>
      </w:r>
      <w:proofErr w:type="spellEnd"/>
      <w:r w:rsidRPr="00BB189D">
        <w:rPr>
          <w:rFonts w:ascii="Times New Roman" w:eastAsia="Times New Roman" w:hAnsi="Times New Roman" w:cs="Times New Roman"/>
          <w:lang w:val="en-CA"/>
        </w:rPr>
        <w:t xml:space="preserve"> has an empty string, then no content encoding is applied on the font data.</w:t>
      </w:r>
    </w:p>
    <w:p w14:paraId="176AE067" w14:textId="17093301" w:rsidR="009B6DE0" w:rsidRPr="007C4BDB" w:rsidRDefault="009B6DE0" w:rsidP="009B6DE0">
      <w:pPr>
        <w:rPr>
          <w:lang w:val="en-CA"/>
        </w:rPr>
      </w:pPr>
    </w:p>
    <w:p w14:paraId="645B8B18" w14:textId="77777777" w:rsidR="00DA0ED7" w:rsidRPr="009B6DE0" w:rsidRDefault="00DA0ED7" w:rsidP="007C4BDB"/>
    <w:p w14:paraId="63B6C191" w14:textId="008D2CE4" w:rsidR="00DA0ED7" w:rsidRPr="007C4BDB" w:rsidRDefault="00DA0ED7" w:rsidP="007C4BDB">
      <w:pPr>
        <w:pStyle w:val="Heading1"/>
        <w:keepNext/>
        <w:tabs>
          <w:tab w:val="num" w:pos="432"/>
        </w:tabs>
        <w:autoSpaceDE/>
        <w:autoSpaceDN/>
        <w:spacing w:before="240" w:after="60" w:line="276" w:lineRule="auto"/>
        <w:ind w:left="432" w:hanging="432"/>
        <w:jc w:val="both"/>
        <w:rPr>
          <w:rFonts w:ascii="Times New Roman" w:eastAsia="Calibri" w:hAnsi="Times New Roman"/>
          <w:kern w:val="32"/>
          <w:sz w:val="28"/>
          <w:szCs w:val="32"/>
        </w:rPr>
      </w:pPr>
      <w:bookmarkStart w:id="365" w:name="_Toc102637422"/>
      <w:r w:rsidRPr="007C4BDB">
        <w:rPr>
          <w:rFonts w:ascii="Times New Roman" w:eastAsia="Calibri" w:hAnsi="Times New Roman"/>
          <w:kern w:val="32"/>
          <w:sz w:val="28"/>
          <w:szCs w:val="32"/>
        </w:rPr>
        <w:lastRenderedPageBreak/>
        <w:t>Region annotations for image sequence or video tracks</w:t>
      </w:r>
      <w:bookmarkEnd w:id="365"/>
    </w:p>
    <w:p w14:paraId="42FFDD60" w14:textId="77777777" w:rsidR="00DA0ED7" w:rsidRPr="009B6DE0" w:rsidRDefault="00DA0ED7" w:rsidP="007C4BDB"/>
    <w:p w14:paraId="21500D5C" w14:textId="2E03372A" w:rsidR="005D2E8E" w:rsidRPr="00480FE7" w:rsidRDefault="00B63EEE" w:rsidP="005D2E8E">
      <w:pPr>
        <w:rPr>
          <w:ins w:id="366" w:author="DENOUAL Franck" w:date="2022-05-05T09:36:00Z"/>
          <w:i/>
          <w:iCs/>
        </w:rPr>
      </w:pPr>
      <w:ins w:id="367" w:author="DENOUAL Franck" w:date="2022-05-05T09:41:00Z">
        <w:r w:rsidDel="00B63EEE">
          <w:t xml:space="preserve"> </w:t>
        </w:r>
      </w:ins>
      <w:del w:id="368" w:author="DENOUAL Franck" w:date="2022-05-05T09:41:00Z">
        <w:r w:rsidR="00DA0ED7" w:rsidDel="00B63EEE">
          <w:delText>This topic was discussed as</w:delText>
        </w:r>
        <w:r w:rsidR="00DA0ED7" w:rsidRPr="00DA0ED7" w:rsidDel="00B63EEE">
          <w:delText xml:space="preserve"> </w:delText>
        </w:r>
        <w:r w:rsidR="00DA0ED7" w:rsidDel="00B63EEE">
          <w:fldChar w:fldCharType="begin"/>
        </w:r>
        <w:r w:rsidR="00DA0ED7" w:rsidDel="00B63EEE">
          <w:delInstrText xml:space="preserve"> HYPERLINK "http://mpegx.int-evry.fr/software/MPEG/Systems/FileFormat/HEIF/-/issues/65" </w:delInstrText>
        </w:r>
        <w:r w:rsidR="00DA0ED7" w:rsidDel="00B63EEE">
          <w:fldChar w:fldCharType="separate"/>
        </w:r>
        <w:r w:rsidR="00DA0ED7" w:rsidRPr="00DA0ED7" w:rsidDel="00B63EEE">
          <w:rPr>
            <w:rStyle w:val="Hyperlink"/>
          </w:rPr>
          <w:delText>HEIF Issue#65</w:delText>
        </w:r>
        <w:r w:rsidR="00DA0ED7" w:rsidDel="00B63EEE">
          <w:fldChar w:fldCharType="end"/>
        </w:r>
        <w:r w:rsidR="00DA0ED7" w:rsidDel="00B63EEE">
          <w:delText xml:space="preserve"> on the MPEG GitLab.</w:delText>
        </w:r>
      </w:del>
      <w:ins w:id="369" w:author="DENOUAL Franck" w:date="2022-05-05T09:36:00Z">
        <w:r w:rsidR="005D2E8E" w:rsidRPr="00480FE7">
          <w:rPr>
            <w:i/>
            <w:iCs/>
          </w:rPr>
          <w:t xml:space="preserve">[Ed. (FD). It has been decided at MPEG#138 to move </w:t>
        </w:r>
        <w:r w:rsidR="005D2E8E">
          <w:rPr>
            <w:i/>
            <w:iCs/>
          </w:rPr>
          <w:t xml:space="preserve">Region Annotations for image sequence and video tracks </w:t>
        </w:r>
      </w:ins>
      <w:ins w:id="370" w:author="DENOUAL Franck" w:date="2022-05-05T09:41:00Z">
        <w:r>
          <w:rPr>
            <w:i/>
            <w:iCs/>
          </w:rPr>
          <w:t xml:space="preserve">as proposed in </w:t>
        </w:r>
      </w:ins>
      <w:ins w:id="371" w:author="DENOUAL Franck" w:date="2022-05-05T09:42:00Z">
        <w:r>
          <w:rPr>
            <w:i/>
            <w:iCs/>
          </w:rPr>
          <w:t xml:space="preserve">m59508 </w:t>
        </w:r>
      </w:ins>
      <w:ins w:id="372" w:author="DENOUAL Franck" w:date="2022-05-05T09:41:00Z">
        <w:r>
          <w:rPr>
            <w:i/>
            <w:iCs/>
          </w:rPr>
          <w:t xml:space="preserve">to </w:t>
        </w:r>
      </w:ins>
      <w:ins w:id="373" w:author="DENOUAL Franck" w:date="2022-05-05T09:36:00Z">
        <w:r w:rsidR="005D2E8E" w:rsidRPr="00480FE7">
          <w:rPr>
            <w:i/>
            <w:iCs/>
          </w:rPr>
          <w:t>HEIF CDAM</w:t>
        </w:r>
        <w:r w:rsidR="005D2E8E">
          <w:rPr>
            <w:i/>
            <w:iCs/>
          </w:rPr>
          <w:t xml:space="preserve">, </w:t>
        </w:r>
        <w:r w:rsidR="005D2E8E" w:rsidRPr="00B63EEE">
          <w:rPr>
            <w:b/>
            <w:bCs/>
            <w:i/>
            <w:iCs/>
            <w:rPrChange w:id="374" w:author="DENOUAL Franck" w:date="2022-05-05T09:42:00Z">
              <w:rPr>
                <w:i/>
                <w:iCs/>
              </w:rPr>
            </w:rPrChange>
          </w:rPr>
          <w:t xml:space="preserve">except the interpolate flag </w:t>
        </w:r>
      </w:ins>
      <w:ins w:id="375" w:author="DENOUAL Franck" w:date="2022-05-05T09:40:00Z">
        <w:r w:rsidR="005D2E8E" w:rsidRPr="00B63EEE">
          <w:rPr>
            <w:b/>
            <w:bCs/>
            <w:i/>
            <w:iCs/>
            <w:rPrChange w:id="376" w:author="DENOUAL Franck" w:date="2022-05-05T09:42:00Z">
              <w:rPr>
                <w:i/>
                <w:iCs/>
              </w:rPr>
            </w:rPrChange>
          </w:rPr>
          <w:t>that may need further thoughts</w:t>
        </w:r>
        <w:r w:rsidR="005D2E8E">
          <w:rPr>
            <w:i/>
            <w:iCs/>
          </w:rPr>
          <w:t xml:space="preserve"> </w:t>
        </w:r>
      </w:ins>
      <w:ins w:id="377" w:author="DENOUAL Franck" w:date="2022-05-05T09:36:00Z">
        <w:r w:rsidR="005D2E8E">
          <w:rPr>
            <w:i/>
            <w:iCs/>
          </w:rPr>
          <w:t>(</w:t>
        </w:r>
      </w:ins>
      <w:ins w:id="378" w:author="DENOUAL Franck" w:date="2022-05-05T09:37:00Z">
        <w:r w:rsidR="005D2E8E">
          <w:rPr>
            <w:i/>
            <w:iCs/>
          </w:rPr>
          <w:t>the yellow highlighted syntax and semantics</w:t>
        </w:r>
      </w:ins>
      <w:ins w:id="379" w:author="DENOUAL Franck" w:date="2022-05-05T09:38:00Z">
        <w:r w:rsidR="005D2E8E">
          <w:rPr>
            <w:i/>
            <w:iCs/>
          </w:rPr>
          <w:t xml:space="preserve"> (</w:t>
        </w:r>
      </w:ins>
      <w:ins w:id="380" w:author="DENOUAL Franck" w:date="2022-05-05T09:40:00Z">
        <w:r w:rsidR="005D2E8E">
          <w:rPr>
            <w:i/>
            <w:iCs/>
          </w:rPr>
          <w:fldChar w:fldCharType="begin"/>
        </w:r>
        <w:r w:rsidR="005D2E8E">
          <w:rPr>
            <w:i/>
            <w:iCs/>
          </w:rPr>
          <w:instrText xml:space="preserve"> HYPERLINK "http://mpegx.int-evry.fr/software/MPEG/Systems/FileFormat/HEIF/-/issues/69" \l "note_60556" </w:instrText>
        </w:r>
      </w:ins>
      <w:ins w:id="381" w:author="DENOUAL Franck" w:date="2022-05-06T18:40:00Z">
        <w:r w:rsidR="009838D6">
          <w:rPr>
            <w:i/>
            <w:iCs/>
          </w:rPr>
        </w:r>
      </w:ins>
      <w:ins w:id="382" w:author="DENOUAL Franck" w:date="2022-05-05T09:40:00Z">
        <w:r w:rsidR="005D2E8E">
          <w:rPr>
            <w:i/>
            <w:iCs/>
          </w:rPr>
          <w:fldChar w:fldCharType="separate"/>
        </w:r>
        <w:r w:rsidR="005D2E8E" w:rsidRPr="005D2E8E">
          <w:rPr>
            <w:rStyle w:val="Hyperlink"/>
            <w:i/>
            <w:iCs/>
          </w:rPr>
          <w:t>comment on MPEG Gitlab</w:t>
        </w:r>
        <w:r w:rsidR="005D2E8E">
          <w:rPr>
            <w:i/>
            <w:iCs/>
          </w:rPr>
          <w:fldChar w:fldCharType="end"/>
        </w:r>
      </w:ins>
      <w:ins w:id="383" w:author="DENOUAL Franck" w:date="2022-05-05T09:38:00Z">
        <w:r w:rsidR="005D2E8E">
          <w:rPr>
            <w:i/>
            <w:iCs/>
          </w:rPr>
          <w:t>)</w:t>
        </w:r>
      </w:ins>
      <w:ins w:id="384" w:author="DENOUAL Franck" w:date="2022-05-05T09:36:00Z">
        <w:r w:rsidR="005D2E8E" w:rsidRPr="00480FE7">
          <w:rPr>
            <w:i/>
            <w:iCs/>
          </w:rPr>
          <w:t>.]</w:t>
        </w:r>
      </w:ins>
    </w:p>
    <w:p w14:paraId="4C52B392" w14:textId="77777777" w:rsidR="005D2E8E" w:rsidRDefault="005D2E8E" w:rsidP="00DA0ED7"/>
    <w:p w14:paraId="31B7039F" w14:textId="536BC22C" w:rsidR="00D241FA" w:rsidRPr="00112AA0" w:rsidDel="005D2E8E" w:rsidRDefault="00D241FA" w:rsidP="00D241FA">
      <w:pPr>
        <w:keepNext/>
        <w:widowControl/>
        <w:numPr>
          <w:ilvl w:val="0"/>
          <w:numId w:val="32"/>
        </w:numPr>
        <w:autoSpaceDE/>
        <w:autoSpaceDN/>
        <w:spacing w:before="240" w:after="60"/>
        <w:jc w:val="both"/>
        <w:outlineLvl w:val="1"/>
        <w:rPr>
          <w:del w:id="385" w:author="DENOUAL Franck" w:date="2022-05-05T09:37:00Z"/>
          <w:rFonts w:ascii="Times New Roman" w:eastAsia="Times New Roman" w:hAnsi="Times New Roman" w:cs="Times New Roman"/>
          <w:b/>
          <w:bCs/>
          <w:iCs/>
          <w:sz w:val="28"/>
          <w:szCs w:val="28"/>
        </w:rPr>
      </w:pPr>
      <w:del w:id="386" w:author="DENOUAL Franck" w:date="2022-05-05T09:37:00Z">
        <w:r w:rsidRPr="00112AA0" w:rsidDel="005D2E8E">
          <w:rPr>
            <w:rFonts w:ascii="Times New Roman" w:eastAsia="Times New Roman" w:hAnsi="Times New Roman" w:cs="Times New Roman"/>
            <w:b/>
            <w:bCs/>
            <w:iCs/>
            <w:sz w:val="28"/>
            <w:szCs w:val="28"/>
          </w:rPr>
          <w:delText>Motivation</w:delText>
        </w:r>
        <w:bookmarkStart w:id="387" w:name="_Toc102637423"/>
        <w:bookmarkEnd w:id="387"/>
      </w:del>
    </w:p>
    <w:p w14:paraId="5512AD72" w14:textId="638C2517" w:rsidR="00D241FA" w:rsidRPr="00303A4D" w:rsidDel="005D2E8E" w:rsidRDefault="00D241FA" w:rsidP="00D241FA">
      <w:pPr>
        <w:widowControl/>
        <w:autoSpaceDE/>
        <w:autoSpaceDN/>
        <w:spacing w:before="120" w:after="120"/>
        <w:jc w:val="both"/>
        <w:rPr>
          <w:del w:id="388" w:author="DENOUAL Franck" w:date="2022-05-05T09:37:00Z"/>
          <w:rFonts w:ascii="Times New Roman" w:eastAsia="Times New Roman" w:hAnsi="Times New Roman" w:cs="Times New Roman"/>
          <w:sz w:val="24"/>
          <w:szCs w:val="24"/>
          <w:lang w:eastAsia="fr-FR"/>
        </w:rPr>
      </w:pPr>
      <w:del w:id="389" w:author="DENOUAL Franck" w:date="2022-05-05T09:37:00Z">
        <w:r w:rsidRPr="00303A4D" w:rsidDel="005D2E8E">
          <w:rPr>
            <w:rFonts w:ascii="Times New Roman" w:eastAsia="Times New Roman" w:hAnsi="Times New Roman" w:cs="Times New Roman"/>
            <w:sz w:val="24"/>
            <w:szCs w:val="24"/>
            <w:lang w:eastAsia="fr-FR"/>
          </w:rPr>
          <w:delText xml:space="preserve">As illustrated in </w:delText>
        </w:r>
        <w:r w:rsidRPr="00303A4D" w:rsidDel="005D2E8E">
          <w:rPr>
            <w:rFonts w:ascii="Times New Roman" w:eastAsia="Times New Roman" w:hAnsi="Times New Roman" w:cs="Times New Roman"/>
            <w:sz w:val="24"/>
            <w:szCs w:val="24"/>
            <w:lang w:eastAsia="fr-FR"/>
          </w:rPr>
          <w:fldChar w:fldCharType="begin"/>
        </w:r>
        <w:r w:rsidRPr="00303A4D" w:rsidDel="005D2E8E">
          <w:rPr>
            <w:rFonts w:ascii="Times New Roman" w:eastAsia="Times New Roman" w:hAnsi="Times New Roman" w:cs="Times New Roman"/>
            <w:sz w:val="24"/>
            <w:szCs w:val="24"/>
            <w:lang w:eastAsia="fr-FR"/>
          </w:rPr>
          <w:delInstrText xml:space="preserve"> REF _Ref89246907 \h </w:delInstrText>
        </w:r>
        <w:r w:rsidRPr="00303A4D" w:rsidDel="005D2E8E">
          <w:rPr>
            <w:rFonts w:ascii="Times New Roman" w:eastAsia="Times New Roman" w:hAnsi="Times New Roman" w:cs="Times New Roman"/>
            <w:sz w:val="24"/>
            <w:szCs w:val="24"/>
            <w:lang w:eastAsia="fr-FR"/>
          </w:rPr>
        </w:r>
        <w:r w:rsidRPr="00303A4D" w:rsidDel="005D2E8E">
          <w:rPr>
            <w:rFonts w:ascii="Times New Roman" w:eastAsia="Times New Roman" w:hAnsi="Times New Roman" w:cs="Times New Roman"/>
            <w:sz w:val="24"/>
            <w:szCs w:val="24"/>
            <w:lang w:eastAsia="fr-FR"/>
          </w:rPr>
          <w:fldChar w:fldCharType="separate"/>
        </w:r>
      </w:del>
      <w:del w:id="390" w:author="DENOUAL Franck" w:date="2022-05-05T09:29:00Z">
        <w:r w:rsidRPr="00303A4D" w:rsidDel="005912AA">
          <w:rPr>
            <w:rFonts w:ascii="Times New Roman" w:eastAsia="Times New Roman" w:hAnsi="Times New Roman" w:cs="Times New Roman"/>
            <w:sz w:val="24"/>
            <w:szCs w:val="24"/>
            <w:lang w:eastAsia="fr-FR"/>
          </w:rPr>
          <w:delText xml:space="preserve">Figure </w:delText>
        </w:r>
        <w:r w:rsidRPr="00303A4D" w:rsidDel="005912AA">
          <w:rPr>
            <w:rFonts w:ascii="Times New Roman" w:eastAsia="Times New Roman" w:hAnsi="Times New Roman" w:cs="Times New Roman"/>
            <w:noProof/>
            <w:sz w:val="24"/>
            <w:szCs w:val="24"/>
            <w:lang w:eastAsia="fr-FR"/>
          </w:rPr>
          <w:delText>1</w:delText>
        </w:r>
      </w:del>
      <w:del w:id="391" w:author="DENOUAL Franck" w:date="2022-05-05T09:37:00Z">
        <w:r w:rsidRPr="00303A4D" w:rsidDel="005D2E8E">
          <w:rPr>
            <w:rFonts w:ascii="Times New Roman" w:eastAsia="Times New Roman" w:hAnsi="Times New Roman" w:cs="Times New Roman"/>
            <w:sz w:val="24"/>
            <w:szCs w:val="24"/>
            <w:lang w:eastAsia="fr-FR"/>
          </w:rPr>
          <w:fldChar w:fldCharType="end"/>
        </w:r>
        <w:r w:rsidRPr="00303A4D" w:rsidDel="005D2E8E">
          <w:rPr>
            <w:rFonts w:ascii="Times New Roman" w:eastAsia="Times New Roman" w:hAnsi="Times New Roman" w:cs="Times New Roman"/>
            <w:sz w:val="24"/>
            <w:szCs w:val="24"/>
            <w:lang w:eastAsia="fr-FR"/>
          </w:rPr>
          <w:delText>, the HEIF 2</w:delText>
        </w:r>
        <w:r w:rsidRPr="00303A4D" w:rsidDel="005D2E8E">
          <w:rPr>
            <w:rFonts w:ascii="Times New Roman" w:eastAsia="Times New Roman" w:hAnsi="Times New Roman" w:cs="Times New Roman"/>
            <w:sz w:val="24"/>
            <w:szCs w:val="24"/>
            <w:vertAlign w:val="superscript"/>
            <w:lang w:eastAsia="fr-FR"/>
          </w:rPr>
          <w:delText>nd</w:delText>
        </w:r>
        <w:r w:rsidRPr="00303A4D" w:rsidDel="005D2E8E">
          <w:rPr>
            <w:rFonts w:ascii="Times New Roman" w:eastAsia="Times New Roman" w:hAnsi="Times New Roman" w:cs="Times New Roman"/>
            <w:sz w:val="24"/>
            <w:szCs w:val="24"/>
            <w:lang w:eastAsia="fr-FR"/>
          </w:rPr>
          <w:delText xml:space="preserve"> edition specification </w:delText>
        </w:r>
        <w:r w:rsidRPr="00303A4D" w:rsidDel="005D2E8E">
          <w:rPr>
            <w:rFonts w:ascii="Times New Roman" w:eastAsia="Times New Roman" w:hAnsi="Times New Roman" w:cs="Times New Roman"/>
            <w:sz w:val="24"/>
            <w:szCs w:val="24"/>
            <w:lang w:eastAsia="fr-FR"/>
          </w:rPr>
          <w:fldChar w:fldCharType="begin"/>
        </w:r>
        <w:r w:rsidRPr="00303A4D" w:rsidDel="005D2E8E">
          <w:rPr>
            <w:rFonts w:ascii="Times New Roman" w:eastAsia="Times New Roman" w:hAnsi="Times New Roman" w:cs="Times New Roman"/>
            <w:sz w:val="24"/>
            <w:szCs w:val="24"/>
            <w:lang w:eastAsia="fr-FR"/>
          </w:rPr>
          <w:delInstrText xml:space="preserve"> REF _Ref68700700 \r \h </w:delInstrText>
        </w:r>
        <w:r w:rsidRPr="00303A4D" w:rsidDel="005D2E8E">
          <w:rPr>
            <w:rFonts w:ascii="Times New Roman" w:eastAsia="Times New Roman" w:hAnsi="Times New Roman" w:cs="Times New Roman"/>
            <w:sz w:val="24"/>
            <w:szCs w:val="24"/>
            <w:lang w:eastAsia="fr-FR"/>
          </w:rPr>
        </w:r>
        <w:r w:rsidRPr="00303A4D" w:rsidDel="005D2E8E">
          <w:rPr>
            <w:rFonts w:ascii="Times New Roman" w:eastAsia="Times New Roman" w:hAnsi="Times New Roman" w:cs="Times New Roman"/>
            <w:sz w:val="24"/>
            <w:szCs w:val="24"/>
            <w:lang w:eastAsia="fr-FR"/>
          </w:rPr>
          <w:fldChar w:fldCharType="separate"/>
        </w:r>
      </w:del>
      <w:del w:id="392" w:author="DENOUAL Franck" w:date="2022-05-05T09:29:00Z">
        <w:r w:rsidRPr="00303A4D" w:rsidDel="005912AA">
          <w:rPr>
            <w:rFonts w:ascii="Times New Roman" w:eastAsia="Times New Roman" w:hAnsi="Times New Roman" w:cs="Times New Roman"/>
            <w:sz w:val="24"/>
            <w:szCs w:val="24"/>
            <w:lang w:eastAsia="fr-FR"/>
          </w:rPr>
          <w:delText>[1]</w:delText>
        </w:r>
      </w:del>
      <w:del w:id="393" w:author="DENOUAL Franck" w:date="2022-05-05T09:37:00Z">
        <w:r w:rsidRPr="00303A4D" w:rsidDel="005D2E8E">
          <w:rPr>
            <w:rFonts w:ascii="Times New Roman" w:eastAsia="Times New Roman" w:hAnsi="Times New Roman" w:cs="Times New Roman"/>
            <w:sz w:val="24"/>
            <w:szCs w:val="24"/>
            <w:lang w:eastAsia="fr-FR"/>
          </w:rPr>
          <w:fldChar w:fldCharType="end"/>
        </w:r>
        <w:r w:rsidRPr="00303A4D" w:rsidDel="005D2E8E">
          <w:rPr>
            <w:rFonts w:ascii="Times New Roman" w:eastAsia="Times New Roman" w:hAnsi="Times New Roman" w:cs="Times New Roman"/>
            <w:sz w:val="24"/>
            <w:szCs w:val="24"/>
            <w:lang w:eastAsia="fr-FR"/>
          </w:rPr>
          <w:delText xml:space="preserve"> defines the association of a region annotation with one or more regions of an image item using the following constructions:</w:delText>
        </w:r>
        <w:bookmarkStart w:id="394" w:name="_Toc102637424"/>
        <w:bookmarkEnd w:id="394"/>
      </w:del>
    </w:p>
    <w:p w14:paraId="4894E194" w14:textId="18A1A1D2" w:rsidR="00D241FA" w:rsidRPr="00303A4D" w:rsidDel="005D2E8E" w:rsidRDefault="00D241FA" w:rsidP="00D241FA">
      <w:pPr>
        <w:widowControl/>
        <w:numPr>
          <w:ilvl w:val="0"/>
          <w:numId w:val="30"/>
        </w:numPr>
        <w:autoSpaceDE/>
        <w:autoSpaceDN/>
        <w:spacing w:before="120" w:after="120"/>
        <w:contextualSpacing/>
        <w:jc w:val="both"/>
        <w:rPr>
          <w:del w:id="395" w:author="DENOUAL Franck" w:date="2022-05-05T09:37:00Z"/>
          <w:rFonts w:ascii="Times New Roman" w:eastAsia="Times New Roman" w:hAnsi="Times New Roman" w:cs="Times New Roman"/>
          <w:sz w:val="24"/>
          <w:szCs w:val="24"/>
          <w:lang w:eastAsia="fr-FR"/>
        </w:rPr>
      </w:pPr>
      <w:del w:id="396" w:author="DENOUAL Franck" w:date="2022-05-05T09:37:00Z">
        <w:r w:rsidRPr="00303A4D" w:rsidDel="005D2E8E">
          <w:rPr>
            <w:rFonts w:ascii="Times New Roman" w:eastAsia="Times New Roman" w:hAnsi="Times New Roman" w:cs="Times New Roman"/>
            <w:sz w:val="24"/>
            <w:szCs w:val="24"/>
            <w:lang w:eastAsia="fr-FR"/>
          </w:rPr>
          <w:delText>describe in a region item the geometry of the one or more regions (where the geometry might have various shapes (polyline, ellipse, rectangle, mask, etc…));</w:delText>
        </w:r>
        <w:bookmarkStart w:id="397" w:name="_Toc102637425"/>
        <w:bookmarkEnd w:id="397"/>
      </w:del>
    </w:p>
    <w:p w14:paraId="129ECB93" w14:textId="063D59A5" w:rsidR="00D241FA" w:rsidRPr="00303A4D" w:rsidDel="005D2E8E" w:rsidRDefault="00D241FA" w:rsidP="00D241FA">
      <w:pPr>
        <w:widowControl/>
        <w:numPr>
          <w:ilvl w:val="0"/>
          <w:numId w:val="30"/>
        </w:numPr>
        <w:autoSpaceDE/>
        <w:autoSpaceDN/>
        <w:spacing w:before="120" w:after="120"/>
        <w:contextualSpacing/>
        <w:jc w:val="both"/>
        <w:rPr>
          <w:del w:id="398" w:author="DENOUAL Franck" w:date="2022-05-05T09:37:00Z"/>
          <w:rFonts w:ascii="Times New Roman" w:eastAsia="Times New Roman" w:hAnsi="Times New Roman" w:cs="Times New Roman"/>
          <w:sz w:val="24"/>
          <w:szCs w:val="24"/>
          <w:lang w:eastAsia="fr-FR"/>
        </w:rPr>
      </w:pPr>
      <w:del w:id="399" w:author="DENOUAL Franck" w:date="2022-05-05T09:37:00Z">
        <w:r w:rsidRPr="00303A4D" w:rsidDel="005D2E8E">
          <w:rPr>
            <w:rFonts w:ascii="Times New Roman" w:eastAsia="Times New Roman" w:hAnsi="Times New Roman" w:cs="Times New Roman"/>
            <w:sz w:val="24"/>
            <w:szCs w:val="24"/>
            <w:lang w:eastAsia="fr-FR"/>
          </w:rPr>
          <w:delText>associate the region item with the image item it describes using a 'cdsc' item reference from the region item to the image item; and,</w:delText>
        </w:r>
        <w:bookmarkStart w:id="400" w:name="_Toc102637426"/>
        <w:bookmarkEnd w:id="400"/>
      </w:del>
    </w:p>
    <w:p w14:paraId="70F493F3" w14:textId="1D0B5CD2" w:rsidR="00D241FA" w:rsidRPr="00303A4D" w:rsidDel="005D2E8E" w:rsidRDefault="00D241FA" w:rsidP="00D241FA">
      <w:pPr>
        <w:widowControl/>
        <w:numPr>
          <w:ilvl w:val="0"/>
          <w:numId w:val="30"/>
        </w:numPr>
        <w:autoSpaceDE/>
        <w:autoSpaceDN/>
        <w:spacing w:before="120" w:after="120"/>
        <w:contextualSpacing/>
        <w:jc w:val="both"/>
        <w:rPr>
          <w:del w:id="401" w:author="DENOUAL Franck" w:date="2022-05-05T09:37:00Z"/>
          <w:rFonts w:ascii="Times New Roman" w:eastAsia="Times New Roman" w:hAnsi="Times New Roman" w:cs="Times New Roman"/>
          <w:sz w:val="24"/>
          <w:szCs w:val="24"/>
          <w:lang w:eastAsia="fr-FR"/>
        </w:rPr>
      </w:pPr>
      <w:del w:id="402" w:author="DENOUAL Franck" w:date="2022-05-05T09:37:00Z">
        <w:r w:rsidRPr="00303A4D" w:rsidDel="005D2E8E">
          <w:rPr>
            <w:rFonts w:ascii="Times New Roman" w:eastAsia="Times New Roman" w:hAnsi="Times New Roman" w:cs="Times New Roman"/>
            <w:sz w:val="24"/>
            <w:szCs w:val="24"/>
            <w:lang w:eastAsia="fr-FR"/>
          </w:rPr>
          <w:delText>associate any or all of the following with the region item for specifying annotations for this region item:</w:delText>
        </w:r>
        <w:bookmarkStart w:id="403" w:name="_Toc102637427"/>
        <w:bookmarkEnd w:id="403"/>
      </w:del>
    </w:p>
    <w:p w14:paraId="71DCD167" w14:textId="4A471138" w:rsidR="00D241FA" w:rsidRPr="00303A4D" w:rsidDel="005D2E8E" w:rsidRDefault="00D241FA" w:rsidP="00D241FA">
      <w:pPr>
        <w:widowControl/>
        <w:numPr>
          <w:ilvl w:val="0"/>
          <w:numId w:val="31"/>
        </w:numPr>
        <w:autoSpaceDE/>
        <w:autoSpaceDN/>
        <w:spacing w:before="120" w:after="120"/>
        <w:contextualSpacing/>
        <w:jc w:val="both"/>
        <w:rPr>
          <w:del w:id="404" w:author="DENOUAL Franck" w:date="2022-05-05T09:37:00Z"/>
          <w:rFonts w:ascii="Times New Roman" w:eastAsia="Times New Roman" w:hAnsi="Times New Roman" w:cs="Times New Roman"/>
          <w:sz w:val="24"/>
          <w:szCs w:val="24"/>
          <w:lang w:eastAsia="fr-FR"/>
        </w:rPr>
      </w:pPr>
      <w:del w:id="405" w:author="DENOUAL Franck" w:date="2022-05-05T09:37:00Z">
        <w:r w:rsidRPr="00303A4D" w:rsidDel="005D2E8E">
          <w:rPr>
            <w:rFonts w:ascii="Times New Roman" w:eastAsia="Times New Roman" w:hAnsi="Times New Roman" w:cs="Times New Roman"/>
            <w:sz w:val="24"/>
            <w:szCs w:val="24"/>
            <w:lang w:eastAsia="fr-FR"/>
          </w:rPr>
          <w:delText>descriptive image properties, using the ItemPropertyAssociationBox;</w:delText>
        </w:r>
        <w:bookmarkStart w:id="406" w:name="_Toc102637428"/>
        <w:bookmarkEnd w:id="406"/>
      </w:del>
    </w:p>
    <w:p w14:paraId="3F5A4DA3" w14:textId="66D46FEA" w:rsidR="00D241FA" w:rsidRPr="00303A4D" w:rsidDel="005D2E8E" w:rsidRDefault="00D241FA" w:rsidP="00D241FA">
      <w:pPr>
        <w:widowControl/>
        <w:numPr>
          <w:ilvl w:val="0"/>
          <w:numId w:val="31"/>
        </w:numPr>
        <w:autoSpaceDE/>
        <w:autoSpaceDN/>
        <w:spacing w:before="120" w:after="120"/>
        <w:contextualSpacing/>
        <w:jc w:val="both"/>
        <w:rPr>
          <w:del w:id="407" w:author="DENOUAL Franck" w:date="2022-05-05T09:37:00Z"/>
          <w:rFonts w:ascii="Times New Roman" w:eastAsia="Times New Roman" w:hAnsi="Times New Roman" w:cs="Times New Roman"/>
          <w:sz w:val="24"/>
          <w:szCs w:val="24"/>
          <w:lang w:eastAsia="fr-FR"/>
        </w:rPr>
      </w:pPr>
      <w:del w:id="408" w:author="DENOUAL Franck" w:date="2022-05-05T09:37:00Z">
        <w:r w:rsidRPr="00303A4D" w:rsidDel="005D2E8E">
          <w:rPr>
            <w:rFonts w:ascii="Times New Roman" w:eastAsia="Times New Roman" w:hAnsi="Times New Roman" w:cs="Times New Roman"/>
            <w:sz w:val="24"/>
            <w:szCs w:val="24"/>
            <w:lang w:eastAsia="fr-FR"/>
          </w:rPr>
          <w:delText>metadata items, using an item reference of type 'cdsc' from the metadata item to the region item;</w:delText>
        </w:r>
        <w:bookmarkStart w:id="409" w:name="_Toc102637429"/>
        <w:bookmarkEnd w:id="409"/>
      </w:del>
    </w:p>
    <w:p w14:paraId="06612B61" w14:textId="01060659" w:rsidR="00D241FA" w:rsidRPr="00303A4D" w:rsidDel="005D2E8E" w:rsidRDefault="00D241FA" w:rsidP="00D241FA">
      <w:pPr>
        <w:widowControl/>
        <w:numPr>
          <w:ilvl w:val="0"/>
          <w:numId w:val="31"/>
        </w:numPr>
        <w:autoSpaceDE/>
        <w:autoSpaceDN/>
        <w:spacing w:before="120" w:after="120"/>
        <w:contextualSpacing/>
        <w:jc w:val="both"/>
        <w:rPr>
          <w:del w:id="410" w:author="DENOUAL Franck" w:date="2022-05-05T09:37:00Z"/>
          <w:rFonts w:ascii="Times New Roman" w:eastAsia="Times New Roman" w:hAnsi="Times New Roman" w:cs="Times New Roman"/>
          <w:sz w:val="24"/>
          <w:szCs w:val="24"/>
          <w:lang w:eastAsia="fr-FR"/>
        </w:rPr>
      </w:pPr>
      <w:del w:id="411" w:author="DENOUAL Franck" w:date="2022-05-05T09:37:00Z">
        <w:r w:rsidRPr="00303A4D" w:rsidDel="005D2E8E">
          <w:rPr>
            <w:rFonts w:ascii="Times New Roman" w:eastAsia="Times New Roman" w:hAnsi="Times New Roman" w:cs="Times New Roman"/>
            <w:sz w:val="24"/>
            <w:szCs w:val="24"/>
            <w:lang w:eastAsia="fr-FR"/>
          </w:rPr>
          <w:delText>image items or an entity group, using an item reference of type 'eroi' from the region item to the image items or entity group.</w:delText>
        </w:r>
        <w:bookmarkStart w:id="412" w:name="_Toc102637430"/>
        <w:bookmarkEnd w:id="412"/>
      </w:del>
    </w:p>
    <w:p w14:paraId="58C9CE73" w14:textId="1DC5B63E" w:rsidR="00D241FA" w:rsidRPr="00303A4D" w:rsidDel="005D2E8E" w:rsidRDefault="00D241FA" w:rsidP="00D241FA">
      <w:pPr>
        <w:keepNext/>
        <w:widowControl/>
        <w:autoSpaceDE/>
        <w:autoSpaceDN/>
        <w:spacing w:before="120" w:after="120"/>
        <w:jc w:val="center"/>
        <w:rPr>
          <w:del w:id="413" w:author="DENOUAL Franck" w:date="2022-05-05T09:37:00Z"/>
          <w:rFonts w:ascii="Times New Roman" w:eastAsia="Times New Roman" w:hAnsi="Times New Roman" w:cs="Times New Roman"/>
          <w:sz w:val="24"/>
          <w:szCs w:val="24"/>
          <w:lang w:val="fr-FR" w:eastAsia="fr-FR"/>
        </w:rPr>
      </w:pPr>
      <w:del w:id="414" w:author="DENOUAL Franck" w:date="2022-05-05T09:37:00Z">
        <w:r w:rsidRPr="00303A4D" w:rsidDel="005D2E8E">
          <w:rPr>
            <w:rFonts w:ascii="Times New Roman" w:eastAsia="Times New Roman" w:hAnsi="Times New Roman" w:cs="Times New Roman"/>
            <w:noProof/>
            <w:sz w:val="24"/>
            <w:szCs w:val="24"/>
          </w:rPr>
          <w:drawing>
            <wp:inline distT="0" distB="0" distL="0" distR="0" wp14:anchorId="509E22D6" wp14:editId="5DAB5B3C">
              <wp:extent cx="3986530" cy="1690592"/>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002282" cy="1697272"/>
                      </a:xfrm>
                      <a:prstGeom prst="rect">
                        <a:avLst/>
                      </a:prstGeom>
                      <a:noFill/>
                    </pic:spPr>
                  </pic:pic>
                </a:graphicData>
              </a:graphic>
            </wp:inline>
          </w:drawing>
        </w:r>
        <w:bookmarkStart w:id="415" w:name="_Toc102637431"/>
        <w:bookmarkEnd w:id="415"/>
      </w:del>
    </w:p>
    <w:p w14:paraId="5102040B" w14:textId="6041EDA5" w:rsidR="00D241FA" w:rsidRPr="00303A4D" w:rsidDel="005D2E8E" w:rsidRDefault="00D241FA" w:rsidP="00D241FA">
      <w:pPr>
        <w:widowControl/>
        <w:autoSpaceDE/>
        <w:autoSpaceDN/>
        <w:spacing w:before="120" w:after="120"/>
        <w:jc w:val="center"/>
        <w:rPr>
          <w:del w:id="416" w:author="DENOUAL Franck" w:date="2022-05-05T09:37:00Z"/>
          <w:rFonts w:ascii="Times New Roman" w:eastAsia="Times New Roman" w:hAnsi="Times New Roman" w:cs="Times New Roman"/>
          <w:b/>
          <w:bCs/>
          <w:sz w:val="20"/>
          <w:szCs w:val="20"/>
          <w:lang w:eastAsia="fr-FR"/>
        </w:rPr>
      </w:pPr>
      <w:bookmarkStart w:id="417" w:name="_Ref89246907"/>
      <w:del w:id="418" w:author="DENOUAL Franck" w:date="2022-05-05T09:37:00Z">
        <w:r w:rsidRPr="00303A4D" w:rsidDel="005D2E8E">
          <w:rPr>
            <w:rFonts w:ascii="Times New Roman" w:eastAsia="Times New Roman" w:hAnsi="Times New Roman" w:cs="Times New Roman"/>
            <w:b/>
            <w:bCs/>
            <w:sz w:val="20"/>
            <w:szCs w:val="20"/>
            <w:lang w:val="en-GB" w:eastAsia="fr-FR"/>
          </w:rPr>
          <w:delText xml:space="preserve">Figure </w:delText>
        </w:r>
        <w:r w:rsidRPr="00303A4D" w:rsidDel="005D2E8E">
          <w:rPr>
            <w:rFonts w:ascii="Times New Roman" w:eastAsia="Times New Roman" w:hAnsi="Times New Roman" w:cs="Times New Roman"/>
            <w:b/>
            <w:bCs/>
            <w:sz w:val="20"/>
            <w:szCs w:val="20"/>
            <w:lang w:val="en-GB" w:eastAsia="fr-FR"/>
          </w:rPr>
          <w:fldChar w:fldCharType="begin"/>
        </w:r>
        <w:r w:rsidRPr="00303A4D" w:rsidDel="005D2E8E">
          <w:rPr>
            <w:rFonts w:ascii="Times New Roman" w:eastAsia="Times New Roman" w:hAnsi="Times New Roman" w:cs="Times New Roman"/>
            <w:b/>
            <w:bCs/>
            <w:sz w:val="20"/>
            <w:szCs w:val="20"/>
            <w:lang w:val="en-GB" w:eastAsia="fr-FR"/>
          </w:rPr>
          <w:delInstrText xml:space="preserve"> SEQ Figure \* ARABIC </w:delInstrText>
        </w:r>
        <w:r w:rsidRPr="00303A4D" w:rsidDel="005D2E8E">
          <w:rPr>
            <w:rFonts w:ascii="Times New Roman" w:eastAsia="Times New Roman" w:hAnsi="Times New Roman" w:cs="Times New Roman"/>
            <w:b/>
            <w:bCs/>
            <w:sz w:val="20"/>
            <w:szCs w:val="20"/>
            <w:lang w:val="en-GB" w:eastAsia="fr-FR"/>
          </w:rPr>
          <w:fldChar w:fldCharType="separate"/>
        </w:r>
      </w:del>
      <w:del w:id="419" w:author="DENOUAL Franck" w:date="2022-05-05T09:29:00Z">
        <w:r w:rsidRPr="00303A4D" w:rsidDel="005912AA">
          <w:rPr>
            <w:rFonts w:ascii="Times New Roman" w:eastAsia="Times New Roman" w:hAnsi="Times New Roman" w:cs="Times New Roman"/>
            <w:b/>
            <w:bCs/>
            <w:noProof/>
            <w:sz w:val="20"/>
            <w:szCs w:val="20"/>
            <w:lang w:val="en-GB" w:eastAsia="fr-FR"/>
          </w:rPr>
          <w:delText>1</w:delText>
        </w:r>
      </w:del>
      <w:del w:id="420" w:author="DENOUAL Franck" w:date="2022-05-05T09:37:00Z">
        <w:r w:rsidRPr="00303A4D" w:rsidDel="005D2E8E">
          <w:rPr>
            <w:rFonts w:ascii="Times New Roman" w:eastAsia="Times New Roman" w:hAnsi="Times New Roman" w:cs="Times New Roman"/>
            <w:b/>
            <w:bCs/>
            <w:sz w:val="20"/>
            <w:szCs w:val="20"/>
            <w:lang w:val="en-GB" w:eastAsia="fr-FR"/>
          </w:rPr>
          <w:fldChar w:fldCharType="end"/>
        </w:r>
        <w:bookmarkEnd w:id="417"/>
        <w:r w:rsidRPr="00303A4D" w:rsidDel="005D2E8E">
          <w:rPr>
            <w:rFonts w:ascii="Times New Roman" w:eastAsia="Times New Roman" w:hAnsi="Times New Roman" w:cs="Times New Roman"/>
            <w:b/>
            <w:bCs/>
            <w:sz w:val="20"/>
            <w:szCs w:val="20"/>
            <w:lang w:val="en-GB" w:eastAsia="fr-FR"/>
          </w:rPr>
          <w:delText>: Example of association of region annotations with an image item</w:delText>
        </w:r>
        <w:bookmarkStart w:id="421" w:name="_Toc102637432"/>
        <w:bookmarkEnd w:id="421"/>
      </w:del>
    </w:p>
    <w:p w14:paraId="5561F3E9" w14:textId="5C46CCC6" w:rsidR="00D241FA" w:rsidRPr="00303A4D" w:rsidDel="005D2E8E" w:rsidRDefault="00D241FA" w:rsidP="00D241FA">
      <w:pPr>
        <w:widowControl/>
        <w:autoSpaceDE/>
        <w:autoSpaceDN/>
        <w:spacing w:before="120" w:after="120"/>
        <w:jc w:val="both"/>
        <w:rPr>
          <w:del w:id="422" w:author="DENOUAL Franck" w:date="2022-05-05T09:37:00Z"/>
          <w:rFonts w:ascii="Times New Roman" w:eastAsia="Times New Roman" w:hAnsi="Times New Roman" w:cs="Times New Roman"/>
          <w:sz w:val="24"/>
          <w:szCs w:val="24"/>
          <w:lang w:eastAsia="fr-FR"/>
        </w:rPr>
      </w:pPr>
      <w:bookmarkStart w:id="423" w:name="_Toc102637433"/>
      <w:bookmarkEnd w:id="423"/>
    </w:p>
    <w:p w14:paraId="29D70A49" w14:textId="378C7D38" w:rsidR="00D241FA" w:rsidRPr="00303A4D" w:rsidDel="005D2E8E" w:rsidRDefault="00D241FA" w:rsidP="00D241FA">
      <w:pPr>
        <w:widowControl/>
        <w:autoSpaceDE/>
        <w:autoSpaceDN/>
        <w:spacing w:before="120" w:after="120"/>
        <w:jc w:val="both"/>
        <w:rPr>
          <w:del w:id="424" w:author="DENOUAL Franck" w:date="2022-05-05T09:37:00Z"/>
          <w:rFonts w:ascii="Times New Roman" w:eastAsia="Times New Roman" w:hAnsi="Times New Roman" w:cs="Times New Roman"/>
          <w:sz w:val="24"/>
          <w:szCs w:val="24"/>
          <w:lang w:eastAsia="fr-FR"/>
        </w:rPr>
      </w:pPr>
      <w:del w:id="425" w:author="DENOUAL Franck" w:date="2022-05-05T09:37:00Z">
        <w:r w:rsidRPr="00303A4D" w:rsidDel="005D2E8E">
          <w:rPr>
            <w:rFonts w:ascii="Times New Roman" w:eastAsia="Times New Roman" w:hAnsi="Times New Roman" w:cs="Times New Roman"/>
            <w:sz w:val="24"/>
            <w:szCs w:val="24"/>
            <w:lang w:eastAsia="fr-FR"/>
          </w:rPr>
          <w:delText>Currently, HEIF doesn’t define an equivalent functionality for associating region annotations to samples of an image sequence or of a video track.</w:delText>
        </w:r>
        <w:bookmarkStart w:id="426" w:name="_Toc102637434"/>
        <w:bookmarkEnd w:id="426"/>
      </w:del>
    </w:p>
    <w:p w14:paraId="39B267CA" w14:textId="0AA0E9BC" w:rsidR="00D241FA" w:rsidRPr="00303A4D" w:rsidDel="005D2E8E" w:rsidRDefault="00D241FA" w:rsidP="00D241FA">
      <w:pPr>
        <w:widowControl/>
        <w:autoSpaceDE/>
        <w:autoSpaceDN/>
        <w:spacing w:before="120" w:after="120"/>
        <w:jc w:val="both"/>
        <w:rPr>
          <w:del w:id="427" w:author="DENOUAL Franck" w:date="2022-05-05T09:37:00Z"/>
          <w:rFonts w:ascii="Times New Roman" w:eastAsia="Times New Roman" w:hAnsi="Times New Roman" w:cs="Times New Roman"/>
          <w:sz w:val="24"/>
          <w:szCs w:val="24"/>
          <w:lang w:val="en-GB" w:eastAsia="fr-FR"/>
        </w:rPr>
      </w:pPr>
      <w:del w:id="428" w:author="DENOUAL Franck" w:date="2022-05-05T09:37:00Z">
        <w:r w:rsidRPr="00303A4D" w:rsidDel="005D2E8E">
          <w:rPr>
            <w:rFonts w:ascii="Times New Roman" w:eastAsia="Times New Roman" w:hAnsi="Times New Roman" w:cs="Times New Roman"/>
            <w:sz w:val="24"/>
            <w:szCs w:val="24"/>
            <w:lang w:eastAsia="fr-FR"/>
          </w:rPr>
          <w:delText>While one possibility may be to use a sample-to-item sample group ('stmi') to associate region items with runs of samples, the granularity of sample groups doesn’t allow an efficient description of regions as they have a high probability to be located at different locations in different samples.</w:delText>
        </w:r>
        <w:bookmarkStart w:id="429" w:name="_Toc102637435"/>
        <w:bookmarkEnd w:id="429"/>
      </w:del>
    </w:p>
    <w:p w14:paraId="0C447EFC" w14:textId="0D6D8156" w:rsidR="00D241FA" w:rsidRPr="00303A4D" w:rsidDel="005D2E8E" w:rsidRDefault="00D241FA" w:rsidP="00D241FA">
      <w:pPr>
        <w:widowControl/>
        <w:autoSpaceDE/>
        <w:autoSpaceDN/>
        <w:spacing w:before="120" w:after="120"/>
        <w:jc w:val="both"/>
        <w:rPr>
          <w:del w:id="430" w:author="DENOUAL Franck" w:date="2022-05-05T09:37:00Z"/>
          <w:rFonts w:ascii="Times New Roman" w:eastAsia="Times New Roman" w:hAnsi="Times New Roman" w:cs="Times New Roman"/>
          <w:sz w:val="24"/>
          <w:szCs w:val="24"/>
          <w:lang w:eastAsia="fr-FR"/>
        </w:rPr>
      </w:pPr>
      <w:del w:id="431" w:author="DENOUAL Franck" w:date="2022-05-05T09:37:00Z">
        <w:r w:rsidRPr="00303A4D" w:rsidDel="005D2E8E">
          <w:rPr>
            <w:rFonts w:ascii="Times New Roman" w:eastAsia="Times New Roman" w:hAnsi="Times New Roman" w:cs="Times New Roman"/>
            <w:sz w:val="24"/>
            <w:szCs w:val="24"/>
            <w:lang w:eastAsia="fr-FR"/>
          </w:rPr>
          <w:delText>We propose to define region annotations for tracks as follows:</w:delText>
        </w:r>
        <w:bookmarkStart w:id="432" w:name="_Toc102637436"/>
        <w:bookmarkEnd w:id="432"/>
      </w:del>
    </w:p>
    <w:p w14:paraId="3AC851C7" w14:textId="7B37F091" w:rsidR="00D241FA" w:rsidRPr="00303A4D" w:rsidDel="005D2E8E" w:rsidRDefault="00D241FA" w:rsidP="00D241FA">
      <w:pPr>
        <w:widowControl/>
        <w:numPr>
          <w:ilvl w:val="0"/>
          <w:numId w:val="31"/>
        </w:numPr>
        <w:autoSpaceDE/>
        <w:autoSpaceDN/>
        <w:spacing w:before="120" w:after="120"/>
        <w:contextualSpacing/>
        <w:jc w:val="both"/>
        <w:rPr>
          <w:del w:id="433" w:author="DENOUAL Franck" w:date="2022-05-05T09:37:00Z"/>
          <w:rFonts w:ascii="Times New Roman" w:eastAsia="Times New Roman" w:hAnsi="Times New Roman" w:cs="Times New Roman"/>
          <w:sz w:val="24"/>
          <w:szCs w:val="24"/>
          <w:lang w:eastAsia="fr-FR"/>
        </w:rPr>
      </w:pPr>
      <w:del w:id="434" w:author="DENOUAL Franck" w:date="2022-05-05T09:37:00Z">
        <w:r w:rsidRPr="00303A4D" w:rsidDel="005D2E8E">
          <w:rPr>
            <w:rFonts w:ascii="Times New Roman" w:eastAsia="Times New Roman" w:hAnsi="Times New Roman" w:cs="Times New Roman"/>
            <w:sz w:val="24"/>
            <w:szCs w:val="24"/>
            <w:lang w:eastAsia="fr-FR"/>
          </w:rPr>
          <w:delText xml:space="preserve">A region track with sample entries of type 'rgan', whose samples provide the geometry of one or more regions inside the samples of the associated image sequence or video track. The region track is associated with the image sequence or video track through a track reference of type 'cdsc'. This region track could be a </w:delText>
        </w:r>
        <w:r w:rsidRPr="00303A4D" w:rsidDel="005D2E8E">
          <w:rPr>
            <w:rFonts w:ascii="Times New Roman" w:eastAsia="Times New Roman" w:hAnsi="Times New Roman" w:cs="Times New Roman"/>
            <w:sz w:val="24"/>
            <w:szCs w:val="24"/>
            <w:lang w:eastAsia="fr-FR"/>
          </w:rPr>
          <w:lastRenderedPageBreak/>
          <w:delText>‘2dcc’ track as defined in MPEG-B Part-10, but a '2dcc' metadata track does not offer same possible geometries as the region annotation item.</w:delText>
        </w:r>
        <w:bookmarkStart w:id="435" w:name="_Toc102637437"/>
        <w:bookmarkEnd w:id="435"/>
      </w:del>
    </w:p>
    <w:p w14:paraId="31F61D08" w14:textId="55895186" w:rsidR="00D241FA" w:rsidRPr="00303A4D" w:rsidDel="005D2E8E" w:rsidRDefault="00D241FA" w:rsidP="00D241FA">
      <w:pPr>
        <w:widowControl/>
        <w:numPr>
          <w:ilvl w:val="0"/>
          <w:numId w:val="31"/>
        </w:numPr>
        <w:autoSpaceDE/>
        <w:autoSpaceDN/>
        <w:spacing w:before="120" w:after="120"/>
        <w:contextualSpacing/>
        <w:jc w:val="both"/>
        <w:rPr>
          <w:del w:id="436" w:author="DENOUAL Franck" w:date="2022-05-05T09:37:00Z"/>
          <w:rFonts w:ascii="Times New Roman" w:eastAsia="Times New Roman" w:hAnsi="Times New Roman" w:cs="Times New Roman"/>
          <w:sz w:val="24"/>
          <w:szCs w:val="24"/>
          <w:lang w:eastAsia="fr-FR"/>
        </w:rPr>
      </w:pPr>
      <w:del w:id="437" w:author="DENOUAL Franck" w:date="2022-05-05T09:37:00Z">
        <w:r w:rsidRPr="00303A4D" w:rsidDel="005D2E8E">
          <w:rPr>
            <w:rFonts w:ascii="Times New Roman" w:eastAsia="Times New Roman" w:hAnsi="Times New Roman" w:cs="Times New Roman"/>
            <w:sz w:val="24"/>
            <w:szCs w:val="24"/>
            <w:lang w:eastAsia="fr-FR"/>
          </w:rPr>
          <w:delText>Annotation(s) associated with regions are specified using any of the following structures :</w:delText>
        </w:r>
        <w:bookmarkStart w:id="438" w:name="_Toc102637438"/>
        <w:bookmarkEnd w:id="438"/>
      </w:del>
    </w:p>
    <w:p w14:paraId="49C4784C" w14:textId="6245F897" w:rsidR="00D241FA" w:rsidRPr="00303A4D" w:rsidDel="005D2E8E" w:rsidRDefault="00D241FA" w:rsidP="00D241FA">
      <w:pPr>
        <w:widowControl/>
        <w:numPr>
          <w:ilvl w:val="1"/>
          <w:numId w:val="31"/>
        </w:numPr>
        <w:autoSpaceDE/>
        <w:autoSpaceDN/>
        <w:spacing w:before="120" w:after="120"/>
        <w:contextualSpacing/>
        <w:jc w:val="both"/>
        <w:rPr>
          <w:del w:id="439" w:author="DENOUAL Franck" w:date="2022-05-05T09:37:00Z"/>
          <w:rFonts w:ascii="Times New Roman" w:eastAsia="Times New Roman" w:hAnsi="Times New Roman" w:cs="Times New Roman"/>
          <w:sz w:val="24"/>
          <w:szCs w:val="24"/>
          <w:lang w:eastAsia="fr-FR"/>
        </w:rPr>
      </w:pPr>
      <w:del w:id="440" w:author="DENOUAL Franck" w:date="2022-05-05T09:37:00Z">
        <w:r w:rsidRPr="00303A4D" w:rsidDel="005D2E8E">
          <w:rPr>
            <w:rFonts w:ascii="Times New Roman" w:eastAsia="Times New Roman" w:hAnsi="Times New Roman" w:cs="Times New Roman"/>
            <w:sz w:val="24"/>
            <w:szCs w:val="24"/>
            <w:lang w:eastAsia="fr-FR"/>
          </w:rPr>
          <w:delText>Item properties, possibly already associated with items, also associated with samples using a new sample-to-item-property sample group (‘stip’). For instance, this would be useful when an annotated item is also a sample in an image sequence;</w:delText>
        </w:r>
        <w:bookmarkStart w:id="441" w:name="_Toc102637439"/>
        <w:bookmarkEnd w:id="441"/>
      </w:del>
    </w:p>
    <w:p w14:paraId="1147E4E3" w14:textId="428AA94A" w:rsidR="00D241FA" w:rsidRPr="00303A4D" w:rsidDel="005D2E8E" w:rsidRDefault="00D241FA" w:rsidP="00D241FA">
      <w:pPr>
        <w:widowControl/>
        <w:numPr>
          <w:ilvl w:val="1"/>
          <w:numId w:val="31"/>
        </w:numPr>
        <w:autoSpaceDE/>
        <w:autoSpaceDN/>
        <w:spacing w:before="120" w:after="120"/>
        <w:contextualSpacing/>
        <w:jc w:val="both"/>
        <w:rPr>
          <w:del w:id="442" w:author="DENOUAL Franck" w:date="2022-05-05T09:37:00Z"/>
          <w:rFonts w:ascii="Times New Roman" w:eastAsia="Times New Roman" w:hAnsi="Times New Roman" w:cs="Times New Roman"/>
          <w:sz w:val="24"/>
          <w:szCs w:val="24"/>
          <w:lang w:eastAsia="fr-FR"/>
        </w:rPr>
      </w:pPr>
      <w:del w:id="443" w:author="DENOUAL Franck" w:date="2022-05-05T09:37:00Z">
        <w:r w:rsidRPr="00303A4D" w:rsidDel="005D2E8E">
          <w:rPr>
            <w:rFonts w:ascii="Times New Roman" w:eastAsia="Times New Roman" w:hAnsi="Times New Roman" w:cs="Times New Roman"/>
            <w:sz w:val="24"/>
            <w:szCs w:val="24"/>
            <w:lang w:eastAsia="fr-FR"/>
          </w:rPr>
          <w:delText xml:space="preserve">Samples of a metadata track associated with the region track using a track reference 'cdsc' from the metadata track to the region track; </w:delText>
        </w:r>
        <w:bookmarkStart w:id="444" w:name="_Toc102637440"/>
        <w:bookmarkEnd w:id="444"/>
      </w:del>
    </w:p>
    <w:p w14:paraId="0E2493D0" w14:textId="3A3AEA5B" w:rsidR="00D241FA" w:rsidRPr="00303A4D" w:rsidDel="005D2E8E" w:rsidRDefault="00D241FA" w:rsidP="00D241FA">
      <w:pPr>
        <w:widowControl/>
        <w:numPr>
          <w:ilvl w:val="1"/>
          <w:numId w:val="31"/>
        </w:numPr>
        <w:autoSpaceDE/>
        <w:autoSpaceDN/>
        <w:spacing w:before="120" w:after="120"/>
        <w:contextualSpacing/>
        <w:jc w:val="both"/>
        <w:rPr>
          <w:del w:id="445" w:author="DENOUAL Franck" w:date="2022-05-05T09:37:00Z"/>
          <w:rFonts w:ascii="Times New Roman" w:eastAsia="Times New Roman" w:hAnsi="Times New Roman" w:cs="Times New Roman"/>
          <w:sz w:val="24"/>
          <w:szCs w:val="24"/>
          <w:lang w:eastAsia="fr-FR"/>
        </w:rPr>
      </w:pPr>
      <w:del w:id="446" w:author="DENOUAL Franck" w:date="2022-05-05T09:37:00Z">
        <w:r w:rsidRPr="00303A4D" w:rsidDel="005D2E8E">
          <w:rPr>
            <w:rFonts w:ascii="Times New Roman" w:eastAsia="Times New Roman" w:hAnsi="Times New Roman" w:cs="Times New Roman"/>
            <w:sz w:val="24"/>
            <w:szCs w:val="24"/>
            <w:lang w:eastAsia="fr-FR"/>
          </w:rPr>
          <w:delText xml:space="preserve">Samples of an image sequence or video track associated with the region track using a track reference 'eroi' from the region track to the image sequence or video track. </w:delText>
        </w:r>
        <w:bookmarkStart w:id="447" w:name="_Toc102637441"/>
        <w:bookmarkEnd w:id="447"/>
      </w:del>
    </w:p>
    <w:p w14:paraId="2C4740A5" w14:textId="013D7AB5" w:rsidR="00D241FA" w:rsidRPr="00303A4D" w:rsidDel="005D2E8E" w:rsidRDefault="00D241FA" w:rsidP="00D241FA">
      <w:pPr>
        <w:widowControl/>
        <w:autoSpaceDE/>
        <w:autoSpaceDN/>
        <w:spacing w:before="120" w:after="120"/>
        <w:ind w:left="1440"/>
        <w:jc w:val="both"/>
        <w:rPr>
          <w:del w:id="448" w:author="DENOUAL Franck" w:date="2022-05-05T09:37:00Z"/>
          <w:rFonts w:ascii="Times New Roman" w:eastAsia="Times New Roman" w:hAnsi="Times New Roman" w:cs="Times New Roman"/>
          <w:sz w:val="24"/>
          <w:szCs w:val="24"/>
          <w:lang w:eastAsia="fr-FR"/>
        </w:rPr>
      </w:pPr>
      <w:bookmarkStart w:id="449" w:name="_Toc102637442"/>
      <w:bookmarkEnd w:id="449"/>
    </w:p>
    <w:p w14:paraId="4487C89E" w14:textId="0E64E63E" w:rsidR="00D241FA" w:rsidRPr="00303A4D" w:rsidDel="005D2E8E" w:rsidRDefault="00D241FA" w:rsidP="00D241FA">
      <w:pPr>
        <w:widowControl/>
        <w:autoSpaceDE/>
        <w:autoSpaceDN/>
        <w:spacing w:before="120" w:after="120"/>
        <w:jc w:val="both"/>
        <w:rPr>
          <w:del w:id="450" w:author="DENOUAL Franck" w:date="2022-05-05T09:37:00Z"/>
          <w:rFonts w:ascii="Times New Roman" w:eastAsia="Times New Roman" w:hAnsi="Times New Roman" w:cs="Times New Roman"/>
          <w:sz w:val="24"/>
          <w:szCs w:val="24"/>
          <w:lang w:eastAsia="fr-FR"/>
        </w:rPr>
      </w:pPr>
      <w:del w:id="451" w:author="DENOUAL Franck" w:date="2022-05-05T09:37:00Z">
        <w:r w:rsidRPr="00303A4D" w:rsidDel="005D2E8E">
          <w:rPr>
            <w:rFonts w:ascii="Times New Roman" w:eastAsia="Times New Roman" w:hAnsi="Times New Roman" w:cs="Times New Roman"/>
            <w:sz w:val="24"/>
            <w:szCs w:val="24"/>
            <w:lang w:eastAsia="fr-FR"/>
          </w:rPr>
          <w:delText>In the following section, we propose text to be integrated into ISOBMFF for defining the new sample-to-item-property sample group ('stip').</w:delText>
        </w:r>
        <w:bookmarkStart w:id="452" w:name="_Toc102637443"/>
        <w:bookmarkEnd w:id="452"/>
      </w:del>
    </w:p>
    <w:p w14:paraId="28282499" w14:textId="60F9234F" w:rsidR="00D241FA" w:rsidRPr="00112AA0" w:rsidRDefault="00D241FA" w:rsidP="00D241FA">
      <w:pPr>
        <w:keepNext/>
        <w:widowControl/>
        <w:numPr>
          <w:ilvl w:val="0"/>
          <w:numId w:val="32"/>
        </w:numPr>
        <w:autoSpaceDE/>
        <w:autoSpaceDN/>
        <w:spacing w:before="240" w:after="60"/>
        <w:jc w:val="both"/>
        <w:outlineLvl w:val="1"/>
        <w:rPr>
          <w:rFonts w:ascii="Times New Roman" w:eastAsia="Times New Roman" w:hAnsi="Times New Roman" w:cs="Times New Roman"/>
          <w:b/>
          <w:bCs/>
          <w:iCs/>
          <w:sz w:val="28"/>
          <w:szCs w:val="28"/>
        </w:rPr>
      </w:pPr>
      <w:bookmarkStart w:id="453" w:name="_Toc102637444"/>
      <w:r w:rsidRPr="00112AA0">
        <w:rPr>
          <w:rFonts w:ascii="Times New Roman" w:eastAsia="Times New Roman" w:hAnsi="Times New Roman" w:cs="Times New Roman"/>
          <w:b/>
          <w:bCs/>
          <w:iCs/>
          <w:sz w:val="28"/>
          <w:szCs w:val="28"/>
        </w:rPr>
        <w:t>Proposal</w:t>
      </w:r>
      <w:ins w:id="454" w:author="DENOUAL Franck" w:date="2022-05-05T09:44:00Z">
        <w:r w:rsidR="00AE3E4E">
          <w:rPr>
            <w:rFonts w:ascii="Times New Roman" w:eastAsia="Times New Roman" w:hAnsi="Times New Roman" w:cs="Times New Roman"/>
            <w:b/>
            <w:bCs/>
            <w:iCs/>
            <w:sz w:val="28"/>
            <w:szCs w:val="28"/>
          </w:rPr>
          <w:t xml:space="preserve"> (updated from m59508</w:t>
        </w:r>
      </w:ins>
      <w:ins w:id="455" w:author="DENOUAL Franck" w:date="2022-05-05T09:45:00Z">
        <w:r w:rsidR="00AE3E4E">
          <w:rPr>
            <w:rFonts w:ascii="Times New Roman" w:eastAsia="Times New Roman" w:hAnsi="Times New Roman" w:cs="Times New Roman"/>
            <w:b/>
            <w:bCs/>
            <w:iCs/>
            <w:sz w:val="28"/>
            <w:szCs w:val="28"/>
          </w:rPr>
          <w:t>)</w:t>
        </w:r>
      </w:ins>
      <w:bookmarkEnd w:id="453"/>
    </w:p>
    <w:p w14:paraId="2710DB33" w14:textId="58AAFD1A" w:rsidR="00D241FA" w:rsidRPr="00303A4D" w:rsidDel="00AE3E4E" w:rsidRDefault="00AE3E4E" w:rsidP="00D241FA">
      <w:pPr>
        <w:widowControl/>
        <w:autoSpaceDE/>
        <w:autoSpaceDN/>
        <w:spacing w:before="120" w:after="120"/>
        <w:rPr>
          <w:del w:id="456" w:author="DENOUAL Franck" w:date="2022-05-05T09:45:00Z"/>
          <w:rFonts w:ascii="Times New Roman" w:eastAsia="Times New Roman" w:hAnsi="Times New Roman" w:cs="Times New Roman"/>
          <w:i/>
          <w:iCs/>
          <w:sz w:val="24"/>
          <w:szCs w:val="24"/>
          <w:u w:val="single"/>
          <w:lang w:eastAsia="fr-FR"/>
        </w:rPr>
      </w:pPr>
      <w:ins w:id="457" w:author="DENOUAL Franck" w:date="2022-05-05T09:47:00Z">
        <w:r>
          <w:rPr>
            <w:rFonts w:ascii="Times New Roman" w:eastAsia="Times New Roman" w:hAnsi="Times New Roman" w:cs="Times New Roman"/>
            <w:i/>
            <w:iCs/>
            <w:sz w:val="24"/>
            <w:szCs w:val="24"/>
            <w:highlight w:val="cyan"/>
            <w:u w:val="single"/>
            <w:lang w:eastAsia="fr-FR"/>
          </w:rPr>
          <w:t>[Ed. (FD)</w:t>
        </w:r>
      </w:ins>
      <w:ins w:id="458" w:author="DENOUAL Franck" w:date="2022-05-05T09:54:00Z">
        <w:r>
          <w:rPr>
            <w:rFonts w:ascii="Times New Roman" w:eastAsia="Times New Roman" w:hAnsi="Times New Roman" w:cs="Times New Roman"/>
            <w:i/>
            <w:iCs/>
            <w:sz w:val="24"/>
            <w:szCs w:val="24"/>
            <w:highlight w:val="cyan"/>
            <w:u w:val="single"/>
            <w:lang w:eastAsia="fr-FR"/>
          </w:rPr>
          <w:t>T</w:t>
        </w:r>
      </w:ins>
      <w:ins w:id="459" w:author="DENOUAL Franck" w:date="2022-05-05T09:55:00Z">
        <w:r>
          <w:rPr>
            <w:rFonts w:ascii="Times New Roman" w:eastAsia="Times New Roman" w:hAnsi="Times New Roman" w:cs="Times New Roman"/>
            <w:i/>
            <w:iCs/>
            <w:sz w:val="24"/>
            <w:szCs w:val="24"/>
            <w:highlight w:val="cyan"/>
            <w:u w:val="single"/>
            <w:lang w:eastAsia="fr-FR"/>
          </w:rPr>
          <w:t>his</w:t>
        </w:r>
      </w:ins>
      <w:ins w:id="460" w:author="DENOUAL Franck" w:date="2022-05-05T09:54:00Z">
        <w:r>
          <w:rPr>
            <w:rFonts w:ascii="Times New Roman" w:eastAsia="Times New Roman" w:hAnsi="Times New Roman" w:cs="Times New Roman"/>
            <w:i/>
            <w:iCs/>
            <w:sz w:val="24"/>
            <w:szCs w:val="24"/>
            <w:highlight w:val="cyan"/>
            <w:u w:val="single"/>
            <w:lang w:eastAsia="fr-FR"/>
          </w:rPr>
          <w:t xml:space="preserve"> </w:t>
        </w:r>
        <w:proofErr w:type="spellStart"/>
        <w:r>
          <w:rPr>
            <w:rFonts w:ascii="Times New Roman" w:eastAsia="Times New Roman" w:hAnsi="Times New Roman" w:cs="Times New Roman"/>
            <w:i/>
            <w:iCs/>
            <w:sz w:val="24"/>
            <w:szCs w:val="24"/>
            <w:highlight w:val="cyan"/>
            <w:u w:val="single"/>
            <w:lang w:eastAsia="fr-FR"/>
          </w:rPr>
          <w:t>Tu</w:t>
        </w:r>
      </w:ins>
      <w:ins w:id="461" w:author="DENOUAL Franck" w:date="2022-05-05T09:55:00Z">
        <w:r>
          <w:rPr>
            <w:rFonts w:ascii="Times New Roman" w:eastAsia="Times New Roman" w:hAnsi="Times New Roman" w:cs="Times New Roman"/>
            <w:i/>
            <w:iCs/>
            <w:sz w:val="24"/>
            <w:szCs w:val="24"/>
            <w:highlight w:val="cyan"/>
            <w:u w:val="single"/>
            <w:lang w:eastAsia="fr-FR"/>
          </w:rPr>
          <w:t>C</w:t>
        </w:r>
        <w:proofErr w:type="spellEnd"/>
        <w:r>
          <w:rPr>
            <w:rFonts w:ascii="Times New Roman" w:eastAsia="Times New Roman" w:hAnsi="Times New Roman" w:cs="Times New Roman"/>
            <w:i/>
            <w:iCs/>
            <w:sz w:val="24"/>
            <w:szCs w:val="24"/>
            <w:highlight w:val="cyan"/>
            <w:u w:val="single"/>
            <w:lang w:eastAsia="fr-FR"/>
          </w:rPr>
          <w:t xml:space="preserve"> only contains parts requiring further discussion (the interpolate flag in sample format for region tracks)</w:t>
        </w:r>
      </w:ins>
      <w:ins w:id="462" w:author="DENOUAL Franck" w:date="2022-05-05T09:47:00Z">
        <w:r>
          <w:rPr>
            <w:rFonts w:ascii="Times New Roman" w:eastAsia="Times New Roman" w:hAnsi="Times New Roman" w:cs="Times New Roman"/>
            <w:i/>
            <w:iCs/>
            <w:sz w:val="24"/>
            <w:szCs w:val="24"/>
            <w:highlight w:val="cyan"/>
            <w:u w:val="single"/>
            <w:lang w:eastAsia="fr-FR"/>
          </w:rPr>
          <w:t>]</w:t>
        </w:r>
      </w:ins>
      <w:ins w:id="463" w:author="DENOUAL Franck" w:date="2022-05-05T10:02:00Z">
        <w:r w:rsidR="00723457">
          <w:rPr>
            <w:rFonts w:ascii="Times New Roman" w:eastAsia="Times New Roman" w:hAnsi="Times New Roman" w:cs="Times New Roman"/>
            <w:i/>
            <w:iCs/>
            <w:sz w:val="24"/>
            <w:szCs w:val="24"/>
            <w:highlight w:val="cyan"/>
            <w:u w:val="single"/>
            <w:lang w:eastAsia="fr-FR"/>
          </w:rPr>
          <w:t xml:space="preserve">The </w:t>
        </w:r>
      </w:ins>
      <w:del w:id="464" w:author="DENOUAL Franck" w:date="2022-05-05T09:45:00Z">
        <w:r w:rsidR="00D241FA" w:rsidRPr="00303A4D" w:rsidDel="00AE3E4E">
          <w:rPr>
            <w:rFonts w:ascii="Times New Roman" w:eastAsia="Times New Roman" w:hAnsi="Times New Roman" w:cs="Times New Roman"/>
            <w:i/>
            <w:iCs/>
            <w:sz w:val="24"/>
            <w:szCs w:val="24"/>
            <w:highlight w:val="cyan"/>
            <w:u w:val="single"/>
            <w:lang w:eastAsia="fr-FR"/>
          </w:rPr>
          <w:delText>Define a sample-to-item-property sample group ('stip')</w:delText>
        </w:r>
      </w:del>
    </w:p>
    <w:p w14:paraId="1023269B" w14:textId="50BB97E5" w:rsidR="00723457" w:rsidRPr="00723457" w:rsidRDefault="00723457" w:rsidP="00723457">
      <w:pPr>
        <w:widowControl/>
        <w:autoSpaceDE/>
        <w:autoSpaceDN/>
        <w:spacing w:before="120" w:after="120"/>
        <w:rPr>
          <w:ins w:id="465" w:author="DENOUAL Franck" w:date="2022-05-05T09:57:00Z"/>
          <w:rFonts w:ascii="Times New Roman" w:eastAsia="Times New Roman" w:hAnsi="Times New Roman" w:cs="Times New Roman"/>
          <w:i/>
          <w:iCs/>
          <w:sz w:val="24"/>
          <w:szCs w:val="24"/>
          <w:u w:val="single"/>
          <w:lang w:eastAsia="fr-FR"/>
        </w:rPr>
      </w:pPr>
      <w:ins w:id="466" w:author="DENOUAL Franck" w:date="2022-05-05T09:57:00Z">
        <w:r>
          <w:rPr>
            <w:rFonts w:ascii="Times New Roman" w:eastAsia="Times New Roman" w:hAnsi="Times New Roman" w:cs="Times New Roman"/>
            <w:i/>
            <w:iCs/>
            <w:sz w:val="24"/>
            <w:szCs w:val="24"/>
            <w:highlight w:val="cyan"/>
            <w:u w:val="single"/>
            <w:lang w:eastAsia="fr-FR"/>
          </w:rPr>
          <w:t>HEIF CDAM d</w:t>
        </w:r>
        <w:r w:rsidRPr="00723457">
          <w:rPr>
            <w:rFonts w:ascii="Times New Roman" w:eastAsia="Times New Roman" w:hAnsi="Times New Roman" w:cs="Times New Roman"/>
            <w:i/>
            <w:iCs/>
            <w:sz w:val="24"/>
            <w:szCs w:val="24"/>
            <w:highlight w:val="cyan"/>
            <w:u w:val="single"/>
            <w:lang w:eastAsia="fr-FR"/>
          </w:rPr>
          <w:t>efine</w:t>
        </w:r>
        <w:r>
          <w:rPr>
            <w:rFonts w:ascii="Times New Roman" w:eastAsia="Times New Roman" w:hAnsi="Times New Roman" w:cs="Times New Roman"/>
            <w:i/>
            <w:iCs/>
            <w:sz w:val="24"/>
            <w:szCs w:val="24"/>
            <w:highlight w:val="cyan"/>
            <w:u w:val="single"/>
            <w:lang w:eastAsia="fr-FR"/>
          </w:rPr>
          <w:t>s</w:t>
        </w:r>
        <w:r w:rsidRPr="00723457">
          <w:rPr>
            <w:rFonts w:ascii="Times New Roman" w:eastAsia="Times New Roman" w:hAnsi="Times New Roman" w:cs="Times New Roman"/>
            <w:i/>
            <w:iCs/>
            <w:sz w:val="24"/>
            <w:szCs w:val="24"/>
            <w:highlight w:val="cyan"/>
            <w:u w:val="single"/>
            <w:lang w:eastAsia="fr-FR"/>
          </w:rPr>
          <w:t xml:space="preserve"> </w:t>
        </w:r>
      </w:ins>
      <w:ins w:id="467" w:author="DENOUAL Franck" w:date="2022-05-05T10:02:00Z">
        <w:r>
          <w:rPr>
            <w:rFonts w:ascii="Times New Roman" w:eastAsia="Times New Roman" w:hAnsi="Times New Roman" w:cs="Times New Roman"/>
            <w:i/>
            <w:iCs/>
            <w:sz w:val="24"/>
            <w:szCs w:val="24"/>
            <w:highlight w:val="cyan"/>
            <w:u w:val="single"/>
            <w:lang w:eastAsia="fr-FR"/>
          </w:rPr>
          <w:t xml:space="preserve">the </w:t>
        </w:r>
      </w:ins>
      <w:ins w:id="468" w:author="DENOUAL Franck" w:date="2022-05-05T09:57:00Z">
        <w:r w:rsidRPr="00723457">
          <w:rPr>
            <w:rFonts w:ascii="Times New Roman" w:eastAsia="Times New Roman" w:hAnsi="Times New Roman" w:cs="Times New Roman"/>
            <w:i/>
            <w:iCs/>
            <w:sz w:val="24"/>
            <w:szCs w:val="24"/>
            <w:highlight w:val="cyan"/>
            <w:u w:val="single"/>
            <w:lang w:eastAsia="fr-FR"/>
          </w:rPr>
          <w:t>region track</w:t>
        </w:r>
        <w:r w:rsidRPr="00723457">
          <w:rPr>
            <w:rFonts w:ascii="Times New Roman" w:eastAsia="Times New Roman" w:hAnsi="Times New Roman" w:cs="Times New Roman"/>
            <w:i/>
            <w:iCs/>
            <w:sz w:val="24"/>
            <w:szCs w:val="24"/>
            <w:u w:val="single"/>
            <w:lang w:eastAsia="fr-FR"/>
          </w:rPr>
          <w:t xml:space="preserve"> </w:t>
        </w:r>
      </w:ins>
    </w:p>
    <w:p w14:paraId="2F8CC0CE" w14:textId="77777777" w:rsidR="00723457" w:rsidRPr="00723457" w:rsidRDefault="00723457" w:rsidP="00723457">
      <w:pPr>
        <w:widowControl/>
        <w:autoSpaceDE/>
        <w:autoSpaceDN/>
        <w:spacing w:before="120" w:after="120"/>
        <w:rPr>
          <w:ins w:id="469" w:author="DENOUAL Franck" w:date="2022-05-05T09:57:00Z"/>
          <w:rFonts w:ascii="Times New Roman" w:eastAsia="Times New Roman" w:hAnsi="Times New Roman" w:cs="Times New Roman"/>
          <w:b/>
          <w:bCs/>
          <w:sz w:val="24"/>
          <w:szCs w:val="24"/>
          <w:lang w:eastAsia="fr-FR"/>
        </w:rPr>
      </w:pPr>
      <w:ins w:id="470" w:author="DENOUAL Franck" w:date="2022-05-05T09:57:00Z">
        <w:r w:rsidRPr="00723457">
          <w:rPr>
            <w:rFonts w:ascii="Times New Roman" w:eastAsia="Times New Roman" w:hAnsi="Times New Roman" w:cs="Times New Roman"/>
            <w:b/>
            <w:bCs/>
            <w:sz w:val="24"/>
            <w:szCs w:val="24"/>
            <w:lang w:eastAsia="fr-FR"/>
          </w:rPr>
          <w:t>X.X Region track and region annotations for an image sequence or video track</w:t>
        </w:r>
      </w:ins>
    </w:p>
    <w:p w14:paraId="45CD7707" w14:textId="77777777" w:rsidR="00723457" w:rsidRPr="00723457" w:rsidRDefault="00723457" w:rsidP="00723457">
      <w:pPr>
        <w:widowControl/>
        <w:autoSpaceDE/>
        <w:autoSpaceDN/>
        <w:spacing w:before="120" w:after="120"/>
        <w:rPr>
          <w:ins w:id="471" w:author="DENOUAL Franck" w:date="2022-05-05T09:57:00Z"/>
          <w:rFonts w:ascii="Times New Roman" w:eastAsia="Times New Roman" w:hAnsi="Times New Roman" w:cs="Times New Roman"/>
          <w:b/>
          <w:bCs/>
          <w:sz w:val="24"/>
          <w:szCs w:val="24"/>
          <w:lang w:eastAsia="fr-FR"/>
        </w:rPr>
      </w:pPr>
      <w:ins w:id="472" w:author="DENOUAL Franck" w:date="2022-05-05T09:57:00Z">
        <w:r w:rsidRPr="00723457">
          <w:rPr>
            <w:rFonts w:ascii="Times New Roman" w:eastAsia="Times New Roman" w:hAnsi="Times New Roman" w:cs="Times New Roman"/>
            <w:b/>
            <w:bCs/>
            <w:sz w:val="24"/>
            <w:szCs w:val="24"/>
            <w:lang w:eastAsia="fr-FR"/>
          </w:rPr>
          <w:t>X.X.1 General</w:t>
        </w:r>
      </w:ins>
    </w:p>
    <w:p w14:paraId="2F3D2111" w14:textId="6B146E37" w:rsidR="00AE3E4E" w:rsidRDefault="00723457" w:rsidP="00723457">
      <w:pPr>
        <w:widowControl/>
        <w:autoSpaceDE/>
        <w:autoSpaceDN/>
        <w:spacing w:before="120" w:after="120"/>
        <w:jc w:val="both"/>
        <w:rPr>
          <w:ins w:id="473" w:author="DENOUAL Franck" w:date="2022-05-05T09:57:00Z"/>
          <w:rFonts w:ascii="Times New Roman" w:eastAsia="Times New Roman" w:hAnsi="Times New Roman" w:cs="Times New Roman"/>
          <w:sz w:val="24"/>
          <w:szCs w:val="24"/>
          <w:lang w:eastAsia="fr-FR"/>
        </w:rPr>
      </w:pPr>
      <w:ins w:id="474" w:author="DENOUAL Franck" w:date="2022-05-05T09:57:00Z">
        <w:r w:rsidRPr="00723457">
          <w:rPr>
            <w:rFonts w:ascii="Times New Roman" w:eastAsia="Times New Roman" w:hAnsi="Times New Roman" w:cs="Times New Roman"/>
            <w:sz w:val="24"/>
            <w:szCs w:val="24"/>
            <w:lang w:eastAsia="fr-FR"/>
          </w:rPr>
          <w:t xml:space="preserve">A metadata track with a sample entry </w:t>
        </w:r>
        <w:r w:rsidRPr="00723457">
          <w:rPr>
            <w:rFonts w:ascii="Courier New" w:eastAsia="Times New Roman" w:hAnsi="Courier New" w:cs="Courier New"/>
            <w:sz w:val="24"/>
            <w:szCs w:val="24"/>
            <w:lang w:eastAsia="fr-FR"/>
          </w:rPr>
          <w:t>'</w:t>
        </w:r>
        <w:proofErr w:type="spellStart"/>
        <w:r w:rsidRPr="00723457">
          <w:rPr>
            <w:rFonts w:ascii="Courier New" w:eastAsia="Times New Roman" w:hAnsi="Courier New" w:cs="Courier New"/>
            <w:sz w:val="24"/>
            <w:szCs w:val="24"/>
            <w:lang w:eastAsia="fr-FR"/>
          </w:rPr>
          <w:t>rgan</w:t>
        </w:r>
        <w:proofErr w:type="spellEnd"/>
        <w:r w:rsidRPr="00723457">
          <w:rPr>
            <w:rFonts w:ascii="Courier New" w:eastAsia="Times New Roman" w:hAnsi="Courier New" w:cs="Courier New"/>
            <w:sz w:val="24"/>
            <w:szCs w:val="24"/>
            <w:lang w:eastAsia="fr-FR"/>
          </w:rPr>
          <w:t>'</w:t>
        </w:r>
        <w:r w:rsidRPr="00723457">
          <w:rPr>
            <w:rFonts w:ascii="Times New Roman" w:eastAsia="Times New Roman" w:hAnsi="Times New Roman" w:cs="Times New Roman"/>
            <w:sz w:val="24"/>
            <w:szCs w:val="24"/>
            <w:lang w:eastAsia="fr-FR"/>
          </w:rPr>
          <w:t xml:space="preserve"> is a region track whose samples define one or more regions inside images carried in samples of an associated image sequence or video track (also denoted source track in the following).</w:t>
        </w:r>
      </w:ins>
    </w:p>
    <w:p w14:paraId="09D51DB5" w14:textId="780467E1" w:rsidR="00723457" w:rsidRPr="00723457" w:rsidRDefault="00723457" w:rsidP="00723457">
      <w:pPr>
        <w:widowControl/>
        <w:autoSpaceDE/>
        <w:autoSpaceDN/>
        <w:spacing w:before="120" w:after="120"/>
        <w:jc w:val="both"/>
        <w:rPr>
          <w:ins w:id="475" w:author="DENOUAL Franck" w:date="2022-05-05T09:58:00Z"/>
          <w:rFonts w:ascii="Times New Roman" w:eastAsia="Times New Roman" w:hAnsi="Times New Roman" w:cs="Times New Roman"/>
          <w:i/>
          <w:iCs/>
          <w:sz w:val="24"/>
          <w:szCs w:val="24"/>
          <w:lang w:eastAsia="fr-FR"/>
          <w:rPrChange w:id="476" w:author="DENOUAL Franck" w:date="2022-05-05T10:02:00Z">
            <w:rPr>
              <w:ins w:id="477" w:author="DENOUAL Franck" w:date="2022-05-05T09:58:00Z"/>
              <w:rFonts w:ascii="Times New Roman" w:eastAsia="Times New Roman" w:hAnsi="Times New Roman" w:cs="Times New Roman"/>
              <w:sz w:val="24"/>
              <w:szCs w:val="24"/>
              <w:lang w:eastAsia="fr-FR"/>
            </w:rPr>
          </w:rPrChange>
        </w:rPr>
      </w:pPr>
      <w:ins w:id="478" w:author="DENOUAL Franck" w:date="2022-05-05T09:57:00Z">
        <w:r w:rsidRPr="00723457">
          <w:rPr>
            <w:rFonts w:ascii="Times New Roman" w:eastAsia="Times New Roman" w:hAnsi="Times New Roman" w:cs="Times New Roman"/>
            <w:i/>
            <w:iCs/>
            <w:sz w:val="24"/>
            <w:szCs w:val="24"/>
            <w:lang w:eastAsia="fr-FR"/>
            <w:rPrChange w:id="479" w:author="DENOUAL Franck" w:date="2022-05-05T10:02:00Z">
              <w:rPr>
                <w:rFonts w:ascii="Times New Roman" w:eastAsia="Times New Roman" w:hAnsi="Times New Roman" w:cs="Times New Roman"/>
                <w:sz w:val="24"/>
                <w:szCs w:val="24"/>
                <w:lang w:eastAsia="fr-FR"/>
              </w:rPr>
            </w:rPrChange>
          </w:rPr>
          <w:t>(…</w:t>
        </w:r>
      </w:ins>
      <w:ins w:id="480" w:author="DENOUAL Franck" w:date="2022-05-05T10:02:00Z">
        <w:r w:rsidRPr="00723457">
          <w:rPr>
            <w:rFonts w:ascii="Times New Roman" w:eastAsia="Times New Roman" w:hAnsi="Times New Roman" w:cs="Times New Roman"/>
            <w:i/>
            <w:iCs/>
            <w:sz w:val="24"/>
            <w:szCs w:val="24"/>
            <w:lang w:eastAsia="fr-FR"/>
            <w:rPrChange w:id="481" w:author="DENOUAL Franck" w:date="2022-05-05T10:02:00Z">
              <w:rPr>
                <w:rFonts w:ascii="Times New Roman" w:eastAsia="Times New Roman" w:hAnsi="Times New Roman" w:cs="Times New Roman"/>
                <w:sz w:val="24"/>
                <w:szCs w:val="24"/>
                <w:lang w:eastAsia="fr-FR"/>
              </w:rPr>
            </w:rPrChange>
          </w:rPr>
          <w:t xml:space="preserve"> see HEIF CDAM for full text</w:t>
        </w:r>
        <w:proofErr w:type="gramStart"/>
        <w:r w:rsidRPr="00723457">
          <w:rPr>
            <w:rFonts w:ascii="Times New Roman" w:eastAsia="Times New Roman" w:hAnsi="Times New Roman" w:cs="Times New Roman"/>
            <w:i/>
            <w:iCs/>
            <w:sz w:val="24"/>
            <w:szCs w:val="24"/>
            <w:lang w:eastAsia="fr-FR"/>
            <w:rPrChange w:id="482" w:author="DENOUAL Franck" w:date="2022-05-05T10:02:00Z">
              <w:rPr>
                <w:rFonts w:ascii="Times New Roman" w:eastAsia="Times New Roman" w:hAnsi="Times New Roman" w:cs="Times New Roman"/>
                <w:sz w:val="24"/>
                <w:szCs w:val="24"/>
                <w:lang w:eastAsia="fr-FR"/>
              </w:rPr>
            </w:rPrChange>
          </w:rPr>
          <w:t xml:space="preserve">… </w:t>
        </w:r>
      </w:ins>
      <w:ins w:id="483" w:author="DENOUAL Franck" w:date="2022-05-05T09:57:00Z">
        <w:r w:rsidRPr="00723457">
          <w:rPr>
            <w:rFonts w:ascii="Times New Roman" w:eastAsia="Times New Roman" w:hAnsi="Times New Roman" w:cs="Times New Roman"/>
            <w:i/>
            <w:iCs/>
            <w:sz w:val="24"/>
            <w:szCs w:val="24"/>
            <w:lang w:eastAsia="fr-FR"/>
            <w:rPrChange w:id="484" w:author="DENOUAL Franck" w:date="2022-05-05T10:02:00Z">
              <w:rPr>
                <w:rFonts w:ascii="Times New Roman" w:eastAsia="Times New Roman" w:hAnsi="Times New Roman" w:cs="Times New Roman"/>
                <w:sz w:val="24"/>
                <w:szCs w:val="24"/>
                <w:lang w:eastAsia="fr-FR"/>
              </w:rPr>
            </w:rPrChange>
          </w:rPr>
          <w:t>)</w:t>
        </w:r>
      </w:ins>
      <w:proofErr w:type="gramEnd"/>
    </w:p>
    <w:p w14:paraId="612AEEDB" w14:textId="471A3EC5" w:rsidR="00723457" w:rsidRDefault="00723457" w:rsidP="00723457">
      <w:pPr>
        <w:widowControl/>
        <w:autoSpaceDE/>
        <w:autoSpaceDN/>
        <w:spacing w:before="120" w:after="120"/>
        <w:jc w:val="both"/>
        <w:rPr>
          <w:ins w:id="485" w:author="DENOUAL Franck" w:date="2022-05-05T09:58:00Z"/>
          <w:rFonts w:ascii="Times New Roman" w:eastAsia="Times New Roman" w:hAnsi="Times New Roman" w:cs="Times New Roman"/>
          <w:sz w:val="24"/>
          <w:szCs w:val="24"/>
          <w:lang w:eastAsia="fr-FR"/>
        </w:rPr>
      </w:pPr>
    </w:p>
    <w:p w14:paraId="38ED391A" w14:textId="77777777" w:rsidR="00723457" w:rsidRPr="00723457" w:rsidRDefault="00723457" w:rsidP="00723457">
      <w:pPr>
        <w:widowControl/>
        <w:autoSpaceDE/>
        <w:autoSpaceDN/>
        <w:spacing w:before="120" w:after="120"/>
        <w:rPr>
          <w:ins w:id="486" w:author="DENOUAL Franck" w:date="2022-05-05T09:58:00Z"/>
          <w:rFonts w:ascii="Times New Roman" w:eastAsia="Times New Roman" w:hAnsi="Times New Roman" w:cs="Times New Roman"/>
          <w:b/>
          <w:bCs/>
          <w:sz w:val="24"/>
          <w:szCs w:val="24"/>
          <w:lang w:val="fr-FR"/>
          <w:rPrChange w:id="487" w:author="DENOUAL Franck" w:date="2022-05-05T09:58:00Z">
            <w:rPr>
              <w:ins w:id="488" w:author="DENOUAL Franck" w:date="2022-05-05T09:58:00Z"/>
              <w:rFonts w:ascii="Times New Roman" w:eastAsia="Times New Roman" w:hAnsi="Times New Roman" w:cs="Times New Roman"/>
              <w:b/>
              <w:bCs/>
              <w:sz w:val="24"/>
              <w:szCs w:val="24"/>
              <w:lang w:val="en-GB"/>
            </w:rPr>
          </w:rPrChange>
        </w:rPr>
      </w:pPr>
      <w:ins w:id="489" w:author="DENOUAL Franck" w:date="2022-05-05T09:58:00Z">
        <w:r w:rsidRPr="00723457">
          <w:rPr>
            <w:rFonts w:ascii="Times New Roman" w:eastAsia="Times New Roman" w:hAnsi="Times New Roman" w:cs="Times New Roman"/>
            <w:b/>
            <w:bCs/>
            <w:sz w:val="24"/>
            <w:szCs w:val="24"/>
            <w:lang w:val="fr-FR"/>
            <w:rPrChange w:id="490" w:author="DENOUAL Franck" w:date="2022-05-05T09:58:00Z">
              <w:rPr>
                <w:rFonts w:ascii="Times New Roman" w:eastAsia="Times New Roman" w:hAnsi="Times New Roman" w:cs="Times New Roman"/>
                <w:b/>
                <w:bCs/>
                <w:sz w:val="24"/>
                <w:szCs w:val="24"/>
                <w:lang w:val="en-GB"/>
              </w:rPr>
            </w:rPrChange>
          </w:rPr>
          <w:t xml:space="preserve">X.X.3 </w:t>
        </w:r>
        <w:proofErr w:type="spellStart"/>
        <w:r w:rsidRPr="00723457">
          <w:rPr>
            <w:rFonts w:ascii="Times New Roman" w:eastAsia="Times New Roman" w:hAnsi="Times New Roman" w:cs="Times New Roman"/>
            <w:b/>
            <w:bCs/>
            <w:sz w:val="24"/>
            <w:szCs w:val="24"/>
            <w:lang w:val="fr-FR"/>
            <w:rPrChange w:id="491" w:author="DENOUAL Franck" w:date="2022-05-05T09:58:00Z">
              <w:rPr>
                <w:rFonts w:ascii="Times New Roman" w:eastAsia="Times New Roman" w:hAnsi="Times New Roman" w:cs="Times New Roman"/>
                <w:b/>
                <w:bCs/>
                <w:sz w:val="24"/>
                <w:szCs w:val="24"/>
                <w:lang w:val="en-GB"/>
              </w:rPr>
            </w:rPrChange>
          </w:rPr>
          <w:t>Sample</w:t>
        </w:r>
        <w:proofErr w:type="spellEnd"/>
        <w:r w:rsidRPr="00723457">
          <w:rPr>
            <w:rFonts w:ascii="Times New Roman" w:eastAsia="Times New Roman" w:hAnsi="Times New Roman" w:cs="Times New Roman"/>
            <w:b/>
            <w:bCs/>
            <w:sz w:val="24"/>
            <w:szCs w:val="24"/>
            <w:lang w:val="fr-FR"/>
            <w:rPrChange w:id="492" w:author="DENOUAL Franck" w:date="2022-05-05T09:58:00Z">
              <w:rPr>
                <w:rFonts w:ascii="Times New Roman" w:eastAsia="Times New Roman" w:hAnsi="Times New Roman" w:cs="Times New Roman"/>
                <w:b/>
                <w:bCs/>
                <w:sz w:val="24"/>
                <w:szCs w:val="24"/>
                <w:lang w:val="en-GB"/>
              </w:rPr>
            </w:rPrChange>
          </w:rPr>
          <w:t xml:space="preserve"> format</w:t>
        </w:r>
      </w:ins>
    </w:p>
    <w:p w14:paraId="7FB46213" w14:textId="77777777" w:rsidR="00723457" w:rsidRPr="00723457" w:rsidRDefault="00723457" w:rsidP="00723457">
      <w:pPr>
        <w:widowControl/>
        <w:autoSpaceDE/>
        <w:autoSpaceDN/>
        <w:spacing w:before="120" w:after="120"/>
        <w:rPr>
          <w:ins w:id="493" w:author="DENOUAL Franck" w:date="2022-05-05T09:58:00Z"/>
          <w:rFonts w:ascii="Times New Roman" w:eastAsia="Times New Roman" w:hAnsi="Times New Roman" w:cs="Times New Roman"/>
          <w:b/>
          <w:bCs/>
          <w:sz w:val="24"/>
          <w:szCs w:val="24"/>
          <w:lang w:val="fr-FR"/>
          <w:rPrChange w:id="494" w:author="DENOUAL Franck" w:date="2022-05-05T09:58:00Z">
            <w:rPr>
              <w:ins w:id="495" w:author="DENOUAL Franck" w:date="2022-05-05T09:58:00Z"/>
              <w:rFonts w:ascii="Times New Roman" w:eastAsia="Times New Roman" w:hAnsi="Times New Roman" w:cs="Times New Roman"/>
              <w:b/>
              <w:bCs/>
              <w:sz w:val="24"/>
              <w:szCs w:val="24"/>
              <w:lang w:val="en-GB"/>
            </w:rPr>
          </w:rPrChange>
        </w:rPr>
      </w:pPr>
      <w:ins w:id="496" w:author="DENOUAL Franck" w:date="2022-05-05T09:58:00Z">
        <w:r w:rsidRPr="00723457">
          <w:rPr>
            <w:rFonts w:ascii="Times New Roman" w:eastAsia="Times New Roman" w:hAnsi="Times New Roman" w:cs="Times New Roman"/>
            <w:b/>
            <w:bCs/>
            <w:sz w:val="24"/>
            <w:szCs w:val="24"/>
            <w:lang w:val="fr-FR"/>
            <w:rPrChange w:id="497" w:author="DENOUAL Franck" w:date="2022-05-05T09:58:00Z">
              <w:rPr>
                <w:rFonts w:ascii="Times New Roman" w:eastAsia="Times New Roman" w:hAnsi="Times New Roman" w:cs="Times New Roman"/>
                <w:b/>
                <w:bCs/>
                <w:sz w:val="24"/>
                <w:szCs w:val="24"/>
                <w:lang w:val="en-GB"/>
              </w:rPr>
            </w:rPrChange>
          </w:rPr>
          <w:t xml:space="preserve">X.X.3.1 </w:t>
        </w:r>
        <w:proofErr w:type="spellStart"/>
        <w:r w:rsidRPr="00723457">
          <w:rPr>
            <w:rFonts w:ascii="Times New Roman" w:eastAsia="Times New Roman" w:hAnsi="Times New Roman" w:cs="Times New Roman"/>
            <w:b/>
            <w:bCs/>
            <w:sz w:val="24"/>
            <w:szCs w:val="24"/>
            <w:lang w:val="fr-FR"/>
            <w:rPrChange w:id="498" w:author="DENOUAL Franck" w:date="2022-05-05T09:58:00Z">
              <w:rPr>
                <w:rFonts w:ascii="Times New Roman" w:eastAsia="Times New Roman" w:hAnsi="Times New Roman" w:cs="Times New Roman"/>
                <w:b/>
                <w:bCs/>
                <w:sz w:val="24"/>
                <w:szCs w:val="24"/>
                <w:lang w:val="en-GB"/>
              </w:rPr>
            </w:rPrChange>
          </w:rPr>
          <w:t>Definition</w:t>
        </w:r>
        <w:proofErr w:type="spellEnd"/>
      </w:ins>
    </w:p>
    <w:p w14:paraId="4623659E" w14:textId="77777777" w:rsidR="00723457" w:rsidRPr="00723457" w:rsidRDefault="00723457" w:rsidP="00723457">
      <w:pPr>
        <w:widowControl/>
        <w:autoSpaceDE/>
        <w:autoSpaceDN/>
        <w:spacing w:before="120" w:after="120"/>
        <w:jc w:val="both"/>
        <w:rPr>
          <w:ins w:id="499" w:author="DENOUAL Franck" w:date="2022-05-05T09:58:00Z"/>
          <w:rFonts w:ascii="Times New Roman" w:eastAsia="Times New Roman" w:hAnsi="Times New Roman" w:cs="Times New Roman"/>
          <w:sz w:val="24"/>
          <w:szCs w:val="24"/>
          <w:lang w:val="en-GB"/>
        </w:rPr>
      </w:pPr>
      <w:ins w:id="500" w:author="DENOUAL Franck" w:date="2022-05-05T09:58:00Z">
        <w:r w:rsidRPr="00723457">
          <w:rPr>
            <w:rFonts w:ascii="Times New Roman" w:eastAsia="Times New Roman" w:hAnsi="Times New Roman" w:cs="Times New Roman"/>
            <w:sz w:val="24"/>
            <w:szCs w:val="24"/>
            <w:lang w:val="en-GB"/>
          </w:rPr>
          <w:t xml:space="preserve">This subclause defines the sample format for region track. </w:t>
        </w:r>
        <w:bookmarkStart w:id="501" w:name="_Hlk98949953"/>
        <w:r w:rsidRPr="00723457">
          <w:rPr>
            <w:rFonts w:ascii="Times New Roman" w:eastAsia="Times New Roman" w:hAnsi="Times New Roman" w:cs="Times New Roman"/>
            <w:sz w:val="24"/>
            <w:szCs w:val="24"/>
            <w:lang w:val="en-GB"/>
          </w:rPr>
          <w:t>A sample of a region track defines one or more regions.</w:t>
        </w:r>
        <w:bookmarkEnd w:id="501"/>
      </w:ins>
    </w:p>
    <w:p w14:paraId="56FE3BD5" w14:textId="77777777" w:rsidR="00723457" w:rsidRPr="00723457" w:rsidRDefault="00723457" w:rsidP="00723457">
      <w:pPr>
        <w:widowControl/>
        <w:autoSpaceDE/>
        <w:autoSpaceDN/>
        <w:spacing w:before="120" w:after="120"/>
        <w:rPr>
          <w:ins w:id="502" w:author="DENOUAL Franck" w:date="2022-05-05T09:58:00Z"/>
          <w:rFonts w:ascii="Times New Roman" w:eastAsia="Times New Roman" w:hAnsi="Times New Roman" w:cs="Times New Roman"/>
          <w:b/>
          <w:bCs/>
          <w:sz w:val="24"/>
          <w:szCs w:val="24"/>
          <w:lang w:val="en-GB"/>
        </w:rPr>
      </w:pPr>
      <w:ins w:id="503" w:author="DENOUAL Franck" w:date="2022-05-05T09:58:00Z">
        <w:r w:rsidRPr="00723457">
          <w:rPr>
            <w:rFonts w:ascii="Times New Roman" w:eastAsia="Times New Roman" w:hAnsi="Times New Roman" w:cs="Times New Roman"/>
            <w:b/>
            <w:bCs/>
            <w:sz w:val="24"/>
            <w:szCs w:val="24"/>
            <w:lang w:val="en-GB"/>
          </w:rPr>
          <w:t>X.X.3.2 Syntax</w:t>
        </w:r>
      </w:ins>
    </w:p>
    <w:p w14:paraId="724A479F" w14:textId="77777777" w:rsidR="00723457" w:rsidRPr="00723457" w:rsidRDefault="00723457" w:rsidP="00723457">
      <w:pPr>
        <w:widowControl/>
        <w:autoSpaceDE/>
        <w:autoSpaceDN/>
        <w:spacing w:line="240" w:lineRule="atLeast"/>
        <w:rPr>
          <w:ins w:id="504" w:author="DENOUAL Franck" w:date="2022-05-05T09:58:00Z"/>
          <w:rFonts w:ascii="Courier New" w:eastAsia="Calibri" w:hAnsi="Courier New" w:cs="Times New Roman"/>
          <w:lang w:val="en-GB"/>
        </w:rPr>
      </w:pPr>
      <w:bookmarkStart w:id="505" w:name="_Hlk98949969"/>
      <w:ins w:id="506" w:author="DENOUAL Franck" w:date="2022-05-05T09:58:00Z">
        <w:r w:rsidRPr="00723457">
          <w:rPr>
            <w:rFonts w:ascii="Courier New" w:eastAsia="Calibri" w:hAnsi="Courier New" w:cs="Times New Roman"/>
            <w:lang w:val="en-GB"/>
          </w:rPr>
          <w:t>aligned</w:t>
        </w:r>
        <w:r w:rsidRPr="00723457" w:rsidDel="00540B1E">
          <w:rPr>
            <w:rFonts w:ascii="Courier New" w:eastAsia="Calibri" w:hAnsi="Courier New" w:cs="Times New Roman"/>
            <w:lang w:val="en-GB"/>
          </w:rPr>
          <w:t xml:space="preserve"> </w:t>
        </w:r>
        <w:r w:rsidRPr="00723457">
          <w:rPr>
            <w:rFonts w:ascii="Courier New" w:eastAsia="Calibri" w:hAnsi="Courier New" w:cs="Times New Roman"/>
            <w:lang w:val="en-GB"/>
          </w:rPr>
          <w:t xml:space="preserve">(8) class </w:t>
        </w:r>
        <w:proofErr w:type="spellStart"/>
        <w:r w:rsidRPr="00723457">
          <w:rPr>
            <w:rFonts w:ascii="Courier New" w:eastAsia="Calibri" w:hAnsi="Courier New" w:cs="Times New Roman"/>
            <w:lang w:val="en-GB"/>
          </w:rPr>
          <w:t>RegionSample</w:t>
        </w:r>
        <w:proofErr w:type="spellEnd"/>
        <w:r w:rsidRPr="00723457">
          <w:rPr>
            <w:rFonts w:ascii="Courier New" w:eastAsia="Calibri" w:hAnsi="Courier New" w:cs="Times New Roman"/>
            <w:lang w:val="en-GB"/>
          </w:rPr>
          <w:t xml:space="preserve"> {</w:t>
        </w:r>
        <w:r w:rsidRPr="00723457">
          <w:rPr>
            <w:rFonts w:ascii="Courier New" w:eastAsia="Calibri" w:hAnsi="Courier New" w:cs="Times New Roman"/>
            <w:lang w:val="en-GB"/>
          </w:rPr>
          <w:br/>
        </w:r>
        <w:r w:rsidRPr="00723457">
          <w:rPr>
            <w:rFonts w:ascii="Courier New" w:eastAsia="Calibri" w:hAnsi="Courier New" w:cs="Times New Roman"/>
            <w:lang w:val="en-GB"/>
          </w:rPr>
          <w:tab/>
          <w:t xml:space="preserve">unsigned int </w:t>
        </w:r>
        <w:proofErr w:type="spellStart"/>
        <w:r w:rsidRPr="00723457">
          <w:rPr>
            <w:rFonts w:ascii="Courier New" w:eastAsia="Calibri" w:hAnsi="Courier New" w:cs="Times New Roman"/>
            <w:lang w:val="en-GB"/>
          </w:rPr>
          <w:t>field_size</w:t>
        </w:r>
        <w:proofErr w:type="spellEnd"/>
        <w:r w:rsidRPr="00723457">
          <w:rPr>
            <w:rFonts w:ascii="Courier New" w:eastAsia="Calibri" w:hAnsi="Courier New" w:cs="Times New Roman"/>
            <w:lang w:val="en-GB"/>
          </w:rPr>
          <w:t xml:space="preserve"> = ((</w:t>
        </w:r>
        <w:proofErr w:type="spellStart"/>
        <w:r w:rsidRPr="00723457">
          <w:rPr>
            <w:rFonts w:ascii="Courier New" w:eastAsia="Calibri" w:hAnsi="Courier New" w:cs="Times New Roman"/>
            <w:lang w:val="en-GB"/>
          </w:rPr>
          <w:t>RegionTrackConfigBox.field_length_size</w:t>
        </w:r>
        <w:proofErr w:type="spellEnd"/>
        <w:r w:rsidRPr="00723457">
          <w:rPr>
            <w:rFonts w:ascii="Courier New" w:eastAsia="Calibri" w:hAnsi="Courier New" w:cs="Times New Roman"/>
            <w:lang w:val="en-GB"/>
          </w:rPr>
          <w:t xml:space="preserve"> &amp; 1) + 1) * 16; </w:t>
        </w:r>
        <w:r w:rsidRPr="00723457">
          <w:rPr>
            <w:rFonts w:ascii="Courier New" w:eastAsia="Calibri" w:hAnsi="Courier New" w:cs="Times New Roman"/>
            <w:lang w:val="en-GB"/>
          </w:rPr>
          <w:br/>
          <w:t>// this is a temporary, non-</w:t>
        </w:r>
        <w:proofErr w:type="spellStart"/>
        <w:r w:rsidRPr="00723457">
          <w:rPr>
            <w:rFonts w:ascii="Courier New" w:eastAsia="Calibri" w:hAnsi="Courier New" w:cs="Times New Roman"/>
            <w:lang w:val="en-GB"/>
          </w:rPr>
          <w:t>parsable</w:t>
        </w:r>
        <w:proofErr w:type="spellEnd"/>
        <w:r w:rsidRPr="00723457">
          <w:rPr>
            <w:rFonts w:ascii="Courier New" w:eastAsia="Calibri" w:hAnsi="Courier New" w:cs="Times New Roman"/>
            <w:lang w:val="en-GB"/>
          </w:rPr>
          <w:t xml:space="preserve"> variable</w:t>
        </w:r>
        <w:r w:rsidRPr="00723457">
          <w:rPr>
            <w:rFonts w:ascii="Courier New" w:eastAsia="Calibri" w:hAnsi="Courier New" w:cs="Times New Roman"/>
            <w:lang w:val="en-GB"/>
          </w:rPr>
          <w:br/>
        </w:r>
        <w:r w:rsidRPr="00723457">
          <w:rPr>
            <w:rFonts w:ascii="Courier New" w:eastAsia="Calibri" w:hAnsi="Courier New" w:cs="Times New Roman"/>
            <w:lang w:val="en-GB"/>
          </w:rPr>
          <w:tab/>
          <w:t>unsigned int(7)reserved;</w:t>
        </w:r>
        <w:r w:rsidRPr="00723457">
          <w:rPr>
            <w:rFonts w:ascii="Courier New" w:eastAsia="Calibri" w:hAnsi="Courier New" w:cs="Times New Roman"/>
            <w:lang w:val="en-GB"/>
          </w:rPr>
          <w:br/>
        </w:r>
        <w:r w:rsidRPr="00723457">
          <w:rPr>
            <w:rFonts w:ascii="Courier New" w:eastAsia="Calibri" w:hAnsi="Courier New" w:cs="Times New Roman"/>
            <w:lang w:val="en-GB"/>
          </w:rPr>
          <w:tab/>
        </w:r>
        <w:r w:rsidRPr="00723457">
          <w:rPr>
            <w:rFonts w:ascii="Courier New" w:eastAsia="Calibri" w:hAnsi="Courier New" w:cs="Times New Roman"/>
            <w:highlight w:val="yellow"/>
            <w:lang w:val="en-GB"/>
            <w:rPrChange w:id="507" w:author="DENOUAL Franck" w:date="2022-05-05T09:59:00Z">
              <w:rPr>
                <w:rFonts w:ascii="Courier New" w:eastAsia="Calibri" w:hAnsi="Courier New" w:cs="Times New Roman"/>
                <w:lang w:val="en-GB"/>
              </w:rPr>
            </w:rPrChange>
          </w:rPr>
          <w:t>unsigned int(1)interpolate;</w:t>
        </w:r>
        <w:r w:rsidRPr="00723457">
          <w:rPr>
            <w:rFonts w:ascii="Courier New" w:eastAsia="Calibri" w:hAnsi="Courier New" w:cs="Times New Roman"/>
            <w:lang w:val="en-GB"/>
          </w:rPr>
          <w:br/>
        </w:r>
        <w:r w:rsidRPr="00723457">
          <w:rPr>
            <w:rFonts w:ascii="Courier New" w:eastAsia="Calibri" w:hAnsi="Courier New" w:cs="Times New Roman"/>
            <w:lang w:val="en-GB"/>
          </w:rPr>
          <w:tab/>
          <w:t xml:space="preserve">unsigned int(16) </w:t>
        </w:r>
        <w:proofErr w:type="spellStart"/>
        <w:r w:rsidRPr="00723457">
          <w:rPr>
            <w:rFonts w:ascii="Courier New" w:eastAsia="Calibri" w:hAnsi="Courier New" w:cs="Times New Roman"/>
            <w:lang w:val="en-GB"/>
          </w:rPr>
          <w:t>region_count</w:t>
        </w:r>
        <w:proofErr w:type="spellEnd"/>
        <w:r w:rsidRPr="00723457">
          <w:rPr>
            <w:rFonts w:ascii="Courier New" w:eastAsia="Calibri" w:hAnsi="Courier New" w:cs="Times New Roman"/>
            <w:lang w:val="en-GB"/>
          </w:rPr>
          <w:t>;</w:t>
        </w:r>
        <w:r w:rsidRPr="00723457">
          <w:rPr>
            <w:rFonts w:ascii="Courier New" w:eastAsia="Calibri" w:hAnsi="Courier New" w:cs="Times New Roman"/>
            <w:lang w:val="en-GB"/>
          </w:rPr>
          <w:br/>
        </w:r>
        <w:r w:rsidRPr="00723457">
          <w:rPr>
            <w:rFonts w:ascii="Courier New" w:eastAsia="Calibri" w:hAnsi="Courier New" w:cs="Times New Roman"/>
            <w:lang w:val="en-GB"/>
          </w:rPr>
          <w:tab/>
          <w:t xml:space="preserve">for (r=0; r &lt; </w:t>
        </w:r>
        <w:proofErr w:type="spellStart"/>
        <w:r w:rsidRPr="00723457">
          <w:rPr>
            <w:rFonts w:ascii="Courier New" w:eastAsia="Calibri" w:hAnsi="Courier New" w:cs="Times New Roman"/>
            <w:lang w:val="en-GB"/>
          </w:rPr>
          <w:t>region_count</w:t>
        </w:r>
        <w:proofErr w:type="spellEnd"/>
        <w:r w:rsidRPr="00723457">
          <w:rPr>
            <w:rFonts w:ascii="Courier New" w:eastAsia="Calibri" w:hAnsi="Courier New" w:cs="Times New Roman"/>
            <w:lang w:val="en-GB"/>
          </w:rPr>
          <w:t>; r++) {</w:t>
        </w:r>
        <w:r w:rsidRPr="00723457">
          <w:rPr>
            <w:rFonts w:ascii="Courier New" w:eastAsia="Calibri" w:hAnsi="Courier New" w:cs="Times New Roman"/>
            <w:lang w:val="en-GB"/>
          </w:rPr>
          <w:br/>
        </w:r>
        <w:r w:rsidRPr="00723457">
          <w:rPr>
            <w:rFonts w:ascii="Courier New" w:eastAsia="Calibri" w:hAnsi="Courier New" w:cs="Times New Roman"/>
            <w:lang w:val="en-GB"/>
          </w:rPr>
          <w:tab/>
        </w:r>
        <w:r w:rsidRPr="00723457">
          <w:rPr>
            <w:rFonts w:ascii="Courier New" w:eastAsia="Calibri" w:hAnsi="Courier New" w:cs="Times New Roman"/>
            <w:lang w:val="en-GB"/>
          </w:rPr>
          <w:tab/>
          <w:t xml:space="preserve">unsigned int(32) </w:t>
        </w:r>
        <w:proofErr w:type="spellStart"/>
        <w:r w:rsidRPr="00723457">
          <w:rPr>
            <w:rFonts w:ascii="Courier New" w:eastAsia="Calibri" w:hAnsi="Courier New" w:cs="Times New Roman"/>
            <w:lang w:val="en-GB"/>
          </w:rPr>
          <w:t>region_identifier</w:t>
        </w:r>
        <w:proofErr w:type="spellEnd"/>
        <w:r w:rsidRPr="00723457">
          <w:rPr>
            <w:rFonts w:ascii="Courier New" w:eastAsia="Calibri" w:hAnsi="Courier New" w:cs="Times New Roman"/>
            <w:lang w:val="en-GB"/>
          </w:rPr>
          <w:t>;</w:t>
        </w:r>
        <w:r w:rsidRPr="00723457">
          <w:rPr>
            <w:rFonts w:ascii="Courier New" w:eastAsia="Calibri" w:hAnsi="Courier New" w:cs="Times New Roman"/>
            <w:lang w:val="en-GB"/>
          </w:rPr>
          <w:br/>
        </w:r>
        <w:r w:rsidRPr="00723457">
          <w:rPr>
            <w:rFonts w:ascii="Courier New" w:eastAsia="Calibri" w:hAnsi="Courier New" w:cs="Times New Roman"/>
            <w:lang w:val="en-GB"/>
          </w:rPr>
          <w:tab/>
        </w:r>
        <w:r w:rsidRPr="00723457">
          <w:rPr>
            <w:rFonts w:ascii="Courier New" w:eastAsia="Calibri" w:hAnsi="Courier New" w:cs="Times New Roman"/>
            <w:lang w:val="en-GB"/>
          </w:rPr>
          <w:tab/>
          <w:t xml:space="preserve">unsigned int(8) </w:t>
        </w:r>
        <w:proofErr w:type="spellStart"/>
        <w:r w:rsidRPr="00723457">
          <w:rPr>
            <w:rFonts w:ascii="Courier New" w:eastAsia="Calibri" w:hAnsi="Courier New" w:cs="Times New Roman"/>
            <w:lang w:val="en-GB"/>
          </w:rPr>
          <w:t>geometry_type</w:t>
        </w:r>
        <w:proofErr w:type="spellEnd"/>
        <w:r w:rsidRPr="00723457">
          <w:rPr>
            <w:rFonts w:ascii="Courier New" w:eastAsia="Calibri" w:hAnsi="Courier New" w:cs="Times New Roman"/>
            <w:lang w:val="en-GB"/>
          </w:rPr>
          <w:t>;</w:t>
        </w:r>
        <w:r w:rsidRPr="00723457">
          <w:rPr>
            <w:rFonts w:ascii="Courier New" w:eastAsia="Calibri" w:hAnsi="Courier New" w:cs="Times New Roman"/>
            <w:lang w:val="en-GB"/>
          </w:rPr>
          <w:br/>
        </w:r>
        <w:r w:rsidRPr="00723457">
          <w:rPr>
            <w:rFonts w:ascii="Courier New" w:eastAsia="Calibri" w:hAnsi="Courier New" w:cs="Times New Roman"/>
            <w:lang w:val="en-GB"/>
          </w:rPr>
          <w:tab/>
        </w:r>
        <w:r w:rsidRPr="00723457">
          <w:rPr>
            <w:rFonts w:ascii="Courier New" w:eastAsia="Calibri" w:hAnsi="Courier New" w:cs="Times New Roman"/>
            <w:lang w:val="en-GB"/>
          </w:rPr>
          <w:tab/>
          <w:t>if (</w:t>
        </w:r>
        <w:proofErr w:type="spellStart"/>
        <w:r w:rsidRPr="00723457">
          <w:rPr>
            <w:rFonts w:ascii="Courier New" w:eastAsia="Calibri" w:hAnsi="Courier New" w:cs="Times New Roman"/>
            <w:lang w:val="en-GB"/>
          </w:rPr>
          <w:t>geometry_type</w:t>
        </w:r>
        <w:proofErr w:type="spellEnd"/>
        <w:r w:rsidRPr="00723457" w:rsidDel="00042F59">
          <w:rPr>
            <w:rFonts w:ascii="Courier New" w:eastAsia="Calibri" w:hAnsi="Courier New" w:cs="Times New Roman"/>
            <w:lang w:val="en-GB"/>
          </w:rPr>
          <w:t xml:space="preserve"> </w:t>
        </w:r>
        <w:r w:rsidRPr="00723457">
          <w:rPr>
            <w:rFonts w:ascii="Courier New" w:eastAsia="Calibri" w:hAnsi="Courier New" w:cs="Times New Roman"/>
            <w:lang w:val="en-GB"/>
          </w:rPr>
          <w:t>== 0) {</w:t>
        </w:r>
        <w:r w:rsidRPr="00723457">
          <w:rPr>
            <w:rFonts w:ascii="Courier New" w:eastAsia="Calibri" w:hAnsi="Courier New" w:cs="Times New Roman"/>
            <w:lang w:val="en-GB"/>
          </w:rPr>
          <w:br/>
        </w:r>
        <w:r w:rsidRPr="00723457">
          <w:rPr>
            <w:rFonts w:ascii="Courier New" w:eastAsia="Calibri" w:hAnsi="Courier New" w:cs="Times New Roman"/>
            <w:lang w:val="en-GB"/>
          </w:rPr>
          <w:tab/>
        </w:r>
        <w:r w:rsidRPr="00723457">
          <w:rPr>
            <w:rFonts w:ascii="Courier New" w:eastAsia="Calibri" w:hAnsi="Courier New" w:cs="Times New Roman"/>
            <w:lang w:val="en-GB"/>
          </w:rPr>
          <w:tab/>
        </w:r>
        <w:r w:rsidRPr="00723457">
          <w:rPr>
            <w:rFonts w:ascii="Courier New" w:eastAsia="Calibri" w:hAnsi="Courier New" w:cs="Times New Roman"/>
            <w:lang w:val="en-GB"/>
          </w:rPr>
          <w:tab/>
          <w:t>// point</w:t>
        </w:r>
        <w:r w:rsidRPr="00723457">
          <w:rPr>
            <w:rFonts w:ascii="Courier New" w:eastAsia="Calibri" w:hAnsi="Courier New" w:cs="Times New Roman"/>
            <w:lang w:val="en-GB"/>
          </w:rPr>
          <w:br/>
        </w:r>
        <w:r w:rsidRPr="00723457">
          <w:rPr>
            <w:rFonts w:ascii="Courier New" w:eastAsia="Calibri" w:hAnsi="Courier New" w:cs="Times New Roman"/>
            <w:lang w:val="en-GB"/>
          </w:rPr>
          <w:lastRenderedPageBreak/>
          <w:tab/>
        </w:r>
        <w:r w:rsidRPr="00723457">
          <w:rPr>
            <w:rFonts w:ascii="Courier New" w:eastAsia="Calibri" w:hAnsi="Courier New" w:cs="Times New Roman"/>
            <w:lang w:val="en-GB"/>
          </w:rPr>
          <w:tab/>
        </w:r>
        <w:r w:rsidRPr="00723457">
          <w:rPr>
            <w:rFonts w:ascii="Courier New" w:eastAsia="Calibri" w:hAnsi="Courier New" w:cs="Times New Roman"/>
            <w:lang w:val="en-GB"/>
          </w:rPr>
          <w:tab/>
          <w:t>signed int(</w:t>
        </w:r>
        <w:proofErr w:type="spellStart"/>
        <w:r w:rsidRPr="00723457">
          <w:rPr>
            <w:rFonts w:ascii="Courier New" w:eastAsia="Calibri" w:hAnsi="Courier New" w:cs="Times New Roman"/>
            <w:lang w:val="en-GB"/>
          </w:rPr>
          <w:t>field_size</w:t>
        </w:r>
        <w:proofErr w:type="spellEnd"/>
        <w:r w:rsidRPr="00723457">
          <w:rPr>
            <w:rFonts w:ascii="Courier New" w:eastAsia="Calibri" w:hAnsi="Courier New" w:cs="Times New Roman"/>
            <w:lang w:val="en-GB"/>
          </w:rPr>
          <w:t>) x;</w:t>
        </w:r>
        <w:r w:rsidRPr="00723457">
          <w:rPr>
            <w:rFonts w:ascii="Courier New" w:eastAsia="Calibri" w:hAnsi="Courier New" w:cs="Times New Roman"/>
            <w:lang w:val="en-GB"/>
          </w:rPr>
          <w:br/>
        </w:r>
        <w:r w:rsidRPr="00723457">
          <w:rPr>
            <w:rFonts w:ascii="Courier New" w:eastAsia="Calibri" w:hAnsi="Courier New" w:cs="Times New Roman"/>
            <w:lang w:val="en-GB"/>
          </w:rPr>
          <w:tab/>
        </w:r>
        <w:r w:rsidRPr="00723457">
          <w:rPr>
            <w:rFonts w:ascii="Courier New" w:eastAsia="Calibri" w:hAnsi="Courier New" w:cs="Times New Roman"/>
            <w:lang w:val="en-GB"/>
          </w:rPr>
          <w:tab/>
        </w:r>
        <w:r w:rsidRPr="00723457">
          <w:rPr>
            <w:rFonts w:ascii="Courier New" w:eastAsia="Calibri" w:hAnsi="Courier New" w:cs="Times New Roman"/>
            <w:lang w:val="en-GB"/>
          </w:rPr>
          <w:tab/>
          <w:t>signed int(</w:t>
        </w:r>
        <w:proofErr w:type="spellStart"/>
        <w:r w:rsidRPr="00723457">
          <w:rPr>
            <w:rFonts w:ascii="Courier New" w:eastAsia="Calibri" w:hAnsi="Courier New" w:cs="Times New Roman"/>
            <w:lang w:val="en-GB"/>
          </w:rPr>
          <w:t>field_size</w:t>
        </w:r>
        <w:proofErr w:type="spellEnd"/>
        <w:r w:rsidRPr="00723457">
          <w:rPr>
            <w:rFonts w:ascii="Courier New" w:eastAsia="Calibri" w:hAnsi="Courier New" w:cs="Times New Roman"/>
            <w:lang w:val="en-GB"/>
          </w:rPr>
          <w:t>) y;</w:t>
        </w:r>
        <w:r w:rsidRPr="00723457">
          <w:rPr>
            <w:rFonts w:ascii="Courier New" w:eastAsia="Calibri" w:hAnsi="Courier New" w:cs="Times New Roman"/>
            <w:lang w:val="en-GB"/>
          </w:rPr>
          <w:br/>
        </w:r>
        <w:r w:rsidRPr="00723457">
          <w:rPr>
            <w:rFonts w:ascii="Courier New" w:eastAsia="Calibri" w:hAnsi="Courier New" w:cs="Times New Roman"/>
            <w:lang w:val="en-GB"/>
          </w:rPr>
          <w:tab/>
        </w:r>
        <w:r w:rsidRPr="00723457">
          <w:rPr>
            <w:rFonts w:ascii="Courier New" w:eastAsia="Calibri" w:hAnsi="Courier New" w:cs="Times New Roman"/>
            <w:lang w:val="en-GB"/>
          </w:rPr>
          <w:tab/>
          <w:t>}</w:t>
        </w:r>
        <w:r w:rsidRPr="00723457">
          <w:rPr>
            <w:rFonts w:ascii="Courier New" w:eastAsia="Calibri" w:hAnsi="Courier New" w:cs="Times New Roman"/>
            <w:lang w:val="en-GB"/>
          </w:rPr>
          <w:br/>
        </w:r>
        <w:r w:rsidRPr="00723457">
          <w:rPr>
            <w:rFonts w:ascii="Courier New" w:eastAsia="Calibri" w:hAnsi="Courier New" w:cs="Times New Roman"/>
            <w:lang w:val="en-GB"/>
          </w:rPr>
          <w:tab/>
        </w:r>
        <w:r w:rsidRPr="00723457">
          <w:rPr>
            <w:rFonts w:ascii="Courier New" w:eastAsia="Calibri" w:hAnsi="Courier New" w:cs="Times New Roman"/>
            <w:lang w:val="en-GB"/>
          </w:rPr>
          <w:tab/>
          <w:t>else if (</w:t>
        </w:r>
        <w:proofErr w:type="spellStart"/>
        <w:r w:rsidRPr="00723457">
          <w:rPr>
            <w:rFonts w:ascii="Courier New" w:eastAsia="Calibri" w:hAnsi="Courier New" w:cs="Times New Roman"/>
            <w:lang w:val="en-GB"/>
          </w:rPr>
          <w:t>geometry_type</w:t>
        </w:r>
        <w:proofErr w:type="spellEnd"/>
        <w:r w:rsidRPr="00723457" w:rsidDel="00042F59">
          <w:rPr>
            <w:rFonts w:ascii="Courier New" w:eastAsia="Calibri" w:hAnsi="Courier New" w:cs="Times New Roman"/>
            <w:lang w:val="en-GB"/>
          </w:rPr>
          <w:t xml:space="preserve"> </w:t>
        </w:r>
        <w:r w:rsidRPr="00723457">
          <w:rPr>
            <w:rFonts w:ascii="Courier New" w:eastAsia="Calibri" w:hAnsi="Courier New" w:cs="Times New Roman"/>
            <w:lang w:val="en-GB"/>
          </w:rPr>
          <w:t>== 1) {</w:t>
        </w:r>
        <w:r w:rsidRPr="00723457">
          <w:rPr>
            <w:rFonts w:ascii="Courier New" w:eastAsia="Calibri" w:hAnsi="Courier New" w:cs="Times New Roman"/>
            <w:lang w:val="en-GB"/>
          </w:rPr>
          <w:br/>
        </w:r>
        <w:r w:rsidRPr="00723457">
          <w:rPr>
            <w:rFonts w:ascii="Courier New" w:eastAsia="Calibri" w:hAnsi="Courier New" w:cs="Times New Roman"/>
            <w:lang w:val="en-GB"/>
          </w:rPr>
          <w:tab/>
        </w:r>
        <w:r w:rsidRPr="00723457">
          <w:rPr>
            <w:rFonts w:ascii="Courier New" w:eastAsia="Calibri" w:hAnsi="Courier New" w:cs="Times New Roman"/>
            <w:lang w:val="en-GB"/>
          </w:rPr>
          <w:tab/>
        </w:r>
        <w:r w:rsidRPr="00723457">
          <w:rPr>
            <w:rFonts w:ascii="Courier New" w:eastAsia="Calibri" w:hAnsi="Courier New" w:cs="Times New Roman"/>
            <w:lang w:val="en-GB"/>
          </w:rPr>
          <w:tab/>
          <w:t>// rectangle</w:t>
        </w:r>
        <w:r w:rsidRPr="00723457">
          <w:rPr>
            <w:rFonts w:ascii="Courier New" w:eastAsia="Calibri" w:hAnsi="Courier New" w:cs="Times New Roman"/>
            <w:lang w:val="en-GB"/>
          </w:rPr>
          <w:br/>
        </w:r>
        <w:r w:rsidRPr="00723457">
          <w:rPr>
            <w:rFonts w:ascii="Courier New" w:eastAsia="Calibri" w:hAnsi="Courier New" w:cs="Times New Roman"/>
            <w:lang w:val="en-GB"/>
          </w:rPr>
          <w:tab/>
        </w:r>
        <w:r w:rsidRPr="00723457">
          <w:rPr>
            <w:rFonts w:ascii="Courier New" w:eastAsia="Calibri" w:hAnsi="Courier New" w:cs="Times New Roman"/>
            <w:lang w:val="en-GB"/>
          </w:rPr>
          <w:tab/>
        </w:r>
        <w:r w:rsidRPr="00723457">
          <w:rPr>
            <w:rFonts w:ascii="Courier New" w:eastAsia="Calibri" w:hAnsi="Courier New" w:cs="Times New Roman"/>
            <w:lang w:val="en-GB"/>
          </w:rPr>
          <w:tab/>
          <w:t>signed int(</w:t>
        </w:r>
        <w:proofErr w:type="spellStart"/>
        <w:r w:rsidRPr="00723457">
          <w:rPr>
            <w:rFonts w:ascii="Courier New" w:eastAsia="Calibri" w:hAnsi="Courier New" w:cs="Times New Roman"/>
            <w:lang w:val="en-GB"/>
          </w:rPr>
          <w:t>field_size</w:t>
        </w:r>
        <w:proofErr w:type="spellEnd"/>
        <w:r w:rsidRPr="00723457">
          <w:rPr>
            <w:rFonts w:ascii="Courier New" w:eastAsia="Calibri" w:hAnsi="Courier New" w:cs="Times New Roman"/>
            <w:lang w:val="en-GB"/>
          </w:rPr>
          <w:t>) x;</w:t>
        </w:r>
        <w:r w:rsidRPr="00723457">
          <w:rPr>
            <w:rFonts w:ascii="Courier New" w:eastAsia="Calibri" w:hAnsi="Courier New" w:cs="Times New Roman"/>
            <w:lang w:val="en-GB"/>
          </w:rPr>
          <w:br/>
        </w:r>
        <w:r w:rsidRPr="00723457">
          <w:rPr>
            <w:rFonts w:ascii="Courier New" w:eastAsia="Calibri" w:hAnsi="Courier New" w:cs="Times New Roman"/>
            <w:lang w:val="en-GB"/>
          </w:rPr>
          <w:tab/>
        </w:r>
        <w:r w:rsidRPr="00723457">
          <w:rPr>
            <w:rFonts w:ascii="Courier New" w:eastAsia="Calibri" w:hAnsi="Courier New" w:cs="Times New Roman"/>
            <w:lang w:val="en-GB"/>
          </w:rPr>
          <w:tab/>
        </w:r>
        <w:r w:rsidRPr="00723457">
          <w:rPr>
            <w:rFonts w:ascii="Courier New" w:eastAsia="Calibri" w:hAnsi="Courier New" w:cs="Times New Roman"/>
            <w:lang w:val="en-GB"/>
          </w:rPr>
          <w:tab/>
          <w:t>signed int(</w:t>
        </w:r>
        <w:proofErr w:type="spellStart"/>
        <w:r w:rsidRPr="00723457">
          <w:rPr>
            <w:rFonts w:ascii="Courier New" w:eastAsia="Calibri" w:hAnsi="Courier New" w:cs="Times New Roman"/>
            <w:lang w:val="en-GB"/>
          </w:rPr>
          <w:t>field_size</w:t>
        </w:r>
        <w:proofErr w:type="spellEnd"/>
        <w:r w:rsidRPr="00723457">
          <w:rPr>
            <w:rFonts w:ascii="Courier New" w:eastAsia="Calibri" w:hAnsi="Courier New" w:cs="Times New Roman"/>
            <w:lang w:val="en-GB"/>
          </w:rPr>
          <w:t>) y;</w:t>
        </w:r>
        <w:r w:rsidRPr="00723457">
          <w:rPr>
            <w:rFonts w:ascii="Courier New" w:eastAsia="Calibri" w:hAnsi="Courier New" w:cs="Times New Roman"/>
            <w:lang w:val="en-GB"/>
          </w:rPr>
          <w:br/>
        </w:r>
        <w:r w:rsidRPr="00723457">
          <w:rPr>
            <w:rFonts w:ascii="Courier New" w:eastAsia="Calibri" w:hAnsi="Courier New" w:cs="Times New Roman"/>
            <w:lang w:val="en-GB"/>
          </w:rPr>
          <w:tab/>
        </w:r>
        <w:r w:rsidRPr="00723457">
          <w:rPr>
            <w:rFonts w:ascii="Courier New" w:eastAsia="Calibri" w:hAnsi="Courier New" w:cs="Times New Roman"/>
            <w:lang w:val="en-GB"/>
          </w:rPr>
          <w:tab/>
        </w:r>
        <w:r w:rsidRPr="00723457">
          <w:rPr>
            <w:rFonts w:ascii="Courier New" w:eastAsia="Calibri" w:hAnsi="Courier New" w:cs="Times New Roman"/>
            <w:lang w:val="en-GB"/>
          </w:rPr>
          <w:tab/>
          <w:t>unsigned int(</w:t>
        </w:r>
        <w:proofErr w:type="spellStart"/>
        <w:r w:rsidRPr="00723457">
          <w:rPr>
            <w:rFonts w:ascii="Courier New" w:eastAsia="Calibri" w:hAnsi="Courier New" w:cs="Times New Roman"/>
            <w:lang w:val="en-GB"/>
          </w:rPr>
          <w:t>field_size</w:t>
        </w:r>
        <w:proofErr w:type="spellEnd"/>
        <w:r w:rsidRPr="00723457">
          <w:rPr>
            <w:rFonts w:ascii="Courier New" w:eastAsia="Calibri" w:hAnsi="Courier New" w:cs="Times New Roman"/>
            <w:lang w:val="en-GB"/>
          </w:rPr>
          <w:t>) width;</w:t>
        </w:r>
        <w:r w:rsidRPr="00723457">
          <w:rPr>
            <w:rFonts w:ascii="Courier New" w:eastAsia="Calibri" w:hAnsi="Courier New" w:cs="Times New Roman"/>
            <w:lang w:val="en-GB"/>
          </w:rPr>
          <w:br/>
        </w:r>
        <w:r w:rsidRPr="00723457">
          <w:rPr>
            <w:rFonts w:ascii="Courier New" w:eastAsia="Calibri" w:hAnsi="Courier New" w:cs="Times New Roman"/>
            <w:lang w:val="en-GB"/>
          </w:rPr>
          <w:tab/>
        </w:r>
        <w:r w:rsidRPr="00723457">
          <w:rPr>
            <w:rFonts w:ascii="Courier New" w:eastAsia="Calibri" w:hAnsi="Courier New" w:cs="Times New Roman"/>
            <w:lang w:val="en-GB"/>
          </w:rPr>
          <w:tab/>
        </w:r>
        <w:r w:rsidRPr="00723457">
          <w:rPr>
            <w:rFonts w:ascii="Courier New" w:eastAsia="Calibri" w:hAnsi="Courier New" w:cs="Times New Roman"/>
            <w:lang w:val="en-GB"/>
          </w:rPr>
          <w:tab/>
          <w:t>unsigned int(</w:t>
        </w:r>
        <w:proofErr w:type="spellStart"/>
        <w:r w:rsidRPr="00723457">
          <w:rPr>
            <w:rFonts w:ascii="Courier New" w:eastAsia="Calibri" w:hAnsi="Courier New" w:cs="Times New Roman"/>
            <w:lang w:val="en-GB"/>
          </w:rPr>
          <w:t>field_size</w:t>
        </w:r>
        <w:proofErr w:type="spellEnd"/>
        <w:r w:rsidRPr="00723457">
          <w:rPr>
            <w:rFonts w:ascii="Courier New" w:eastAsia="Calibri" w:hAnsi="Courier New" w:cs="Times New Roman"/>
            <w:lang w:val="en-GB"/>
          </w:rPr>
          <w:t>) height;</w:t>
        </w:r>
        <w:r w:rsidRPr="00723457">
          <w:rPr>
            <w:rFonts w:ascii="Courier New" w:eastAsia="Calibri" w:hAnsi="Courier New" w:cs="Times New Roman"/>
            <w:lang w:val="en-GB"/>
          </w:rPr>
          <w:br/>
        </w:r>
        <w:r w:rsidRPr="00723457">
          <w:rPr>
            <w:rFonts w:ascii="Courier New" w:eastAsia="Calibri" w:hAnsi="Courier New" w:cs="Times New Roman"/>
            <w:lang w:val="en-GB"/>
          </w:rPr>
          <w:tab/>
        </w:r>
        <w:r w:rsidRPr="00723457">
          <w:rPr>
            <w:rFonts w:ascii="Courier New" w:eastAsia="Calibri" w:hAnsi="Courier New" w:cs="Times New Roman"/>
            <w:lang w:val="en-GB"/>
          </w:rPr>
          <w:tab/>
          <w:t>}</w:t>
        </w:r>
        <w:r w:rsidRPr="00723457">
          <w:rPr>
            <w:rFonts w:ascii="Courier New" w:eastAsia="Calibri" w:hAnsi="Courier New" w:cs="Times New Roman"/>
            <w:lang w:val="en-GB"/>
          </w:rPr>
          <w:br/>
        </w:r>
        <w:r w:rsidRPr="00723457">
          <w:rPr>
            <w:rFonts w:ascii="Courier New" w:eastAsia="Calibri" w:hAnsi="Courier New" w:cs="Times New Roman"/>
            <w:lang w:val="en-GB"/>
          </w:rPr>
          <w:tab/>
        </w:r>
        <w:r w:rsidRPr="00723457">
          <w:rPr>
            <w:rFonts w:ascii="Courier New" w:eastAsia="Calibri" w:hAnsi="Courier New" w:cs="Times New Roman"/>
            <w:lang w:val="en-GB"/>
          </w:rPr>
          <w:tab/>
          <w:t>else if (</w:t>
        </w:r>
        <w:proofErr w:type="spellStart"/>
        <w:r w:rsidRPr="00723457">
          <w:rPr>
            <w:rFonts w:ascii="Courier New" w:eastAsia="Calibri" w:hAnsi="Courier New" w:cs="Times New Roman"/>
            <w:lang w:val="en-GB"/>
          </w:rPr>
          <w:t>geometry_type</w:t>
        </w:r>
        <w:proofErr w:type="spellEnd"/>
        <w:r w:rsidRPr="00723457" w:rsidDel="00042F59">
          <w:rPr>
            <w:rFonts w:ascii="Courier New" w:eastAsia="Calibri" w:hAnsi="Courier New" w:cs="Times New Roman"/>
            <w:lang w:val="en-GB"/>
          </w:rPr>
          <w:t xml:space="preserve"> </w:t>
        </w:r>
        <w:r w:rsidRPr="00723457">
          <w:rPr>
            <w:rFonts w:ascii="Courier New" w:eastAsia="Calibri" w:hAnsi="Courier New" w:cs="Times New Roman"/>
            <w:lang w:val="en-GB"/>
          </w:rPr>
          <w:t>== 2) {</w:t>
        </w:r>
        <w:r w:rsidRPr="00723457">
          <w:rPr>
            <w:rFonts w:ascii="Courier New" w:eastAsia="Calibri" w:hAnsi="Courier New" w:cs="Times New Roman"/>
            <w:lang w:val="en-GB"/>
          </w:rPr>
          <w:br/>
        </w:r>
        <w:r w:rsidRPr="00723457">
          <w:rPr>
            <w:rFonts w:ascii="Courier New" w:eastAsia="Calibri" w:hAnsi="Courier New" w:cs="Times New Roman"/>
            <w:lang w:val="en-GB"/>
          </w:rPr>
          <w:tab/>
        </w:r>
        <w:r w:rsidRPr="00723457">
          <w:rPr>
            <w:rFonts w:ascii="Courier New" w:eastAsia="Calibri" w:hAnsi="Courier New" w:cs="Times New Roman"/>
            <w:lang w:val="en-GB"/>
          </w:rPr>
          <w:tab/>
        </w:r>
        <w:r w:rsidRPr="00723457">
          <w:rPr>
            <w:rFonts w:ascii="Courier New" w:eastAsia="Calibri" w:hAnsi="Courier New" w:cs="Times New Roman"/>
            <w:lang w:val="en-GB"/>
          </w:rPr>
          <w:tab/>
          <w:t>// ellipse</w:t>
        </w:r>
        <w:r w:rsidRPr="00723457">
          <w:rPr>
            <w:rFonts w:ascii="Courier New" w:eastAsia="Calibri" w:hAnsi="Courier New" w:cs="Times New Roman"/>
            <w:lang w:val="en-GB"/>
          </w:rPr>
          <w:br/>
        </w:r>
        <w:r w:rsidRPr="00723457">
          <w:rPr>
            <w:rFonts w:ascii="Courier New" w:eastAsia="Calibri" w:hAnsi="Courier New" w:cs="Times New Roman"/>
            <w:lang w:val="en-GB"/>
          </w:rPr>
          <w:tab/>
        </w:r>
        <w:r w:rsidRPr="00723457">
          <w:rPr>
            <w:rFonts w:ascii="Courier New" w:eastAsia="Calibri" w:hAnsi="Courier New" w:cs="Times New Roman"/>
            <w:lang w:val="en-GB"/>
          </w:rPr>
          <w:tab/>
        </w:r>
        <w:r w:rsidRPr="00723457">
          <w:rPr>
            <w:rFonts w:ascii="Courier New" w:eastAsia="Calibri" w:hAnsi="Courier New" w:cs="Times New Roman"/>
            <w:lang w:val="en-GB"/>
          </w:rPr>
          <w:tab/>
          <w:t>signed int(</w:t>
        </w:r>
        <w:proofErr w:type="spellStart"/>
        <w:r w:rsidRPr="00723457">
          <w:rPr>
            <w:rFonts w:ascii="Courier New" w:eastAsia="Calibri" w:hAnsi="Courier New" w:cs="Times New Roman"/>
            <w:lang w:val="en-GB"/>
          </w:rPr>
          <w:t>field_size</w:t>
        </w:r>
        <w:proofErr w:type="spellEnd"/>
        <w:r w:rsidRPr="00723457">
          <w:rPr>
            <w:rFonts w:ascii="Courier New" w:eastAsia="Calibri" w:hAnsi="Courier New" w:cs="Times New Roman"/>
            <w:lang w:val="en-GB"/>
          </w:rPr>
          <w:t>) x;</w:t>
        </w:r>
        <w:r w:rsidRPr="00723457">
          <w:rPr>
            <w:rFonts w:ascii="Courier New" w:eastAsia="Calibri" w:hAnsi="Courier New" w:cs="Times New Roman"/>
            <w:lang w:val="en-GB"/>
          </w:rPr>
          <w:br/>
        </w:r>
        <w:r w:rsidRPr="00723457">
          <w:rPr>
            <w:rFonts w:ascii="Courier New" w:eastAsia="Calibri" w:hAnsi="Courier New" w:cs="Times New Roman"/>
            <w:lang w:val="en-GB"/>
          </w:rPr>
          <w:tab/>
        </w:r>
        <w:r w:rsidRPr="00723457">
          <w:rPr>
            <w:rFonts w:ascii="Courier New" w:eastAsia="Calibri" w:hAnsi="Courier New" w:cs="Times New Roman"/>
            <w:lang w:val="en-GB"/>
          </w:rPr>
          <w:tab/>
        </w:r>
        <w:r w:rsidRPr="00723457">
          <w:rPr>
            <w:rFonts w:ascii="Courier New" w:eastAsia="Calibri" w:hAnsi="Courier New" w:cs="Times New Roman"/>
            <w:lang w:val="en-GB"/>
          </w:rPr>
          <w:tab/>
          <w:t>signed int(</w:t>
        </w:r>
        <w:proofErr w:type="spellStart"/>
        <w:r w:rsidRPr="00723457">
          <w:rPr>
            <w:rFonts w:ascii="Courier New" w:eastAsia="Calibri" w:hAnsi="Courier New" w:cs="Times New Roman"/>
            <w:lang w:val="en-GB"/>
          </w:rPr>
          <w:t>field_size</w:t>
        </w:r>
        <w:proofErr w:type="spellEnd"/>
        <w:r w:rsidRPr="00723457">
          <w:rPr>
            <w:rFonts w:ascii="Courier New" w:eastAsia="Calibri" w:hAnsi="Courier New" w:cs="Times New Roman"/>
            <w:lang w:val="en-GB"/>
          </w:rPr>
          <w:t>) y;</w:t>
        </w:r>
        <w:r w:rsidRPr="00723457">
          <w:rPr>
            <w:rFonts w:ascii="Courier New" w:eastAsia="Calibri" w:hAnsi="Courier New" w:cs="Times New Roman"/>
            <w:lang w:val="en-GB"/>
          </w:rPr>
          <w:br/>
        </w:r>
        <w:r w:rsidRPr="00723457">
          <w:rPr>
            <w:rFonts w:ascii="Courier New" w:eastAsia="Calibri" w:hAnsi="Courier New" w:cs="Times New Roman"/>
            <w:lang w:val="en-GB"/>
          </w:rPr>
          <w:tab/>
        </w:r>
        <w:r w:rsidRPr="00723457">
          <w:rPr>
            <w:rFonts w:ascii="Courier New" w:eastAsia="Calibri" w:hAnsi="Courier New" w:cs="Times New Roman"/>
            <w:lang w:val="en-GB"/>
          </w:rPr>
          <w:tab/>
        </w:r>
        <w:r w:rsidRPr="00723457">
          <w:rPr>
            <w:rFonts w:ascii="Courier New" w:eastAsia="Calibri" w:hAnsi="Courier New" w:cs="Times New Roman"/>
            <w:lang w:val="en-GB"/>
          </w:rPr>
          <w:tab/>
          <w:t>unsigned int(</w:t>
        </w:r>
        <w:proofErr w:type="spellStart"/>
        <w:r w:rsidRPr="00723457">
          <w:rPr>
            <w:rFonts w:ascii="Courier New" w:eastAsia="Calibri" w:hAnsi="Courier New" w:cs="Times New Roman"/>
            <w:lang w:val="en-GB"/>
          </w:rPr>
          <w:t>field_size</w:t>
        </w:r>
        <w:proofErr w:type="spellEnd"/>
        <w:r w:rsidRPr="00723457">
          <w:rPr>
            <w:rFonts w:ascii="Courier New" w:eastAsia="Calibri" w:hAnsi="Courier New" w:cs="Times New Roman"/>
            <w:lang w:val="en-GB"/>
          </w:rPr>
          <w:t xml:space="preserve">) </w:t>
        </w:r>
        <w:proofErr w:type="spellStart"/>
        <w:r w:rsidRPr="00723457">
          <w:rPr>
            <w:rFonts w:ascii="Courier New" w:eastAsia="Calibri" w:hAnsi="Courier New" w:cs="Times New Roman"/>
            <w:lang w:val="en-GB"/>
          </w:rPr>
          <w:t>radius_x</w:t>
        </w:r>
        <w:proofErr w:type="spellEnd"/>
        <w:r w:rsidRPr="00723457">
          <w:rPr>
            <w:rFonts w:ascii="Courier New" w:eastAsia="Calibri" w:hAnsi="Courier New" w:cs="Times New Roman"/>
            <w:lang w:val="en-GB"/>
          </w:rPr>
          <w:t>;</w:t>
        </w:r>
        <w:r w:rsidRPr="00723457">
          <w:rPr>
            <w:rFonts w:ascii="Courier New" w:eastAsia="Calibri" w:hAnsi="Courier New" w:cs="Times New Roman"/>
            <w:lang w:val="en-GB"/>
          </w:rPr>
          <w:br/>
        </w:r>
        <w:r w:rsidRPr="00723457">
          <w:rPr>
            <w:rFonts w:ascii="Courier New" w:eastAsia="Calibri" w:hAnsi="Courier New" w:cs="Times New Roman"/>
            <w:lang w:val="en-GB"/>
          </w:rPr>
          <w:tab/>
        </w:r>
        <w:r w:rsidRPr="00723457">
          <w:rPr>
            <w:rFonts w:ascii="Courier New" w:eastAsia="Calibri" w:hAnsi="Courier New" w:cs="Times New Roman"/>
            <w:lang w:val="en-GB"/>
          </w:rPr>
          <w:tab/>
        </w:r>
        <w:r w:rsidRPr="00723457">
          <w:rPr>
            <w:rFonts w:ascii="Courier New" w:eastAsia="Calibri" w:hAnsi="Courier New" w:cs="Times New Roman"/>
            <w:lang w:val="en-GB"/>
          </w:rPr>
          <w:tab/>
          <w:t>unsigned int(</w:t>
        </w:r>
        <w:proofErr w:type="spellStart"/>
        <w:r w:rsidRPr="00723457">
          <w:rPr>
            <w:rFonts w:ascii="Courier New" w:eastAsia="Calibri" w:hAnsi="Courier New" w:cs="Times New Roman"/>
            <w:lang w:val="en-GB"/>
          </w:rPr>
          <w:t>field_size</w:t>
        </w:r>
        <w:proofErr w:type="spellEnd"/>
        <w:r w:rsidRPr="00723457">
          <w:rPr>
            <w:rFonts w:ascii="Courier New" w:eastAsia="Calibri" w:hAnsi="Courier New" w:cs="Times New Roman"/>
            <w:lang w:val="en-GB"/>
          </w:rPr>
          <w:t xml:space="preserve">) </w:t>
        </w:r>
        <w:proofErr w:type="spellStart"/>
        <w:r w:rsidRPr="00723457">
          <w:rPr>
            <w:rFonts w:ascii="Courier New" w:eastAsia="Calibri" w:hAnsi="Courier New" w:cs="Times New Roman"/>
            <w:lang w:val="en-GB"/>
          </w:rPr>
          <w:t>radius_y</w:t>
        </w:r>
        <w:proofErr w:type="spellEnd"/>
        <w:r w:rsidRPr="00723457">
          <w:rPr>
            <w:rFonts w:ascii="Courier New" w:eastAsia="Calibri" w:hAnsi="Courier New" w:cs="Times New Roman"/>
            <w:lang w:val="en-GB"/>
          </w:rPr>
          <w:t>;</w:t>
        </w:r>
        <w:r w:rsidRPr="00723457">
          <w:rPr>
            <w:rFonts w:ascii="Courier New" w:eastAsia="Calibri" w:hAnsi="Courier New" w:cs="Times New Roman"/>
            <w:lang w:val="en-GB"/>
          </w:rPr>
          <w:br/>
        </w:r>
        <w:r w:rsidRPr="00723457">
          <w:rPr>
            <w:rFonts w:ascii="Courier New" w:eastAsia="Calibri" w:hAnsi="Courier New" w:cs="Times New Roman"/>
            <w:lang w:val="en-GB"/>
          </w:rPr>
          <w:tab/>
        </w:r>
        <w:r w:rsidRPr="00723457">
          <w:rPr>
            <w:rFonts w:ascii="Courier New" w:eastAsia="Calibri" w:hAnsi="Courier New" w:cs="Times New Roman"/>
            <w:lang w:val="en-GB"/>
          </w:rPr>
          <w:tab/>
          <w:t>}</w:t>
        </w:r>
        <w:r w:rsidRPr="00723457">
          <w:rPr>
            <w:rFonts w:ascii="Courier New" w:eastAsia="Calibri" w:hAnsi="Courier New" w:cs="Times New Roman"/>
            <w:lang w:val="en-GB"/>
          </w:rPr>
          <w:br/>
        </w:r>
        <w:r w:rsidRPr="00723457">
          <w:rPr>
            <w:rFonts w:ascii="Courier New" w:eastAsia="Calibri" w:hAnsi="Courier New" w:cs="Times New Roman"/>
            <w:lang w:val="en-GB"/>
          </w:rPr>
          <w:tab/>
        </w:r>
        <w:r w:rsidRPr="00723457">
          <w:rPr>
            <w:rFonts w:ascii="Courier New" w:eastAsia="Calibri" w:hAnsi="Courier New" w:cs="Times New Roman"/>
            <w:lang w:val="en-GB"/>
          </w:rPr>
          <w:tab/>
          <w:t>else if (</w:t>
        </w:r>
        <w:proofErr w:type="spellStart"/>
        <w:r w:rsidRPr="00723457">
          <w:rPr>
            <w:rFonts w:ascii="Courier New" w:eastAsia="Calibri" w:hAnsi="Courier New" w:cs="Times New Roman"/>
            <w:lang w:val="en-GB"/>
          </w:rPr>
          <w:t>geometry_type</w:t>
        </w:r>
        <w:proofErr w:type="spellEnd"/>
        <w:r w:rsidRPr="00723457">
          <w:rPr>
            <w:rFonts w:ascii="Courier New" w:eastAsia="Calibri" w:hAnsi="Courier New" w:cs="Times New Roman"/>
            <w:lang w:val="en-GB"/>
          </w:rPr>
          <w:t xml:space="preserve"> == 3 || </w:t>
        </w:r>
        <w:proofErr w:type="spellStart"/>
        <w:r w:rsidRPr="00723457">
          <w:rPr>
            <w:rFonts w:ascii="Courier New" w:eastAsia="Calibri" w:hAnsi="Courier New" w:cs="Times New Roman"/>
            <w:lang w:val="en-GB"/>
          </w:rPr>
          <w:t>geometry_type</w:t>
        </w:r>
        <w:proofErr w:type="spellEnd"/>
        <w:r w:rsidRPr="00723457">
          <w:rPr>
            <w:rFonts w:ascii="Courier New" w:eastAsia="Calibri" w:hAnsi="Courier New" w:cs="Times New Roman"/>
            <w:lang w:val="en-GB"/>
          </w:rPr>
          <w:t xml:space="preserve"> == 6) {</w:t>
        </w:r>
        <w:r w:rsidRPr="00723457">
          <w:rPr>
            <w:rFonts w:ascii="Courier New" w:eastAsia="Calibri" w:hAnsi="Courier New" w:cs="Times New Roman"/>
            <w:lang w:val="en-GB"/>
          </w:rPr>
          <w:br/>
        </w:r>
        <w:r w:rsidRPr="00723457">
          <w:rPr>
            <w:rFonts w:ascii="Courier New" w:eastAsia="Calibri" w:hAnsi="Courier New" w:cs="Times New Roman"/>
            <w:lang w:val="en-GB"/>
          </w:rPr>
          <w:tab/>
        </w:r>
        <w:r w:rsidRPr="00723457">
          <w:rPr>
            <w:rFonts w:ascii="Courier New" w:eastAsia="Calibri" w:hAnsi="Courier New" w:cs="Times New Roman"/>
            <w:lang w:val="en-GB"/>
          </w:rPr>
          <w:tab/>
        </w:r>
        <w:r w:rsidRPr="00723457">
          <w:rPr>
            <w:rFonts w:ascii="Courier New" w:eastAsia="Calibri" w:hAnsi="Courier New" w:cs="Times New Roman"/>
            <w:lang w:val="en-GB"/>
          </w:rPr>
          <w:tab/>
          <w:t>// polygon or polyline</w:t>
        </w:r>
        <w:r w:rsidRPr="00723457">
          <w:rPr>
            <w:rFonts w:ascii="Courier New" w:eastAsia="Calibri" w:hAnsi="Courier New" w:cs="Times New Roman"/>
            <w:lang w:val="en-GB"/>
          </w:rPr>
          <w:br/>
        </w:r>
        <w:r w:rsidRPr="00723457">
          <w:rPr>
            <w:rFonts w:ascii="Courier New" w:eastAsia="Calibri" w:hAnsi="Courier New" w:cs="Times New Roman"/>
            <w:lang w:val="en-GB"/>
          </w:rPr>
          <w:tab/>
        </w:r>
        <w:r w:rsidRPr="00723457">
          <w:rPr>
            <w:rFonts w:ascii="Courier New" w:eastAsia="Calibri" w:hAnsi="Courier New" w:cs="Times New Roman"/>
            <w:lang w:val="en-GB"/>
          </w:rPr>
          <w:tab/>
        </w:r>
        <w:r w:rsidRPr="00723457">
          <w:rPr>
            <w:rFonts w:ascii="Courier New" w:eastAsia="Calibri" w:hAnsi="Courier New" w:cs="Times New Roman"/>
            <w:lang w:val="en-GB"/>
          </w:rPr>
          <w:tab/>
          <w:t xml:space="preserve">unsigned int(field size) </w:t>
        </w:r>
        <w:proofErr w:type="spellStart"/>
        <w:r w:rsidRPr="00723457">
          <w:rPr>
            <w:rFonts w:ascii="Courier New" w:eastAsia="Calibri" w:hAnsi="Courier New" w:cs="Times New Roman"/>
            <w:lang w:val="en-GB"/>
          </w:rPr>
          <w:t>point_count</w:t>
        </w:r>
        <w:proofErr w:type="spellEnd"/>
        <w:r w:rsidRPr="00723457">
          <w:rPr>
            <w:rFonts w:ascii="Courier New" w:eastAsia="Calibri" w:hAnsi="Courier New" w:cs="Times New Roman"/>
            <w:lang w:val="en-GB"/>
          </w:rPr>
          <w:t>;</w:t>
        </w:r>
        <w:r w:rsidRPr="00723457">
          <w:rPr>
            <w:rFonts w:ascii="Courier New" w:eastAsia="Calibri" w:hAnsi="Courier New" w:cs="Times New Roman"/>
            <w:lang w:val="en-GB"/>
          </w:rPr>
          <w:br/>
        </w:r>
        <w:r w:rsidRPr="00723457">
          <w:rPr>
            <w:rFonts w:ascii="Courier New" w:eastAsia="Calibri" w:hAnsi="Courier New" w:cs="Times New Roman"/>
            <w:lang w:val="en-GB"/>
          </w:rPr>
          <w:tab/>
        </w:r>
        <w:r w:rsidRPr="00723457">
          <w:rPr>
            <w:rFonts w:ascii="Courier New" w:eastAsia="Calibri" w:hAnsi="Courier New" w:cs="Times New Roman"/>
            <w:lang w:val="en-GB"/>
          </w:rPr>
          <w:tab/>
        </w:r>
        <w:r w:rsidRPr="00723457">
          <w:rPr>
            <w:rFonts w:ascii="Courier New" w:eastAsia="Calibri" w:hAnsi="Courier New" w:cs="Times New Roman"/>
            <w:lang w:val="en-GB"/>
          </w:rPr>
          <w:tab/>
          <w:t>for (</w:t>
        </w:r>
        <w:proofErr w:type="spellStart"/>
        <w:r w:rsidRPr="00723457">
          <w:rPr>
            <w:rFonts w:ascii="Courier New" w:eastAsia="Calibri" w:hAnsi="Courier New" w:cs="Times New Roman"/>
            <w:lang w:val="en-GB"/>
          </w:rPr>
          <w:t>i</w:t>
        </w:r>
        <w:proofErr w:type="spellEnd"/>
        <w:r w:rsidRPr="00723457">
          <w:rPr>
            <w:rFonts w:ascii="Courier New" w:eastAsia="Calibri" w:hAnsi="Courier New" w:cs="Times New Roman"/>
            <w:lang w:val="en-GB"/>
          </w:rPr>
          <w:t xml:space="preserve">=0; </w:t>
        </w:r>
        <w:proofErr w:type="spellStart"/>
        <w:r w:rsidRPr="00723457">
          <w:rPr>
            <w:rFonts w:ascii="Courier New" w:eastAsia="Calibri" w:hAnsi="Courier New" w:cs="Times New Roman"/>
            <w:lang w:val="en-GB"/>
          </w:rPr>
          <w:t>i</w:t>
        </w:r>
        <w:proofErr w:type="spellEnd"/>
        <w:r w:rsidRPr="00723457">
          <w:rPr>
            <w:rFonts w:ascii="Courier New" w:eastAsia="Calibri" w:hAnsi="Courier New" w:cs="Times New Roman"/>
            <w:lang w:val="en-GB"/>
          </w:rPr>
          <w:t xml:space="preserve"> &lt; </w:t>
        </w:r>
        <w:proofErr w:type="spellStart"/>
        <w:r w:rsidRPr="00723457">
          <w:rPr>
            <w:rFonts w:ascii="Courier New" w:eastAsia="Calibri" w:hAnsi="Courier New" w:cs="Times New Roman"/>
            <w:lang w:val="en-GB"/>
          </w:rPr>
          <w:t>point_count</w:t>
        </w:r>
        <w:proofErr w:type="spellEnd"/>
        <w:r w:rsidRPr="00723457">
          <w:rPr>
            <w:rFonts w:ascii="Courier New" w:eastAsia="Calibri" w:hAnsi="Courier New" w:cs="Times New Roman"/>
            <w:lang w:val="en-GB"/>
          </w:rPr>
          <w:t xml:space="preserve">; </w:t>
        </w:r>
        <w:proofErr w:type="spellStart"/>
        <w:r w:rsidRPr="00723457">
          <w:rPr>
            <w:rFonts w:ascii="Courier New" w:eastAsia="Calibri" w:hAnsi="Courier New" w:cs="Times New Roman"/>
            <w:lang w:val="en-GB"/>
          </w:rPr>
          <w:t>i</w:t>
        </w:r>
        <w:proofErr w:type="spellEnd"/>
        <w:r w:rsidRPr="00723457">
          <w:rPr>
            <w:rFonts w:ascii="Courier New" w:eastAsia="Calibri" w:hAnsi="Courier New" w:cs="Times New Roman"/>
            <w:lang w:val="en-GB"/>
          </w:rPr>
          <w:t>++) {</w:t>
        </w:r>
        <w:r w:rsidRPr="00723457">
          <w:rPr>
            <w:rFonts w:ascii="Courier New" w:eastAsia="Calibri" w:hAnsi="Courier New" w:cs="Times New Roman"/>
            <w:lang w:val="en-GB"/>
          </w:rPr>
          <w:br/>
        </w:r>
        <w:r w:rsidRPr="00723457">
          <w:rPr>
            <w:rFonts w:ascii="Courier New" w:eastAsia="Calibri" w:hAnsi="Courier New" w:cs="Times New Roman"/>
            <w:lang w:val="en-GB"/>
          </w:rPr>
          <w:tab/>
        </w:r>
        <w:r w:rsidRPr="00723457">
          <w:rPr>
            <w:rFonts w:ascii="Courier New" w:eastAsia="Calibri" w:hAnsi="Courier New" w:cs="Times New Roman"/>
            <w:lang w:val="en-GB"/>
          </w:rPr>
          <w:tab/>
        </w:r>
        <w:r w:rsidRPr="00723457">
          <w:rPr>
            <w:rFonts w:ascii="Courier New" w:eastAsia="Calibri" w:hAnsi="Courier New" w:cs="Times New Roman"/>
            <w:lang w:val="en-GB"/>
          </w:rPr>
          <w:tab/>
        </w:r>
        <w:r w:rsidRPr="00723457">
          <w:rPr>
            <w:rFonts w:ascii="Courier New" w:eastAsia="Calibri" w:hAnsi="Courier New" w:cs="Times New Roman"/>
            <w:lang w:val="en-GB"/>
          </w:rPr>
          <w:tab/>
          <w:t>signed int(</w:t>
        </w:r>
        <w:proofErr w:type="spellStart"/>
        <w:r w:rsidRPr="00723457">
          <w:rPr>
            <w:rFonts w:ascii="Courier New" w:eastAsia="Calibri" w:hAnsi="Courier New" w:cs="Times New Roman"/>
            <w:lang w:val="en-GB"/>
          </w:rPr>
          <w:t>field_size</w:t>
        </w:r>
        <w:proofErr w:type="spellEnd"/>
        <w:r w:rsidRPr="00723457">
          <w:rPr>
            <w:rFonts w:ascii="Courier New" w:eastAsia="Calibri" w:hAnsi="Courier New" w:cs="Times New Roman"/>
            <w:lang w:val="en-GB"/>
          </w:rPr>
          <w:t>) px;</w:t>
        </w:r>
        <w:r w:rsidRPr="00723457">
          <w:rPr>
            <w:rFonts w:ascii="Courier New" w:eastAsia="Calibri" w:hAnsi="Courier New" w:cs="Times New Roman"/>
            <w:lang w:val="en-GB"/>
          </w:rPr>
          <w:br/>
        </w:r>
        <w:r w:rsidRPr="00723457">
          <w:rPr>
            <w:rFonts w:ascii="Courier New" w:eastAsia="Calibri" w:hAnsi="Courier New" w:cs="Times New Roman"/>
            <w:lang w:val="en-GB"/>
          </w:rPr>
          <w:tab/>
        </w:r>
        <w:r w:rsidRPr="00723457">
          <w:rPr>
            <w:rFonts w:ascii="Courier New" w:eastAsia="Calibri" w:hAnsi="Courier New" w:cs="Times New Roman"/>
            <w:lang w:val="en-GB"/>
          </w:rPr>
          <w:tab/>
        </w:r>
        <w:r w:rsidRPr="00723457">
          <w:rPr>
            <w:rFonts w:ascii="Courier New" w:eastAsia="Calibri" w:hAnsi="Courier New" w:cs="Times New Roman"/>
            <w:lang w:val="en-GB"/>
          </w:rPr>
          <w:tab/>
        </w:r>
        <w:r w:rsidRPr="00723457">
          <w:rPr>
            <w:rFonts w:ascii="Courier New" w:eastAsia="Calibri" w:hAnsi="Courier New" w:cs="Times New Roman"/>
            <w:lang w:val="en-GB"/>
          </w:rPr>
          <w:tab/>
          <w:t>signed int(</w:t>
        </w:r>
        <w:proofErr w:type="spellStart"/>
        <w:r w:rsidRPr="00723457">
          <w:rPr>
            <w:rFonts w:ascii="Courier New" w:eastAsia="Calibri" w:hAnsi="Courier New" w:cs="Times New Roman"/>
            <w:lang w:val="en-GB"/>
          </w:rPr>
          <w:t>field_size</w:t>
        </w:r>
        <w:proofErr w:type="spellEnd"/>
        <w:r w:rsidRPr="00723457">
          <w:rPr>
            <w:rFonts w:ascii="Courier New" w:eastAsia="Calibri" w:hAnsi="Courier New" w:cs="Times New Roman"/>
            <w:lang w:val="en-GB"/>
          </w:rPr>
          <w:t xml:space="preserve">) </w:t>
        </w:r>
        <w:proofErr w:type="spellStart"/>
        <w:r w:rsidRPr="00723457">
          <w:rPr>
            <w:rFonts w:ascii="Courier New" w:eastAsia="Calibri" w:hAnsi="Courier New" w:cs="Times New Roman"/>
            <w:lang w:val="en-GB"/>
          </w:rPr>
          <w:t>py</w:t>
        </w:r>
        <w:proofErr w:type="spellEnd"/>
        <w:r w:rsidRPr="00723457">
          <w:rPr>
            <w:rFonts w:ascii="Courier New" w:eastAsia="Calibri" w:hAnsi="Courier New" w:cs="Times New Roman"/>
            <w:lang w:val="en-GB"/>
          </w:rPr>
          <w:t>;</w:t>
        </w:r>
        <w:r w:rsidRPr="00723457">
          <w:rPr>
            <w:rFonts w:ascii="Courier New" w:eastAsia="Calibri" w:hAnsi="Courier New" w:cs="Times New Roman"/>
            <w:lang w:val="en-GB"/>
          </w:rPr>
          <w:br/>
        </w:r>
        <w:r w:rsidRPr="00723457">
          <w:rPr>
            <w:rFonts w:ascii="Courier New" w:eastAsia="Calibri" w:hAnsi="Courier New" w:cs="Times New Roman"/>
            <w:lang w:val="en-GB"/>
          </w:rPr>
          <w:tab/>
        </w:r>
        <w:r w:rsidRPr="00723457">
          <w:rPr>
            <w:rFonts w:ascii="Courier New" w:eastAsia="Calibri" w:hAnsi="Courier New" w:cs="Times New Roman"/>
            <w:lang w:val="en-GB"/>
          </w:rPr>
          <w:tab/>
        </w:r>
        <w:r w:rsidRPr="00723457">
          <w:rPr>
            <w:rFonts w:ascii="Courier New" w:eastAsia="Calibri" w:hAnsi="Courier New" w:cs="Times New Roman"/>
            <w:lang w:val="en-GB"/>
          </w:rPr>
          <w:tab/>
          <w:t>}</w:t>
        </w:r>
        <w:r w:rsidRPr="00723457">
          <w:rPr>
            <w:rFonts w:ascii="Courier New" w:eastAsia="Calibri" w:hAnsi="Courier New" w:cs="Times New Roman"/>
            <w:lang w:val="en-GB"/>
          </w:rPr>
          <w:br/>
        </w:r>
        <w:r w:rsidRPr="00723457">
          <w:rPr>
            <w:rFonts w:ascii="Courier New" w:eastAsia="Calibri" w:hAnsi="Courier New" w:cs="Times New Roman"/>
            <w:lang w:val="en-GB"/>
          </w:rPr>
          <w:tab/>
        </w:r>
        <w:r w:rsidRPr="00723457">
          <w:rPr>
            <w:rFonts w:ascii="Courier New" w:eastAsia="Calibri" w:hAnsi="Courier New" w:cs="Times New Roman"/>
            <w:lang w:val="en-GB"/>
          </w:rPr>
          <w:tab/>
          <w:t>}</w:t>
        </w:r>
        <w:r w:rsidRPr="00723457">
          <w:rPr>
            <w:rFonts w:ascii="Courier New" w:eastAsia="Calibri" w:hAnsi="Courier New" w:cs="Times New Roman"/>
            <w:lang w:val="en-GB"/>
          </w:rPr>
          <w:br/>
        </w:r>
        <w:bookmarkStart w:id="508" w:name="_Hlk98952088"/>
        <w:r w:rsidRPr="00723457">
          <w:rPr>
            <w:rFonts w:ascii="Courier New" w:eastAsia="Calibri" w:hAnsi="Courier New" w:cs="Times New Roman"/>
            <w:lang w:val="en-GB"/>
          </w:rPr>
          <w:tab/>
        </w:r>
        <w:r w:rsidRPr="00723457">
          <w:rPr>
            <w:rFonts w:ascii="Courier New" w:eastAsia="Calibri" w:hAnsi="Courier New" w:cs="Times New Roman"/>
            <w:lang w:val="en-GB"/>
          </w:rPr>
          <w:tab/>
          <w:t>else if (</w:t>
        </w:r>
        <w:proofErr w:type="spellStart"/>
        <w:r w:rsidRPr="00723457">
          <w:rPr>
            <w:rFonts w:ascii="Courier New" w:eastAsia="Calibri" w:hAnsi="Courier New" w:cs="Times New Roman"/>
            <w:lang w:val="en-GB"/>
          </w:rPr>
          <w:t>geometry_type</w:t>
        </w:r>
        <w:proofErr w:type="spellEnd"/>
        <w:r w:rsidRPr="00723457">
          <w:rPr>
            <w:rFonts w:ascii="Courier New" w:eastAsia="Calibri" w:hAnsi="Courier New" w:cs="Times New Roman"/>
            <w:lang w:val="en-GB"/>
          </w:rPr>
          <w:t xml:space="preserve"> == 4) { </w:t>
        </w:r>
        <w:r w:rsidRPr="00723457">
          <w:rPr>
            <w:rFonts w:ascii="Courier New" w:eastAsia="Calibri" w:hAnsi="Courier New" w:cs="Times New Roman"/>
            <w:lang w:val="en-GB"/>
          </w:rPr>
          <w:br/>
        </w:r>
        <w:r w:rsidRPr="00723457">
          <w:rPr>
            <w:rFonts w:ascii="Courier New" w:eastAsia="Calibri" w:hAnsi="Courier New" w:cs="Times New Roman"/>
            <w:lang w:val="en-GB"/>
          </w:rPr>
          <w:tab/>
        </w:r>
        <w:r w:rsidRPr="00723457">
          <w:rPr>
            <w:rFonts w:ascii="Courier New" w:eastAsia="Calibri" w:hAnsi="Courier New" w:cs="Times New Roman"/>
            <w:lang w:val="en-GB"/>
          </w:rPr>
          <w:tab/>
        </w:r>
        <w:r w:rsidRPr="00723457">
          <w:rPr>
            <w:rFonts w:ascii="Courier New" w:eastAsia="Calibri" w:hAnsi="Courier New" w:cs="Times New Roman"/>
            <w:lang w:val="en-GB"/>
          </w:rPr>
          <w:tab/>
          <w:t>// referenced mask</w:t>
        </w:r>
        <w:r w:rsidRPr="00723457">
          <w:rPr>
            <w:rFonts w:ascii="Courier New" w:eastAsia="Calibri" w:hAnsi="Courier New" w:cs="Times New Roman"/>
            <w:lang w:val="en-GB"/>
          </w:rPr>
          <w:br/>
        </w:r>
        <w:r w:rsidRPr="00723457">
          <w:rPr>
            <w:rFonts w:ascii="Courier New" w:eastAsia="Calibri" w:hAnsi="Courier New" w:cs="Times New Roman"/>
            <w:lang w:val="en-GB"/>
          </w:rPr>
          <w:tab/>
        </w:r>
        <w:r w:rsidRPr="00723457">
          <w:rPr>
            <w:rFonts w:ascii="Courier New" w:eastAsia="Calibri" w:hAnsi="Courier New" w:cs="Times New Roman"/>
            <w:lang w:val="en-GB"/>
          </w:rPr>
          <w:tab/>
        </w:r>
        <w:r w:rsidRPr="00723457">
          <w:rPr>
            <w:rFonts w:ascii="Courier New" w:eastAsia="Calibri" w:hAnsi="Courier New" w:cs="Times New Roman"/>
            <w:lang w:val="en-GB"/>
          </w:rPr>
          <w:tab/>
          <w:t>signed int(</w:t>
        </w:r>
        <w:proofErr w:type="spellStart"/>
        <w:r w:rsidRPr="00723457">
          <w:rPr>
            <w:rFonts w:ascii="Courier New" w:eastAsia="Calibri" w:hAnsi="Courier New" w:cs="Times New Roman"/>
            <w:lang w:val="en-GB"/>
          </w:rPr>
          <w:t>field_size</w:t>
        </w:r>
        <w:proofErr w:type="spellEnd"/>
        <w:r w:rsidRPr="00723457">
          <w:rPr>
            <w:rFonts w:ascii="Courier New" w:eastAsia="Calibri" w:hAnsi="Courier New" w:cs="Times New Roman"/>
            <w:lang w:val="en-GB"/>
          </w:rPr>
          <w:t>) x;</w:t>
        </w:r>
        <w:r w:rsidRPr="00723457">
          <w:rPr>
            <w:rFonts w:ascii="Courier New" w:eastAsia="Calibri" w:hAnsi="Courier New" w:cs="Times New Roman"/>
            <w:lang w:val="en-GB"/>
          </w:rPr>
          <w:br/>
        </w:r>
        <w:r w:rsidRPr="00723457">
          <w:rPr>
            <w:rFonts w:ascii="Courier New" w:eastAsia="Calibri" w:hAnsi="Courier New" w:cs="Times New Roman"/>
            <w:lang w:val="en-GB"/>
          </w:rPr>
          <w:tab/>
        </w:r>
        <w:r w:rsidRPr="00723457">
          <w:rPr>
            <w:rFonts w:ascii="Courier New" w:eastAsia="Calibri" w:hAnsi="Courier New" w:cs="Times New Roman"/>
            <w:lang w:val="en-GB"/>
          </w:rPr>
          <w:tab/>
        </w:r>
        <w:r w:rsidRPr="00723457">
          <w:rPr>
            <w:rFonts w:ascii="Courier New" w:eastAsia="Calibri" w:hAnsi="Courier New" w:cs="Times New Roman"/>
            <w:lang w:val="en-GB"/>
          </w:rPr>
          <w:tab/>
          <w:t>signed int(</w:t>
        </w:r>
        <w:proofErr w:type="spellStart"/>
        <w:r w:rsidRPr="00723457">
          <w:rPr>
            <w:rFonts w:ascii="Courier New" w:eastAsia="Calibri" w:hAnsi="Courier New" w:cs="Times New Roman"/>
            <w:lang w:val="en-GB"/>
          </w:rPr>
          <w:t>field_size</w:t>
        </w:r>
        <w:proofErr w:type="spellEnd"/>
        <w:r w:rsidRPr="00723457">
          <w:rPr>
            <w:rFonts w:ascii="Courier New" w:eastAsia="Calibri" w:hAnsi="Courier New" w:cs="Times New Roman"/>
            <w:lang w:val="en-GB"/>
          </w:rPr>
          <w:t>) y;</w:t>
        </w:r>
        <w:r w:rsidRPr="00723457">
          <w:rPr>
            <w:rFonts w:ascii="Courier New" w:eastAsia="Calibri" w:hAnsi="Courier New" w:cs="Times New Roman"/>
            <w:lang w:val="en-GB"/>
          </w:rPr>
          <w:br/>
        </w:r>
        <w:r w:rsidRPr="00723457">
          <w:rPr>
            <w:rFonts w:ascii="Courier New" w:eastAsia="Calibri" w:hAnsi="Courier New" w:cs="Times New Roman"/>
            <w:lang w:val="en-GB"/>
          </w:rPr>
          <w:tab/>
        </w:r>
        <w:r w:rsidRPr="00723457">
          <w:rPr>
            <w:rFonts w:ascii="Courier New" w:eastAsia="Calibri" w:hAnsi="Courier New" w:cs="Times New Roman"/>
            <w:lang w:val="en-GB"/>
          </w:rPr>
          <w:tab/>
        </w:r>
        <w:r w:rsidRPr="00723457">
          <w:rPr>
            <w:rFonts w:ascii="Courier New" w:eastAsia="Calibri" w:hAnsi="Courier New" w:cs="Times New Roman"/>
            <w:lang w:val="en-GB"/>
          </w:rPr>
          <w:tab/>
          <w:t>unsigned int(</w:t>
        </w:r>
        <w:proofErr w:type="spellStart"/>
        <w:r w:rsidRPr="00723457">
          <w:rPr>
            <w:rFonts w:ascii="Courier New" w:eastAsia="Calibri" w:hAnsi="Courier New" w:cs="Times New Roman"/>
            <w:lang w:val="en-GB"/>
          </w:rPr>
          <w:t>field_size</w:t>
        </w:r>
        <w:proofErr w:type="spellEnd"/>
        <w:r w:rsidRPr="00723457">
          <w:rPr>
            <w:rFonts w:ascii="Courier New" w:eastAsia="Calibri" w:hAnsi="Courier New" w:cs="Times New Roman"/>
            <w:lang w:val="en-GB"/>
          </w:rPr>
          <w:t>) width;</w:t>
        </w:r>
        <w:r w:rsidRPr="00723457">
          <w:rPr>
            <w:rFonts w:ascii="Courier New" w:eastAsia="Calibri" w:hAnsi="Courier New" w:cs="Times New Roman"/>
            <w:lang w:val="en-GB"/>
          </w:rPr>
          <w:br/>
        </w:r>
        <w:r w:rsidRPr="00723457">
          <w:rPr>
            <w:rFonts w:ascii="Courier New" w:eastAsia="Calibri" w:hAnsi="Courier New" w:cs="Times New Roman"/>
            <w:lang w:val="en-GB"/>
          </w:rPr>
          <w:tab/>
        </w:r>
        <w:r w:rsidRPr="00723457">
          <w:rPr>
            <w:rFonts w:ascii="Courier New" w:eastAsia="Calibri" w:hAnsi="Courier New" w:cs="Times New Roman"/>
            <w:lang w:val="en-GB"/>
          </w:rPr>
          <w:tab/>
        </w:r>
        <w:r w:rsidRPr="00723457">
          <w:rPr>
            <w:rFonts w:ascii="Courier New" w:eastAsia="Calibri" w:hAnsi="Courier New" w:cs="Times New Roman"/>
            <w:lang w:val="en-GB"/>
          </w:rPr>
          <w:tab/>
          <w:t>unsigned int(</w:t>
        </w:r>
        <w:proofErr w:type="spellStart"/>
        <w:r w:rsidRPr="00723457">
          <w:rPr>
            <w:rFonts w:ascii="Courier New" w:eastAsia="Calibri" w:hAnsi="Courier New" w:cs="Times New Roman"/>
            <w:lang w:val="en-GB"/>
          </w:rPr>
          <w:t>field_size</w:t>
        </w:r>
        <w:proofErr w:type="spellEnd"/>
        <w:r w:rsidRPr="00723457">
          <w:rPr>
            <w:rFonts w:ascii="Courier New" w:eastAsia="Calibri" w:hAnsi="Courier New" w:cs="Times New Roman"/>
            <w:lang w:val="en-GB"/>
          </w:rPr>
          <w:t>) height;</w:t>
        </w:r>
        <w:r w:rsidRPr="00723457">
          <w:rPr>
            <w:rFonts w:ascii="Courier New" w:eastAsia="Calibri" w:hAnsi="Courier New" w:cs="Times New Roman"/>
            <w:lang w:val="en-GB"/>
          </w:rPr>
          <w:br/>
        </w:r>
        <w:r w:rsidRPr="00723457">
          <w:rPr>
            <w:rFonts w:ascii="Courier New" w:eastAsia="Calibri" w:hAnsi="Courier New" w:cs="Times New Roman"/>
            <w:lang w:val="en-GB"/>
          </w:rPr>
          <w:tab/>
        </w:r>
        <w:r w:rsidRPr="00723457">
          <w:rPr>
            <w:rFonts w:ascii="Courier New" w:eastAsia="Calibri" w:hAnsi="Courier New" w:cs="Times New Roman"/>
            <w:lang w:val="en-GB"/>
          </w:rPr>
          <w:tab/>
        </w:r>
        <w:r w:rsidRPr="00723457">
          <w:rPr>
            <w:rFonts w:ascii="Courier New" w:eastAsia="Calibri" w:hAnsi="Courier New" w:cs="Times New Roman"/>
            <w:lang w:val="en-GB"/>
          </w:rPr>
          <w:tab/>
          <w:t>unsigned int(</w:t>
        </w:r>
        <w:proofErr w:type="spellStart"/>
        <w:r w:rsidRPr="00723457">
          <w:rPr>
            <w:rFonts w:ascii="Courier New" w:eastAsia="Calibri" w:hAnsi="Courier New" w:cs="Times New Roman"/>
            <w:lang w:val="en-GB"/>
          </w:rPr>
          <w:t>field_size</w:t>
        </w:r>
        <w:proofErr w:type="spellEnd"/>
        <w:r w:rsidRPr="00723457">
          <w:rPr>
            <w:rFonts w:ascii="Courier New" w:eastAsia="Calibri" w:hAnsi="Courier New" w:cs="Times New Roman"/>
            <w:lang w:val="en-GB"/>
          </w:rPr>
          <w:t xml:space="preserve">) </w:t>
        </w:r>
        <w:bookmarkStart w:id="509" w:name="_Hlk98951137"/>
        <w:proofErr w:type="spellStart"/>
        <w:r w:rsidRPr="00723457">
          <w:rPr>
            <w:rFonts w:ascii="Courier New" w:eastAsia="Calibri" w:hAnsi="Courier New" w:cs="Times New Roman"/>
            <w:lang w:val="en-GB"/>
          </w:rPr>
          <w:t>track_mask_idx</w:t>
        </w:r>
        <w:bookmarkEnd w:id="509"/>
        <w:proofErr w:type="spellEnd"/>
        <w:r w:rsidRPr="00723457">
          <w:rPr>
            <w:rFonts w:ascii="Courier New" w:eastAsia="Calibri" w:hAnsi="Courier New" w:cs="Times New Roman"/>
            <w:lang w:val="en-GB"/>
          </w:rPr>
          <w:t>;</w:t>
        </w:r>
        <w:r w:rsidRPr="00723457">
          <w:rPr>
            <w:rFonts w:ascii="Courier New" w:eastAsia="Calibri" w:hAnsi="Courier New" w:cs="Times New Roman"/>
            <w:lang w:val="en-GB"/>
          </w:rPr>
          <w:br/>
        </w:r>
        <w:r w:rsidRPr="00723457">
          <w:rPr>
            <w:rFonts w:ascii="Courier New" w:eastAsia="Calibri" w:hAnsi="Courier New" w:cs="Times New Roman"/>
            <w:lang w:val="en-GB"/>
          </w:rPr>
          <w:tab/>
        </w:r>
        <w:r w:rsidRPr="00723457">
          <w:rPr>
            <w:rFonts w:ascii="Courier New" w:eastAsia="Calibri" w:hAnsi="Courier New" w:cs="Times New Roman"/>
            <w:lang w:val="en-GB"/>
          </w:rPr>
          <w:tab/>
          <w:t>}</w:t>
        </w:r>
        <w:r w:rsidRPr="00723457">
          <w:rPr>
            <w:rFonts w:ascii="Courier New" w:eastAsia="Calibri" w:hAnsi="Courier New" w:cs="Times New Roman"/>
            <w:lang w:val="en-GB"/>
          </w:rPr>
          <w:br/>
        </w:r>
        <w:bookmarkEnd w:id="508"/>
        <w:r w:rsidRPr="00723457">
          <w:rPr>
            <w:rFonts w:ascii="Courier New" w:eastAsia="Calibri" w:hAnsi="Courier New" w:cs="Times New Roman"/>
            <w:lang w:val="en-GB"/>
          </w:rPr>
          <w:tab/>
        </w:r>
        <w:r w:rsidRPr="00723457">
          <w:rPr>
            <w:rFonts w:ascii="Courier New" w:eastAsia="Calibri" w:hAnsi="Courier New" w:cs="Times New Roman"/>
            <w:lang w:val="en-GB"/>
          </w:rPr>
          <w:tab/>
          <w:t>else if (</w:t>
        </w:r>
        <w:proofErr w:type="spellStart"/>
        <w:r w:rsidRPr="00723457">
          <w:rPr>
            <w:rFonts w:ascii="Courier New" w:eastAsia="Calibri" w:hAnsi="Courier New" w:cs="Times New Roman"/>
            <w:lang w:val="en-GB"/>
          </w:rPr>
          <w:t>geometry_type</w:t>
        </w:r>
        <w:proofErr w:type="spellEnd"/>
        <w:r w:rsidRPr="00723457">
          <w:rPr>
            <w:rFonts w:ascii="Courier New" w:eastAsia="Calibri" w:hAnsi="Courier New" w:cs="Times New Roman"/>
            <w:lang w:val="en-GB"/>
          </w:rPr>
          <w:t xml:space="preserve"> == 5) { </w:t>
        </w:r>
        <w:r w:rsidRPr="00723457">
          <w:rPr>
            <w:rFonts w:ascii="Courier New" w:eastAsia="Calibri" w:hAnsi="Courier New" w:cs="Times New Roman"/>
            <w:lang w:val="en-GB"/>
          </w:rPr>
          <w:br/>
        </w:r>
        <w:r w:rsidRPr="00723457">
          <w:rPr>
            <w:rFonts w:ascii="Courier New" w:eastAsia="Calibri" w:hAnsi="Courier New" w:cs="Times New Roman"/>
            <w:lang w:val="en-GB"/>
          </w:rPr>
          <w:tab/>
        </w:r>
        <w:r w:rsidRPr="00723457">
          <w:rPr>
            <w:rFonts w:ascii="Courier New" w:eastAsia="Calibri" w:hAnsi="Courier New" w:cs="Times New Roman"/>
            <w:lang w:val="en-GB"/>
          </w:rPr>
          <w:tab/>
        </w:r>
        <w:r w:rsidRPr="00723457">
          <w:rPr>
            <w:rFonts w:ascii="Courier New" w:eastAsia="Calibri" w:hAnsi="Courier New" w:cs="Times New Roman"/>
            <w:lang w:val="en-GB"/>
          </w:rPr>
          <w:tab/>
          <w:t xml:space="preserve">// inline mask </w:t>
        </w:r>
        <w:r w:rsidRPr="00723457">
          <w:rPr>
            <w:rFonts w:ascii="Courier New" w:eastAsia="Calibri" w:hAnsi="Courier New" w:cs="Times New Roman"/>
            <w:lang w:val="en-GB"/>
          </w:rPr>
          <w:br/>
        </w:r>
        <w:r w:rsidRPr="00723457">
          <w:rPr>
            <w:rFonts w:ascii="Courier New" w:eastAsia="Calibri" w:hAnsi="Courier New" w:cs="Times New Roman"/>
            <w:lang w:val="en-GB"/>
          </w:rPr>
          <w:tab/>
        </w:r>
        <w:r w:rsidRPr="00723457">
          <w:rPr>
            <w:rFonts w:ascii="Courier New" w:eastAsia="Calibri" w:hAnsi="Courier New" w:cs="Times New Roman"/>
            <w:lang w:val="en-GB"/>
          </w:rPr>
          <w:tab/>
        </w:r>
        <w:r w:rsidRPr="00723457">
          <w:rPr>
            <w:rFonts w:ascii="Courier New" w:eastAsia="Calibri" w:hAnsi="Courier New" w:cs="Times New Roman"/>
            <w:lang w:val="en-GB"/>
          </w:rPr>
          <w:tab/>
          <w:t>signed int(</w:t>
        </w:r>
        <w:proofErr w:type="spellStart"/>
        <w:r w:rsidRPr="00723457">
          <w:rPr>
            <w:rFonts w:ascii="Courier New" w:eastAsia="Calibri" w:hAnsi="Courier New" w:cs="Times New Roman"/>
            <w:lang w:val="en-GB"/>
          </w:rPr>
          <w:t>field_size</w:t>
        </w:r>
        <w:proofErr w:type="spellEnd"/>
        <w:r w:rsidRPr="00723457">
          <w:rPr>
            <w:rFonts w:ascii="Courier New" w:eastAsia="Calibri" w:hAnsi="Courier New" w:cs="Times New Roman"/>
            <w:lang w:val="en-GB"/>
          </w:rPr>
          <w:t>) x;</w:t>
        </w:r>
        <w:r w:rsidRPr="00723457">
          <w:rPr>
            <w:rFonts w:ascii="Courier New" w:eastAsia="Calibri" w:hAnsi="Courier New" w:cs="Times New Roman"/>
            <w:lang w:val="en-GB"/>
          </w:rPr>
          <w:br/>
        </w:r>
        <w:r w:rsidRPr="00723457">
          <w:rPr>
            <w:rFonts w:ascii="Courier New" w:eastAsia="Calibri" w:hAnsi="Courier New" w:cs="Times New Roman"/>
            <w:lang w:val="en-GB"/>
          </w:rPr>
          <w:tab/>
        </w:r>
        <w:r w:rsidRPr="00723457">
          <w:rPr>
            <w:rFonts w:ascii="Courier New" w:eastAsia="Calibri" w:hAnsi="Courier New" w:cs="Times New Roman"/>
            <w:lang w:val="en-GB"/>
          </w:rPr>
          <w:tab/>
        </w:r>
        <w:r w:rsidRPr="00723457">
          <w:rPr>
            <w:rFonts w:ascii="Courier New" w:eastAsia="Calibri" w:hAnsi="Courier New" w:cs="Times New Roman"/>
            <w:lang w:val="en-GB"/>
          </w:rPr>
          <w:tab/>
          <w:t>signed int(</w:t>
        </w:r>
        <w:proofErr w:type="spellStart"/>
        <w:r w:rsidRPr="00723457">
          <w:rPr>
            <w:rFonts w:ascii="Courier New" w:eastAsia="Calibri" w:hAnsi="Courier New" w:cs="Times New Roman"/>
            <w:lang w:val="en-GB"/>
          </w:rPr>
          <w:t>field_size</w:t>
        </w:r>
        <w:proofErr w:type="spellEnd"/>
        <w:r w:rsidRPr="00723457">
          <w:rPr>
            <w:rFonts w:ascii="Courier New" w:eastAsia="Calibri" w:hAnsi="Courier New" w:cs="Times New Roman"/>
            <w:lang w:val="en-GB"/>
          </w:rPr>
          <w:t>) y;</w:t>
        </w:r>
        <w:r w:rsidRPr="00723457">
          <w:rPr>
            <w:rFonts w:ascii="Courier New" w:eastAsia="Calibri" w:hAnsi="Courier New" w:cs="Times New Roman"/>
            <w:lang w:val="en-GB"/>
          </w:rPr>
          <w:br/>
        </w:r>
        <w:r w:rsidRPr="00723457">
          <w:rPr>
            <w:rFonts w:ascii="Courier New" w:eastAsia="Calibri" w:hAnsi="Courier New" w:cs="Times New Roman"/>
            <w:lang w:val="en-GB"/>
          </w:rPr>
          <w:tab/>
        </w:r>
        <w:r w:rsidRPr="00723457">
          <w:rPr>
            <w:rFonts w:ascii="Courier New" w:eastAsia="Calibri" w:hAnsi="Courier New" w:cs="Times New Roman"/>
            <w:lang w:val="en-GB"/>
          </w:rPr>
          <w:tab/>
        </w:r>
        <w:r w:rsidRPr="00723457">
          <w:rPr>
            <w:rFonts w:ascii="Courier New" w:eastAsia="Calibri" w:hAnsi="Courier New" w:cs="Times New Roman"/>
            <w:lang w:val="en-GB"/>
          </w:rPr>
          <w:tab/>
          <w:t>unsigned int(</w:t>
        </w:r>
        <w:proofErr w:type="spellStart"/>
        <w:r w:rsidRPr="00723457">
          <w:rPr>
            <w:rFonts w:ascii="Courier New" w:eastAsia="Calibri" w:hAnsi="Courier New" w:cs="Times New Roman"/>
            <w:lang w:val="en-GB"/>
          </w:rPr>
          <w:t>field_size</w:t>
        </w:r>
        <w:proofErr w:type="spellEnd"/>
        <w:r w:rsidRPr="00723457">
          <w:rPr>
            <w:rFonts w:ascii="Courier New" w:eastAsia="Calibri" w:hAnsi="Courier New" w:cs="Times New Roman"/>
            <w:lang w:val="en-GB"/>
          </w:rPr>
          <w:t>) width;</w:t>
        </w:r>
        <w:r w:rsidRPr="00723457">
          <w:rPr>
            <w:rFonts w:ascii="Courier New" w:eastAsia="Calibri" w:hAnsi="Courier New" w:cs="Times New Roman"/>
            <w:lang w:val="en-GB"/>
          </w:rPr>
          <w:br/>
        </w:r>
        <w:r w:rsidRPr="00723457">
          <w:rPr>
            <w:rFonts w:ascii="Courier New" w:eastAsia="Calibri" w:hAnsi="Courier New" w:cs="Times New Roman"/>
            <w:lang w:val="en-GB"/>
          </w:rPr>
          <w:tab/>
        </w:r>
        <w:r w:rsidRPr="00723457">
          <w:rPr>
            <w:rFonts w:ascii="Courier New" w:eastAsia="Calibri" w:hAnsi="Courier New" w:cs="Times New Roman"/>
            <w:lang w:val="en-GB"/>
          </w:rPr>
          <w:tab/>
        </w:r>
        <w:r w:rsidRPr="00723457">
          <w:rPr>
            <w:rFonts w:ascii="Courier New" w:eastAsia="Calibri" w:hAnsi="Courier New" w:cs="Times New Roman"/>
            <w:lang w:val="en-GB"/>
          </w:rPr>
          <w:tab/>
          <w:t>unsigned int(</w:t>
        </w:r>
        <w:proofErr w:type="spellStart"/>
        <w:r w:rsidRPr="00723457">
          <w:rPr>
            <w:rFonts w:ascii="Courier New" w:eastAsia="Calibri" w:hAnsi="Courier New" w:cs="Times New Roman"/>
            <w:lang w:val="en-GB"/>
          </w:rPr>
          <w:t>field_size</w:t>
        </w:r>
        <w:proofErr w:type="spellEnd"/>
        <w:r w:rsidRPr="00723457">
          <w:rPr>
            <w:rFonts w:ascii="Courier New" w:eastAsia="Calibri" w:hAnsi="Courier New" w:cs="Times New Roman"/>
            <w:lang w:val="en-GB"/>
          </w:rPr>
          <w:t>) height;</w:t>
        </w:r>
        <w:r w:rsidRPr="00723457">
          <w:rPr>
            <w:rFonts w:ascii="Courier New" w:eastAsia="Calibri" w:hAnsi="Courier New" w:cs="Times New Roman"/>
            <w:lang w:val="en-GB"/>
          </w:rPr>
          <w:br/>
        </w:r>
        <w:r w:rsidRPr="00723457">
          <w:rPr>
            <w:rFonts w:ascii="Courier New" w:eastAsia="Calibri" w:hAnsi="Courier New" w:cs="Times New Roman"/>
            <w:lang w:val="en-GB"/>
          </w:rPr>
          <w:tab/>
        </w:r>
        <w:r w:rsidRPr="00723457">
          <w:rPr>
            <w:rFonts w:ascii="Courier New" w:eastAsia="Calibri" w:hAnsi="Courier New" w:cs="Times New Roman"/>
            <w:lang w:val="en-GB"/>
          </w:rPr>
          <w:tab/>
        </w:r>
        <w:r w:rsidRPr="00723457">
          <w:rPr>
            <w:rFonts w:ascii="Courier New" w:eastAsia="Calibri" w:hAnsi="Courier New" w:cs="Times New Roman"/>
            <w:lang w:val="en-GB"/>
          </w:rPr>
          <w:tab/>
          <w:t xml:space="preserve">unsigned int(8) </w:t>
        </w:r>
        <w:proofErr w:type="spellStart"/>
        <w:r w:rsidRPr="00723457">
          <w:rPr>
            <w:rFonts w:ascii="Courier New" w:eastAsia="Calibri" w:hAnsi="Courier New" w:cs="Times New Roman"/>
            <w:lang w:val="en-GB"/>
          </w:rPr>
          <w:t>mask_coding_method</w:t>
        </w:r>
        <w:proofErr w:type="spellEnd"/>
        <w:r w:rsidRPr="00723457">
          <w:rPr>
            <w:rFonts w:ascii="Courier New" w:eastAsia="Calibri" w:hAnsi="Courier New" w:cs="Times New Roman"/>
            <w:lang w:val="en-GB"/>
          </w:rPr>
          <w:t xml:space="preserve">; </w:t>
        </w:r>
        <w:r w:rsidRPr="00723457">
          <w:rPr>
            <w:rFonts w:ascii="Courier New" w:eastAsia="Calibri" w:hAnsi="Courier New" w:cs="Times New Roman"/>
            <w:lang w:val="en-GB"/>
          </w:rPr>
          <w:br/>
        </w:r>
        <w:r w:rsidRPr="00723457">
          <w:rPr>
            <w:rFonts w:ascii="Courier New" w:eastAsia="Calibri" w:hAnsi="Courier New" w:cs="Times New Roman"/>
            <w:lang w:val="en-GB"/>
          </w:rPr>
          <w:tab/>
        </w:r>
        <w:r w:rsidRPr="00723457">
          <w:rPr>
            <w:rFonts w:ascii="Courier New" w:eastAsia="Calibri" w:hAnsi="Courier New" w:cs="Times New Roman"/>
            <w:lang w:val="en-GB"/>
          </w:rPr>
          <w:tab/>
        </w:r>
        <w:r w:rsidRPr="00723457">
          <w:rPr>
            <w:rFonts w:ascii="Courier New" w:eastAsia="Calibri" w:hAnsi="Courier New" w:cs="Times New Roman"/>
            <w:lang w:val="en-GB"/>
          </w:rPr>
          <w:tab/>
          <w:t>if (</w:t>
        </w:r>
        <w:proofErr w:type="spellStart"/>
        <w:r w:rsidRPr="00723457">
          <w:rPr>
            <w:rFonts w:ascii="Courier New" w:eastAsia="Calibri" w:hAnsi="Courier New" w:cs="Times New Roman"/>
            <w:lang w:val="en-GB"/>
          </w:rPr>
          <w:t>mask_coding_method</w:t>
        </w:r>
        <w:proofErr w:type="spellEnd"/>
        <w:r w:rsidRPr="00723457">
          <w:rPr>
            <w:rFonts w:ascii="Courier New" w:eastAsia="Calibri" w:hAnsi="Courier New" w:cs="Times New Roman"/>
            <w:lang w:val="en-GB"/>
          </w:rPr>
          <w:t xml:space="preserve"> != 0) </w:t>
        </w:r>
        <w:r w:rsidRPr="00723457">
          <w:rPr>
            <w:rFonts w:ascii="Courier New" w:eastAsia="Calibri" w:hAnsi="Courier New" w:cs="Times New Roman"/>
            <w:lang w:val="en-GB"/>
          </w:rPr>
          <w:br/>
        </w:r>
        <w:r w:rsidRPr="00723457">
          <w:rPr>
            <w:rFonts w:ascii="Courier New" w:eastAsia="Calibri" w:hAnsi="Courier New" w:cs="Times New Roman"/>
            <w:lang w:val="en-GB"/>
          </w:rPr>
          <w:tab/>
        </w:r>
        <w:r w:rsidRPr="00723457">
          <w:rPr>
            <w:rFonts w:ascii="Courier New" w:eastAsia="Calibri" w:hAnsi="Courier New" w:cs="Times New Roman"/>
            <w:lang w:val="en-GB"/>
          </w:rPr>
          <w:tab/>
        </w:r>
        <w:r w:rsidRPr="00723457">
          <w:rPr>
            <w:rFonts w:ascii="Courier New" w:eastAsia="Calibri" w:hAnsi="Courier New" w:cs="Times New Roman"/>
            <w:lang w:val="en-GB"/>
          </w:rPr>
          <w:tab/>
        </w:r>
        <w:r w:rsidRPr="00723457">
          <w:rPr>
            <w:rFonts w:ascii="Courier New" w:eastAsia="Calibri" w:hAnsi="Courier New" w:cs="Times New Roman"/>
            <w:lang w:val="en-GB"/>
          </w:rPr>
          <w:tab/>
          <w:t xml:space="preserve">unsigned int(32) </w:t>
        </w:r>
        <w:proofErr w:type="spellStart"/>
        <w:r w:rsidRPr="00723457">
          <w:rPr>
            <w:rFonts w:ascii="Courier New" w:eastAsia="Calibri" w:hAnsi="Courier New" w:cs="Times New Roman"/>
            <w:lang w:val="en-GB"/>
          </w:rPr>
          <w:t>mask_coding_parameters</w:t>
        </w:r>
        <w:proofErr w:type="spellEnd"/>
        <w:r w:rsidRPr="00723457">
          <w:rPr>
            <w:rFonts w:ascii="Courier New" w:eastAsia="Calibri" w:hAnsi="Courier New" w:cs="Times New Roman"/>
            <w:lang w:val="en-GB"/>
          </w:rPr>
          <w:t>;</w:t>
        </w:r>
        <w:r w:rsidRPr="00723457">
          <w:rPr>
            <w:rFonts w:ascii="Courier New" w:eastAsia="Calibri" w:hAnsi="Courier New" w:cs="Times New Roman"/>
            <w:lang w:val="en-GB"/>
          </w:rPr>
          <w:br/>
        </w:r>
        <w:r w:rsidRPr="00723457">
          <w:rPr>
            <w:rFonts w:ascii="Courier New" w:eastAsia="Calibri" w:hAnsi="Courier New" w:cs="Times New Roman"/>
            <w:lang w:val="en-GB"/>
          </w:rPr>
          <w:tab/>
        </w:r>
        <w:r w:rsidRPr="00723457">
          <w:rPr>
            <w:rFonts w:ascii="Courier New" w:eastAsia="Calibri" w:hAnsi="Courier New" w:cs="Times New Roman"/>
            <w:lang w:val="en-GB"/>
          </w:rPr>
          <w:tab/>
        </w:r>
        <w:r w:rsidRPr="00723457">
          <w:rPr>
            <w:rFonts w:ascii="Courier New" w:eastAsia="Calibri" w:hAnsi="Courier New" w:cs="Times New Roman"/>
            <w:lang w:val="en-GB"/>
          </w:rPr>
          <w:tab/>
          <w:t>bit(8) data[];</w:t>
        </w:r>
        <w:r w:rsidRPr="00723457">
          <w:rPr>
            <w:rFonts w:ascii="Courier New" w:eastAsia="Calibri" w:hAnsi="Courier New" w:cs="Times New Roman"/>
            <w:lang w:val="en-GB"/>
          </w:rPr>
          <w:br/>
        </w:r>
        <w:r w:rsidRPr="00723457">
          <w:rPr>
            <w:rFonts w:ascii="Courier New" w:eastAsia="Calibri" w:hAnsi="Courier New" w:cs="Times New Roman"/>
            <w:lang w:val="en-GB"/>
          </w:rPr>
          <w:tab/>
        </w:r>
        <w:r w:rsidRPr="00723457">
          <w:rPr>
            <w:rFonts w:ascii="Courier New" w:eastAsia="Calibri" w:hAnsi="Courier New" w:cs="Times New Roman"/>
            <w:lang w:val="en-GB"/>
          </w:rPr>
          <w:tab/>
          <w:t>}</w:t>
        </w:r>
        <w:r w:rsidRPr="00723457">
          <w:rPr>
            <w:rFonts w:ascii="Courier New" w:eastAsia="Calibri" w:hAnsi="Courier New" w:cs="Times New Roman"/>
            <w:lang w:val="en-GB"/>
          </w:rPr>
          <w:br/>
        </w:r>
        <w:r w:rsidRPr="00723457">
          <w:rPr>
            <w:rFonts w:ascii="Courier New" w:eastAsia="Calibri" w:hAnsi="Courier New" w:cs="Times New Roman"/>
            <w:lang w:val="en-GB"/>
          </w:rPr>
          <w:tab/>
          <w:t>}</w:t>
        </w:r>
        <w:r w:rsidRPr="00723457">
          <w:rPr>
            <w:rFonts w:ascii="Courier New" w:eastAsia="Calibri" w:hAnsi="Courier New" w:cs="Times New Roman"/>
            <w:lang w:val="en-GB"/>
          </w:rPr>
          <w:br/>
          <w:t>}</w:t>
        </w:r>
      </w:ins>
    </w:p>
    <w:bookmarkEnd w:id="505"/>
    <w:p w14:paraId="26AA9886" w14:textId="77777777" w:rsidR="00723457" w:rsidRPr="00723457" w:rsidRDefault="00723457" w:rsidP="00723457">
      <w:pPr>
        <w:widowControl/>
        <w:autoSpaceDE/>
        <w:autoSpaceDN/>
        <w:spacing w:before="120" w:after="120"/>
        <w:rPr>
          <w:ins w:id="510" w:author="DENOUAL Franck" w:date="2022-05-05T09:58:00Z"/>
          <w:rFonts w:ascii="Times New Roman" w:eastAsia="Times New Roman" w:hAnsi="Times New Roman" w:cs="Times New Roman"/>
          <w:sz w:val="24"/>
          <w:szCs w:val="24"/>
          <w:lang w:val="en-GB"/>
        </w:rPr>
      </w:pPr>
    </w:p>
    <w:p w14:paraId="79AA0699" w14:textId="77777777" w:rsidR="00723457" w:rsidRPr="00723457" w:rsidRDefault="00723457" w:rsidP="00723457">
      <w:pPr>
        <w:widowControl/>
        <w:autoSpaceDE/>
        <w:autoSpaceDN/>
        <w:spacing w:before="120" w:after="120"/>
        <w:rPr>
          <w:ins w:id="511" w:author="DENOUAL Franck" w:date="2022-05-05T09:58:00Z"/>
          <w:rFonts w:ascii="Times New Roman" w:eastAsia="Times New Roman" w:hAnsi="Times New Roman" w:cs="Times New Roman"/>
          <w:b/>
          <w:bCs/>
          <w:sz w:val="24"/>
          <w:szCs w:val="24"/>
          <w:lang w:val="en-GB"/>
        </w:rPr>
      </w:pPr>
      <w:ins w:id="512" w:author="DENOUAL Franck" w:date="2022-05-05T09:58:00Z">
        <w:r w:rsidRPr="00723457">
          <w:rPr>
            <w:rFonts w:ascii="Times New Roman" w:eastAsia="Times New Roman" w:hAnsi="Times New Roman" w:cs="Times New Roman"/>
            <w:b/>
            <w:bCs/>
            <w:sz w:val="24"/>
            <w:szCs w:val="24"/>
            <w:lang w:val="en-GB"/>
          </w:rPr>
          <w:t>X.X.3.3 Semantics</w:t>
        </w:r>
      </w:ins>
    </w:p>
    <w:p w14:paraId="0ACC0516" w14:textId="77777777" w:rsidR="00723457" w:rsidRPr="00723457" w:rsidRDefault="00723457" w:rsidP="00723457">
      <w:pPr>
        <w:widowControl/>
        <w:tabs>
          <w:tab w:val="left" w:pos="1440"/>
          <w:tab w:val="left" w:pos="8010"/>
        </w:tabs>
        <w:autoSpaceDE/>
        <w:autoSpaceDN/>
        <w:spacing w:before="120" w:after="120"/>
        <w:ind w:left="720" w:hanging="360"/>
        <w:jc w:val="both"/>
        <w:rPr>
          <w:ins w:id="513" w:author="DENOUAL Franck" w:date="2022-05-05T09:58:00Z"/>
          <w:rFonts w:ascii="Cambria" w:eastAsia="Times New Roman" w:hAnsi="Cambria" w:cs="Times New Roman"/>
          <w:highlight w:val="yellow"/>
          <w:lang w:val="en-GB"/>
          <w:rPrChange w:id="514" w:author="DENOUAL Franck" w:date="2022-05-05T09:59:00Z">
            <w:rPr>
              <w:ins w:id="515" w:author="DENOUAL Franck" w:date="2022-05-05T09:58:00Z"/>
              <w:rFonts w:ascii="Cambria" w:eastAsia="Times New Roman" w:hAnsi="Cambria" w:cs="Times New Roman"/>
              <w:lang w:val="en-GB"/>
            </w:rPr>
          </w:rPrChange>
        </w:rPr>
      </w:pPr>
      <w:bookmarkStart w:id="516" w:name="_Hlk98949990"/>
      <w:ins w:id="517" w:author="DENOUAL Franck" w:date="2022-05-05T09:58:00Z">
        <w:r w:rsidRPr="00723457">
          <w:rPr>
            <w:rFonts w:ascii="Courier New" w:eastAsia="Times New Roman" w:hAnsi="Courier New" w:cs="Times New Roman"/>
            <w:highlight w:val="yellow"/>
            <w:lang w:val="en-GB"/>
            <w:rPrChange w:id="518" w:author="DENOUAL Franck" w:date="2022-05-05T09:59:00Z">
              <w:rPr>
                <w:rFonts w:ascii="Courier New" w:eastAsia="Times New Roman" w:hAnsi="Courier New" w:cs="Times New Roman"/>
                <w:lang w:val="en-GB"/>
              </w:rPr>
            </w:rPrChange>
          </w:rPr>
          <w:t xml:space="preserve">interpolate </w:t>
        </w:r>
        <w:r w:rsidRPr="00723457">
          <w:rPr>
            <w:rFonts w:ascii="Cambria" w:eastAsia="Times New Roman" w:hAnsi="Cambria" w:cs="Times New Roman"/>
            <w:highlight w:val="yellow"/>
            <w:lang w:val="en-GB"/>
            <w:rPrChange w:id="519" w:author="DENOUAL Franck" w:date="2022-05-05T09:59:00Z">
              <w:rPr>
                <w:rFonts w:ascii="Cambria" w:eastAsia="Times New Roman" w:hAnsi="Cambria" w:cs="Times New Roman"/>
                <w:lang w:val="en-GB"/>
              </w:rPr>
            </w:rPrChange>
          </w:rPr>
          <w:t>indicates the continuity in time of the successive samples. When true, the application may linearly interpolate values of the region geometries between the previous sample and the current sample. When false, there shall not be any interpolation of values between the previous and the current samples.</w:t>
        </w:r>
      </w:ins>
    </w:p>
    <w:p w14:paraId="4FEBC6E0" w14:textId="77777777" w:rsidR="00723457" w:rsidRPr="00723457" w:rsidRDefault="00723457" w:rsidP="00723457">
      <w:pPr>
        <w:widowControl/>
        <w:tabs>
          <w:tab w:val="left" w:pos="1584"/>
        </w:tabs>
        <w:autoSpaceDE/>
        <w:autoSpaceDN/>
        <w:spacing w:after="240" w:line="220" w:lineRule="atLeast"/>
        <w:ind w:left="720" w:right="720"/>
        <w:jc w:val="both"/>
        <w:rPr>
          <w:ins w:id="520" w:author="DENOUAL Franck" w:date="2022-05-05T09:58:00Z"/>
          <w:rFonts w:ascii="Cambria" w:eastAsia="Calibri" w:hAnsi="Cambria" w:cs="Times New Roman"/>
          <w:sz w:val="20"/>
          <w:lang w:val="en-GB"/>
        </w:rPr>
      </w:pPr>
      <w:ins w:id="521" w:author="DENOUAL Franck" w:date="2022-05-05T09:58:00Z">
        <w:r w:rsidRPr="00723457">
          <w:rPr>
            <w:rFonts w:ascii="Cambria" w:eastAsia="Calibri" w:hAnsi="Cambria" w:cs="Times New Roman"/>
            <w:sz w:val="20"/>
            <w:highlight w:val="yellow"/>
            <w:lang w:val="en-GB"/>
            <w:rPrChange w:id="522" w:author="DENOUAL Franck" w:date="2022-05-05T09:59:00Z">
              <w:rPr>
                <w:rFonts w:ascii="Cambria" w:eastAsia="Calibri" w:hAnsi="Cambria" w:cs="Times New Roman"/>
                <w:sz w:val="20"/>
                <w:lang w:val="en-GB"/>
              </w:rPr>
            </w:rPrChange>
          </w:rPr>
          <w:lastRenderedPageBreak/>
          <w:t>NOTE 1</w:t>
        </w:r>
        <w:r w:rsidRPr="00723457">
          <w:rPr>
            <w:rFonts w:ascii="Cambria" w:eastAsia="Calibri" w:hAnsi="Cambria" w:cs="Times New Roman"/>
            <w:sz w:val="20"/>
            <w:highlight w:val="yellow"/>
            <w:lang w:val="en-GB"/>
            <w:rPrChange w:id="523" w:author="DENOUAL Franck" w:date="2022-05-05T09:59:00Z">
              <w:rPr>
                <w:rFonts w:ascii="Cambria" w:eastAsia="Calibri" w:hAnsi="Cambria" w:cs="Times New Roman"/>
                <w:sz w:val="20"/>
                <w:lang w:val="en-GB"/>
              </w:rPr>
            </w:rPrChange>
          </w:rPr>
          <w:tab/>
          <w:t>When using interpolation, it is expected that the interpolated samples match the presentation time of the samples in the referenced source track. For instance, for each video sample of a video track, one interpolated region sample is calculated.</w:t>
        </w:r>
      </w:ins>
    </w:p>
    <w:p w14:paraId="23396DD2" w14:textId="77777777" w:rsidR="00723457" w:rsidRPr="00723457" w:rsidRDefault="00723457" w:rsidP="00723457">
      <w:pPr>
        <w:widowControl/>
        <w:tabs>
          <w:tab w:val="left" w:pos="1440"/>
          <w:tab w:val="left" w:pos="8010"/>
        </w:tabs>
        <w:autoSpaceDE/>
        <w:autoSpaceDN/>
        <w:spacing w:before="120" w:after="120"/>
        <w:ind w:left="720" w:hanging="360"/>
        <w:jc w:val="both"/>
        <w:rPr>
          <w:ins w:id="524" w:author="DENOUAL Franck" w:date="2022-05-05T09:58:00Z"/>
          <w:rFonts w:ascii="Cambria" w:eastAsia="Times New Roman" w:hAnsi="Cambria" w:cs="Tahoma"/>
          <w:lang w:val="en-GB"/>
        </w:rPr>
      </w:pPr>
      <w:proofErr w:type="spellStart"/>
      <w:ins w:id="525" w:author="DENOUAL Franck" w:date="2022-05-05T09:58:00Z">
        <w:r w:rsidRPr="00723457">
          <w:rPr>
            <w:rFonts w:ascii="Courier New" w:eastAsia="Times New Roman" w:hAnsi="Courier New" w:cs="Times New Roman"/>
            <w:lang w:val="en-GB"/>
          </w:rPr>
          <w:t>region_count</w:t>
        </w:r>
        <w:proofErr w:type="spellEnd"/>
        <w:r w:rsidRPr="00723457">
          <w:rPr>
            <w:rFonts w:ascii="Courier New" w:eastAsia="Times New Roman" w:hAnsi="Courier New" w:cs="Times New Roman"/>
            <w:lang w:val="en-GB"/>
          </w:rPr>
          <w:t xml:space="preserve"> </w:t>
        </w:r>
        <w:r w:rsidRPr="00723457">
          <w:rPr>
            <w:rFonts w:ascii="Cambria" w:eastAsia="Times New Roman" w:hAnsi="Cambria" w:cs="Tahoma"/>
            <w:lang w:val="en-GB"/>
          </w:rPr>
          <w:t>specifies the number of regions defined in the sample.</w:t>
        </w:r>
      </w:ins>
    </w:p>
    <w:p w14:paraId="6D36E116" w14:textId="77777777" w:rsidR="00723457" w:rsidRPr="00723457" w:rsidRDefault="00723457" w:rsidP="00723457">
      <w:pPr>
        <w:widowControl/>
        <w:tabs>
          <w:tab w:val="left" w:pos="1440"/>
          <w:tab w:val="left" w:pos="8010"/>
        </w:tabs>
        <w:autoSpaceDE/>
        <w:autoSpaceDN/>
        <w:spacing w:before="120" w:after="120"/>
        <w:ind w:left="720" w:hanging="360"/>
        <w:jc w:val="both"/>
        <w:rPr>
          <w:ins w:id="526" w:author="DENOUAL Franck" w:date="2022-05-05T09:58:00Z"/>
          <w:rFonts w:ascii="Cambria" w:eastAsia="Times New Roman" w:hAnsi="Cambria" w:cs="Times New Roman"/>
          <w:lang w:val="en-GB"/>
        </w:rPr>
      </w:pPr>
      <w:proofErr w:type="spellStart"/>
      <w:ins w:id="527" w:author="DENOUAL Franck" w:date="2022-05-05T09:58:00Z">
        <w:r w:rsidRPr="00723457">
          <w:rPr>
            <w:rFonts w:ascii="Courier New" w:eastAsia="Times New Roman" w:hAnsi="Courier New" w:cs="Times New Roman"/>
            <w:lang w:val="en-GB"/>
          </w:rPr>
          <w:t>region_identifier</w:t>
        </w:r>
        <w:proofErr w:type="spellEnd"/>
        <w:r w:rsidRPr="00723457">
          <w:rPr>
            <w:rFonts w:ascii="Courier New" w:eastAsia="Times New Roman" w:hAnsi="Courier New" w:cs="Times New Roman"/>
            <w:lang w:val="en-GB"/>
          </w:rPr>
          <w:t xml:space="preserve"> </w:t>
        </w:r>
        <w:r w:rsidRPr="00723457">
          <w:rPr>
            <w:rFonts w:ascii="Cambria" w:eastAsia="Times New Roman" w:hAnsi="Cambria" w:cs="Times New Roman"/>
            <w:lang w:val="en-GB"/>
          </w:rPr>
          <w:t>specifies the identifier of the region.</w:t>
        </w:r>
      </w:ins>
    </w:p>
    <w:p w14:paraId="6D65F3FD" w14:textId="77777777" w:rsidR="00723457" w:rsidRPr="00723457" w:rsidRDefault="00723457" w:rsidP="00723457">
      <w:pPr>
        <w:widowControl/>
        <w:tabs>
          <w:tab w:val="left" w:pos="1440"/>
          <w:tab w:val="left" w:pos="8010"/>
        </w:tabs>
        <w:autoSpaceDE/>
        <w:autoSpaceDN/>
        <w:spacing w:before="120" w:after="120"/>
        <w:ind w:left="720" w:hanging="360"/>
        <w:jc w:val="both"/>
        <w:rPr>
          <w:ins w:id="528" w:author="DENOUAL Franck" w:date="2022-05-05T09:58:00Z"/>
          <w:rFonts w:ascii="Cambria" w:eastAsia="Times New Roman" w:hAnsi="Cambria" w:cs="Times New Roman"/>
          <w:lang w:val="en-GB"/>
        </w:rPr>
      </w:pPr>
      <w:proofErr w:type="spellStart"/>
      <w:ins w:id="529" w:author="DENOUAL Franck" w:date="2022-05-05T09:58:00Z">
        <w:r w:rsidRPr="00723457">
          <w:rPr>
            <w:rFonts w:ascii="Courier New" w:eastAsia="Times New Roman" w:hAnsi="Courier New" w:cs="Times New Roman"/>
            <w:lang w:val="en-GB"/>
          </w:rPr>
          <w:t>geometry_type</w:t>
        </w:r>
        <w:proofErr w:type="spellEnd"/>
        <w:r w:rsidRPr="00723457">
          <w:rPr>
            <w:rFonts w:ascii="Cambria" w:eastAsia="Times New Roman" w:hAnsi="Cambria" w:cs="Times New Roman"/>
            <w:lang w:val="en-GB"/>
          </w:rPr>
          <w:t xml:space="preserve"> specifies the type of the geometry of a region. The following values for </w:t>
        </w:r>
        <w:proofErr w:type="spellStart"/>
        <w:r w:rsidRPr="00723457">
          <w:rPr>
            <w:rFonts w:ascii="Courier New" w:eastAsia="Times New Roman" w:hAnsi="Courier New" w:cs="Times New Roman"/>
            <w:lang w:val="en-GB"/>
          </w:rPr>
          <w:t>geometry_type</w:t>
        </w:r>
        <w:proofErr w:type="spellEnd"/>
        <w:r w:rsidRPr="00723457">
          <w:rPr>
            <w:rFonts w:ascii="Cambria" w:eastAsia="Times New Roman" w:hAnsi="Cambria" w:cs="Times New Roman"/>
            <w:lang w:val="en-GB"/>
          </w:rPr>
          <w:t xml:space="preserve"> </w:t>
        </w:r>
        <w:proofErr w:type="gramStart"/>
        <w:r w:rsidRPr="00723457">
          <w:rPr>
            <w:rFonts w:ascii="Cambria" w:eastAsia="Times New Roman" w:hAnsi="Cambria" w:cs="Times New Roman"/>
            <w:lang w:val="en-GB"/>
          </w:rPr>
          <w:t>are</w:t>
        </w:r>
        <w:proofErr w:type="gramEnd"/>
        <w:r w:rsidRPr="00723457">
          <w:rPr>
            <w:rFonts w:ascii="Cambria" w:eastAsia="Times New Roman" w:hAnsi="Cambria" w:cs="Times New Roman"/>
            <w:lang w:val="en-GB"/>
          </w:rPr>
          <w:t xml:space="preserve"> defined:</w:t>
        </w:r>
      </w:ins>
    </w:p>
    <w:p w14:paraId="7B4E196F" w14:textId="77777777" w:rsidR="00723457" w:rsidRPr="00723457" w:rsidRDefault="00723457" w:rsidP="00723457">
      <w:pPr>
        <w:widowControl/>
        <w:tabs>
          <w:tab w:val="left" w:pos="1440"/>
          <w:tab w:val="left" w:pos="8010"/>
        </w:tabs>
        <w:autoSpaceDE/>
        <w:autoSpaceDN/>
        <w:spacing w:before="120" w:after="120"/>
        <w:ind w:left="1440" w:hanging="360"/>
        <w:jc w:val="both"/>
        <w:rPr>
          <w:ins w:id="530" w:author="DENOUAL Franck" w:date="2022-05-05T09:58:00Z"/>
          <w:rFonts w:ascii="Cambria" w:eastAsia="Times New Roman" w:hAnsi="Cambria" w:cs="Times New Roman"/>
          <w:lang w:val="en-GB"/>
        </w:rPr>
      </w:pPr>
      <w:ins w:id="531" w:author="DENOUAL Franck" w:date="2022-05-05T09:58:00Z">
        <w:r w:rsidRPr="00723457">
          <w:rPr>
            <w:rFonts w:ascii="Cambria" w:eastAsia="Times New Roman" w:hAnsi="Cambria" w:cs="Times New Roman"/>
            <w:lang w:val="en-GB"/>
          </w:rPr>
          <w:t>0: the region is described as a point.</w:t>
        </w:r>
      </w:ins>
    </w:p>
    <w:p w14:paraId="7E32A025" w14:textId="77777777" w:rsidR="00723457" w:rsidRPr="00723457" w:rsidRDefault="00723457" w:rsidP="00723457">
      <w:pPr>
        <w:widowControl/>
        <w:tabs>
          <w:tab w:val="left" w:pos="1440"/>
          <w:tab w:val="left" w:pos="8010"/>
        </w:tabs>
        <w:autoSpaceDE/>
        <w:autoSpaceDN/>
        <w:spacing w:before="120" w:after="120"/>
        <w:ind w:left="1440" w:hanging="360"/>
        <w:jc w:val="both"/>
        <w:rPr>
          <w:ins w:id="532" w:author="DENOUAL Franck" w:date="2022-05-05T09:58:00Z"/>
          <w:rFonts w:ascii="Cambria" w:eastAsia="Times New Roman" w:hAnsi="Cambria" w:cs="Times New Roman"/>
          <w:lang w:val="en-GB"/>
        </w:rPr>
      </w:pPr>
      <w:ins w:id="533" w:author="DENOUAL Franck" w:date="2022-05-05T09:58:00Z">
        <w:r w:rsidRPr="00723457">
          <w:rPr>
            <w:rFonts w:ascii="Cambria" w:eastAsia="Times New Roman" w:hAnsi="Cambria" w:cs="Times New Roman"/>
            <w:lang w:val="en-GB"/>
          </w:rPr>
          <w:t>1: the region is described as a rectangle.</w:t>
        </w:r>
      </w:ins>
    </w:p>
    <w:p w14:paraId="7736B023" w14:textId="77777777" w:rsidR="00723457" w:rsidRPr="00723457" w:rsidRDefault="00723457" w:rsidP="00723457">
      <w:pPr>
        <w:widowControl/>
        <w:tabs>
          <w:tab w:val="left" w:pos="1440"/>
          <w:tab w:val="left" w:pos="8010"/>
        </w:tabs>
        <w:autoSpaceDE/>
        <w:autoSpaceDN/>
        <w:spacing w:before="120" w:after="120"/>
        <w:ind w:left="1440" w:hanging="360"/>
        <w:jc w:val="both"/>
        <w:rPr>
          <w:ins w:id="534" w:author="DENOUAL Franck" w:date="2022-05-05T09:58:00Z"/>
          <w:rFonts w:ascii="Cambria" w:eastAsia="Times New Roman" w:hAnsi="Cambria" w:cs="Times New Roman"/>
          <w:lang w:val="en-GB"/>
        </w:rPr>
      </w:pPr>
      <w:ins w:id="535" w:author="DENOUAL Franck" w:date="2022-05-05T09:58:00Z">
        <w:r w:rsidRPr="00723457">
          <w:rPr>
            <w:rFonts w:ascii="Cambria" w:eastAsia="Times New Roman" w:hAnsi="Cambria" w:cs="Times New Roman"/>
            <w:lang w:val="en-GB"/>
          </w:rPr>
          <w:t>2: the region is described as an ellipse.</w:t>
        </w:r>
      </w:ins>
    </w:p>
    <w:p w14:paraId="081022EF" w14:textId="77777777" w:rsidR="00723457" w:rsidRPr="00723457" w:rsidRDefault="00723457" w:rsidP="00723457">
      <w:pPr>
        <w:widowControl/>
        <w:tabs>
          <w:tab w:val="left" w:pos="1440"/>
          <w:tab w:val="left" w:pos="8010"/>
        </w:tabs>
        <w:autoSpaceDE/>
        <w:autoSpaceDN/>
        <w:spacing w:before="120" w:after="120"/>
        <w:ind w:left="1440" w:hanging="360"/>
        <w:jc w:val="both"/>
        <w:rPr>
          <w:ins w:id="536" w:author="DENOUAL Franck" w:date="2022-05-05T09:58:00Z"/>
          <w:rFonts w:ascii="Cambria" w:eastAsia="Times New Roman" w:hAnsi="Cambria" w:cs="Times New Roman"/>
          <w:lang w:val="en-GB"/>
        </w:rPr>
      </w:pPr>
      <w:ins w:id="537" w:author="DENOUAL Franck" w:date="2022-05-05T09:58:00Z">
        <w:r w:rsidRPr="00723457">
          <w:rPr>
            <w:rFonts w:ascii="Cambria" w:eastAsia="Times New Roman" w:hAnsi="Cambria" w:cs="Times New Roman"/>
            <w:lang w:val="en-GB"/>
          </w:rPr>
          <w:t>3: the region is described as a polygon.</w:t>
        </w:r>
      </w:ins>
    </w:p>
    <w:p w14:paraId="6E18D3CF" w14:textId="77777777" w:rsidR="00723457" w:rsidRPr="00723457" w:rsidRDefault="00723457" w:rsidP="00723457">
      <w:pPr>
        <w:widowControl/>
        <w:tabs>
          <w:tab w:val="left" w:pos="1440"/>
          <w:tab w:val="left" w:pos="8010"/>
        </w:tabs>
        <w:autoSpaceDE/>
        <w:autoSpaceDN/>
        <w:spacing w:before="120" w:after="120"/>
        <w:ind w:left="1440" w:hanging="360"/>
        <w:jc w:val="both"/>
        <w:rPr>
          <w:ins w:id="538" w:author="DENOUAL Franck" w:date="2022-05-05T09:58:00Z"/>
          <w:rFonts w:ascii="Cambria" w:eastAsia="Times New Roman" w:hAnsi="Cambria" w:cs="Times New Roman"/>
          <w:lang w:val="en-GB"/>
        </w:rPr>
      </w:pPr>
      <w:ins w:id="539" w:author="DENOUAL Franck" w:date="2022-05-05T09:58:00Z">
        <w:r w:rsidRPr="00723457">
          <w:rPr>
            <w:rFonts w:ascii="Cambria" w:eastAsia="Times New Roman" w:hAnsi="Cambria" w:cs="Times New Roman"/>
            <w:lang w:val="en-GB"/>
          </w:rPr>
          <w:t>4: the region is described as a mask defined in a referenced image item or in a sample of a referenced track.</w:t>
        </w:r>
      </w:ins>
    </w:p>
    <w:p w14:paraId="498293C0" w14:textId="77777777" w:rsidR="00723457" w:rsidRPr="00723457" w:rsidRDefault="00723457" w:rsidP="00723457">
      <w:pPr>
        <w:widowControl/>
        <w:tabs>
          <w:tab w:val="left" w:pos="1440"/>
          <w:tab w:val="left" w:pos="8010"/>
        </w:tabs>
        <w:autoSpaceDE/>
        <w:autoSpaceDN/>
        <w:spacing w:before="120" w:after="120"/>
        <w:ind w:left="1440" w:hanging="360"/>
        <w:jc w:val="both"/>
        <w:rPr>
          <w:ins w:id="540" w:author="DENOUAL Franck" w:date="2022-05-05T09:58:00Z"/>
          <w:rFonts w:ascii="Cambria" w:eastAsia="Times New Roman" w:hAnsi="Cambria" w:cs="Times New Roman"/>
          <w:lang w:val="en-GB"/>
        </w:rPr>
      </w:pPr>
      <w:ins w:id="541" w:author="DENOUAL Franck" w:date="2022-05-05T09:58:00Z">
        <w:r w:rsidRPr="00723457">
          <w:rPr>
            <w:rFonts w:ascii="Cambria" w:eastAsia="Times New Roman" w:hAnsi="Cambria" w:cs="Times New Roman"/>
            <w:lang w:val="en-GB"/>
          </w:rPr>
          <w:t>5: the region is described as a mask defined inside the data of this sample.</w:t>
        </w:r>
      </w:ins>
    </w:p>
    <w:p w14:paraId="316B07CA" w14:textId="77777777" w:rsidR="00723457" w:rsidRPr="00723457" w:rsidRDefault="00723457" w:rsidP="00723457">
      <w:pPr>
        <w:widowControl/>
        <w:tabs>
          <w:tab w:val="left" w:pos="1440"/>
          <w:tab w:val="left" w:pos="8010"/>
        </w:tabs>
        <w:autoSpaceDE/>
        <w:autoSpaceDN/>
        <w:spacing w:before="120" w:after="120"/>
        <w:ind w:left="1440" w:hanging="360"/>
        <w:jc w:val="both"/>
        <w:rPr>
          <w:ins w:id="542" w:author="DENOUAL Franck" w:date="2022-05-05T09:58:00Z"/>
          <w:rFonts w:ascii="Cambria" w:eastAsia="Times New Roman" w:hAnsi="Cambria" w:cs="Times New Roman"/>
          <w:lang w:val="en-GB"/>
        </w:rPr>
      </w:pPr>
      <w:ins w:id="543" w:author="DENOUAL Franck" w:date="2022-05-05T09:58:00Z">
        <w:r w:rsidRPr="00723457">
          <w:rPr>
            <w:rFonts w:ascii="Cambria" w:eastAsia="Times New Roman" w:hAnsi="Cambria" w:cs="Times New Roman"/>
            <w:lang w:val="en-GB"/>
          </w:rPr>
          <w:t>6: the region is described as a polyline.</w:t>
        </w:r>
      </w:ins>
    </w:p>
    <w:p w14:paraId="72169E75" w14:textId="77777777" w:rsidR="00723457" w:rsidRPr="00723457" w:rsidRDefault="00723457" w:rsidP="00723457">
      <w:pPr>
        <w:widowControl/>
        <w:tabs>
          <w:tab w:val="left" w:pos="1440"/>
          <w:tab w:val="left" w:pos="8010"/>
        </w:tabs>
        <w:autoSpaceDE/>
        <w:autoSpaceDN/>
        <w:spacing w:before="120" w:after="120"/>
        <w:ind w:left="1080" w:hanging="360"/>
        <w:jc w:val="both"/>
        <w:rPr>
          <w:ins w:id="544" w:author="DENOUAL Franck" w:date="2022-05-05T09:58:00Z"/>
          <w:rFonts w:ascii="Cambria" w:eastAsia="Times New Roman" w:hAnsi="Cambria" w:cs="Times New Roman"/>
          <w:lang w:val="en-GB"/>
        </w:rPr>
      </w:pPr>
      <w:ins w:id="545" w:author="DENOUAL Franck" w:date="2022-05-05T09:58:00Z">
        <w:r w:rsidRPr="00723457">
          <w:rPr>
            <w:rFonts w:ascii="Cambria" w:eastAsia="Times New Roman" w:hAnsi="Cambria" w:cs="Times New Roman"/>
            <w:lang w:val="en-GB"/>
          </w:rPr>
          <w:t>Other values are reserved.</w:t>
        </w:r>
      </w:ins>
    </w:p>
    <w:p w14:paraId="68C9D2AE" w14:textId="77777777" w:rsidR="00723457" w:rsidRPr="00723457" w:rsidRDefault="00723457" w:rsidP="00723457">
      <w:pPr>
        <w:widowControl/>
        <w:tabs>
          <w:tab w:val="left" w:pos="1440"/>
          <w:tab w:val="left" w:pos="8010"/>
        </w:tabs>
        <w:autoSpaceDE/>
        <w:autoSpaceDN/>
        <w:spacing w:before="120" w:after="120"/>
        <w:ind w:left="720" w:hanging="360"/>
        <w:jc w:val="both"/>
        <w:rPr>
          <w:ins w:id="546" w:author="DENOUAL Franck" w:date="2022-05-05T09:58:00Z"/>
          <w:rFonts w:ascii="Cambria" w:eastAsia="Times New Roman" w:hAnsi="Cambria" w:cs="Times New Roman"/>
          <w:lang w:val="en-GB"/>
        </w:rPr>
      </w:pPr>
      <w:ins w:id="547" w:author="DENOUAL Franck" w:date="2022-05-05T09:58:00Z">
        <w:r w:rsidRPr="00723457">
          <w:rPr>
            <w:rFonts w:ascii="Courier New" w:eastAsia="Times New Roman" w:hAnsi="Courier New" w:cs="Times New Roman"/>
            <w:lang w:val="en-GB"/>
          </w:rPr>
          <w:t>x</w:t>
        </w:r>
        <w:r w:rsidRPr="00723457">
          <w:rPr>
            <w:rFonts w:ascii="Cambria" w:eastAsia="Times New Roman" w:hAnsi="Cambria" w:cs="Times New Roman"/>
            <w:lang w:val="en-GB"/>
          </w:rPr>
          <w:t xml:space="preserve">, </w:t>
        </w:r>
        <w:r w:rsidRPr="00723457">
          <w:rPr>
            <w:rFonts w:ascii="Courier New" w:eastAsia="Times New Roman" w:hAnsi="Courier New" w:cs="Times New Roman"/>
            <w:lang w:val="en-GB"/>
          </w:rPr>
          <w:t>y</w:t>
        </w:r>
        <w:r w:rsidRPr="00723457">
          <w:rPr>
            <w:rFonts w:ascii="Cambria" w:eastAsia="Times New Roman" w:hAnsi="Cambria" w:cs="Times New Roman"/>
            <w:lang w:val="en-GB"/>
          </w:rPr>
          <w:t xml:space="preserve"> </w:t>
        </w:r>
        <w:proofErr w:type="gramStart"/>
        <w:r w:rsidRPr="00723457">
          <w:rPr>
            <w:rFonts w:ascii="Cambria" w:eastAsia="Times New Roman" w:hAnsi="Cambria" w:cs="Times New Roman"/>
            <w:lang w:val="en-GB"/>
          </w:rPr>
          <w:t>specify</w:t>
        </w:r>
        <w:proofErr w:type="gramEnd"/>
        <w:r w:rsidRPr="00723457">
          <w:rPr>
            <w:rFonts w:ascii="Cambria" w:eastAsia="Times New Roman" w:hAnsi="Cambria" w:cs="Times New Roman"/>
            <w:lang w:val="en-GB"/>
          </w:rPr>
          <w:t xml:space="preserve"> the coordinates of the point composing the region relatively to the reference space when its geometry is a point. </w:t>
        </w:r>
        <w:r w:rsidRPr="00723457">
          <w:rPr>
            <w:rFonts w:ascii="Courier New" w:eastAsia="Times New Roman" w:hAnsi="Courier New" w:cs="Times New Roman"/>
            <w:lang w:val="en-GB"/>
          </w:rPr>
          <w:t>x</w:t>
        </w:r>
        <w:r w:rsidRPr="00723457">
          <w:rPr>
            <w:rFonts w:ascii="Cambria" w:eastAsia="Times New Roman" w:hAnsi="Cambria" w:cs="Times New Roman"/>
            <w:lang w:val="en-GB"/>
          </w:rPr>
          <w:t xml:space="preserve">, </w:t>
        </w:r>
        <w:r w:rsidRPr="00723457">
          <w:rPr>
            <w:rFonts w:ascii="Courier New" w:eastAsia="Times New Roman" w:hAnsi="Courier New" w:cs="Times New Roman"/>
            <w:lang w:val="en-GB"/>
          </w:rPr>
          <w:t>y</w:t>
        </w:r>
        <w:r w:rsidRPr="00723457">
          <w:rPr>
            <w:rFonts w:ascii="Cambria" w:eastAsia="Times New Roman" w:hAnsi="Cambria" w:cs="Times New Roman"/>
            <w:lang w:val="en-GB"/>
          </w:rPr>
          <w:t xml:space="preserve"> </w:t>
        </w:r>
        <w:proofErr w:type="gramStart"/>
        <w:r w:rsidRPr="00723457">
          <w:rPr>
            <w:rFonts w:ascii="Cambria" w:eastAsia="Times New Roman" w:hAnsi="Cambria" w:cs="Times New Roman"/>
            <w:lang w:val="en-GB"/>
          </w:rPr>
          <w:t>specify</w:t>
        </w:r>
        <w:proofErr w:type="gramEnd"/>
        <w:r w:rsidRPr="00723457">
          <w:rPr>
            <w:rFonts w:ascii="Cambria" w:eastAsia="Times New Roman" w:hAnsi="Cambria" w:cs="Times New Roman"/>
            <w:lang w:val="en-GB"/>
          </w:rPr>
          <w:t xml:space="preserve"> the top, left corner of the region relatively to the reference space when its geometry is a rectangle or a mask. </w:t>
        </w:r>
        <w:r w:rsidRPr="00723457">
          <w:rPr>
            <w:rFonts w:ascii="Courier New" w:eastAsia="Times New Roman" w:hAnsi="Courier New" w:cs="Times New Roman"/>
            <w:lang w:val="en-GB"/>
          </w:rPr>
          <w:t>x</w:t>
        </w:r>
        <w:r w:rsidRPr="00723457">
          <w:rPr>
            <w:rFonts w:ascii="Cambria" w:eastAsia="Times New Roman" w:hAnsi="Cambria" w:cs="Times New Roman"/>
            <w:lang w:val="en-GB"/>
          </w:rPr>
          <w:t xml:space="preserve">, </w:t>
        </w:r>
        <w:r w:rsidRPr="00723457">
          <w:rPr>
            <w:rFonts w:ascii="Courier New" w:eastAsia="Times New Roman" w:hAnsi="Courier New" w:cs="Times New Roman"/>
            <w:lang w:val="en-GB"/>
          </w:rPr>
          <w:t>y</w:t>
        </w:r>
        <w:r w:rsidRPr="00723457">
          <w:rPr>
            <w:rFonts w:ascii="Cambria" w:eastAsia="Times New Roman" w:hAnsi="Cambria" w:cs="Times New Roman"/>
            <w:lang w:val="en-GB"/>
          </w:rPr>
          <w:t xml:space="preserve"> </w:t>
        </w:r>
        <w:proofErr w:type="gramStart"/>
        <w:r w:rsidRPr="00723457">
          <w:rPr>
            <w:rFonts w:ascii="Cambria" w:eastAsia="Times New Roman" w:hAnsi="Cambria" w:cs="Times New Roman"/>
            <w:lang w:val="en-GB"/>
          </w:rPr>
          <w:t>specify</w:t>
        </w:r>
        <w:proofErr w:type="gramEnd"/>
        <w:r w:rsidRPr="00723457">
          <w:rPr>
            <w:rFonts w:ascii="Cambria" w:eastAsia="Times New Roman" w:hAnsi="Cambria" w:cs="Times New Roman"/>
            <w:lang w:val="en-GB"/>
          </w:rPr>
          <w:t xml:space="preserve"> the centre of the region relatively to the reference space when its geometry is an ellipse. The value (</w:t>
        </w:r>
        <w:r w:rsidRPr="00723457">
          <w:rPr>
            <w:rFonts w:ascii="Courier New" w:eastAsia="Times New Roman" w:hAnsi="Courier New" w:cs="Times New Roman"/>
            <w:lang w:val="en-GB"/>
          </w:rPr>
          <w:t>x</w:t>
        </w:r>
        <w:r w:rsidRPr="00723457">
          <w:rPr>
            <w:rFonts w:ascii="Cambria" w:eastAsia="Times New Roman" w:hAnsi="Cambria" w:cs="Times New Roman"/>
            <w:lang w:val="en-GB"/>
          </w:rPr>
          <w:t xml:space="preserve"> = 0, </w:t>
        </w:r>
        <w:r w:rsidRPr="00723457">
          <w:rPr>
            <w:rFonts w:ascii="Courier New" w:eastAsia="Times New Roman" w:hAnsi="Courier New" w:cs="Times New Roman"/>
            <w:lang w:val="en-GB"/>
          </w:rPr>
          <w:t>y</w:t>
        </w:r>
        <w:r w:rsidRPr="00723457">
          <w:rPr>
            <w:rFonts w:ascii="Cambria" w:eastAsia="Times New Roman" w:hAnsi="Cambria" w:cs="Times New Roman"/>
            <w:lang w:val="en-GB"/>
          </w:rPr>
          <w:t xml:space="preserve"> = 0) represents the position of the top-left pixel in the reference space.</w:t>
        </w:r>
      </w:ins>
    </w:p>
    <w:p w14:paraId="21A457DF" w14:textId="77777777" w:rsidR="00723457" w:rsidRPr="00723457" w:rsidRDefault="00723457" w:rsidP="00723457">
      <w:pPr>
        <w:widowControl/>
        <w:tabs>
          <w:tab w:val="left" w:pos="1584"/>
        </w:tabs>
        <w:autoSpaceDE/>
        <w:autoSpaceDN/>
        <w:spacing w:after="240" w:line="220" w:lineRule="atLeast"/>
        <w:ind w:left="720" w:right="720"/>
        <w:jc w:val="both"/>
        <w:rPr>
          <w:ins w:id="548" w:author="DENOUAL Franck" w:date="2022-05-05T09:58:00Z"/>
          <w:rFonts w:ascii="Cambria" w:eastAsia="Calibri" w:hAnsi="Cambria" w:cs="Times New Roman"/>
          <w:sz w:val="20"/>
          <w:lang w:val="en-GB"/>
        </w:rPr>
      </w:pPr>
      <w:ins w:id="549" w:author="DENOUAL Franck" w:date="2022-05-05T09:58:00Z">
        <w:r w:rsidRPr="00723457">
          <w:rPr>
            <w:rFonts w:ascii="Cambria" w:eastAsia="Calibri" w:hAnsi="Cambria" w:cs="Times New Roman"/>
            <w:sz w:val="20"/>
            <w:lang w:val="en-GB"/>
          </w:rPr>
          <w:t>NOTE 2</w:t>
        </w:r>
        <w:r w:rsidRPr="00723457">
          <w:rPr>
            <w:rFonts w:ascii="Cambria" w:eastAsia="Calibri" w:hAnsi="Cambria" w:cs="Times New Roman"/>
            <w:sz w:val="20"/>
            <w:lang w:val="en-GB"/>
          </w:rPr>
          <w:tab/>
          <w:t xml:space="preserve">Negative values for the </w:t>
        </w:r>
        <w:r w:rsidRPr="00723457">
          <w:rPr>
            <w:rFonts w:ascii="Courier New" w:eastAsia="Calibri" w:hAnsi="Courier New" w:cs="Times New Roman"/>
            <w:sz w:val="20"/>
            <w:lang w:val="en-GB"/>
          </w:rPr>
          <w:t>x</w:t>
        </w:r>
        <w:r w:rsidRPr="00723457">
          <w:rPr>
            <w:rFonts w:ascii="Cambria" w:eastAsia="Calibri" w:hAnsi="Cambria" w:cs="Times New Roman"/>
            <w:sz w:val="20"/>
            <w:lang w:val="en-GB"/>
          </w:rPr>
          <w:t xml:space="preserve"> or </w:t>
        </w:r>
        <w:r w:rsidRPr="00723457">
          <w:rPr>
            <w:rFonts w:ascii="Courier New" w:eastAsia="Calibri" w:hAnsi="Courier New" w:cs="Times New Roman"/>
            <w:sz w:val="20"/>
            <w:lang w:val="en-GB"/>
          </w:rPr>
          <w:t>y</w:t>
        </w:r>
        <w:r w:rsidRPr="00723457">
          <w:rPr>
            <w:rFonts w:ascii="Cambria" w:eastAsia="Calibri" w:hAnsi="Cambria" w:cs="Times New Roman"/>
            <w:sz w:val="20"/>
            <w:lang w:val="en-GB"/>
          </w:rPr>
          <w:t xml:space="preserve"> fields enable to specify points, top-left corners, and/or centres that are outside the image. This can be useful for updating region annotations during edition.</w:t>
        </w:r>
      </w:ins>
    </w:p>
    <w:p w14:paraId="38CBC6C0" w14:textId="77777777" w:rsidR="00723457" w:rsidRPr="00723457" w:rsidRDefault="00723457" w:rsidP="00723457">
      <w:pPr>
        <w:widowControl/>
        <w:tabs>
          <w:tab w:val="left" w:pos="1440"/>
          <w:tab w:val="left" w:pos="8010"/>
        </w:tabs>
        <w:autoSpaceDE/>
        <w:autoSpaceDN/>
        <w:spacing w:before="120" w:after="120"/>
        <w:ind w:left="720" w:hanging="360"/>
        <w:jc w:val="both"/>
        <w:rPr>
          <w:ins w:id="550" w:author="DENOUAL Franck" w:date="2022-05-05T09:58:00Z"/>
          <w:rFonts w:ascii="Cambria" w:eastAsia="Times New Roman" w:hAnsi="Cambria" w:cs="Times New Roman"/>
          <w:lang w:val="en-GB"/>
        </w:rPr>
      </w:pPr>
      <w:ins w:id="551" w:author="DENOUAL Franck" w:date="2022-05-05T09:58:00Z">
        <w:r w:rsidRPr="00723457">
          <w:rPr>
            <w:rFonts w:ascii="Courier New" w:eastAsia="Times New Roman" w:hAnsi="Courier New" w:cs="Times New Roman"/>
            <w:lang w:val="en-GB"/>
          </w:rPr>
          <w:t>width</w:t>
        </w:r>
        <w:r w:rsidRPr="00723457">
          <w:rPr>
            <w:rFonts w:ascii="Cambria" w:eastAsia="Times New Roman" w:hAnsi="Cambria" w:cs="Times New Roman"/>
            <w:lang w:val="en-GB"/>
          </w:rPr>
          <w:t xml:space="preserve">, </w:t>
        </w:r>
        <w:r w:rsidRPr="00723457">
          <w:rPr>
            <w:rFonts w:ascii="Courier New" w:eastAsia="Times New Roman" w:hAnsi="Courier New" w:cs="Times New Roman"/>
            <w:lang w:val="en-GB"/>
          </w:rPr>
          <w:t>height</w:t>
        </w:r>
        <w:r w:rsidRPr="00723457">
          <w:rPr>
            <w:rFonts w:ascii="Cambria" w:eastAsia="Times New Roman" w:hAnsi="Cambria" w:cs="Times New Roman"/>
            <w:lang w:val="en-GB"/>
          </w:rPr>
          <w:t xml:space="preserve"> specify, relatively to the reference space, the width and the height of the region when its geometry is a rectangle or a mask. When </w:t>
        </w:r>
        <w:proofErr w:type="spellStart"/>
        <w:r w:rsidRPr="00723457">
          <w:rPr>
            <w:rFonts w:ascii="Courier New" w:eastAsia="Times New Roman" w:hAnsi="Courier New" w:cs="Times New Roman"/>
            <w:lang w:val="en-GB"/>
          </w:rPr>
          <w:t>geometry_type</w:t>
        </w:r>
        <w:proofErr w:type="spellEnd"/>
        <w:r w:rsidRPr="00723457">
          <w:rPr>
            <w:rFonts w:ascii="Cambria" w:eastAsia="Times New Roman" w:hAnsi="Cambria" w:cs="Times New Roman"/>
            <w:lang w:val="en-GB"/>
          </w:rPr>
          <w:t xml:space="preserve"> equals 4, the value 0 indicates that the corresponding </w:t>
        </w:r>
        <w:r w:rsidRPr="00723457">
          <w:rPr>
            <w:rFonts w:ascii="Courier New" w:eastAsia="Times New Roman" w:hAnsi="Courier New" w:cs="Times New Roman"/>
            <w:lang w:val="en-GB"/>
          </w:rPr>
          <w:t>width</w:t>
        </w:r>
        <w:r w:rsidRPr="00723457">
          <w:rPr>
            <w:rFonts w:ascii="Cambria" w:eastAsia="Times New Roman" w:hAnsi="Cambria" w:cs="Times New Roman"/>
            <w:lang w:val="en-GB"/>
          </w:rPr>
          <w:t xml:space="preserve"> or </w:t>
        </w:r>
        <w:r w:rsidRPr="00723457">
          <w:rPr>
            <w:rFonts w:ascii="Courier New" w:eastAsia="Times New Roman" w:hAnsi="Courier New" w:cs="Times New Roman"/>
            <w:lang w:val="en-GB"/>
          </w:rPr>
          <w:t>height</w:t>
        </w:r>
        <w:r w:rsidRPr="00723457">
          <w:rPr>
            <w:rFonts w:ascii="Cambria" w:eastAsia="Times New Roman" w:hAnsi="Cambria" w:cs="Times New Roman"/>
            <w:lang w:val="en-GB"/>
          </w:rPr>
          <w:t xml:space="preserve"> value is provided by the </w:t>
        </w:r>
        <w:proofErr w:type="spellStart"/>
        <w:r w:rsidRPr="00723457">
          <w:rPr>
            <w:rFonts w:ascii="Courier New" w:eastAsia="Times New Roman" w:hAnsi="Courier New" w:cs="Times New Roman"/>
            <w:lang w:val="en-GB"/>
          </w:rPr>
          <w:t>ImageSpatialExtentsProperty</w:t>
        </w:r>
        <w:proofErr w:type="spellEnd"/>
        <w:r w:rsidRPr="00723457">
          <w:rPr>
            <w:rFonts w:ascii="Cambria" w:eastAsia="Times New Roman" w:hAnsi="Cambria" w:cs="Times New Roman"/>
            <w:lang w:val="en-GB"/>
          </w:rPr>
          <w:t xml:space="preserve"> associated with the item containing the mask or the </w:t>
        </w:r>
        <w:r w:rsidRPr="00723457">
          <w:rPr>
            <w:rFonts w:ascii="Courier New" w:eastAsia="Times New Roman" w:hAnsi="Courier New" w:cs="Times New Roman"/>
            <w:lang w:val="en-GB"/>
          </w:rPr>
          <w:t>width</w:t>
        </w:r>
        <w:r w:rsidRPr="00723457">
          <w:rPr>
            <w:rFonts w:ascii="Cambria" w:eastAsia="Times New Roman" w:hAnsi="Cambria" w:cs="Times New Roman"/>
            <w:lang w:val="en-GB"/>
          </w:rPr>
          <w:t xml:space="preserve"> or </w:t>
        </w:r>
        <w:r w:rsidRPr="00723457">
          <w:rPr>
            <w:rFonts w:ascii="Courier New" w:eastAsia="Times New Roman" w:hAnsi="Courier New" w:cs="Times New Roman"/>
            <w:lang w:val="en-GB"/>
          </w:rPr>
          <w:t>height</w:t>
        </w:r>
        <w:r w:rsidRPr="00723457">
          <w:rPr>
            <w:rFonts w:ascii="Cambria" w:eastAsia="Times New Roman" w:hAnsi="Cambria" w:cs="Times New Roman"/>
            <w:lang w:val="en-GB"/>
          </w:rPr>
          <w:t xml:space="preserve"> of the track containing the mask. When </w:t>
        </w:r>
        <w:proofErr w:type="spellStart"/>
        <w:r w:rsidRPr="00723457">
          <w:rPr>
            <w:rFonts w:ascii="Courier New" w:eastAsia="Times New Roman" w:hAnsi="Courier New" w:cs="Times New Roman"/>
            <w:lang w:val="en-GB"/>
          </w:rPr>
          <w:t>geometry_type</w:t>
        </w:r>
        <w:proofErr w:type="spellEnd"/>
        <w:r w:rsidRPr="00723457">
          <w:rPr>
            <w:rFonts w:ascii="Cambria" w:eastAsia="Times New Roman" w:hAnsi="Cambria" w:cs="Times New Roman"/>
            <w:lang w:val="en-GB"/>
          </w:rPr>
          <w:t xml:space="preserve"> does not equal 4, the value 0 is reserved.</w:t>
        </w:r>
      </w:ins>
    </w:p>
    <w:p w14:paraId="7C948B30" w14:textId="77777777" w:rsidR="00723457" w:rsidRPr="00723457" w:rsidRDefault="00723457" w:rsidP="00723457">
      <w:pPr>
        <w:widowControl/>
        <w:tabs>
          <w:tab w:val="left" w:pos="1440"/>
          <w:tab w:val="left" w:pos="8010"/>
        </w:tabs>
        <w:autoSpaceDE/>
        <w:autoSpaceDN/>
        <w:spacing w:before="120" w:after="120"/>
        <w:ind w:left="720" w:hanging="360"/>
        <w:jc w:val="both"/>
        <w:rPr>
          <w:ins w:id="552" w:author="DENOUAL Franck" w:date="2022-05-05T09:58:00Z"/>
          <w:rFonts w:ascii="Cambria" w:eastAsia="Times New Roman" w:hAnsi="Cambria" w:cs="Times New Roman"/>
          <w:lang w:val="en-GB"/>
        </w:rPr>
      </w:pPr>
      <w:proofErr w:type="spellStart"/>
      <w:ins w:id="553" w:author="DENOUAL Franck" w:date="2022-05-05T09:58:00Z">
        <w:r w:rsidRPr="00723457">
          <w:rPr>
            <w:rFonts w:ascii="Courier New" w:eastAsia="Times New Roman" w:hAnsi="Courier New" w:cs="Times New Roman"/>
            <w:lang w:val="en-GB"/>
          </w:rPr>
          <w:t>radius_x</w:t>
        </w:r>
        <w:proofErr w:type="spellEnd"/>
        <w:r w:rsidRPr="00723457">
          <w:rPr>
            <w:rFonts w:ascii="Cambria" w:eastAsia="Times New Roman" w:hAnsi="Cambria" w:cs="Times New Roman"/>
            <w:lang w:val="en-GB"/>
          </w:rPr>
          <w:t xml:space="preserve"> specifies, relatively to the reference space, the radius on the x-axis of the region when its geometry is an ellipse.</w:t>
        </w:r>
      </w:ins>
    </w:p>
    <w:p w14:paraId="69ACAFAA" w14:textId="77777777" w:rsidR="00723457" w:rsidRPr="00723457" w:rsidRDefault="00723457" w:rsidP="00723457">
      <w:pPr>
        <w:widowControl/>
        <w:tabs>
          <w:tab w:val="left" w:pos="1440"/>
          <w:tab w:val="left" w:pos="8010"/>
        </w:tabs>
        <w:autoSpaceDE/>
        <w:autoSpaceDN/>
        <w:spacing w:before="120" w:after="120"/>
        <w:ind w:left="720" w:hanging="360"/>
        <w:jc w:val="both"/>
        <w:rPr>
          <w:ins w:id="554" w:author="DENOUAL Franck" w:date="2022-05-05T09:58:00Z"/>
          <w:rFonts w:ascii="Cambria" w:eastAsia="Times New Roman" w:hAnsi="Cambria" w:cs="Times New Roman"/>
          <w:lang w:val="en-GB"/>
        </w:rPr>
      </w:pPr>
      <w:proofErr w:type="spellStart"/>
      <w:ins w:id="555" w:author="DENOUAL Franck" w:date="2022-05-05T09:58:00Z">
        <w:r w:rsidRPr="00723457">
          <w:rPr>
            <w:rFonts w:ascii="Courier New" w:eastAsia="Times New Roman" w:hAnsi="Courier New" w:cs="Times New Roman"/>
            <w:lang w:val="en-GB"/>
          </w:rPr>
          <w:t>radius_y</w:t>
        </w:r>
        <w:proofErr w:type="spellEnd"/>
        <w:r w:rsidRPr="00723457">
          <w:rPr>
            <w:rFonts w:ascii="Cambria" w:eastAsia="Times New Roman" w:hAnsi="Cambria" w:cs="Times New Roman"/>
            <w:lang w:val="en-GB"/>
          </w:rPr>
          <w:t xml:space="preserve"> specifies, relatively to the reference space, the radius on the y-axis of the region when its geometry is an ellipse.</w:t>
        </w:r>
      </w:ins>
    </w:p>
    <w:p w14:paraId="20DBF715" w14:textId="77777777" w:rsidR="00723457" w:rsidRPr="00723457" w:rsidRDefault="00723457" w:rsidP="00723457">
      <w:pPr>
        <w:widowControl/>
        <w:tabs>
          <w:tab w:val="left" w:pos="1440"/>
          <w:tab w:val="left" w:pos="8010"/>
        </w:tabs>
        <w:autoSpaceDE/>
        <w:autoSpaceDN/>
        <w:spacing w:before="120" w:after="120"/>
        <w:ind w:left="720" w:hanging="360"/>
        <w:jc w:val="both"/>
        <w:rPr>
          <w:ins w:id="556" w:author="DENOUAL Franck" w:date="2022-05-05T09:58:00Z"/>
          <w:rFonts w:ascii="Cambria" w:eastAsia="Times New Roman" w:hAnsi="Cambria" w:cs="Times New Roman"/>
          <w:lang w:val="en-GB"/>
        </w:rPr>
      </w:pPr>
      <w:proofErr w:type="spellStart"/>
      <w:ins w:id="557" w:author="DENOUAL Franck" w:date="2022-05-05T09:58:00Z">
        <w:r w:rsidRPr="00723457">
          <w:rPr>
            <w:rFonts w:ascii="Courier New" w:eastAsia="Times New Roman" w:hAnsi="Courier New" w:cs="Times New Roman"/>
            <w:lang w:val="en-GB"/>
          </w:rPr>
          <w:t>point_count</w:t>
        </w:r>
        <w:proofErr w:type="spellEnd"/>
        <w:r w:rsidRPr="00723457">
          <w:rPr>
            <w:rFonts w:ascii="Cambria" w:eastAsia="Times New Roman" w:hAnsi="Cambria" w:cs="Times New Roman"/>
            <w:lang w:val="en-GB"/>
          </w:rPr>
          <w:t xml:space="preserve"> is the number of points contained in a polygon or a polyline.</w:t>
        </w:r>
      </w:ins>
    </w:p>
    <w:p w14:paraId="31A2B0CE" w14:textId="77777777" w:rsidR="00723457" w:rsidRPr="00723457" w:rsidRDefault="00723457" w:rsidP="00723457">
      <w:pPr>
        <w:widowControl/>
        <w:tabs>
          <w:tab w:val="left" w:pos="1584"/>
        </w:tabs>
        <w:autoSpaceDE/>
        <w:autoSpaceDN/>
        <w:spacing w:after="240" w:line="220" w:lineRule="atLeast"/>
        <w:ind w:left="720" w:right="720"/>
        <w:jc w:val="both"/>
        <w:rPr>
          <w:ins w:id="558" w:author="DENOUAL Franck" w:date="2022-05-05T09:58:00Z"/>
          <w:rFonts w:ascii="Cambria" w:eastAsia="Calibri" w:hAnsi="Cambria" w:cs="Times New Roman"/>
          <w:sz w:val="20"/>
          <w:lang w:val="en-GB"/>
        </w:rPr>
      </w:pPr>
      <w:ins w:id="559" w:author="DENOUAL Franck" w:date="2022-05-05T09:58:00Z">
        <w:r w:rsidRPr="00723457">
          <w:rPr>
            <w:rFonts w:ascii="Cambria" w:eastAsia="Calibri" w:hAnsi="Cambria" w:cs="Times New Roman"/>
            <w:sz w:val="20"/>
            <w:lang w:val="en-GB"/>
          </w:rPr>
          <w:t>NOTE 3</w:t>
        </w:r>
        <w:r w:rsidRPr="00723457">
          <w:rPr>
            <w:rFonts w:ascii="Cambria" w:eastAsia="Calibri" w:hAnsi="Cambria" w:cs="Times New Roman"/>
            <w:sz w:val="20"/>
            <w:lang w:val="en-GB"/>
          </w:rPr>
          <w:tab/>
          <w:t>A polygon specifying the geometry of a region is always closed and therefore there is no need to repeat the first point of the polygon as the ending point of the polygon.</w:t>
        </w:r>
      </w:ins>
    </w:p>
    <w:p w14:paraId="49658FF3" w14:textId="77777777" w:rsidR="00723457" w:rsidRPr="00723457" w:rsidRDefault="00723457" w:rsidP="00723457">
      <w:pPr>
        <w:widowControl/>
        <w:tabs>
          <w:tab w:val="left" w:pos="1440"/>
          <w:tab w:val="left" w:pos="8010"/>
        </w:tabs>
        <w:autoSpaceDE/>
        <w:autoSpaceDN/>
        <w:spacing w:before="120" w:after="120"/>
        <w:ind w:left="720" w:hanging="360"/>
        <w:jc w:val="both"/>
        <w:rPr>
          <w:ins w:id="560" w:author="DENOUAL Franck" w:date="2022-05-05T09:58:00Z"/>
          <w:rFonts w:ascii="Cambria" w:eastAsia="Times New Roman" w:hAnsi="Cambria" w:cs="Times New Roman"/>
          <w:lang w:val="en-GB"/>
        </w:rPr>
      </w:pPr>
      <w:ins w:id="561" w:author="DENOUAL Franck" w:date="2022-05-05T09:58:00Z">
        <w:r w:rsidRPr="00723457">
          <w:rPr>
            <w:rFonts w:ascii="Courier New" w:eastAsia="Times New Roman" w:hAnsi="Courier New" w:cs="Times New Roman"/>
            <w:lang w:val="en-GB"/>
          </w:rPr>
          <w:t>px</w:t>
        </w:r>
        <w:r w:rsidRPr="00723457">
          <w:rPr>
            <w:rFonts w:ascii="Cambria" w:eastAsia="Times New Roman" w:hAnsi="Cambria" w:cs="Times New Roman"/>
            <w:lang w:val="en-GB"/>
          </w:rPr>
          <w:t xml:space="preserve">, </w:t>
        </w:r>
        <w:proofErr w:type="spellStart"/>
        <w:r w:rsidRPr="00723457">
          <w:rPr>
            <w:rFonts w:ascii="Courier New" w:eastAsia="Times New Roman" w:hAnsi="Courier New" w:cs="Times New Roman"/>
            <w:lang w:val="en-GB"/>
          </w:rPr>
          <w:t>py</w:t>
        </w:r>
        <w:proofErr w:type="spellEnd"/>
        <w:r w:rsidRPr="00723457">
          <w:rPr>
            <w:rFonts w:ascii="Cambria" w:eastAsia="Times New Roman" w:hAnsi="Cambria" w:cs="Times New Roman"/>
            <w:lang w:val="en-GB"/>
          </w:rPr>
          <w:t xml:space="preserve"> specify the coordinates of the points composing the polygon or the polyline relatively to the reference space. The value (</w:t>
        </w:r>
        <w:r w:rsidRPr="00723457">
          <w:rPr>
            <w:rFonts w:ascii="Courier New" w:eastAsia="Times New Roman" w:hAnsi="Courier New" w:cs="Times New Roman"/>
            <w:lang w:val="en-GB"/>
          </w:rPr>
          <w:t>px</w:t>
        </w:r>
        <w:r w:rsidRPr="00723457">
          <w:rPr>
            <w:rFonts w:ascii="Cambria" w:eastAsia="Times New Roman" w:hAnsi="Cambria" w:cs="Times New Roman"/>
            <w:lang w:val="en-GB"/>
          </w:rPr>
          <w:t xml:space="preserve"> = 0, </w:t>
        </w:r>
        <w:proofErr w:type="spellStart"/>
        <w:r w:rsidRPr="00723457">
          <w:rPr>
            <w:rFonts w:ascii="Courier New" w:eastAsia="Times New Roman" w:hAnsi="Courier New" w:cs="Times New Roman"/>
            <w:lang w:val="en-GB"/>
          </w:rPr>
          <w:t>py</w:t>
        </w:r>
        <w:proofErr w:type="spellEnd"/>
        <w:r w:rsidRPr="00723457">
          <w:rPr>
            <w:rFonts w:ascii="Cambria" w:eastAsia="Times New Roman" w:hAnsi="Cambria" w:cs="Times New Roman"/>
            <w:lang w:val="en-GB"/>
          </w:rPr>
          <w:t xml:space="preserve"> = 0) represents the position of the top-left pixel in the reference space.</w:t>
        </w:r>
      </w:ins>
    </w:p>
    <w:p w14:paraId="58503132" w14:textId="77777777" w:rsidR="00723457" w:rsidRPr="00723457" w:rsidRDefault="00723457" w:rsidP="00723457">
      <w:pPr>
        <w:widowControl/>
        <w:tabs>
          <w:tab w:val="left" w:pos="1440"/>
          <w:tab w:val="left" w:pos="8010"/>
        </w:tabs>
        <w:autoSpaceDE/>
        <w:autoSpaceDN/>
        <w:spacing w:before="120" w:after="120"/>
        <w:ind w:left="720" w:hanging="360"/>
        <w:jc w:val="both"/>
        <w:rPr>
          <w:ins w:id="562" w:author="DENOUAL Franck" w:date="2022-05-05T09:58:00Z"/>
          <w:rFonts w:ascii="Courier New" w:eastAsia="Times New Roman" w:hAnsi="Courier New" w:cs="Times New Roman"/>
          <w:lang w:val="en-GB"/>
        </w:rPr>
      </w:pPr>
      <w:bookmarkStart w:id="563" w:name="_Hlk98952195"/>
      <w:proofErr w:type="spellStart"/>
      <w:ins w:id="564" w:author="DENOUAL Franck" w:date="2022-05-05T09:58:00Z">
        <w:r w:rsidRPr="00723457">
          <w:rPr>
            <w:rFonts w:ascii="Courier New" w:eastAsia="Times New Roman" w:hAnsi="Courier New" w:cs="Times New Roman"/>
            <w:lang w:val="en-GB"/>
          </w:rPr>
          <w:lastRenderedPageBreak/>
          <w:t>track_mask_idx</w:t>
        </w:r>
        <w:proofErr w:type="spellEnd"/>
        <w:r w:rsidRPr="00723457">
          <w:rPr>
            <w:rFonts w:ascii="Courier New" w:eastAsia="Times New Roman" w:hAnsi="Courier New" w:cs="Times New Roman"/>
            <w:lang w:val="en-GB"/>
          </w:rPr>
          <w:t xml:space="preserve"> </w:t>
        </w:r>
        <w:r w:rsidRPr="00723457">
          <w:rPr>
            <w:rFonts w:ascii="Cambria" w:eastAsia="Times New Roman" w:hAnsi="Cambria" w:cs="Times New Roman"/>
            <w:lang w:val="en-GB"/>
          </w:rPr>
          <w:t xml:space="preserve">specifies the index of the track reference of type </w:t>
        </w:r>
        <w:r w:rsidRPr="00723457">
          <w:rPr>
            <w:rFonts w:ascii="Courier New" w:eastAsia="Times New Roman" w:hAnsi="Courier New" w:cs="Times New Roman"/>
            <w:lang w:val="en-GB"/>
          </w:rPr>
          <w:t>'mask'</w:t>
        </w:r>
        <w:r w:rsidRPr="00723457">
          <w:rPr>
            <w:rFonts w:ascii="Cambria" w:eastAsia="Times New Roman" w:hAnsi="Cambria" w:cs="Times New Roman"/>
            <w:lang w:val="en-GB"/>
          </w:rPr>
          <w:t xml:space="preserve"> referring to the track from which to retrieve the mask to apply. The sample in that track from which mask data is retrieved is the one that is temporally aligned with the current sample in the source track or the nearest preceding one in the media presentation timeline. The first track reference has the index value 1; the value 0 is reserved.</w:t>
        </w:r>
      </w:ins>
    </w:p>
    <w:bookmarkEnd w:id="563"/>
    <w:p w14:paraId="177C35CA" w14:textId="77777777" w:rsidR="00723457" w:rsidRPr="00723457" w:rsidRDefault="00723457" w:rsidP="00723457">
      <w:pPr>
        <w:widowControl/>
        <w:tabs>
          <w:tab w:val="left" w:pos="1440"/>
          <w:tab w:val="left" w:pos="8010"/>
        </w:tabs>
        <w:autoSpaceDE/>
        <w:autoSpaceDN/>
        <w:spacing w:before="120" w:after="120"/>
        <w:ind w:left="720" w:hanging="360"/>
        <w:jc w:val="both"/>
        <w:rPr>
          <w:ins w:id="565" w:author="DENOUAL Franck" w:date="2022-05-05T09:58:00Z"/>
          <w:rFonts w:ascii="Cambria" w:eastAsia="Times New Roman" w:hAnsi="Cambria" w:cs="Times New Roman"/>
          <w:lang w:val="en-GB"/>
        </w:rPr>
      </w:pPr>
      <w:proofErr w:type="spellStart"/>
      <w:ins w:id="566" w:author="DENOUAL Franck" w:date="2022-05-05T09:58:00Z">
        <w:r w:rsidRPr="00723457">
          <w:rPr>
            <w:rFonts w:ascii="Courier New" w:eastAsia="Times New Roman" w:hAnsi="Courier New" w:cs="Times New Roman"/>
            <w:lang w:val="en-GB"/>
          </w:rPr>
          <w:t>mask_coding_method</w:t>
        </w:r>
        <w:proofErr w:type="spellEnd"/>
        <w:r w:rsidRPr="00723457">
          <w:rPr>
            <w:rFonts w:ascii="Cambria" w:eastAsia="Times New Roman" w:hAnsi="Cambria" w:cs="Times New Roman"/>
            <w:lang w:val="en-GB"/>
          </w:rPr>
          <w:t xml:space="preserve"> indicates the coding method applied on the mask contained in </w:t>
        </w:r>
        <w:r w:rsidRPr="00723457">
          <w:rPr>
            <w:rFonts w:ascii="Courier New" w:eastAsia="Times New Roman" w:hAnsi="Courier New" w:cs="Times New Roman"/>
            <w:lang w:val="en-GB"/>
          </w:rPr>
          <w:t>data</w:t>
        </w:r>
        <w:r w:rsidRPr="00723457">
          <w:rPr>
            <w:rFonts w:ascii="Cambria" w:eastAsia="Times New Roman" w:hAnsi="Cambria" w:cs="Times New Roman"/>
            <w:lang w:val="en-GB"/>
          </w:rPr>
          <w:t>. The following values are defined:</w:t>
        </w:r>
      </w:ins>
    </w:p>
    <w:p w14:paraId="13284C12" w14:textId="77777777" w:rsidR="00723457" w:rsidRPr="00723457" w:rsidRDefault="00723457" w:rsidP="00723457">
      <w:pPr>
        <w:widowControl/>
        <w:tabs>
          <w:tab w:val="left" w:pos="1440"/>
          <w:tab w:val="left" w:pos="8010"/>
        </w:tabs>
        <w:autoSpaceDE/>
        <w:autoSpaceDN/>
        <w:spacing w:before="120" w:after="120"/>
        <w:ind w:left="1440" w:hanging="360"/>
        <w:jc w:val="both"/>
        <w:rPr>
          <w:ins w:id="567" w:author="DENOUAL Franck" w:date="2022-05-05T09:58:00Z"/>
          <w:rFonts w:ascii="Cambria" w:eastAsia="Times New Roman" w:hAnsi="Cambria" w:cs="Times New Roman"/>
          <w:lang w:val="en-GB"/>
        </w:rPr>
      </w:pPr>
      <w:ins w:id="568" w:author="DENOUAL Franck" w:date="2022-05-05T09:58:00Z">
        <w:r w:rsidRPr="00723457">
          <w:rPr>
            <w:rFonts w:ascii="Cambria" w:eastAsia="Times New Roman" w:hAnsi="Cambria" w:cs="Times New Roman"/>
            <w:lang w:val="en-GB"/>
          </w:rPr>
          <w:t>0: No mask encoding scheme is applied.</w:t>
        </w:r>
      </w:ins>
    </w:p>
    <w:p w14:paraId="0BFAFF2C" w14:textId="77777777" w:rsidR="00723457" w:rsidRPr="00723457" w:rsidRDefault="00723457" w:rsidP="00723457">
      <w:pPr>
        <w:widowControl/>
        <w:tabs>
          <w:tab w:val="left" w:pos="1440"/>
          <w:tab w:val="left" w:pos="8010"/>
        </w:tabs>
        <w:autoSpaceDE/>
        <w:autoSpaceDN/>
        <w:spacing w:before="120" w:after="120"/>
        <w:ind w:left="1440" w:hanging="360"/>
        <w:jc w:val="both"/>
        <w:rPr>
          <w:ins w:id="569" w:author="DENOUAL Franck" w:date="2022-05-05T09:58:00Z"/>
          <w:rFonts w:ascii="Cambria" w:eastAsia="Times New Roman" w:hAnsi="Cambria" w:cs="Times New Roman"/>
          <w:lang w:val="en-GB"/>
        </w:rPr>
      </w:pPr>
      <w:ins w:id="570" w:author="DENOUAL Franck" w:date="2022-05-05T09:58:00Z">
        <w:r w:rsidRPr="00723457">
          <w:rPr>
            <w:rFonts w:ascii="Cambria" w:eastAsia="Times New Roman" w:hAnsi="Cambria" w:cs="Times New Roman"/>
            <w:lang w:val="en-GB"/>
          </w:rPr>
          <w:t xml:space="preserve">1: Mask is compressed with </w:t>
        </w:r>
        <w:proofErr w:type="gramStart"/>
        <w:r w:rsidRPr="00723457">
          <w:rPr>
            <w:rFonts w:ascii="Cambria" w:eastAsia="Times New Roman" w:hAnsi="Cambria" w:cs="Times New Roman"/>
            <w:lang w:val="en-GB"/>
          </w:rPr>
          <w:t>deflate(</w:t>
        </w:r>
        <w:proofErr w:type="gramEnd"/>
        <w:r w:rsidRPr="00723457">
          <w:rPr>
            <w:rFonts w:ascii="Cambria" w:eastAsia="Times New Roman" w:hAnsi="Cambria" w:cs="Times New Roman"/>
            <w:lang w:val="en-GB"/>
          </w:rPr>
          <w:t>) as defined in IETF RFC 1951.</w:t>
        </w:r>
      </w:ins>
    </w:p>
    <w:p w14:paraId="371BEA0A" w14:textId="77777777" w:rsidR="00723457" w:rsidRPr="00723457" w:rsidRDefault="00723457" w:rsidP="00723457">
      <w:pPr>
        <w:widowControl/>
        <w:tabs>
          <w:tab w:val="left" w:pos="1440"/>
          <w:tab w:val="left" w:pos="8010"/>
        </w:tabs>
        <w:autoSpaceDE/>
        <w:autoSpaceDN/>
        <w:spacing w:before="120" w:after="120"/>
        <w:ind w:left="1080" w:hanging="360"/>
        <w:jc w:val="both"/>
        <w:rPr>
          <w:ins w:id="571" w:author="DENOUAL Franck" w:date="2022-05-05T09:58:00Z"/>
          <w:rFonts w:ascii="Cambria" w:eastAsia="Times New Roman" w:hAnsi="Cambria" w:cs="Times New Roman"/>
          <w:lang w:val="en-GB"/>
        </w:rPr>
      </w:pPr>
      <w:ins w:id="572" w:author="DENOUAL Franck" w:date="2022-05-05T09:58:00Z">
        <w:r w:rsidRPr="00723457">
          <w:rPr>
            <w:rFonts w:ascii="Cambria" w:eastAsia="Times New Roman" w:hAnsi="Cambria" w:cs="Times New Roman"/>
            <w:lang w:val="en-GB"/>
          </w:rPr>
          <w:t>Other values are reserved.</w:t>
        </w:r>
      </w:ins>
    </w:p>
    <w:p w14:paraId="44EE5E2B" w14:textId="77777777" w:rsidR="00723457" w:rsidRPr="00723457" w:rsidRDefault="00723457" w:rsidP="00723457">
      <w:pPr>
        <w:widowControl/>
        <w:tabs>
          <w:tab w:val="left" w:pos="1440"/>
          <w:tab w:val="left" w:pos="8010"/>
        </w:tabs>
        <w:autoSpaceDE/>
        <w:autoSpaceDN/>
        <w:spacing w:before="120" w:after="120"/>
        <w:ind w:left="720" w:hanging="360"/>
        <w:jc w:val="both"/>
        <w:rPr>
          <w:ins w:id="573" w:author="DENOUAL Franck" w:date="2022-05-05T09:58:00Z"/>
          <w:rFonts w:ascii="Cambria" w:eastAsia="Times New Roman" w:hAnsi="Cambria" w:cs="Times New Roman"/>
          <w:lang w:val="en-GB"/>
        </w:rPr>
      </w:pPr>
      <w:proofErr w:type="spellStart"/>
      <w:ins w:id="574" w:author="DENOUAL Franck" w:date="2022-05-05T09:58:00Z">
        <w:r w:rsidRPr="00723457">
          <w:rPr>
            <w:rFonts w:ascii="Courier New" w:eastAsia="Times New Roman" w:hAnsi="Courier New" w:cs="Times New Roman"/>
            <w:lang w:val="en-GB"/>
          </w:rPr>
          <w:t>mask_coding_parameters</w:t>
        </w:r>
        <w:proofErr w:type="spellEnd"/>
        <w:r w:rsidRPr="00723457">
          <w:rPr>
            <w:rFonts w:ascii="Cambria" w:eastAsia="Times New Roman" w:hAnsi="Cambria" w:cs="Times New Roman"/>
            <w:lang w:val="en-GB"/>
          </w:rPr>
          <w:t xml:space="preserve"> indicates additional encoding parameters needed for successfully processing the coded mask data. When </w:t>
        </w:r>
        <w:proofErr w:type="spellStart"/>
        <w:r w:rsidRPr="00723457">
          <w:rPr>
            <w:rFonts w:ascii="Courier New" w:eastAsia="Times New Roman" w:hAnsi="Courier New" w:cs="Times New Roman"/>
            <w:lang w:val="en-GB"/>
          </w:rPr>
          <w:t>mask_coding_method</w:t>
        </w:r>
        <w:proofErr w:type="spellEnd"/>
        <w:r w:rsidRPr="00723457">
          <w:rPr>
            <w:rFonts w:ascii="Cambria" w:eastAsia="Times New Roman" w:hAnsi="Cambria" w:cs="Times New Roman"/>
            <w:lang w:val="en-GB"/>
          </w:rPr>
          <w:t xml:space="preserve"> is equal to 1, </w:t>
        </w:r>
        <w:proofErr w:type="spellStart"/>
        <w:r w:rsidRPr="00723457">
          <w:rPr>
            <w:rFonts w:ascii="Courier New" w:eastAsia="Times New Roman" w:hAnsi="Courier New" w:cs="Times New Roman"/>
            <w:lang w:val="en-GB"/>
          </w:rPr>
          <w:t>mask_coding_parameters</w:t>
        </w:r>
        <w:proofErr w:type="spellEnd"/>
        <w:r w:rsidRPr="00723457">
          <w:rPr>
            <w:rFonts w:ascii="Cambria" w:eastAsia="Times New Roman" w:hAnsi="Cambria" w:cs="Times New Roman"/>
            <w:lang w:val="en-GB"/>
          </w:rPr>
          <w:t xml:space="preserve"> indicates the number of bytes in the coded mask array </w:t>
        </w:r>
        <w:r w:rsidRPr="00723457">
          <w:rPr>
            <w:rFonts w:ascii="Courier New" w:eastAsia="Times New Roman" w:hAnsi="Courier New" w:cs="Times New Roman"/>
            <w:lang w:val="en-GB"/>
          </w:rPr>
          <w:t>data</w:t>
        </w:r>
        <w:r w:rsidRPr="00723457">
          <w:rPr>
            <w:rFonts w:ascii="Cambria" w:eastAsia="Times New Roman" w:hAnsi="Cambria" w:cs="Times New Roman"/>
            <w:lang w:val="en-GB"/>
          </w:rPr>
          <w:t xml:space="preserve">. The value of </w:t>
        </w:r>
        <w:proofErr w:type="spellStart"/>
        <w:r w:rsidRPr="00723457">
          <w:rPr>
            <w:rFonts w:ascii="Courier New" w:eastAsia="Times New Roman" w:hAnsi="Courier New" w:cs="Times New Roman"/>
            <w:lang w:val="en-GB"/>
          </w:rPr>
          <w:t>mask_coding_parameters</w:t>
        </w:r>
        <w:proofErr w:type="spellEnd"/>
        <w:r w:rsidRPr="00723457">
          <w:rPr>
            <w:rFonts w:ascii="Cambria" w:eastAsia="Times New Roman" w:hAnsi="Cambria" w:cs="Times New Roman"/>
            <w:lang w:val="en-GB"/>
          </w:rPr>
          <w:t xml:space="preserve"> is reserved when the value of </w:t>
        </w:r>
        <w:proofErr w:type="spellStart"/>
        <w:r w:rsidRPr="00723457">
          <w:rPr>
            <w:rFonts w:ascii="Courier New" w:eastAsia="Times New Roman" w:hAnsi="Courier New" w:cs="Times New Roman"/>
            <w:lang w:val="en-GB"/>
          </w:rPr>
          <w:t>mask_coding_method</w:t>
        </w:r>
        <w:proofErr w:type="spellEnd"/>
        <w:r w:rsidRPr="00723457">
          <w:rPr>
            <w:rFonts w:ascii="Cambria" w:eastAsia="Times New Roman" w:hAnsi="Cambria" w:cs="Times New Roman"/>
            <w:lang w:val="en-GB"/>
          </w:rPr>
          <w:t xml:space="preserve"> is greater than 1.</w:t>
        </w:r>
      </w:ins>
    </w:p>
    <w:p w14:paraId="079F7DFA" w14:textId="77777777" w:rsidR="00723457" w:rsidRPr="00723457" w:rsidRDefault="00723457" w:rsidP="00723457">
      <w:pPr>
        <w:widowControl/>
        <w:tabs>
          <w:tab w:val="left" w:pos="1440"/>
          <w:tab w:val="left" w:pos="8010"/>
        </w:tabs>
        <w:autoSpaceDE/>
        <w:autoSpaceDN/>
        <w:spacing w:before="120" w:after="120"/>
        <w:ind w:left="720" w:hanging="360"/>
        <w:jc w:val="both"/>
        <w:rPr>
          <w:ins w:id="575" w:author="DENOUAL Franck" w:date="2022-05-05T09:58:00Z"/>
          <w:rFonts w:ascii="Cambria" w:eastAsia="Times New Roman" w:hAnsi="Cambria" w:cs="Times New Roman"/>
          <w:lang w:val="en-GB"/>
        </w:rPr>
      </w:pPr>
      <w:ins w:id="576" w:author="DENOUAL Franck" w:date="2022-05-05T09:58:00Z">
        <w:r w:rsidRPr="00723457">
          <w:rPr>
            <w:rFonts w:ascii="Courier New" w:eastAsia="Times New Roman" w:hAnsi="Courier New" w:cs="Times New Roman"/>
            <w:lang w:val="en-GB"/>
          </w:rPr>
          <w:t>data</w:t>
        </w:r>
        <w:r w:rsidRPr="00723457">
          <w:rPr>
            <w:rFonts w:ascii="Cambria" w:eastAsia="Times New Roman" w:hAnsi="Cambria" w:cs="Times New Roman"/>
            <w:lang w:val="en-GB"/>
          </w:rPr>
          <w:t xml:space="preserve"> contains the coded or uncompressed representation of a mask that contains the pixels for an inline mask in raster-scan order. Each pixel is represented using a single bit and 8 pixels are packed in one byte. Byte packing shall be in big-endian order. No padding shall be put at the end of each line if the </w:t>
        </w:r>
        <w:r w:rsidRPr="00723457">
          <w:rPr>
            <w:rFonts w:ascii="Courier New" w:eastAsia="Times New Roman" w:hAnsi="Courier New" w:cs="Times New Roman"/>
            <w:lang w:val="en-GB"/>
          </w:rPr>
          <w:t>width</w:t>
        </w:r>
        <w:r w:rsidRPr="00723457">
          <w:rPr>
            <w:rFonts w:ascii="Cambria" w:eastAsia="Times New Roman" w:hAnsi="Cambria" w:cs="Times New Roman"/>
            <w:lang w:val="en-GB"/>
          </w:rPr>
          <w:t xml:space="preserve"> of the mask is not a multiple of 8 pixels. Only the last data byte shall be padded with bits set to 0.</w:t>
        </w:r>
      </w:ins>
    </w:p>
    <w:bookmarkEnd w:id="516"/>
    <w:p w14:paraId="4CB5F04B" w14:textId="3BEA86AB" w:rsidR="00D241FA" w:rsidRPr="00303A4D" w:rsidDel="00AE3E4E" w:rsidRDefault="00D241FA" w:rsidP="00D241FA">
      <w:pPr>
        <w:widowControl/>
        <w:autoSpaceDE/>
        <w:autoSpaceDN/>
        <w:spacing w:before="120" w:after="120"/>
        <w:rPr>
          <w:del w:id="577" w:author="DENOUAL Franck" w:date="2022-05-05T09:45:00Z"/>
          <w:rFonts w:ascii="Times New Roman" w:eastAsia="Times New Roman" w:hAnsi="Times New Roman" w:cs="Times New Roman"/>
          <w:b/>
          <w:bCs/>
          <w:sz w:val="24"/>
          <w:szCs w:val="24"/>
          <w:lang w:eastAsia="fr-FR"/>
        </w:rPr>
      </w:pPr>
      <w:del w:id="578" w:author="DENOUAL Franck" w:date="2022-05-05T09:45:00Z">
        <w:r w:rsidRPr="00303A4D" w:rsidDel="00AE3E4E">
          <w:rPr>
            <w:rFonts w:ascii="Times New Roman" w:eastAsia="Times New Roman" w:hAnsi="Times New Roman" w:cs="Times New Roman"/>
            <w:b/>
            <w:bCs/>
            <w:sz w:val="24"/>
            <w:szCs w:val="24"/>
            <w:lang w:eastAsia="fr-FR"/>
          </w:rPr>
          <w:delText>Y.Y Sample-to-item-property sample group</w:delText>
        </w:r>
      </w:del>
    </w:p>
    <w:p w14:paraId="7AD052FF" w14:textId="0C162316" w:rsidR="00D241FA" w:rsidRPr="00303A4D" w:rsidDel="00AE3E4E" w:rsidRDefault="00D241FA" w:rsidP="00D241FA">
      <w:pPr>
        <w:widowControl/>
        <w:autoSpaceDE/>
        <w:autoSpaceDN/>
        <w:spacing w:before="120" w:after="120"/>
        <w:rPr>
          <w:del w:id="579" w:author="DENOUAL Franck" w:date="2022-05-05T09:45:00Z"/>
          <w:rFonts w:ascii="Times New Roman" w:eastAsia="Times New Roman" w:hAnsi="Times New Roman" w:cs="Times New Roman"/>
          <w:b/>
          <w:bCs/>
          <w:sz w:val="24"/>
          <w:szCs w:val="24"/>
          <w:lang w:eastAsia="fr-FR"/>
        </w:rPr>
      </w:pPr>
      <w:del w:id="580" w:author="DENOUAL Franck" w:date="2022-05-05T09:45:00Z">
        <w:r w:rsidRPr="00303A4D" w:rsidDel="00AE3E4E">
          <w:rPr>
            <w:rFonts w:ascii="Times New Roman" w:eastAsia="Times New Roman" w:hAnsi="Times New Roman" w:cs="Times New Roman"/>
            <w:b/>
            <w:bCs/>
            <w:sz w:val="24"/>
            <w:szCs w:val="24"/>
            <w:lang w:eastAsia="fr-FR"/>
          </w:rPr>
          <w:delText>Y.Y.1 Definition</w:delText>
        </w:r>
      </w:del>
    </w:p>
    <w:p w14:paraId="250CF41A" w14:textId="43D6DE95" w:rsidR="00D241FA" w:rsidRPr="00303A4D" w:rsidDel="00AE3E4E" w:rsidRDefault="00D241FA" w:rsidP="00D241FA">
      <w:pPr>
        <w:widowControl/>
        <w:autoSpaceDE/>
        <w:autoSpaceDN/>
        <w:spacing w:before="120" w:after="120"/>
        <w:rPr>
          <w:del w:id="581" w:author="DENOUAL Franck" w:date="2022-05-05T09:45:00Z"/>
          <w:rFonts w:ascii="Times New Roman" w:eastAsia="Times New Roman" w:hAnsi="Times New Roman" w:cs="Times New Roman"/>
          <w:sz w:val="24"/>
          <w:szCs w:val="24"/>
          <w:lang w:eastAsia="fr-FR"/>
        </w:rPr>
      </w:pPr>
      <w:del w:id="582" w:author="DENOUAL Franck" w:date="2022-05-05T09:45:00Z">
        <w:r w:rsidRPr="00303A4D" w:rsidDel="00AE3E4E">
          <w:rPr>
            <w:rFonts w:ascii="Times New Roman" w:eastAsia="Times New Roman" w:hAnsi="Times New Roman" w:cs="Times New Roman"/>
            <w:sz w:val="24"/>
            <w:szCs w:val="24"/>
            <w:lang w:eastAsia="fr-FR"/>
          </w:rPr>
          <w:delText>Samples of a track can be linked to one more item properties using the sample-to-item-property sample grouping. The MetaBox containing the referred items is resolved as specified in the semantics section.</w:delText>
        </w:r>
      </w:del>
    </w:p>
    <w:p w14:paraId="7CFD5FD6" w14:textId="544278F8" w:rsidR="00D241FA" w:rsidRPr="00303A4D" w:rsidDel="00AE3E4E" w:rsidRDefault="00D241FA" w:rsidP="00D241FA">
      <w:pPr>
        <w:widowControl/>
        <w:autoSpaceDE/>
        <w:autoSpaceDN/>
        <w:spacing w:before="120" w:after="120"/>
        <w:rPr>
          <w:del w:id="583" w:author="DENOUAL Franck" w:date="2022-05-05T09:45:00Z"/>
          <w:rFonts w:ascii="Times New Roman" w:eastAsia="Times New Roman" w:hAnsi="Times New Roman" w:cs="Times New Roman"/>
          <w:sz w:val="24"/>
          <w:szCs w:val="24"/>
          <w:lang w:eastAsia="fr-FR"/>
        </w:rPr>
      </w:pPr>
      <w:del w:id="584" w:author="DENOUAL Franck" w:date="2022-05-05T09:45:00Z">
        <w:r w:rsidRPr="00303A4D" w:rsidDel="00AE3E4E">
          <w:rPr>
            <w:rFonts w:ascii="Times New Roman" w:eastAsia="Times New Roman" w:hAnsi="Times New Roman" w:cs="Times New Roman"/>
            <w:sz w:val="24"/>
            <w:szCs w:val="24"/>
            <w:lang w:eastAsia="fr-FR"/>
          </w:rPr>
          <w:delText>The sample-to-item-property sample grouping is allowed for any types of tracks, and its syntax and semantics are unchanged regardless of the track handler type.</w:delText>
        </w:r>
      </w:del>
    </w:p>
    <w:p w14:paraId="1F527F25" w14:textId="2EC92CA4" w:rsidR="00D241FA" w:rsidRPr="00303A4D" w:rsidDel="00AE3E4E" w:rsidRDefault="00D241FA" w:rsidP="00D241FA">
      <w:pPr>
        <w:widowControl/>
        <w:autoSpaceDE/>
        <w:autoSpaceDN/>
        <w:spacing w:before="120" w:after="120"/>
        <w:rPr>
          <w:del w:id="585" w:author="DENOUAL Franck" w:date="2022-05-05T09:45:00Z"/>
          <w:rFonts w:ascii="Times New Roman" w:eastAsia="Times New Roman" w:hAnsi="Times New Roman" w:cs="Times New Roman"/>
          <w:b/>
          <w:bCs/>
          <w:sz w:val="24"/>
          <w:szCs w:val="24"/>
          <w:lang w:eastAsia="fr-FR"/>
        </w:rPr>
      </w:pPr>
      <w:del w:id="586" w:author="DENOUAL Franck" w:date="2022-05-05T09:45:00Z">
        <w:r w:rsidRPr="00303A4D" w:rsidDel="00AE3E4E">
          <w:rPr>
            <w:rFonts w:ascii="Times New Roman" w:eastAsia="Times New Roman" w:hAnsi="Times New Roman" w:cs="Times New Roman"/>
            <w:b/>
            <w:bCs/>
            <w:sz w:val="24"/>
            <w:szCs w:val="24"/>
            <w:lang w:eastAsia="fr-FR"/>
          </w:rPr>
          <w:delText>Y.Y.2 Syntax</w:delText>
        </w:r>
      </w:del>
    </w:p>
    <w:p w14:paraId="3AE45F38" w14:textId="13D78A10" w:rsidR="00D241FA" w:rsidRPr="00303A4D" w:rsidDel="00AE3E4E" w:rsidRDefault="00D241FA" w:rsidP="00D241FA">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rPr>
          <w:del w:id="587" w:author="DENOUAL Franck" w:date="2022-05-05T09:45:00Z"/>
          <w:rFonts w:ascii="Courier New" w:eastAsia="Times New Roman" w:hAnsi="Courier New" w:cs="Times New Roman"/>
          <w:noProof/>
          <w:szCs w:val="20"/>
          <w:lang w:val="en-GB"/>
        </w:rPr>
      </w:pPr>
      <w:del w:id="588" w:author="DENOUAL Franck" w:date="2022-05-05T09:45:00Z">
        <w:r w:rsidRPr="00303A4D" w:rsidDel="00AE3E4E">
          <w:rPr>
            <w:rFonts w:ascii="Courier New" w:eastAsia="Times New Roman" w:hAnsi="Courier New" w:cs="Times New Roman"/>
            <w:noProof/>
            <w:szCs w:val="20"/>
            <w:lang w:val="en-GB"/>
          </w:rPr>
          <w:delText xml:space="preserve">class SampleToItemPropertyEntry() </w:delText>
        </w:r>
      </w:del>
    </w:p>
    <w:p w14:paraId="6625CAB2" w14:textId="56EEC87F" w:rsidR="00D241FA" w:rsidRPr="00303A4D" w:rsidDel="00AE3E4E" w:rsidRDefault="00D241FA" w:rsidP="00D241FA">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rPr>
          <w:del w:id="589" w:author="DENOUAL Franck" w:date="2022-05-05T09:45:00Z"/>
          <w:rFonts w:ascii="Courier New" w:eastAsia="Times New Roman" w:hAnsi="Courier New" w:cs="Times New Roman"/>
          <w:noProof/>
          <w:szCs w:val="20"/>
          <w:lang w:val="en-GB"/>
        </w:rPr>
      </w:pPr>
      <w:del w:id="590" w:author="DENOUAL Franck" w:date="2022-05-05T09:45:00Z">
        <w:r w:rsidRPr="00303A4D" w:rsidDel="00AE3E4E">
          <w:rPr>
            <w:rFonts w:ascii="Courier New" w:eastAsia="Times New Roman" w:hAnsi="Courier New" w:cs="Times New Roman"/>
            <w:noProof/>
            <w:szCs w:val="20"/>
            <w:lang w:val="en-GB"/>
          </w:rPr>
          <w:delText>extends SampleGroupDescriptionEntry('stip') {</w:delText>
        </w:r>
      </w:del>
    </w:p>
    <w:p w14:paraId="52DE0952" w14:textId="18A946C7" w:rsidR="00D241FA" w:rsidRPr="00303A4D" w:rsidDel="00AE3E4E" w:rsidRDefault="00D241FA" w:rsidP="00D241FA">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rPr>
          <w:del w:id="591" w:author="DENOUAL Franck" w:date="2022-05-05T09:45:00Z"/>
          <w:rFonts w:ascii="Courier New" w:eastAsia="Times New Roman" w:hAnsi="Courier New" w:cs="Times New Roman"/>
          <w:noProof/>
          <w:szCs w:val="20"/>
          <w:lang w:val="en-GB"/>
        </w:rPr>
      </w:pPr>
      <w:del w:id="592" w:author="DENOUAL Franck" w:date="2022-05-05T09:45:00Z">
        <w:r w:rsidRPr="00303A4D" w:rsidDel="00AE3E4E">
          <w:rPr>
            <w:rFonts w:ascii="Courier New" w:eastAsia="Times New Roman" w:hAnsi="Courier New" w:cs="Times New Roman"/>
            <w:noProof/>
            <w:szCs w:val="20"/>
            <w:lang w:val="en-GB"/>
          </w:rPr>
          <w:tab/>
          <w:delText>unsigned int(32) meta_box_handler_type;</w:delText>
        </w:r>
      </w:del>
    </w:p>
    <w:p w14:paraId="2B1875E4" w14:textId="58F09E3D" w:rsidR="00D241FA" w:rsidRPr="00303A4D" w:rsidDel="00AE3E4E" w:rsidRDefault="00D241FA" w:rsidP="00D241FA">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rPr>
          <w:del w:id="593" w:author="DENOUAL Franck" w:date="2022-05-05T09:45:00Z"/>
          <w:rFonts w:ascii="Courier New" w:eastAsia="Times New Roman" w:hAnsi="Courier New" w:cs="Times New Roman"/>
          <w:noProof/>
          <w:szCs w:val="20"/>
          <w:lang w:val="en-GB"/>
        </w:rPr>
      </w:pPr>
      <w:del w:id="594" w:author="DENOUAL Franck" w:date="2022-05-05T09:45:00Z">
        <w:r w:rsidRPr="00303A4D" w:rsidDel="00AE3E4E">
          <w:rPr>
            <w:rFonts w:ascii="Courier New" w:eastAsia="Times New Roman" w:hAnsi="Courier New" w:cs="Times New Roman"/>
            <w:noProof/>
            <w:szCs w:val="20"/>
            <w:lang w:val="en-GB"/>
          </w:rPr>
          <w:tab/>
          <w:delText>unsigned int(32) num_properties;</w:delText>
        </w:r>
      </w:del>
    </w:p>
    <w:p w14:paraId="646F8344" w14:textId="113EE673" w:rsidR="00D241FA" w:rsidRPr="00303A4D" w:rsidDel="00AE3E4E" w:rsidRDefault="00D241FA" w:rsidP="00D241FA">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rPr>
          <w:del w:id="595" w:author="DENOUAL Franck" w:date="2022-05-05T09:45:00Z"/>
          <w:rFonts w:ascii="Courier New" w:eastAsia="Times New Roman" w:hAnsi="Courier New" w:cs="Times New Roman"/>
          <w:noProof/>
          <w:szCs w:val="20"/>
          <w:lang w:val="en-GB"/>
        </w:rPr>
      </w:pPr>
      <w:del w:id="596" w:author="DENOUAL Franck" w:date="2022-05-05T09:45:00Z">
        <w:r w:rsidRPr="00303A4D" w:rsidDel="00AE3E4E">
          <w:rPr>
            <w:rFonts w:ascii="Courier New" w:eastAsia="Times New Roman" w:hAnsi="Courier New" w:cs="Times New Roman"/>
            <w:noProof/>
            <w:szCs w:val="20"/>
            <w:lang w:val="en-GB"/>
          </w:rPr>
          <w:tab/>
          <w:delText>for(i = 0; i &lt; num_properties; i++) {</w:delText>
        </w:r>
      </w:del>
    </w:p>
    <w:p w14:paraId="250BC6EF" w14:textId="7E444E61" w:rsidR="00D241FA" w:rsidRPr="00303A4D" w:rsidDel="00AE3E4E" w:rsidRDefault="00D241FA" w:rsidP="00D241FA">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rPr>
          <w:del w:id="597" w:author="DENOUAL Franck" w:date="2022-05-05T09:45:00Z"/>
          <w:rFonts w:ascii="Courier New" w:eastAsia="Times New Roman" w:hAnsi="Courier New" w:cs="Times New Roman"/>
          <w:noProof/>
          <w:szCs w:val="20"/>
          <w:lang w:val="en-GB"/>
        </w:rPr>
      </w:pPr>
      <w:del w:id="598" w:author="DENOUAL Franck" w:date="2022-05-05T09:45:00Z">
        <w:r w:rsidRPr="00303A4D" w:rsidDel="00AE3E4E">
          <w:rPr>
            <w:rFonts w:ascii="Courier New" w:eastAsia="Times New Roman" w:hAnsi="Courier New" w:cs="Times New Roman"/>
            <w:noProof/>
            <w:szCs w:val="20"/>
            <w:lang w:val="en-GB"/>
          </w:rPr>
          <w:tab/>
        </w:r>
        <w:r w:rsidRPr="00303A4D" w:rsidDel="00AE3E4E">
          <w:rPr>
            <w:rFonts w:ascii="Courier New" w:eastAsia="Times New Roman" w:hAnsi="Courier New" w:cs="Times New Roman"/>
            <w:noProof/>
            <w:szCs w:val="20"/>
            <w:lang w:val="en-GB"/>
          </w:rPr>
          <w:tab/>
          <w:delText>unsigned int(32) property_index[i];</w:delText>
        </w:r>
      </w:del>
    </w:p>
    <w:p w14:paraId="4FDB82A2" w14:textId="4EB9F7A4" w:rsidR="00D241FA" w:rsidRPr="00303A4D" w:rsidDel="00AE3E4E" w:rsidRDefault="00D241FA" w:rsidP="00D241FA">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rPr>
          <w:del w:id="599" w:author="DENOUAL Franck" w:date="2022-05-05T09:45:00Z"/>
          <w:rFonts w:ascii="Courier New" w:eastAsia="Times New Roman" w:hAnsi="Courier New" w:cs="Times New Roman"/>
          <w:noProof/>
          <w:szCs w:val="20"/>
          <w:lang w:val="en-GB"/>
        </w:rPr>
      </w:pPr>
      <w:del w:id="600" w:author="DENOUAL Franck" w:date="2022-05-05T09:45:00Z">
        <w:r w:rsidRPr="00303A4D" w:rsidDel="00AE3E4E">
          <w:rPr>
            <w:rFonts w:ascii="Courier New" w:eastAsia="Times New Roman" w:hAnsi="Courier New" w:cs="Times New Roman"/>
            <w:noProof/>
            <w:szCs w:val="20"/>
            <w:lang w:val="en-GB"/>
          </w:rPr>
          <w:tab/>
          <w:delText>}</w:delText>
        </w:r>
      </w:del>
    </w:p>
    <w:p w14:paraId="332F6974" w14:textId="6AABBDC1" w:rsidR="00D241FA" w:rsidRPr="00303A4D" w:rsidDel="00AE3E4E" w:rsidRDefault="00D241FA" w:rsidP="00D241FA">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rPr>
          <w:del w:id="601" w:author="DENOUAL Franck" w:date="2022-05-05T09:45:00Z"/>
          <w:rFonts w:ascii="Courier New" w:eastAsia="Times New Roman" w:hAnsi="Courier New" w:cs="Times New Roman"/>
          <w:noProof/>
          <w:szCs w:val="20"/>
          <w:lang w:val="en-GB"/>
        </w:rPr>
      </w:pPr>
      <w:del w:id="602" w:author="DENOUAL Franck" w:date="2022-05-05T09:45:00Z">
        <w:r w:rsidRPr="00303A4D" w:rsidDel="00AE3E4E">
          <w:rPr>
            <w:rFonts w:ascii="Courier New" w:eastAsia="Times New Roman" w:hAnsi="Courier New" w:cs="Times New Roman"/>
            <w:noProof/>
            <w:szCs w:val="20"/>
            <w:lang w:val="en-GB"/>
          </w:rPr>
          <w:delText>}</w:delText>
        </w:r>
      </w:del>
    </w:p>
    <w:p w14:paraId="3CED507F" w14:textId="40D03531" w:rsidR="00D241FA" w:rsidRPr="00303A4D" w:rsidDel="00AE3E4E" w:rsidRDefault="00D241FA" w:rsidP="00D241FA">
      <w:pPr>
        <w:widowControl/>
        <w:autoSpaceDE/>
        <w:autoSpaceDN/>
        <w:spacing w:before="120" w:after="120"/>
        <w:rPr>
          <w:del w:id="603" w:author="DENOUAL Franck" w:date="2022-05-05T09:45:00Z"/>
          <w:rFonts w:ascii="Times New Roman" w:eastAsia="Times New Roman" w:hAnsi="Times New Roman" w:cs="Times New Roman"/>
          <w:b/>
          <w:bCs/>
          <w:sz w:val="24"/>
          <w:szCs w:val="24"/>
          <w:lang w:eastAsia="fr-FR"/>
        </w:rPr>
      </w:pPr>
      <w:del w:id="604" w:author="DENOUAL Franck" w:date="2022-05-05T09:45:00Z">
        <w:r w:rsidRPr="00303A4D" w:rsidDel="00AE3E4E">
          <w:rPr>
            <w:rFonts w:ascii="Times New Roman" w:eastAsia="Times New Roman" w:hAnsi="Times New Roman" w:cs="Times New Roman"/>
            <w:b/>
            <w:bCs/>
            <w:sz w:val="24"/>
            <w:szCs w:val="24"/>
            <w:lang w:eastAsia="fr-FR"/>
          </w:rPr>
          <w:delText>Y.Y.3 Semantics</w:delText>
        </w:r>
      </w:del>
    </w:p>
    <w:p w14:paraId="7735EB4E" w14:textId="51FCAE50" w:rsidR="00D241FA" w:rsidRPr="00303A4D" w:rsidDel="00AE3E4E" w:rsidRDefault="00D241FA" w:rsidP="00D241FA">
      <w:pPr>
        <w:widowControl/>
        <w:autoSpaceDE/>
        <w:autoSpaceDN/>
        <w:spacing w:before="120" w:after="120"/>
        <w:rPr>
          <w:del w:id="605" w:author="DENOUAL Franck" w:date="2022-05-05T09:45:00Z"/>
          <w:rFonts w:ascii="Times New Roman" w:eastAsia="Times New Roman" w:hAnsi="Times New Roman" w:cs="Times New Roman"/>
          <w:sz w:val="24"/>
          <w:szCs w:val="24"/>
          <w:lang w:eastAsia="fr-FR"/>
        </w:rPr>
      </w:pPr>
      <w:del w:id="606" w:author="DENOUAL Franck" w:date="2022-05-05T09:45:00Z">
        <w:r w:rsidRPr="00303A4D" w:rsidDel="00AE3E4E">
          <w:rPr>
            <w:rFonts w:ascii="Times New Roman" w:eastAsia="Times New Roman" w:hAnsi="Times New Roman" w:cs="Times New Roman"/>
            <w:sz w:val="24"/>
            <w:szCs w:val="24"/>
            <w:lang w:eastAsia="fr-FR"/>
          </w:rPr>
          <w:delText>meta_box_handler_type informs about the type of metadata schema used by the MetaBox which contains  the item properties listed in this sample group. When there are multiple MetaBoxes with the same handler types, the MetaBox referred to in this sample group entry is the first MetaBox fulfilling one of the following ordered constraints:</w:delText>
        </w:r>
      </w:del>
    </w:p>
    <w:p w14:paraId="6A910100" w14:textId="3E483CC2" w:rsidR="00D241FA" w:rsidRPr="00303A4D" w:rsidDel="00AE3E4E" w:rsidRDefault="00D241FA" w:rsidP="00D241FA">
      <w:pPr>
        <w:widowControl/>
        <w:autoSpaceDE/>
        <w:autoSpaceDN/>
        <w:spacing w:before="120" w:after="120"/>
        <w:rPr>
          <w:del w:id="607" w:author="DENOUAL Franck" w:date="2022-05-05T09:45:00Z"/>
          <w:rFonts w:ascii="Times New Roman" w:eastAsia="Times New Roman" w:hAnsi="Times New Roman" w:cs="Times New Roman"/>
          <w:sz w:val="24"/>
          <w:szCs w:val="24"/>
          <w:lang w:eastAsia="fr-FR"/>
        </w:rPr>
      </w:pPr>
      <w:del w:id="608" w:author="DENOUAL Franck" w:date="2022-05-05T09:45:00Z">
        <w:r w:rsidRPr="00303A4D" w:rsidDel="00AE3E4E">
          <w:rPr>
            <w:rFonts w:ascii="Times New Roman" w:eastAsia="Times New Roman" w:hAnsi="Times New Roman" w:cs="Times New Roman"/>
            <w:sz w:val="24"/>
            <w:szCs w:val="24"/>
            <w:lang w:eastAsia="fr-FR"/>
          </w:rPr>
          <w:delText>-</w:delText>
        </w:r>
        <w:r w:rsidRPr="00303A4D" w:rsidDel="00AE3E4E">
          <w:rPr>
            <w:rFonts w:ascii="Times New Roman" w:eastAsia="Times New Roman" w:hAnsi="Times New Roman" w:cs="Times New Roman"/>
            <w:sz w:val="24"/>
            <w:szCs w:val="24"/>
            <w:lang w:eastAsia="fr-FR"/>
          </w:rPr>
          <w:tab/>
          <w:delText>A MetaBox included in the current track, with handler_type equal to meta_box_handler_type.</w:delText>
        </w:r>
      </w:del>
    </w:p>
    <w:p w14:paraId="57E04BF8" w14:textId="307E9730" w:rsidR="00D241FA" w:rsidRPr="00303A4D" w:rsidDel="00AE3E4E" w:rsidRDefault="00D241FA" w:rsidP="00D241FA">
      <w:pPr>
        <w:widowControl/>
        <w:autoSpaceDE/>
        <w:autoSpaceDN/>
        <w:spacing w:before="120" w:after="120"/>
        <w:rPr>
          <w:del w:id="609" w:author="DENOUAL Franck" w:date="2022-05-05T09:45:00Z"/>
          <w:rFonts w:ascii="Times New Roman" w:eastAsia="Times New Roman" w:hAnsi="Times New Roman" w:cs="Times New Roman"/>
          <w:sz w:val="24"/>
          <w:szCs w:val="24"/>
          <w:lang w:eastAsia="fr-FR"/>
        </w:rPr>
      </w:pPr>
      <w:del w:id="610" w:author="DENOUAL Franck" w:date="2022-05-05T09:45:00Z">
        <w:r w:rsidRPr="00303A4D" w:rsidDel="00AE3E4E">
          <w:rPr>
            <w:rFonts w:ascii="Times New Roman" w:eastAsia="Times New Roman" w:hAnsi="Times New Roman" w:cs="Times New Roman"/>
            <w:sz w:val="24"/>
            <w:szCs w:val="24"/>
            <w:lang w:eastAsia="fr-FR"/>
          </w:rPr>
          <w:lastRenderedPageBreak/>
          <w:delText>-</w:delText>
        </w:r>
        <w:r w:rsidRPr="00303A4D" w:rsidDel="00AE3E4E">
          <w:rPr>
            <w:rFonts w:ascii="Times New Roman" w:eastAsia="Times New Roman" w:hAnsi="Times New Roman" w:cs="Times New Roman"/>
            <w:sz w:val="24"/>
            <w:szCs w:val="24"/>
            <w:lang w:eastAsia="fr-FR"/>
          </w:rPr>
          <w:tab/>
          <w:delText>A MetaBox included in MovieBox, with handler_type equal to meta_box_handler_type.</w:delText>
        </w:r>
      </w:del>
    </w:p>
    <w:p w14:paraId="52CF434E" w14:textId="5F6AB14A" w:rsidR="00D241FA" w:rsidRPr="00303A4D" w:rsidDel="00AE3E4E" w:rsidRDefault="00D241FA" w:rsidP="00D241FA">
      <w:pPr>
        <w:widowControl/>
        <w:autoSpaceDE/>
        <w:autoSpaceDN/>
        <w:spacing w:before="120" w:after="120"/>
        <w:rPr>
          <w:del w:id="611" w:author="DENOUAL Franck" w:date="2022-05-05T09:45:00Z"/>
          <w:rFonts w:ascii="Times New Roman" w:eastAsia="Times New Roman" w:hAnsi="Times New Roman" w:cs="Times New Roman"/>
          <w:sz w:val="24"/>
          <w:szCs w:val="24"/>
          <w:lang w:eastAsia="fr-FR"/>
        </w:rPr>
      </w:pPr>
      <w:del w:id="612" w:author="DENOUAL Franck" w:date="2022-05-05T09:45:00Z">
        <w:r w:rsidRPr="00303A4D" w:rsidDel="00AE3E4E">
          <w:rPr>
            <w:rFonts w:ascii="Times New Roman" w:eastAsia="Times New Roman" w:hAnsi="Times New Roman" w:cs="Times New Roman"/>
            <w:sz w:val="24"/>
            <w:szCs w:val="24"/>
            <w:lang w:eastAsia="fr-FR"/>
          </w:rPr>
          <w:delText>-</w:delText>
        </w:r>
        <w:r w:rsidRPr="00303A4D" w:rsidDel="00AE3E4E">
          <w:rPr>
            <w:rFonts w:ascii="Times New Roman" w:eastAsia="Times New Roman" w:hAnsi="Times New Roman" w:cs="Times New Roman"/>
            <w:sz w:val="24"/>
            <w:szCs w:val="24"/>
            <w:lang w:eastAsia="fr-FR"/>
          </w:rPr>
          <w:tab/>
          <w:delText>A MetaBox included in the root level of the file, with handler_type equal to meta_box_handler_type.</w:delText>
        </w:r>
      </w:del>
    </w:p>
    <w:p w14:paraId="7455FBD9" w14:textId="41149B0C" w:rsidR="00D241FA" w:rsidRPr="00303A4D" w:rsidDel="00AE3E4E" w:rsidRDefault="00D241FA" w:rsidP="00D241FA">
      <w:pPr>
        <w:widowControl/>
        <w:autoSpaceDE/>
        <w:autoSpaceDN/>
        <w:spacing w:before="120" w:after="120"/>
        <w:rPr>
          <w:del w:id="613" w:author="DENOUAL Franck" w:date="2022-05-05T09:45:00Z"/>
          <w:rFonts w:ascii="Times New Roman" w:eastAsia="Times New Roman" w:hAnsi="Times New Roman" w:cs="Times New Roman"/>
          <w:sz w:val="24"/>
          <w:szCs w:val="24"/>
          <w:lang w:eastAsia="fr-FR"/>
        </w:rPr>
      </w:pPr>
      <w:del w:id="614" w:author="DENOUAL Franck" w:date="2022-05-05T09:45:00Z">
        <w:r w:rsidRPr="00303A4D" w:rsidDel="00AE3E4E">
          <w:rPr>
            <w:rFonts w:ascii="Times New Roman" w:eastAsia="Times New Roman" w:hAnsi="Times New Roman" w:cs="Times New Roman"/>
            <w:sz w:val="24"/>
            <w:szCs w:val="24"/>
            <w:lang w:eastAsia="fr-FR"/>
          </w:rPr>
          <w:delText>num_properties counts the number of item properties referenced by this sample group.</w:delText>
        </w:r>
      </w:del>
    </w:p>
    <w:p w14:paraId="21AB9EFB" w14:textId="22BDA895" w:rsidR="00D241FA" w:rsidRPr="00303A4D" w:rsidRDefault="00D241FA" w:rsidP="00D241FA">
      <w:pPr>
        <w:widowControl/>
        <w:autoSpaceDE/>
        <w:autoSpaceDN/>
        <w:spacing w:before="120" w:after="120"/>
        <w:rPr>
          <w:rFonts w:ascii="Times New Roman" w:eastAsia="Times New Roman" w:hAnsi="Times New Roman" w:cs="Times New Roman"/>
          <w:sz w:val="24"/>
          <w:szCs w:val="24"/>
          <w:lang w:eastAsia="fr-FR"/>
        </w:rPr>
      </w:pPr>
      <w:del w:id="615" w:author="DENOUAL Franck" w:date="2022-05-05T09:45:00Z">
        <w:r w:rsidRPr="00303A4D" w:rsidDel="00AE3E4E">
          <w:rPr>
            <w:rFonts w:ascii="Times New Roman" w:eastAsia="Times New Roman" w:hAnsi="Times New Roman" w:cs="Times New Roman"/>
            <w:sz w:val="24"/>
            <w:szCs w:val="24"/>
            <w:lang w:eastAsia="fr-FR"/>
          </w:rPr>
          <w:delText>property_index[i] specifies the 1-based index (counting all boxes, including FreeSpace boxes) of an item property box, in the ItemPropertyContainerBox contained in the ItemPropertiesBox, that applies to or is valid for the samples mapped to this sample group description entry.</w:delText>
        </w:r>
      </w:del>
      <w:del w:id="616" w:author="DENOUAL Franck" w:date="2022-05-05T10:01:00Z">
        <w:r w:rsidRPr="00303A4D" w:rsidDel="00723457">
          <w:rPr>
            <w:rFonts w:ascii="Times New Roman" w:eastAsia="Times New Roman" w:hAnsi="Times New Roman" w:cs="Times New Roman"/>
            <w:sz w:val="24"/>
            <w:szCs w:val="24"/>
            <w:lang w:eastAsia="fr-FR"/>
          </w:rPr>
          <w:delText xml:space="preserve"> </w:delText>
        </w:r>
      </w:del>
    </w:p>
    <w:p w14:paraId="4FFED36E" w14:textId="77777777" w:rsidR="00D241FA" w:rsidRPr="00112AA0" w:rsidRDefault="00D241FA" w:rsidP="00D241FA">
      <w:pPr>
        <w:keepNext/>
        <w:widowControl/>
        <w:numPr>
          <w:ilvl w:val="0"/>
          <w:numId w:val="32"/>
        </w:numPr>
        <w:autoSpaceDE/>
        <w:autoSpaceDN/>
        <w:spacing w:before="240" w:after="60"/>
        <w:jc w:val="both"/>
        <w:outlineLvl w:val="1"/>
        <w:rPr>
          <w:rFonts w:ascii="Times New Roman" w:eastAsia="Times New Roman" w:hAnsi="Times New Roman" w:cs="Times New Roman"/>
          <w:b/>
          <w:bCs/>
          <w:iCs/>
          <w:sz w:val="28"/>
          <w:szCs w:val="28"/>
        </w:rPr>
      </w:pPr>
      <w:bookmarkStart w:id="617" w:name="_Toc102637445"/>
      <w:r>
        <w:rPr>
          <w:rFonts w:ascii="Times New Roman" w:eastAsia="Times New Roman" w:hAnsi="Times New Roman" w:cs="Times New Roman"/>
          <w:b/>
          <w:bCs/>
          <w:iCs/>
          <w:sz w:val="28"/>
          <w:szCs w:val="28"/>
        </w:rPr>
        <w:t>Discussion</w:t>
      </w:r>
      <w:bookmarkEnd w:id="617"/>
    </w:p>
    <w:p w14:paraId="59BDBD1B" w14:textId="77777777" w:rsidR="00723457" w:rsidRDefault="00723457" w:rsidP="007C4BDB">
      <w:pPr>
        <w:jc w:val="both"/>
        <w:rPr>
          <w:ins w:id="618" w:author="DENOUAL Franck" w:date="2022-05-05T10:00:00Z"/>
        </w:rPr>
      </w:pPr>
    </w:p>
    <w:p w14:paraId="001F841A" w14:textId="3BAAEA98" w:rsidR="00723457" w:rsidRDefault="00723457" w:rsidP="00723457">
      <w:pPr>
        <w:jc w:val="both"/>
        <w:rPr>
          <w:ins w:id="619" w:author="DENOUAL Franck" w:date="2022-05-05T10:00:00Z"/>
        </w:rPr>
      </w:pPr>
      <w:ins w:id="620" w:author="DENOUAL Franck" w:date="2022-05-05T10:00:00Z">
        <w:r w:rsidRPr="00723457">
          <w:rPr>
            <w:u w:val="single"/>
            <w:rPrChange w:id="621" w:author="DENOUAL Franck" w:date="2022-05-05T10:02:00Z">
              <w:rPr/>
            </w:rPrChange>
          </w:rPr>
          <w:t xml:space="preserve">About </w:t>
        </w:r>
        <w:r w:rsidRPr="00723457">
          <w:rPr>
            <w:highlight w:val="yellow"/>
            <w:u w:val="single"/>
            <w:rPrChange w:id="622" w:author="DENOUAL Franck" w:date="2022-05-05T10:02:00Z">
              <w:rPr/>
            </w:rPrChange>
          </w:rPr>
          <w:t>the interpolate flag</w:t>
        </w:r>
        <w:r w:rsidRPr="00723457">
          <w:rPr>
            <w:u w:val="single"/>
            <w:rPrChange w:id="623" w:author="DENOUAL Franck" w:date="2022-05-05T10:02:00Z">
              <w:rPr/>
            </w:rPrChange>
          </w:rPr>
          <w:t>:</w:t>
        </w:r>
        <w:r>
          <w:t xml:space="preserve"> The purpose is to avoid declaring a sample in the region track for each sample of the media track when regions are moving linearly between two positions. Imagine a sample A in the region track with a region at a starting position A and this region is moving linearly to the arrival position B nine samples later. Instead of declaring ten samples in the region track, you can only declare two samples, sample A with a duration corresponding to nine samples in the media track, followed by sample B providing the arrival position B. We should clarify that since the interpolate flag applies to all regions in the sample, the number of regions shall be the same in sample A and B.</w:t>
        </w:r>
      </w:ins>
    </w:p>
    <w:p w14:paraId="1D67BA09" w14:textId="5F0C90E5" w:rsidR="00AE6B31" w:rsidDel="00723457" w:rsidRDefault="00AE6B31" w:rsidP="007C4BDB">
      <w:pPr>
        <w:jc w:val="both"/>
        <w:rPr>
          <w:del w:id="624" w:author="DENOUAL Franck" w:date="2022-05-05T09:58:00Z"/>
        </w:rPr>
      </w:pPr>
      <w:del w:id="625" w:author="DENOUAL Franck" w:date="2022-05-05T09:58:00Z">
        <w:r w:rsidDel="00723457">
          <w:delText>At MPEG#137 meeting, it was commented that:</w:delText>
        </w:r>
        <w:bookmarkStart w:id="626" w:name="_Toc102637446"/>
        <w:bookmarkEnd w:id="626"/>
      </w:del>
    </w:p>
    <w:p w14:paraId="64F56D72" w14:textId="684D6F3D" w:rsidR="00AE6B31" w:rsidDel="00723457" w:rsidRDefault="00AE6B31" w:rsidP="007C4BDB">
      <w:pPr>
        <w:pStyle w:val="ListParagraph"/>
        <w:numPr>
          <w:ilvl w:val="0"/>
          <w:numId w:val="31"/>
        </w:numPr>
        <w:jc w:val="both"/>
        <w:rPr>
          <w:del w:id="627" w:author="DENOUAL Franck" w:date="2022-05-05T09:58:00Z"/>
        </w:rPr>
      </w:pPr>
      <w:del w:id="628" w:author="DENOUAL Franck" w:date="2022-05-05T09:58:00Z">
        <w:r w:rsidDel="00723457">
          <w:delText>It may be a better design to define region annotations within a sample group which is part of the sample group description entry of the track.</w:delText>
        </w:r>
        <w:bookmarkStart w:id="629" w:name="_Toc102637447"/>
        <w:bookmarkEnd w:id="629"/>
      </w:del>
    </w:p>
    <w:p w14:paraId="77CC85AA" w14:textId="3583EADD" w:rsidR="00AE6B31" w:rsidDel="00723457" w:rsidRDefault="00AE6B31" w:rsidP="00AE6B31">
      <w:pPr>
        <w:pStyle w:val="ListParagraph"/>
        <w:widowControl/>
        <w:numPr>
          <w:ilvl w:val="0"/>
          <w:numId w:val="31"/>
        </w:numPr>
        <w:autoSpaceDE/>
        <w:autoSpaceDN/>
        <w:spacing w:before="100" w:beforeAutospacing="1" w:after="100" w:afterAutospacing="1"/>
        <w:jc w:val="both"/>
        <w:rPr>
          <w:del w:id="630" w:author="DENOUAL Franck" w:date="2022-05-05T09:58:00Z"/>
        </w:rPr>
      </w:pPr>
      <w:del w:id="631" w:author="DENOUAL Franck" w:date="2022-05-05T09:58:00Z">
        <w:r w:rsidDel="00723457">
          <w:delText>T</w:delText>
        </w:r>
        <w:r w:rsidRPr="007C4BDB" w:rsidDel="00723457">
          <w:delText>h</w:delText>
        </w:r>
        <w:r w:rsidDel="00723457">
          <w:delText>e proposed</w:delText>
        </w:r>
        <w:r w:rsidRPr="007C4BDB" w:rsidDel="00723457">
          <w:delText xml:space="preserve"> approach </w:delText>
        </w:r>
        <w:r w:rsidDel="00723457">
          <w:delText xml:space="preserve">(‘stip’) </w:delText>
        </w:r>
        <w:r w:rsidRPr="007C4BDB" w:rsidDel="00723457">
          <w:delText>may be vulnerable to file editing.</w:delText>
        </w:r>
        <w:r w:rsidDel="00723457">
          <w:delText xml:space="preserve"> </w:delText>
        </w:r>
        <w:bookmarkStart w:id="632" w:name="_Toc102637448"/>
        <w:bookmarkEnd w:id="632"/>
      </w:del>
    </w:p>
    <w:p w14:paraId="2607A446" w14:textId="3942E80B" w:rsidR="00AE6B31" w:rsidDel="00723457" w:rsidRDefault="00AE6B31" w:rsidP="00AE6B31">
      <w:pPr>
        <w:pStyle w:val="ListParagraph"/>
        <w:widowControl/>
        <w:numPr>
          <w:ilvl w:val="1"/>
          <w:numId w:val="31"/>
        </w:numPr>
        <w:autoSpaceDE/>
        <w:autoSpaceDN/>
        <w:spacing w:before="100" w:beforeAutospacing="1" w:after="100" w:afterAutospacing="1"/>
        <w:jc w:val="both"/>
        <w:rPr>
          <w:del w:id="633" w:author="DENOUAL Franck" w:date="2022-05-05T09:58:00Z"/>
        </w:rPr>
      </w:pPr>
      <w:del w:id="634" w:author="DENOUAL Franck" w:date="2022-05-05T09:58:00Z">
        <w:r w:rsidRPr="007C4BDB" w:rsidDel="00723457">
          <w:delText xml:space="preserve">For example, </w:delText>
        </w:r>
        <w:r w:rsidDel="00723457">
          <w:delText>i</w:delText>
        </w:r>
        <w:r w:rsidRPr="007C4BDB" w:rsidDel="00723457">
          <w:delText>f item properties are reordered in editing</w:delText>
        </w:r>
        <w:r w:rsidDel="00723457">
          <w:delText>, the editor should also check all tracks for this sample group and potentially modify the sample group description entries according to the reordered item properties</w:delText>
        </w:r>
        <w:bookmarkStart w:id="635" w:name="_Toc102637449"/>
        <w:bookmarkEnd w:id="635"/>
      </w:del>
    </w:p>
    <w:p w14:paraId="75A51F98" w14:textId="5C5757A5" w:rsidR="00AE6B31" w:rsidDel="00723457" w:rsidRDefault="00AE6B31" w:rsidP="00AE6B31">
      <w:pPr>
        <w:pStyle w:val="ListParagraph"/>
        <w:widowControl/>
        <w:numPr>
          <w:ilvl w:val="1"/>
          <w:numId w:val="31"/>
        </w:numPr>
        <w:autoSpaceDE/>
        <w:autoSpaceDN/>
        <w:spacing w:before="100" w:beforeAutospacing="1" w:after="100" w:afterAutospacing="1"/>
        <w:jc w:val="both"/>
        <w:rPr>
          <w:del w:id="636" w:author="DENOUAL Franck" w:date="2022-05-05T09:58:00Z"/>
          <w:i/>
          <w:iCs/>
        </w:rPr>
      </w:pPr>
      <w:del w:id="637" w:author="DENOUAL Franck" w:date="2022-05-05T09:58:00Z">
        <w:r w:rsidDel="00723457">
          <w:delText xml:space="preserve">Also, If a MetaBox is added at a level that is higher in the precedence order than the originally referenced MetaBox (having the same handler type), the associations to item properties are broken, i.e. this sample group would reference a wrong MetaBox </w:delText>
        </w:r>
        <w:r w:rsidRPr="007C4BDB" w:rsidDel="00723457">
          <w:rPr>
            <w:i/>
            <w:iCs/>
          </w:rPr>
          <w:delText>(N.B.: same comment may apply to existing ‘stmi’ sample group</w:delText>
        </w:r>
        <w:r w:rsidR="008C066D" w:rsidDel="00723457">
          <w:rPr>
            <w:i/>
            <w:iCs/>
          </w:rPr>
          <w:delText xml:space="preserve"> in ISOBMFF</w:delText>
        </w:r>
        <w:r w:rsidRPr="007C4BDB" w:rsidDel="00723457">
          <w:rPr>
            <w:i/>
            <w:iCs/>
          </w:rPr>
          <w:delText>)</w:delText>
        </w:r>
        <w:bookmarkStart w:id="638" w:name="_Toc102637450"/>
        <w:bookmarkEnd w:id="638"/>
      </w:del>
    </w:p>
    <w:p w14:paraId="737FA682" w14:textId="24E4C2D7" w:rsidR="00AE6B31" w:rsidDel="00723457" w:rsidRDefault="008C066D" w:rsidP="007C4BDB">
      <w:pPr>
        <w:pStyle w:val="ListParagraph"/>
        <w:widowControl/>
        <w:numPr>
          <w:ilvl w:val="0"/>
          <w:numId w:val="31"/>
        </w:numPr>
        <w:autoSpaceDE/>
        <w:autoSpaceDN/>
        <w:spacing w:before="100" w:beforeAutospacing="1" w:after="100" w:afterAutospacing="1"/>
        <w:jc w:val="both"/>
        <w:rPr>
          <w:del w:id="639" w:author="DENOUAL Franck" w:date="2022-05-05T09:58:00Z"/>
        </w:rPr>
      </w:pPr>
      <w:del w:id="640" w:author="DENOUAL Franck" w:date="2022-05-05T09:58:00Z">
        <w:r w:rsidDel="00723457">
          <w:delText>an alternative would be a property sample group</w:delText>
        </w:r>
        <w:bookmarkStart w:id="641" w:name="_Toc102637451"/>
        <w:bookmarkEnd w:id="641"/>
      </w:del>
    </w:p>
    <w:p w14:paraId="0F694469" w14:textId="3835326C" w:rsidR="00AE6B31" w:rsidDel="00723457" w:rsidRDefault="00AE6B31" w:rsidP="007C4BDB">
      <w:pPr>
        <w:jc w:val="both"/>
        <w:rPr>
          <w:del w:id="642" w:author="DENOUAL Franck" w:date="2022-05-05T09:58:00Z"/>
        </w:rPr>
      </w:pPr>
      <w:del w:id="643" w:author="DENOUAL Franck" w:date="2022-05-05T09:58:00Z">
        <w:r w:rsidDel="00723457">
          <w:delText xml:space="preserve">The following </w:delText>
        </w:r>
        <w:r w:rsidR="008C066D" w:rsidDel="00723457">
          <w:delText>questions</w:delText>
        </w:r>
        <w:r w:rsidDel="00723457">
          <w:delText xml:space="preserve"> are to be considered:</w:delText>
        </w:r>
        <w:bookmarkStart w:id="644" w:name="_Toc102637452"/>
        <w:bookmarkEnd w:id="644"/>
      </w:del>
    </w:p>
    <w:p w14:paraId="4ED80683" w14:textId="7A7AA7BE" w:rsidR="00AE6B31" w:rsidDel="00723457" w:rsidRDefault="00AE6B31" w:rsidP="007C4BDB">
      <w:pPr>
        <w:pStyle w:val="ListParagraph"/>
        <w:numPr>
          <w:ilvl w:val="0"/>
          <w:numId w:val="31"/>
        </w:numPr>
        <w:jc w:val="both"/>
        <w:rPr>
          <w:del w:id="645" w:author="DENOUAL Franck" w:date="2022-05-05T09:58:00Z"/>
        </w:rPr>
      </w:pPr>
      <w:del w:id="646" w:author="DENOUAL Franck" w:date="2022-05-05T09:58:00Z">
        <w:r w:rsidDel="00723457">
          <w:delText>do ‘rgan’ tracks need a formal way of saying "the region in question doesn't appear over this time range"?</w:delText>
        </w:r>
        <w:bookmarkStart w:id="647" w:name="_Toc102637453"/>
        <w:bookmarkEnd w:id="647"/>
      </w:del>
    </w:p>
    <w:p w14:paraId="0C9D865F" w14:textId="70B7A232" w:rsidR="008C066D" w:rsidDel="00723457" w:rsidRDefault="008C066D" w:rsidP="00AE6B31">
      <w:pPr>
        <w:pStyle w:val="ListParagraph"/>
        <w:numPr>
          <w:ilvl w:val="0"/>
          <w:numId w:val="31"/>
        </w:numPr>
        <w:jc w:val="both"/>
        <w:rPr>
          <w:del w:id="648" w:author="DENOUAL Franck" w:date="2022-05-05T09:58:00Z"/>
        </w:rPr>
      </w:pPr>
      <w:del w:id="649" w:author="DENOUAL Franck" w:date="2022-05-05T09:58:00Z">
        <w:r w:rsidDel="00723457">
          <w:delText>may property of a region change over time?</w:delText>
        </w:r>
        <w:bookmarkStart w:id="650" w:name="_Toc102637454"/>
        <w:bookmarkEnd w:id="650"/>
      </w:del>
    </w:p>
    <w:p w14:paraId="4ACC2DF1" w14:textId="22C4C239" w:rsidR="00AE6B31" w:rsidRPr="00A23A7F" w:rsidDel="00723457" w:rsidRDefault="008C066D" w:rsidP="007C4BDB">
      <w:pPr>
        <w:pStyle w:val="ListParagraph"/>
        <w:numPr>
          <w:ilvl w:val="0"/>
          <w:numId w:val="31"/>
        </w:numPr>
        <w:jc w:val="both"/>
        <w:rPr>
          <w:del w:id="651" w:author="DENOUAL Franck" w:date="2022-05-05T09:58:00Z"/>
        </w:rPr>
      </w:pPr>
      <w:del w:id="652" w:author="DENOUAL Franck" w:date="2022-05-05T09:58:00Z">
        <w:r w:rsidDel="00723457">
          <w:delText>would it be more robust to associate samples with items, and say that the samples inherit the properties of the items? It's both more compact, and leaves property association in the item properties box.</w:delText>
        </w:r>
        <w:r w:rsidR="00AE6B31" w:rsidDel="00723457">
          <w:delText>…</w:delText>
        </w:r>
        <w:bookmarkStart w:id="653" w:name="_Toc102637455"/>
        <w:bookmarkEnd w:id="653"/>
      </w:del>
    </w:p>
    <w:p w14:paraId="3284176F" w14:textId="176726A4" w:rsidR="009A67DB" w:rsidRPr="007C4BDB" w:rsidRDefault="009A67DB" w:rsidP="007C4BDB">
      <w:pPr>
        <w:pStyle w:val="Heading1"/>
        <w:keepNext/>
        <w:tabs>
          <w:tab w:val="num" w:pos="432"/>
        </w:tabs>
        <w:autoSpaceDE/>
        <w:autoSpaceDN/>
        <w:spacing w:before="240" w:after="60" w:line="276" w:lineRule="auto"/>
        <w:ind w:left="432" w:hanging="432"/>
        <w:jc w:val="both"/>
        <w:rPr>
          <w:rFonts w:ascii="Times New Roman" w:eastAsia="Calibri" w:hAnsi="Times New Roman"/>
          <w:kern w:val="32"/>
          <w:sz w:val="28"/>
          <w:szCs w:val="32"/>
        </w:rPr>
      </w:pPr>
      <w:bookmarkStart w:id="654" w:name="_Toc94028619"/>
      <w:bookmarkStart w:id="655" w:name="_Toc94029325"/>
      <w:bookmarkStart w:id="656" w:name="_Toc94104957"/>
      <w:bookmarkStart w:id="657" w:name="_Toc94105061"/>
      <w:bookmarkStart w:id="658" w:name="_Toc94105115"/>
      <w:bookmarkStart w:id="659" w:name="_Toc94105151"/>
      <w:bookmarkStart w:id="660" w:name="_Toc94028620"/>
      <w:bookmarkStart w:id="661" w:name="_Toc94029326"/>
      <w:bookmarkStart w:id="662" w:name="_Toc94104958"/>
      <w:bookmarkStart w:id="663" w:name="_Toc94105062"/>
      <w:bookmarkStart w:id="664" w:name="_Toc94105116"/>
      <w:bookmarkStart w:id="665" w:name="_Toc94105152"/>
      <w:bookmarkStart w:id="666" w:name="_Toc94028621"/>
      <w:bookmarkStart w:id="667" w:name="_Toc94029327"/>
      <w:bookmarkStart w:id="668" w:name="_Toc94104959"/>
      <w:bookmarkStart w:id="669" w:name="_Toc94105063"/>
      <w:bookmarkStart w:id="670" w:name="_Toc94105117"/>
      <w:bookmarkStart w:id="671" w:name="_Toc94105153"/>
      <w:bookmarkStart w:id="672" w:name="_Toc94028622"/>
      <w:bookmarkStart w:id="673" w:name="_Toc94029328"/>
      <w:bookmarkStart w:id="674" w:name="_Toc94104960"/>
      <w:bookmarkStart w:id="675" w:name="_Toc94105064"/>
      <w:bookmarkStart w:id="676" w:name="_Toc94105118"/>
      <w:bookmarkStart w:id="677" w:name="_Toc94105154"/>
      <w:bookmarkStart w:id="678" w:name="_Toc94028623"/>
      <w:bookmarkStart w:id="679" w:name="_Toc94029329"/>
      <w:bookmarkStart w:id="680" w:name="_Toc94104961"/>
      <w:bookmarkStart w:id="681" w:name="_Toc94105065"/>
      <w:bookmarkStart w:id="682" w:name="_Toc94105119"/>
      <w:bookmarkStart w:id="683" w:name="_Toc94105155"/>
      <w:bookmarkStart w:id="684" w:name="_Toc94028624"/>
      <w:bookmarkStart w:id="685" w:name="_Toc94029330"/>
      <w:bookmarkStart w:id="686" w:name="_Toc94104962"/>
      <w:bookmarkStart w:id="687" w:name="_Toc94105066"/>
      <w:bookmarkStart w:id="688" w:name="_Toc94105120"/>
      <w:bookmarkStart w:id="689" w:name="_Toc94105156"/>
      <w:bookmarkStart w:id="690" w:name="_Toc94028625"/>
      <w:bookmarkStart w:id="691" w:name="_Toc94029331"/>
      <w:bookmarkStart w:id="692" w:name="_Toc94104963"/>
      <w:bookmarkStart w:id="693" w:name="_Toc94105067"/>
      <w:bookmarkStart w:id="694" w:name="_Toc94105121"/>
      <w:bookmarkStart w:id="695" w:name="_Toc94105157"/>
      <w:bookmarkStart w:id="696" w:name="_Toc102637456"/>
      <w:bookmarkEnd w:id="15"/>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r w:rsidRPr="007C4BDB">
        <w:rPr>
          <w:rFonts w:ascii="Times New Roman" w:eastAsia="Calibri" w:hAnsi="Times New Roman"/>
          <w:kern w:val="32"/>
          <w:sz w:val="28"/>
          <w:szCs w:val="32"/>
        </w:rPr>
        <w:t>Matrix-based transformation for image items</w:t>
      </w:r>
      <w:bookmarkEnd w:id="696"/>
      <w:r w:rsidRPr="007C4BDB">
        <w:rPr>
          <w:rFonts w:ascii="Times New Roman" w:eastAsia="Calibri" w:hAnsi="Times New Roman"/>
          <w:kern w:val="32"/>
          <w:sz w:val="28"/>
          <w:szCs w:val="32"/>
        </w:rPr>
        <w:tab/>
      </w:r>
    </w:p>
    <w:p w14:paraId="412D2313" w14:textId="07ED0488" w:rsidR="00F43C3C" w:rsidRDefault="00F43C3C" w:rsidP="00F43C3C">
      <w:pPr>
        <w:rPr>
          <w:i/>
        </w:rPr>
      </w:pPr>
      <w:r w:rsidRPr="00784CC7">
        <w:rPr>
          <w:i/>
          <w:highlight w:val="yellow"/>
        </w:rPr>
        <w:t>[[ Ed. (FD): MPEG#129: it was questioned:”</w:t>
      </w:r>
      <w:r w:rsidRPr="00784CC7">
        <w:rPr>
          <w:sz w:val="20"/>
          <w:szCs w:val="20"/>
          <w:highlight w:val="yellow"/>
        </w:rPr>
        <w:t xml:space="preserve"> Should we also add ‘matrix’ as an image derivation in the HEIF? </w:t>
      </w:r>
      <w:r w:rsidR="00AE2605" w:rsidRPr="00784CC7">
        <w:rPr>
          <w:sz w:val="20"/>
          <w:szCs w:val="20"/>
          <w:highlight w:val="yellow"/>
        </w:rPr>
        <w:t>“</w:t>
      </w:r>
      <w:r w:rsidR="00AE2605">
        <w:rPr>
          <w:sz w:val="20"/>
          <w:szCs w:val="20"/>
          <w:highlight w:val="yellow"/>
        </w:rPr>
        <w:t>.</w:t>
      </w:r>
      <w:r w:rsidR="00AE2605" w:rsidRPr="00784CC7">
        <w:rPr>
          <w:sz w:val="20"/>
          <w:szCs w:val="20"/>
          <w:highlight w:val="yellow"/>
        </w:rPr>
        <w:t xml:space="preserve"> It</w:t>
      </w:r>
      <w:r w:rsidRPr="00784CC7">
        <w:rPr>
          <w:sz w:val="20"/>
          <w:szCs w:val="20"/>
          <w:highlight w:val="yellow"/>
        </w:rPr>
        <w:t xml:space="preserve"> was warned that “</w:t>
      </w:r>
      <w:r w:rsidRPr="00B83F12">
        <w:rPr>
          <w:sz w:val="20"/>
          <w:szCs w:val="20"/>
          <w:highlight w:val="yellow"/>
        </w:rPr>
        <w:t xml:space="preserve">We would need to be clear about the meaning of outputs that don’t have horizontal and vertical sides; if that’s </w:t>
      </w:r>
      <w:r w:rsidR="00D06925" w:rsidRPr="00B83F12">
        <w:rPr>
          <w:sz w:val="20"/>
          <w:szCs w:val="20"/>
          <w:highlight w:val="yellow"/>
        </w:rPr>
        <w:t>overlaid</w:t>
      </w:r>
      <w:r w:rsidRPr="00B83F12">
        <w:rPr>
          <w:sz w:val="20"/>
          <w:szCs w:val="20"/>
          <w:highlight w:val="yellow"/>
        </w:rPr>
        <w:t>, the meaning is clear, but what if it’s supposed to be displayed?”</w:t>
      </w:r>
      <w:r w:rsidRPr="00784CC7">
        <w:rPr>
          <w:i/>
          <w:highlight w:val="yellow"/>
        </w:rPr>
        <w:t>]]</w:t>
      </w:r>
      <w:r>
        <w:rPr>
          <w:i/>
        </w:rPr>
        <w:t xml:space="preserve"> </w:t>
      </w:r>
    </w:p>
    <w:p w14:paraId="05041853" w14:textId="77777777" w:rsidR="00F43C3C" w:rsidRPr="00F43C3C" w:rsidRDefault="00F43C3C" w:rsidP="00F43C3C"/>
    <w:p w14:paraId="0F7DF7B0" w14:textId="0925D556" w:rsidR="00F43C3C" w:rsidRPr="007C4BDB" w:rsidRDefault="00F43C3C" w:rsidP="007C4BDB">
      <w:pPr>
        <w:pStyle w:val="Heading1"/>
        <w:keepNext/>
        <w:tabs>
          <w:tab w:val="num" w:pos="432"/>
        </w:tabs>
        <w:autoSpaceDE/>
        <w:autoSpaceDN/>
        <w:spacing w:before="240" w:after="60" w:line="276" w:lineRule="auto"/>
        <w:ind w:left="432" w:hanging="432"/>
        <w:jc w:val="both"/>
        <w:rPr>
          <w:rFonts w:ascii="Times New Roman" w:eastAsia="Calibri" w:hAnsi="Times New Roman"/>
          <w:kern w:val="32"/>
          <w:sz w:val="28"/>
          <w:szCs w:val="32"/>
        </w:rPr>
      </w:pPr>
      <w:bookmarkStart w:id="697" w:name="_Toc102637457"/>
      <w:r w:rsidRPr="007C4BDB">
        <w:rPr>
          <w:rFonts w:ascii="Times New Roman" w:eastAsia="Calibri" w:hAnsi="Times New Roman"/>
          <w:kern w:val="32"/>
          <w:sz w:val="28"/>
          <w:szCs w:val="32"/>
        </w:rPr>
        <w:lastRenderedPageBreak/>
        <w:t>Signaling for pre-derived coded image items</w:t>
      </w:r>
      <w:bookmarkEnd w:id="697"/>
    </w:p>
    <w:p w14:paraId="2B9FC685" w14:textId="77777777" w:rsidR="004D6748" w:rsidRPr="008F1E16" w:rsidRDefault="004D6748" w:rsidP="004D6748">
      <w:pPr>
        <w:keepNext/>
        <w:rPr>
          <w:i/>
        </w:rPr>
      </w:pPr>
      <w:r>
        <w:rPr>
          <w:i/>
        </w:rPr>
        <w:t>Replace the clause 6.4.7</w:t>
      </w:r>
      <w:r w:rsidRPr="008F1E16">
        <w:rPr>
          <w:i/>
        </w:rPr>
        <w:t xml:space="preserve"> </w:t>
      </w:r>
      <w:r>
        <w:rPr>
          <w:i/>
        </w:rPr>
        <w:t>with the following text:</w:t>
      </w:r>
    </w:p>
    <w:p w14:paraId="2B8FA67F" w14:textId="77777777" w:rsidR="004D6748" w:rsidRPr="000D2DA7" w:rsidRDefault="004D6748" w:rsidP="004D6748">
      <w:pPr>
        <w:rPr>
          <w:b/>
        </w:rPr>
      </w:pPr>
      <w:r w:rsidRPr="000D2DA7">
        <w:rPr>
          <w:b/>
        </w:rPr>
        <w:t>6.4.7</w:t>
      </w:r>
      <w:r w:rsidRPr="000D2DA7">
        <w:rPr>
          <w:b/>
        </w:rPr>
        <w:tab/>
      </w:r>
      <w:bookmarkStart w:id="698" w:name="_Toc519868514"/>
      <w:r w:rsidRPr="000D2DA7">
        <w:rPr>
          <w:b/>
        </w:rPr>
        <w:t>Pre-derived coded images</w:t>
      </w:r>
      <w:bookmarkEnd w:id="698"/>
    </w:p>
    <w:p w14:paraId="40F3293C" w14:textId="77777777" w:rsidR="004D6748" w:rsidRDefault="004D6748" w:rsidP="004D6748">
      <w:r w:rsidRPr="006968B9">
        <w:rPr>
          <w:highlight w:val="yellow"/>
        </w:rPr>
        <w:t>[Ed. (FD): In the following, differences with HEIF 2</w:t>
      </w:r>
      <w:r w:rsidRPr="006968B9">
        <w:rPr>
          <w:highlight w:val="yellow"/>
          <w:vertAlign w:val="superscript"/>
        </w:rPr>
        <w:t>nd</w:t>
      </w:r>
      <w:r w:rsidRPr="006968B9">
        <w:rPr>
          <w:highlight w:val="yellow"/>
        </w:rPr>
        <w:t xml:space="preserve"> edition (w18310) are highlighted in blue]</w:t>
      </w:r>
    </w:p>
    <w:p w14:paraId="4B81A722" w14:textId="77777777" w:rsidR="004D6748" w:rsidRPr="000D2DA7" w:rsidRDefault="004D6748" w:rsidP="004D6748">
      <w:pPr>
        <w:rPr>
          <w:lang w:val="en-GB"/>
        </w:rPr>
      </w:pPr>
      <w:r w:rsidRPr="000D2DA7">
        <w:t>If a coded image has been derived from others — for example, a composite HDR image derived from exposure-bracketed individual images</w:t>
      </w:r>
      <w:r w:rsidRPr="000D2DA7">
        <w:rPr>
          <w:highlight w:val="cyan"/>
        </w:rPr>
        <w:t>, or a panorama derived from a set of images</w:t>
      </w:r>
      <w:r w:rsidRPr="000D2DA7">
        <w:t xml:space="preserve"> — then it shall be linked to those images by item references of type </w:t>
      </w:r>
      <w:r w:rsidRPr="002A57F9">
        <w:rPr>
          <w:rFonts w:ascii="Courier" w:hAnsi="Courier"/>
        </w:rPr>
        <w:t>'base'</w:t>
      </w:r>
      <w:r w:rsidRPr="000D2DA7">
        <w:rPr>
          <w:highlight w:val="cyan"/>
        </w:rPr>
        <w:t>. Item references may be</w:t>
      </w:r>
      <w:r w:rsidRPr="000D2DA7">
        <w:t xml:space="preserve"> from the coded image to all images it derives from</w:t>
      </w:r>
      <w:r w:rsidRPr="002A57F9">
        <w:rPr>
          <w:highlight w:val="cyan"/>
        </w:rPr>
        <w:t xml:space="preserve">, or when unique IDs are used, from the coded image to all entity groups or images it derives from. When unique IDs are used, a </w:t>
      </w:r>
      <w:proofErr w:type="spellStart"/>
      <w:r w:rsidRPr="002A57F9">
        <w:rPr>
          <w:rFonts w:ascii="Courier" w:hAnsi="Courier"/>
          <w:highlight w:val="cyan"/>
        </w:rPr>
        <w:t>to_item_ID</w:t>
      </w:r>
      <w:proofErr w:type="spellEnd"/>
      <w:r w:rsidRPr="002A57F9">
        <w:rPr>
          <w:highlight w:val="cyan"/>
        </w:rPr>
        <w:t xml:space="preserve"> value in the </w:t>
      </w:r>
      <w:proofErr w:type="spellStart"/>
      <w:r w:rsidRPr="002A57F9">
        <w:rPr>
          <w:rFonts w:ascii="Courier" w:hAnsi="Courier"/>
          <w:highlight w:val="cyan"/>
        </w:rPr>
        <w:t>SingleItemTypeReferenceBox</w:t>
      </w:r>
      <w:proofErr w:type="spellEnd"/>
      <w:r w:rsidRPr="002A57F9">
        <w:rPr>
          <w:highlight w:val="cyan"/>
        </w:rPr>
        <w:t xml:space="preserve"> or </w:t>
      </w:r>
      <w:proofErr w:type="spellStart"/>
      <w:r w:rsidRPr="002A57F9">
        <w:rPr>
          <w:rFonts w:ascii="Courier" w:hAnsi="Courier"/>
          <w:highlight w:val="cyan"/>
        </w:rPr>
        <w:t>SingleItemTypeReferenceBoxLarge</w:t>
      </w:r>
      <w:proofErr w:type="spellEnd"/>
      <w:r w:rsidRPr="002A57F9">
        <w:rPr>
          <w:highlight w:val="cyan"/>
        </w:rPr>
        <w:t xml:space="preserve"> is resolved to an item identifier whenever the embedding </w:t>
      </w:r>
      <w:proofErr w:type="spellStart"/>
      <w:r w:rsidRPr="002A57F9">
        <w:rPr>
          <w:rFonts w:ascii="Courier" w:hAnsi="Courier"/>
          <w:highlight w:val="cyan"/>
        </w:rPr>
        <w:t>MetaBox</w:t>
      </w:r>
      <w:proofErr w:type="spellEnd"/>
      <w:r w:rsidRPr="002A57F9">
        <w:rPr>
          <w:highlight w:val="cyan"/>
        </w:rPr>
        <w:t xml:space="preserve"> contains an item with such identifier, and is resolved to an entity group identifier otherwise.</w:t>
      </w:r>
    </w:p>
    <w:p w14:paraId="47F59001" w14:textId="77777777" w:rsidR="004D6748" w:rsidRPr="000D2DA7" w:rsidRDefault="004D6748" w:rsidP="004D6748">
      <w:r w:rsidRPr="000D2DA7">
        <w:t xml:space="preserve">An image item including a </w:t>
      </w:r>
      <w:r w:rsidRPr="002A57F9">
        <w:rPr>
          <w:rFonts w:ascii="Courier" w:hAnsi="Courier"/>
        </w:rPr>
        <w:t>'base'</w:t>
      </w:r>
      <w:r w:rsidRPr="000D2DA7">
        <w:t xml:space="preserve"> item reference is referred to as a pre-derived coded image.</w:t>
      </w:r>
    </w:p>
    <w:p w14:paraId="32A2493C" w14:textId="77777777" w:rsidR="004D6748" w:rsidRDefault="004D6748" w:rsidP="004D6748">
      <w:pPr>
        <w:rPr>
          <w:sz w:val="20"/>
          <w:szCs w:val="20"/>
        </w:rPr>
      </w:pPr>
      <w:r w:rsidRPr="002A57F9">
        <w:rPr>
          <w:sz w:val="20"/>
          <w:szCs w:val="20"/>
        </w:rPr>
        <w:t>NOTE</w:t>
      </w:r>
      <w:r w:rsidRPr="002A57F9">
        <w:rPr>
          <w:sz w:val="20"/>
          <w:szCs w:val="20"/>
        </w:rPr>
        <w:tab/>
        <w:t>In this version of this document, the exact derivation process used to produce the image is not described.</w:t>
      </w:r>
    </w:p>
    <w:p w14:paraId="16E05898" w14:textId="77777777" w:rsidR="004D6748" w:rsidRDefault="004D6748" w:rsidP="004D6748">
      <w:r w:rsidRPr="009124C4">
        <w:rPr>
          <w:highlight w:val="yellow"/>
        </w:rPr>
        <w:t>[[Ed. (F</w:t>
      </w:r>
      <w:r>
        <w:rPr>
          <w:highlight w:val="yellow"/>
        </w:rPr>
        <w:t>D</w:t>
      </w:r>
      <w:r w:rsidRPr="002A57F9">
        <w:rPr>
          <w:highlight w:val="yellow"/>
        </w:rPr>
        <w:t>):</w:t>
      </w:r>
      <w:r w:rsidRPr="00B83F12">
        <w:rPr>
          <w:highlight w:val="yellow"/>
        </w:rPr>
        <w:t xml:space="preserve"> At MPEG#129, it was commented that “</w:t>
      </w:r>
      <w:r w:rsidRPr="00B83F12">
        <w:rPr>
          <w:sz w:val="20"/>
          <w:szCs w:val="20"/>
          <w:highlight w:val="yellow"/>
        </w:rPr>
        <w:t>The slight snag here is defining what it means when the entity group does NOT imply a single output (e.g. a slide show); what does pre-derivation mean</w:t>
      </w:r>
      <w:proofErr w:type="gramStart"/>
      <w:r w:rsidRPr="00B83F12">
        <w:rPr>
          <w:sz w:val="20"/>
          <w:szCs w:val="20"/>
          <w:highlight w:val="yellow"/>
        </w:rPr>
        <w:t>?</w:t>
      </w:r>
      <w:r w:rsidRPr="00B83F12">
        <w:rPr>
          <w:highlight w:val="yellow"/>
        </w:rPr>
        <w:t xml:space="preserve"> ]</w:t>
      </w:r>
      <w:proofErr w:type="gramEnd"/>
      <w:r w:rsidRPr="00B83F12">
        <w:rPr>
          <w:highlight w:val="yellow"/>
        </w:rPr>
        <w:t>]</w:t>
      </w:r>
    </w:p>
    <w:p w14:paraId="37B371DF" w14:textId="77777777" w:rsidR="004D6748" w:rsidRPr="002A57F9" w:rsidRDefault="004D6748" w:rsidP="004D6748">
      <w:pPr>
        <w:rPr>
          <w:sz w:val="20"/>
          <w:szCs w:val="20"/>
        </w:rPr>
      </w:pPr>
    </w:p>
    <w:p w14:paraId="7A2449C1" w14:textId="77777777" w:rsidR="004D6748" w:rsidRDefault="004D6748" w:rsidP="004D6748">
      <w:pPr>
        <w:rPr>
          <w:i/>
        </w:rPr>
      </w:pPr>
      <w:r w:rsidRPr="00646CDD">
        <w:rPr>
          <w:i/>
        </w:rPr>
        <w:t xml:space="preserve">Add the </w:t>
      </w:r>
      <w:r>
        <w:rPr>
          <w:i/>
        </w:rPr>
        <w:t>following clause as section 6.4.7.1:</w:t>
      </w:r>
    </w:p>
    <w:p w14:paraId="5D2E77D5" w14:textId="77777777" w:rsidR="004D6748" w:rsidRPr="00646CDD" w:rsidRDefault="004D6748" w:rsidP="004D6748">
      <w:pPr>
        <w:rPr>
          <w:b/>
        </w:rPr>
      </w:pPr>
      <w:r w:rsidRPr="00646CDD">
        <w:rPr>
          <w:b/>
        </w:rPr>
        <w:t>6.4.7.1 Signaling of the derivation method for pre-derived coded image items</w:t>
      </w:r>
    </w:p>
    <w:p w14:paraId="5AB816FF" w14:textId="77777777" w:rsidR="004D6748" w:rsidRDefault="004D6748" w:rsidP="004D6748">
      <w:r w:rsidRPr="00383575">
        <w:t xml:space="preserve">A pre-derived coded image shall be linked to images it derives from by an item reference of type </w:t>
      </w:r>
      <w:r w:rsidRPr="00383575">
        <w:rPr>
          <w:rFonts w:ascii="Courier" w:hAnsi="Courier"/>
        </w:rPr>
        <w:t>'base'</w:t>
      </w:r>
      <w:r w:rsidRPr="00383575">
        <w:t xml:space="preserve"> to the entity group containing all images the pre-derived coded images derives from. The </w:t>
      </w:r>
      <w:proofErr w:type="spellStart"/>
      <w:r w:rsidRPr="00383575">
        <w:rPr>
          <w:rFonts w:ascii="Courier" w:hAnsi="Courier"/>
        </w:rPr>
        <w:t>grouping_type</w:t>
      </w:r>
      <w:proofErr w:type="spellEnd"/>
      <w:r w:rsidRPr="00383575">
        <w:t xml:space="preserve"> of the </w:t>
      </w:r>
      <w:proofErr w:type="spellStart"/>
      <w:r w:rsidRPr="00383575">
        <w:rPr>
          <w:rFonts w:ascii="Courier" w:hAnsi="Courier"/>
        </w:rPr>
        <w:t>EntityToGroupBox</w:t>
      </w:r>
      <w:proofErr w:type="spellEnd"/>
      <w:r w:rsidRPr="00383575">
        <w:t xml:space="preserve"> specifies the purpose of grouping and implicitly signal</w:t>
      </w:r>
      <w:r>
        <w:t>s</w:t>
      </w:r>
      <w:r w:rsidRPr="00383575">
        <w:t xml:space="preserve"> the type of the derivation operation which was applied to generate the pre-derived coded image.</w:t>
      </w:r>
    </w:p>
    <w:p w14:paraId="63570EB3" w14:textId="77777777" w:rsidR="004D6748" w:rsidRDefault="004D6748" w:rsidP="004D6748">
      <w:r w:rsidRPr="009124C4" w:rsidDel="002A57F9">
        <w:rPr>
          <w:highlight w:val="yellow"/>
        </w:rPr>
        <w:t>[[Ed. (FM): At MPEG#126, it was comme</w:t>
      </w:r>
      <w:r w:rsidDel="002A57F9">
        <w:rPr>
          <w:highlight w:val="yellow"/>
        </w:rPr>
        <w:t>n</w:t>
      </w:r>
      <w:r w:rsidRPr="009124C4" w:rsidDel="002A57F9">
        <w:rPr>
          <w:highlight w:val="yellow"/>
        </w:rPr>
        <w:t>ted that “we somehow need to indicate the derivation operation, rather than the nature of the input set”]]</w:t>
      </w:r>
    </w:p>
    <w:p w14:paraId="1DDBCF9B" w14:textId="77777777" w:rsidR="004D6748" w:rsidRDefault="004D6748" w:rsidP="004D6748">
      <w:pPr>
        <w:rPr>
          <w:sz w:val="20"/>
          <w:szCs w:val="20"/>
        </w:rPr>
      </w:pPr>
      <w:r w:rsidRPr="00B83F12">
        <w:rPr>
          <w:sz w:val="20"/>
          <w:szCs w:val="20"/>
          <w:highlight w:val="yellow"/>
        </w:rPr>
        <w:t>[[Ed. (FD): At MPEG#129, it was commented that “We could allow a pre-derivation of the implied derivation of that entity group.”]]</w:t>
      </w:r>
    </w:p>
    <w:p w14:paraId="6B099F9A" w14:textId="024CA390" w:rsidR="00260CBE" w:rsidRDefault="00260CBE" w:rsidP="00260CBE"/>
    <w:bookmarkEnd w:id="0"/>
    <w:p w14:paraId="6D3B3D2F" w14:textId="353077AD" w:rsidR="00260CBE" w:rsidRPr="00506E7E" w:rsidRDefault="00260CBE" w:rsidP="007C4BDB"/>
    <w:sectPr w:rsidR="00260CBE" w:rsidRPr="00506E7E" w:rsidSect="00954B0D">
      <w:footerReference w:type="default" r:id="rId12"/>
      <w:pgSz w:w="11900" w:h="16840"/>
      <w:pgMar w:top="1701" w:right="1440" w:bottom="1440" w:left="144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2CD8184" w14:textId="77777777" w:rsidR="00D025C5" w:rsidRDefault="00D025C5" w:rsidP="009E784A">
      <w:r>
        <w:separator/>
      </w:r>
    </w:p>
  </w:endnote>
  <w:endnote w:type="continuationSeparator" w:id="0">
    <w:p w14:paraId="04D14DF8" w14:textId="77777777" w:rsidR="00D025C5" w:rsidRDefault="00D025C5" w:rsidP="009E7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ourier">
    <w:altName w:val="Courier New"/>
    <w:panose1 w:val="02070409020205020404"/>
    <w:charset w:val="00"/>
    <w:family w:val="auto"/>
    <w:pitch w:val="variable"/>
    <w:sig w:usb0="00000003"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802918469"/>
      <w:docPartObj>
        <w:docPartGallery w:val="Page Numbers (Bottom of Page)"/>
        <w:docPartUnique/>
      </w:docPartObj>
    </w:sdtPr>
    <w:sdtEndPr>
      <w:rPr>
        <w:noProof/>
      </w:rPr>
    </w:sdtEndPr>
    <w:sdtContent>
      <w:p w14:paraId="2B981490" w14:textId="7ED26252" w:rsidR="005912AA" w:rsidRDefault="005912AA">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542206B" w14:textId="77777777" w:rsidR="005912AA" w:rsidRDefault="005912A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370EC2C" w14:textId="77777777" w:rsidR="00D025C5" w:rsidRDefault="00D025C5" w:rsidP="009E784A">
      <w:r>
        <w:separator/>
      </w:r>
    </w:p>
  </w:footnote>
  <w:footnote w:type="continuationSeparator" w:id="0">
    <w:p w14:paraId="1430AB27" w14:textId="77777777" w:rsidR="00D025C5" w:rsidRDefault="00D025C5" w:rsidP="009E78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703C88"/>
    <w:multiLevelType w:val="hybridMultilevel"/>
    <w:tmpl w:val="087AA8B6"/>
    <w:lvl w:ilvl="0" w:tplc="F168E5C0">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19D70258"/>
    <w:multiLevelType w:val="hybridMultilevel"/>
    <w:tmpl w:val="99CEFE80"/>
    <w:lvl w:ilvl="0" w:tplc="7242B58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1F4966D6"/>
    <w:multiLevelType w:val="multilevel"/>
    <w:tmpl w:val="D7B27298"/>
    <w:lvl w:ilvl="0">
      <w:start w:val="2"/>
      <w:numFmt w:val="decimal"/>
      <w:lvlText w:val="%1"/>
      <w:lvlJc w:val="left"/>
      <w:pPr>
        <w:ind w:left="375" w:hanging="375"/>
      </w:pPr>
      <w:rPr>
        <w:rFonts w:hint="default"/>
      </w:rPr>
    </w:lvl>
    <w:lvl w:ilvl="1">
      <w:start w:val="1"/>
      <w:numFmt w:val="decimal"/>
      <w:lvlText w:val="%1.%2"/>
      <w:lvlJc w:val="left"/>
      <w:pPr>
        <w:ind w:left="951" w:hanging="375"/>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808" w:hanging="1080"/>
      </w:pPr>
      <w:rPr>
        <w:rFonts w:hint="default"/>
      </w:rPr>
    </w:lvl>
    <w:lvl w:ilvl="4">
      <w:start w:val="1"/>
      <w:numFmt w:val="decimal"/>
      <w:lvlText w:val="%1.%2.%3.%4.%5"/>
      <w:lvlJc w:val="left"/>
      <w:pPr>
        <w:ind w:left="3384" w:hanging="1080"/>
      </w:pPr>
      <w:rPr>
        <w:rFonts w:hint="default"/>
      </w:rPr>
    </w:lvl>
    <w:lvl w:ilvl="5">
      <w:start w:val="1"/>
      <w:numFmt w:val="decimal"/>
      <w:lvlText w:val="%1.%2.%3.%4.%5.%6"/>
      <w:lvlJc w:val="left"/>
      <w:pPr>
        <w:ind w:left="4320" w:hanging="1440"/>
      </w:pPr>
      <w:rPr>
        <w:rFonts w:hint="default"/>
      </w:rPr>
    </w:lvl>
    <w:lvl w:ilvl="6">
      <w:start w:val="1"/>
      <w:numFmt w:val="decimal"/>
      <w:lvlText w:val="%1.%2.%3.%4.%5.%6.%7"/>
      <w:lvlJc w:val="left"/>
      <w:pPr>
        <w:ind w:left="4896" w:hanging="1440"/>
      </w:pPr>
      <w:rPr>
        <w:rFonts w:hint="default"/>
      </w:rPr>
    </w:lvl>
    <w:lvl w:ilvl="7">
      <w:start w:val="1"/>
      <w:numFmt w:val="decimal"/>
      <w:lvlText w:val="%1.%2.%3.%4.%5.%6.%7.%8"/>
      <w:lvlJc w:val="left"/>
      <w:pPr>
        <w:ind w:left="5832" w:hanging="1800"/>
      </w:pPr>
      <w:rPr>
        <w:rFonts w:hint="default"/>
      </w:rPr>
    </w:lvl>
    <w:lvl w:ilvl="8">
      <w:start w:val="1"/>
      <w:numFmt w:val="decimal"/>
      <w:lvlText w:val="%1.%2.%3.%4.%5.%6.%7.%8.%9"/>
      <w:lvlJc w:val="left"/>
      <w:pPr>
        <w:ind w:left="6768" w:hanging="2160"/>
      </w:pPr>
      <w:rPr>
        <w:rFonts w:hint="default"/>
      </w:rPr>
    </w:lvl>
  </w:abstractNum>
  <w:abstractNum w:abstractNumId="3" w15:restartNumberingAfterBreak="0">
    <w:nsid w:val="20465285"/>
    <w:multiLevelType w:val="hybridMultilevel"/>
    <w:tmpl w:val="47644D32"/>
    <w:lvl w:ilvl="0" w:tplc="BF4A28DA">
      <w:start w:val="1"/>
      <w:numFmt w:val="decimal"/>
      <w:lvlText w:val="%1"/>
      <w:lvlJc w:val="left"/>
      <w:pPr>
        <w:ind w:left="360" w:hanging="360"/>
      </w:pPr>
      <w:rPr>
        <w:rFonts w:hint="default"/>
      </w:rPr>
    </w:lvl>
    <w:lvl w:ilvl="1" w:tplc="040B0019" w:tentative="1">
      <w:start w:val="1"/>
      <w:numFmt w:val="lowerLetter"/>
      <w:lvlText w:val="%2."/>
      <w:lvlJc w:val="left"/>
      <w:pPr>
        <w:ind w:left="1080" w:hanging="360"/>
      </w:pPr>
    </w:lvl>
    <w:lvl w:ilvl="2" w:tplc="040B001B" w:tentative="1">
      <w:start w:val="1"/>
      <w:numFmt w:val="lowerRoman"/>
      <w:lvlText w:val="%3."/>
      <w:lvlJc w:val="right"/>
      <w:pPr>
        <w:ind w:left="1800" w:hanging="180"/>
      </w:pPr>
    </w:lvl>
    <w:lvl w:ilvl="3" w:tplc="040B000F" w:tentative="1">
      <w:start w:val="1"/>
      <w:numFmt w:val="decimal"/>
      <w:lvlText w:val="%4."/>
      <w:lvlJc w:val="left"/>
      <w:pPr>
        <w:ind w:left="2520" w:hanging="360"/>
      </w:pPr>
    </w:lvl>
    <w:lvl w:ilvl="4" w:tplc="040B0019" w:tentative="1">
      <w:start w:val="1"/>
      <w:numFmt w:val="lowerLetter"/>
      <w:lvlText w:val="%5."/>
      <w:lvlJc w:val="left"/>
      <w:pPr>
        <w:ind w:left="3240" w:hanging="360"/>
      </w:pPr>
    </w:lvl>
    <w:lvl w:ilvl="5" w:tplc="040B001B" w:tentative="1">
      <w:start w:val="1"/>
      <w:numFmt w:val="lowerRoman"/>
      <w:lvlText w:val="%6."/>
      <w:lvlJc w:val="right"/>
      <w:pPr>
        <w:ind w:left="3960" w:hanging="180"/>
      </w:pPr>
    </w:lvl>
    <w:lvl w:ilvl="6" w:tplc="040B000F" w:tentative="1">
      <w:start w:val="1"/>
      <w:numFmt w:val="decimal"/>
      <w:lvlText w:val="%7."/>
      <w:lvlJc w:val="left"/>
      <w:pPr>
        <w:ind w:left="4680" w:hanging="360"/>
      </w:pPr>
    </w:lvl>
    <w:lvl w:ilvl="7" w:tplc="040B0019" w:tentative="1">
      <w:start w:val="1"/>
      <w:numFmt w:val="lowerLetter"/>
      <w:lvlText w:val="%8."/>
      <w:lvlJc w:val="left"/>
      <w:pPr>
        <w:ind w:left="5400" w:hanging="360"/>
      </w:pPr>
    </w:lvl>
    <w:lvl w:ilvl="8" w:tplc="040B001B" w:tentative="1">
      <w:start w:val="1"/>
      <w:numFmt w:val="lowerRoman"/>
      <w:lvlText w:val="%9."/>
      <w:lvlJc w:val="right"/>
      <w:pPr>
        <w:ind w:left="6120" w:hanging="180"/>
      </w:pPr>
    </w:lvl>
  </w:abstractNum>
  <w:abstractNum w:abstractNumId="4" w15:restartNumberingAfterBreak="0">
    <w:nsid w:val="29C347D1"/>
    <w:multiLevelType w:val="hybridMultilevel"/>
    <w:tmpl w:val="93689862"/>
    <w:lvl w:ilvl="0" w:tplc="2EE2EBD0">
      <w:start w:val="5"/>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FCE3138"/>
    <w:multiLevelType w:val="hybridMultilevel"/>
    <w:tmpl w:val="C9A07562"/>
    <w:lvl w:ilvl="0" w:tplc="E87EB10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310132EB"/>
    <w:multiLevelType w:val="hybridMultilevel"/>
    <w:tmpl w:val="6004DEC8"/>
    <w:lvl w:ilvl="0" w:tplc="2EE2EBD0">
      <w:start w:val="5"/>
      <w:numFmt w:val="bullet"/>
      <w:lvlText w:val="-"/>
      <w:lvlJc w:val="left"/>
      <w:pPr>
        <w:ind w:left="1080" w:hanging="360"/>
      </w:pPr>
      <w:rPr>
        <w:rFonts w:ascii="Arial" w:eastAsia="Times New Roman" w:hAnsi="Arial" w:cs="Arial"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7" w15:restartNumberingAfterBreak="0">
    <w:nsid w:val="318B60E6"/>
    <w:multiLevelType w:val="hybridMultilevel"/>
    <w:tmpl w:val="191E16D2"/>
    <w:lvl w:ilvl="0" w:tplc="3C76E844">
      <w:numFmt w:val="bullet"/>
      <w:lvlText w:val="-"/>
      <w:lvlJc w:val="left"/>
      <w:pPr>
        <w:ind w:left="720" w:hanging="360"/>
      </w:pPr>
      <w:rPr>
        <w:rFonts w:ascii="Times New Roman" w:eastAsia="MS Mincho"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2C60DE4"/>
    <w:multiLevelType w:val="hybridMultilevel"/>
    <w:tmpl w:val="0722DE1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35B5B27"/>
    <w:multiLevelType w:val="hybridMultilevel"/>
    <w:tmpl w:val="454493A4"/>
    <w:lvl w:ilvl="0" w:tplc="0D643890">
      <w:start w:val="1"/>
      <w:numFmt w:val="decimal"/>
      <w:pStyle w:val="Heading3"/>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343E70D6"/>
    <w:multiLevelType w:val="hybridMultilevel"/>
    <w:tmpl w:val="46047EC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74A4478"/>
    <w:multiLevelType w:val="hybridMultilevel"/>
    <w:tmpl w:val="D3B2D8A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40B93CB0"/>
    <w:multiLevelType w:val="hybridMultilevel"/>
    <w:tmpl w:val="F7643AF0"/>
    <w:lvl w:ilvl="0" w:tplc="6EE82AD0">
      <w:numFmt w:val="bullet"/>
      <w:lvlText w:val="-"/>
      <w:lvlJc w:val="left"/>
      <w:pPr>
        <w:ind w:left="720" w:hanging="360"/>
      </w:pPr>
      <w:rPr>
        <w:rFonts w:ascii="Times New Roman" w:eastAsia="MS Mincho"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5546EFE"/>
    <w:multiLevelType w:val="hybridMultilevel"/>
    <w:tmpl w:val="BD9CB114"/>
    <w:lvl w:ilvl="0" w:tplc="C2FE1C92">
      <w:start w:val="1"/>
      <w:numFmt w:val="decimal"/>
      <w:pStyle w:val="Heading1"/>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470F5F1D"/>
    <w:multiLevelType w:val="hybridMultilevel"/>
    <w:tmpl w:val="7EC24D20"/>
    <w:lvl w:ilvl="0" w:tplc="4BCC3E7E">
      <w:start w:val="1"/>
      <w:numFmt w:val="decimal"/>
      <w:pStyle w:val="Heading2"/>
      <w:lvlText w:val="%1."/>
      <w:lvlJc w:val="left"/>
      <w:pPr>
        <w:ind w:left="360" w:hanging="360"/>
      </w:pPr>
      <w:rPr>
        <w:rFonts w:hint="default"/>
      </w:rPr>
    </w:lvl>
    <w:lvl w:ilvl="1" w:tplc="040C0019">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5" w15:restartNumberingAfterBreak="0">
    <w:nsid w:val="517D5DF7"/>
    <w:multiLevelType w:val="multilevel"/>
    <w:tmpl w:val="0986D72E"/>
    <w:lvl w:ilvl="0">
      <w:start w:val="1"/>
      <w:numFmt w:val="decimal"/>
      <w:lvlText w:val="%1"/>
      <w:lvlJc w:val="left"/>
      <w:pPr>
        <w:ind w:left="375" w:hanging="375"/>
      </w:pPr>
      <w:rPr>
        <w:rFonts w:hint="default"/>
      </w:rPr>
    </w:lvl>
    <w:lvl w:ilvl="1">
      <w:start w:val="2"/>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5B1B7355"/>
    <w:multiLevelType w:val="hybridMultilevel"/>
    <w:tmpl w:val="87B6E448"/>
    <w:lvl w:ilvl="0" w:tplc="0F14B984">
      <w:start w:val="1"/>
      <w:numFmt w:val="decimal"/>
      <w:lvlText w:val="%1."/>
      <w:lvlJc w:val="left"/>
      <w:pPr>
        <w:ind w:left="824" w:hanging="360"/>
      </w:pPr>
    </w:lvl>
    <w:lvl w:ilvl="1" w:tplc="040C0019">
      <w:start w:val="1"/>
      <w:numFmt w:val="lowerLetter"/>
      <w:lvlText w:val="%2."/>
      <w:lvlJc w:val="left"/>
      <w:pPr>
        <w:ind w:left="1544" w:hanging="360"/>
      </w:pPr>
    </w:lvl>
    <w:lvl w:ilvl="2" w:tplc="040C001B" w:tentative="1">
      <w:start w:val="1"/>
      <w:numFmt w:val="lowerRoman"/>
      <w:lvlText w:val="%3."/>
      <w:lvlJc w:val="right"/>
      <w:pPr>
        <w:ind w:left="2264" w:hanging="180"/>
      </w:pPr>
    </w:lvl>
    <w:lvl w:ilvl="3" w:tplc="040C000F" w:tentative="1">
      <w:start w:val="1"/>
      <w:numFmt w:val="decimal"/>
      <w:lvlText w:val="%4."/>
      <w:lvlJc w:val="left"/>
      <w:pPr>
        <w:ind w:left="2984" w:hanging="360"/>
      </w:pPr>
    </w:lvl>
    <w:lvl w:ilvl="4" w:tplc="040C0019" w:tentative="1">
      <w:start w:val="1"/>
      <w:numFmt w:val="lowerLetter"/>
      <w:lvlText w:val="%5."/>
      <w:lvlJc w:val="left"/>
      <w:pPr>
        <w:ind w:left="3704" w:hanging="360"/>
      </w:pPr>
    </w:lvl>
    <w:lvl w:ilvl="5" w:tplc="040C001B" w:tentative="1">
      <w:start w:val="1"/>
      <w:numFmt w:val="lowerRoman"/>
      <w:lvlText w:val="%6."/>
      <w:lvlJc w:val="right"/>
      <w:pPr>
        <w:ind w:left="4424" w:hanging="180"/>
      </w:pPr>
    </w:lvl>
    <w:lvl w:ilvl="6" w:tplc="040C000F" w:tentative="1">
      <w:start w:val="1"/>
      <w:numFmt w:val="decimal"/>
      <w:lvlText w:val="%7."/>
      <w:lvlJc w:val="left"/>
      <w:pPr>
        <w:ind w:left="5144" w:hanging="360"/>
      </w:pPr>
    </w:lvl>
    <w:lvl w:ilvl="7" w:tplc="040C0019" w:tentative="1">
      <w:start w:val="1"/>
      <w:numFmt w:val="lowerLetter"/>
      <w:lvlText w:val="%8."/>
      <w:lvlJc w:val="left"/>
      <w:pPr>
        <w:ind w:left="5864" w:hanging="360"/>
      </w:pPr>
    </w:lvl>
    <w:lvl w:ilvl="8" w:tplc="040C001B" w:tentative="1">
      <w:start w:val="1"/>
      <w:numFmt w:val="lowerRoman"/>
      <w:lvlText w:val="%9."/>
      <w:lvlJc w:val="right"/>
      <w:pPr>
        <w:ind w:left="6584" w:hanging="180"/>
      </w:pPr>
    </w:lvl>
  </w:abstractNum>
  <w:abstractNum w:abstractNumId="17" w15:restartNumberingAfterBreak="0">
    <w:nsid w:val="5E007B79"/>
    <w:multiLevelType w:val="multilevel"/>
    <w:tmpl w:val="598E08AA"/>
    <w:lvl w:ilvl="0">
      <w:start w:val="1"/>
      <w:numFmt w:val="decimal"/>
      <w:lvlText w:val="%1"/>
      <w:lvlJc w:val="left"/>
      <w:pPr>
        <w:ind w:left="375" w:hanging="375"/>
      </w:pPr>
      <w:rPr>
        <w:rFonts w:hint="default"/>
      </w:rPr>
    </w:lvl>
    <w:lvl w:ilvl="1">
      <w:start w:val="1"/>
      <w:numFmt w:val="decimal"/>
      <w:lvlText w:val="%1.%2"/>
      <w:lvlJc w:val="left"/>
      <w:pPr>
        <w:ind w:left="951" w:hanging="375"/>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808" w:hanging="1080"/>
      </w:pPr>
      <w:rPr>
        <w:rFonts w:hint="default"/>
      </w:rPr>
    </w:lvl>
    <w:lvl w:ilvl="4">
      <w:start w:val="1"/>
      <w:numFmt w:val="decimal"/>
      <w:lvlText w:val="%1.%2.%3.%4.%5"/>
      <w:lvlJc w:val="left"/>
      <w:pPr>
        <w:ind w:left="3384" w:hanging="1080"/>
      </w:pPr>
      <w:rPr>
        <w:rFonts w:hint="default"/>
      </w:rPr>
    </w:lvl>
    <w:lvl w:ilvl="5">
      <w:start w:val="1"/>
      <w:numFmt w:val="decimal"/>
      <w:lvlText w:val="%1.%2.%3.%4.%5.%6"/>
      <w:lvlJc w:val="left"/>
      <w:pPr>
        <w:ind w:left="4320" w:hanging="1440"/>
      </w:pPr>
      <w:rPr>
        <w:rFonts w:hint="default"/>
      </w:rPr>
    </w:lvl>
    <w:lvl w:ilvl="6">
      <w:start w:val="1"/>
      <w:numFmt w:val="decimal"/>
      <w:lvlText w:val="%1.%2.%3.%4.%5.%6.%7"/>
      <w:lvlJc w:val="left"/>
      <w:pPr>
        <w:ind w:left="4896" w:hanging="1440"/>
      </w:pPr>
      <w:rPr>
        <w:rFonts w:hint="default"/>
      </w:rPr>
    </w:lvl>
    <w:lvl w:ilvl="7">
      <w:start w:val="1"/>
      <w:numFmt w:val="decimal"/>
      <w:lvlText w:val="%1.%2.%3.%4.%5.%6.%7.%8"/>
      <w:lvlJc w:val="left"/>
      <w:pPr>
        <w:ind w:left="5832" w:hanging="1800"/>
      </w:pPr>
      <w:rPr>
        <w:rFonts w:hint="default"/>
      </w:rPr>
    </w:lvl>
    <w:lvl w:ilvl="8">
      <w:start w:val="1"/>
      <w:numFmt w:val="decimal"/>
      <w:lvlText w:val="%1.%2.%3.%4.%5.%6.%7.%8.%9"/>
      <w:lvlJc w:val="left"/>
      <w:pPr>
        <w:ind w:left="6768" w:hanging="2160"/>
      </w:pPr>
      <w:rPr>
        <w:rFonts w:hint="default"/>
      </w:rPr>
    </w:lvl>
  </w:abstractNum>
  <w:abstractNum w:abstractNumId="18" w15:restartNumberingAfterBreak="0">
    <w:nsid w:val="5E49669F"/>
    <w:multiLevelType w:val="hybridMultilevel"/>
    <w:tmpl w:val="74242B80"/>
    <w:lvl w:ilvl="0" w:tplc="1B0873D6">
      <w:start w:val="1"/>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2244C7A"/>
    <w:multiLevelType w:val="hybridMultilevel"/>
    <w:tmpl w:val="D02C9E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15:restartNumberingAfterBreak="0">
    <w:nsid w:val="69273EF5"/>
    <w:multiLevelType w:val="hybridMultilevel"/>
    <w:tmpl w:val="C108F9E4"/>
    <w:lvl w:ilvl="0" w:tplc="402894C4">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A8418AB"/>
    <w:multiLevelType w:val="multilevel"/>
    <w:tmpl w:val="55F06BE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6A935A94"/>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72920C30"/>
    <w:multiLevelType w:val="hybridMultilevel"/>
    <w:tmpl w:val="D018DE42"/>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737C3EFC"/>
    <w:multiLevelType w:val="hybridMultilevel"/>
    <w:tmpl w:val="6382E930"/>
    <w:lvl w:ilvl="0" w:tplc="10A0227C">
      <w:numFmt w:val="bullet"/>
      <w:lvlText w:val="-"/>
      <w:lvlJc w:val="left"/>
      <w:pPr>
        <w:ind w:left="720" w:hanging="360"/>
      </w:pPr>
      <w:rPr>
        <w:rFonts w:ascii="Times New Roman" w:eastAsia="MS Mincho"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9574762"/>
    <w:multiLevelType w:val="hybridMultilevel"/>
    <w:tmpl w:val="690A1472"/>
    <w:lvl w:ilvl="0" w:tplc="2C842832">
      <w:numFmt w:val="bullet"/>
      <w:lvlText w:val="-"/>
      <w:lvlJc w:val="left"/>
      <w:pPr>
        <w:ind w:left="720" w:hanging="360"/>
      </w:pPr>
      <w:rPr>
        <w:rFonts w:ascii="Times New Roman" w:eastAsia="MS Mincho"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7AE60F56"/>
    <w:multiLevelType w:val="hybridMultilevel"/>
    <w:tmpl w:val="288CD5D8"/>
    <w:lvl w:ilvl="0" w:tplc="5B58D00E">
      <w:start w:val="1"/>
      <w:numFmt w:val="decimal"/>
      <w:lvlText w:val="%1."/>
      <w:lvlJc w:val="left"/>
      <w:pPr>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0"/>
  </w:num>
  <w:num w:numId="2">
    <w:abstractNumId w:val="24"/>
  </w:num>
  <w:num w:numId="3">
    <w:abstractNumId w:val="16"/>
  </w:num>
  <w:num w:numId="4">
    <w:abstractNumId w:val="16"/>
  </w:num>
  <w:num w:numId="5">
    <w:abstractNumId w:val="8"/>
  </w:num>
  <w:num w:numId="6">
    <w:abstractNumId w:val="14"/>
  </w:num>
  <w:num w:numId="7">
    <w:abstractNumId w:val="23"/>
  </w:num>
  <w:num w:numId="8">
    <w:abstractNumId w:val="14"/>
    <w:lvlOverride w:ilvl="0">
      <w:startOverride w:val="1"/>
    </w:lvlOverride>
  </w:num>
  <w:num w:numId="9">
    <w:abstractNumId w:val="0"/>
  </w:num>
  <w:num w:numId="10">
    <w:abstractNumId w:val="22"/>
  </w:num>
  <w:num w:numId="11">
    <w:abstractNumId w:val="10"/>
  </w:num>
  <w:num w:numId="12">
    <w:abstractNumId w:val="14"/>
  </w:num>
  <w:num w:numId="13">
    <w:abstractNumId w:val="25"/>
  </w:num>
  <w:num w:numId="14">
    <w:abstractNumId w:val="14"/>
  </w:num>
  <w:num w:numId="15">
    <w:abstractNumId w:val="27"/>
  </w:num>
  <w:num w:numId="16">
    <w:abstractNumId w:val="19"/>
  </w:num>
  <w:num w:numId="17">
    <w:abstractNumId w:val="14"/>
    <w:lvlOverride w:ilvl="0">
      <w:startOverride w:val="1"/>
    </w:lvlOverride>
  </w:num>
  <w:num w:numId="18">
    <w:abstractNumId w:val="14"/>
    <w:lvlOverride w:ilvl="0">
      <w:startOverride w:val="1"/>
    </w:lvlOverride>
  </w:num>
  <w:num w:numId="19">
    <w:abstractNumId w:val="14"/>
    <w:lvlOverride w:ilvl="0">
      <w:startOverride w:val="1"/>
    </w:lvlOverride>
  </w:num>
  <w:num w:numId="20">
    <w:abstractNumId w:val="9"/>
  </w:num>
  <w:num w:numId="21">
    <w:abstractNumId w:val="7"/>
  </w:num>
  <w:num w:numId="22">
    <w:abstractNumId w:val="26"/>
  </w:num>
  <w:num w:numId="23">
    <w:abstractNumId w:val="12"/>
  </w:num>
  <w:num w:numId="24">
    <w:abstractNumId w:val="11"/>
  </w:num>
  <w:num w:numId="25">
    <w:abstractNumId w:val="14"/>
    <w:lvlOverride w:ilvl="0">
      <w:startOverride w:val="1"/>
    </w:lvlOverride>
  </w:num>
  <w:num w:numId="26">
    <w:abstractNumId w:val="15"/>
  </w:num>
  <w:num w:numId="27">
    <w:abstractNumId w:val="2"/>
  </w:num>
  <w:num w:numId="28">
    <w:abstractNumId w:val="3"/>
  </w:num>
  <w:num w:numId="29">
    <w:abstractNumId w:val="21"/>
  </w:num>
  <w:num w:numId="30">
    <w:abstractNumId w:val="4"/>
  </w:num>
  <w:num w:numId="31">
    <w:abstractNumId w:val="6"/>
  </w:num>
  <w:num w:numId="32">
    <w:abstractNumId w:val="17"/>
  </w:num>
  <w:num w:numId="33">
    <w:abstractNumId w:val="14"/>
  </w:num>
  <w:num w:numId="34">
    <w:abstractNumId w:val="14"/>
  </w:num>
  <w:num w:numId="35">
    <w:abstractNumId w:val="14"/>
  </w:num>
  <w:num w:numId="36">
    <w:abstractNumId w:val="14"/>
  </w:num>
  <w:num w:numId="37">
    <w:abstractNumId w:val="13"/>
  </w:num>
  <w:num w:numId="38">
    <w:abstractNumId w:val="13"/>
  </w:num>
  <w:num w:numId="39">
    <w:abstractNumId w:val="13"/>
  </w:num>
  <w:num w:numId="40">
    <w:abstractNumId w:val="13"/>
  </w:num>
  <w:num w:numId="41">
    <w:abstractNumId w:val="13"/>
  </w:num>
  <w:num w:numId="42">
    <w:abstractNumId w:val="13"/>
  </w:num>
  <w:num w:numId="43">
    <w:abstractNumId w:val="13"/>
  </w:num>
  <w:num w:numId="44">
    <w:abstractNumId w:val="5"/>
  </w:num>
  <w:num w:numId="45">
    <w:abstractNumId w:val="1"/>
  </w:num>
  <w:num w:numId="46">
    <w:abstractNumId w:val="1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DENOUAL Franck">
    <w15:presenceInfo w15:providerId="AD" w15:userId="S-1-5-21-226764037-381646214-1788637320-167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doNotDisplayPageBoundaries/>
  <w:bordersDoNotSurroundHeader/>
  <w:bordersDoNotSurroundFooter/>
  <w:proofState w:spelling="clean" w:grammar="clean"/>
  <w:trackRevisions/>
  <w:defaultTabStop w:val="720"/>
  <w:hyphenationZone w:val="425"/>
  <w:drawingGridHorizontalSpacing w:val="110"/>
  <w:displayHorizont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00E3E"/>
    <w:rsid w:val="00002E7F"/>
    <w:rsid w:val="000223F3"/>
    <w:rsid w:val="00023362"/>
    <w:rsid w:val="00031CD4"/>
    <w:rsid w:val="00035795"/>
    <w:rsid w:val="00044D33"/>
    <w:rsid w:val="000804A2"/>
    <w:rsid w:val="00093595"/>
    <w:rsid w:val="000968DA"/>
    <w:rsid w:val="000C78E6"/>
    <w:rsid w:val="000D5F63"/>
    <w:rsid w:val="001223F5"/>
    <w:rsid w:val="00122725"/>
    <w:rsid w:val="0013370A"/>
    <w:rsid w:val="0017051E"/>
    <w:rsid w:val="0018563E"/>
    <w:rsid w:val="001936C9"/>
    <w:rsid w:val="0019424B"/>
    <w:rsid w:val="001950A9"/>
    <w:rsid w:val="00196997"/>
    <w:rsid w:val="001A4E5E"/>
    <w:rsid w:val="001B324E"/>
    <w:rsid w:val="001B4298"/>
    <w:rsid w:val="001D3280"/>
    <w:rsid w:val="001E18A9"/>
    <w:rsid w:val="001E20AC"/>
    <w:rsid w:val="001F5A58"/>
    <w:rsid w:val="00213BDA"/>
    <w:rsid w:val="00227ADA"/>
    <w:rsid w:val="00245E9E"/>
    <w:rsid w:val="00260CBE"/>
    <w:rsid w:val="00263789"/>
    <w:rsid w:val="0029189F"/>
    <w:rsid w:val="002D6114"/>
    <w:rsid w:val="00303A4D"/>
    <w:rsid w:val="0030442E"/>
    <w:rsid w:val="00305696"/>
    <w:rsid w:val="003226C8"/>
    <w:rsid w:val="00331DEC"/>
    <w:rsid w:val="00376482"/>
    <w:rsid w:val="00385C5D"/>
    <w:rsid w:val="003A7661"/>
    <w:rsid w:val="003B0FC6"/>
    <w:rsid w:val="003B2637"/>
    <w:rsid w:val="004A3BCB"/>
    <w:rsid w:val="004C1AAA"/>
    <w:rsid w:val="004C352E"/>
    <w:rsid w:val="004D6748"/>
    <w:rsid w:val="004E45B6"/>
    <w:rsid w:val="004F5473"/>
    <w:rsid w:val="00502DCA"/>
    <w:rsid w:val="00506E7E"/>
    <w:rsid w:val="00540DEA"/>
    <w:rsid w:val="005612C2"/>
    <w:rsid w:val="00590901"/>
    <w:rsid w:val="005912AA"/>
    <w:rsid w:val="005C1FB0"/>
    <w:rsid w:val="005C280C"/>
    <w:rsid w:val="005C2A51"/>
    <w:rsid w:val="005D2E8E"/>
    <w:rsid w:val="00612F7C"/>
    <w:rsid w:val="00622C6C"/>
    <w:rsid w:val="0063127E"/>
    <w:rsid w:val="00651912"/>
    <w:rsid w:val="00653A25"/>
    <w:rsid w:val="0066180B"/>
    <w:rsid w:val="00672297"/>
    <w:rsid w:val="006932A1"/>
    <w:rsid w:val="006A02FE"/>
    <w:rsid w:val="006E2C7C"/>
    <w:rsid w:val="00723457"/>
    <w:rsid w:val="007330AE"/>
    <w:rsid w:val="00751B81"/>
    <w:rsid w:val="007C4BDB"/>
    <w:rsid w:val="007F537F"/>
    <w:rsid w:val="008275A0"/>
    <w:rsid w:val="008560D2"/>
    <w:rsid w:val="00881CCB"/>
    <w:rsid w:val="008C066D"/>
    <w:rsid w:val="008E7795"/>
    <w:rsid w:val="009027AC"/>
    <w:rsid w:val="009153D3"/>
    <w:rsid w:val="00954B0D"/>
    <w:rsid w:val="009636E0"/>
    <w:rsid w:val="00980E7B"/>
    <w:rsid w:val="009838D6"/>
    <w:rsid w:val="00985A20"/>
    <w:rsid w:val="009A67DB"/>
    <w:rsid w:val="009B09C2"/>
    <w:rsid w:val="009B6DE0"/>
    <w:rsid w:val="009C464E"/>
    <w:rsid w:val="009C5AAC"/>
    <w:rsid w:val="009C6443"/>
    <w:rsid w:val="009D0976"/>
    <w:rsid w:val="009D5D9F"/>
    <w:rsid w:val="009E3A62"/>
    <w:rsid w:val="009E784A"/>
    <w:rsid w:val="00A23A7F"/>
    <w:rsid w:val="00A60F11"/>
    <w:rsid w:val="00A80C85"/>
    <w:rsid w:val="00AA3655"/>
    <w:rsid w:val="00AA39D6"/>
    <w:rsid w:val="00AC3286"/>
    <w:rsid w:val="00AE2605"/>
    <w:rsid w:val="00AE3E4E"/>
    <w:rsid w:val="00AE6B31"/>
    <w:rsid w:val="00AF787F"/>
    <w:rsid w:val="00B24CCE"/>
    <w:rsid w:val="00B546B3"/>
    <w:rsid w:val="00B63EEE"/>
    <w:rsid w:val="00B7067F"/>
    <w:rsid w:val="00B74570"/>
    <w:rsid w:val="00B85169"/>
    <w:rsid w:val="00BB189D"/>
    <w:rsid w:val="00BB1D2B"/>
    <w:rsid w:val="00BB68BC"/>
    <w:rsid w:val="00BF08B7"/>
    <w:rsid w:val="00C0099D"/>
    <w:rsid w:val="00C573E3"/>
    <w:rsid w:val="00C575A2"/>
    <w:rsid w:val="00C864B7"/>
    <w:rsid w:val="00C955C7"/>
    <w:rsid w:val="00CB798F"/>
    <w:rsid w:val="00CD36BE"/>
    <w:rsid w:val="00CF1629"/>
    <w:rsid w:val="00D025C5"/>
    <w:rsid w:val="00D06925"/>
    <w:rsid w:val="00D241FA"/>
    <w:rsid w:val="00D47B74"/>
    <w:rsid w:val="00D709E9"/>
    <w:rsid w:val="00D73934"/>
    <w:rsid w:val="00D83461"/>
    <w:rsid w:val="00D91D9C"/>
    <w:rsid w:val="00D933A7"/>
    <w:rsid w:val="00DA0ED7"/>
    <w:rsid w:val="00DB1AB0"/>
    <w:rsid w:val="00DB54F7"/>
    <w:rsid w:val="00DC1547"/>
    <w:rsid w:val="00E07140"/>
    <w:rsid w:val="00E20609"/>
    <w:rsid w:val="00E242FE"/>
    <w:rsid w:val="00E565AB"/>
    <w:rsid w:val="00E57620"/>
    <w:rsid w:val="00E843CE"/>
    <w:rsid w:val="00E934F2"/>
    <w:rsid w:val="00E9507F"/>
    <w:rsid w:val="00E965CC"/>
    <w:rsid w:val="00EA12EF"/>
    <w:rsid w:val="00EA5041"/>
    <w:rsid w:val="00ED31A8"/>
    <w:rsid w:val="00ED4091"/>
    <w:rsid w:val="00EF2D59"/>
    <w:rsid w:val="00EF6438"/>
    <w:rsid w:val="00F03F9B"/>
    <w:rsid w:val="00F046DD"/>
    <w:rsid w:val="00F05221"/>
    <w:rsid w:val="00F419DA"/>
    <w:rsid w:val="00F43C3C"/>
    <w:rsid w:val="00F6270D"/>
    <w:rsid w:val="00F71E86"/>
    <w:rsid w:val="00F73309"/>
    <w:rsid w:val="00FA2E59"/>
    <w:rsid w:val="00FE18E7"/>
    <w:rsid w:val="00FF265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aliases w:val="Heading U,H1,H11,Titre Partie,Œ©o‚µ 1,?co??E 1,h1,?,?c,?co?ƒÊ 1,Œ,뙥,Œ©_o‚µ 1,?c_o??E 1,Titre 1,Œ©,o‚µ 1,Heading,?co?ƒ  1,título 1,DO NOT USE_h1,...,app heading 1,l1,Huvudrubrik,h11,h12,h13,h14,h15,h16,Heading 1_a,Heading 1 (NN),Titre§,1,H"/>
    <w:basedOn w:val="Normal"/>
    <w:link w:val="Heading1Char"/>
    <w:qFormat/>
    <w:pPr>
      <w:numPr>
        <w:numId w:val="37"/>
      </w:numPr>
      <w:outlineLvl w:val="0"/>
    </w:pPr>
    <w:rPr>
      <w:b/>
      <w:bCs/>
      <w:sz w:val="24"/>
      <w:szCs w:val="24"/>
    </w:rPr>
  </w:style>
  <w:style w:type="paragraph" w:styleId="Heading2">
    <w:name w:val="heading 2"/>
    <w:aliases w:val="H2,H21,Œ©o‚µ 2,Œ©1,?co??E 2,h2,뙥2,?c1,?co?ƒÊ 2,?2,2,Header 2,2nd level,DO NOT USE_h2,Œ1,Œ2,Œ©2,Œ©_o‚µ 2,?c_o??E 2,Titre 2,título 2,节标题,Head2A,Break before,UNDERRUBRIK 1-2,level 2,Heading Two,Prophead 2,headi,heading2,h21,h22,21,Head 2,l2,R2"/>
    <w:basedOn w:val="Normal"/>
    <w:next w:val="Normal"/>
    <w:link w:val="Heading2Char"/>
    <w:autoRedefine/>
    <w:uiPriority w:val="9"/>
    <w:unhideWhenUsed/>
    <w:qFormat/>
    <w:rsid w:val="0013370A"/>
    <w:pPr>
      <w:keepNext/>
      <w:keepLines/>
      <w:numPr>
        <w:numId w:val="6"/>
      </w:numPr>
      <w:spacing w:before="40"/>
      <w:outlineLvl w:val="1"/>
    </w:pPr>
    <w:rPr>
      <w:rFonts w:asciiTheme="majorHAnsi" w:eastAsiaTheme="majorEastAsia" w:hAnsiTheme="majorHAnsi" w:cstheme="majorBidi"/>
      <w:sz w:val="26"/>
      <w:szCs w:val="26"/>
    </w:rPr>
  </w:style>
  <w:style w:type="paragraph" w:styleId="Heading3">
    <w:name w:val="heading 3"/>
    <w:basedOn w:val="Normal"/>
    <w:next w:val="Normal"/>
    <w:link w:val="Heading3Char"/>
    <w:uiPriority w:val="9"/>
    <w:unhideWhenUsed/>
    <w:qFormat/>
    <w:rsid w:val="001936C9"/>
    <w:pPr>
      <w:keepNext/>
      <w:keepLines/>
      <w:numPr>
        <w:numId w:val="20"/>
      </w:numPr>
      <w:spacing w:before="40"/>
      <w:outlineLvl w:val="2"/>
    </w:pPr>
    <w:rPr>
      <w:rFonts w:asciiTheme="majorHAnsi" w:eastAsiaTheme="majorEastAsia" w:hAnsiTheme="majorHAnsi" w:cstheme="majorBidi"/>
      <w:sz w:val="24"/>
      <w:szCs w:val="24"/>
    </w:rPr>
  </w:style>
  <w:style w:type="paragraph" w:styleId="Heading4">
    <w:name w:val="heading 4"/>
    <w:basedOn w:val="Normal"/>
    <w:next w:val="Normal"/>
    <w:link w:val="Heading4Char"/>
    <w:uiPriority w:val="9"/>
    <w:unhideWhenUsed/>
    <w:qFormat/>
    <w:rsid w:val="008275A0"/>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pPr>
      <w:spacing w:before="1"/>
    </w:pPr>
    <w:rPr>
      <w:sz w:val="24"/>
      <w:szCs w:val="24"/>
    </w:rPr>
  </w:style>
  <w:style w:type="paragraph" w:styleId="Title">
    <w:name w:val="Title"/>
    <w:basedOn w:val="Normal"/>
    <w:uiPriority w:val="10"/>
    <w:qFormat/>
    <w:pPr>
      <w:spacing w:before="90"/>
      <w:ind w:left="1194"/>
    </w:pPr>
    <w:rPr>
      <w:b/>
      <w:bCs/>
      <w:sz w:val="29"/>
      <w:szCs w:val="29"/>
      <w:u w:val="single" w:color="000000"/>
    </w:rPr>
  </w:style>
  <w:style w:type="paragraph" w:styleId="ListParagraph">
    <w:name w:val="List Paragraph"/>
    <w:basedOn w:val="Normal"/>
    <w:uiPriority w:val="34"/>
    <w:qFormat/>
  </w:style>
  <w:style w:type="paragraph" w:customStyle="1" w:styleId="TableParagraph">
    <w:name w:val="Table Paragraph"/>
    <w:basedOn w:val="Normal"/>
    <w:uiPriority w:val="1"/>
    <w:qFormat/>
  </w:style>
  <w:style w:type="character" w:styleId="Hyperlink">
    <w:name w:val="Hyperlink"/>
    <w:uiPriority w:val="99"/>
    <w:rsid w:val="00FF2653"/>
    <w:rPr>
      <w:color w:val="0000FF"/>
      <w:u w:val="single"/>
    </w:rPr>
  </w:style>
  <w:style w:type="paragraph" w:styleId="NormalWeb">
    <w:name w:val="Normal (Web)"/>
    <w:basedOn w:val="Normal"/>
    <w:uiPriority w:val="99"/>
    <w:unhideWhenUsed/>
    <w:rsid w:val="00FF2653"/>
    <w:pPr>
      <w:autoSpaceDE/>
      <w:autoSpaceDN/>
      <w:spacing w:before="100" w:beforeAutospacing="1" w:after="100" w:afterAutospacing="1" w:line="276" w:lineRule="auto"/>
    </w:pPr>
    <w:rPr>
      <w:rFonts w:ascii="Calibri" w:eastAsia="Times New Roman" w:hAnsi="Calibri" w:cs="Times New Roman"/>
      <w:lang w:eastAsia="zh-TW"/>
    </w:rPr>
  </w:style>
  <w:style w:type="character" w:customStyle="1" w:styleId="BodyTextChar">
    <w:name w:val="Body Text Char"/>
    <w:basedOn w:val="DefaultParagraphFont"/>
    <w:link w:val="BodyText"/>
    <w:uiPriority w:val="1"/>
    <w:rsid w:val="00FF2653"/>
    <w:rPr>
      <w:rFonts w:ascii="Arial" w:eastAsia="Arial" w:hAnsi="Arial" w:cs="Arial"/>
      <w:sz w:val="24"/>
      <w:szCs w:val="24"/>
    </w:rPr>
  </w:style>
  <w:style w:type="character" w:styleId="Strong">
    <w:name w:val="Strong"/>
    <w:basedOn w:val="DefaultParagraphFont"/>
    <w:uiPriority w:val="22"/>
    <w:qFormat/>
    <w:rsid w:val="00FF2653"/>
    <w:rPr>
      <w:b/>
      <w:bCs/>
    </w:rPr>
  </w:style>
  <w:style w:type="character" w:styleId="UnresolvedMention">
    <w:name w:val="Unresolved Mention"/>
    <w:basedOn w:val="DefaultParagraphFont"/>
    <w:uiPriority w:val="99"/>
    <w:semiHidden/>
    <w:unhideWhenUsed/>
    <w:rsid w:val="00FF2653"/>
    <w:rPr>
      <w:color w:val="605E5C"/>
      <w:shd w:val="clear" w:color="auto" w:fill="E1DFDD"/>
    </w:rPr>
  </w:style>
  <w:style w:type="paragraph" w:styleId="Header">
    <w:name w:val="header"/>
    <w:basedOn w:val="Normal"/>
    <w:link w:val="HeaderChar"/>
    <w:uiPriority w:val="99"/>
    <w:unhideWhenUsed/>
    <w:rsid w:val="009E784A"/>
    <w:pPr>
      <w:tabs>
        <w:tab w:val="center" w:pos="4680"/>
        <w:tab w:val="right" w:pos="9360"/>
      </w:tabs>
    </w:p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iPriority w:val="99"/>
    <w:unhideWhenUsed/>
    <w:rsid w:val="009E784A"/>
    <w:pPr>
      <w:tabs>
        <w:tab w:val="center" w:pos="4680"/>
        <w:tab w:val="right" w:pos="9360"/>
      </w:tabs>
    </w:pPr>
  </w:style>
  <w:style w:type="character" w:customStyle="1" w:styleId="FooterChar">
    <w:name w:val="Footer Char"/>
    <w:basedOn w:val="DefaultParagraphFont"/>
    <w:link w:val="Footer"/>
    <w:uiPriority w:val="99"/>
    <w:rsid w:val="009E784A"/>
    <w:rPr>
      <w:rFonts w:ascii="Arial" w:eastAsia="Arial" w:hAnsi="Arial" w:cs="Arial"/>
    </w:rPr>
  </w:style>
  <w:style w:type="character" w:customStyle="1" w:styleId="Heading1Char">
    <w:name w:val="Heading 1 Char"/>
    <w:aliases w:val="Heading U Char,H1 Char,H11 Char,Titre Partie Char,Œ©o‚µ 1 Char,?co??E 1 Char,h1 Char,? Char,?c Char,?co?ƒÊ 1 Char,Œ Char,뙥 Char,Œ©_o‚µ 1 Char,?c_o??E 1 Char,Titre 1 Char,Œ© Char,o‚µ 1 Char,Heading Char,?co?ƒ  1 Char,título 1 Char"/>
    <w:link w:val="Heading1"/>
    <w:rsid w:val="00F43C3C"/>
    <w:rPr>
      <w:rFonts w:ascii="Arial" w:eastAsia="Arial" w:hAnsi="Arial" w:cs="Arial"/>
      <w:b/>
      <w:bCs/>
      <w:sz w:val="24"/>
      <w:szCs w:val="24"/>
    </w:rPr>
  </w:style>
  <w:style w:type="paragraph" w:styleId="BalloonText">
    <w:name w:val="Balloon Text"/>
    <w:basedOn w:val="Normal"/>
    <w:link w:val="BalloonTextChar"/>
    <w:uiPriority w:val="99"/>
    <w:semiHidden/>
    <w:unhideWhenUsed/>
    <w:rsid w:val="00F43C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43C3C"/>
    <w:rPr>
      <w:rFonts w:ascii="Segoe UI" w:eastAsia="Arial" w:hAnsi="Segoe UI" w:cs="Segoe UI"/>
      <w:sz w:val="18"/>
      <w:szCs w:val="18"/>
    </w:rPr>
  </w:style>
  <w:style w:type="paragraph" w:styleId="TOCHeading">
    <w:name w:val="TOC Heading"/>
    <w:basedOn w:val="Heading1"/>
    <w:next w:val="Normal"/>
    <w:uiPriority w:val="39"/>
    <w:unhideWhenUsed/>
    <w:qFormat/>
    <w:rsid w:val="004D6748"/>
    <w:pPr>
      <w:keepNext/>
      <w:keepLines/>
      <w:widowControl/>
      <w:numPr>
        <w:numId w:val="0"/>
      </w:numPr>
      <w:autoSpaceDE/>
      <w:autoSpaceDN/>
      <w:spacing w:before="240" w:line="259" w:lineRule="auto"/>
      <w:outlineLvl w:val="9"/>
    </w:pPr>
    <w:rPr>
      <w:rFonts w:asciiTheme="majorHAnsi" w:eastAsiaTheme="majorEastAsia" w:hAnsiTheme="majorHAnsi" w:cstheme="majorBidi"/>
      <w:b w:val="0"/>
      <w:bCs w:val="0"/>
      <w:color w:val="365F91" w:themeColor="accent1" w:themeShade="BF"/>
      <w:sz w:val="32"/>
      <w:szCs w:val="32"/>
    </w:rPr>
  </w:style>
  <w:style w:type="paragraph" w:styleId="TOC1">
    <w:name w:val="toc 1"/>
    <w:basedOn w:val="Normal"/>
    <w:next w:val="Normal"/>
    <w:autoRedefine/>
    <w:uiPriority w:val="39"/>
    <w:unhideWhenUsed/>
    <w:rsid w:val="00023362"/>
    <w:pPr>
      <w:spacing w:after="100"/>
    </w:pPr>
  </w:style>
  <w:style w:type="character" w:customStyle="1" w:styleId="Heading2Char">
    <w:name w:val="Heading 2 Char"/>
    <w:aliases w:val="H2 Char,H21 Char,Œ©o‚µ 2 Char,Œ©1 Char,?co??E 2 Char,h2 Char,뙥2 Char,?c1 Char,?co?ƒÊ 2 Char,?2 Char,2 Char,Header 2 Char,2nd level Char,DO NOT USE_h2 Char,Œ1 Char,Œ2 Char,Œ©2 Char,Œ©_o‚µ 2 Char,?c_o??E 2 Char,Titre 2 Char,título 2 Char"/>
    <w:basedOn w:val="DefaultParagraphFont"/>
    <w:link w:val="Heading2"/>
    <w:uiPriority w:val="9"/>
    <w:rsid w:val="0013370A"/>
    <w:rPr>
      <w:rFonts w:asciiTheme="majorHAnsi" w:eastAsiaTheme="majorEastAsia" w:hAnsiTheme="majorHAnsi" w:cstheme="majorBidi"/>
      <w:sz w:val="26"/>
      <w:szCs w:val="26"/>
    </w:rPr>
  </w:style>
  <w:style w:type="paragraph" w:styleId="TOC2">
    <w:name w:val="toc 2"/>
    <w:basedOn w:val="Normal"/>
    <w:next w:val="Normal"/>
    <w:autoRedefine/>
    <w:uiPriority w:val="39"/>
    <w:unhideWhenUsed/>
    <w:rsid w:val="004C1AAA"/>
    <w:pPr>
      <w:tabs>
        <w:tab w:val="left" w:pos="660"/>
        <w:tab w:val="right" w:leader="dot" w:pos="9010"/>
      </w:tabs>
      <w:spacing w:after="100"/>
      <w:ind w:left="220"/>
    </w:pPr>
  </w:style>
  <w:style w:type="character" w:styleId="HTMLCode">
    <w:name w:val="HTML Code"/>
    <w:basedOn w:val="DefaultParagraphFont"/>
    <w:uiPriority w:val="99"/>
    <w:semiHidden/>
    <w:unhideWhenUsed/>
    <w:rsid w:val="00D933A7"/>
    <w:rPr>
      <w:rFonts w:ascii="Courier New" w:eastAsia="Times New Roman" w:hAnsi="Courier New" w:cs="Courier New"/>
      <w:sz w:val="20"/>
      <w:szCs w:val="20"/>
    </w:rPr>
  </w:style>
  <w:style w:type="paragraph" w:styleId="HTMLPreformatted">
    <w:name w:val="HTML Preformatted"/>
    <w:basedOn w:val="Normal"/>
    <w:link w:val="HTMLPreformattedChar"/>
    <w:uiPriority w:val="99"/>
    <w:semiHidden/>
    <w:unhideWhenUsed/>
    <w:rsid w:val="00245E9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eastAsia="Times New Roman" w:hAnsi="Courier New" w:cs="Courier New"/>
      <w:sz w:val="20"/>
      <w:szCs w:val="20"/>
      <w:lang w:val="fr-FR" w:eastAsia="fr-FR"/>
    </w:rPr>
  </w:style>
  <w:style w:type="character" w:customStyle="1" w:styleId="HTMLPreformattedChar">
    <w:name w:val="HTML Preformatted Char"/>
    <w:basedOn w:val="DefaultParagraphFont"/>
    <w:link w:val="HTMLPreformatted"/>
    <w:uiPriority w:val="99"/>
    <w:semiHidden/>
    <w:rsid w:val="00245E9E"/>
    <w:rPr>
      <w:rFonts w:ascii="Courier New" w:eastAsia="Times New Roman" w:hAnsi="Courier New" w:cs="Courier New"/>
      <w:sz w:val="20"/>
      <w:szCs w:val="20"/>
      <w:lang w:val="fr-FR" w:eastAsia="fr-FR"/>
    </w:rPr>
  </w:style>
  <w:style w:type="character" w:customStyle="1" w:styleId="line">
    <w:name w:val="line"/>
    <w:basedOn w:val="DefaultParagraphFont"/>
    <w:rsid w:val="00245E9E"/>
  </w:style>
  <w:style w:type="character" w:customStyle="1" w:styleId="n">
    <w:name w:val="n"/>
    <w:basedOn w:val="DefaultParagraphFont"/>
    <w:rsid w:val="00245E9E"/>
  </w:style>
  <w:style w:type="character" w:customStyle="1" w:styleId="p">
    <w:name w:val="p"/>
    <w:basedOn w:val="DefaultParagraphFont"/>
    <w:rsid w:val="00245E9E"/>
  </w:style>
  <w:style w:type="character" w:customStyle="1" w:styleId="mi">
    <w:name w:val="mi"/>
    <w:basedOn w:val="DefaultParagraphFont"/>
    <w:rsid w:val="00245E9E"/>
  </w:style>
  <w:style w:type="character" w:customStyle="1" w:styleId="nf">
    <w:name w:val="nf"/>
    <w:basedOn w:val="DefaultParagraphFont"/>
    <w:rsid w:val="00245E9E"/>
  </w:style>
  <w:style w:type="character" w:customStyle="1" w:styleId="err">
    <w:name w:val="err"/>
    <w:basedOn w:val="DefaultParagraphFont"/>
    <w:rsid w:val="00245E9E"/>
  </w:style>
  <w:style w:type="character" w:customStyle="1" w:styleId="o">
    <w:name w:val="o"/>
    <w:basedOn w:val="DefaultParagraphFont"/>
    <w:rsid w:val="00245E9E"/>
  </w:style>
  <w:style w:type="character" w:customStyle="1" w:styleId="kt">
    <w:name w:val="kt"/>
    <w:basedOn w:val="DefaultParagraphFont"/>
    <w:rsid w:val="00245E9E"/>
  </w:style>
  <w:style w:type="character" w:customStyle="1" w:styleId="k">
    <w:name w:val="k"/>
    <w:basedOn w:val="DefaultParagraphFont"/>
    <w:rsid w:val="00245E9E"/>
  </w:style>
  <w:style w:type="character" w:customStyle="1" w:styleId="codeChar">
    <w:name w:val="code Char"/>
    <w:rsid w:val="00751B81"/>
    <w:rPr>
      <w:rFonts w:ascii="Consolas" w:hAnsi="Consolas"/>
      <w:noProof/>
      <w:sz w:val="22"/>
      <w:lang w:val="en-GB" w:eastAsia="ja-JP"/>
    </w:rPr>
  </w:style>
  <w:style w:type="character" w:customStyle="1" w:styleId="Heading3Char">
    <w:name w:val="Heading 3 Char"/>
    <w:basedOn w:val="DefaultParagraphFont"/>
    <w:link w:val="Heading3"/>
    <w:uiPriority w:val="9"/>
    <w:rsid w:val="001936C9"/>
    <w:rPr>
      <w:rFonts w:asciiTheme="majorHAnsi" w:eastAsiaTheme="majorEastAsia" w:hAnsiTheme="majorHAnsi" w:cstheme="majorBidi"/>
      <w:sz w:val="24"/>
      <w:szCs w:val="24"/>
    </w:rPr>
  </w:style>
  <w:style w:type="character" w:customStyle="1" w:styleId="VerbatimChar">
    <w:name w:val="Verbatim Char"/>
    <w:link w:val="SourceCode"/>
    <w:rsid w:val="00751B81"/>
    <w:rPr>
      <w:rFonts w:ascii="Consolas" w:hAnsi="Consolas" w:cs="Consolas"/>
      <w:noProof/>
      <w:shd w:val="clear" w:color="auto" w:fill="EDEDED"/>
      <w:lang w:val="en-GB"/>
    </w:rPr>
  </w:style>
  <w:style w:type="paragraph" w:customStyle="1" w:styleId="SourceCode">
    <w:name w:val="Source Code"/>
    <w:basedOn w:val="Normal"/>
    <w:link w:val="VerbatimChar"/>
    <w:rsid w:val="00751B81"/>
    <w:pPr>
      <w:widowControl/>
      <w:pBdr>
        <w:top w:val="single" w:sz="24" w:space="1" w:color="EDEDED"/>
        <w:left w:val="single" w:sz="24" w:space="4" w:color="EDEDED"/>
        <w:bottom w:val="single" w:sz="24" w:space="1" w:color="EDEDED"/>
        <w:right w:val="single" w:sz="24" w:space="4" w:color="EDEDED"/>
      </w:pBdr>
      <w:shd w:val="clear" w:color="auto" w:fill="EDEDED"/>
      <w:wordWrap w:val="0"/>
      <w:autoSpaceDE/>
      <w:autoSpaceDN/>
      <w:ind w:left="567" w:right="567"/>
    </w:pPr>
    <w:rPr>
      <w:rFonts w:ascii="Consolas" w:eastAsiaTheme="minorEastAsia" w:hAnsi="Consolas" w:cs="Consolas"/>
      <w:noProof/>
      <w:lang w:val="en-GB"/>
    </w:rPr>
  </w:style>
  <w:style w:type="character" w:styleId="FollowedHyperlink">
    <w:name w:val="FollowedHyperlink"/>
    <w:basedOn w:val="DefaultParagraphFont"/>
    <w:uiPriority w:val="99"/>
    <w:semiHidden/>
    <w:unhideWhenUsed/>
    <w:rsid w:val="00751B81"/>
    <w:rPr>
      <w:color w:val="800080" w:themeColor="followedHyperlink"/>
      <w:u w:val="single"/>
    </w:rPr>
  </w:style>
  <w:style w:type="paragraph" w:styleId="TOC3">
    <w:name w:val="toc 3"/>
    <w:basedOn w:val="Normal"/>
    <w:next w:val="Normal"/>
    <w:autoRedefine/>
    <w:uiPriority w:val="39"/>
    <w:unhideWhenUsed/>
    <w:rsid w:val="00502DCA"/>
    <w:pPr>
      <w:spacing w:after="100"/>
      <w:ind w:left="440"/>
    </w:pPr>
  </w:style>
  <w:style w:type="paragraph" w:styleId="Revision">
    <w:name w:val="Revision"/>
    <w:hidden/>
    <w:uiPriority w:val="99"/>
    <w:semiHidden/>
    <w:rsid w:val="008275A0"/>
    <w:pPr>
      <w:widowControl/>
      <w:autoSpaceDE/>
      <w:autoSpaceDN/>
    </w:pPr>
    <w:rPr>
      <w:rFonts w:ascii="Arial" w:eastAsia="Arial" w:hAnsi="Arial" w:cs="Arial"/>
    </w:rPr>
  </w:style>
  <w:style w:type="character" w:customStyle="1" w:styleId="Heading4Char">
    <w:name w:val="Heading 4 Char"/>
    <w:basedOn w:val="DefaultParagraphFont"/>
    <w:link w:val="Heading4"/>
    <w:uiPriority w:val="9"/>
    <w:rsid w:val="008275A0"/>
    <w:rPr>
      <w:rFonts w:asciiTheme="majorHAnsi" w:eastAsiaTheme="majorEastAsia" w:hAnsiTheme="majorHAnsi" w:cstheme="majorBidi"/>
      <w:i/>
      <w:iCs/>
      <w:color w:val="365F91" w:themeColor="accent1" w:themeShade="BF"/>
    </w:rPr>
  </w:style>
  <w:style w:type="paragraph" w:styleId="Caption">
    <w:name w:val="caption"/>
    <w:basedOn w:val="Normal"/>
    <w:next w:val="Normal"/>
    <w:uiPriority w:val="35"/>
    <w:unhideWhenUsed/>
    <w:qFormat/>
    <w:rsid w:val="00D06925"/>
    <w:pPr>
      <w:spacing w:after="200"/>
    </w:pPr>
    <w:rPr>
      <w:i/>
      <w:iCs/>
      <w:color w:val="1F497D" w:themeColor="text2"/>
      <w:sz w:val="18"/>
      <w:szCs w:val="18"/>
    </w:rPr>
  </w:style>
  <w:style w:type="character" w:styleId="CommentReference">
    <w:name w:val="annotation reference"/>
    <w:basedOn w:val="DefaultParagraphFont"/>
    <w:uiPriority w:val="99"/>
    <w:semiHidden/>
    <w:unhideWhenUsed/>
    <w:rsid w:val="00A23A7F"/>
    <w:rPr>
      <w:sz w:val="16"/>
      <w:szCs w:val="16"/>
    </w:rPr>
  </w:style>
  <w:style w:type="paragraph" w:styleId="CommentText">
    <w:name w:val="annotation text"/>
    <w:basedOn w:val="Normal"/>
    <w:link w:val="CommentTextChar"/>
    <w:uiPriority w:val="99"/>
    <w:semiHidden/>
    <w:unhideWhenUsed/>
    <w:rsid w:val="00A23A7F"/>
    <w:rPr>
      <w:sz w:val="20"/>
      <w:szCs w:val="20"/>
    </w:rPr>
  </w:style>
  <w:style w:type="character" w:customStyle="1" w:styleId="CommentTextChar">
    <w:name w:val="Comment Text Char"/>
    <w:basedOn w:val="DefaultParagraphFont"/>
    <w:link w:val="CommentText"/>
    <w:uiPriority w:val="99"/>
    <w:semiHidden/>
    <w:rsid w:val="00A23A7F"/>
    <w:rPr>
      <w:rFonts w:ascii="Arial" w:eastAsia="Arial" w:hAnsi="Arial" w:cs="Arial"/>
      <w:sz w:val="20"/>
      <w:szCs w:val="20"/>
    </w:rPr>
  </w:style>
  <w:style w:type="paragraph" w:styleId="CommentSubject">
    <w:name w:val="annotation subject"/>
    <w:basedOn w:val="CommentText"/>
    <w:next w:val="CommentText"/>
    <w:link w:val="CommentSubjectChar"/>
    <w:uiPriority w:val="99"/>
    <w:semiHidden/>
    <w:unhideWhenUsed/>
    <w:rsid w:val="00A23A7F"/>
    <w:rPr>
      <w:b/>
      <w:bCs/>
    </w:rPr>
  </w:style>
  <w:style w:type="character" w:customStyle="1" w:styleId="CommentSubjectChar">
    <w:name w:val="Comment Subject Char"/>
    <w:basedOn w:val="CommentTextChar"/>
    <w:link w:val="CommentSubject"/>
    <w:uiPriority w:val="99"/>
    <w:semiHidden/>
    <w:rsid w:val="00A23A7F"/>
    <w:rPr>
      <w:rFonts w:ascii="Arial" w:eastAsia="Arial" w:hAnsi="Arial" w:cs="Arial"/>
      <w:b/>
      <w:bCs/>
      <w:sz w:val="20"/>
      <w:szCs w:val="20"/>
    </w:rPr>
  </w:style>
  <w:style w:type="table" w:styleId="TableGrid">
    <w:name w:val="Table Grid"/>
    <w:basedOn w:val="TableNormal"/>
    <w:rsid w:val="0019424B"/>
    <w:pPr>
      <w:widowControl/>
      <w:autoSpaceDE/>
      <w:autoSpaceDN/>
      <w:spacing w:after="80"/>
    </w:pPr>
    <w:rPr>
      <w:rFonts w:ascii="Times New Roman" w:eastAsia="MS Mincho"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265831">
      <w:bodyDiv w:val="1"/>
      <w:marLeft w:val="0"/>
      <w:marRight w:val="0"/>
      <w:marTop w:val="0"/>
      <w:marBottom w:val="0"/>
      <w:divBdr>
        <w:top w:val="none" w:sz="0" w:space="0" w:color="auto"/>
        <w:left w:val="none" w:sz="0" w:space="0" w:color="auto"/>
        <w:bottom w:val="none" w:sz="0" w:space="0" w:color="auto"/>
        <w:right w:val="none" w:sz="0" w:space="0" w:color="auto"/>
      </w:divBdr>
    </w:div>
    <w:div w:id="356005293">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0533868">
      <w:bodyDiv w:val="1"/>
      <w:marLeft w:val="0"/>
      <w:marRight w:val="0"/>
      <w:marTop w:val="0"/>
      <w:marBottom w:val="0"/>
      <w:divBdr>
        <w:top w:val="none" w:sz="0" w:space="0" w:color="auto"/>
        <w:left w:val="none" w:sz="0" w:space="0" w:color="auto"/>
        <w:bottom w:val="none" w:sz="0" w:space="0" w:color="auto"/>
        <w:right w:val="none" w:sz="0" w:space="0" w:color="auto"/>
      </w:divBdr>
    </w:div>
    <w:div w:id="1595818774">
      <w:bodyDiv w:val="1"/>
      <w:marLeft w:val="0"/>
      <w:marRight w:val="0"/>
      <w:marTop w:val="0"/>
      <w:marBottom w:val="0"/>
      <w:divBdr>
        <w:top w:val="none" w:sz="0" w:space="0" w:color="auto"/>
        <w:left w:val="none" w:sz="0" w:space="0" w:color="auto"/>
        <w:bottom w:val="none" w:sz="0" w:space="0" w:color="auto"/>
        <w:right w:val="none" w:sz="0" w:space="0" w:color="auto"/>
      </w:divBdr>
    </w:div>
    <w:div w:id="1606040995">
      <w:bodyDiv w:val="1"/>
      <w:marLeft w:val="0"/>
      <w:marRight w:val="0"/>
      <w:marTop w:val="0"/>
      <w:marBottom w:val="0"/>
      <w:divBdr>
        <w:top w:val="none" w:sz="0" w:space="0" w:color="auto"/>
        <w:left w:val="none" w:sz="0" w:space="0" w:color="auto"/>
        <w:bottom w:val="none" w:sz="0" w:space="0" w:color="auto"/>
        <w:right w:val="none" w:sz="0" w:space="0" w:color="auto"/>
      </w:divBdr>
    </w:div>
    <w:div w:id="1863400038">
      <w:bodyDiv w:val="1"/>
      <w:marLeft w:val="0"/>
      <w:marRight w:val="0"/>
      <w:marTop w:val="0"/>
      <w:marBottom w:val="0"/>
      <w:divBdr>
        <w:top w:val="none" w:sz="0" w:space="0" w:color="auto"/>
        <w:left w:val="none" w:sz="0" w:space="0" w:color="auto"/>
        <w:bottom w:val="none" w:sz="0" w:space="0" w:color="auto"/>
        <w:right w:val="none" w:sz="0" w:space="0" w:color="auto"/>
      </w:divBdr>
    </w:div>
    <w:div w:id="199472249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0BF43D-0742-4AEA-A391-C7E6BB1490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20</Pages>
  <Words>6458</Words>
  <Characters>35525</Characters>
  <Application>Microsoft Office Word</Application>
  <DocSecurity>0</DocSecurity>
  <Lines>296</Lines>
  <Paragraphs>83</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Technology under Consideration on ISO/IEC 23008-12</vt:lpstr>
      <vt:lpstr/>
    </vt:vector>
  </TitlesOfParts>
  <Manager/>
  <Company/>
  <LinksUpToDate>false</LinksUpToDate>
  <CharactersWithSpaces>41900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Technology under Consideration on ISO/IEC 23008-12</dc:title>
  <dc:subject/>
  <dc:creator>Youngkwon Lim/5G Standards /SRA/Principal Engineer/Samsung Electronics</dc:creator>
  <cp:keywords/>
  <dc:description/>
  <cp:lastModifiedBy>DENOUAL Franck</cp:lastModifiedBy>
  <cp:revision>6</cp:revision>
  <dcterms:created xsi:type="dcterms:W3CDTF">2022-05-05T07:27:00Z</dcterms:created>
  <dcterms:modified xsi:type="dcterms:W3CDTF">2022-05-06T16:40:00Z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GNumber">
    <vt:lpwstr>0546</vt:lpwstr>
  </property>
  <property fmtid="{D5CDD505-2E9C-101B-9397-08002B2CF9AE}" pid="3" name="MDMSNumber">
    <vt:lpwstr>21439</vt:lpwstr>
  </property>
</Properties>
</file>