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vsdx" ContentType="application/vnd.ms-visio.drawing"/>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155DB6" w14:textId="03628EFA" w:rsidR="00D451C5" w:rsidRDefault="00D451C5" w:rsidP="00D451C5">
      <w:pPr>
        <w:pStyle w:val="Title"/>
        <w:tabs>
          <w:tab w:val="left" w:pos="4589"/>
        </w:tabs>
        <w:spacing w:before="0"/>
        <w:jc w:val="right"/>
        <w:rPr>
          <w:rFonts w:cs="Times New Roman"/>
          <w:sz w:val="28"/>
          <w:szCs w:val="28"/>
          <w:u w:val="none"/>
        </w:rPr>
      </w:pPr>
      <w:r>
        <w:rPr>
          <w:noProof/>
          <w:u w:val="none"/>
        </w:rPr>
        <w:drawing>
          <wp:anchor distT="0" distB="0" distL="114300" distR="114300" simplePos="0" relativeHeight="251659264" behindDoc="0" locked="0" layoutInCell="1" allowOverlap="1" wp14:anchorId="5B9ABDD9" wp14:editId="5A7211EF">
            <wp:simplePos x="0" y="0"/>
            <wp:positionH relativeFrom="page">
              <wp:posOffset>632460</wp:posOffset>
            </wp:positionH>
            <wp:positionV relativeFrom="paragraph">
              <wp:posOffset>59690</wp:posOffset>
            </wp:positionV>
            <wp:extent cx="1239520" cy="537845"/>
            <wp:effectExtent l="0" t="0" r="0" b="0"/>
            <wp:wrapNone/>
            <wp:docPr id="1" name="Picture 1"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6" descr="Text&#10;&#10;Description automatically generated"/>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pic:spPr>
                </pic:pic>
              </a:graphicData>
            </a:graphic>
            <wp14:sizeRelH relativeFrom="page">
              <wp14:pctWidth>0</wp14:pctWidth>
            </wp14:sizeRelH>
            <wp14:sizeRelV relativeFrom="page">
              <wp14:pctHeight>0</wp14:pctHeight>
            </wp14:sizeRelV>
          </wp:anchor>
        </w:drawing>
      </w:r>
      <w:r>
        <w:rPr>
          <w:b w:val="0"/>
          <w:u w:val="none"/>
        </w:rPr>
        <w:t xml:space="preserve">         </w:t>
      </w:r>
      <w:r>
        <w:rPr>
          <w:b w:val="0"/>
          <w:u w:val="thick"/>
        </w:rPr>
        <w:t xml:space="preserve">          </w:t>
      </w:r>
      <w:r>
        <w:rPr>
          <w:rFonts w:cs="Times New Roman"/>
          <w:w w:val="115"/>
          <w:sz w:val="28"/>
          <w:szCs w:val="28"/>
          <w:u w:val="thick"/>
        </w:rPr>
        <w:t>ISO/IEC JTC 1/SC</w:t>
      </w:r>
      <w:r>
        <w:rPr>
          <w:rFonts w:cs="Times New Roman"/>
          <w:spacing w:val="-25"/>
          <w:w w:val="115"/>
          <w:sz w:val="28"/>
          <w:szCs w:val="28"/>
          <w:u w:val="thick"/>
        </w:rPr>
        <w:t xml:space="preserve"> </w:t>
      </w:r>
      <w:r>
        <w:rPr>
          <w:rFonts w:cs="Times New Roman"/>
          <w:w w:val="115"/>
          <w:sz w:val="28"/>
          <w:szCs w:val="28"/>
          <w:u w:val="thick"/>
        </w:rPr>
        <w:t>29/WG</w:t>
      </w:r>
      <w:r>
        <w:rPr>
          <w:rFonts w:cs="Times New Roman"/>
          <w:spacing w:val="-9"/>
          <w:w w:val="115"/>
          <w:sz w:val="28"/>
          <w:szCs w:val="28"/>
          <w:u w:val="thick"/>
        </w:rPr>
        <w:t xml:space="preserve"> </w:t>
      </w:r>
      <w:r>
        <w:rPr>
          <w:rFonts w:cs="Times New Roman"/>
          <w:w w:val="115"/>
          <w:sz w:val="28"/>
          <w:szCs w:val="28"/>
          <w:u w:val="thick"/>
        </w:rPr>
        <w:t xml:space="preserve">2 </w:t>
      </w:r>
      <w:r w:rsidR="00F9739D" w:rsidRPr="003F67C9">
        <w:rPr>
          <w:rFonts w:cs="Times New Roman"/>
          <w:w w:val="115"/>
          <w:sz w:val="48"/>
          <w:szCs w:val="48"/>
          <w:u w:val="thick"/>
        </w:rPr>
        <w:t>N</w:t>
      </w:r>
      <w:r w:rsidR="00F9739D">
        <w:rPr>
          <w:rFonts w:cs="Times New Roman"/>
          <w:w w:val="115"/>
          <w:sz w:val="48"/>
          <w:szCs w:val="48"/>
          <w:u w:val="thick"/>
        </w:rPr>
        <w:t>169</w:t>
      </w:r>
    </w:p>
    <w:p w14:paraId="6FB8B913" w14:textId="77777777" w:rsidR="00D451C5" w:rsidRDefault="00D451C5" w:rsidP="00D451C5">
      <w:pPr>
        <w:rPr>
          <w:rFonts w:asciiTheme="minorHAnsi" w:hAnsiTheme="minorHAnsi" w:cstheme="minorBidi"/>
          <w:b/>
          <w:sz w:val="20"/>
        </w:rPr>
      </w:pPr>
    </w:p>
    <w:p w14:paraId="1CA10351" w14:textId="77777777" w:rsidR="00D451C5" w:rsidRDefault="00D451C5" w:rsidP="00D451C5">
      <w:pPr>
        <w:rPr>
          <w:b/>
          <w:sz w:val="20"/>
        </w:rPr>
      </w:pPr>
    </w:p>
    <w:p w14:paraId="6809062D" w14:textId="77777777" w:rsidR="00D451C5" w:rsidRDefault="00D451C5" w:rsidP="00D451C5">
      <w:pPr>
        <w:spacing w:before="3"/>
        <w:rPr>
          <w:b/>
          <w:sz w:val="23"/>
        </w:rPr>
      </w:pPr>
      <w:r>
        <w:rPr>
          <w:noProof/>
        </w:rPr>
        <mc:AlternateContent>
          <mc:Choice Requires="wps">
            <w:drawing>
              <wp:anchor distT="0" distB="0" distL="0" distR="0" simplePos="0" relativeHeight="251660288" behindDoc="1" locked="0" layoutInCell="1" allowOverlap="1" wp14:anchorId="6526F170" wp14:editId="220939F2">
                <wp:simplePos x="0" y="0"/>
                <wp:positionH relativeFrom="page">
                  <wp:posOffset>704850</wp:posOffset>
                </wp:positionH>
                <wp:positionV relativeFrom="paragraph">
                  <wp:posOffset>201930</wp:posOffset>
                </wp:positionV>
                <wp:extent cx="6155055" cy="971550"/>
                <wp:effectExtent l="0" t="0" r="17145" b="1905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768298AC" w14:textId="77777777" w:rsidR="00D451C5" w:rsidRDefault="00D451C5" w:rsidP="00D451C5">
                            <w:pPr>
                              <w:spacing w:before="80" w:line="360" w:lineRule="auto"/>
                              <w:ind w:right="50"/>
                              <w:jc w:val="center"/>
                              <w:rPr>
                                <w:b/>
                                <w:sz w:val="28"/>
                                <w:szCs w:val="28"/>
                              </w:rPr>
                            </w:pPr>
                            <w:r>
                              <w:rPr>
                                <w:b/>
                                <w:sz w:val="28"/>
                                <w:szCs w:val="28"/>
                              </w:rPr>
                              <w:t>ISO/IEC JTC 1/SC 29/WG 2</w:t>
                            </w:r>
                            <w:r>
                              <w:rPr>
                                <w:b/>
                                <w:sz w:val="28"/>
                                <w:szCs w:val="28"/>
                              </w:rPr>
                              <w:br/>
                              <w:t xml:space="preserve">MPEG Technical requirements </w:t>
                            </w:r>
                            <w:r>
                              <w:rPr>
                                <w:b/>
                                <w:sz w:val="28"/>
                                <w:szCs w:val="28"/>
                              </w:rPr>
                              <w:br/>
                              <w:t>Convenorship: SFS (Finland)</w:t>
                            </w:r>
                          </w:p>
                        </w:txbxContent>
                      </wps:txbx>
                      <wps:bodyPr rot="0" vertOverflow="clip" horzOverflow="clip"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526F170" id="_x0000_t202" coordsize="21600,21600" o:spt="202" path="m,l,21600r21600,l21600,xe">
                <v:stroke joinstyle="miter"/>
                <v:path gradientshapeok="t" o:connecttype="rect"/>
              </v:shapetype>
              <v:shape id="Text Box 2" o:spid="_x0000_s1026" type="#_x0000_t202" style="position:absolute;left:0;text-align:left;margin-left:55.5pt;margin-top:15.9pt;width:484.65pt;height:76.5pt;z-index:-2516561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" filled="f" strokeweight=".27094mm">
                <v:textbox inset="0,0,0,0">
                  <w:txbxContent>
                    <w:p w14:paraId="768298AC" w14:textId="77777777" w:rsidR="00D451C5" w:rsidRDefault="00D451C5" w:rsidP="00D451C5">
                      <w:pPr>
                        <w:spacing w:before="80" w:line="360" w:lineRule="auto"/>
                        <w:ind w:right="50"/>
                        <w:jc w:val="center"/>
                        <w:rPr>
                          <w:b/>
                          <w:sz w:val="28"/>
                          <w:szCs w:val="28"/>
                        </w:rPr>
                      </w:pPr>
                      <w:r>
                        <w:rPr>
                          <w:b/>
                          <w:sz w:val="28"/>
                          <w:szCs w:val="28"/>
                        </w:rPr>
                        <w:t>ISO/IEC JTC 1/SC 29/WG 2</w:t>
                      </w:r>
                      <w:r>
                        <w:rPr>
                          <w:b/>
                          <w:sz w:val="28"/>
                          <w:szCs w:val="28"/>
                        </w:rPr>
                        <w:br/>
                        <w:t xml:space="preserve">MPEG Technical requirements </w:t>
                      </w:r>
                      <w:r>
                        <w:rPr>
                          <w:b/>
                          <w:sz w:val="28"/>
                          <w:szCs w:val="28"/>
                        </w:rPr>
                        <w:br/>
                        <w:t>Convenorship: SFS (Finland)</w:t>
                      </w:r>
                    </w:p>
                  </w:txbxContent>
                </v:textbox>
                <w10:wrap type="topAndBottom" anchorx="page"/>
              </v:shape>
            </w:pict>
          </mc:Fallback>
        </mc:AlternateContent>
      </w:r>
    </w:p>
    <w:p w14:paraId="3D3EDEB0" w14:textId="77777777" w:rsidR="00D451C5" w:rsidRDefault="00D451C5" w:rsidP="00D451C5">
      <w:pPr>
        <w:rPr>
          <w:b/>
          <w:sz w:val="20"/>
        </w:rPr>
      </w:pPr>
    </w:p>
    <w:p w14:paraId="2FF1E6D2" w14:textId="77777777" w:rsidR="00D451C5" w:rsidRDefault="00D451C5" w:rsidP="00D451C5">
      <w:pPr>
        <w:rPr>
          <w:b/>
          <w:sz w:val="21"/>
        </w:rPr>
      </w:pPr>
    </w:p>
    <w:p w14:paraId="6E30DACE" w14:textId="77777777" w:rsidR="00D451C5" w:rsidRDefault="00D451C5" w:rsidP="00D451C5">
      <w:pPr>
        <w:tabs>
          <w:tab w:val="left" w:pos="3099"/>
        </w:tabs>
        <w:spacing w:before="103"/>
        <w:ind w:left="104"/>
        <w:rPr>
          <w:snapToGrid w:val="0"/>
        </w:rPr>
      </w:pPr>
      <w:r>
        <w:rPr>
          <w:b/>
          <w:snapToGrid w:val="0"/>
        </w:rPr>
        <w:t>Document</w:t>
      </w:r>
      <w:r>
        <w:rPr>
          <w:b/>
          <w:snapToGrid w:val="0"/>
          <w:spacing w:val="14"/>
        </w:rPr>
        <w:t xml:space="preserve"> </w:t>
      </w:r>
      <w:r>
        <w:rPr>
          <w:b/>
          <w:snapToGrid w:val="0"/>
        </w:rPr>
        <w:t>type:</w:t>
      </w:r>
      <w:r>
        <w:rPr>
          <w:snapToGrid w:val="0"/>
        </w:rPr>
        <w:tab/>
        <w:t>Output Document</w:t>
      </w:r>
    </w:p>
    <w:p w14:paraId="63470CD7" w14:textId="77777777" w:rsidR="00D451C5" w:rsidRDefault="00D451C5" w:rsidP="00D451C5">
      <w:pPr>
        <w:spacing w:before="1"/>
        <w:rPr>
          <w:snapToGrid w:val="0"/>
        </w:rPr>
      </w:pPr>
    </w:p>
    <w:p w14:paraId="37C4859F" w14:textId="5A71CF18" w:rsidR="00D451C5" w:rsidRDefault="00D451C5" w:rsidP="00D451C5">
      <w:pPr>
        <w:pStyle w:val="BodyText"/>
        <w:tabs>
          <w:tab w:val="left" w:pos="3099"/>
        </w:tabs>
        <w:spacing w:line="252" w:lineRule="auto"/>
        <w:ind w:left="3099" w:right="214" w:hanging="2996"/>
        <w:rPr>
          <w:rFonts w:cs="Times New Roman"/>
          <w:snapToGrid w:val="0"/>
        </w:rPr>
      </w:pPr>
      <w:r>
        <w:rPr>
          <w:rFonts w:cs="Times New Roman"/>
          <w:b/>
          <w:snapToGrid w:val="0"/>
        </w:rPr>
        <w:t>Title:</w:t>
      </w:r>
      <w:r>
        <w:rPr>
          <w:rFonts w:cs="Times New Roman"/>
          <w:snapToGrid w:val="0"/>
        </w:rPr>
        <w:tab/>
      </w:r>
      <w:r w:rsidRPr="003F67C9">
        <w:rPr>
          <w:rFonts w:cs="Times New Roman"/>
          <w:snapToGrid w:val="0"/>
        </w:rPr>
        <w:t xml:space="preserve">Use Cases and Requirements for Encoder and Packager synchronization </w:t>
      </w:r>
    </w:p>
    <w:p w14:paraId="094705B9" w14:textId="77777777" w:rsidR="00D451C5" w:rsidRDefault="00D451C5" w:rsidP="00D451C5">
      <w:pPr>
        <w:spacing w:before="6"/>
        <w:rPr>
          <w:snapToGrid w:val="0"/>
        </w:rPr>
      </w:pPr>
    </w:p>
    <w:p w14:paraId="6A96FA38" w14:textId="77777777" w:rsidR="00B83C99" w:rsidRPr="00B83C99" w:rsidRDefault="00B83C99" w:rsidP="00B83C99">
      <w:pPr>
        <w:tabs>
          <w:tab w:val="left" w:pos="3099"/>
        </w:tabs>
        <w:ind w:left="104"/>
        <w:rPr>
          <w:bCs/>
          <w:snapToGrid w:val="0"/>
        </w:rPr>
      </w:pPr>
      <w:r w:rsidRPr="00B83C99">
        <w:rPr>
          <w:bCs/>
          <w:snapToGrid w:val="0"/>
        </w:rPr>
        <w:t>Status:</w:t>
      </w:r>
      <w:r w:rsidRPr="00B83C99">
        <w:rPr>
          <w:bCs/>
          <w:snapToGrid w:val="0"/>
        </w:rPr>
        <w:tab/>
        <w:t>Approved</w:t>
      </w:r>
    </w:p>
    <w:p w14:paraId="3D0A20E4" w14:textId="77777777" w:rsidR="00B83C99" w:rsidRPr="00B83C99" w:rsidRDefault="00B83C99" w:rsidP="00B83C99">
      <w:pPr>
        <w:tabs>
          <w:tab w:val="left" w:pos="3099"/>
        </w:tabs>
        <w:ind w:left="104"/>
        <w:rPr>
          <w:bCs/>
          <w:snapToGrid w:val="0"/>
        </w:rPr>
      </w:pPr>
    </w:p>
    <w:p w14:paraId="489CAFE8" w14:textId="749213BC" w:rsidR="00B83C99" w:rsidRPr="00B83C99" w:rsidRDefault="00B83C99" w:rsidP="00B83C99">
      <w:pPr>
        <w:tabs>
          <w:tab w:val="left" w:pos="3099"/>
        </w:tabs>
        <w:ind w:left="104"/>
        <w:rPr>
          <w:bCs/>
          <w:snapToGrid w:val="0"/>
          <w:lang w:val="fi-FI"/>
        </w:rPr>
      </w:pPr>
      <w:r w:rsidRPr="00B83C99">
        <w:rPr>
          <w:bCs/>
          <w:snapToGrid w:val="0"/>
        </w:rPr>
        <w:t>Date of document:</w:t>
      </w:r>
      <w:r w:rsidRPr="00B83C99">
        <w:rPr>
          <w:bCs/>
          <w:snapToGrid w:val="0"/>
        </w:rPr>
        <w:tab/>
        <w:t>202</w:t>
      </w:r>
      <w:r w:rsidRPr="00B83C99">
        <w:rPr>
          <w:bCs/>
          <w:snapToGrid w:val="0"/>
          <w:lang w:val="fi-FI"/>
        </w:rPr>
        <w:t>1</w:t>
      </w:r>
      <w:r w:rsidRPr="00B83C99">
        <w:rPr>
          <w:bCs/>
          <w:snapToGrid w:val="0"/>
        </w:rPr>
        <w:t>-</w:t>
      </w:r>
      <w:r w:rsidR="00F9739D">
        <w:rPr>
          <w:bCs/>
          <w:snapToGrid w:val="0"/>
        </w:rPr>
        <w:t>01</w:t>
      </w:r>
      <w:r w:rsidRPr="00B83C99">
        <w:rPr>
          <w:bCs/>
          <w:snapToGrid w:val="0"/>
        </w:rPr>
        <w:t>-</w:t>
      </w:r>
      <w:r w:rsidR="00F9739D">
        <w:rPr>
          <w:bCs/>
          <w:snapToGrid w:val="0"/>
          <w:lang w:val="fi-FI"/>
        </w:rPr>
        <w:t>2</w:t>
      </w:r>
      <w:ins w:id="0" w:author="Curcio, Igor (Nokia - FI/Tampere)" w:date="2022-01-28T18:13:00Z">
        <w:r w:rsidR="008557A0">
          <w:rPr>
            <w:bCs/>
            <w:snapToGrid w:val="0"/>
            <w:lang w:val="fi-FI"/>
          </w:rPr>
          <w:t>1</w:t>
        </w:r>
      </w:ins>
    </w:p>
    <w:p w14:paraId="3E153265" w14:textId="77777777" w:rsidR="00B83C99" w:rsidRPr="00B83C99" w:rsidRDefault="00B83C99" w:rsidP="00B83C99">
      <w:pPr>
        <w:tabs>
          <w:tab w:val="left" w:pos="3099"/>
        </w:tabs>
        <w:ind w:left="104"/>
        <w:rPr>
          <w:bCs/>
          <w:snapToGrid w:val="0"/>
        </w:rPr>
      </w:pPr>
    </w:p>
    <w:p w14:paraId="4E3B21BC" w14:textId="77777777" w:rsidR="00B83C99" w:rsidRPr="00B83C99" w:rsidRDefault="00B83C99" w:rsidP="00B83C99">
      <w:pPr>
        <w:tabs>
          <w:tab w:val="left" w:pos="3099"/>
        </w:tabs>
        <w:ind w:left="104"/>
        <w:rPr>
          <w:bCs/>
          <w:snapToGrid w:val="0"/>
        </w:rPr>
      </w:pPr>
      <w:r w:rsidRPr="00B83C99">
        <w:rPr>
          <w:bCs/>
          <w:snapToGrid w:val="0"/>
        </w:rPr>
        <w:t>Source:</w:t>
      </w:r>
      <w:r w:rsidRPr="00B83C99">
        <w:rPr>
          <w:bCs/>
          <w:snapToGrid w:val="0"/>
        </w:rPr>
        <w:tab/>
        <w:t>ISO/IEC JTC 1/SC 29/WG 2</w:t>
      </w:r>
    </w:p>
    <w:p w14:paraId="4D8A095B" w14:textId="77777777" w:rsidR="00B83C99" w:rsidRPr="00B83C99" w:rsidRDefault="00B83C99" w:rsidP="00B83C99">
      <w:pPr>
        <w:tabs>
          <w:tab w:val="left" w:pos="3099"/>
        </w:tabs>
        <w:ind w:left="104"/>
        <w:rPr>
          <w:bCs/>
          <w:snapToGrid w:val="0"/>
        </w:rPr>
      </w:pPr>
    </w:p>
    <w:p w14:paraId="4395BCA7" w14:textId="47DD226A" w:rsidR="00B83C99" w:rsidRPr="00B83C99" w:rsidRDefault="00B83C99" w:rsidP="00B83C99">
      <w:pPr>
        <w:tabs>
          <w:tab w:val="left" w:pos="3099"/>
        </w:tabs>
        <w:rPr>
          <w:bCs/>
          <w:snapToGrid w:val="0"/>
        </w:rPr>
      </w:pPr>
      <w:r>
        <w:rPr>
          <w:bCs/>
          <w:snapToGrid w:val="0"/>
          <w:lang w:val="fi-FI"/>
        </w:rPr>
        <w:t xml:space="preserve"> </w:t>
      </w:r>
      <w:r w:rsidRPr="00B83C99">
        <w:rPr>
          <w:bCs/>
          <w:snapToGrid w:val="0"/>
        </w:rPr>
        <w:t>Expected action:</w:t>
      </w:r>
      <w:r w:rsidRPr="00B83C99">
        <w:rPr>
          <w:bCs/>
          <w:snapToGrid w:val="0"/>
        </w:rPr>
        <w:tab/>
        <w:t>None</w:t>
      </w:r>
    </w:p>
    <w:p w14:paraId="62732F47" w14:textId="77777777" w:rsidR="00B83C99" w:rsidRPr="00B83C99" w:rsidRDefault="00B83C99" w:rsidP="00B83C99">
      <w:pPr>
        <w:tabs>
          <w:tab w:val="left" w:pos="3099"/>
        </w:tabs>
        <w:ind w:left="104"/>
        <w:rPr>
          <w:bCs/>
          <w:snapToGrid w:val="0"/>
        </w:rPr>
      </w:pPr>
    </w:p>
    <w:p w14:paraId="77E9A41C" w14:textId="43043ED6" w:rsidR="00B83C99" w:rsidRPr="00B83C99" w:rsidRDefault="00B83C99" w:rsidP="00B83C99">
      <w:pPr>
        <w:tabs>
          <w:tab w:val="left" w:pos="3099"/>
        </w:tabs>
        <w:rPr>
          <w:bCs/>
          <w:snapToGrid w:val="0"/>
        </w:rPr>
      </w:pPr>
      <w:r>
        <w:rPr>
          <w:bCs/>
          <w:snapToGrid w:val="0"/>
          <w:lang w:val="fi-FI"/>
        </w:rPr>
        <w:t xml:space="preserve"> </w:t>
      </w:r>
      <w:r w:rsidRPr="00B83C99">
        <w:rPr>
          <w:bCs/>
          <w:snapToGrid w:val="0"/>
        </w:rPr>
        <w:t>Action due date:</w:t>
      </w:r>
      <w:r w:rsidRPr="00B83C99">
        <w:rPr>
          <w:bCs/>
          <w:snapToGrid w:val="0"/>
        </w:rPr>
        <w:tab/>
        <w:t>None</w:t>
      </w:r>
    </w:p>
    <w:p w14:paraId="5949C6E6" w14:textId="77777777" w:rsidR="00B83C99" w:rsidRPr="00B83C99" w:rsidRDefault="00B83C99" w:rsidP="00B83C99">
      <w:pPr>
        <w:tabs>
          <w:tab w:val="left" w:pos="3099"/>
        </w:tabs>
        <w:ind w:left="104"/>
        <w:rPr>
          <w:bCs/>
          <w:snapToGrid w:val="0"/>
        </w:rPr>
      </w:pPr>
    </w:p>
    <w:p w14:paraId="7E6041CA" w14:textId="7240D582" w:rsidR="00B83C99" w:rsidRPr="00B83C99" w:rsidRDefault="00B83C99" w:rsidP="00B83C99">
      <w:pPr>
        <w:tabs>
          <w:tab w:val="left" w:pos="3099"/>
        </w:tabs>
        <w:ind w:left="104"/>
        <w:rPr>
          <w:bCs/>
          <w:snapToGrid w:val="0"/>
        </w:rPr>
      </w:pPr>
      <w:r w:rsidRPr="00B83C99">
        <w:rPr>
          <w:bCs/>
          <w:snapToGrid w:val="0"/>
        </w:rPr>
        <w:t>No. of pages:</w:t>
      </w:r>
      <w:r w:rsidRPr="00B83C99">
        <w:rPr>
          <w:bCs/>
          <w:snapToGrid w:val="0"/>
        </w:rPr>
        <w:tab/>
      </w:r>
      <w:r>
        <w:rPr>
          <w:bCs/>
          <w:snapToGrid w:val="0"/>
          <w:lang w:val="fi-FI"/>
        </w:rPr>
        <w:t>10</w:t>
      </w:r>
      <w:r w:rsidRPr="00B83C99">
        <w:rPr>
          <w:bCs/>
          <w:snapToGrid w:val="0"/>
        </w:rPr>
        <w:t xml:space="preserve"> (with cover page)</w:t>
      </w:r>
    </w:p>
    <w:p w14:paraId="4DC8D339" w14:textId="77777777" w:rsidR="00B83C99" w:rsidRPr="00B83C99" w:rsidRDefault="00B83C99" w:rsidP="00B83C99">
      <w:pPr>
        <w:tabs>
          <w:tab w:val="left" w:pos="3099"/>
        </w:tabs>
        <w:ind w:left="104"/>
        <w:rPr>
          <w:bCs/>
          <w:snapToGrid w:val="0"/>
        </w:rPr>
      </w:pPr>
    </w:p>
    <w:p w14:paraId="2C5C20D4" w14:textId="77777777" w:rsidR="00B83C99" w:rsidRPr="00B83C99" w:rsidRDefault="00B83C99" w:rsidP="00B83C99">
      <w:pPr>
        <w:tabs>
          <w:tab w:val="left" w:pos="3099"/>
        </w:tabs>
        <w:ind w:left="104"/>
        <w:rPr>
          <w:bCs/>
          <w:snapToGrid w:val="0"/>
        </w:rPr>
      </w:pPr>
      <w:r w:rsidRPr="00B83C99">
        <w:rPr>
          <w:bCs/>
          <w:snapToGrid w:val="0"/>
        </w:rPr>
        <w:t>Email of Convenor:</w:t>
      </w:r>
      <w:r w:rsidRPr="00B83C99">
        <w:rPr>
          <w:bCs/>
          <w:snapToGrid w:val="0"/>
        </w:rPr>
        <w:tab/>
        <w:t>igor.curcio@nokia.com</w:t>
      </w:r>
    </w:p>
    <w:p w14:paraId="656426CD" w14:textId="77777777" w:rsidR="00B83C99" w:rsidRPr="00B83C99" w:rsidRDefault="00B83C99" w:rsidP="00B83C99">
      <w:pPr>
        <w:tabs>
          <w:tab w:val="left" w:pos="3099"/>
        </w:tabs>
        <w:ind w:left="104"/>
        <w:rPr>
          <w:bCs/>
          <w:snapToGrid w:val="0"/>
        </w:rPr>
      </w:pPr>
    </w:p>
    <w:p w14:paraId="1BB0758F" w14:textId="4E3172BE" w:rsidR="00D451C5" w:rsidRDefault="00B83C99" w:rsidP="00B83C99">
      <w:pPr>
        <w:tabs>
          <w:tab w:val="left" w:pos="3099"/>
        </w:tabs>
        <w:ind w:left="104"/>
        <w:rPr>
          <w:snapToGrid w:val="0"/>
        </w:rPr>
      </w:pPr>
      <w:r w:rsidRPr="00B83C99">
        <w:rPr>
          <w:bCs/>
          <w:snapToGrid w:val="0"/>
        </w:rPr>
        <w:t>Committee URL:</w:t>
      </w:r>
      <w:r w:rsidRPr="00B83C99">
        <w:rPr>
          <w:bCs/>
          <w:snapToGrid w:val="0"/>
        </w:rPr>
        <w:tab/>
      </w:r>
      <w:hyperlink r:id="rId6" w:anchor="!/browse/iso/iso-iec-jtc-1/iso-iec-jtc-1-sc-29/iso-iec-jtc-1-sc-29-wg-2" w:history="1">
        <w:r w:rsidRPr="00B83C99">
          <w:rPr>
            <w:rStyle w:val="Hyperlink"/>
            <w:bCs/>
            <w:snapToGrid w:val="0"/>
          </w:rPr>
          <w:t>https://sd.iso.org/documents/ui/#!/browse/iso/iso-iec-jtc-1/iso-iec-jtc-1-sc-29/iso-iec-jtc-1-sc-29-wg-2</w:t>
        </w:r>
      </w:hyperlink>
    </w:p>
    <w:p w14:paraId="582C7A3E" w14:textId="3D5A746A" w:rsidR="00D451C5" w:rsidRDefault="00D451C5" w:rsidP="00D451C5">
      <w:pPr>
        <w:tabs>
          <w:tab w:val="left" w:pos="3099"/>
        </w:tabs>
        <w:ind w:left="104"/>
        <w:rPr>
          <w:snapToGrid w:val="0"/>
        </w:rPr>
      </w:pPr>
    </w:p>
    <w:p w14:paraId="5230E2D2" w14:textId="22987C08" w:rsidR="00D451C5" w:rsidRDefault="00D451C5" w:rsidP="00D451C5">
      <w:pPr>
        <w:tabs>
          <w:tab w:val="left" w:pos="3099"/>
        </w:tabs>
        <w:ind w:left="104"/>
        <w:rPr>
          <w:snapToGrid w:val="0"/>
        </w:rPr>
      </w:pPr>
    </w:p>
    <w:p w14:paraId="4EDB0989" w14:textId="47B3562B" w:rsidR="00D451C5" w:rsidRDefault="00D451C5" w:rsidP="00D451C5">
      <w:pPr>
        <w:tabs>
          <w:tab w:val="left" w:pos="3099"/>
        </w:tabs>
        <w:ind w:left="104"/>
        <w:rPr>
          <w:snapToGrid w:val="0"/>
        </w:rPr>
      </w:pPr>
    </w:p>
    <w:p w14:paraId="45FD93BA" w14:textId="5F9E06AF" w:rsidR="00D451C5" w:rsidRDefault="00D451C5" w:rsidP="00D451C5">
      <w:pPr>
        <w:tabs>
          <w:tab w:val="left" w:pos="3099"/>
        </w:tabs>
        <w:ind w:left="104"/>
        <w:rPr>
          <w:snapToGrid w:val="0"/>
        </w:rPr>
      </w:pPr>
    </w:p>
    <w:p w14:paraId="4C734396" w14:textId="218B68B4" w:rsidR="00D451C5" w:rsidRDefault="00D451C5" w:rsidP="00D451C5">
      <w:pPr>
        <w:tabs>
          <w:tab w:val="left" w:pos="3099"/>
        </w:tabs>
        <w:ind w:left="104"/>
        <w:rPr>
          <w:snapToGrid w:val="0"/>
        </w:rPr>
      </w:pPr>
    </w:p>
    <w:p w14:paraId="0951570B" w14:textId="77777777" w:rsidR="009E6DAA" w:rsidRPr="00C955C7" w:rsidRDefault="009E6DAA" w:rsidP="009E6DAA">
      <w:pPr>
        <w:widowControl/>
        <w:jc w:val="center"/>
        <w:rPr>
          <w:rFonts w:eastAsia="SimSun"/>
          <w:b/>
          <w:sz w:val="28"/>
          <w:lang w:val="en-GB" w:eastAsia="zh-CN"/>
        </w:rPr>
      </w:pPr>
      <w:r w:rsidRPr="00C955C7">
        <w:rPr>
          <w:rFonts w:eastAsia="SimSun"/>
          <w:b/>
          <w:sz w:val="28"/>
          <w:lang w:val="en-GB" w:eastAsia="zh-CN"/>
        </w:rPr>
        <w:lastRenderedPageBreak/>
        <w:t>INTERNATIONAL ORGANIZATION FOR STANDARDIZATION</w:t>
      </w:r>
    </w:p>
    <w:p w14:paraId="1084EFAE" w14:textId="77777777" w:rsidR="009E6DAA" w:rsidRPr="00C955C7" w:rsidRDefault="009E6DAA" w:rsidP="009E6DAA">
      <w:pPr>
        <w:widowControl/>
        <w:jc w:val="center"/>
        <w:rPr>
          <w:rFonts w:eastAsia="SimSun"/>
          <w:b/>
          <w:sz w:val="28"/>
          <w:lang w:val="en-GB" w:eastAsia="zh-CN"/>
        </w:rPr>
      </w:pPr>
      <w:r w:rsidRPr="00C955C7">
        <w:rPr>
          <w:rFonts w:eastAsia="SimSun"/>
          <w:b/>
          <w:sz w:val="28"/>
          <w:lang w:val="en-GB" w:eastAsia="zh-CN"/>
        </w:rPr>
        <w:t>ORGANISATION INTERNATIONALE DE NORMALISATION</w:t>
      </w:r>
    </w:p>
    <w:p w14:paraId="43F8696E" w14:textId="6C0364FE" w:rsidR="00B83C99" w:rsidRDefault="009E6DAA" w:rsidP="009E6DAA">
      <w:pPr>
        <w:widowControl/>
        <w:jc w:val="center"/>
        <w:rPr>
          <w:rFonts w:eastAsia="SimSun"/>
          <w:b/>
          <w:sz w:val="28"/>
          <w:lang w:val="en-GB" w:eastAsia="zh-CN"/>
        </w:rPr>
      </w:pPr>
      <w:r w:rsidRPr="00C955C7">
        <w:rPr>
          <w:rFonts w:eastAsia="SimSun"/>
          <w:b/>
          <w:sz w:val="28"/>
          <w:lang w:val="en-GB" w:eastAsia="zh-CN"/>
        </w:rPr>
        <w:t>ISO/IEC JTC 1/SC 29/WG 0</w:t>
      </w:r>
      <w:r w:rsidR="00B83C99">
        <w:rPr>
          <w:rFonts w:eastAsia="SimSun"/>
          <w:b/>
          <w:sz w:val="28"/>
          <w:lang w:val="en-GB" w:eastAsia="zh-CN"/>
        </w:rPr>
        <w:t>2</w:t>
      </w:r>
    </w:p>
    <w:p w14:paraId="56EB9FE8" w14:textId="1FE0A2F4" w:rsidR="009E6DAA" w:rsidRPr="00C955C7" w:rsidRDefault="009E6DAA" w:rsidP="009E6DAA">
      <w:pPr>
        <w:widowControl/>
        <w:jc w:val="center"/>
        <w:rPr>
          <w:rFonts w:eastAsia="SimSun"/>
          <w:b/>
          <w:sz w:val="28"/>
          <w:lang w:val="en-GB" w:eastAsia="zh-CN"/>
        </w:rPr>
      </w:pPr>
      <w:r w:rsidRPr="00C955C7">
        <w:rPr>
          <w:rFonts w:eastAsia="SimSun"/>
          <w:b/>
          <w:sz w:val="28"/>
          <w:lang w:val="en-GB" w:eastAsia="zh-CN"/>
        </w:rPr>
        <w:t xml:space="preserve"> MPEG </w:t>
      </w:r>
      <w:r w:rsidR="00B83C99">
        <w:rPr>
          <w:rFonts w:eastAsia="SimSun"/>
          <w:b/>
          <w:sz w:val="28"/>
          <w:lang w:val="en-GB" w:eastAsia="zh-CN"/>
        </w:rPr>
        <w:t>TECHNICAL REQUIREMENTS</w:t>
      </w:r>
    </w:p>
    <w:p w14:paraId="08EE57BD" w14:textId="77777777" w:rsidR="00B83C99" w:rsidRDefault="00B83C99" w:rsidP="009E6DAA">
      <w:pPr>
        <w:widowControl/>
        <w:jc w:val="right"/>
        <w:rPr>
          <w:rFonts w:eastAsia="SimSun"/>
          <w:b/>
          <w:sz w:val="28"/>
          <w:lang w:val="en-GB" w:eastAsia="zh-CN"/>
        </w:rPr>
      </w:pPr>
    </w:p>
    <w:p w14:paraId="28625BE1" w14:textId="09E3C6CD" w:rsidR="009E6DAA" w:rsidRPr="00C955C7" w:rsidRDefault="009E6DAA" w:rsidP="009E6DAA">
      <w:pPr>
        <w:widowControl/>
        <w:jc w:val="right"/>
        <w:rPr>
          <w:rFonts w:eastAsia="SimSun"/>
          <w:b/>
          <w:sz w:val="48"/>
          <w:lang w:val="en-GB" w:eastAsia="zh-CN"/>
        </w:rPr>
      </w:pPr>
      <w:r w:rsidRPr="00C955C7">
        <w:rPr>
          <w:rFonts w:eastAsia="SimSun"/>
          <w:b/>
          <w:sz w:val="28"/>
          <w:lang w:val="en-GB" w:eastAsia="zh-CN"/>
        </w:rPr>
        <w:t>ISO/IEC JTC 1/SC 29/WG 0</w:t>
      </w:r>
      <w:r w:rsidR="00946DCC">
        <w:rPr>
          <w:rFonts w:eastAsia="SimSun"/>
          <w:b/>
          <w:sz w:val="28"/>
          <w:lang w:val="en-GB" w:eastAsia="zh-CN"/>
        </w:rPr>
        <w:t>2</w:t>
      </w:r>
      <w:r w:rsidRPr="00C955C7">
        <w:rPr>
          <w:rFonts w:eastAsia="SimSun"/>
          <w:b/>
          <w:sz w:val="28"/>
          <w:lang w:val="en-GB" w:eastAsia="zh-CN"/>
        </w:rPr>
        <w:t xml:space="preserve"> </w:t>
      </w:r>
      <w:r w:rsidR="00F9739D" w:rsidRPr="00A34FCA">
        <w:rPr>
          <w:rFonts w:eastAsia="SimSun"/>
          <w:b/>
          <w:sz w:val="48"/>
          <w:lang w:val="en-GB" w:eastAsia="zh-CN"/>
        </w:rPr>
        <w:t>N</w:t>
      </w:r>
      <w:r w:rsidR="00F9739D" w:rsidRPr="00A34FCA">
        <w:rPr>
          <w:rFonts w:eastAsia="SimSun"/>
          <w:b/>
          <w:sz w:val="48"/>
          <w:lang w:val="en-GB" w:eastAsia="zh-CN"/>
        </w:rPr>
        <w:fldChar w:fldCharType="begin"/>
      </w:r>
      <w:r w:rsidR="00F9739D" w:rsidRPr="00A34FCA">
        <w:rPr>
          <w:rFonts w:eastAsia="SimSun"/>
          <w:b/>
          <w:sz w:val="48"/>
          <w:lang w:val="en-GB" w:eastAsia="zh-CN"/>
        </w:rPr>
        <w:instrText xml:space="preserve"> DOCPROPERTY "WGNumber"  \* MERGEFORMAT </w:instrText>
      </w:r>
      <w:r w:rsidR="00F9739D" w:rsidRPr="00A34FCA">
        <w:rPr>
          <w:rFonts w:eastAsia="SimSun"/>
          <w:b/>
          <w:sz w:val="48"/>
          <w:lang w:val="en-GB" w:eastAsia="zh-CN"/>
        </w:rPr>
        <w:fldChar w:fldCharType="separate"/>
      </w:r>
      <w:r w:rsidR="00F9739D">
        <w:rPr>
          <w:rFonts w:eastAsia="SimSun"/>
          <w:b/>
          <w:sz w:val="48"/>
          <w:lang w:val="en-GB" w:eastAsia="zh-CN"/>
        </w:rPr>
        <w:t>0169</w:t>
      </w:r>
      <w:r w:rsidR="00F9739D" w:rsidRPr="00A34FCA">
        <w:rPr>
          <w:rFonts w:eastAsia="SimSun"/>
          <w:b/>
          <w:sz w:val="48"/>
          <w:lang w:val="en-GB" w:eastAsia="zh-CN"/>
        </w:rPr>
        <w:fldChar w:fldCharType="end"/>
      </w:r>
    </w:p>
    <w:p w14:paraId="606B7CFC" w14:textId="6296847D" w:rsidR="009E6DAA" w:rsidRPr="00C955C7" w:rsidRDefault="009E6DAA" w:rsidP="009E6DAA">
      <w:pPr>
        <w:widowControl/>
        <w:spacing w:after="480"/>
        <w:jc w:val="right"/>
        <w:rPr>
          <w:rFonts w:eastAsia="SimSun"/>
          <w:b/>
          <w:sz w:val="28"/>
          <w:lang w:val="en-GB" w:eastAsia="zh-CN"/>
        </w:rPr>
      </w:pPr>
      <w:r w:rsidRPr="00A34FCA">
        <w:rPr>
          <w:rFonts w:eastAsia="SimSun"/>
          <w:b/>
          <w:sz w:val="28"/>
          <w:lang w:val="en-GB" w:eastAsia="zh-CN"/>
        </w:rPr>
        <w:fldChar w:fldCharType="begin"/>
      </w:r>
      <w:r w:rsidRPr="00A34FCA">
        <w:rPr>
          <w:rFonts w:eastAsia="SimSun"/>
          <w:b/>
          <w:sz w:val="28"/>
          <w:lang w:val="en-GB" w:eastAsia="zh-CN"/>
        </w:rPr>
        <w:instrText xml:space="preserve"> SAVEDATE \@ "MMMM yyyy" \* MERGEFORMAT </w:instrText>
      </w:r>
      <w:r w:rsidRPr="00A34FCA">
        <w:rPr>
          <w:rFonts w:eastAsia="SimSun"/>
          <w:b/>
          <w:sz w:val="28"/>
          <w:lang w:val="en-GB" w:eastAsia="zh-CN"/>
        </w:rPr>
        <w:fldChar w:fldCharType="separate"/>
      </w:r>
      <w:r w:rsidR="002B5D25">
        <w:rPr>
          <w:rFonts w:eastAsia="SimSun"/>
          <w:b/>
          <w:noProof/>
          <w:sz w:val="28"/>
          <w:lang w:val="en-GB" w:eastAsia="zh-CN"/>
        </w:rPr>
        <w:t>January 2022</w:t>
      </w:r>
      <w:r w:rsidRPr="00A34FCA">
        <w:rPr>
          <w:rFonts w:eastAsia="SimSun"/>
          <w:b/>
          <w:sz w:val="28"/>
          <w:lang w:val="en-GB" w:eastAsia="zh-CN"/>
        </w:rPr>
        <w:fldChar w:fldCharType="end"/>
      </w:r>
      <w:r w:rsidRPr="00A34FCA">
        <w:rPr>
          <w:rFonts w:eastAsia="SimSun"/>
          <w:b/>
          <w:sz w:val="28"/>
          <w:lang w:val="en-GB" w:eastAsia="zh-CN"/>
        </w:rPr>
        <w:t>, Virtual</w:t>
      </w:r>
    </w:p>
    <w:tbl>
      <w:tblPr>
        <w:tblW w:w="9000" w:type="dxa"/>
        <w:tblLook w:val="01E0" w:firstRow="1" w:lastRow="1" w:firstColumn="1" w:lastColumn="1" w:noHBand="0" w:noVBand="0"/>
      </w:tblPr>
      <w:tblGrid>
        <w:gridCol w:w="1890"/>
        <w:gridCol w:w="7110"/>
      </w:tblGrid>
      <w:tr w:rsidR="009E6DAA" w:rsidRPr="00C955C7" w14:paraId="791E2E2C" w14:textId="77777777" w:rsidTr="00DF49FC">
        <w:tc>
          <w:tcPr>
            <w:tcW w:w="1890" w:type="dxa"/>
            <w:hideMark/>
          </w:tcPr>
          <w:p w14:paraId="16A6BCDF" w14:textId="77777777" w:rsidR="009E6DAA" w:rsidRPr="00C955C7" w:rsidRDefault="009E6DAA" w:rsidP="00DF49FC">
            <w:pPr>
              <w:suppressAutoHyphens/>
              <w:rPr>
                <w:b/>
                <w:lang w:val="en-GB"/>
              </w:rPr>
            </w:pPr>
            <w:r w:rsidRPr="00C955C7">
              <w:rPr>
                <w:b/>
                <w:lang w:val="en-GB"/>
              </w:rPr>
              <w:t>Title</w:t>
            </w:r>
          </w:p>
        </w:tc>
        <w:tc>
          <w:tcPr>
            <w:tcW w:w="7110" w:type="dxa"/>
            <w:hideMark/>
          </w:tcPr>
          <w:p w14:paraId="15A86B04" w14:textId="3F7B7A23" w:rsidR="009E6DAA" w:rsidRPr="00A34FCA" w:rsidRDefault="009E6DAA" w:rsidP="00DF49FC">
            <w:pPr>
              <w:suppressAutoHyphens/>
              <w:rPr>
                <w:b/>
                <w:lang w:val="en-GB"/>
              </w:rPr>
            </w:pPr>
            <w:r w:rsidRPr="00A34FCA">
              <w:rPr>
                <w:b/>
                <w:lang w:val="en-GB"/>
              </w:rPr>
              <w:fldChar w:fldCharType="begin"/>
            </w:r>
            <w:r w:rsidRPr="00A34FCA">
              <w:rPr>
                <w:b/>
                <w:lang w:val="en-GB"/>
              </w:rPr>
              <w:instrText xml:space="preserve"> TITLE  \* MERGEFORMAT </w:instrText>
            </w:r>
            <w:r w:rsidRPr="00A34FCA">
              <w:rPr>
                <w:b/>
                <w:lang w:val="en-GB"/>
              </w:rPr>
              <w:fldChar w:fldCharType="separate"/>
            </w:r>
            <w:r>
              <w:rPr>
                <w:b/>
                <w:lang w:val="en-GB"/>
              </w:rPr>
              <w:t>Use Cases and Requirements for Encoder and Packager Synchronization</w:t>
            </w:r>
            <w:r w:rsidRPr="00A34FCA">
              <w:rPr>
                <w:b/>
                <w:lang w:val="en-GB"/>
              </w:rPr>
              <w:fldChar w:fldCharType="end"/>
            </w:r>
          </w:p>
        </w:tc>
      </w:tr>
      <w:tr w:rsidR="009E6DAA" w:rsidRPr="00C955C7" w14:paraId="06316D56" w14:textId="77777777" w:rsidTr="00DF49FC">
        <w:tc>
          <w:tcPr>
            <w:tcW w:w="1890" w:type="dxa"/>
            <w:hideMark/>
          </w:tcPr>
          <w:p w14:paraId="15DE5742" w14:textId="77777777" w:rsidR="009E6DAA" w:rsidRPr="00C955C7" w:rsidRDefault="009E6DAA" w:rsidP="00DF49FC">
            <w:pPr>
              <w:suppressAutoHyphens/>
              <w:rPr>
                <w:b/>
                <w:lang w:val="en-GB"/>
              </w:rPr>
            </w:pPr>
            <w:r w:rsidRPr="00C955C7">
              <w:rPr>
                <w:b/>
                <w:lang w:val="en-GB"/>
              </w:rPr>
              <w:t>Source</w:t>
            </w:r>
          </w:p>
        </w:tc>
        <w:tc>
          <w:tcPr>
            <w:tcW w:w="7110" w:type="dxa"/>
            <w:hideMark/>
          </w:tcPr>
          <w:p w14:paraId="0DC62977" w14:textId="05FAA1E7" w:rsidR="009E6DAA" w:rsidRPr="00C955C7" w:rsidRDefault="009E6DAA" w:rsidP="00DF49FC">
            <w:pPr>
              <w:suppressAutoHyphens/>
              <w:rPr>
                <w:b/>
                <w:lang w:val="en-GB"/>
              </w:rPr>
            </w:pPr>
            <w:r w:rsidRPr="00C955C7">
              <w:rPr>
                <w:b/>
                <w:lang w:val="en-GB"/>
              </w:rPr>
              <w:t>WG 0</w:t>
            </w:r>
            <w:r>
              <w:rPr>
                <w:b/>
                <w:lang w:val="en-GB"/>
              </w:rPr>
              <w:t>2</w:t>
            </w:r>
            <w:r w:rsidRPr="00C955C7">
              <w:rPr>
                <w:b/>
                <w:lang w:val="en-GB"/>
              </w:rPr>
              <w:t xml:space="preserve">, </w:t>
            </w:r>
            <w:r w:rsidR="00B83C99">
              <w:rPr>
                <w:b/>
                <w:lang w:val="en-GB"/>
              </w:rPr>
              <w:t>MPEG Technical Requirements</w:t>
            </w:r>
          </w:p>
        </w:tc>
      </w:tr>
      <w:tr w:rsidR="009E6DAA" w:rsidRPr="00C955C7" w14:paraId="6A8B371F" w14:textId="77777777" w:rsidTr="00DF49FC">
        <w:tc>
          <w:tcPr>
            <w:tcW w:w="1890" w:type="dxa"/>
            <w:hideMark/>
          </w:tcPr>
          <w:p w14:paraId="313C2B13" w14:textId="77777777" w:rsidR="009E6DAA" w:rsidRPr="00C955C7" w:rsidRDefault="009E6DAA" w:rsidP="00DF49FC">
            <w:pPr>
              <w:suppressAutoHyphens/>
              <w:rPr>
                <w:b/>
                <w:lang w:val="en-GB"/>
              </w:rPr>
            </w:pPr>
            <w:r w:rsidRPr="00C955C7">
              <w:rPr>
                <w:b/>
                <w:lang w:val="en-GB"/>
              </w:rPr>
              <w:t>Status</w:t>
            </w:r>
          </w:p>
        </w:tc>
        <w:tc>
          <w:tcPr>
            <w:tcW w:w="7110" w:type="dxa"/>
            <w:hideMark/>
          </w:tcPr>
          <w:p w14:paraId="6C4D3F88" w14:textId="77777777" w:rsidR="009E6DAA" w:rsidRPr="00C955C7" w:rsidRDefault="009E6DAA" w:rsidP="00DF49FC">
            <w:pPr>
              <w:suppressAutoHyphens/>
              <w:rPr>
                <w:b/>
                <w:lang w:val="en-GB"/>
              </w:rPr>
            </w:pPr>
            <w:r w:rsidRPr="00C955C7">
              <w:rPr>
                <w:b/>
                <w:lang w:val="en-GB"/>
              </w:rPr>
              <w:t>Approved</w:t>
            </w:r>
          </w:p>
        </w:tc>
      </w:tr>
      <w:tr w:rsidR="009E6DAA" w:rsidRPr="00C955C7" w14:paraId="31B17831" w14:textId="77777777" w:rsidTr="00DF49FC">
        <w:tc>
          <w:tcPr>
            <w:tcW w:w="1890" w:type="dxa"/>
            <w:hideMark/>
          </w:tcPr>
          <w:p w14:paraId="79CE7DB2" w14:textId="77777777" w:rsidR="009E6DAA" w:rsidRPr="00C955C7" w:rsidRDefault="009E6DAA" w:rsidP="00DF49FC">
            <w:pPr>
              <w:suppressAutoHyphens/>
              <w:rPr>
                <w:b/>
                <w:lang w:val="en-GB"/>
              </w:rPr>
            </w:pPr>
            <w:r w:rsidRPr="00C955C7">
              <w:rPr>
                <w:b/>
                <w:lang w:val="en-GB"/>
              </w:rPr>
              <w:t>Serial Number</w:t>
            </w:r>
          </w:p>
        </w:tc>
        <w:tc>
          <w:tcPr>
            <w:tcW w:w="7110" w:type="dxa"/>
            <w:hideMark/>
          </w:tcPr>
          <w:p w14:paraId="01B902EA" w14:textId="6A3BEC5A" w:rsidR="009E6DAA" w:rsidRPr="00A34FCA" w:rsidRDefault="00F9739D" w:rsidP="00DF49FC">
            <w:pPr>
              <w:suppressAutoHyphens/>
              <w:rPr>
                <w:b/>
                <w:lang w:val="en-GB"/>
              </w:rPr>
            </w:pPr>
            <w:r w:rsidRPr="009E6DAA">
              <w:rPr>
                <w:b/>
                <w:lang w:val="en-GB"/>
              </w:rPr>
              <w:t>2</w:t>
            </w:r>
            <w:r>
              <w:rPr>
                <w:b/>
                <w:lang w:val="en-GB"/>
              </w:rPr>
              <w:t>1299</w:t>
            </w:r>
          </w:p>
        </w:tc>
      </w:tr>
    </w:tbl>
    <w:p w14:paraId="6F29D54D" w14:textId="5504F3A3" w:rsidR="00D451C5" w:rsidRDefault="00D451C5" w:rsidP="00D451C5">
      <w:pPr>
        <w:tabs>
          <w:tab w:val="left" w:pos="3099"/>
        </w:tabs>
        <w:ind w:left="104"/>
        <w:rPr>
          <w:snapToGrid w:val="0"/>
        </w:rPr>
      </w:pPr>
    </w:p>
    <w:p w14:paraId="3A03A62E" w14:textId="77777777" w:rsidR="00D451C5" w:rsidRDefault="00D451C5" w:rsidP="00D451C5">
      <w:pPr>
        <w:tabs>
          <w:tab w:val="left" w:pos="3099"/>
        </w:tabs>
        <w:ind w:left="104"/>
        <w:rPr>
          <w:snapToGrid w:val="0"/>
        </w:rPr>
      </w:pPr>
    </w:p>
    <w:p w14:paraId="61050FFB" w14:textId="2ECDB4C2" w:rsidR="00933740" w:rsidRDefault="00E839D2" w:rsidP="00933740">
      <w:pPr>
        <w:pStyle w:val="Heading1"/>
        <w:rPr>
          <w:lang w:val="en-GB"/>
        </w:rPr>
      </w:pPr>
      <w:bookmarkStart w:id="1" w:name="OLE_LINK5"/>
      <w:bookmarkStart w:id="2" w:name="OLE_LINK6"/>
      <w:r w:rsidRPr="00140A17">
        <w:rPr>
          <w:lang w:val="en-GB"/>
        </w:rPr>
        <w:t xml:space="preserve">Introduction and </w:t>
      </w:r>
      <w:r w:rsidR="00E82D7C">
        <w:rPr>
          <w:lang w:val="en-GB"/>
        </w:rPr>
        <w:t>pr</w:t>
      </w:r>
      <w:r w:rsidRPr="00140A17">
        <w:rPr>
          <w:lang w:val="en-GB"/>
        </w:rPr>
        <w:t xml:space="preserve">oblem </w:t>
      </w:r>
      <w:r w:rsidR="00E82D7C">
        <w:rPr>
          <w:lang w:val="en-GB"/>
        </w:rPr>
        <w:t>d</w:t>
      </w:r>
      <w:r w:rsidRPr="00140A17">
        <w:rPr>
          <w:lang w:val="en-GB"/>
        </w:rPr>
        <w:t>escription</w:t>
      </w:r>
    </w:p>
    <w:p w14:paraId="65A06215" w14:textId="024E6E8F" w:rsidR="00EE486D" w:rsidRPr="00933740" w:rsidRDefault="00933740" w:rsidP="0087338E">
      <w:pPr>
        <w:rPr>
          <w:lang w:val="en-GB" w:eastAsia="ko-KR"/>
        </w:rPr>
      </w:pPr>
      <w:r>
        <w:rPr>
          <w:lang w:val="en-GB" w:eastAsia="ko-KR"/>
        </w:rPr>
        <w:t xml:space="preserve">This document presents draft use cases and requirements defined for encoder and packager synchronisation and </w:t>
      </w:r>
      <w:r w:rsidR="0087338E">
        <w:rPr>
          <w:lang w:val="en-GB" w:eastAsia="ko-KR"/>
        </w:rPr>
        <w:t xml:space="preserve">related asset storage. The use cases and requirements have been derived from publicly held encoder synch workshop and were further developed in SC 29 WG03 and WG02. </w:t>
      </w:r>
    </w:p>
    <w:p w14:paraId="66DC2991" w14:textId="308A88CB" w:rsidR="004C090E" w:rsidRPr="00140A17" w:rsidRDefault="004C090E" w:rsidP="00830201">
      <w:pPr>
        <w:pStyle w:val="Heading2"/>
      </w:pPr>
      <w:r w:rsidRPr="00140A17">
        <w:t>Introduction</w:t>
      </w:r>
    </w:p>
    <w:p w14:paraId="3A9E9249" w14:textId="07952FE3" w:rsidR="00B62281" w:rsidRPr="00140A17" w:rsidRDefault="00B62281" w:rsidP="00830201">
      <w:pPr>
        <w:rPr>
          <w:lang w:val="en-GB"/>
        </w:rPr>
      </w:pPr>
      <w:r w:rsidRPr="00830201">
        <w:rPr>
          <w:lang w:val="en-GB"/>
        </w:rPr>
        <w:t xml:space="preserve">In case of high-value wide-distribution channels and events there is a need for a very high degree of </w:t>
      </w:r>
      <w:r w:rsidRPr="00140A17">
        <w:rPr>
          <w:lang w:val="en-GB"/>
        </w:rPr>
        <w:t xml:space="preserve">reliability. When reliability is addressed from the adaptive streaming point of view, the link between the origin and the streaming client gets most of the attention. However, this link is not the only source of a failure, and loss of a mezzanine feed or </w:t>
      </w:r>
      <w:proofErr w:type="gramStart"/>
      <w:r w:rsidRPr="00140A17">
        <w:rPr>
          <w:lang w:val="en-GB"/>
        </w:rPr>
        <w:t>a</w:t>
      </w:r>
      <w:proofErr w:type="gramEnd"/>
      <w:r w:rsidRPr="00140A17">
        <w:rPr>
          <w:lang w:val="en-GB"/>
        </w:rPr>
        <w:t xml:space="preserve"> </w:t>
      </w:r>
      <w:r w:rsidR="00043C55">
        <w:rPr>
          <w:lang w:val="en-GB"/>
        </w:rPr>
        <w:t>en</w:t>
      </w:r>
      <w:r w:rsidR="00043C55" w:rsidRPr="00140A17">
        <w:rPr>
          <w:lang w:val="en-GB"/>
        </w:rPr>
        <w:t xml:space="preserve">coder </w:t>
      </w:r>
      <w:r w:rsidRPr="00140A17">
        <w:rPr>
          <w:lang w:val="en-GB"/>
        </w:rPr>
        <w:t>has catastrophic consequences as it affects all viewers of the channel.</w:t>
      </w:r>
    </w:p>
    <w:p w14:paraId="705ED94D" w14:textId="015ADBF4" w:rsidR="00B62281" w:rsidRPr="00830201" w:rsidRDefault="00062D67" w:rsidP="00830201">
      <w:pPr>
        <w:rPr>
          <w:lang w:val="en-GB"/>
        </w:rPr>
      </w:pPr>
      <w:r>
        <w:rPr>
          <w:lang w:val="en-GB"/>
        </w:rPr>
        <w:t>Using g</w:t>
      </w:r>
      <w:r w:rsidR="00B62281" w:rsidRPr="00830201">
        <w:rPr>
          <w:lang w:val="en-GB"/>
        </w:rPr>
        <w:t xml:space="preserve">eographically distributed encoding facilities </w:t>
      </w:r>
      <w:r>
        <w:rPr>
          <w:lang w:val="en-GB"/>
        </w:rPr>
        <w:t>is</w:t>
      </w:r>
      <w:r w:rsidR="00B62281" w:rsidRPr="00830201">
        <w:rPr>
          <w:lang w:val="en-GB"/>
        </w:rPr>
        <w:t xml:space="preserve"> a common mitigation technique. As a US-centric example, a mezzanine source from Tokyo can be sent to a data </w:t>
      </w:r>
      <w:proofErr w:type="spellStart"/>
      <w:r w:rsidR="00B62281" w:rsidRPr="00830201">
        <w:rPr>
          <w:lang w:val="en-GB"/>
        </w:rPr>
        <w:t>center</w:t>
      </w:r>
      <w:proofErr w:type="spellEnd"/>
      <w:r w:rsidR="00B62281" w:rsidRPr="00830201">
        <w:rPr>
          <w:lang w:val="en-GB"/>
        </w:rPr>
        <w:t xml:space="preserve"> location in San Francisco (West Coast) and another one to a data </w:t>
      </w:r>
      <w:proofErr w:type="spellStart"/>
      <w:r w:rsidR="00B62281" w:rsidRPr="00830201">
        <w:rPr>
          <w:lang w:val="en-GB"/>
        </w:rPr>
        <w:t>center</w:t>
      </w:r>
      <w:proofErr w:type="spellEnd"/>
      <w:r w:rsidR="00B62281" w:rsidRPr="00830201">
        <w:rPr>
          <w:lang w:val="en-GB"/>
        </w:rPr>
        <w:t xml:space="preserve"> in New York (East Coast). This makes the service resilient to loss of </w:t>
      </w:r>
      <w:proofErr w:type="gramStart"/>
      <w:r w:rsidR="00B62281" w:rsidRPr="00830201">
        <w:rPr>
          <w:lang w:val="en-GB"/>
        </w:rPr>
        <w:t>a</w:t>
      </w:r>
      <w:proofErr w:type="gramEnd"/>
      <w:r w:rsidR="00B62281" w:rsidRPr="00830201">
        <w:rPr>
          <w:lang w:val="en-GB"/>
        </w:rPr>
        <w:t xml:space="preserve"> </w:t>
      </w:r>
      <w:r w:rsidR="00043C55">
        <w:rPr>
          <w:lang w:val="en-GB"/>
        </w:rPr>
        <w:t>en</w:t>
      </w:r>
      <w:r w:rsidR="00043C55" w:rsidRPr="00830201">
        <w:rPr>
          <w:lang w:val="en-GB"/>
        </w:rPr>
        <w:t xml:space="preserve">coder </w:t>
      </w:r>
      <w:r w:rsidR="00B62281" w:rsidRPr="00830201">
        <w:rPr>
          <w:lang w:val="en-GB"/>
        </w:rPr>
        <w:t xml:space="preserve">or of a complete data </w:t>
      </w:r>
      <w:proofErr w:type="spellStart"/>
      <w:r w:rsidR="00B62281" w:rsidRPr="00830201">
        <w:rPr>
          <w:lang w:val="en-GB"/>
        </w:rPr>
        <w:t>center</w:t>
      </w:r>
      <w:proofErr w:type="spellEnd"/>
      <w:r w:rsidR="00B62281" w:rsidRPr="00830201">
        <w:rPr>
          <w:lang w:val="en-GB"/>
        </w:rPr>
        <w:t xml:space="preserve"> (e.g.</w:t>
      </w:r>
      <w:r w:rsidR="00830201">
        <w:rPr>
          <w:lang w:val="en-GB"/>
        </w:rPr>
        <w:t>,</w:t>
      </w:r>
      <w:r w:rsidR="00B62281" w:rsidRPr="00830201">
        <w:rPr>
          <w:lang w:val="en-GB"/>
        </w:rPr>
        <w:t xml:space="preserve"> due to a power outage). </w:t>
      </w:r>
    </w:p>
    <w:p w14:paraId="3DDC81E4" w14:textId="4A09547F" w:rsidR="00B62281" w:rsidRPr="00830201" w:rsidRDefault="00B62281" w:rsidP="00830201">
      <w:pPr>
        <w:rPr>
          <w:lang w:val="en-GB"/>
        </w:rPr>
      </w:pPr>
      <w:r w:rsidRPr="00830201">
        <w:rPr>
          <w:lang w:val="en-GB"/>
        </w:rPr>
        <w:t>Additional layer</w:t>
      </w:r>
      <w:r w:rsidR="00062D67">
        <w:rPr>
          <w:lang w:val="en-GB"/>
        </w:rPr>
        <w:t>s</w:t>
      </w:r>
      <w:r w:rsidRPr="00830201">
        <w:rPr>
          <w:lang w:val="en-GB"/>
        </w:rPr>
        <w:t xml:space="preserve"> of reliability can be achieved by using different mezzanine sources – e.g.</w:t>
      </w:r>
      <w:r w:rsidR="00830201">
        <w:rPr>
          <w:lang w:val="en-GB"/>
        </w:rPr>
        <w:t>,</w:t>
      </w:r>
      <w:r w:rsidRPr="00830201">
        <w:rPr>
          <w:lang w:val="en-GB"/>
        </w:rPr>
        <w:t xml:space="preserve"> one (primary) data centr</w:t>
      </w:r>
      <w:r w:rsidR="008604E2">
        <w:rPr>
          <w:lang w:val="en-GB"/>
        </w:rPr>
        <w:t>e</w:t>
      </w:r>
      <w:r w:rsidRPr="00830201">
        <w:rPr>
          <w:lang w:val="en-GB"/>
        </w:rPr>
        <w:t xml:space="preserve"> is using high-quality high-bitrate lossless mezzanine source over dedicated </w:t>
      </w:r>
      <w:proofErr w:type="spellStart"/>
      <w:r w:rsidRPr="00830201">
        <w:rPr>
          <w:lang w:val="en-GB"/>
        </w:rPr>
        <w:t>fiber</w:t>
      </w:r>
      <w:proofErr w:type="spellEnd"/>
      <w:r w:rsidRPr="00830201">
        <w:rPr>
          <w:lang w:val="en-GB"/>
        </w:rPr>
        <w:t>, while the other is receiving a compressed lower-quality mezzanine source via satellite or the public Internet.</w:t>
      </w:r>
    </w:p>
    <w:p w14:paraId="174414BD" w14:textId="14132967" w:rsidR="00B62281" w:rsidRPr="00830201" w:rsidRDefault="00B62281" w:rsidP="00830201">
      <w:pPr>
        <w:rPr>
          <w:lang w:val="en-GB"/>
        </w:rPr>
      </w:pPr>
      <w:r w:rsidRPr="00830201">
        <w:rPr>
          <w:lang w:val="en-GB"/>
        </w:rPr>
        <w:t xml:space="preserve">The ultimate goal of such designs is to sustain loss of a single </w:t>
      </w:r>
      <w:r w:rsidR="00043C55">
        <w:rPr>
          <w:lang w:val="en-GB"/>
        </w:rPr>
        <w:t>en</w:t>
      </w:r>
      <w:r w:rsidR="00043C55" w:rsidRPr="00830201">
        <w:rPr>
          <w:lang w:val="en-GB"/>
        </w:rPr>
        <w:t xml:space="preserve">coder </w:t>
      </w:r>
      <w:r w:rsidRPr="00830201">
        <w:rPr>
          <w:lang w:val="en-GB"/>
        </w:rPr>
        <w:t xml:space="preserve">or its network connectivity, a loss or a temporary glitch in a mezzanine source, or even a loss of complete data </w:t>
      </w:r>
      <w:proofErr w:type="spellStart"/>
      <w:r w:rsidRPr="00830201">
        <w:rPr>
          <w:lang w:val="en-GB"/>
        </w:rPr>
        <w:t>center</w:t>
      </w:r>
      <w:proofErr w:type="spellEnd"/>
      <w:r w:rsidRPr="00830201">
        <w:rPr>
          <w:lang w:val="en-GB"/>
        </w:rPr>
        <w:t xml:space="preserve"> without a service disruption. An additional goal may also </w:t>
      </w:r>
      <w:r w:rsidR="00062D67">
        <w:rPr>
          <w:lang w:val="en-GB"/>
        </w:rPr>
        <w:t xml:space="preserve">be </w:t>
      </w:r>
      <w:r w:rsidRPr="00830201">
        <w:rPr>
          <w:lang w:val="en-GB"/>
        </w:rPr>
        <w:t xml:space="preserve">load balancing where </w:t>
      </w:r>
      <w:r w:rsidRPr="00830201">
        <w:rPr>
          <w:lang w:val="en-GB"/>
        </w:rPr>
        <w:lastRenderedPageBreak/>
        <w:t xml:space="preserve">the client may elect to download a segment produced by either of the redundant </w:t>
      </w:r>
      <w:r w:rsidR="00043C55">
        <w:rPr>
          <w:lang w:val="en-GB"/>
        </w:rPr>
        <w:t>en</w:t>
      </w:r>
      <w:r w:rsidRPr="00830201">
        <w:rPr>
          <w:lang w:val="en-GB"/>
        </w:rPr>
        <w:t>coders.</w:t>
      </w:r>
    </w:p>
    <w:p w14:paraId="4CC39940" w14:textId="3E281408" w:rsidR="00B62281" w:rsidRPr="00830201" w:rsidRDefault="00B62281" w:rsidP="00140A17">
      <w:pPr>
        <w:rPr>
          <w:lang w:val="en-GB"/>
        </w:rPr>
      </w:pPr>
      <w:r w:rsidRPr="00830201">
        <w:rPr>
          <w:lang w:val="en-GB"/>
        </w:rPr>
        <w:t xml:space="preserve">In order to allow glitch-less switchovers between redundant encoder outputs we need support for encoder synchronization and guidelines for redundant operation. A current way to achieve this is by mandating identical outputs. There is no need for the outputs to be bit-identical – what is needed is complete time alignment. This means that segments output by each </w:t>
      </w:r>
      <w:r w:rsidR="00043C55">
        <w:rPr>
          <w:lang w:val="en-GB"/>
        </w:rPr>
        <w:t>en</w:t>
      </w:r>
      <w:r w:rsidR="00043C55" w:rsidRPr="00830201">
        <w:rPr>
          <w:lang w:val="en-GB"/>
        </w:rPr>
        <w:t xml:space="preserve">coder </w:t>
      </w:r>
      <w:r w:rsidRPr="00830201">
        <w:rPr>
          <w:lang w:val="en-GB"/>
        </w:rPr>
        <w:t xml:space="preserve">have to start at the same frame and have identical earliest presentation time. The encoders may output into multiple origins, and even be accessed through different CDNs. </w:t>
      </w:r>
      <w:r w:rsidR="00C6255B" w:rsidRPr="00830201">
        <w:rPr>
          <w:lang w:val="en-GB"/>
        </w:rPr>
        <w:t xml:space="preserve">One way how this is supported in MPEG-DASH is by using multiple </w:t>
      </w:r>
      <w:proofErr w:type="spellStart"/>
      <w:r w:rsidR="00C6255B" w:rsidRPr="00830201">
        <w:rPr>
          <w:lang w:val="en-GB"/>
        </w:rPr>
        <w:t>BaseURL’s</w:t>
      </w:r>
      <w:proofErr w:type="spellEnd"/>
      <w:r w:rsidR="00C6255B" w:rsidRPr="00830201">
        <w:rPr>
          <w:lang w:val="en-GB"/>
        </w:rPr>
        <w:t xml:space="preserve"> in the Media Presentation Description.</w:t>
      </w:r>
      <w:r w:rsidRPr="00830201">
        <w:rPr>
          <w:lang w:val="en-GB"/>
        </w:rPr>
        <w:t xml:space="preserve">    Another use case is multi-encoder setup. This can happen when a single server chassis is capable of encoding a subset of representations, but not the complete ladder. </w:t>
      </w:r>
    </w:p>
    <w:p w14:paraId="08BD106A" w14:textId="023E2914" w:rsidR="00E83D53" w:rsidRPr="00830201" w:rsidRDefault="00B62281" w:rsidP="00140A17">
      <w:pPr>
        <w:rPr>
          <w:lang w:val="en-GB"/>
        </w:rPr>
      </w:pPr>
      <w:r w:rsidRPr="00830201">
        <w:rPr>
          <w:lang w:val="en-GB"/>
        </w:rPr>
        <w:t>Lastly, pure encoder synchronization is insufficient – it is important to have functionally identical MPDs, this packager synchronization</w:t>
      </w:r>
      <w:r w:rsidR="00062D67">
        <w:rPr>
          <w:lang w:val="en-GB"/>
        </w:rPr>
        <w:t>,</w:t>
      </w:r>
      <w:r w:rsidRPr="00830201">
        <w:rPr>
          <w:lang w:val="en-GB"/>
        </w:rPr>
        <w:t xml:space="preserve"> is also in scope of this exploration.</w:t>
      </w:r>
      <w:r w:rsidR="00E83D53" w:rsidRPr="00830201">
        <w:rPr>
          <w:lang w:val="en-GB"/>
        </w:rPr>
        <w:t xml:space="preserve"> This document summarizes the status of the ongoing exploration on these problems</w:t>
      </w:r>
      <w:r w:rsidR="00C42843" w:rsidRPr="00830201">
        <w:rPr>
          <w:lang w:val="en-GB"/>
        </w:rPr>
        <w:t>.</w:t>
      </w:r>
    </w:p>
    <w:p w14:paraId="1E906EFB" w14:textId="77777777" w:rsidR="00B62281" w:rsidRPr="00830201" w:rsidRDefault="003110CE" w:rsidP="00140A17">
      <w:pPr>
        <w:rPr>
          <w:lang w:val="en-GB"/>
        </w:rPr>
      </w:pPr>
      <w:r w:rsidRPr="00174DE2">
        <w:rPr>
          <w:noProof/>
          <w:lang w:val="en-GB"/>
        </w:rPr>
        <w:object w:dxaOrig="9353" w:dyaOrig="3135" w14:anchorId="1E8DA27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467.45pt;height:157.3pt;mso-width-percent:0;mso-height-percent:0;mso-width-percent:0;mso-height-percent:0" o:ole="">
            <v:imagedata r:id="rId7" o:title=""/>
          </v:shape>
          <o:OLEObject Type="Embed" ProgID="Visio.Drawing.15" ShapeID="_x0000_i1025" DrawAspect="Content" ObjectID="_1704898789" r:id="rId8"/>
        </w:object>
      </w:r>
    </w:p>
    <w:p w14:paraId="25FE684E" w14:textId="229558EA" w:rsidR="00B62281" w:rsidRPr="00140A17" w:rsidRDefault="00B62281" w:rsidP="00140A17">
      <w:pPr>
        <w:pStyle w:val="Caption"/>
        <w:rPr>
          <w:color w:val="000000" w:themeColor="text1"/>
          <w:lang w:val="en-GB"/>
        </w:rPr>
      </w:pPr>
      <w:r w:rsidRPr="00140A17">
        <w:rPr>
          <w:color w:val="000000" w:themeColor="text1"/>
          <w:lang w:val="en-GB"/>
        </w:rPr>
        <w:t xml:space="preserve">Figure </w:t>
      </w:r>
      <w:r w:rsidRPr="00140A17">
        <w:rPr>
          <w:color w:val="000000" w:themeColor="text1"/>
          <w:lang w:val="en-GB"/>
        </w:rPr>
        <w:fldChar w:fldCharType="begin"/>
      </w:r>
      <w:r w:rsidRPr="00140A17">
        <w:rPr>
          <w:color w:val="000000" w:themeColor="text1"/>
          <w:lang w:val="en-GB"/>
        </w:rPr>
        <w:instrText xml:space="preserve"> SEQ Figure \* ARABIC </w:instrText>
      </w:r>
      <w:r w:rsidRPr="00140A17">
        <w:rPr>
          <w:color w:val="000000" w:themeColor="text1"/>
          <w:lang w:val="en-GB"/>
        </w:rPr>
        <w:fldChar w:fldCharType="separate"/>
      </w:r>
      <w:r w:rsidR="00043C55">
        <w:rPr>
          <w:noProof/>
          <w:color w:val="000000" w:themeColor="text1"/>
          <w:lang w:val="en-GB"/>
        </w:rPr>
        <w:t>1</w:t>
      </w:r>
      <w:r w:rsidRPr="00140A17">
        <w:rPr>
          <w:color w:val="000000" w:themeColor="text1"/>
          <w:lang w:val="en-GB"/>
        </w:rPr>
        <w:fldChar w:fldCharType="end"/>
      </w:r>
      <w:r w:rsidRPr="00140A17">
        <w:rPr>
          <w:color w:val="000000" w:themeColor="text1"/>
          <w:lang w:val="en-GB"/>
        </w:rPr>
        <w:t xml:space="preserve"> Synchronized encoder ecosystem with CMAF as an example output format of the encoder and DASH from the origin (HLS or smooth streaming are other possible client protocols, dash is just an example), the orange line indicates some of the scope of the Encoder synchronization </w:t>
      </w:r>
      <w:r w:rsidR="00C6255B" w:rsidRPr="00140A17">
        <w:rPr>
          <w:color w:val="000000" w:themeColor="text1"/>
          <w:lang w:val="en-GB"/>
        </w:rPr>
        <w:t>standardization for inter encoder communication. The intermediate formats for encoder output are also in scope.</w:t>
      </w:r>
    </w:p>
    <w:p w14:paraId="50F85887" w14:textId="412CC35C" w:rsidR="00C42843" w:rsidRPr="00830201" w:rsidRDefault="004C090E" w:rsidP="00140A17">
      <w:pPr>
        <w:pStyle w:val="Heading2"/>
      </w:pPr>
      <w:bookmarkStart w:id="3" w:name="OLE_LINK7"/>
      <w:bookmarkStart w:id="4" w:name="OLE_LINK8"/>
      <w:r w:rsidRPr="00830201">
        <w:t xml:space="preserve">Problem </w:t>
      </w:r>
      <w:r w:rsidR="00E82D7C">
        <w:t>d</w:t>
      </w:r>
      <w:r w:rsidRPr="00830201">
        <w:t>escription</w:t>
      </w:r>
      <w:r w:rsidR="00C42843" w:rsidRPr="00830201">
        <w:t xml:space="preserve"> </w:t>
      </w:r>
    </w:p>
    <w:bookmarkEnd w:id="3"/>
    <w:bookmarkEnd w:id="4"/>
    <w:p w14:paraId="595B43D4" w14:textId="23B1A48D" w:rsidR="004C090E" w:rsidRPr="00830201" w:rsidRDefault="004C090E" w:rsidP="00140A17">
      <w:pPr>
        <w:rPr>
          <w:lang w:val="en-GB"/>
        </w:rPr>
      </w:pPr>
      <w:r w:rsidRPr="00830201">
        <w:rPr>
          <w:lang w:val="en-GB"/>
        </w:rPr>
        <w:t xml:space="preserve">In practice, multiple ingest sources (like encoders or encoder/packager combos) and receiving entities (like packagers or origin servers) are often used for redundancy purposes. This requires that multiple </w:t>
      </w:r>
      <w:r w:rsidR="0016127B">
        <w:rPr>
          <w:lang w:val="en-GB"/>
        </w:rPr>
        <w:t>encoders</w:t>
      </w:r>
      <w:r w:rsidRPr="00830201">
        <w:rPr>
          <w:lang w:val="en-GB"/>
        </w:rPr>
        <w:t xml:space="preserve"> and </w:t>
      </w:r>
      <w:r w:rsidR="0016127B">
        <w:rPr>
          <w:lang w:val="en-GB"/>
        </w:rPr>
        <w:t>origins/packager</w:t>
      </w:r>
      <w:r w:rsidR="00431B05">
        <w:rPr>
          <w:lang w:val="en-GB"/>
        </w:rPr>
        <w:t>s</w:t>
      </w:r>
      <w:r w:rsidR="0016127B">
        <w:rPr>
          <w:lang w:val="en-GB"/>
        </w:rPr>
        <w:t xml:space="preserve"> to</w:t>
      </w:r>
      <w:r w:rsidRPr="00830201">
        <w:rPr>
          <w:lang w:val="en-GB"/>
        </w:rPr>
        <w:t xml:space="preserve"> work together in a redundant workflow to avoid interruptions when some of the components fail. An example workflow is show</w:t>
      </w:r>
      <w:r w:rsidR="00431B05">
        <w:rPr>
          <w:lang w:val="en-GB"/>
        </w:rPr>
        <w:t>n</w:t>
      </w:r>
      <w:r w:rsidRPr="00830201">
        <w:rPr>
          <w:lang w:val="en-GB"/>
        </w:rPr>
        <w:t xml:space="preserve"> below, where there are three encoders and two packagers providing redundancy and preferably seamless recover from a failover event. </w:t>
      </w:r>
    </w:p>
    <w:p w14:paraId="201262F0" w14:textId="2CA2367A" w:rsidR="004C090E" w:rsidRDefault="004C090E" w:rsidP="00140A17">
      <w:pPr>
        <w:pStyle w:val="ListParagraph"/>
        <w:rPr>
          <w:lang w:val="en-GB"/>
        </w:rPr>
      </w:pPr>
      <w:r w:rsidRPr="00830201">
        <w:rPr>
          <w:lang w:val="en-GB"/>
        </w:rPr>
        <w:t xml:space="preserve">Note that encoder/packager synchronization should be codec and </w:t>
      </w:r>
      <w:r w:rsidR="00062D67">
        <w:rPr>
          <w:lang w:val="en-GB"/>
        </w:rPr>
        <w:t xml:space="preserve">potentially </w:t>
      </w:r>
      <w:r w:rsidRPr="00830201">
        <w:rPr>
          <w:lang w:val="en-GB"/>
        </w:rPr>
        <w:t xml:space="preserve">format agnostic. That is, whatever methods are developed and adopted by the standard should work for any modern codec (AVC, HEVC, VVC, etc.) and format (DASH, CMAF, HLS). </w:t>
      </w:r>
    </w:p>
    <w:p w14:paraId="73F82A1D" w14:textId="15F40D63" w:rsidR="00213FFE" w:rsidRDefault="00043C55" w:rsidP="00140A17">
      <w:pPr>
        <w:rPr>
          <w:lang w:val="en-GB"/>
        </w:rPr>
      </w:pPr>
      <w:r>
        <w:rPr>
          <w:lang w:val="en-GB"/>
        </w:rPr>
        <w:t>Figure 2 sho</w:t>
      </w:r>
      <w:r w:rsidR="00BF6694">
        <w:rPr>
          <w:lang w:val="en-GB"/>
        </w:rPr>
        <w:t>w</w:t>
      </w:r>
      <w:r>
        <w:rPr>
          <w:lang w:val="en-GB"/>
        </w:rPr>
        <w:t>s a common architecture for encoder synchronisation. Encoder A,</w:t>
      </w:r>
      <w:r w:rsidR="00BF6694">
        <w:rPr>
          <w:lang w:val="en-GB"/>
        </w:rPr>
        <w:t xml:space="preserve"> </w:t>
      </w:r>
      <w:r>
        <w:rPr>
          <w:lang w:val="en-GB"/>
        </w:rPr>
        <w:t>B and C send their outputs to origins A and B. The output from the encoders A,</w:t>
      </w:r>
      <w:r w:rsidR="00BF6694">
        <w:rPr>
          <w:lang w:val="en-GB"/>
        </w:rPr>
        <w:t xml:space="preserve"> </w:t>
      </w:r>
      <w:r>
        <w:rPr>
          <w:lang w:val="en-GB"/>
        </w:rPr>
        <w:t xml:space="preserve">B and C is synchronised referring to encoder synchronisation. </w:t>
      </w:r>
      <w:r w:rsidR="00213FFE">
        <w:rPr>
          <w:lang w:val="en-GB"/>
        </w:rPr>
        <w:t xml:space="preserve">This synchronisation mainly </w:t>
      </w:r>
      <w:r w:rsidR="00BF6694">
        <w:rPr>
          <w:lang w:val="en-GB"/>
        </w:rPr>
        <w:t>encompasses</w:t>
      </w:r>
      <w:r w:rsidR="00213FFE">
        <w:rPr>
          <w:lang w:val="en-GB"/>
        </w:rPr>
        <w:t xml:space="preserve"> timestamp/frame and segment boundary alignment, or supplementary information to achieve this synchronisation. </w:t>
      </w:r>
    </w:p>
    <w:p w14:paraId="12D2E5BA" w14:textId="292A6DF7" w:rsidR="00933740" w:rsidRDefault="00043C55" w:rsidP="00140A17">
      <w:pPr>
        <w:rPr>
          <w:lang w:val="en-GB"/>
        </w:rPr>
      </w:pPr>
      <w:r>
        <w:rPr>
          <w:lang w:val="en-GB"/>
        </w:rPr>
        <w:t xml:space="preserve">The origin/packagers A and B respond to client requests and their output needs to be synchronised as well in order to avoid problems </w:t>
      </w:r>
      <w:r w:rsidR="00213FFE">
        <w:rPr>
          <w:lang w:val="en-GB"/>
        </w:rPr>
        <w:t xml:space="preserve">at clients. This is referred as packager synchronisation. The main issue here is producing consistent manifest updates and responses </w:t>
      </w:r>
      <w:r w:rsidR="00213FFE">
        <w:rPr>
          <w:lang w:val="en-GB"/>
        </w:rPr>
        <w:lastRenderedPageBreak/>
        <w:t>to clients between the packagers/origins.</w:t>
      </w:r>
    </w:p>
    <w:p w14:paraId="09726F0A" w14:textId="4790A33B" w:rsidR="004C090E" w:rsidRPr="00830201" w:rsidRDefault="004C090E" w:rsidP="00140A17">
      <w:pPr>
        <w:rPr>
          <w:lang w:val="en-GB"/>
        </w:rPr>
      </w:pPr>
      <w:r w:rsidRPr="00830201">
        <w:rPr>
          <w:lang w:val="en-GB"/>
        </w:rPr>
        <w:fldChar w:fldCharType="begin"/>
      </w:r>
      <w:r w:rsidRPr="00830201">
        <w:rPr>
          <w:lang w:val="en-GB"/>
        </w:rPr>
        <w:instrText xml:space="preserve"> INCLUDEPICTURE "https://dashif-documents.azurewebsites.net/Ingest/pull/143/Diagrams/Redundant-Sources.png" \* MERGEFORMATINET </w:instrText>
      </w:r>
      <w:r w:rsidR="003110CE">
        <w:rPr>
          <w:lang w:val="en-GB"/>
        </w:rPr>
        <w:fldChar w:fldCharType="separate"/>
      </w:r>
      <w:r w:rsidRPr="00830201">
        <w:rPr>
          <w:lang w:val="en-GB"/>
        </w:rPr>
        <w:fldChar w:fldCharType="end"/>
      </w:r>
    </w:p>
    <w:p w14:paraId="77CCA9B6" w14:textId="77777777" w:rsidR="00043C55" w:rsidRDefault="0016127B" w:rsidP="00AE3C08">
      <w:pPr>
        <w:keepNext/>
        <w:jc w:val="center"/>
      </w:pPr>
      <w:r>
        <w:rPr>
          <w:noProof/>
          <w:lang w:val="en-GB"/>
        </w:rPr>
        <w:drawing>
          <wp:inline distT="0" distB="0" distL="0" distR="0" wp14:anchorId="54F40ADC" wp14:editId="2EFD829C">
            <wp:extent cx="4548060" cy="1689100"/>
            <wp:effectExtent l="0" t="0" r="5080" b="635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9">
                      <a:extLst>
                        <a:ext uri="{28A0092B-C50C-407E-A947-70E740481C1C}">
                          <a14:useLocalDpi xmlns:a14="http://schemas.microsoft.com/office/drawing/2010/main" val="0"/>
                        </a:ext>
                      </a:extLst>
                    </a:blip>
                    <a:stretch>
                      <a:fillRect/>
                    </a:stretch>
                  </pic:blipFill>
                  <pic:spPr>
                    <a:xfrm>
                      <a:off x="0" y="0"/>
                      <a:ext cx="4558188" cy="1692862"/>
                    </a:xfrm>
                    <a:prstGeom prst="rect">
                      <a:avLst/>
                    </a:prstGeom>
                  </pic:spPr>
                </pic:pic>
              </a:graphicData>
            </a:graphic>
          </wp:inline>
        </w:drawing>
      </w:r>
    </w:p>
    <w:p w14:paraId="442A1FBD" w14:textId="40FD1E87" w:rsidR="004C090E" w:rsidRDefault="00043C55" w:rsidP="00043C55">
      <w:pPr>
        <w:pStyle w:val="Caption"/>
        <w:jc w:val="center"/>
      </w:pPr>
      <w:r>
        <w:t xml:space="preserve">Figure </w:t>
      </w:r>
      <w:fldSimple w:instr=" SEQ Figure \* ARABIC ">
        <w:r>
          <w:rPr>
            <w:noProof/>
          </w:rPr>
          <w:t>2</w:t>
        </w:r>
      </w:fldSimple>
      <w:r>
        <w:t xml:space="preserve"> Architecture with dual encoders and </w:t>
      </w:r>
      <w:proofErr w:type="spellStart"/>
      <w:r>
        <w:t>orign</w:t>
      </w:r>
      <w:proofErr w:type="spellEnd"/>
      <w:r>
        <w:t>/packagers followed by a load balancer</w:t>
      </w:r>
    </w:p>
    <w:p w14:paraId="4988FD5B" w14:textId="3746129A" w:rsidR="00043C55" w:rsidRDefault="00043C55" w:rsidP="00043C55">
      <w:pPr>
        <w:pStyle w:val="Heading2"/>
      </w:pPr>
      <w:r>
        <w:t>Terminology/Systems Components</w:t>
      </w:r>
      <w:r>
        <w:tab/>
      </w:r>
    </w:p>
    <w:p w14:paraId="402330CD" w14:textId="4EB2539A" w:rsidR="00043C55" w:rsidRDefault="00043C55" w:rsidP="00043C55">
      <w:pPr>
        <w:rPr>
          <w:lang w:val="en-GB" w:eastAsia="ko-KR"/>
        </w:rPr>
      </w:pPr>
      <w:r>
        <w:rPr>
          <w:lang w:val="en-GB" w:eastAsia="ko-KR"/>
        </w:rPr>
        <w:t xml:space="preserve">In this text an encoder is </w:t>
      </w:r>
      <w:r w:rsidR="00213FFE">
        <w:rPr>
          <w:lang w:val="en-GB" w:eastAsia="ko-KR"/>
        </w:rPr>
        <w:t xml:space="preserve">an entity used </w:t>
      </w:r>
      <w:r>
        <w:rPr>
          <w:lang w:val="en-GB" w:eastAsia="ko-KR"/>
        </w:rPr>
        <w:t xml:space="preserve">to (re-) encode a video stream using a codec, the term may refer to both encoding of an uncompressed </w:t>
      </w:r>
      <w:r w:rsidR="00BF6694">
        <w:rPr>
          <w:lang w:val="en-GB" w:eastAsia="ko-KR"/>
        </w:rPr>
        <w:t>mezzanine</w:t>
      </w:r>
      <w:r>
        <w:rPr>
          <w:lang w:val="en-GB" w:eastAsia="ko-KR"/>
        </w:rPr>
        <w:t xml:space="preserve"> source, or transcoding from a compressed source in</w:t>
      </w:r>
      <w:r w:rsidR="00213FFE">
        <w:rPr>
          <w:lang w:val="en-GB" w:eastAsia="ko-KR"/>
        </w:rPr>
        <w:t>to 1 or more</w:t>
      </w:r>
      <w:r>
        <w:rPr>
          <w:lang w:val="en-GB" w:eastAsia="ko-KR"/>
        </w:rPr>
        <w:t xml:space="preserve"> different bit-rates. </w:t>
      </w:r>
    </w:p>
    <w:p w14:paraId="16447431" w14:textId="2A3E141D" w:rsidR="00043C55" w:rsidRDefault="00043C55" w:rsidP="00043C55">
      <w:pPr>
        <w:rPr>
          <w:lang w:val="en-GB" w:eastAsia="ko-KR"/>
        </w:rPr>
      </w:pPr>
      <w:r>
        <w:rPr>
          <w:lang w:val="en-GB" w:eastAsia="ko-KR"/>
        </w:rPr>
        <w:t>A packager in this text is assumed to be the entity that applies the (re-) packaging to mp4</w:t>
      </w:r>
      <w:r w:rsidR="00BF6694">
        <w:rPr>
          <w:lang w:val="en-GB" w:eastAsia="ko-KR"/>
        </w:rPr>
        <w:t>, fragmented</w:t>
      </w:r>
      <w:r>
        <w:rPr>
          <w:lang w:val="en-GB" w:eastAsia="ko-KR"/>
        </w:rPr>
        <w:t xml:space="preserve"> mp4</w:t>
      </w:r>
      <w:r w:rsidR="00213FFE">
        <w:rPr>
          <w:lang w:val="en-GB" w:eastAsia="ko-KR"/>
        </w:rPr>
        <w:t>, or other container formats</w:t>
      </w:r>
      <w:r>
        <w:rPr>
          <w:lang w:val="en-GB" w:eastAsia="ko-KR"/>
        </w:rPr>
        <w:t xml:space="preserve"> and generation of a streaming manifest. A packager may be integrated in an encoder or in an origin server.</w:t>
      </w:r>
      <w:r w:rsidR="00213FFE">
        <w:rPr>
          <w:lang w:val="en-GB" w:eastAsia="ko-KR"/>
        </w:rPr>
        <w:t xml:space="preserve"> The packager may also apply encryption to enable DRM services. Other functions in the packager may include ad insertion or splicing of content with ad content.</w:t>
      </w:r>
      <w:r>
        <w:rPr>
          <w:lang w:val="en-GB" w:eastAsia="ko-KR"/>
        </w:rPr>
        <w:t xml:space="preserve"> </w:t>
      </w:r>
    </w:p>
    <w:p w14:paraId="26F25928" w14:textId="2A9655DB" w:rsidR="00213FFE" w:rsidRDefault="00213FFE" w:rsidP="00043C55">
      <w:pPr>
        <w:rPr>
          <w:lang w:val="en-GB" w:eastAsia="ko-KR"/>
        </w:rPr>
      </w:pPr>
      <w:r>
        <w:rPr>
          <w:lang w:val="en-GB" w:eastAsia="ko-KR"/>
        </w:rPr>
        <w:t xml:space="preserve">An </w:t>
      </w:r>
      <w:r w:rsidR="00043C55">
        <w:rPr>
          <w:lang w:val="en-GB" w:eastAsia="ko-KR"/>
        </w:rPr>
        <w:t>Origin Server in this text refers to the server that can answer requests for media content from clients or intermediate entities such as proxies</w:t>
      </w:r>
      <w:r w:rsidR="00BF6694">
        <w:rPr>
          <w:lang w:val="en-GB" w:eastAsia="ko-KR"/>
        </w:rPr>
        <w:t xml:space="preserve"> and</w:t>
      </w:r>
      <w:r w:rsidR="00043C55">
        <w:rPr>
          <w:lang w:val="en-GB" w:eastAsia="ko-KR"/>
        </w:rPr>
        <w:t xml:space="preserve"> content delivery networks. In the common case of ABR streaming it would answer to HTTP GET and HEAD requests. </w:t>
      </w:r>
      <w:r>
        <w:rPr>
          <w:lang w:val="en-GB" w:eastAsia="ko-KR"/>
        </w:rPr>
        <w:t xml:space="preserve">In other </w:t>
      </w:r>
      <w:proofErr w:type="gramStart"/>
      <w:r>
        <w:rPr>
          <w:lang w:val="en-GB" w:eastAsia="ko-KR"/>
        </w:rPr>
        <w:t>cases</w:t>
      </w:r>
      <w:proofErr w:type="gramEnd"/>
      <w:r>
        <w:rPr>
          <w:lang w:val="en-GB" w:eastAsia="ko-KR"/>
        </w:rPr>
        <w:t xml:space="preserve"> it may use other protocols. The </w:t>
      </w:r>
      <w:r w:rsidR="00043C55">
        <w:rPr>
          <w:lang w:val="en-GB" w:eastAsia="ko-KR"/>
        </w:rPr>
        <w:t xml:space="preserve">Origin server is usually separated from the encoder for scalability reasons. </w:t>
      </w:r>
    </w:p>
    <w:p w14:paraId="4C8E3A8D" w14:textId="69F94793" w:rsidR="00213FFE" w:rsidRDefault="00213FFE" w:rsidP="00043C55">
      <w:pPr>
        <w:pStyle w:val="Heading2"/>
      </w:pPr>
      <w:r>
        <w:t xml:space="preserve">Scope and </w:t>
      </w:r>
      <w:r w:rsidR="0087338E">
        <w:t>Terminology</w:t>
      </w:r>
    </w:p>
    <w:p w14:paraId="28E5B8A0" w14:textId="5225F3F2" w:rsidR="00213FFE" w:rsidRDefault="00213FFE" w:rsidP="00AE3C08">
      <w:pPr>
        <w:rPr>
          <w:lang w:val="en-GB" w:eastAsia="ko-KR"/>
        </w:rPr>
      </w:pPr>
      <w:r>
        <w:rPr>
          <w:lang w:val="en-GB" w:eastAsia="ko-KR"/>
        </w:rPr>
        <w:t>Requirements that state that the specification shall/should support certain features implies explicit support for these features in the syntax and specification text. Requirements that state that the specification shall/should enable certain use cases or situations imply that based on the specification such can be achieved, but this may not be explicit in the specification text.</w:t>
      </w:r>
    </w:p>
    <w:p w14:paraId="150C7072" w14:textId="70CFC730" w:rsidR="00BF6694" w:rsidRDefault="00BF6694" w:rsidP="00AE3C08">
      <w:pPr>
        <w:rPr>
          <w:lang w:val="en-GB" w:eastAsia="ko-KR"/>
        </w:rPr>
      </w:pPr>
    </w:p>
    <w:p w14:paraId="6E19603D" w14:textId="77777777" w:rsidR="00BF6694" w:rsidRPr="00213FFE" w:rsidRDefault="00BF6694" w:rsidP="00AE3C08">
      <w:pPr>
        <w:rPr>
          <w:lang w:val="en-GB" w:eastAsia="ko-KR"/>
        </w:rPr>
      </w:pPr>
    </w:p>
    <w:p w14:paraId="6D25133E" w14:textId="500EB8F3" w:rsidR="00E839D2" w:rsidRPr="00830201" w:rsidRDefault="0016127B" w:rsidP="00830201">
      <w:pPr>
        <w:pStyle w:val="Heading1"/>
      </w:pPr>
      <w:r>
        <w:t>U</w:t>
      </w:r>
      <w:r w:rsidR="00E82D7C" w:rsidRPr="00830201">
        <w:t xml:space="preserve">se </w:t>
      </w:r>
      <w:r w:rsidR="00E82D7C">
        <w:t>c</w:t>
      </w:r>
      <w:r w:rsidR="00E82D7C" w:rsidRPr="00830201">
        <w:t>ases</w:t>
      </w:r>
      <w:r>
        <w:t xml:space="preserve"> </w:t>
      </w:r>
    </w:p>
    <w:p w14:paraId="7DB5A3A2" w14:textId="2193C6DB" w:rsidR="00C6255B" w:rsidRPr="00830201" w:rsidRDefault="00311AF8" w:rsidP="00830201">
      <w:pPr>
        <w:pStyle w:val="Heading2"/>
      </w:pPr>
      <w:r w:rsidRPr="00830201">
        <w:t>Use cases</w:t>
      </w:r>
      <w:r w:rsidR="00C6255B" w:rsidRPr="00830201">
        <w:t xml:space="preserve"> for</w:t>
      </w:r>
      <w:r w:rsidRPr="00830201">
        <w:t xml:space="preserve"> </w:t>
      </w:r>
      <w:r w:rsidR="00E82D7C">
        <w:t>e</w:t>
      </w:r>
      <w:r w:rsidR="00E839D2" w:rsidRPr="00830201">
        <w:t>ncoder synchronization</w:t>
      </w:r>
    </w:p>
    <w:p w14:paraId="589011AB" w14:textId="3D4076A2" w:rsidR="00311AF8" w:rsidRPr="00830201" w:rsidRDefault="00311AF8" w:rsidP="00140A17">
      <w:pPr>
        <w:pStyle w:val="Heading3"/>
        <w:rPr>
          <w:lang w:val="en-GB"/>
        </w:rPr>
      </w:pPr>
      <w:r w:rsidRPr="00830201">
        <w:rPr>
          <w:lang w:val="en-GB"/>
        </w:rPr>
        <w:t>Source input of Encoder carries timing</w:t>
      </w:r>
    </w:p>
    <w:p w14:paraId="692110C1" w14:textId="62C412AA" w:rsidR="00311AF8" w:rsidRPr="00830201" w:rsidRDefault="00311AF8" w:rsidP="00140A17">
      <w:pPr>
        <w:rPr>
          <w:lang w:val="en-GB" w:eastAsia="ko-KR"/>
        </w:rPr>
      </w:pPr>
      <w:r w:rsidRPr="00830201">
        <w:rPr>
          <w:lang w:val="en-GB" w:eastAsia="ko-KR"/>
        </w:rPr>
        <w:t>In many cases the source feed</w:t>
      </w:r>
      <w:r w:rsidR="00933740">
        <w:rPr>
          <w:lang w:val="en-GB" w:eastAsia="ko-KR"/>
        </w:rPr>
        <w:t>s to an encoder</w:t>
      </w:r>
      <w:r w:rsidRPr="00830201">
        <w:rPr>
          <w:lang w:val="en-GB" w:eastAsia="ko-KR"/>
        </w:rPr>
        <w:t xml:space="preserve"> carr</w:t>
      </w:r>
      <w:r w:rsidR="00933740">
        <w:rPr>
          <w:lang w:val="en-GB" w:eastAsia="ko-KR"/>
        </w:rPr>
        <w:t>y</w:t>
      </w:r>
      <w:r w:rsidRPr="00830201">
        <w:rPr>
          <w:lang w:val="en-GB" w:eastAsia="ko-KR"/>
        </w:rPr>
        <w:t xml:space="preserve"> timing</w:t>
      </w:r>
      <w:r w:rsidR="00933740">
        <w:rPr>
          <w:lang w:val="en-GB" w:eastAsia="ko-KR"/>
        </w:rPr>
        <w:t xml:space="preserve"> information</w:t>
      </w:r>
      <w:r w:rsidRPr="00830201">
        <w:rPr>
          <w:lang w:val="en-GB" w:eastAsia="ko-KR"/>
        </w:rPr>
        <w:t>. In</w:t>
      </w:r>
      <w:r w:rsidR="00933740">
        <w:rPr>
          <w:lang w:val="en-GB" w:eastAsia="ko-KR"/>
        </w:rPr>
        <w:t xml:space="preserve"> the</w:t>
      </w:r>
      <w:r w:rsidRPr="00830201">
        <w:rPr>
          <w:lang w:val="en-GB" w:eastAsia="ko-KR"/>
        </w:rPr>
        <w:t xml:space="preserve"> case of MPEG-2 TS it can be carried using means such as SCTE 35 </w:t>
      </w:r>
      <w:proofErr w:type="spellStart"/>
      <w:r w:rsidRPr="00830201">
        <w:rPr>
          <w:lang w:val="en-GB" w:eastAsia="ko-KR"/>
        </w:rPr>
        <w:t>time_</w:t>
      </w:r>
      <w:proofErr w:type="gramStart"/>
      <w:r w:rsidRPr="00830201">
        <w:rPr>
          <w:lang w:val="en-GB" w:eastAsia="ko-KR"/>
        </w:rPr>
        <w:t>signal</w:t>
      </w:r>
      <w:proofErr w:type="spellEnd"/>
      <w:r w:rsidRPr="00830201">
        <w:rPr>
          <w:lang w:val="en-GB" w:eastAsia="ko-KR"/>
        </w:rPr>
        <w:t>(</w:t>
      </w:r>
      <w:proofErr w:type="gramEnd"/>
      <w:r w:rsidRPr="00830201">
        <w:rPr>
          <w:lang w:val="en-GB" w:eastAsia="ko-KR"/>
        </w:rPr>
        <w:t xml:space="preserve">) or </w:t>
      </w:r>
      <w:proofErr w:type="spellStart"/>
      <w:r w:rsidRPr="00830201">
        <w:rPr>
          <w:lang w:val="en-GB" w:eastAsia="ko-KR"/>
        </w:rPr>
        <w:t>CableLabs</w:t>
      </w:r>
      <w:proofErr w:type="spellEnd"/>
      <w:r w:rsidRPr="00830201">
        <w:rPr>
          <w:lang w:val="en-GB" w:eastAsia="ko-KR"/>
        </w:rPr>
        <w:t xml:space="preserve"> EBP. In</w:t>
      </w:r>
      <w:r w:rsidR="00933740">
        <w:rPr>
          <w:lang w:val="en-GB" w:eastAsia="ko-KR"/>
        </w:rPr>
        <w:t xml:space="preserve"> the</w:t>
      </w:r>
      <w:r w:rsidRPr="00830201">
        <w:rPr>
          <w:lang w:val="en-GB" w:eastAsia="ko-KR"/>
        </w:rPr>
        <w:t xml:space="preserve"> case of HEVC or AVC mezzanine streams timing can be carried in </w:t>
      </w:r>
      <w:r w:rsidR="00933740">
        <w:rPr>
          <w:lang w:val="en-GB" w:eastAsia="ko-KR"/>
        </w:rPr>
        <w:t>one or more</w:t>
      </w:r>
      <w:r w:rsidRPr="00830201">
        <w:rPr>
          <w:lang w:val="en-GB" w:eastAsia="ko-KR"/>
        </w:rPr>
        <w:t xml:space="preserve"> SEI message</w:t>
      </w:r>
      <w:r w:rsidR="00933740">
        <w:rPr>
          <w:lang w:val="en-GB" w:eastAsia="ko-KR"/>
        </w:rPr>
        <w:t>s</w:t>
      </w:r>
      <w:r w:rsidRPr="00830201">
        <w:rPr>
          <w:lang w:val="en-GB" w:eastAsia="ko-KR"/>
        </w:rPr>
        <w:t xml:space="preserve">. There </w:t>
      </w:r>
      <w:r w:rsidR="00933740">
        <w:rPr>
          <w:lang w:val="en-GB" w:eastAsia="ko-KR"/>
        </w:rPr>
        <w:t>are</w:t>
      </w:r>
      <w:r w:rsidRPr="00830201">
        <w:rPr>
          <w:lang w:val="en-GB" w:eastAsia="ko-KR"/>
        </w:rPr>
        <w:t xml:space="preserve"> a multitude of ways absolute time can be carried together with MPEG-2 TS.</w:t>
      </w:r>
      <w:r w:rsidR="00F811E4" w:rsidRPr="00830201">
        <w:rPr>
          <w:lang w:val="en-GB" w:eastAsia="ko-KR"/>
        </w:rPr>
        <w:t xml:space="preserve"> </w:t>
      </w:r>
      <w:r w:rsidRPr="00830201">
        <w:rPr>
          <w:lang w:val="en-GB" w:eastAsia="ko-KR"/>
        </w:rPr>
        <w:t xml:space="preserve">Having </w:t>
      </w:r>
      <w:r w:rsidRPr="00830201">
        <w:rPr>
          <w:lang w:val="en-GB" w:eastAsia="ko-KR"/>
        </w:rPr>
        <w:lastRenderedPageBreak/>
        <w:t xml:space="preserve">established </w:t>
      </w:r>
      <w:r w:rsidR="00933740">
        <w:rPr>
          <w:lang w:val="en-GB" w:eastAsia="ko-KR"/>
        </w:rPr>
        <w:t xml:space="preserve">and </w:t>
      </w:r>
      <w:r w:rsidRPr="00830201">
        <w:rPr>
          <w:lang w:val="en-GB" w:eastAsia="ko-KR"/>
        </w:rPr>
        <w:t xml:space="preserve">a precise correspondence between absolute time and frame, </w:t>
      </w:r>
      <w:r w:rsidR="00F811E4" w:rsidRPr="00830201">
        <w:rPr>
          <w:lang w:val="en-GB" w:eastAsia="ko-KR"/>
        </w:rPr>
        <w:t>can be useful for achieving synchronization and alignment of key frames.</w:t>
      </w:r>
    </w:p>
    <w:p w14:paraId="53FC4382" w14:textId="28EEB356" w:rsidR="00311AF8" w:rsidRPr="00E82D7C" w:rsidRDefault="00311AF8" w:rsidP="00140A17">
      <w:pPr>
        <w:pStyle w:val="Heading3"/>
      </w:pPr>
      <w:r w:rsidRPr="00E82D7C">
        <w:t>Identical (MPEG-2 TS) input</w:t>
      </w:r>
      <w:r w:rsidR="00933740">
        <w:t xml:space="preserve"> to encoders</w:t>
      </w:r>
    </w:p>
    <w:p w14:paraId="2F6507D4" w14:textId="16588AFE" w:rsidR="00311AF8" w:rsidRPr="00830201" w:rsidRDefault="00311AF8" w:rsidP="00140A17">
      <w:pPr>
        <w:rPr>
          <w:lang w:val="en-GB" w:eastAsia="ko-KR"/>
        </w:rPr>
      </w:pPr>
      <w:r w:rsidRPr="00830201">
        <w:rPr>
          <w:lang w:val="en-GB" w:eastAsia="ko-KR"/>
        </w:rPr>
        <w:t xml:space="preserve">If the input is the same </w:t>
      </w:r>
      <w:r w:rsidR="00F82026">
        <w:rPr>
          <w:lang w:val="en-GB" w:eastAsia="ko-KR"/>
        </w:rPr>
        <w:t>(</w:t>
      </w:r>
      <w:proofErr w:type="gramStart"/>
      <w:r w:rsidR="00F82026">
        <w:rPr>
          <w:lang w:val="en-GB" w:eastAsia="ko-KR"/>
        </w:rPr>
        <w:t>e.g.</w:t>
      </w:r>
      <w:proofErr w:type="gramEnd"/>
      <w:r w:rsidR="00F82026">
        <w:rPr>
          <w:lang w:val="en-GB" w:eastAsia="ko-KR"/>
        </w:rPr>
        <w:t xml:space="preserve"> </w:t>
      </w:r>
      <w:r w:rsidR="00933740">
        <w:rPr>
          <w:lang w:val="en-GB" w:eastAsia="ko-KR"/>
        </w:rPr>
        <w:t xml:space="preserve">an </w:t>
      </w:r>
      <w:r w:rsidRPr="00830201">
        <w:rPr>
          <w:lang w:val="en-GB" w:eastAsia="ko-KR"/>
        </w:rPr>
        <w:t>MPEG-2 TS stream</w:t>
      </w:r>
      <w:r w:rsidR="00F82026">
        <w:rPr>
          <w:lang w:val="en-GB" w:eastAsia="ko-KR"/>
        </w:rPr>
        <w:t>),</w:t>
      </w:r>
      <w:r w:rsidRPr="00830201">
        <w:rPr>
          <w:lang w:val="en-GB" w:eastAsia="ko-KR"/>
        </w:rPr>
        <w:t xml:space="preserve"> passing through PTS values can establish the same correspondence </w:t>
      </w:r>
      <w:r w:rsidR="00933740">
        <w:rPr>
          <w:lang w:val="en-GB" w:eastAsia="ko-KR"/>
        </w:rPr>
        <w:t>in the output</w:t>
      </w:r>
      <w:r w:rsidRPr="00830201">
        <w:rPr>
          <w:lang w:val="en-GB" w:eastAsia="ko-KR"/>
        </w:rPr>
        <w:t>. Then</w:t>
      </w:r>
      <w:r w:rsidR="00933740">
        <w:rPr>
          <w:lang w:val="en-GB" w:eastAsia="ko-KR"/>
        </w:rPr>
        <w:t>,</w:t>
      </w:r>
      <w:r w:rsidRPr="00830201">
        <w:rPr>
          <w:lang w:val="en-GB" w:eastAsia="ko-KR"/>
        </w:rPr>
        <w:t xml:space="preserve"> the same approach of either creating a PTS-to-</w:t>
      </w:r>
      <w:r w:rsidR="00F811E4" w:rsidRPr="00830201">
        <w:rPr>
          <w:lang w:val="en-GB" w:eastAsia="ko-KR"/>
        </w:rPr>
        <w:t xml:space="preserve">segment </w:t>
      </w:r>
      <w:r w:rsidRPr="00830201">
        <w:rPr>
          <w:lang w:val="en-GB" w:eastAsia="ko-KR"/>
        </w:rPr>
        <w:t xml:space="preserve">boundary correspondence </w:t>
      </w:r>
      <w:r w:rsidR="00933740">
        <w:rPr>
          <w:lang w:val="en-GB" w:eastAsia="ko-KR"/>
        </w:rPr>
        <w:t>may apply.</w:t>
      </w:r>
      <w:r w:rsidR="00D845D5">
        <w:rPr>
          <w:lang w:val="en-GB" w:eastAsia="ko-KR"/>
        </w:rPr>
        <w:t xml:space="preserve"> In this case the presentation time stamps from the input may be re-used.</w:t>
      </w:r>
    </w:p>
    <w:p w14:paraId="6E41765A" w14:textId="6B002465" w:rsidR="00311AF8" w:rsidRPr="00E82D7C" w:rsidRDefault="00311AF8" w:rsidP="00140A17">
      <w:pPr>
        <w:pStyle w:val="Heading3"/>
      </w:pPr>
      <w:r w:rsidRPr="00E82D7C">
        <w:t>Synchronized input</w:t>
      </w:r>
      <w:r w:rsidR="00933740">
        <w:t xml:space="preserve"> to encoders</w:t>
      </w:r>
    </w:p>
    <w:p w14:paraId="4FAAD300" w14:textId="55253831" w:rsidR="00311AF8" w:rsidRPr="00830201" w:rsidRDefault="00311AF8" w:rsidP="00140A17">
      <w:pPr>
        <w:rPr>
          <w:lang w:val="en-GB" w:eastAsia="ko-KR"/>
        </w:rPr>
      </w:pPr>
      <w:r w:rsidRPr="00830201">
        <w:rPr>
          <w:lang w:val="en-GB" w:eastAsia="ko-KR"/>
        </w:rPr>
        <w:t xml:space="preserve">If (a) the same input enters the encoders at the same time (up to a few </w:t>
      </w:r>
      <w:r w:rsidR="00E82D7C" w:rsidRPr="00830201">
        <w:rPr>
          <w:lang w:val="en-GB" w:eastAsia="ko-KR"/>
        </w:rPr>
        <w:t>milliseconds</w:t>
      </w:r>
      <w:r w:rsidRPr="00830201">
        <w:rPr>
          <w:lang w:val="en-GB" w:eastAsia="ko-KR"/>
        </w:rPr>
        <w:t xml:space="preserve"> difference), and (b) encoders have clocks synchronized to the same time source, absolute frame acquisition time can be similarly used for coordinating segment boundaries. </w:t>
      </w:r>
    </w:p>
    <w:p w14:paraId="523B5568" w14:textId="4839ACCE" w:rsidR="00311AF8" w:rsidRPr="00E82D7C" w:rsidRDefault="00311AF8" w:rsidP="00140A17">
      <w:pPr>
        <w:pStyle w:val="Heading3"/>
      </w:pPr>
      <w:r w:rsidRPr="00E82D7C">
        <w:t>Absence of timing information</w:t>
      </w:r>
      <w:r w:rsidR="00B6511F" w:rsidRPr="00E82D7C">
        <w:t xml:space="preserve"> in the input</w:t>
      </w:r>
      <w:r w:rsidR="00900AE1">
        <w:t xml:space="preserve"> to encoders</w:t>
      </w:r>
    </w:p>
    <w:p w14:paraId="4B2153CD" w14:textId="6047C7B7" w:rsidR="00E839D2" w:rsidRPr="00830201" w:rsidRDefault="00311AF8" w:rsidP="00140A17">
      <w:pPr>
        <w:rPr>
          <w:lang w:val="en-GB" w:eastAsia="ko-KR"/>
        </w:rPr>
      </w:pPr>
      <w:r w:rsidRPr="00830201">
        <w:rPr>
          <w:lang w:val="en-GB" w:eastAsia="ko-KR"/>
        </w:rPr>
        <w:t xml:space="preserve">In absence of either timing </w:t>
      </w:r>
      <w:r w:rsidR="00933740">
        <w:rPr>
          <w:lang w:val="en-GB" w:eastAsia="ko-KR"/>
        </w:rPr>
        <w:t>in i</w:t>
      </w:r>
      <w:r w:rsidRPr="00830201">
        <w:rPr>
          <w:lang w:val="en-GB" w:eastAsia="ko-KR"/>
        </w:rPr>
        <w:t>nput streams or precise clock and input synchronization, boundary synchronization can be achieved by examining the frames. If the frames are bitwise-identical, cryptographic hashes such as MD5 can be used to identify frames. If the frames are different (e.g.</w:t>
      </w:r>
      <w:r w:rsidR="00E82D7C">
        <w:rPr>
          <w:lang w:val="en-GB" w:eastAsia="ko-KR"/>
        </w:rPr>
        <w:t>,</w:t>
      </w:r>
      <w:r w:rsidRPr="00830201">
        <w:rPr>
          <w:lang w:val="en-GB" w:eastAsia="ko-KR"/>
        </w:rPr>
        <w:t xml:space="preserve"> one source is high-rate MPEG-2 video off the satellite, the other is JPEG2000 over direct </w:t>
      </w:r>
      <w:proofErr w:type="spellStart"/>
      <w:r w:rsidRPr="00830201">
        <w:rPr>
          <w:lang w:val="en-GB" w:eastAsia="ko-KR"/>
        </w:rPr>
        <w:t>fiber</w:t>
      </w:r>
      <w:proofErr w:type="spellEnd"/>
      <w:r w:rsidRPr="00830201">
        <w:rPr>
          <w:lang w:val="en-GB" w:eastAsia="ko-KR"/>
        </w:rPr>
        <w:t>)</w:t>
      </w:r>
      <w:r w:rsidR="00900AE1">
        <w:rPr>
          <w:lang w:val="en-GB" w:eastAsia="ko-KR"/>
        </w:rPr>
        <w:t>.</w:t>
      </w:r>
      <w:r w:rsidR="00D845D5">
        <w:rPr>
          <w:lang w:val="en-GB" w:eastAsia="ko-KR"/>
        </w:rPr>
        <w:t xml:space="preserve"> </w:t>
      </w:r>
    </w:p>
    <w:p w14:paraId="43B7E627" w14:textId="440FFB03" w:rsidR="0016127B" w:rsidRPr="00E82D7C" w:rsidRDefault="0016127B" w:rsidP="0016127B">
      <w:pPr>
        <w:pStyle w:val="Heading3"/>
      </w:pPr>
      <w:r>
        <w:t>Input over different transmission media</w:t>
      </w:r>
    </w:p>
    <w:p w14:paraId="2FEAAE4D" w14:textId="3E0C0075" w:rsidR="0016127B" w:rsidRDefault="0016127B" w:rsidP="0016127B">
      <w:r>
        <w:t>An encoder may get input from both a fiber link and a secondary satellite link. In such</w:t>
      </w:r>
      <w:r w:rsidR="00D845D5">
        <w:t xml:space="preserve"> a</w:t>
      </w:r>
      <w:r>
        <w:t xml:space="preserve"> scenario both the compressed signal and the transmission characteristics are different. In this case synchronization of the streams is necessary to use one signal as a backup of the other signal. </w:t>
      </w:r>
      <w:r w:rsidR="008604E2">
        <w:t>Thus, o</w:t>
      </w:r>
      <w:r w:rsidR="00A14E71">
        <w:t xml:space="preserve">ne encoder may have delayed input compared to </w:t>
      </w:r>
      <w:r w:rsidR="008604E2">
        <w:t>another</w:t>
      </w:r>
      <w:r w:rsidR="00A14E71">
        <w:t xml:space="preserve"> encoder.</w:t>
      </w:r>
    </w:p>
    <w:p w14:paraId="24E01FE2" w14:textId="618CACBC" w:rsidR="0016127B" w:rsidRPr="00E82D7C" w:rsidRDefault="0016127B" w:rsidP="0016127B">
      <w:pPr>
        <w:pStyle w:val="Heading3"/>
      </w:pPr>
      <w:r>
        <w:t>Partial encoding in distributed encoders</w:t>
      </w:r>
    </w:p>
    <w:p w14:paraId="4533F8D8" w14:textId="66E3C1E8" w:rsidR="0016127B" w:rsidRDefault="0016127B" w:rsidP="0016127B">
      <w:r>
        <w:t>In demanding</w:t>
      </w:r>
      <w:r w:rsidR="00900AE1">
        <w:t xml:space="preserve"> bit-rate</w:t>
      </w:r>
      <w:r>
        <w:t xml:space="preserve"> ladders, such as with 4K and 8K </w:t>
      </w:r>
      <w:r w:rsidR="00900AE1">
        <w:t xml:space="preserve">resolutions, </w:t>
      </w:r>
      <w:r>
        <w:t xml:space="preserve">different distributed encoders may encode part of the total bit-rate ladder. In this case encoder A may encode the 4K and 8K while encoder B encodes the audio, timed text and lower resolution bit-rates. In this case encoders are responsible for encoding </w:t>
      </w:r>
      <w:r w:rsidR="00627A3F">
        <w:t xml:space="preserve">only a </w:t>
      </w:r>
      <w:r>
        <w:t>part of the presentation</w:t>
      </w:r>
      <w:r w:rsidR="00900AE1">
        <w:t>.</w:t>
      </w:r>
    </w:p>
    <w:p w14:paraId="51128B9D" w14:textId="4A26BDEF" w:rsidR="0016127B" w:rsidRPr="00E82D7C" w:rsidRDefault="0016127B" w:rsidP="0016127B">
      <w:pPr>
        <w:pStyle w:val="Heading3"/>
        <w:rPr>
          <w:lang w:val="en-GB"/>
        </w:rPr>
      </w:pPr>
      <w:r w:rsidRPr="00830201">
        <w:rPr>
          <w:lang w:val="en-GB"/>
        </w:rPr>
        <w:t>Redundant operation and failover</w:t>
      </w:r>
      <w:r>
        <w:rPr>
          <w:lang w:val="en-GB"/>
        </w:rPr>
        <w:t xml:space="preserve"> of synchronised encoders</w:t>
      </w:r>
    </w:p>
    <w:p w14:paraId="4F82DB14" w14:textId="0FCEAC8E" w:rsidR="0016127B" w:rsidRDefault="0016127B" w:rsidP="0016127B">
      <w:pPr>
        <w:rPr>
          <w:lang w:val="en-GB" w:eastAsia="ko-KR"/>
        </w:rPr>
      </w:pPr>
      <w:r>
        <w:rPr>
          <w:lang w:val="en-GB" w:eastAsia="ko-KR"/>
        </w:rPr>
        <w:t xml:space="preserve">Encoders </w:t>
      </w:r>
      <w:r w:rsidRPr="00830201">
        <w:rPr>
          <w:lang w:val="en-GB" w:eastAsia="ko-KR"/>
        </w:rPr>
        <w:t xml:space="preserve">may fail and restart again later, </w:t>
      </w:r>
      <w:r>
        <w:rPr>
          <w:lang w:val="en-GB" w:eastAsia="ko-KR"/>
        </w:rPr>
        <w:t xml:space="preserve">or </w:t>
      </w:r>
      <w:r w:rsidRPr="00830201">
        <w:rPr>
          <w:lang w:val="en-GB" w:eastAsia="ko-KR"/>
        </w:rPr>
        <w:t>join and/or leave a session</w:t>
      </w:r>
      <w:r>
        <w:rPr>
          <w:lang w:val="en-GB" w:eastAsia="ko-KR"/>
        </w:rPr>
        <w:t xml:space="preserve"> gracefully (as indicated by </w:t>
      </w:r>
      <w:r w:rsidR="008A371E">
        <w:rPr>
          <w:lang w:val="en-GB" w:eastAsia="ko-KR"/>
        </w:rPr>
        <w:t xml:space="preserve">the </w:t>
      </w:r>
      <w:r>
        <w:rPr>
          <w:lang w:val="en-GB" w:eastAsia="ko-KR"/>
        </w:rPr>
        <w:t>user)</w:t>
      </w:r>
      <w:r w:rsidRPr="00830201">
        <w:rPr>
          <w:lang w:val="en-GB" w:eastAsia="ko-KR"/>
        </w:rPr>
        <w:t>.</w:t>
      </w:r>
      <w:r>
        <w:rPr>
          <w:lang w:val="en-GB" w:eastAsia="ko-KR"/>
        </w:rPr>
        <w:t xml:space="preserve"> </w:t>
      </w:r>
      <w:r w:rsidR="00900AE1">
        <w:rPr>
          <w:lang w:val="en-GB" w:eastAsia="ko-KR"/>
        </w:rPr>
        <w:t>This should not affect the operation and playback operation of clients.</w:t>
      </w:r>
    </w:p>
    <w:p w14:paraId="30A1691A" w14:textId="3B49D560" w:rsidR="00900AE1" w:rsidRDefault="00900AE1" w:rsidP="0016127B">
      <w:pPr>
        <w:rPr>
          <w:lang w:val="en-GB" w:eastAsia="ko-KR"/>
        </w:rPr>
      </w:pPr>
    </w:p>
    <w:p w14:paraId="1A8B8FEE" w14:textId="401C59AC" w:rsidR="00900AE1" w:rsidRDefault="00834AC1" w:rsidP="0016127B">
      <w:pPr>
        <w:rPr>
          <w:lang w:val="en-GB" w:eastAsia="ko-KR"/>
        </w:rPr>
      </w:pPr>
      <w:r w:rsidRPr="0087338E">
        <w:rPr>
          <w:highlight w:val="yellow"/>
          <w:lang w:val="en-GB" w:eastAsia="ko-KR"/>
        </w:rPr>
        <w:t>NOTE</w:t>
      </w:r>
      <w:r w:rsidR="008604E2" w:rsidRPr="0087338E">
        <w:rPr>
          <w:highlight w:val="yellow"/>
          <w:lang w:val="en-GB" w:eastAsia="ko-KR"/>
        </w:rPr>
        <w:t xml:space="preserve">: </w:t>
      </w:r>
      <w:r w:rsidRPr="0087338E">
        <w:rPr>
          <w:highlight w:val="yellow"/>
          <w:lang w:val="en-GB" w:eastAsia="ko-KR"/>
        </w:rPr>
        <w:t>T</w:t>
      </w:r>
      <w:r w:rsidR="008604E2" w:rsidRPr="0087338E">
        <w:rPr>
          <w:highlight w:val="yellow"/>
          <w:lang w:val="en-GB" w:eastAsia="ko-KR"/>
        </w:rPr>
        <w:t>here was some discussion on the case</w:t>
      </w:r>
      <w:r w:rsidRPr="0087338E">
        <w:rPr>
          <w:highlight w:val="yellow"/>
          <w:lang w:val="en-GB" w:eastAsia="ko-KR"/>
        </w:rPr>
        <w:t>s</w:t>
      </w:r>
      <w:r w:rsidR="008604E2" w:rsidRPr="0087338E">
        <w:rPr>
          <w:highlight w:val="yellow"/>
          <w:lang w:val="en-GB" w:eastAsia="ko-KR"/>
        </w:rPr>
        <w:t xml:space="preserve"> when inter-encoder communication is possible and when this is not </w:t>
      </w:r>
      <w:r w:rsidRPr="0087338E">
        <w:rPr>
          <w:highlight w:val="yellow"/>
          <w:lang w:val="en-GB" w:eastAsia="ko-KR"/>
        </w:rPr>
        <w:t>possible</w:t>
      </w:r>
      <w:r w:rsidR="008604E2" w:rsidRPr="0087338E">
        <w:rPr>
          <w:highlight w:val="yellow"/>
          <w:lang w:val="en-GB" w:eastAsia="ko-KR"/>
        </w:rPr>
        <w:t xml:space="preserve">, </w:t>
      </w:r>
      <w:r w:rsidRPr="0087338E">
        <w:rPr>
          <w:highlight w:val="yellow"/>
          <w:lang w:val="en-GB" w:eastAsia="ko-KR"/>
        </w:rPr>
        <w:t>both cases should be considered in the different use cases as mandated by the requirements presented later in this document.</w:t>
      </w:r>
      <w:r w:rsidR="008604E2">
        <w:rPr>
          <w:lang w:val="en-GB" w:eastAsia="ko-KR"/>
        </w:rPr>
        <w:t xml:space="preserve"> </w:t>
      </w:r>
    </w:p>
    <w:p w14:paraId="3CD060AD" w14:textId="2119A2F1" w:rsidR="00900AE1" w:rsidRDefault="00900AE1" w:rsidP="0016127B">
      <w:pPr>
        <w:rPr>
          <w:lang w:val="en-GB" w:eastAsia="ko-KR"/>
        </w:rPr>
      </w:pPr>
    </w:p>
    <w:p w14:paraId="6F8CC613" w14:textId="77777777" w:rsidR="00900AE1" w:rsidRPr="00830201" w:rsidRDefault="00900AE1" w:rsidP="0016127B">
      <w:pPr>
        <w:rPr>
          <w:lang w:val="en-GB" w:eastAsia="ko-KR"/>
        </w:rPr>
      </w:pPr>
    </w:p>
    <w:p w14:paraId="4BD85204" w14:textId="5AEF03CE" w:rsidR="00E839D2" w:rsidRPr="00830201" w:rsidRDefault="00311AF8" w:rsidP="00830201">
      <w:pPr>
        <w:pStyle w:val="Heading2"/>
      </w:pPr>
      <w:r w:rsidRPr="00830201">
        <w:t xml:space="preserve">Use </w:t>
      </w:r>
      <w:r w:rsidR="00E82D7C">
        <w:t>c</w:t>
      </w:r>
      <w:r w:rsidRPr="00830201">
        <w:t>ases</w:t>
      </w:r>
      <w:r w:rsidR="00E82D7C">
        <w:t xml:space="preserve"> for</w:t>
      </w:r>
      <w:r w:rsidRPr="00830201">
        <w:t xml:space="preserve"> </w:t>
      </w:r>
      <w:r w:rsidR="00E82D7C">
        <w:t>p</w:t>
      </w:r>
      <w:r w:rsidR="00E839D2" w:rsidRPr="00830201">
        <w:t xml:space="preserve">ackager </w:t>
      </w:r>
      <w:r w:rsidR="00E82D7C">
        <w:t>and</w:t>
      </w:r>
      <w:r w:rsidR="00900AE1">
        <w:t>/or</w:t>
      </w:r>
      <w:r w:rsidR="00E839D2" w:rsidRPr="00830201">
        <w:t xml:space="preserve"> </w:t>
      </w:r>
      <w:r w:rsidR="00E82D7C">
        <w:t>o</w:t>
      </w:r>
      <w:r w:rsidR="00E839D2" w:rsidRPr="00830201">
        <w:t xml:space="preserve">rigin </w:t>
      </w:r>
      <w:r w:rsidR="0016127B">
        <w:t xml:space="preserve">server </w:t>
      </w:r>
      <w:r w:rsidR="00E839D2" w:rsidRPr="00830201">
        <w:t xml:space="preserve">synchronization </w:t>
      </w:r>
    </w:p>
    <w:p w14:paraId="1B2B5ABF" w14:textId="53774B4C" w:rsidR="00C6255B" w:rsidRPr="00E82D7C" w:rsidRDefault="00C6255B" w:rsidP="00E82D7C">
      <w:pPr>
        <w:pStyle w:val="Heading3"/>
      </w:pPr>
      <w:r w:rsidRPr="00E82D7C">
        <w:t xml:space="preserve">Multiple </w:t>
      </w:r>
      <w:r w:rsidR="00900AE1">
        <w:t>encoders</w:t>
      </w:r>
      <w:r w:rsidR="0016127B">
        <w:t xml:space="preserve"> transmitting</w:t>
      </w:r>
      <w:r w:rsidR="00F811E4" w:rsidRPr="00E82D7C">
        <w:t xml:space="preserve"> a</w:t>
      </w:r>
      <w:r w:rsidRPr="00E82D7C">
        <w:t xml:space="preserve"> full presentation to one or more origins</w:t>
      </w:r>
      <w:r w:rsidR="0016127B">
        <w:t xml:space="preserve"> or packagers</w:t>
      </w:r>
      <w:r w:rsidRPr="00E82D7C">
        <w:t xml:space="preserve"> </w:t>
      </w:r>
    </w:p>
    <w:p w14:paraId="5F21B1C1" w14:textId="217484D8" w:rsidR="00C6255B" w:rsidRDefault="00C6255B" w:rsidP="00140A17">
      <w:pPr>
        <w:rPr>
          <w:lang w:val="en-GB" w:eastAsia="ko-KR"/>
        </w:rPr>
      </w:pPr>
      <w:r w:rsidRPr="00830201">
        <w:rPr>
          <w:lang w:val="en-GB" w:eastAsia="ko-KR"/>
        </w:rPr>
        <w:t>In this use case, more than one encoder</w:t>
      </w:r>
      <w:r w:rsidR="00627A3F">
        <w:rPr>
          <w:lang w:val="en-GB" w:eastAsia="ko-KR"/>
        </w:rPr>
        <w:t>(</w:t>
      </w:r>
      <w:r w:rsidR="00900AE1">
        <w:rPr>
          <w:lang w:val="en-GB" w:eastAsia="ko-KR"/>
        </w:rPr>
        <w:t>s</w:t>
      </w:r>
      <w:r w:rsidR="00627A3F">
        <w:rPr>
          <w:lang w:val="en-GB" w:eastAsia="ko-KR"/>
        </w:rPr>
        <w:t>)</w:t>
      </w:r>
      <w:r w:rsidR="00900AE1">
        <w:rPr>
          <w:lang w:val="en-GB" w:eastAsia="ko-KR"/>
        </w:rPr>
        <w:t xml:space="preserve"> </w:t>
      </w:r>
      <w:proofErr w:type="gramStart"/>
      <w:r w:rsidR="00900AE1">
        <w:rPr>
          <w:lang w:val="en-GB" w:eastAsia="ko-KR"/>
        </w:rPr>
        <w:t>are</w:t>
      </w:r>
      <w:proofErr w:type="gramEnd"/>
      <w:r w:rsidRPr="00830201">
        <w:rPr>
          <w:lang w:val="en-GB" w:eastAsia="ko-KR"/>
        </w:rPr>
        <w:t xml:space="preserve"> pushing full presentations to one or more origin </w:t>
      </w:r>
      <w:r w:rsidR="0016127B">
        <w:rPr>
          <w:lang w:val="en-GB" w:eastAsia="ko-KR"/>
        </w:rPr>
        <w:lastRenderedPageBreak/>
        <w:t xml:space="preserve">or packager </w:t>
      </w:r>
      <w:r w:rsidRPr="00830201">
        <w:rPr>
          <w:lang w:val="en-GB" w:eastAsia="ko-KR"/>
        </w:rPr>
        <w:t xml:space="preserve">servers. </w:t>
      </w:r>
      <w:r w:rsidR="00D845D5">
        <w:rPr>
          <w:lang w:val="en-GB" w:eastAsia="ko-KR"/>
        </w:rPr>
        <w:t>Packagers</w:t>
      </w:r>
      <w:r w:rsidRPr="00830201">
        <w:rPr>
          <w:lang w:val="en-GB" w:eastAsia="ko-KR"/>
        </w:rPr>
        <w:t xml:space="preserve"> may be in different domains and not aware of each other. </w:t>
      </w:r>
      <w:r w:rsidR="00627A3F">
        <w:rPr>
          <w:lang w:val="en-GB" w:eastAsia="ko-KR"/>
        </w:rPr>
        <w:t>M</w:t>
      </w:r>
      <w:r w:rsidRPr="00830201">
        <w:rPr>
          <w:lang w:val="en-GB" w:eastAsia="ko-KR"/>
        </w:rPr>
        <w:t>anifests</w:t>
      </w:r>
      <w:r w:rsidR="00627A3F">
        <w:rPr>
          <w:lang w:val="en-GB" w:eastAsia="ko-KR"/>
        </w:rPr>
        <w:t xml:space="preserve"> and segments output</w:t>
      </w:r>
      <w:r w:rsidRPr="00830201">
        <w:rPr>
          <w:lang w:val="en-GB" w:eastAsia="ko-KR"/>
        </w:rPr>
        <w:t xml:space="preserve"> </w:t>
      </w:r>
      <w:r w:rsidR="00900AE1">
        <w:rPr>
          <w:lang w:val="en-GB" w:eastAsia="ko-KR"/>
        </w:rPr>
        <w:t>by the</w:t>
      </w:r>
      <w:r w:rsidR="0016127B">
        <w:rPr>
          <w:lang w:val="en-GB" w:eastAsia="ko-KR"/>
        </w:rPr>
        <w:t xml:space="preserve"> packager must be</w:t>
      </w:r>
      <w:r w:rsidRPr="00830201">
        <w:rPr>
          <w:lang w:val="en-GB" w:eastAsia="ko-KR"/>
        </w:rPr>
        <w:t xml:space="preserve"> inter-changeable</w:t>
      </w:r>
      <w:r w:rsidR="00627A3F">
        <w:rPr>
          <w:lang w:val="en-GB" w:eastAsia="ko-KR"/>
        </w:rPr>
        <w:t xml:space="preserve">, </w:t>
      </w:r>
      <w:proofErr w:type="gramStart"/>
      <w:r w:rsidR="00627A3F">
        <w:rPr>
          <w:lang w:val="en-GB" w:eastAsia="ko-KR"/>
        </w:rPr>
        <w:t>i.e.</w:t>
      </w:r>
      <w:proofErr w:type="gramEnd"/>
      <w:r w:rsidR="00627A3F">
        <w:rPr>
          <w:lang w:val="en-GB" w:eastAsia="ko-KR"/>
        </w:rPr>
        <w:t xml:space="preserve"> not breaking or retro-active changes</w:t>
      </w:r>
      <w:r w:rsidRPr="00830201">
        <w:rPr>
          <w:lang w:val="en-GB" w:eastAsia="ko-KR"/>
        </w:rPr>
        <w:t xml:space="preserve">. </w:t>
      </w:r>
      <w:r w:rsidR="00D845D5">
        <w:rPr>
          <w:lang w:val="en-GB" w:eastAsia="ko-KR"/>
        </w:rPr>
        <w:t xml:space="preserve">Packagers </w:t>
      </w:r>
      <w:r w:rsidRPr="00830201">
        <w:rPr>
          <w:lang w:val="en-GB" w:eastAsia="ko-KR"/>
        </w:rPr>
        <w:t>may fail and re</w:t>
      </w:r>
      <w:r w:rsidR="00CB4279">
        <w:rPr>
          <w:lang w:val="en-GB" w:eastAsia="ko-KR"/>
        </w:rPr>
        <w:t>-</w:t>
      </w:r>
      <w:r w:rsidRPr="00830201">
        <w:rPr>
          <w:lang w:val="en-GB" w:eastAsia="ko-KR"/>
        </w:rPr>
        <w:t xml:space="preserve">join later. </w:t>
      </w:r>
      <w:r w:rsidR="0016127B">
        <w:rPr>
          <w:lang w:val="en-GB" w:eastAsia="ko-KR"/>
        </w:rPr>
        <w:t>Also, the case should be handled by packagers when e</w:t>
      </w:r>
      <w:r w:rsidRPr="00830201">
        <w:rPr>
          <w:lang w:val="en-GB" w:eastAsia="ko-KR"/>
        </w:rPr>
        <w:t>ncoders</w:t>
      </w:r>
      <w:r w:rsidR="0016127B">
        <w:rPr>
          <w:lang w:val="en-GB" w:eastAsia="ko-KR"/>
        </w:rPr>
        <w:t xml:space="preserve"> </w:t>
      </w:r>
      <w:r w:rsidRPr="00830201">
        <w:rPr>
          <w:lang w:val="en-GB" w:eastAsia="ko-KR"/>
        </w:rPr>
        <w:t>fail and re</w:t>
      </w:r>
      <w:r w:rsidR="00CB4279">
        <w:rPr>
          <w:lang w:val="en-GB" w:eastAsia="ko-KR"/>
        </w:rPr>
        <w:t>-</w:t>
      </w:r>
      <w:r w:rsidRPr="00830201">
        <w:rPr>
          <w:lang w:val="en-GB" w:eastAsia="ko-KR"/>
        </w:rPr>
        <w:t>join later.</w:t>
      </w:r>
      <w:r w:rsidR="0016127B">
        <w:rPr>
          <w:lang w:val="en-GB" w:eastAsia="ko-KR"/>
        </w:rPr>
        <w:t xml:space="preserve"> In this case encoder synchronisation is assumed.</w:t>
      </w:r>
    </w:p>
    <w:p w14:paraId="7470D053" w14:textId="40772544" w:rsidR="009C667C" w:rsidRPr="009A056E" w:rsidRDefault="009035F3" w:rsidP="000246E3">
      <w:pPr>
        <w:rPr>
          <w:lang w:val="en-GB" w:eastAsia="ko-KR"/>
        </w:rPr>
      </w:pPr>
      <w:r w:rsidRPr="009A056E">
        <w:rPr>
          <w:lang w:val="en-GB" w:eastAsia="ko-KR"/>
        </w:rPr>
        <w:t>R</w:t>
      </w:r>
      <w:r w:rsidR="008604E2" w:rsidRPr="009A056E">
        <w:rPr>
          <w:lang w:val="en-GB" w:eastAsia="ko-KR"/>
        </w:rPr>
        <w:t>egarding o</w:t>
      </w:r>
      <w:r w:rsidR="009C667C" w:rsidRPr="009A056E">
        <w:rPr>
          <w:lang w:val="en-GB" w:eastAsia="ko-KR"/>
        </w:rPr>
        <w:t>rigin</w:t>
      </w:r>
      <w:r w:rsidR="009A056E">
        <w:rPr>
          <w:lang w:val="en-GB" w:eastAsia="ko-KR"/>
        </w:rPr>
        <w:t xml:space="preserve"> synchronization, the case when </w:t>
      </w:r>
      <w:r w:rsidR="009C667C" w:rsidRPr="009A056E">
        <w:rPr>
          <w:lang w:val="en-GB" w:eastAsia="ko-KR"/>
        </w:rPr>
        <w:t xml:space="preserve">a segment is missing on one origin but not the other </w:t>
      </w:r>
      <w:r w:rsidR="009A056E">
        <w:rPr>
          <w:lang w:val="en-GB" w:eastAsia="ko-KR"/>
        </w:rPr>
        <w:t xml:space="preserve">should be addressed and considered in the solution. </w:t>
      </w:r>
      <w:r w:rsidR="009C667C" w:rsidRPr="009A056E">
        <w:rPr>
          <w:lang w:val="en-GB" w:eastAsia="ko-KR"/>
        </w:rPr>
        <w:t xml:space="preserve"> </w:t>
      </w:r>
    </w:p>
    <w:p w14:paraId="027A1080" w14:textId="35DD6FDB" w:rsidR="009C667C" w:rsidRDefault="009C667C" w:rsidP="009A056E">
      <w:pPr>
        <w:rPr>
          <w:lang w:val="en-GB" w:eastAsia="ko-KR"/>
        </w:rPr>
      </w:pPr>
      <w:r w:rsidRPr="009A056E">
        <w:rPr>
          <w:lang w:val="en-GB" w:eastAsia="ko-KR"/>
        </w:rPr>
        <w:t xml:space="preserve">Architecturally, </w:t>
      </w:r>
      <w:r w:rsidR="00B67D56" w:rsidRPr="009A056E">
        <w:rPr>
          <w:lang w:val="en-GB" w:eastAsia="ko-KR"/>
        </w:rPr>
        <w:t>preference for solutions that do not affect clients too much</w:t>
      </w:r>
      <w:r w:rsidR="009A056E">
        <w:rPr>
          <w:lang w:val="en-GB" w:eastAsia="ko-KR"/>
        </w:rPr>
        <w:t xml:space="preserve"> or need advanced features are preferred. </w:t>
      </w:r>
      <w:r w:rsidR="008604E2" w:rsidRPr="009A056E">
        <w:rPr>
          <w:lang w:val="en-GB" w:eastAsia="ko-KR"/>
        </w:rPr>
        <w:t>T</w:t>
      </w:r>
      <w:r w:rsidR="00B67D56" w:rsidRPr="009A056E">
        <w:rPr>
          <w:lang w:val="en-GB" w:eastAsia="ko-KR"/>
        </w:rPr>
        <w:t xml:space="preserve">his </w:t>
      </w:r>
      <w:r w:rsidR="008604E2" w:rsidRPr="009A056E">
        <w:rPr>
          <w:lang w:val="en-GB" w:eastAsia="ko-KR"/>
        </w:rPr>
        <w:t xml:space="preserve">is </w:t>
      </w:r>
      <w:r w:rsidR="009A056E">
        <w:rPr>
          <w:lang w:val="en-GB" w:eastAsia="ko-KR"/>
        </w:rPr>
        <w:t>because it is</w:t>
      </w:r>
      <w:r w:rsidR="00B67D56" w:rsidRPr="009A056E">
        <w:rPr>
          <w:lang w:val="en-GB" w:eastAsia="ko-KR"/>
        </w:rPr>
        <w:t xml:space="preserve"> preferred by operators</w:t>
      </w:r>
      <w:r w:rsidR="008604E2" w:rsidRPr="009A056E">
        <w:rPr>
          <w:lang w:val="en-GB" w:eastAsia="ko-KR"/>
        </w:rPr>
        <w:t xml:space="preserve"> to target as many devices as possible </w:t>
      </w:r>
      <w:r w:rsidR="009A056E">
        <w:rPr>
          <w:lang w:val="en-GB" w:eastAsia="ko-KR"/>
        </w:rPr>
        <w:t>and achieve synchronised and redundant setups without the need for new client device updates</w:t>
      </w:r>
      <w:r w:rsidR="00B67D56" w:rsidRPr="009A056E">
        <w:rPr>
          <w:lang w:val="en-GB" w:eastAsia="ko-KR"/>
        </w:rPr>
        <w:t xml:space="preserve">. </w:t>
      </w:r>
    </w:p>
    <w:p w14:paraId="0B18E959" w14:textId="199CD9B4" w:rsidR="009A056E" w:rsidRPr="009A056E" w:rsidRDefault="009A056E" w:rsidP="000246E3">
      <w:pPr>
        <w:rPr>
          <w:lang w:val="en-GB" w:eastAsia="ko-KR"/>
        </w:rPr>
      </w:pPr>
      <w:r>
        <w:rPr>
          <w:lang w:val="en-GB" w:eastAsia="ko-KR"/>
        </w:rPr>
        <w:t>All packagers should produce inter-changeable manifests that would not break client playback when interchanged in a follow up request in an MPD update for example. This means for example not retro-actively changing the segment timeline (</w:t>
      </w:r>
      <w:proofErr w:type="gramStart"/>
      <w:r>
        <w:rPr>
          <w:lang w:val="en-GB" w:eastAsia="ko-KR"/>
        </w:rPr>
        <w:t>e.g.</w:t>
      </w:r>
      <w:proofErr w:type="gramEnd"/>
      <w:r>
        <w:rPr>
          <w:lang w:val="en-GB" w:eastAsia="ko-KR"/>
        </w:rPr>
        <w:t xml:space="preserve"> removing segments from the manifest</w:t>
      </w:r>
      <w:r w:rsidR="0064342D">
        <w:rPr>
          <w:lang w:val="en-GB" w:eastAsia="ko-KR"/>
        </w:rPr>
        <w:t>). In</w:t>
      </w:r>
      <w:r w:rsidR="00E304AC">
        <w:rPr>
          <w:lang w:val="en-GB" w:eastAsia="ko-KR"/>
        </w:rPr>
        <w:t xml:space="preserve"> addition, a static manifest converted from a dynamic manifest is possible, but not the other way around. In case a dynamic manifest is converted to a static manifest, this should be the latest manifest published by different packagers.</w:t>
      </w:r>
    </w:p>
    <w:p w14:paraId="76250E7A" w14:textId="287F720F" w:rsidR="00C6255B" w:rsidRPr="00E82D7C" w:rsidRDefault="00C6255B" w:rsidP="00140A17">
      <w:pPr>
        <w:pStyle w:val="Heading3"/>
        <w:rPr>
          <w:lang w:val="en-GB"/>
        </w:rPr>
      </w:pPr>
      <w:r w:rsidRPr="00830201">
        <w:rPr>
          <w:lang w:val="en-GB"/>
        </w:rPr>
        <w:t xml:space="preserve">Multiple </w:t>
      </w:r>
      <w:r w:rsidR="00900AE1">
        <w:rPr>
          <w:lang w:val="en-GB"/>
        </w:rPr>
        <w:t>encoders</w:t>
      </w:r>
      <w:r w:rsidRPr="00830201">
        <w:rPr>
          <w:lang w:val="en-GB"/>
        </w:rPr>
        <w:t xml:space="preserve"> pushing partial presentations to one or more origins </w:t>
      </w:r>
      <w:r w:rsidR="0016127B">
        <w:rPr>
          <w:lang w:val="en-GB"/>
        </w:rPr>
        <w:t>or packagers</w:t>
      </w:r>
    </w:p>
    <w:p w14:paraId="54A6539F" w14:textId="2E1E74EE" w:rsidR="00E155FA" w:rsidRDefault="00C6255B" w:rsidP="00140A17">
      <w:pPr>
        <w:rPr>
          <w:lang w:val="en-GB" w:eastAsia="ko-KR"/>
        </w:rPr>
      </w:pPr>
      <w:r w:rsidRPr="00830201">
        <w:rPr>
          <w:lang w:val="en-GB" w:eastAsia="ko-KR"/>
        </w:rPr>
        <w:t xml:space="preserve">In this use case, more than one encoder </w:t>
      </w:r>
      <w:r w:rsidR="00E82D7C" w:rsidRPr="00830201">
        <w:rPr>
          <w:lang w:val="en-GB" w:eastAsia="ko-KR"/>
        </w:rPr>
        <w:t>is</w:t>
      </w:r>
      <w:r w:rsidRPr="00830201">
        <w:rPr>
          <w:lang w:val="en-GB" w:eastAsia="ko-KR"/>
        </w:rPr>
        <w:t xml:space="preserve"> pushing full presentations to one or more origin</w:t>
      </w:r>
      <w:r w:rsidR="0016127B">
        <w:rPr>
          <w:lang w:val="en-GB" w:eastAsia="ko-KR"/>
        </w:rPr>
        <w:t xml:space="preserve"> or packager</w:t>
      </w:r>
      <w:r w:rsidRPr="00830201">
        <w:rPr>
          <w:lang w:val="en-GB" w:eastAsia="ko-KR"/>
        </w:rPr>
        <w:t xml:space="preserve"> servers. Origins</w:t>
      </w:r>
      <w:r w:rsidR="0016127B">
        <w:rPr>
          <w:lang w:val="en-GB" w:eastAsia="ko-KR"/>
        </w:rPr>
        <w:t>/packagers</w:t>
      </w:r>
      <w:r w:rsidRPr="00830201">
        <w:rPr>
          <w:lang w:val="en-GB" w:eastAsia="ko-KR"/>
        </w:rPr>
        <w:t xml:space="preserve"> may be in different domains and not aware of each other. </w:t>
      </w:r>
      <w:r w:rsidR="0064342D">
        <w:rPr>
          <w:lang w:val="en-GB" w:eastAsia="ko-KR"/>
        </w:rPr>
        <w:t>P</w:t>
      </w:r>
      <w:r w:rsidR="0016127B">
        <w:rPr>
          <w:lang w:val="en-GB" w:eastAsia="ko-KR"/>
        </w:rPr>
        <w:t>ackagers</w:t>
      </w:r>
      <w:r w:rsidRPr="00830201">
        <w:rPr>
          <w:lang w:val="en-GB" w:eastAsia="ko-KR"/>
        </w:rPr>
        <w:t xml:space="preserve"> produce manifests</w:t>
      </w:r>
      <w:r w:rsidR="0016127B">
        <w:rPr>
          <w:lang w:val="en-GB" w:eastAsia="ko-KR"/>
        </w:rPr>
        <w:t xml:space="preserve"> and segments</w:t>
      </w:r>
      <w:r w:rsidRPr="00830201">
        <w:rPr>
          <w:lang w:val="en-GB" w:eastAsia="ko-KR"/>
        </w:rPr>
        <w:t xml:space="preserve"> that are inter-changeable.</w:t>
      </w:r>
      <w:r w:rsidR="00627A3F">
        <w:rPr>
          <w:lang w:val="en-GB" w:eastAsia="ko-KR"/>
        </w:rPr>
        <w:t xml:space="preserve">, </w:t>
      </w:r>
      <w:r w:rsidR="0064342D">
        <w:rPr>
          <w:lang w:val="en-GB" w:eastAsia="ko-KR"/>
        </w:rPr>
        <w:t>i.e.,</w:t>
      </w:r>
      <w:r w:rsidR="00627A3F">
        <w:rPr>
          <w:lang w:val="en-GB" w:eastAsia="ko-KR"/>
        </w:rPr>
        <w:t xml:space="preserve"> no retro-active changes.</w:t>
      </w:r>
      <w:r w:rsidRPr="00830201">
        <w:rPr>
          <w:lang w:val="en-GB" w:eastAsia="ko-KR"/>
        </w:rPr>
        <w:t xml:space="preserve"> </w:t>
      </w:r>
      <w:r w:rsidR="003B6961" w:rsidRPr="00830201">
        <w:rPr>
          <w:lang w:val="en-GB" w:eastAsia="ko-KR"/>
        </w:rPr>
        <w:t>Origins</w:t>
      </w:r>
      <w:r w:rsidR="0016127B">
        <w:rPr>
          <w:lang w:val="en-GB" w:eastAsia="ko-KR"/>
        </w:rPr>
        <w:t xml:space="preserve"> and packagers</w:t>
      </w:r>
      <w:r w:rsidR="003B6961" w:rsidRPr="00830201">
        <w:rPr>
          <w:lang w:val="en-GB" w:eastAsia="ko-KR"/>
        </w:rPr>
        <w:t xml:space="preserve"> may fail and re</w:t>
      </w:r>
      <w:r w:rsidR="00F4340A">
        <w:rPr>
          <w:lang w:val="en-GB" w:eastAsia="ko-KR"/>
        </w:rPr>
        <w:t>-</w:t>
      </w:r>
      <w:r w:rsidR="003B6961" w:rsidRPr="00830201">
        <w:rPr>
          <w:lang w:val="en-GB" w:eastAsia="ko-KR"/>
        </w:rPr>
        <w:t>join later. Encoders may fail and re</w:t>
      </w:r>
      <w:r w:rsidR="00F4340A">
        <w:rPr>
          <w:lang w:val="en-GB" w:eastAsia="ko-KR"/>
        </w:rPr>
        <w:t>-</w:t>
      </w:r>
      <w:r w:rsidR="003B6961" w:rsidRPr="00830201">
        <w:rPr>
          <w:lang w:val="en-GB" w:eastAsia="ko-KR"/>
        </w:rPr>
        <w:t>join later.</w:t>
      </w:r>
      <w:r w:rsidR="0016127B" w:rsidRPr="0016127B">
        <w:rPr>
          <w:lang w:val="en-GB" w:eastAsia="ko-KR"/>
        </w:rPr>
        <w:t xml:space="preserve"> </w:t>
      </w:r>
      <w:r w:rsidR="0016127B">
        <w:rPr>
          <w:lang w:val="en-GB" w:eastAsia="ko-KR"/>
        </w:rPr>
        <w:t>In this case encoder synchronisation is assumed.</w:t>
      </w:r>
    </w:p>
    <w:p w14:paraId="1AD74908" w14:textId="7198098B" w:rsidR="00E155FA" w:rsidRPr="00E82D7C" w:rsidRDefault="0016127B" w:rsidP="00140A17">
      <w:pPr>
        <w:pStyle w:val="Heading3"/>
        <w:rPr>
          <w:lang w:val="en-GB"/>
        </w:rPr>
      </w:pPr>
      <w:r>
        <w:rPr>
          <w:lang w:val="en-GB"/>
        </w:rPr>
        <w:t>Packager synchronisation without encoder synchronisation</w:t>
      </w:r>
    </w:p>
    <w:p w14:paraId="403506F5" w14:textId="6B37CCA4" w:rsidR="00B6511F" w:rsidRDefault="0016127B" w:rsidP="00140A17">
      <w:pPr>
        <w:rPr>
          <w:lang w:val="en-GB" w:eastAsia="ko-KR"/>
        </w:rPr>
      </w:pPr>
      <w:r>
        <w:rPr>
          <w:lang w:val="en-GB" w:eastAsia="ko-KR"/>
        </w:rPr>
        <w:t>In this use case packagers are responsible for the final alignment of the content segments, fixing some possible misalignments introduced at the encoder. For the rest similar conditions as in the previous use cases apply.</w:t>
      </w:r>
    </w:p>
    <w:p w14:paraId="4C14D648" w14:textId="566D6704" w:rsidR="0016127B" w:rsidRDefault="0016127B" w:rsidP="00140A17">
      <w:pPr>
        <w:rPr>
          <w:lang w:val="en-GB" w:eastAsia="ko-KR"/>
        </w:rPr>
      </w:pPr>
    </w:p>
    <w:p w14:paraId="29F5ECFF" w14:textId="18B2DA02" w:rsidR="0016127B" w:rsidRPr="00E82D7C" w:rsidRDefault="0016127B" w:rsidP="0016127B">
      <w:pPr>
        <w:pStyle w:val="Heading3"/>
        <w:rPr>
          <w:lang w:val="en-GB"/>
        </w:rPr>
      </w:pPr>
      <w:r>
        <w:rPr>
          <w:lang w:val="en-GB"/>
        </w:rPr>
        <w:t>Packager synchronisation with support for ad-insertion solutions</w:t>
      </w:r>
    </w:p>
    <w:p w14:paraId="043EC70B" w14:textId="1E351AB9" w:rsidR="0016127B" w:rsidRDefault="0016127B" w:rsidP="00830201">
      <w:pPr>
        <w:rPr>
          <w:lang w:val="en-GB" w:eastAsia="ko-KR"/>
        </w:rPr>
      </w:pPr>
      <w:r>
        <w:rPr>
          <w:lang w:val="en-GB" w:eastAsia="ko-KR"/>
        </w:rPr>
        <w:t>In this use case packagers are also responsible for doing ad-insertion</w:t>
      </w:r>
      <w:r w:rsidR="00900AE1">
        <w:rPr>
          <w:lang w:val="en-GB" w:eastAsia="ko-KR"/>
        </w:rPr>
        <w:t xml:space="preserve"> and </w:t>
      </w:r>
      <w:r>
        <w:rPr>
          <w:lang w:val="en-GB" w:eastAsia="ko-KR"/>
        </w:rPr>
        <w:t xml:space="preserve">communicating with ad insertion solutions. Examples could be period replacement or specific interpretation of ad-insertion signalling. The signalling and ad-insertion operations in this use case do not break the packager synchronisation and the timeline generated.  </w:t>
      </w:r>
    </w:p>
    <w:p w14:paraId="39F10E69" w14:textId="5AD56B7D" w:rsidR="0016127B" w:rsidRDefault="0016127B" w:rsidP="005E1637">
      <w:pPr>
        <w:pStyle w:val="Heading1"/>
        <w:rPr>
          <w:lang w:val="en-GB"/>
        </w:rPr>
      </w:pPr>
      <w:r>
        <w:rPr>
          <w:lang w:val="en-GB"/>
        </w:rPr>
        <w:t>Requirements</w:t>
      </w:r>
    </w:p>
    <w:p w14:paraId="488970BA" w14:textId="1985F4A1" w:rsidR="00D43A32" w:rsidRDefault="00D43A32" w:rsidP="00D43A32">
      <w:pPr>
        <w:pStyle w:val="Heading2"/>
      </w:pPr>
      <w:r>
        <w:t>General Specification r</w:t>
      </w:r>
      <w:r w:rsidRPr="00830201">
        <w:t>equirements</w:t>
      </w:r>
    </w:p>
    <w:p w14:paraId="7CF2DC2E" w14:textId="6B64D495" w:rsidR="00D43A32" w:rsidRDefault="00D43A32" w:rsidP="00D43A32">
      <w:pPr>
        <w:pStyle w:val="ListParagraph"/>
        <w:numPr>
          <w:ilvl w:val="0"/>
          <w:numId w:val="2"/>
        </w:numPr>
        <w:rPr>
          <w:lang w:val="en-GB"/>
        </w:rPr>
      </w:pPr>
      <w:r>
        <w:rPr>
          <w:lang w:val="en-GB"/>
        </w:rPr>
        <w:t xml:space="preserve">The specification shall be a </w:t>
      </w:r>
      <w:r w:rsidR="0064342D">
        <w:rPr>
          <w:lang w:val="en-GB"/>
        </w:rPr>
        <w:t>self-contained</w:t>
      </w:r>
      <w:r>
        <w:rPr>
          <w:lang w:val="en-GB"/>
        </w:rPr>
        <w:t xml:space="preserve"> document standardized in ISO/IEC containing both guidelines and normative statements to achieve the requirements in this </w:t>
      </w:r>
      <w:r w:rsidR="0064342D">
        <w:rPr>
          <w:lang w:val="en-GB"/>
        </w:rPr>
        <w:t>document</w:t>
      </w:r>
      <w:r>
        <w:rPr>
          <w:lang w:val="en-GB"/>
        </w:rPr>
        <w:t>.</w:t>
      </w:r>
    </w:p>
    <w:p w14:paraId="09972882" w14:textId="077790FE" w:rsidR="00951F1E" w:rsidRDefault="00D43A32" w:rsidP="00D43A32">
      <w:pPr>
        <w:pStyle w:val="ListParagraph"/>
        <w:numPr>
          <w:ilvl w:val="0"/>
          <w:numId w:val="2"/>
        </w:numPr>
        <w:rPr>
          <w:lang w:val="en-GB"/>
        </w:rPr>
      </w:pPr>
      <w:r>
        <w:rPr>
          <w:lang w:val="en-GB"/>
        </w:rPr>
        <w:t xml:space="preserve">The specification shall emphasize </w:t>
      </w:r>
      <w:r w:rsidR="00951F1E">
        <w:rPr>
          <w:lang w:val="en-GB"/>
        </w:rPr>
        <w:t xml:space="preserve">and focus on </w:t>
      </w:r>
      <w:r>
        <w:rPr>
          <w:lang w:val="en-GB"/>
        </w:rPr>
        <w:t>the use of existing MPEG standards</w:t>
      </w:r>
    </w:p>
    <w:p w14:paraId="42FB6C02" w14:textId="08B62179" w:rsidR="00D43A32" w:rsidRPr="00830201" w:rsidRDefault="00D43A32" w:rsidP="00D43A32">
      <w:pPr>
        <w:pStyle w:val="ListParagraph"/>
        <w:numPr>
          <w:ilvl w:val="0"/>
          <w:numId w:val="2"/>
        </w:numPr>
        <w:rPr>
          <w:lang w:val="en-GB"/>
        </w:rPr>
      </w:pPr>
      <w:r>
        <w:rPr>
          <w:lang w:val="en-GB"/>
        </w:rPr>
        <w:t xml:space="preserve"> </w:t>
      </w:r>
      <w:r w:rsidR="00951F1E">
        <w:rPr>
          <w:lang w:val="en-GB"/>
        </w:rPr>
        <w:t xml:space="preserve">The specification shall not emphasize and focus </w:t>
      </w:r>
      <w:r>
        <w:rPr>
          <w:lang w:val="en-GB"/>
        </w:rPr>
        <w:t>on specific protocol related aspects</w:t>
      </w:r>
      <w:r w:rsidR="00951F1E">
        <w:rPr>
          <w:lang w:val="en-GB"/>
        </w:rPr>
        <w:t xml:space="preserve"> not related to MPEG standards. The assumption is that organisations outside of MPEG </w:t>
      </w:r>
      <w:r w:rsidR="00951F1E">
        <w:rPr>
          <w:lang w:val="en-GB"/>
        </w:rPr>
        <w:lastRenderedPageBreak/>
        <w:t>will develop such protocol specific aspects.</w:t>
      </w:r>
    </w:p>
    <w:p w14:paraId="463BBDF3" w14:textId="77777777" w:rsidR="00D43A32" w:rsidRPr="00AE3C08" w:rsidRDefault="00D43A32" w:rsidP="00AE3C08">
      <w:pPr>
        <w:rPr>
          <w:lang w:val="en-GB" w:eastAsia="ko-KR"/>
        </w:rPr>
      </w:pPr>
    </w:p>
    <w:p w14:paraId="782B0C15" w14:textId="45092288" w:rsidR="0016127B" w:rsidRPr="00830201" w:rsidRDefault="0016127B" w:rsidP="0016127B">
      <w:pPr>
        <w:pStyle w:val="Heading2"/>
      </w:pPr>
      <w:r>
        <w:t>Encoder Synchronisation r</w:t>
      </w:r>
      <w:r w:rsidRPr="00830201">
        <w:t>equirements</w:t>
      </w:r>
    </w:p>
    <w:p w14:paraId="698A0D0F" w14:textId="246EA2B2" w:rsidR="0016127B" w:rsidRPr="00830201" w:rsidRDefault="00900AE1" w:rsidP="0016127B">
      <w:pPr>
        <w:pStyle w:val="ListParagraph"/>
        <w:numPr>
          <w:ilvl w:val="0"/>
          <w:numId w:val="2"/>
        </w:numPr>
        <w:rPr>
          <w:lang w:val="en-GB"/>
        </w:rPr>
      </w:pPr>
      <w:r>
        <w:rPr>
          <w:lang w:val="en-GB"/>
        </w:rPr>
        <w:t>The specification</w:t>
      </w:r>
      <w:r w:rsidR="0016127B">
        <w:rPr>
          <w:lang w:val="en-GB"/>
        </w:rPr>
        <w:t xml:space="preserve"> shall </w:t>
      </w:r>
      <w:r>
        <w:rPr>
          <w:lang w:val="en-GB"/>
        </w:rPr>
        <w:t>support</w:t>
      </w:r>
      <w:r w:rsidR="0016127B">
        <w:rPr>
          <w:lang w:val="en-GB"/>
        </w:rPr>
        <w:t xml:space="preserve"> cases when t</w:t>
      </w:r>
      <w:r w:rsidR="0016127B" w:rsidRPr="00830201">
        <w:rPr>
          <w:lang w:val="en-GB"/>
        </w:rPr>
        <w:t xml:space="preserve">here </w:t>
      </w:r>
      <w:proofErr w:type="gramStart"/>
      <w:r w:rsidR="00A4747D">
        <w:rPr>
          <w:lang w:val="en-GB"/>
        </w:rPr>
        <w:t>are</w:t>
      </w:r>
      <w:proofErr w:type="gramEnd"/>
      <w:r w:rsidR="00A4747D">
        <w:rPr>
          <w:lang w:val="en-GB"/>
        </w:rPr>
        <w:t xml:space="preserve"> </w:t>
      </w:r>
      <w:r w:rsidR="0016127B" w:rsidRPr="00830201">
        <w:rPr>
          <w:lang w:val="en-GB"/>
        </w:rPr>
        <w:t xml:space="preserve">more than </w:t>
      </w:r>
      <w:r w:rsidR="00A4747D">
        <w:rPr>
          <w:lang w:val="en-GB"/>
        </w:rPr>
        <w:t xml:space="preserve">one </w:t>
      </w:r>
      <w:r w:rsidR="0016127B" w:rsidRPr="00830201">
        <w:rPr>
          <w:lang w:val="en-GB"/>
        </w:rPr>
        <w:t xml:space="preserve">redundant </w:t>
      </w:r>
      <w:r w:rsidR="000E0CB0">
        <w:rPr>
          <w:lang w:val="en-GB"/>
        </w:rPr>
        <w:t>en</w:t>
      </w:r>
      <w:r w:rsidR="000E0CB0" w:rsidRPr="00830201">
        <w:rPr>
          <w:lang w:val="en-GB"/>
        </w:rPr>
        <w:t>coder</w:t>
      </w:r>
      <w:r w:rsidR="00043C55" w:rsidRPr="00830201">
        <w:rPr>
          <w:lang w:val="en-GB"/>
        </w:rPr>
        <w:t xml:space="preserve"> </w:t>
      </w:r>
      <w:r w:rsidR="0016127B" w:rsidRPr="00830201">
        <w:rPr>
          <w:lang w:val="en-GB"/>
        </w:rPr>
        <w:t>to synchronize.</w:t>
      </w:r>
    </w:p>
    <w:p w14:paraId="7023F02F" w14:textId="66AAA0DA" w:rsidR="0016127B" w:rsidRPr="00AA637F" w:rsidRDefault="00900AE1" w:rsidP="0016127B">
      <w:pPr>
        <w:pStyle w:val="ListParagraph"/>
        <w:numPr>
          <w:ilvl w:val="0"/>
          <w:numId w:val="2"/>
        </w:numPr>
        <w:rPr>
          <w:lang w:val="en-GB"/>
        </w:rPr>
      </w:pPr>
      <w:r>
        <w:rPr>
          <w:lang w:val="en-GB"/>
        </w:rPr>
        <w:t>The specification</w:t>
      </w:r>
      <w:r w:rsidR="0016127B">
        <w:rPr>
          <w:lang w:val="en-GB"/>
        </w:rPr>
        <w:t xml:space="preserve"> shall </w:t>
      </w:r>
      <w:r w:rsidR="00627A3F">
        <w:rPr>
          <w:lang w:val="en-GB"/>
        </w:rPr>
        <w:t>enable</w:t>
      </w:r>
      <w:r w:rsidR="0016127B">
        <w:rPr>
          <w:lang w:val="en-GB"/>
        </w:rPr>
        <w:t xml:space="preserve"> the case when</w:t>
      </w:r>
      <w:r w:rsidR="0016127B" w:rsidRPr="00830201">
        <w:rPr>
          <w:lang w:val="en-GB"/>
        </w:rPr>
        <w:t xml:space="preserve"> sources </w:t>
      </w:r>
      <w:r w:rsidR="0016127B">
        <w:rPr>
          <w:lang w:val="en-GB"/>
        </w:rPr>
        <w:t xml:space="preserve">to encoders </w:t>
      </w:r>
      <w:r w:rsidR="0016127B" w:rsidRPr="00830201">
        <w:rPr>
          <w:lang w:val="en-GB"/>
        </w:rPr>
        <w:t xml:space="preserve">may be delayed relative to </w:t>
      </w:r>
      <w:r w:rsidR="0016127B" w:rsidRPr="0016127B">
        <w:rPr>
          <w:lang w:val="en-GB"/>
        </w:rPr>
        <w:t>each other (e.g.,</w:t>
      </w:r>
      <w:r w:rsidR="0016127B" w:rsidRPr="00316669">
        <w:rPr>
          <w:lang w:val="en-GB"/>
        </w:rPr>
        <w:t xml:space="preserve"> direct </w:t>
      </w:r>
      <w:proofErr w:type="spellStart"/>
      <w:r w:rsidR="0016127B" w:rsidRPr="00316669">
        <w:rPr>
          <w:lang w:val="en-GB"/>
        </w:rPr>
        <w:t>fiber</w:t>
      </w:r>
      <w:proofErr w:type="spellEnd"/>
      <w:r w:rsidR="0016127B" w:rsidRPr="00316669">
        <w:rPr>
          <w:lang w:val="en-GB"/>
        </w:rPr>
        <w:t xml:space="preserve"> vs transcoded satellite feed). </w:t>
      </w:r>
    </w:p>
    <w:p w14:paraId="2DC21EF4" w14:textId="31B4F98E" w:rsidR="0016127B" w:rsidRPr="00AA637F" w:rsidRDefault="00900AE1" w:rsidP="0016127B">
      <w:pPr>
        <w:pStyle w:val="ListParagraph"/>
        <w:numPr>
          <w:ilvl w:val="0"/>
          <w:numId w:val="2"/>
        </w:numPr>
        <w:rPr>
          <w:lang w:val="en-GB"/>
        </w:rPr>
      </w:pPr>
      <w:r>
        <w:rPr>
          <w:lang w:val="en-GB"/>
        </w:rPr>
        <w:t>The specification</w:t>
      </w:r>
      <w:r w:rsidR="0016127B" w:rsidRPr="0016127B">
        <w:rPr>
          <w:lang w:val="en-GB"/>
        </w:rPr>
        <w:t xml:space="preserve"> shall </w:t>
      </w:r>
      <w:r>
        <w:rPr>
          <w:lang w:val="en-GB"/>
        </w:rPr>
        <w:t>enable</w:t>
      </w:r>
      <w:r w:rsidR="0016127B" w:rsidRPr="0016127B">
        <w:rPr>
          <w:lang w:val="en-GB"/>
        </w:rPr>
        <w:t xml:space="preserve"> the case when the sources to encoders may be differently </w:t>
      </w:r>
      <w:r w:rsidR="0016127B">
        <w:rPr>
          <w:lang w:val="en-GB"/>
        </w:rPr>
        <w:t>en</w:t>
      </w:r>
      <w:r w:rsidR="0016127B" w:rsidRPr="00316669">
        <w:rPr>
          <w:lang w:val="en-GB"/>
        </w:rPr>
        <w:t xml:space="preserve">coded. For example, the primary sources may be compressed with a lossless codec such as JPEG2000 or JPEG-XS while the secondary source can be a high-rate HEVC video </w:t>
      </w:r>
    </w:p>
    <w:p w14:paraId="0B2A556E" w14:textId="1B456726" w:rsidR="0016127B" w:rsidRPr="00AA637F" w:rsidRDefault="0016127B" w:rsidP="0016127B">
      <w:pPr>
        <w:pStyle w:val="ListParagraph"/>
        <w:numPr>
          <w:ilvl w:val="0"/>
          <w:numId w:val="2"/>
        </w:numPr>
        <w:rPr>
          <w:lang w:val="en-GB"/>
        </w:rPr>
      </w:pPr>
      <w:r w:rsidRPr="0016127B">
        <w:rPr>
          <w:lang w:val="en-GB"/>
        </w:rPr>
        <w:t>T</w:t>
      </w:r>
      <w:r w:rsidR="00900AE1">
        <w:rPr>
          <w:lang w:val="en-GB"/>
        </w:rPr>
        <w:t>he specification shall enable the case when there is not</w:t>
      </w:r>
      <w:r w:rsidRPr="0016127B">
        <w:rPr>
          <w:lang w:val="en-GB"/>
        </w:rPr>
        <w:t xml:space="preserve"> any time signalling present in the </w:t>
      </w:r>
      <w:r>
        <w:rPr>
          <w:lang w:val="en-GB"/>
        </w:rPr>
        <w:t>(</w:t>
      </w:r>
      <w:r w:rsidRPr="00316669">
        <w:rPr>
          <w:lang w:val="en-GB"/>
        </w:rPr>
        <w:t>mezzanine</w:t>
      </w:r>
      <w:r>
        <w:rPr>
          <w:lang w:val="en-GB"/>
        </w:rPr>
        <w:t>)</w:t>
      </w:r>
      <w:r w:rsidRPr="00316669">
        <w:rPr>
          <w:lang w:val="en-GB"/>
        </w:rPr>
        <w:t xml:space="preserve"> </w:t>
      </w:r>
      <w:r w:rsidRPr="00AA637F">
        <w:rPr>
          <w:lang w:val="en-GB"/>
        </w:rPr>
        <w:t xml:space="preserve">input </w:t>
      </w:r>
      <w:r>
        <w:rPr>
          <w:lang w:val="en-GB"/>
        </w:rPr>
        <w:t xml:space="preserve">signal </w:t>
      </w:r>
      <w:r w:rsidRPr="00316669">
        <w:rPr>
          <w:lang w:val="en-GB"/>
        </w:rPr>
        <w:t xml:space="preserve">to the encoder </w:t>
      </w:r>
    </w:p>
    <w:p w14:paraId="721C07D1" w14:textId="18CD6377" w:rsidR="0016127B" w:rsidRPr="005E1637" w:rsidRDefault="00900AE1" w:rsidP="0016127B">
      <w:pPr>
        <w:pStyle w:val="ListParagraph"/>
        <w:numPr>
          <w:ilvl w:val="0"/>
          <w:numId w:val="2"/>
        </w:numPr>
        <w:rPr>
          <w:lang w:val="en-GB"/>
        </w:rPr>
      </w:pPr>
      <w:r>
        <w:rPr>
          <w:lang w:val="en-GB"/>
        </w:rPr>
        <w:t>The specification shall support the case when e</w:t>
      </w:r>
      <w:r w:rsidR="0016127B" w:rsidRPr="005E1637">
        <w:rPr>
          <w:lang w:val="en-GB"/>
        </w:rPr>
        <w:t xml:space="preserve">ncoders may fail and restart (re-join) later again, </w:t>
      </w:r>
      <w:r>
        <w:rPr>
          <w:lang w:val="en-GB"/>
        </w:rPr>
        <w:t xml:space="preserve">or </w:t>
      </w:r>
      <w:r w:rsidR="0016127B" w:rsidRPr="005E1637">
        <w:rPr>
          <w:lang w:val="en-GB"/>
        </w:rPr>
        <w:t>encoders</w:t>
      </w:r>
      <w:r>
        <w:rPr>
          <w:lang w:val="en-GB"/>
        </w:rPr>
        <w:t xml:space="preserve"> </w:t>
      </w:r>
      <w:r w:rsidR="0016127B" w:rsidRPr="005E1637">
        <w:rPr>
          <w:lang w:val="en-GB"/>
        </w:rPr>
        <w:t xml:space="preserve">join or leave a session again. </w:t>
      </w:r>
    </w:p>
    <w:p w14:paraId="3864D93C" w14:textId="68BD9B35" w:rsidR="0016127B" w:rsidRPr="005E1637" w:rsidRDefault="00900AE1" w:rsidP="0016127B">
      <w:pPr>
        <w:pStyle w:val="ListParagraph"/>
        <w:numPr>
          <w:ilvl w:val="0"/>
          <w:numId w:val="2"/>
        </w:numPr>
        <w:rPr>
          <w:lang w:val="en-GB"/>
        </w:rPr>
      </w:pPr>
      <w:r>
        <w:rPr>
          <w:lang w:val="en-GB"/>
        </w:rPr>
        <w:t>The specification</w:t>
      </w:r>
      <w:r w:rsidR="0016127B" w:rsidRPr="005E1637">
        <w:rPr>
          <w:lang w:val="en-GB"/>
        </w:rPr>
        <w:t xml:space="preserve"> shall not</w:t>
      </w:r>
      <w:r w:rsidR="00627A3F">
        <w:rPr>
          <w:lang w:val="en-GB"/>
        </w:rPr>
        <w:t xml:space="preserve"> require</w:t>
      </w:r>
      <w:r w:rsidR="0016127B" w:rsidRPr="005E1637">
        <w:rPr>
          <w:lang w:val="en-GB"/>
        </w:rPr>
        <w:t xml:space="preserve"> proprietary boxes in the ISO Base Media file format</w:t>
      </w:r>
      <w:r w:rsidR="00FB1818">
        <w:rPr>
          <w:lang w:val="en-GB"/>
        </w:rPr>
        <w:t>.</w:t>
      </w:r>
    </w:p>
    <w:p w14:paraId="766AA207" w14:textId="5C6B00FD" w:rsidR="00627A3F" w:rsidRDefault="00900AE1" w:rsidP="0016127B">
      <w:pPr>
        <w:pStyle w:val="ListParagraph"/>
        <w:numPr>
          <w:ilvl w:val="0"/>
          <w:numId w:val="2"/>
        </w:numPr>
        <w:rPr>
          <w:lang w:val="en-GB"/>
        </w:rPr>
      </w:pPr>
      <w:r>
        <w:rPr>
          <w:lang w:val="en-GB"/>
        </w:rPr>
        <w:t>The specification shall enable using m</w:t>
      </w:r>
      <w:r w:rsidR="0016127B" w:rsidRPr="005E1637">
        <w:rPr>
          <w:lang w:val="en-GB"/>
        </w:rPr>
        <w:t xml:space="preserve">ultiple redundant inputs without the same presentation time stamp for </w:t>
      </w:r>
      <w:r w:rsidR="009E6115">
        <w:rPr>
          <w:lang w:val="en-GB"/>
        </w:rPr>
        <w:t xml:space="preserve">corresponding </w:t>
      </w:r>
      <w:r w:rsidR="0016127B" w:rsidRPr="005E1637">
        <w:rPr>
          <w:lang w:val="en-GB"/>
        </w:rPr>
        <w:t>frames</w:t>
      </w:r>
      <w:r w:rsidR="009812C3">
        <w:rPr>
          <w:lang w:val="en-GB"/>
        </w:rPr>
        <w:t xml:space="preserve"> and/or different presentation times at the segment boundaries</w:t>
      </w:r>
      <w:r w:rsidR="00627A3F">
        <w:rPr>
          <w:lang w:val="en-GB"/>
        </w:rPr>
        <w:t xml:space="preserve">. </w:t>
      </w:r>
    </w:p>
    <w:p w14:paraId="0F1E8DCC" w14:textId="0B72EBBF" w:rsidR="0016127B" w:rsidRPr="005E1637" w:rsidRDefault="00627A3F" w:rsidP="0016127B">
      <w:pPr>
        <w:pStyle w:val="ListParagraph"/>
        <w:numPr>
          <w:ilvl w:val="0"/>
          <w:numId w:val="2"/>
        </w:numPr>
        <w:rPr>
          <w:lang w:val="en-GB"/>
        </w:rPr>
      </w:pPr>
      <w:r>
        <w:rPr>
          <w:lang w:val="en-GB"/>
        </w:rPr>
        <w:t>T</w:t>
      </w:r>
      <w:r w:rsidR="00900AE1">
        <w:rPr>
          <w:lang w:val="en-GB"/>
        </w:rPr>
        <w:t xml:space="preserve">he specification </w:t>
      </w:r>
      <w:r w:rsidR="00A4747D">
        <w:rPr>
          <w:lang w:val="en-GB"/>
        </w:rPr>
        <w:t>shall</w:t>
      </w:r>
      <w:r w:rsidR="00A4747D" w:rsidRPr="005E1637">
        <w:rPr>
          <w:lang w:val="en-GB"/>
        </w:rPr>
        <w:t xml:space="preserve"> </w:t>
      </w:r>
      <w:r w:rsidR="0016127B" w:rsidRPr="005E1637">
        <w:rPr>
          <w:lang w:val="en-GB"/>
        </w:rPr>
        <w:t>provide methods for achieving synchronisation of the output</w:t>
      </w:r>
      <w:r w:rsidR="00D43A32">
        <w:rPr>
          <w:lang w:val="en-GB"/>
        </w:rPr>
        <w:t xml:space="preserve"> of the encoder</w:t>
      </w:r>
      <w:r w:rsidR="0016127B" w:rsidRPr="005E1637">
        <w:rPr>
          <w:lang w:val="en-GB"/>
        </w:rPr>
        <w:t xml:space="preserve">. </w:t>
      </w:r>
    </w:p>
    <w:p w14:paraId="0C1AECD1" w14:textId="69328CAB" w:rsidR="0016127B" w:rsidRPr="005E1637" w:rsidRDefault="00900AE1" w:rsidP="0016127B">
      <w:pPr>
        <w:pStyle w:val="ListParagraph"/>
        <w:numPr>
          <w:ilvl w:val="0"/>
          <w:numId w:val="2"/>
        </w:numPr>
        <w:rPr>
          <w:lang w:val="en-GB"/>
        </w:rPr>
      </w:pPr>
      <w:r>
        <w:rPr>
          <w:lang w:val="en-GB"/>
        </w:rPr>
        <w:t>The specification shall support d</w:t>
      </w:r>
      <w:r w:rsidR="0016127B" w:rsidRPr="005E1637">
        <w:rPr>
          <w:lang w:val="en-GB"/>
        </w:rPr>
        <w:t xml:space="preserve">istributed encoding of parts of </w:t>
      </w:r>
      <w:r w:rsidR="009E6115">
        <w:rPr>
          <w:lang w:val="en-GB"/>
        </w:rPr>
        <w:t xml:space="preserve">a </w:t>
      </w:r>
      <w:r w:rsidR="0016127B" w:rsidRPr="005E1637">
        <w:rPr>
          <w:lang w:val="en-GB"/>
        </w:rPr>
        <w:t xml:space="preserve">bit-rate ladder or parts of a presentation. </w:t>
      </w:r>
    </w:p>
    <w:p w14:paraId="0229FE49" w14:textId="4456BFEB" w:rsidR="00627A3F" w:rsidRDefault="007E7467" w:rsidP="0016127B">
      <w:pPr>
        <w:pStyle w:val="ListParagraph"/>
        <w:numPr>
          <w:ilvl w:val="0"/>
          <w:numId w:val="2"/>
        </w:numPr>
        <w:rPr>
          <w:lang w:val="en-GB"/>
        </w:rPr>
      </w:pPr>
      <w:r>
        <w:rPr>
          <w:lang w:val="en-GB"/>
        </w:rPr>
        <w:t>The specification</w:t>
      </w:r>
      <w:r w:rsidR="0016127B" w:rsidRPr="005E1637">
        <w:rPr>
          <w:lang w:val="en-GB"/>
        </w:rPr>
        <w:t xml:space="preserve"> shall </w:t>
      </w:r>
      <w:r>
        <w:rPr>
          <w:lang w:val="en-GB"/>
        </w:rPr>
        <w:t>enable</w:t>
      </w:r>
      <w:r w:rsidR="0016127B" w:rsidRPr="005E1637">
        <w:rPr>
          <w:lang w:val="en-GB"/>
        </w:rPr>
        <w:t xml:space="preserve"> the case when segments produced by different encoders for the same interval are not bit-identical</w:t>
      </w:r>
      <w:r w:rsidR="009E6115">
        <w:rPr>
          <w:lang w:val="en-GB"/>
        </w:rPr>
        <w:t>.</w:t>
      </w:r>
      <w:r w:rsidR="0016127B" w:rsidRPr="005E1637">
        <w:rPr>
          <w:lang w:val="en-GB"/>
        </w:rPr>
        <w:t xml:space="preserve"> </w:t>
      </w:r>
    </w:p>
    <w:p w14:paraId="18463682" w14:textId="1C54F439" w:rsidR="0016127B" w:rsidRPr="005E1637" w:rsidRDefault="0016127B" w:rsidP="0016127B">
      <w:pPr>
        <w:pStyle w:val="ListParagraph"/>
        <w:numPr>
          <w:ilvl w:val="0"/>
          <w:numId w:val="2"/>
        </w:numPr>
        <w:rPr>
          <w:lang w:val="en-GB"/>
        </w:rPr>
      </w:pPr>
      <w:r w:rsidRPr="005E1637">
        <w:rPr>
          <w:lang w:val="en-GB"/>
        </w:rPr>
        <w:t xml:space="preserve"> </w:t>
      </w:r>
      <w:r w:rsidR="007E7467">
        <w:rPr>
          <w:lang w:val="en-GB"/>
        </w:rPr>
        <w:t xml:space="preserve">The specification shall define </w:t>
      </w:r>
      <w:r w:rsidRPr="005E1637">
        <w:rPr>
          <w:lang w:val="en-GB"/>
        </w:rPr>
        <w:t xml:space="preserve">methods for identification of segments covering interchangeable content/encodings </w:t>
      </w:r>
      <w:r w:rsidR="007E7467">
        <w:rPr>
          <w:lang w:val="en-GB"/>
        </w:rPr>
        <w:t xml:space="preserve">that </w:t>
      </w:r>
      <w:r w:rsidRPr="005E1637">
        <w:rPr>
          <w:lang w:val="en-GB"/>
        </w:rPr>
        <w:t xml:space="preserve">are not bit-identical. </w:t>
      </w:r>
    </w:p>
    <w:p w14:paraId="5A8204B8" w14:textId="43950E49" w:rsidR="0016127B" w:rsidRPr="005E1637" w:rsidRDefault="007E7467" w:rsidP="0016127B">
      <w:pPr>
        <w:pStyle w:val="ListParagraph"/>
        <w:numPr>
          <w:ilvl w:val="0"/>
          <w:numId w:val="2"/>
        </w:numPr>
        <w:rPr>
          <w:lang w:val="en-GB"/>
        </w:rPr>
      </w:pPr>
      <w:r>
        <w:rPr>
          <w:lang w:val="en-GB"/>
        </w:rPr>
        <w:t xml:space="preserve">The specification </w:t>
      </w:r>
      <w:r w:rsidR="0016127B" w:rsidRPr="005E1637">
        <w:rPr>
          <w:lang w:val="en-GB"/>
        </w:rPr>
        <w:t xml:space="preserve">shall </w:t>
      </w:r>
      <w:r>
        <w:rPr>
          <w:lang w:val="en-GB"/>
        </w:rPr>
        <w:t xml:space="preserve">define </w:t>
      </w:r>
      <w:r w:rsidR="0016127B" w:rsidRPr="005E1637">
        <w:rPr>
          <w:lang w:val="en-GB"/>
        </w:rPr>
        <w:t>guidelines for synchronisation of audio and video segment</w:t>
      </w:r>
      <w:r>
        <w:rPr>
          <w:lang w:val="en-GB"/>
        </w:rPr>
        <w:t>s</w:t>
      </w:r>
      <w:r w:rsidR="0016127B" w:rsidRPr="005E1637">
        <w:rPr>
          <w:lang w:val="en-GB"/>
        </w:rPr>
        <w:t xml:space="preserve">, taking into account specific aspects of audio such as support for pre-roll and </w:t>
      </w:r>
      <w:r w:rsidR="00043C55">
        <w:rPr>
          <w:lang w:val="en-GB"/>
        </w:rPr>
        <w:t>en</w:t>
      </w:r>
      <w:r w:rsidR="00043C55" w:rsidRPr="005E1637">
        <w:rPr>
          <w:lang w:val="en-GB"/>
        </w:rPr>
        <w:t xml:space="preserve">coding </w:t>
      </w:r>
      <w:r w:rsidR="0016127B" w:rsidRPr="005E1637">
        <w:rPr>
          <w:lang w:val="en-GB"/>
        </w:rPr>
        <w:t xml:space="preserve">from different samples introducing different audio encoder/decoder state. </w:t>
      </w:r>
    </w:p>
    <w:p w14:paraId="7A1DCCD0" w14:textId="7736E753" w:rsidR="00627A3F" w:rsidRDefault="007E7467" w:rsidP="0016127B">
      <w:pPr>
        <w:pStyle w:val="ListParagraph"/>
        <w:numPr>
          <w:ilvl w:val="0"/>
          <w:numId w:val="2"/>
        </w:numPr>
        <w:rPr>
          <w:lang w:val="en-GB"/>
        </w:rPr>
      </w:pPr>
      <w:r>
        <w:rPr>
          <w:lang w:val="en-GB"/>
        </w:rPr>
        <w:t>The specification shall not require e</w:t>
      </w:r>
      <w:r w:rsidR="0016127B" w:rsidRPr="005E1637">
        <w:rPr>
          <w:lang w:val="en-GB"/>
        </w:rPr>
        <w:t xml:space="preserve">xact system </w:t>
      </w:r>
      <w:r>
        <w:rPr>
          <w:lang w:val="en-GB"/>
        </w:rPr>
        <w:t>c</w:t>
      </w:r>
      <w:r w:rsidR="0016127B" w:rsidRPr="005E1637">
        <w:rPr>
          <w:lang w:val="en-GB"/>
        </w:rPr>
        <w:t>lock synchronisation</w:t>
      </w:r>
      <w:r w:rsidR="00627A3F">
        <w:rPr>
          <w:lang w:val="en-GB"/>
        </w:rPr>
        <w:t xml:space="preserve"> (&lt; 1 </w:t>
      </w:r>
      <w:proofErr w:type="spellStart"/>
      <w:r w:rsidR="00627A3F">
        <w:rPr>
          <w:lang w:val="en-GB"/>
        </w:rPr>
        <w:t>ms</w:t>
      </w:r>
      <w:proofErr w:type="spellEnd"/>
      <w:r w:rsidR="00627A3F">
        <w:rPr>
          <w:lang w:val="en-GB"/>
        </w:rPr>
        <w:t>)</w:t>
      </w:r>
      <w:r w:rsidR="0016127B" w:rsidRPr="005E1637">
        <w:rPr>
          <w:lang w:val="en-GB"/>
        </w:rPr>
        <w:t xml:space="preserve"> of the systems/hardware</w:t>
      </w:r>
      <w:r w:rsidR="009E6115">
        <w:rPr>
          <w:lang w:val="en-GB"/>
        </w:rPr>
        <w:t xml:space="preserve"> </w:t>
      </w:r>
      <w:r w:rsidR="000E0CB0">
        <w:rPr>
          <w:lang w:val="en-GB"/>
        </w:rPr>
        <w:t>of the</w:t>
      </w:r>
      <w:r w:rsidR="009E6115">
        <w:rPr>
          <w:lang w:val="en-GB"/>
        </w:rPr>
        <w:t xml:space="preserve"> encoder</w:t>
      </w:r>
      <w:r>
        <w:rPr>
          <w:lang w:val="en-GB"/>
        </w:rPr>
        <w:t xml:space="preserve">. </w:t>
      </w:r>
    </w:p>
    <w:p w14:paraId="0084C6F8" w14:textId="77F58325" w:rsidR="0016127B" w:rsidRPr="005E1637" w:rsidRDefault="00B15086" w:rsidP="0016127B">
      <w:pPr>
        <w:pStyle w:val="ListParagraph"/>
        <w:numPr>
          <w:ilvl w:val="0"/>
          <w:numId w:val="2"/>
        </w:numPr>
        <w:rPr>
          <w:lang w:val="en-GB"/>
        </w:rPr>
      </w:pPr>
      <w:r w:rsidRPr="00B15086">
        <w:rPr>
          <w:lang w:val="en-GB"/>
        </w:rPr>
        <w:t xml:space="preserve">The specification shall enable encoder and packager synchronisation support when the system clock synchronisation is within reasonable </w:t>
      </w:r>
      <w:r w:rsidR="000E0CB0" w:rsidRPr="00B15086">
        <w:rPr>
          <w:lang w:val="en-GB"/>
        </w:rPr>
        <w:t>bounds</w:t>
      </w:r>
      <w:r w:rsidR="000E0CB0">
        <w:rPr>
          <w:lang w:val="en-GB"/>
        </w:rPr>
        <w:t xml:space="preserve">; </w:t>
      </w:r>
      <w:r w:rsidRPr="00B15086">
        <w:rPr>
          <w:lang w:val="en-GB"/>
        </w:rPr>
        <w:t>bounds up to at least including +-100ms shall be supported</w:t>
      </w:r>
      <w:r w:rsidRPr="00B15086" w:rsidDel="00B15086">
        <w:rPr>
          <w:lang w:val="en-GB"/>
        </w:rPr>
        <w:t xml:space="preserve"> </w:t>
      </w:r>
      <w:r w:rsidR="00D43A32">
        <w:rPr>
          <w:lang w:val="en-GB"/>
        </w:rPr>
        <w:t>(as this can be achieved in most practical (cloud) setups)</w:t>
      </w:r>
      <w:r w:rsidR="007E7467">
        <w:rPr>
          <w:lang w:val="en-GB"/>
        </w:rPr>
        <w:t>.</w:t>
      </w:r>
      <w:r w:rsidR="0016127B" w:rsidRPr="005E1637">
        <w:rPr>
          <w:lang w:val="en-GB"/>
        </w:rPr>
        <w:t xml:space="preserve"> </w:t>
      </w:r>
    </w:p>
    <w:p w14:paraId="277B744F" w14:textId="31CE4487" w:rsidR="0016127B" w:rsidRPr="005E1637" w:rsidRDefault="007E7467" w:rsidP="0016127B">
      <w:pPr>
        <w:pStyle w:val="ListParagraph"/>
        <w:numPr>
          <w:ilvl w:val="0"/>
          <w:numId w:val="2"/>
        </w:numPr>
        <w:rPr>
          <w:lang w:val="en-GB"/>
        </w:rPr>
      </w:pPr>
      <w:r>
        <w:rPr>
          <w:lang w:val="en-GB"/>
        </w:rPr>
        <w:t xml:space="preserve">The specification shall </w:t>
      </w:r>
      <w:r w:rsidR="00B15086">
        <w:rPr>
          <w:lang w:val="en-GB"/>
        </w:rPr>
        <w:t>support</w:t>
      </w:r>
      <w:r>
        <w:rPr>
          <w:lang w:val="en-GB"/>
        </w:rPr>
        <w:t xml:space="preserve"> l</w:t>
      </w:r>
      <w:r w:rsidR="0016127B" w:rsidRPr="005E1637">
        <w:rPr>
          <w:lang w:val="en-GB"/>
        </w:rPr>
        <w:t>eap seconds</w:t>
      </w:r>
      <w:r>
        <w:rPr>
          <w:lang w:val="en-GB"/>
        </w:rPr>
        <w:t>.</w:t>
      </w:r>
      <w:r w:rsidR="0016127B" w:rsidRPr="005E1637">
        <w:rPr>
          <w:lang w:val="en-GB"/>
        </w:rPr>
        <w:t xml:space="preserve"> </w:t>
      </w:r>
    </w:p>
    <w:p w14:paraId="214F3DB5" w14:textId="5E723789" w:rsidR="0016127B" w:rsidRPr="005E1637" w:rsidRDefault="007E7467" w:rsidP="0016127B">
      <w:pPr>
        <w:pStyle w:val="ListParagraph"/>
        <w:numPr>
          <w:ilvl w:val="0"/>
          <w:numId w:val="2"/>
        </w:numPr>
        <w:rPr>
          <w:lang w:val="en-GB"/>
        </w:rPr>
      </w:pPr>
      <w:r>
        <w:rPr>
          <w:lang w:val="en-GB"/>
        </w:rPr>
        <w:t xml:space="preserve">The specification </w:t>
      </w:r>
      <w:r w:rsidR="0016127B" w:rsidRPr="005E1637">
        <w:rPr>
          <w:lang w:val="en-GB"/>
        </w:rPr>
        <w:t xml:space="preserve">shall </w:t>
      </w:r>
      <w:r w:rsidR="000E0CB0">
        <w:rPr>
          <w:lang w:val="en-GB"/>
        </w:rPr>
        <w:t>define</w:t>
      </w:r>
      <w:r w:rsidR="000E0CB0" w:rsidRPr="005E1637">
        <w:rPr>
          <w:lang w:val="en-GB"/>
        </w:rPr>
        <w:t xml:space="preserve"> how</w:t>
      </w:r>
      <w:r w:rsidR="0016127B" w:rsidRPr="005E1637">
        <w:rPr>
          <w:lang w:val="en-GB"/>
        </w:rPr>
        <w:t xml:space="preserve"> the media </w:t>
      </w:r>
      <w:r>
        <w:rPr>
          <w:lang w:val="en-GB"/>
        </w:rPr>
        <w:t xml:space="preserve">presentation </w:t>
      </w:r>
      <w:r w:rsidR="0016127B" w:rsidRPr="005E1637">
        <w:rPr>
          <w:lang w:val="en-GB"/>
        </w:rPr>
        <w:t>times, based on internal media clocks are calculated with the goal of synchronisation of different tracks and video frames</w:t>
      </w:r>
      <w:r>
        <w:rPr>
          <w:lang w:val="en-GB"/>
        </w:rPr>
        <w:t>.</w:t>
      </w:r>
      <w:r w:rsidR="0016127B" w:rsidRPr="005E1637">
        <w:rPr>
          <w:lang w:val="en-GB"/>
        </w:rPr>
        <w:t xml:space="preserve"> </w:t>
      </w:r>
    </w:p>
    <w:p w14:paraId="0B23EF3F" w14:textId="16EBD7B5" w:rsidR="0016127B" w:rsidRPr="005E1637" w:rsidRDefault="007E7467" w:rsidP="0016127B">
      <w:pPr>
        <w:pStyle w:val="ListParagraph"/>
        <w:numPr>
          <w:ilvl w:val="0"/>
          <w:numId w:val="2"/>
        </w:numPr>
        <w:rPr>
          <w:lang w:val="en-GB"/>
        </w:rPr>
      </w:pPr>
      <w:r>
        <w:rPr>
          <w:lang w:val="en-GB"/>
        </w:rPr>
        <w:t>The specification</w:t>
      </w:r>
      <w:r w:rsidR="0016127B" w:rsidRPr="005E1637">
        <w:rPr>
          <w:lang w:val="en-GB"/>
        </w:rPr>
        <w:t xml:space="preserve"> shall support </w:t>
      </w:r>
      <w:r>
        <w:rPr>
          <w:lang w:val="en-GB"/>
        </w:rPr>
        <w:t>encoder synchronisation on</w:t>
      </w:r>
      <w:r w:rsidR="0016127B" w:rsidRPr="005E1637">
        <w:rPr>
          <w:lang w:val="en-GB"/>
        </w:rPr>
        <w:t xml:space="preserve"> output with frames </w:t>
      </w:r>
      <w:r w:rsidR="0016127B" w:rsidRPr="005E1637">
        <w:rPr>
          <w:lang w:val="en-GB"/>
        </w:rPr>
        <w:lastRenderedPageBreak/>
        <w:t>synchronised based on presentation time stamps and aligned segment boundaries.</w:t>
      </w:r>
    </w:p>
    <w:p w14:paraId="611C80CB" w14:textId="7E793093" w:rsidR="0016127B" w:rsidRPr="005E1637" w:rsidRDefault="007E7467" w:rsidP="0016127B">
      <w:pPr>
        <w:pStyle w:val="ListParagraph"/>
        <w:numPr>
          <w:ilvl w:val="0"/>
          <w:numId w:val="2"/>
        </w:numPr>
        <w:rPr>
          <w:lang w:val="en-GB"/>
        </w:rPr>
      </w:pPr>
      <w:r>
        <w:rPr>
          <w:lang w:val="en-GB"/>
        </w:rPr>
        <w:t>The specification</w:t>
      </w:r>
      <w:r w:rsidRPr="005E1637">
        <w:rPr>
          <w:lang w:val="en-GB"/>
        </w:rPr>
        <w:t xml:space="preserve"> </w:t>
      </w:r>
      <w:r w:rsidR="00B15086">
        <w:rPr>
          <w:lang w:val="en-GB"/>
        </w:rPr>
        <w:t>shall support at</w:t>
      </w:r>
      <w:r w:rsidR="0016127B" w:rsidRPr="005E1637">
        <w:rPr>
          <w:lang w:val="en-GB"/>
        </w:rPr>
        <w:t xml:space="preserve"> </w:t>
      </w:r>
      <w:r w:rsidR="00B15086">
        <w:rPr>
          <w:lang w:val="en-GB"/>
        </w:rPr>
        <w:t>least a</w:t>
      </w:r>
      <w:r w:rsidR="0016127B" w:rsidRPr="005E1637">
        <w:rPr>
          <w:lang w:val="en-GB"/>
        </w:rPr>
        <w:t xml:space="preserve"> subset of input formats like SDI, HD-SDI, SMPTE 2110</w:t>
      </w:r>
      <w:r w:rsidR="00D22126">
        <w:rPr>
          <w:lang w:val="en-GB"/>
        </w:rPr>
        <w:t>,</w:t>
      </w:r>
      <w:r w:rsidR="0016127B" w:rsidRPr="005E1637">
        <w:rPr>
          <w:lang w:val="en-GB"/>
        </w:rPr>
        <w:t xml:space="preserve"> MPEG-2 TS and other such as RTMP, RIST</w:t>
      </w:r>
      <w:r>
        <w:rPr>
          <w:lang w:val="en-GB"/>
        </w:rPr>
        <w:t>.</w:t>
      </w:r>
    </w:p>
    <w:p w14:paraId="5087F71E" w14:textId="7BBC2C67" w:rsidR="0016127B" w:rsidRPr="005E1637" w:rsidRDefault="007E7467" w:rsidP="0016127B">
      <w:pPr>
        <w:pStyle w:val="ListParagraph"/>
        <w:numPr>
          <w:ilvl w:val="0"/>
          <w:numId w:val="2"/>
        </w:numPr>
        <w:rPr>
          <w:lang w:val="en-GB"/>
        </w:rPr>
      </w:pPr>
      <w:r>
        <w:rPr>
          <w:lang w:val="en-GB"/>
        </w:rPr>
        <w:t xml:space="preserve">The specification </w:t>
      </w:r>
      <w:r w:rsidR="0016127B" w:rsidRPr="005E1637">
        <w:rPr>
          <w:lang w:val="en-GB"/>
        </w:rPr>
        <w:t xml:space="preserve">shall </w:t>
      </w:r>
      <w:r>
        <w:rPr>
          <w:lang w:val="en-GB"/>
        </w:rPr>
        <w:t>enable</w:t>
      </w:r>
      <w:r w:rsidR="0016127B" w:rsidRPr="005E1637">
        <w:rPr>
          <w:lang w:val="en-GB"/>
        </w:rPr>
        <w:t xml:space="preserve"> the case when signals in the input to the encoder arrive from different media</w:t>
      </w:r>
      <w:r w:rsidR="009812C3">
        <w:rPr>
          <w:lang w:val="en-GB"/>
        </w:rPr>
        <w:t xml:space="preserve"> and with a different latency</w:t>
      </w:r>
      <w:r w:rsidR="0016127B" w:rsidRPr="005E1637">
        <w:rPr>
          <w:lang w:val="en-GB"/>
        </w:rPr>
        <w:t xml:space="preserve"> (</w:t>
      </w:r>
      <w:proofErr w:type="gramStart"/>
      <w:r w:rsidR="0016127B" w:rsidRPr="005E1637">
        <w:rPr>
          <w:lang w:val="en-GB"/>
        </w:rPr>
        <w:t>e.g.</w:t>
      </w:r>
      <w:proofErr w:type="gramEnd"/>
      <w:r w:rsidR="0016127B" w:rsidRPr="005E1637">
        <w:rPr>
          <w:lang w:val="en-GB"/>
        </w:rPr>
        <w:t xml:space="preserve"> primary over </w:t>
      </w:r>
      <w:proofErr w:type="spellStart"/>
      <w:r w:rsidR="0016127B" w:rsidRPr="005E1637">
        <w:rPr>
          <w:lang w:val="en-GB"/>
        </w:rPr>
        <w:t>fiber</w:t>
      </w:r>
      <w:proofErr w:type="spellEnd"/>
      <w:r w:rsidR="0016127B" w:rsidRPr="005E1637">
        <w:rPr>
          <w:lang w:val="en-GB"/>
        </w:rPr>
        <w:t>, secondary over satellite etc.</w:t>
      </w:r>
      <w:r w:rsidR="000E0CB0">
        <w:rPr>
          <w:lang w:val="en-GB"/>
        </w:rPr>
        <w:t>..</w:t>
      </w:r>
      <w:r w:rsidR="0016127B" w:rsidRPr="005E1637">
        <w:rPr>
          <w:lang w:val="en-GB"/>
        </w:rPr>
        <w:t>) and the secondary signal is to be used as a backup.</w:t>
      </w:r>
    </w:p>
    <w:p w14:paraId="3A9F45BE" w14:textId="481826D2" w:rsidR="00B6463B" w:rsidRDefault="007E7467" w:rsidP="0016127B">
      <w:pPr>
        <w:pStyle w:val="ListParagraph"/>
        <w:numPr>
          <w:ilvl w:val="0"/>
          <w:numId w:val="2"/>
        </w:numPr>
        <w:rPr>
          <w:lang w:val="en-GB"/>
        </w:rPr>
      </w:pPr>
      <w:r>
        <w:rPr>
          <w:lang w:val="en-GB"/>
        </w:rPr>
        <w:t>The specification shall enable b</w:t>
      </w:r>
      <w:r w:rsidR="0016127B" w:rsidRPr="005E1637">
        <w:rPr>
          <w:lang w:val="en-GB"/>
        </w:rPr>
        <w:t xml:space="preserve">oth Video on Demand and </w:t>
      </w:r>
      <w:r w:rsidR="009812C3">
        <w:rPr>
          <w:lang w:val="en-GB"/>
        </w:rPr>
        <w:t>L</w:t>
      </w:r>
      <w:r w:rsidR="0016127B" w:rsidRPr="005E1637">
        <w:rPr>
          <w:lang w:val="en-GB"/>
        </w:rPr>
        <w:t>ive use cases</w:t>
      </w:r>
    </w:p>
    <w:p w14:paraId="2D62390E" w14:textId="0FC2E4A4" w:rsidR="00820696" w:rsidRDefault="00820696" w:rsidP="0016127B">
      <w:pPr>
        <w:pStyle w:val="ListParagraph"/>
        <w:numPr>
          <w:ilvl w:val="0"/>
          <w:numId w:val="2"/>
        </w:numPr>
        <w:rPr>
          <w:lang w:val="en-GB"/>
        </w:rPr>
      </w:pPr>
      <w:r>
        <w:rPr>
          <w:lang w:val="en-GB"/>
        </w:rPr>
        <w:t>The specification shall enable the recording and storing of encoder output for a live use case</w:t>
      </w:r>
    </w:p>
    <w:p w14:paraId="6BFF5DFD" w14:textId="37A851EF" w:rsidR="0016127B" w:rsidRPr="005E1637" w:rsidRDefault="00B6463B" w:rsidP="0016127B">
      <w:pPr>
        <w:pStyle w:val="ListParagraph"/>
        <w:numPr>
          <w:ilvl w:val="0"/>
          <w:numId w:val="2"/>
        </w:numPr>
        <w:rPr>
          <w:lang w:val="en-GB"/>
        </w:rPr>
      </w:pPr>
      <w:r>
        <w:rPr>
          <w:lang w:val="en-GB"/>
        </w:rPr>
        <w:t>T</w:t>
      </w:r>
      <w:r w:rsidR="007E7467">
        <w:rPr>
          <w:lang w:val="en-GB"/>
        </w:rPr>
        <w:t>he specification shall define/support the option to</w:t>
      </w:r>
      <w:r w:rsidR="0016127B" w:rsidRPr="005E1637">
        <w:rPr>
          <w:lang w:val="en-GB"/>
        </w:rPr>
        <w:t xml:space="preserve"> target optimization for the Video on Demand case that do not apply to live.</w:t>
      </w:r>
    </w:p>
    <w:p w14:paraId="618A7EA3" w14:textId="7D6B2E5D" w:rsidR="00B6463B" w:rsidRDefault="007E7467" w:rsidP="0016127B">
      <w:pPr>
        <w:pStyle w:val="ListParagraph"/>
        <w:numPr>
          <w:ilvl w:val="0"/>
          <w:numId w:val="2"/>
        </w:numPr>
        <w:rPr>
          <w:lang w:val="en-GB"/>
        </w:rPr>
      </w:pPr>
      <w:r>
        <w:rPr>
          <w:lang w:val="en-GB"/>
        </w:rPr>
        <w:t xml:space="preserve">The specification shall </w:t>
      </w:r>
      <w:r w:rsidR="00B15086">
        <w:rPr>
          <w:lang w:val="en-GB"/>
        </w:rPr>
        <w:t>support the case</w:t>
      </w:r>
      <w:r w:rsidR="00E47338">
        <w:rPr>
          <w:lang w:val="en-GB"/>
        </w:rPr>
        <w:t xml:space="preserve"> where</w:t>
      </w:r>
      <w:r>
        <w:rPr>
          <w:lang w:val="en-GB"/>
        </w:rPr>
        <w:t xml:space="preserve"> the c</w:t>
      </w:r>
      <w:r w:rsidR="0016127B" w:rsidRPr="005E1637">
        <w:rPr>
          <w:lang w:val="en-GB"/>
        </w:rPr>
        <w:t>ommunication between encoders</w:t>
      </w:r>
      <w:r w:rsidR="00E47338">
        <w:rPr>
          <w:lang w:val="en-GB"/>
        </w:rPr>
        <w:t xml:space="preserve"> is enabled.</w:t>
      </w:r>
    </w:p>
    <w:p w14:paraId="44D82AE6" w14:textId="56E7A120" w:rsidR="00B6463B" w:rsidRDefault="00B6463B" w:rsidP="00B6463B">
      <w:pPr>
        <w:pStyle w:val="ListParagraph"/>
        <w:numPr>
          <w:ilvl w:val="0"/>
          <w:numId w:val="2"/>
        </w:numPr>
        <w:rPr>
          <w:lang w:val="en-GB"/>
        </w:rPr>
      </w:pPr>
      <w:r>
        <w:rPr>
          <w:lang w:val="en-GB"/>
        </w:rPr>
        <w:t xml:space="preserve">The specification shall </w:t>
      </w:r>
      <w:r w:rsidR="00B15086">
        <w:rPr>
          <w:lang w:val="en-GB"/>
        </w:rPr>
        <w:t>support the case</w:t>
      </w:r>
      <w:r>
        <w:rPr>
          <w:lang w:val="en-GB"/>
        </w:rPr>
        <w:t xml:space="preserve"> when there is no c</w:t>
      </w:r>
      <w:r w:rsidRPr="005E1637">
        <w:rPr>
          <w:lang w:val="en-GB"/>
        </w:rPr>
        <w:t>ommunication between encoders</w:t>
      </w:r>
      <w:r w:rsidR="00E47338">
        <w:rPr>
          <w:lang w:val="en-GB"/>
        </w:rPr>
        <w:t>.</w:t>
      </w:r>
    </w:p>
    <w:p w14:paraId="55E6A970" w14:textId="6CE161F2" w:rsidR="0016127B" w:rsidRPr="005E1637" w:rsidRDefault="007E7467" w:rsidP="0016127B">
      <w:pPr>
        <w:pStyle w:val="ListParagraph"/>
        <w:numPr>
          <w:ilvl w:val="0"/>
          <w:numId w:val="2"/>
        </w:numPr>
        <w:rPr>
          <w:lang w:val="en-GB"/>
        </w:rPr>
      </w:pPr>
      <w:r>
        <w:rPr>
          <w:lang w:val="en-GB"/>
        </w:rPr>
        <w:t xml:space="preserve">The specification shall </w:t>
      </w:r>
      <w:r w:rsidR="00C16A06">
        <w:rPr>
          <w:lang w:val="en-GB"/>
        </w:rPr>
        <w:t xml:space="preserve">support </w:t>
      </w:r>
      <w:r>
        <w:rPr>
          <w:lang w:val="en-GB"/>
        </w:rPr>
        <w:t>a</w:t>
      </w:r>
      <w:r w:rsidR="0016127B" w:rsidRPr="005E1637">
        <w:rPr>
          <w:lang w:val="en-GB"/>
        </w:rPr>
        <w:t xml:space="preserve">dditional functionality for ad insertion solutions, such </w:t>
      </w:r>
      <w:r w:rsidR="00CF6D99">
        <w:rPr>
          <w:lang w:val="en-GB"/>
        </w:rPr>
        <w:t xml:space="preserve">as the </w:t>
      </w:r>
      <w:r w:rsidR="0016127B" w:rsidRPr="005E1637">
        <w:rPr>
          <w:lang w:val="en-GB"/>
        </w:rPr>
        <w:t>insertion of splice points, IDR frames and/or segment boundaries</w:t>
      </w:r>
      <w:r w:rsidR="00CF6D99">
        <w:rPr>
          <w:lang w:val="en-GB"/>
        </w:rPr>
        <w:t>.</w:t>
      </w:r>
      <w:r w:rsidR="0016127B" w:rsidRPr="005E1637">
        <w:rPr>
          <w:lang w:val="en-GB"/>
        </w:rPr>
        <w:t xml:space="preserve"> </w:t>
      </w:r>
      <w:r w:rsidR="00CF6D99">
        <w:rPr>
          <w:lang w:val="en-GB"/>
        </w:rPr>
        <w:t>T</w:t>
      </w:r>
      <w:r w:rsidR="0016127B" w:rsidRPr="005E1637">
        <w:rPr>
          <w:lang w:val="en-GB"/>
        </w:rPr>
        <w:t xml:space="preserve">hese shall not break the solution for encoder synchronisation. </w:t>
      </w:r>
    </w:p>
    <w:p w14:paraId="0C7AC2DD" w14:textId="6198BFF8" w:rsidR="00E47338" w:rsidRDefault="007E7467" w:rsidP="0016127B">
      <w:pPr>
        <w:pStyle w:val="ListParagraph"/>
        <w:numPr>
          <w:ilvl w:val="0"/>
          <w:numId w:val="2"/>
        </w:numPr>
        <w:rPr>
          <w:lang w:val="en-GB"/>
        </w:rPr>
      </w:pPr>
      <w:r>
        <w:rPr>
          <w:lang w:val="en-GB"/>
        </w:rPr>
        <w:t>The specification shall support s</w:t>
      </w:r>
      <w:r w:rsidR="0016127B" w:rsidRPr="005E1637">
        <w:rPr>
          <w:lang w:val="en-GB"/>
        </w:rPr>
        <w:t>egment boundary</w:t>
      </w:r>
      <w:r>
        <w:rPr>
          <w:lang w:val="en-GB"/>
        </w:rPr>
        <w:t xml:space="preserve"> alignment</w:t>
      </w:r>
      <w:r w:rsidR="0016127B" w:rsidRPr="005E1637">
        <w:rPr>
          <w:lang w:val="en-GB"/>
        </w:rPr>
        <w:t xml:space="preserve"> </w:t>
      </w:r>
      <w:r w:rsidR="00E47338">
        <w:rPr>
          <w:lang w:val="en-GB"/>
        </w:rPr>
        <w:t>of different tracks at the output.</w:t>
      </w:r>
    </w:p>
    <w:p w14:paraId="2D0D9CCC" w14:textId="5CC89A0D" w:rsidR="0016127B" w:rsidRPr="005E1637" w:rsidRDefault="00E47338" w:rsidP="0016127B">
      <w:pPr>
        <w:pStyle w:val="ListParagraph"/>
        <w:numPr>
          <w:ilvl w:val="0"/>
          <w:numId w:val="2"/>
        </w:numPr>
        <w:rPr>
          <w:lang w:val="en-GB"/>
        </w:rPr>
      </w:pPr>
      <w:r>
        <w:rPr>
          <w:lang w:val="en-GB"/>
        </w:rPr>
        <w:t>The specification shall</w:t>
      </w:r>
      <w:r w:rsidR="0016127B" w:rsidRPr="005E1637">
        <w:rPr>
          <w:lang w:val="en-GB"/>
        </w:rPr>
        <w:t xml:space="preserve"> support synchronised timed metadata carriage</w:t>
      </w:r>
      <w:r w:rsidR="00765487">
        <w:rPr>
          <w:lang w:val="en-GB"/>
        </w:rPr>
        <w:t>.</w:t>
      </w:r>
      <w:r w:rsidR="0016127B" w:rsidRPr="005E1637">
        <w:rPr>
          <w:lang w:val="en-GB"/>
        </w:rPr>
        <w:t xml:space="preserve">  </w:t>
      </w:r>
    </w:p>
    <w:p w14:paraId="5BF3C88A" w14:textId="326148C6" w:rsidR="0016127B" w:rsidRDefault="0016127B" w:rsidP="0016127B">
      <w:pPr>
        <w:rPr>
          <w:lang w:val="en-GB"/>
        </w:rPr>
      </w:pPr>
    </w:p>
    <w:p w14:paraId="1194DE2B" w14:textId="6C9B203B" w:rsidR="0016127B" w:rsidRPr="00830201" w:rsidRDefault="0016127B" w:rsidP="0016127B">
      <w:pPr>
        <w:pStyle w:val="Heading2"/>
      </w:pPr>
      <w:r>
        <w:t>Packager Synchronisation r</w:t>
      </w:r>
      <w:r w:rsidRPr="00830201">
        <w:t>equirements</w:t>
      </w:r>
    </w:p>
    <w:p w14:paraId="0D6BB5D3" w14:textId="210DADF1" w:rsidR="0016127B" w:rsidRDefault="0016127B" w:rsidP="00830201">
      <w:pPr>
        <w:rPr>
          <w:lang w:val="en-GB"/>
        </w:rPr>
      </w:pPr>
    </w:p>
    <w:p w14:paraId="23FEC8D2" w14:textId="7AE38D25" w:rsidR="0016127B" w:rsidRPr="003701ED" w:rsidRDefault="00765487" w:rsidP="005E1637">
      <w:pPr>
        <w:pStyle w:val="ListParagraph"/>
        <w:numPr>
          <w:ilvl w:val="0"/>
          <w:numId w:val="2"/>
        </w:numPr>
        <w:rPr>
          <w:lang w:val="en-GB"/>
        </w:rPr>
      </w:pPr>
      <w:r>
        <w:rPr>
          <w:rFonts w:eastAsia="Times New Roman"/>
          <w:lang w:val="en"/>
        </w:rPr>
        <w:t xml:space="preserve">The specification shall enable packager </w:t>
      </w:r>
      <w:proofErr w:type="spellStart"/>
      <w:r>
        <w:rPr>
          <w:rFonts w:eastAsia="Times New Roman"/>
          <w:lang w:val="en"/>
        </w:rPr>
        <w:t>synchronisation</w:t>
      </w:r>
      <w:proofErr w:type="spellEnd"/>
      <w:r>
        <w:rPr>
          <w:rFonts w:eastAsia="Times New Roman"/>
          <w:lang w:val="en"/>
        </w:rPr>
        <w:t xml:space="preserve"> for geo-distributed setups, where the output </w:t>
      </w:r>
      <w:r w:rsidR="00627A3F">
        <w:rPr>
          <w:rFonts w:eastAsia="Times New Roman"/>
          <w:lang w:val="en"/>
        </w:rPr>
        <w:t xml:space="preserve">manifest and segments </w:t>
      </w:r>
      <w:r>
        <w:rPr>
          <w:rFonts w:eastAsia="Times New Roman"/>
          <w:lang w:val="en"/>
        </w:rPr>
        <w:t>of the packagers do</w:t>
      </w:r>
      <w:r w:rsidR="009035F3">
        <w:rPr>
          <w:rFonts w:eastAsia="Times New Roman"/>
          <w:lang w:val="en"/>
        </w:rPr>
        <w:t>es</w:t>
      </w:r>
      <w:r>
        <w:rPr>
          <w:rFonts w:eastAsia="Times New Roman"/>
          <w:lang w:val="en"/>
        </w:rPr>
        <w:t xml:space="preserve"> not introduce inconsistencies </w:t>
      </w:r>
      <w:r w:rsidR="00820696">
        <w:rPr>
          <w:rFonts w:eastAsia="Times New Roman"/>
          <w:lang w:val="en"/>
        </w:rPr>
        <w:t>in the timeline or</w:t>
      </w:r>
      <w:r>
        <w:rPr>
          <w:rFonts w:eastAsia="Times New Roman"/>
          <w:lang w:val="en"/>
        </w:rPr>
        <w:t xml:space="preserve"> retro-active changes. </w:t>
      </w:r>
    </w:p>
    <w:p w14:paraId="05BD2E13" w14:textId="4D8ED0F5" w:rsidR="0016127B" w:rsidRDefault="00765487" w:rsidP="005E1637">
      <w:pPr>
        <w:pStyle w:val="ListParagraph"/>
        <w:numPr>
          <w:ilvl w:val="0"/>
          <w:numId w:val="2"/>
        </w:numPr>
        <w:spacing w:after="0" w:line="276" w:lineRule="auto"/>
        <w:rPr>
          <w:rFonts w:eastAsia="Times New Roman"/>
          <w:lang w:val="en"/>
        </w:rPr>
      </w:pPr>
      <w:r>
        <w:rPr>
          <w:rFonts w:eastAsia="Times New Roman"/>
          <w:lang w:val="en"/>
        </w:rPr>
        <w:t xml:space="preserve">The specification shall support </w:t>
      </w:r>
      <w:r w:rsidR="0016127B" w:rsidRPr="003701ED">
        <w:rPr>
          <w:rFonts w:eastAsia="Times New Roman"/>
          <w:lang w:val="en"/>
        </w:rPr>
        <w:t xml:space="preserve">Packager </w:t>
      </w:r>
      <w:proofErr w:type="spellStart"/>
      <w:r w:rsidR="0016127B" w:rsidRPr="003701ED">
        <w:rPr>
          <w:rFonts w:eastAsia="Times New Roman"/>
          <w:lang w:val="en"/>
        </w:rPr>
        <w:t>synchronisation</w:t>
      </w:r>
      <w:proofErr w:type="spellEnd"/>
      <w:r w:rsidR="0016127B" w:rsidRPr="003701ED">
        <w:rPr>
          <w:rFonts w:eastAsia="Times New Roman"/>
          <w:lang w:val="en"/>
        </w:rPr>
        <w:t xml:space="preserve"> </w:t>
      </w:r>
      <w:r>
        <w:rPr>
          <w:rFonts w:eastAsia="Times New Roman"/>
          <w:lang w:val="en"/>
        </w:rPr>
        <w:t>when</w:t>
      </w:r>
      <w:r w:rsidR="0016127B" w:rsidRPr="003701ED">
        <w:rPr>
          <w:rFonts w:eastAsia="Times New Roman"/>
          <w:lang w:val="en"/>
        </w:rPr>
        <w:t xml:space="preserve"> encoder </w:t>
      </w:r>
      <w:proofErr w:type="spellStart"/>
      <w:r w:rsidR="0016127B" w:rsidRPr="003701ED">
        <w:rPr>
          <w:rFonts w:eastAsia="Times New Roman"/>
          <w:lang w:val="en"/>
        </w:rPr>
        <w:t>synchronisation</w:t>
      </w:r>
      <w:proofErr w:type="spellEnd"/>
      <w:r w:rsidR="0016127B" w:rsidRPr="003701ED">
        <w:rPr>
          <w:rFonts w:eastAsia="Times New Roman"/>
          <w:lang w:val="en"/>
        </w:rPr>
        <w:t xml:space="preserve"> is applied</w:t>
      </w:r>
      <w:r>
        <w:rPr>
          <w:rFonts w:eastAsia="Times New Roman"/>
          <w:lang w:val="en"/>
        </w:rPr>
        <w:t>.</w:t>
      </w:r>
      <w:r w:rsidR="0016127B" w:rsidRPr="003701ED">
        <w:rPr>
          <w:rFonts w:eastAsia="Times New Roman"/>
          <w:lang w:val="en"/>
        </w:rPr>
        <w:t xml:space="preserve"> </w:t>
      </w:r>
      <w:r>
        <w:rPr>
          <w:rFonts w:eastAsia="Times New Roman"/>
          <w:lang w:val="en"/>
        </w:rPr>
        <w:t xml:space="preserve">Such </w:t>
      </w:r>
      <w:r w:rsidR="0016127B" w:rsidRPr="003701ED">
        <w:rPr>
          <w:rFonts w:eastAsia="Times New Roman"/>
          <w:lang w:val="en"/>
        </w:rPr>
        <w:t>simpler packagers that need not rewrite the timestamps are typically more robust</w:t>
      </w:r>
      <w:r w:rsidR="00951F1E">
        <w:rPr>
          <w:rFonts w:eastAsia="Times New Roman"/>
          <w:lang w:val="en"/>
        </w:rPr>
        <w:t>.</w:t>
      </w:r>
      <w:r w:rsidR="0016127B" w:rsidRPr="003701ED">
        <w:rPr>
          <w:rFonts w:eastAsia="Times New Roman"/>
          <w:lang w:val="en"/>
        </w:rPr>
        <w:t xml:space="preserve"> </w:t>
      </w:r>
    </w:p>
    <w:p w14:paraId="656BD6D5" w14:textId="3BC375CA" w:rsidR="00765487" w:rsidRPr="003701ED" w:rsidRDefault="00765487" w:rsidP="005E1637">
      <w:pPr>
        <w:pStyle w:val="ListParagraph"/>
        <w:numPr>
          <w:ilvl w:val="0"/>
          <w:numId w:val="2"/>
        </w:numPr>
        <w:spacing w:after="0" w:line="276" w:lineRule="auto"/>
        <w:rPr>
          <w:rFonts w:eastAsia="Times New Roman"/>
          <w:lang w:val="en"/>
        </w:rPr>
      </w:pPr>
      <w:r>
        <w:rPr>
          <w:rFonts w:eastAsia="Times New Roman"/>
          <w:lang w:val="en"/>
        </w:rPr>
        <w:t xml:space="preserve">The specification shall enable </w:t>
      </w:r>
      <w:r w:rsidR="005B30CF">
        <w:rPr>
          <w:rFonts w:eastAsia="Times New Roman"/>
          <w:lang w:val="en"/>
        </w:rPr>
        <w:t>P</w:t>
      </w:r>
      <w:r w:rsidRPr="003701ED">
        <w:rPr>
          <w:rFonts w:eastAsia="Times New Roman"/>
          <w:lang w:val="en"/>
        </w:rPr>
        <w:t xml:space="preserve">ackager </w:t>
      </w:r>
      <w:proofErr w:type="spellStart"/>
      <w:r w:rsidRPr="003701ED">
        <w:rPr>
          <w:rFonts w:eastAsia="Times New Roman"/>
          <w:lang w:val="en"/>
        </w:rPr>
        <w:t>synchronisation</w:t>
      </w:r>
      <w:proofErr w:type="spellEnd"/>
      <w:r>
        <w:rPr>
          <w:rFonts w:eastAsia="Times New Roman"/>
          <w:lang w:val="en"/>
        </w:rPr>
        <w:t xml:space="preserve"> when</w:t>
      </w:r>
      <w:r w:rsidRPr="003701ED">
        <w:rPr>
          <w:rFonts w:eastAsia="Times New Roman"/>
          <w:lang w:val="en"/>
        </w:rPr>
        <w:t xml:space="preserve"> encoder </w:t>
      </w:r>
      <w:proofErr w:type="spellStart"/>
      <w:r w:rsidRPr="003701ED">
        <w:rPr>
          <w:rFonts w:eastAsia="Times New Roman"/>
          <w:lang w:val="en"/>
        </w:rPr>
        <w:t>synchronisation</w:t>
      </w:r>
      <w:proofErr w:type="spellEnd"/>
      <w:r w:rsidRPr="003701ED">
        <w:rPr>
          <w:rFonts w:eastAsia="Times New Roman"/>
          <w:lang w:val="en"/>
        </w:rPr>
        <w:t xml:space="preserve"> is </w:t>
      </w:r>
      <w:r w:rsidR="005B30CF">
        <w:rPr>
          <w:rFonts w:eastAsia="Times New Roman"/>
          <w:lang w:val="en"/>
        </w:rPr>
        <w:t xml:space="preserve">not </w:t>
      </w:r>
      <w:r w:rsidR="00B15086">
        <w:rPr>
          <w:rFonts w:eastAsia="Times New Roman"/>
          <w:lang w:val="en"/>
        </w:rPr>
        <w:t>(</w:t>
      </w:r>
      <w:r w:rsidRPr="003701ED">
        <w:rPr>
          <w:rFonts w:eastAsia="Times New Roman"/>
          <w:lang w:val="en"/>
        </w:rPr>
        <w:t>fully</w:t>
      </w:r>
      <w:r w:rsidR="00B15086">
        <w:rPr>
          <w:rFonts w:eastAsia="Times New Roman"/>
          <w:lang w:val="en"/>
        </w:rPr>
        <w:t>)</w:t>
      </w:r>
      <w:r w:rsidRPr="003701ED">
        <w:rPr>
          <w:rFonts w:eastAsia="Times New Roman"/>
          <w:lang w:val="en"/>
        </w:rPr>
        <w:t xml:space="preserve"> applied</w:t>
      </w:r>
      <w:r w:rsidR="00B6463B">
        <w:rPr>
          <w:rFonts w:eastAsia="Times New Roman"/>
          <w:lang w:val="en"/>
        </w:rPr>
        <w:t>, and the packager may apply some changes to the timeline</w:t>
      </w:r>
      <w:r>
        <w:rPr>
          <w:rFonts w:eastAsia="Times New Roman"/>
          <w:lang w:val="en"/>
        </w:rPr>
        <w:t>.</w:t>
      </w:r>
    </w:p>
    <w:p w14:paraId="799DAC64" w14:textId="7AF32F1D" w:rsidR="0016127B" w:rsidRPr="003701ED" w:rsidRDefault="0016127B" w:rsidP="005E1637">
      <w:pPr>
        <w:pStyle w:val="ListParagraph"/>
        <w:numPr>
          <w:ilvl w:val="0"/>
          <w:numId w:val="2"/>
        </w:numPr>
        <w:rPr>
          <w:lang w:val="en-GB"/>
        </w:rPr>
      </w:pPr>
      <w:r w:rsidRPr="003701ED">
        <w:rPr>
          <w:lang w:val="en-GB"/>
        </w:rPr>
        <w:t>The</w:t>
      </w:r>
      <w:r w:rsidR="00765487">
        <w:rPr>
          <w:lang w:val="en-GB"/>
        </w:rPr>
        <w:t xml:space="preserve"> specification shall describe the</w:t>
      </w:r>
      <w:r w:rsidRPr="003701ED">
        <w:rPr>
          <w:lang w:val="en-GB"/>
        </w:rPr>
        <w:t xml:space="preserve"> need for atomic read/write operations and trade-off between consistency, availability and tolerance to partition. Most packagers need to index segments using a segment index or a database, </w:t>
      </w:r>
      <w:r w:rsidR="00765487">
        <w:rPr>
          <w:lang w:val="en-GB"/>
        </w:rPr>
        <w:t>the specification shall describe in detail how such operations may affect packager synchronisation</w:t>
      </w:r>
      <w:r w:rsidRPr="003701ED">
        <w:rPr>
          <w:lang w:val="en-GB"/>
        </w:rPr>
        <w:t>.</w:t>
      </w:r>
    </w:p>
    <w:p w14:paraId="55715C44" w14:textId="44DE31B0" w:rsidR="0016127B" w:rsidRPr="003701ED" w:rsidRDefault="00765487" w:rsidP="005E1637">
      <w:pPr>
        <w:pStyle w:val="ListParagraph"/>
        <w:numPr>
          <w:ilvl w:val="0"/>
          <w:numId w:val="2"/>
        </w:numPr>
        <w:rPr>
          <w:lang w:val="en-GB"/>
        </w:rPr>
      </w:pPr>
      <w:r>
        <w:rPr>
          <w:rFonts w:eastAsia="Times New Roman"/>
          <w:lang w:val="en"/>
        </w:rPr>
        <w:t>The specification shall enable p</w:t>
      </w:r>
      <w:r w:rsidR="0016127B" w:rsidRPr="003701ED">
        <w:rPr>
          <w:rFonts w:eastAsia="Times New Roman"/>
          <w:lang w:val="en"/>
        </w:rPr>
        <w:t xml:space="preserve">ackager </w:t>
      </w:r>
      <w:proofErr w:type="spellStart"/>
      <w:r w:rsidR="0016127B" w:rsidRPr="003701ED">
        <w:rPr>
          <w:rFonts w:eastAsia="Times New Roman"/>
          <w:lang w:val="en"/>
        </w:rPr>
        <w:t>synchronisation</w:t>
      </w:r>
      <w:proofErr w:type="spellEnd"/>
      <w:r w:rsidR="0016127B" w:rsidRPr="003701ED">
        <w:rPr>
          <w:rFonts w:eastAsia="Times New Roman"/>
          <w:lang w:val="en"/>
        </w:rPr>
        <w:t xml:space="preserve"> for integer and non-integer (</w:t>
      </w:r>
      <w:r w:rsidR="00CF6D99">
        <w:rPr>
          <w:rFonts w:eastAsia="Times New Roman"/>
          <w:lang w:val="en"/>
        </w:rPr>
        <w:t>e.g.,</w:t>
      </w:r>
      <w:r w:rsidR="00B6463B">
        <w:rPr>
          <w:rFonts w:eastAsia="Times New Roman"/>
          <w:lang w:val="en"/>
        </w:rPr>
        <w:t xml:space="preserve"> </w:t>
      </w:r>
      <w:r w:rsidR="0016127B" w:rsidRPr="003701ED">
        <w:rPr>
          <w:rFonts w:eastAsia="Times New Roman"/>
          <w:lang w:val="en"/>
        </w:rPr>
        <w:t>fractional) frame rates</w:t>
      </w:r>
      <w:r>
        <w:rPr>
          <w:rFonts w:eastAsia="Times New Roman"/>
          <w:lang w:val="en"/>
        </w:rPr>
        <w:t>.</w:t>
      </w:r>
      <w:r w:rsidR="0016127B" w:rsidRPr="003701ED">
        <w:rPr>
          <w:rFonts w:eastAsia="Times New Roman"/>
          <w:lang w:val="en"/>
        </w:rPr>
        <w:t xml:space="preserve"> </w:t>
      </w:r>
    </w:p>
    <w:p w14:paraId="6865EE8E" w14:textId="5E636777" w:rsidR="0016127B" w:rsidRPr="003701ED" w:rsidRDefault="00765487" w:rsidP="005E1637">
      <w:pPr>
        <w:pStyle w:val="ListParagraph"/>
        <w:numPr>
          <w:ilvl w:val="0"/>
          <w:numId w:val="2"/>
        </w:numPr>
        <w:rPr>
          <w:lang w:val="en-GB"/>
        </w:rPr>
      </w:pPr>
      <w:r>
        <w:rPr>
          <w:rFonts w:eastAsia="Times New Roman"/>
          <w:lang w:val="en"/>
        </w:rPr>
        <w:t>The specification shall not preclude a</w:t>
      </w:r>
      <w:r w:rsidR="0016127B" w:rsidRPr="003701ED">
        <w:rPr>
          <w:rFonts w:eastAsia="Times New Roman"/>
          <w:lang w:val="en"/>
        </w:rPr>
        <w:t xml:space="preserve">dditional communication with ad insertion solutions and shall not break </w:t>
      </w:r>
      <w:r w:rsidR="00951F1E">
        <w:rPr>
          <w:rFonts w:eastAsia="Times New Roman"/>
          <w:lang w:val="en"/>
        </w:rPr>
        <w:t>client playout</w:t>
      </w:r>
      <w:r w:rsidR="0016127B" w:rsidRPr="003701ED">
        <w:rPr>
          <w:rFonts w:eastAsia="Times New Roman"/>
          <w:lang w:val="en"/>
        </w:rPr>
        <w:t xml:space="preserve"> of the output formats that target the player</w:t>
      </w:r>
      <w:r w:rsidR="00627A3F">
        <w:rPr>
          <w:rFonts w:eastAsia="Times New Roman"/>
          <w:lang w:val="en"/>
        </w:rPr>
        <w:t xml:space="preserve"> in such cases</w:t>
      </w:r>
      <w:r w:rsidR="0016127B" w:rsidRPr="003701ED">
        <w:rPr>
          <w:rFonts w:eastAsia="Times New Roman"/>
          <w:lang w:val="en"/>
        </w:rPr>
        <w:t>.</w:t>
      </w:r>
    </w:p>
    <w:p w14:paraId="54350A9A" w14:textId="6970DAB6" w:rsidR="0016127B" w:rsidRPr="003701ED" w:rsidRDefault="00765487" w:rsidP="005E1637">
      <w:pPr>
        <w:pStyle w:val="ListParagraph"/>
        <w:numPr>
          <w:ilvl w:val="0"/>
          <w:numId w:val="2"/>
        </w:numPr>
        <w:rPr>
          <w:lang w:val="en-GB"/>
        </w:rPr>
      </w:pPr>
      <w:r>
        <w:rPr>
          <w:rFonts w:eastAsia="Times New Roman"/>
          <w:lang w:val="en"/>
        </w:rPr>
        <w:lastRenderedPageBreak/>
        <w:t xml:space="preserve">The specification shall support </w:t>
      </w:r>
      <w:proofErr w:type="spellStart"/>
      <w:r>
        <w:rPr>
          <w:rFonts w:eastAsia="Times New Roman"/>
          <w:lang w:val="en"/>
        </w:rPr>
        <w:t>s</w:t>
      </w:r>
      <w:r w:rsidR="0016127B" w:rsidRPr="003701ED">
        <w:rPr>
          <w:rFonts w:eastAsia="Times New Roman"/>
          <w:lang w:val="en"/>
        </w:rPr>
        <w:t>ynchronisation</w:t>
      </w:r>
      <w:proofErr w:type="spellEnd"/>
      <w:r w:rsidR="0016127B" w:rsidRPr="003701ED">
        <w:rPr>
          <w:rFonts w:eastAsia="Times New Roman"/>
          <w:lang w:val="en"/>
        </w:rPr>
        <w:t xml:space="preserve"> and segment boundary alignment of timed metadata</w:t>
      </w:r>
      <w:r w:rsidR="005B30CF">
        <w:rPr>
          <w:rFonts w:eastAsia="Times New Roman"/>
          <w:lang w:val="en"/>
        </w:rPr>
        <w:t xml:space="preserve"> and timed text</w:t>
      </w:r>
      <w:r w:rsidR="0016127B" w:rsidRPr="003701ED">
        <w:rPr>
          <w:rFonts w:eastAsia="Times New Roman"/>
          <w:lang w:val="en"/>
        </w:rPr>
        <w:t xml:space="preserve"> as to provide </w:t>
      </w:r>
      <w:r w:rsidR="005B30CF">
        <w:rPr>
          <w:rFonts w:eastAsia="Times New Roman"/>
          <w:lang w:val="en"/>
        </w:rPr>
        <w:t xml:space="preserve">timed text and timed </w:t>
      </w:r>
      <w:r w:rsidR="0016127B" w:rsidRPr="003701ED">
        <w:rPr>
          <w:rFonts w:eastAsia="Times New Roman"/>
          <w:lang w:val="en"/>
        </w:rPr>
        <w:t>metadata to clients</w:t>
      </w:r>
      <w:r w:rsidR="008E3C9C">
        <w:rPr>
          <w:rFonts w:eastAsia="Times New Roman"/>
          <w:lang w:val="en"/>
        </w:rPr>
        <w:t>.</w:t>
      </w:r>
      <w:r w:rsidR="0016127B" w:rsidRPr="003701ED">
        <w:rPr>
          <w:rFonts w:eastAsia="Times New Roman"/>
          <w:lang w:val="en"/>
        </w:rPr>
        <w:t xml:space="preserve"> </w:t>
      </w:r>
    </w:p>
    <w:p w14:paraId="716541C8" w14:textId="2983569A" w:rsidR="00B6463B" w:rsidRPr="00B6463B" w:rsidRDefault="00765487" w:rsidP="005E1637">
      <w:pPr>
        <w:pStyle w:val="ListParagraph"/>
        <w:numPr>
          <w:ilvl w:val="0"/>
          <w:numId w:val="2"/>
        </w:numPr>
        <w:rPr>
          <w:lang w:val="en-GB"/>
        </w:rPr>
      </w:pPr>
      <w:r>
        <w:rPr>
          <w:rFonts w:eastAsia="Times New Roman"/>
          <w:lang w:val="en-GB"/>
        </w:rPr>
        <w:t xml:space="preserve">The specification shall not require </w:t>
      </w:r>
      <w:r>
        <w:rPr>
          <w:rFonts w:eastAsia="Times New Roman"/>
          <w:lang w:val="en"/>
        </w:rPr>
        <w:t>s</w:t>
      </w:r>
      <w:r w:rsidR="0016127B" w:rsidRPr="003701ED">
        <w:rPr>
          <w:rFonts w:eastAsia="Times New Roman"/>
          <w:lang w:val="en"/>
        </w:rPr>
        <w:t xml:space="preserve">trict system clock </w:t>
      </w:r>
      <w:proofErr w:type="spellStart"/>
      <w:r w:rsidR="0016127B" w:rsidRPr="003701ED">
        <w:rPr>
          <w:rFonts w:eastAsia="Times New Roman"/>
          <w:lang w:val="en"/>
        </w:rPr>
        <w:t>synchronisation</w:t>
      </w:r>
      <w:proofErr w:type="spellEnd"/>
      <w:r w:rsidR="0016127B" w:rsidRPr="003701ED">
        <w:rPr>
          <w:rFonts w:eastAsia="Times New Roman"/>
          <w:lang w:val="en"/>
        </w:rPr>
        <w:t xml:space="preserve"> of the system running the packager</w:t>
      </w:r>
      <w:r w:rsidR="00E47338">
        <w:rPr>
          <w:rFonts w:eastAsia="Times New Roman"/>
          <w:lang w:val="en"/>
        </w:rPr>
        <w:t xml:space="preserve">. Systems </w:t>
      </w:r>
      <w:r w:rsidR="00B15086">
        <w:rPr>
          <w:rFonts w:eastAsia="Times New Roman"/>
          <w:lang w:val="en"/>
        </w:rPr>
        <w:t xml:space="preserve">shall at least </w:t>
      </w:r>
      <w:r w:rsidR="00E47338">
        <w:rPr>
          <w:rFonts w:eastAsia="Times New Roman"/>
          <w:lang w:val="en"/>
        </w:rPr>
        <w:t xml:space="preserve">support system clock </w:t>
      </w:r>
      <w:proofErr w:type="spellStart"/>
      <w:r w:rsidR="00E47338">
        <w:rPr>
          <w:rFonts w:eastAsia="Times New Roman"/>
          <w:lang w:val="en"/>
        </w:rPr>
        <w:t>synchronisation</w:t>
      </w:r>
      <w:proofErr w:type="spellEnd"/>
      <w:r w:rsidR="00E47338">
        <w:rPr>
          <w:rFonts w:eastAsia="Times New Roman"/>
          <w:lang w:val="en"/>
        </w:rPr>
        <w:t xml:space="preserve"> boundaries up to +-100 </w:t>
      </w:r>
      <w:proofErr w:type="spellStart"/>
      <w:r w:rsidR="00E47338">
        <w:rPr>
          <w:rFonts w:eastAsia="Times New Roman"/>
          <w:lang w:val="en"/>
        </w:rPr>
        <w:t>ms.</w:t>
      </w:r>
      <w:proofErr w:type="spellEnd"/>
      <w:r w:rsidR="0016127B" w:rsidRPr="003701ED">
        <w:rPr>
          <w:rFonts w:eastAsia="Times New Roman"/>
          <w:lang w:val="en"/>
        </w:rPr>
        <w:t xml:space="preserve"> </w:t>
      </w:r>
    </w:p>
    <w:p w14:paraId="4A53D5D2" w14:textId="0E6BB4EE" w:rsidR="0016127B" w:rsidRPr="003701ED" w:rsidRDefault="00765487" w:rsidP="005E1637">
      <w:pPr>
        <w:pStyle w:val="ListParagraph"/>
        <w:numPr>
          <w:ilvl w:val="0"/>
          <w:numId w:val="2"/>
        </w:numPr>
        <w:rPr>
          <w:lang w:val="en-GB"/>
        </w:rPr>
      </w:pPr>
      <w:r>
        <w:rPr>
          <w:rFonts w:eastAsia="Times New Roman"/>
          <w:lang w:val="en"/>
        </w:rPr>
        <w:t xml:space="preserve">The specification shall support </w:t>
      </w:r>
      <w:r w:rsidR="0016127B" w:rsidRPr="003701ED">
        <w:rPr>
          <w:rFonts w:eastAsia="Times New Roman"/>
          <w:lang w:val="en"/>
        </w:rPr>
        <w:t xml:space="preserve">the case </w:t>
      </w:r>
      <w:r w:rsidR="00CF6D99">
        <w:rPr>
          <w:rFonts w:eastAsia="Times New Roman"/>
          <w:lang w:val="en"/>
        </w:rPr>
        <w:t xml:space="preserve">where </w:t>
      </w:r>
      <w:r w:rsidR="0016127B" w:rsidRPr="003701ED">
        <w:rPr>
          <w:rFonts w:eastAsia="Times New Roman"/>
          <w:lang w:val="en"/>
        </w:rPr>
        <w:t>SCTE-35 metadata is packaged, and</w:t>
      </w:r>
      <w:r>
        <w:rPr>
          <w:rFonts w:eastAsia="Times New Roman"/>
          <w:lang w:val="en"/>
        </w:rPr>
        <w:t xml:space="preserve"> segments or timelines may need to be altered based on SCTE-35 based information</w:t>
      </w:r>
    </w:p>
    <w:p w14:paraId="0A30694C" w14:textId="23E6C617" w:rsidR="0016127B" w:rsidRPr="003701ED" w:rsidRDefault="00765487" w:rsidP="005E1637">
      <w:pPr>
        <w:pStyle w:val="ListParagraph"/>
        <w:numPr>
          <w:ilvl w:val="0"/>
          <w:numId w:val="2"/>
        </w:numPr>
        <w:rPr>
          <w:lang w:val="en-GB"/>
        </w:rPr>
      </w:pPr>
      <w:r>
        <w:rPr>
          <w:rFonts w:eastAsia="Times New Roman"/>
          <w:lang w:val="en"/>
        </w:rPr>
        <w:t>The specification shall not require the use of</w:t>
      </w:r>
      <w:r w:rsidR="0016127B" w:rsidRPr="003701ED">
        <w:rPr>
          <w:rFonts w:eastAsia="Times New Roman"/>
          <w:lang w:val="en"/>
        </w:rPr>
        <w:t xml:space="preserve"> client</w:t>
      </w:r>
      <w:r w:rsidR="005B30CF">
        <w:rPr>
          <w:rFonts w:eastAsia="Times New Roman"/>
          <w:lang w:val="en"/>
        </w:rPr>
        <w:t>-</w:t>
      </w:r>
      <w:r w:rsidR="0016127B" w:rsidRPr="003701ED">
        <w:rPr>
          <w:rFonts w:eastAsia="Times New Roman"/>
          <w:lang w:val="en"/>
        </w:rPr>
        <w:t xml:space="preserve">side solutions for mitigation </w:t>
      </w:r>
      <w:r>
        <w:rPr>
          <w:rFonts w:eastAsia="Times New Roman"/>
          <w:lang w:val="en"/>
        </w:rPr>
        <w:t xml:space="preserve">upstream failures </w:t>
      </w:r>
      <w:r w:rsidR="0016127B" w:rsidRPr="003701ED">
        <w:rPr>
          <w:rFonts w:eastAsia="Times New Roman"/>
          <w:lang w:val="en"/>
        </w:rPr>
        <w:t>(e.g., multiple base URL client steering), as these are not implemented consistently throughout devices.</w:t>
      </w:r>
    </w:p>
    <w:p w14:paraId="7CE827E5" w14:textId="23153572" w:rsidR="0016127B" w:rsidRPr="003701ED" w:rsidRDefault="00765487" w:rsidP="005E1637">
      <w:pPr>
        <w:pStyle w:val="ListParagraph"/>
        <w:numPr>
          <w:ilvl w:val="0"/>
          <w:numId w:val="2"/>
        </w:numPr>
        <w:rPr>
          <w:lang w:val="en-GB"/>
        </w:rPr>
      </w:pPr>
      <w:r>
        <w:rPr>
          <w:rFonts w:eastAsia="Times New Roman"/>
          <w:lang w:val="en"/>
        </w:rPr>
        <w:t>The specification shall de</w:t>
      </w:r>
      <w:r w:rsidR="005B30CF">
        <w:rPr>
          <w:rFonts w:eastAsia="Times New Roman"/>
          <w:lang w:val="en"/>
        </w:rPr>
        <w:t>s</w:t>
      </w:r>
      <w:r>
        <w:rPr>
          <w:rFonts w:eastAsia="Times New Roman"/>
          <w:lang w:val="en"/>
        </w:rPr>
        <w:t>cribe</w:t>
      </w:r>
      <w:r w:rsidR="0016127B" w:rsidRPr="003701ED">
        <w:rPr>
          <w:rFonts w:eastAsia="Times New Roman"/>
          <w:lang w:val="en"/>
        </w:rPr>
        <w:t xml:space="preserve"> specific aspects related to audio/video sync for different audio codecs. This includes sample rate, edit list, pre-roll audio encoder state that may work slightly different as when compared to the video coder.</w:t>
      </w:r>
    </w:p>
    <w:p w14:paraId="6B3599C7" w14:textId="2E9E2DA9" w:rsidR="0016127B" w:rsidRPr="003701ED" w:rsidRDefault="0016127B" w:rsidP="0016127B">
      <w:pPr>
        <w:pStyle w:val="ListParagraph"/>
        <w:numPr>
          <w:ilvl w:val="0"/>
          <w:numId w:val="2"/>
        </w:numPr>
        <w:rPr>
          <w:lang w:val="en-GB"/>
        </w:rPr>
      </w:pPr>
      <w:r w:rsidRPr="003701ED">
        <w:rPr>
          <w:lang w:val="en-GB"/>
        </w:rPr>
        <w:t xml:space="preserve"> </w:t>
      </w:r>
      <w:r w:rsidR="00F4340A">
        <w:rPr>
          <w:lang w:val="en-GB"/>
        </w:rPr>
        <w:t xml:space="preserve">The specification </w:t>
      </w:r>
      <w:r w:rsidRPr="003701ED">
        <w:rPr>
          <w:lang w:val="en-GB"/>
        </w:rPr>
        <w:t xml:space="preserve">shall </w:t>
      </w:r>
      <w:r w:rsidR="00B15086">
        <w:rPr>
          <w:lang w:val="en-GB"/>
        </w:rPr>
        <w:t xml:space="preserve">at least support </w:t>
      </w:r>
      <w:r w:rsidRPr="003701ED">
        <w:rPr>
          <w:lang w:val="en-GB"/>
        </w:rPr>
        <w:t xml:space="preserve">popular output streaming formats to players </w:t>
      </w:r>
      <w:r w:rsidR="00F4340A">
        <w:rPr>
          <w:lang w:val="en-GB"/>
        </w:rPr>
        <w:t>such as MPEG-DASH</w:t>
      </w:r>
      <w:r w:rsidR="005B30CF">
        <w:rPr>
          <w:lang w:val="en-GB"/>
        </w:rPr>
        <w:t xml:space="preserve"> and</w:t>
      </w:r>
      <w:r w:rsidR="003B5F25">
        <w:rPr>
          <w:lang w:val="en-GB"/>
        </w:rPr>
        <w:t xml:space="preserve"> </w:t>
      </w:r>
      <w:r w:rsidR="00F4340A">
        <w:rPr>
          <w:lang w:val="en-GB"/>
        </w:rPr>
        <w:t xml:space="preserve">HTTP </w:t>
      </w:r>
      <w:r w:rsidR="00322FEB">
        <w:rPr>
          <w:lang w:val="en-GB"/>
        </w:rPr>
        <w:t>L</w:t>
      </w:r>
      <w:r w:rsidR="00F4340A">
        <w:rPr>
          <w:lang w:val="en-GB"/>
        </w:rPr>
        <w:t>ive Streaming.</w:t>
      </w:r>
    </w:p>
    <w:p w14:paraId="0FA150CA" w14:textId="2697F399" w:rsidR="0016127B" w:rsidRDefault="00F4340A" w:rsidP="005E1637">
      <w:pPr>
        <w:pStyle w:val="ListParagraph"/>
        <w:numPr>
          <w:ilvl w:val="0"/>
          <w:numId w:val="2"/>
        </w:numPr>
        <w:rPr>
          <w:lang w:val="en-GB"/>
        </w:rPr>
      </w:pPr>
      <w:r>
        <w:rPr>
          <w:lang w:val="en-GB"/>
        </w:rPr>
        <w:t xml:space="preserve">The specification shall </w:t>
      </w:r>
      <w:r w:rsidR="00961310">
        <w:rPr>
          <w:lang w:val="en-GB"/>
        </w:rPr>
        <w:t xml:space="preserve">support </w:t>
      </w:r>
      <w:r w:rsidR="00B15086">
        <w:rPr>
          <w:lang w:val="en-GB"/>
        </w:rPr>
        <w:t>cases</w:t>
      </w:r>
      <w:r w:rsidR="00961310">
        <w:rPr>
          <w:lang w:val="en-GB"/>
        </w:rPr>
        <w:t xml:space="preserve"> when</w:t>
      </w:r>
      <w:r>
        <w:rPr>
          <w:lang w:val="en-GB"/>
        </w:rPr>
        <w:t xml:space="preserve"> </w:t>
      </w:r>
      <w:r w:rsidR="0016127B" w:rsidRPr="003701ED">
        <w:rPr>
          <w:lang w:val="en-GB"/>
        </w:rPr>
        <w:t>inter-packager communication</w:t>
      </w:r>
      <w:r w:rsidR="00961310">
        <w:rPr>
          <w:lang w:val="en-GB"/>
        </w:rPr>
        <w:t xml:space="preserve"> is possible.</w:t>
      </w:r>
    </w:p>
    <w:p w14:paraId="2BBE6BAB" w14:textId="2E68F506" w:rsidR="00B6463B" w:rsidRDefault="00B6463B" w:rsidP="00B6463B">
      <w:pPr>
        <w:pStyle w:val="ListParagraph"/>
        <w:numPr>
          <w:ilvl w:val="0"/>
          <w:numId w:val="2"/>
        </w:numPr>
        <w:rPr>
          <w:lang w:val="en-GB"/>
        </w:rPr>
      </w:pPr>
      <w:r>
        <w:rPr>
          <w:lang w:val="en-GB"/>
        </w:rPr>
        <w:t xml:space="preserve">The specification shall </w:t>
      </w:r>
      <w:r w:rsidR="00961310">
        <w:rPr>
          <w:lang w:val="en-GB"/>
        </w:rPr>
        <w:t xml:space="preserve">support </w:t>
      </w:r>
      <w:r w:rsidR="00B15086">
        <w:rPr>
          <w:lang w:val="en-GB"/>
        </w:rPr>
        <w:t>cases</w:t>
      </w:r>
      <w:r>
        <w:rPr>
          <w:lang w:val="en-GB"/>
        </w:rPr>
        <w:t xml:space="preserve"> when there is no </w:t>
      </w:r>
      <w:r w:rsidRPr="003701ED">
        <w:rPr>
          <w:lang w:val="en-GB"/>
        </w:rPr>
        <w:t>inter-packager communication</w:t>
      </w:r>
      <w:r w:rsidR="00B15086">
        <w:rPr>
          <w:lang w:val="en-GB"/>
        </w:rPr>
        <w:t xml:space="preserve"> possible</w:t>
      </w:r>
      <w:r>
        <w:rPr>
          <w:lang w:val="en-GB"/>
        </w:rPr>
        <w:t>.</w:t>
      </w:r>
    </w:p>
    <w:p w14:paraId="277C0F1C" w14:textId="69DADEA8" w:rsidR="00961310" w:rsidRDefault="00961310" w:rsidP="00B6463B">
      <w:pPr>
        <w:pStyle w:val="ListParagraph"/>
        <w:numPr>
          <w:ilvl w:val="0"/>
          <w:numId w:val="2"/>
        </w:numPr>
        <w:rPr>
          <w:lang w:val="en-GB"/>
        </w:rPr>
      </w:pPr>
      <w:r>
        <w:rPr>
          <w:lang w:val="en-GB"/>
        </w:rPr>
        <w:t>The specification shall support the case when different packagers or origins may have a missing segment in one receiver but not in the other.</w:t>
      </w:r>
    </w:p>
    <w:p w14:paraId="1B77FD58" w14:textId="2466D62A" w:rsidR="00961310" w:rsidRDefault="00961310" w:rsidP="00961310">
      <w:pPr>
        <w:pStyle w:val="ListParagraph"/>
        <w:numPr>
          <w:ilvl w:val="0"/>
          <w:numId w:val="2"/>
        </w:numPr>
        <w:rPr>
          <w:lang w:val="en-GB"/>
        </w:rPr>
      </w:pPr>
      <w:r>
        <w:rPr>
          <w:lang w:val="en-GB"/>
        </w:rPr>
        <w:t>The specification shall support the case when packagers</w:t>
      </w:r>
      <w:r w:rsidRPr="005E1637">
        <w:rPr>
          <w:lang w:val="en-GB"/>
        </w:rPr>
        <w:t xml:space="preserve"> may fail and restart (re-join) later again, </w:t>
      </w:r>
      <w:r>
        <w:rPr>
          <w:lang w:val="en-GB"/>
        </w:rPr>
        <w:t xml:space="preserve">or packagers </w:t>
      </w:r>
      <w:r w:rsidRPr="005E1637">
        <w:rPr>
          <w:lang w:val="en-GB"/>
        </w:rPr>
        <w:t xml:space="preserve">join or leave a session again. </w:t>
      </w:r>
    </w:p>
    <w:p w14:paraId="1832DFE1" w14:textId="25C6D31F" w:rsidR="001410E7" w:rsidRPr="005E1637" w:rsidRDefault="001410E7" w:rsidP="00961310">
      <w:pPr>
        <w:pStyle w:val="ListParagraph"/>
        <w:numPr>
          <w:ilvl w:val="0"/>
          <w:numId w:val="2"/>
        </w:numPr>
        <w:rPr>
          <w:lang w:val="en-GB"/>
        </w:rPr>
      </w:pPr>
      <w:r>
        <w:rPr>
          <w:lang w:val="en-GB"/>
        </w:rPr>
        <w:t>The specification shall be agnostic to encryption or DRM systems, details on how this is achieved shall be provided in the specification text.</w:t>
      </w:r>
    </w:p>
    <w:p w14:paraId="02849F47" w14:textId="1992D64C" w:rsidR="0016127B" w:rsidRPr="003701ED" w:rsidRDefault="0016127B" w:rsidP="0016127B">
      <w:pPr>
        <w:pStyle w:val="Heading2"/>
      </w:pPr>
      <w:r w:rsidRPr="003701ED">
        <w:t xml:space="preserve">Requirements on communication between Encoder and packager/origin </w:t>
      </w:r>
    </w:p>
    <w:p w14:paraId="6E94ECF0" w14:textId="16A0ED80" w:rsidR="00F4340A" w:rsidRDefault="00F4340A" w:rsidP="0016127B">
      <w:pPr>
        <w:pStyle w:val="ListParagraph"/>
        <w:numPr>
          <w:ilvl w:val="0"/>
          <w:numId w:val="2"/>
        </w:numPr>
        <w:rPr>
          <w:lang w:val="en-GB"/>
        </w:rPr>
      </w:pPr>
      <w:r>
        <w:rPr>
          <w:lang w:val="en-GB"/>
        </w:rPr>
        <w:t>The specification</w:t>
      </w:r>
      <w:r w:rsidR="0016127B" w:rsidRPr="003701ED">
        <w:rPr>
          <w:lang w:val="en-GB"/>
        </w:rPr>
        <w:t xml:space="preserve"> shall support ingest/communication between an encoder and packager/origin </w:t>
      </w:r>
      <w:r w:rsidR="00B6463B">
        <w:rPr>
          <w:lang w:val="en-GB"/>
        </w:rPr>
        <w:t>based on</w:t>
      </w:r>
      <w:r w:rsidR="0016127B" w:rsidRPr="003701ED">
        <w:rPr>
          <w:lang w:val="en-GB"/>
        </w:rPr>
        <w:t xml:space="preserve"> well</w:t>
      </w:r>
      <w:r w:rsidR="001410E7">
        <w:rPr>
          <w:lang w:val="en-GB"/>
        </w:rPr>
        <w:t>-</w:t>
      </w:r>
      <w:r w:rsidR="0016127B" w:rsidRPr="003701ED">
        <w:rPr>
          <w:lang w:val="en-GB"/>
        </w:rPr>
        <w:t>defined existing industry specification</w:t>
      </w:r>
      <w:r>
        <w:rPr>
          <w:lang w:val="en-GB"/>
        </w:rPr>
        <w:t>s</w:t>
      </w:r>
      <w:r w:rsidR="0016127B" w:rsidRPr="003701ED">
        <w:rPr>
          <w:lang w:val="en-GB"/>
        </w:rPr>
        <w:t xml:space="preserve"> targeting such applications. </w:t>
      </w:r>
    </w:p>
    <w:p w14:paraId="0DCA491A" w14:textId="36C3FD13" w:rsidR="0016127B" w:rsidRPr="003701ED" w:rsidRDefault="0016127B" w:rsidP="0016127B">
      <w:pPr>
        <w:pStyle w:val="ListParagraph"/>
        <w:numPr>
          <w:ilvl w:val="0"/>
          <w:numId w:val="2"/>
        </w:numPr>
        <w:rPr>
          <w:lang w:val="en-GB"/>
        </w:rPr>
      </w:pPr>
      <w:r w:rsidRPr="003701ED">
        <w:rPr>
          <w:lang w:val="en-GB"/>
        </w:rPr>
        <w:t>Th</w:t>
      </w:r>
      <w:r w:rsidR="00627A3F">
        <w:rPr>
          <w:lang w:val="en-GB"/>
        </w:rPr>
        <w:t>e</w:t>
      </w:r>
      <w:r w:rsidRPr="003701ED">
        <w:rPr>
          <w:lang w:val="en-GB"/>
        </w:rPr>
        <w:t xml:space="preserve"> </w:t>
      </w:r>
      <w:r w:rsidR="00F4340A">
        <w:rPr>
          <w:lang w:val="en-GB"/>
        </w:rPr>
        <w:t>specification</w:t>
      </w:r>
      <w:r w:rsidRPr="003701ED">
        <w:rPr>
          <w:lang w:val="en-GB"/>
        </w:rPr>
        <w:t xml:space="preserve"> shall </w:t>
      </w:r>
      <w:r w:rsidR="00F4340A">
        <w:rPr>
          <w:lang w:val="en-GB"/>
        </w:rPr>
        <w:t>enable push</w:t>
      </w:r>
      <w:r w:rsidR="001410E7">
        <w:rPr>
          <w:lang w:val="en-GB"/>
        </w:rPr>
        <w:t>-</w:t>
      </w:r>
      <w:r w:rsidRPr="003701ED">
        <w:rPr>
          <w:lang w:val="en-GB"/>
        </w:rPr>
        <w:t>based transmission of media data segment from the encoder to the origin/packager.</w:t>
      </w:r>
    </w:p>
    <w:p w14:paraId="3245A988" w14:textId="17D096E0" w:rsidR="00F06770" w:rsidRDefault="0016127B" w:rsidP="00F06770">
      <w:pPr>
        <w:pStyle w:val="Heading2"/>
      </w:pPr>
      <w:r w:rsidRPr="003701ED">
        <w:t xml:space="preserve">Requirements for Content storage </w:t>
      </w:r>
    </w:p>
    <w:p w14:paraId="3F8AC502" w14:textId="256956C8" w:rsidR="00F06770" w:rsidRPr="000246E3" w:rsidRDefault="00C16A06" w:rsidP="000246E3">
      <w:r>
        <w:rPr>
          <w:lang w:val="en-GB" w:eastAsia="ko-KR"/>
        </w:rPr>
        <w:t>The</w:t>
      </w:r>
      <w:r w:rsidR="00F06770">
        <w:rPr>
          <w:lang w:val="en-GB" w:eastAsia="ko-KR"/>
        </w:rPr>
        <w:t xml:space="preserve"> specification shall also meet the following requirements for content storage.</w:t>
      </w:r>
    </w:p>
    <w:p w14:paraId="149B7E66" w14:textId="1B24FA31" w:rsidR="0016127B" w:rsidRDefault="00840DEB" w:rsidP="0016127B">
      <w:pPr>
        <w:pStyle w:val="ListParagraph"/>
        <w:numPr>
          <w:ilvl w:val="0"/>
          <w:numId w:val="2"/>
        </w:numPr>
        <w:rPr>
          <w:lang w:val="en-GB"/>
        </w:rPr>
      </w:pPr>
      <w:r>
        <w:rPr>
          <w:lang w:val="en-GB"/>
        </w:rPr>
        <w:t>The specification</w:t>
      </w:r>
      <w:r w:rsidR="0016127B" w:rsidRPr="003701ED">
        <w:rPr>
          <w:lang w:val="en-GB"/>
        </w:rPr>
        <w:t xml:space="preserve"> shall support describing content stored for either a VoD or Live presentation</w:t>
      </w:r>
      <w:r>
        <w:rPr>
          <w:lang w:val="en-GB"/>
        </w:rPr>
        <w:t xml:space="preserve"> using an external file</w:t>
      </w:r>
      <w:r w:rsidR="0016127B" w:rsidRPr="003701ED">
        <w:rPr>
          <w:lang w:val="en-GB"/>
        </w:rPr>
        <w:t xml:space="preserve">, </w:t>
      </w:r>
      <w:r w:rsidR="00FA6AA7" w:rsidRPr="003701ED">
        <w:rPr>
          <w:lang w:val="en-GB"/>
        </w:rPr>
        <w:t>e.g.,</w:t>
      </w:r>
      <w:r w:rsidR="0016127B" w:rsidRPr="003701ED">
        <w:rPr>
          <w:lang w:val="en-GB"/>
        </w:rPr>
        <w:t xml:space="preserve"> a specific manifest </w:t>
      </w:r>
    </w:p>
    <w:p w14:paraId="22DB59B6" w14:textId="749EE7B0" w:rsidR="00840DEB" w:rsidRPr="00840DEB" w:rsidRDefault="00840DEB" w:rsidP="00840DEB">
      <w:pPr>
        <w:pStyle w:val="ListParagraph"/>
        <w:numPr>
          <w:ilvl w:val="0"/>
          <w:numId w:val="2"/>
        </w:numPr>
        <w:rPr>
          <w:lang w:val="en-GB"/>
        </w:rPr>
      </w:pPr>
      <w:r>
        <w:rPr>
          <w:lang w:val="en-GB"/>
        </w:rPr>
        <w:t>The specification</w:t>
      </w:r>
      <w:r w:rsidRPr="003701ED">
        <w:rPr>
          <w:lang w:val="en-GB"/>
        </w:rPr>
        <w:t xml:space="preserve"> shall support describing content stored for either a VoD or Live presentation</w:t>
      </w:r>
      <w:r>
        <w:rPr>
          <w:lang w:val="en-GB"/>
        </w:rPr>
        <w:t xml:space="preserve"> using an internal identifier</w:t>
      </w:r>
      <w:r w:rsidRPr="003701ED">
        <w:rPr>
          <w:lang w:val="en-GB"/>
        </w:rPr>
        <w:t xml:space="preserve">, </w:t>
      </w:r>
      <w:r w:rsidR="00FA6AA7" w:rsidRPr="003701ED">
        <w:rPr>
          <w:lang w:val="en-GB"/>
        </w:rPr>
        <w:t>e.g.,</w:t>
      </w:r>
      <w:r w:rsidRPr="003701ED">
        <w:rPr>
          <w:lang w:val="en-GB"/>
        </w:rPr>
        <w:t xml:space="preserve"> a </w:t>
      </w:r>
      <w:r>
        <w:rPr>
          <w:lang w:val="en-GB"/>
        </w:rPr>
        <w:t>stream or group identifier</w:t>
      </w:r>
      <w:r w:rsidRPr="003701ED">
        <w:rPr>
          <w:lang w:val="en-GB"/>
        </w:rPr>
        <w:t xml:space="preserve"> </w:t>
      </w:r>
    </w:p>
    <w:p w14:paraId="3861B34A" w14:textId="1A35082C" w:rsidR="0016127B" w:rsidRPr="003701ED" w:rsidRDefault="00840DEB" w:rsidP="0016127B">
      <w:pPr>
        <w:pStyle w:val="ListParagraph"/>
        <w:numPr>
          <w:ilvl w:val="0"/>
          <w:numId w:val="2"/>
        </w:numPr>
        <w:rPr>
          <w:lang w:val="en-GB"/>
        </w:rPr>
      </w:pPr>
      <w:r>
        <w:rPr>
          <w:lang w:val="en-GB"/>
        </w:rPr>
        <w:t>The specification</w:t>
      </w:r>
      <w:r w:rsidRPr="003701ED">
        <w:rPr>
          <w:lang w:val="en-GB"/>
        </w:rPr>
        <w:t xml:space="preserve"> shall </w:t>
      </w:r>
      <w:r>
        <w:rPr>
          <w:lang w:val="en-GB"/>
        </w:rPr>
        <w:t xml:space="preserve">enable </w:t>
      </w:r>
      <w:r w:rsidR="0016127B" w:rsidRPr="003701ED">
        <w:rPr>
          <w:lang w:val="en-GB"/>
        </w:rPr>
        <w:t>both single track per file and single segment per file storage</w:t>
      </w:r>
    </w:p>
    <w:p w14:paraId="4804D5BC" w14:textId="36265922" w:rsidR="0016127B" w:rsidRPr="003701ED" w:rsidRDefault="00840DEB" w:rsidP="0016127B">
      <w:pPr>
        <w:pStyle w:val="ListParagraph"/>
        <w:numPr>
          <w:ilvl w:val="0"/>
          <w:numId w:val="2"/>
        </w:numPr>
        <w:rPr>
          <w:lang w:val="en-GB"/>
        </w:rPr>
      </w:pPr>
      <w:r>
        <w:rPr>
          <w:lang w:val="en-GB"/>
        </w:rPr>
        <w:t>The specification</w:t>
      </w:r>
      <w:r w:rsidRPr="003701ED">
        <w:rPr>
          <w:lang w:val="en-GB"/>
        </w:rPr>
        <w:t xml:space="preserve"> shall</w:t>
      </w:r>
      <w:r>
        <w:rPr>
          <w:lang w:val="en-GB"/>
        </w:rPr>
        <w:t xml:space="preserve"> support s</w:t>
      </w:r>
      <w:r w:rsidR="0016127B" w:rsidRPr="003701ED">
        <w:rPr>
          <w:lang w:val="en-GB"/>
        </w:rPr>
        <w:t>equenc</w:t>
      </w:r>
      <w:r>
        <w:rPr>
          <w:lang w:val="en-GB"/>
        </w:rPr>
        <w:t>es</w:t>
      </w:r>
      <w:r w:rsidR="0016127B" w:rsidRPr="003701ED">
        <w:rPr>
          <w:lang w:val="en-GB"/>
        </w:rPr>
        <w:t xml:space="preserve"> of presentations. The</w:t>
      </w:r>
      <w:r>
        <w:rPr>
          <w:lang w:val="en-GB"/>
        </w:rPr>
        <w:t xml:space="preserve"> specification </w:t>
      </w:r>
      <w:r w:rsidR="0016127B" w:rsidRPr="003701ED">
        <w:rPr>
          <w:lang w:val="en-GB"/>
        </w:rPr>
        <w:t xml:space="preserve">shall </w:t>
      </w:r>
      <w:r>
        <w:rPr>
          <w:lang w:val="en-GB"/>
        </w:rPr>
        <w:t>enable</w:t>
      </w:r>
      <w:r w:rsidR="0016127B" w:rsidRPr="003701ED">
        <w:rPr>
          <w:lang w:val="en-GB"/>
        </w:rPr>
        <w:t xml:space="preserve"> linking these tracks explicitly or implicitly.</w:t>
      </w:r>
    </w:p>
    <w:p w14:paraId="78245AD2" w14:textId="303FB356" w:rsidR="0016127B" w:rsidRPr="003701ED" w:rsidRDefault="00840DEB" w:rsidP="0016127B">
      <w:pPr>
        <w:pStyle w:val="ListParagraph"/>
        <w:numPr>
          <w:ilvl w:val="0"/>
          <w:numId w:val="2"/>
        </w:numPr>
        <w:rPr>
          <w:lang w:val="en-GB"/>
        </w:rPr>
      </w:pPr>
      <w:r>
        <w:rPr>
          <w:lang w:val="en-GB"/>
        </w:rPr>
        <w:lastRenderedPageBreak/>
        <w:t>The specification</w:t>
      </w:r>
      <w:r w:rsidR="0016127B" w:rsidRPr="003701ED">
        <w:rPr>
          <w:lang w:val="en-GB"/>
        </w:rPr>
        <w:t xml:space="preserve"> shall </w:t>
      </w:r>
      <w:r>
        <w:rPr>
          <w:lang w:val="en-GB"/>
        </w:rPr>
        <w:t xml:space="preserve">support </w:t>
      </w:r>
      <w:r w:rsidR="0016127B" w:rsidRPr="003701ED">
        <w:rPr>
          <w:lang w:val="en-GB"/>
        </w:rPr>
        <w:t>directory structure</w:t>
      </w:r>
      <w:r w:rsidR="00C16A06">
        <w:rPr>
          <w:lang w:val="en-GB"/>
        </w:rPr>
        <w:t>\</w:t>
      </w:r>
      <w:r w:rsidR="0016127B" w:rsidRPr="003701ED">
        <w:rPr>
          <w:lang w:val="en-GB"/>
        </w:rPr>
        <w:t xml:space="preserve"> organisation of the storage archive. </w:t>
      </w:r>
    </w:p>
    <w:p w14:paraId="5C6C39C7" w14:textId="79BF631F" w:rsidR="0016127B" w:rsidRPr="003701ED" w:rsidRDefault="00840DEB" w:rsidP="0016127B">
      <w:pPr>
        <w:pStyle w:val="ListParagraph"/>
        <w:numPr>
          <w:ilvl w:val="0"/>
          <w:numId w:val="2"/>
        </w:numPr>
        <w:rPr>
          <w:lang w:val="en-GB"/>
        </w:rPr>
      </w:pPr>
      <w:r>
        <w:rPr>
          <w:lang w:val="en-GB"/>
        </w:rPr>
        <w:t>The specification shall support s</w:t>
      </w:r>
      <w:r w:rsidR="0016127B" w:rsidRPr="003701ED">
        <w:rPr>
          <w:lang w:val="en-GB"/>
        </w:rPr>
        <w:t xml:space="preserve">torage of timed metadata (both </w:t>
      </w:r>
      <w:proofErr w:type="spellStart"/>
      <w:r w:rsidR="0016127B" w:rsidRPr="003701ED">
        <w:rPr>
          <w:lang w:val="en-GB"/>
        </w:rPr>
        <w:t>inband</w:t>
      </w:r>
      <w:proofErr w:type="spellEnd"/>
      <w:r w:rsidR="0016127B" w:rsidRPr="003701ED">
        <w:rPr>
          <w:lang w:val="en-GB"/>
        </w:rPr>
        <w:t xml:space="preserve"> </w:t>
      </w:r>
      <w:proofErr w:type="spellStart"/>
      <w:r w:rsidR="0016127B" w:rsidRPr="003701ED">
        <w:rPr>
          <w:lang w:val="en-GB"/>
        </w:rPr>
        <w:t>emsg</w:t>
      </w:r>
      <w:proofErr w:type="spellEnd"/>
      <w:r w:rsidR="0016127B" w:rsidRPr="003701ED">
        <w:rPr>
          <w:lang w:val="en-GB"/>
        </w:rPr>
        <w:t xml:space="preserve"> and timed metadata track)</w:t>
      </w:r>
      <w:r w:rsidR="00B6463B">
        <w:rPr>
          <w:lang w:val="en-GB"/>
        </w:rPr>
        <w:t>.</w:t>
      </w:r>
    </w:p>
    <w:p w14:paraId="055E7AD9" w14:textId="4D25A51F" w:rsidR="0016127B" w:rsidRPr="003701ED" w:rsidRDefault="00840DEB" w:rsidP="0016127B">
      <w:pPr>
        <w:pStyle w:val="ListParagraph"/>
        <w:numPr>
          <w:ilvl w:val="0"/>
          <w:numId w:val="2"/>
        </w:numPr>
        <w:rPr>
          <w:lang w:val="en-GB"/>
        </w:rPr>
      </w:pPr>
      <w:r>
        <w:rPr>
          <w:lang w:val="en-GB"/>
        </w:rPr>
        <w:t>The specification shall support/define the option of signalling or f</w:t>
      </w:r>
      <w:r w:rsidR="0016127B" w:rsidRPr="003701ED">
        <w:rPr>
          <w:lang w:val="en-GB"/>
        </w:rPr>
        <w:t>ixing gaps, if content was received with gaps those gaps may either be repaired or explicitly signalled.</w:t>
      </w:r>
    </w:p>
    <w:p w14:paraId="600ED018" w14:textId="0B223380" w:rsidR="0016127B" w:rsidRPr="003701ED" w:rsidRDefault="00840DEB" w:rsidP="0016127B">
      <w:pPr>
        <w:pStyle w:val="ListParagraph"/>
        <w:numPr>
          <w:ilvl w:val="0"/>
          <w:numId w:val="2"/>
        </w:numPr>
        <w:rPr>
          <w:lang w:val="en-GB"/>
        </w:rPr>
      </w:pPr>
      <w:r>
        <w:rPr>
          <w:lang w:val="en-GB"/>
        </w:rPr>
        <w:t>The specification shall support/define the option of r</w:t>
      </w:r>
      <w:r w:rsidR="0016127B" w:rsidRPr="003701ED">
        <w:rPr>
          <w:lang w:val="en-GB"/>
        </w:rPr>
        <w:t xml:space="preserve">epairing, appending, replacing parts </w:t>
      </w:r>
      <w:r w:rsidR="00EC2BAB">
        <w:rPr>
          <w:lang w:val="en-GB"/>
        </w:rPr>
        <w:t>of content.</w:t>
      </w:r>
      <w:r w:rsidR="0016127B" w:rsidRPr="003701ED">
        <w:rPr>
          <w:lang w:val="en-GB"/>
        </w:rPr>
        <w:t xml:space="preserve">  </w:t>
      </w:r>
    </w:p>
    <w:p w14:paraId="2D13C0C3" w14:textId="3A1E720B" w:rsidR="0016127B" w:rsidRPr="003701ED" w:rsidRDefault="00B6463B" w:rsidP="0016127B">
      <w:pPr>
        <w:pStyle w:val="ListParagraph"/>
        <w:numPr>
          <w:ilvl w:val="0"/>
          <w:numId w:val="2"/>
        </w:numPr>
        <w:rPr>
          <w:lang w:val="en-GB"/>
        </w:rPr>
      </w:pPr>
      <w:r>
        <w:rPr>
          <w:lang w:val="en-GB"/>
        </w:rPr>
        <w:t xml:space="preserve">The specification </w:t>
      </w:r>
      <w:r w:rsidR="0016127B" w:rsidRPr="003701ED">
        <w:rPr>
          <w:lang w:val="en-GB"/>
        </w:rPr>
        <w:t xml:space="preserve">shall </w:t>
      </w:r>
      <w:r>
        <w:rPr>
          <w:lang w:val="en-GB"/>
        </w:rPr>
        <w:t>describe</w:t>
      </w:r>
      <w:r w:rsidR="00C16A06">
        <w:rPr>
          <w:lang w:val="en-GB"/>
        </w:rPr>
        <w:t xml:space="preserve"> in guidelines</w:t>
      </w:r>
      <w:r>
        <w:rPr>
          <w:lang w:val="en-GB"/>
        </w:rPr>
        <w:t xml:space="preserve"> </w:t>
      </w:r>
      <w:r w:rsidR="0016127B" w:rsidRPr="003701ED">
        <w:rPr>
          <w:lang w:val="en-GB"/>
        </w:rPr>
        <w:t xml:space="preserve">how support in typical cloud storage systems may work and how the solution fits with existing </w:t>
      </w:r>
      <w:r w:rsidR="00FA6AA7" w:rsidRPr="003701ED">
        <w:rPr>
          <w:lang w:val="en-GB"/>
        </w:rPr>
        <w:t>APIs</w:t>
      </w:r>
      <w:r w:rsidR="0016127B" w:rsidRPr="003701ED">
        <w:rPr>
          <w:lang w:val="en-GB"/>
        </w:rPr>
        <w:t xml:space="preserve"> for cloud</w:t>
      </w:r>
      <w:r w:rsidR="00F3152C">
        <w:rPr>
          <w:lang w:val="en-GB"/>
        </w:rPr>
        <w:t>-</w:t>
      </w:r>
      <w:r w:rsidR="0016127B" w:rsidRPr="003701ED">
        <w:rPr>
          <w:lang w:val="en-GB"/>
        </w:rPr>
        <w:t>based storage solutions</w:t>
      </w:r>
    </w:p>
    <w:p w14:paraId="6D59CE4E" w14:textId="60B50EE9" w:rsidR="0016127B" w:rsidRDefault="00B6463B" w:rsidP="005E1637">
      <w:pPr>
        <w:pStyle w:val="ListParagraph"/>
        <w:numPr>
          <w:ilvl w:val="0"/>
          <w:numId w:val="2"/>
        </w:numPr>
        <w:rPr>
          <w:lang w:val="en-GB"/>
        </w:rPr>
      </w:pPr>
      <w:r>
        <w:rPr>
          <w:lang w:val="en-GB"/>
        </w:rPr>
        <w:t xml:space="preserve">The specification shall </w:t>
      </w:r>
      <w:r w:rsidR="0016127B" w:rsidRPr="003701ED">
        <w:rPr>
          <w:lang w:val="en-GB"/>
        </w:rPr>
        <w:t xml:space="preserve">support efficient and fast indexing of segments and content, </w:t>
      </w:r>
      <w:r>
        <w:rPr>
          <w:lang w:val="en-GB"/>
        </w:rPr>
        <w:t xml:space="preserve">for live, </w:t>
      </w:r>
      <w:r w:rsidR="008604E2">
        <w:rPr>
          <w:lang w:val="en-GB"/>
        </w:rPr>
        <w:t>V</w:t>
      </w:r>
      <w:r>
        <w:rPr>
          <w:lang w:val="en-GB"/>
        </w:rPr>
        <w:t>o</w:t>
      </w:r>
      <w:r w:rsidR="008604E2">
        <w:rPr>
          <w:lang w:val="en-GB"/>
        </w:rPr>
        <w:t>D</w:t>
      </w:r>
      <w:r>
        <w:rPr>
          <w:lang w:val="en-GB"/>
        </w:rPr>
        <w:t xml:space="preserve"> and </w:t>
      </w:r>
      <w:r w:rsidR="008604E2">
        <w:rPr>
          <w:lang w:val="en-GB"/>
        </w:rPr>
        <w:t>L</w:t>
      </w:r>
      <w:r>
        <w:rPr>
          <w:lang w:val="en-GB"/>
        </w:rPr>
        <w:t>ive-to-</w:t>
      </w:r>
      <w:r w:rsidR="008604E2">
        <w:rPr>
          <w:lang w:val="en-GB"/>
        </w:rPr>
        <w:t>V</w:t>
      </w:r>
      <w:r>
        <w:rPr>
          <w:lang w:val="en-GB"/>
        </w:rPr>
        <w:t>o</w:t>
      </w:r>
      <w:r w:rsidR="008604E2">
        <w:rPr>
          <w:lang w:val="en-GB"/>
        </w:rPr>
        <w:t>D</w:t>
      </w:r>
      <w:r>
        <w:rPr>
          <w:lang w:val="en-GB"/>
        </w:rPr>
        <w:t xml:space="preserve"> cases</w:t>
      </w:r>
      <w:r w:rsidR="0016127B" w:rsidRPr="003701ED">
        <w:rPr>
          <w:lang w:val="en-GB"/>
        </w:rPr>
        <w:t>.</w:t>
      </w:r>
    </w:p>
    <w:p w14:paraId="05ABBD31" w14:textId="3425D6E8" w:rsidR="003150A4" w:rsidRDefault="003150A4" w:rsidP="003150A4">
      <w:pPr>
        <w:pStyle w:val="ListParagraph"/>
        <w:numPr>
          <w:ilvl w:val="0"/>
          <w:numId w:val="2"/>
        </w:numPr>
        <w:rPr>
          <w:lang w:val="en-GB"/>
        </w:rPr>
      </w:pPr>
      <w:r>
        <w:rPr>
          <w:lang w:val="en-GB"/>
        </w:rPr>
        <w:t>The specification shall support the recording and storing of encoder</w:t>
      </w:r>
      <w:r w:rsidR="00B15086">
        <w:rPr>
          <w:lang w:val="en-GB"/>
        </w:rPr>
        <w:t>/pac</w:t>
      </w:r>
      <w:r w:rsidR="00C16A06">
        <w:rPr>
          <w:lang w:val="en-GB"/>
        </w:rPr>
        <w:t>k</w:t>
      </w:r>
      <w:r w:rsidR="00B15086">
        <w:rPr>
          <w:lang w:val="en-GB"/>
        </w:rPr>
        <w:t>ager</w:t>
      </w:r>
      <w:r>
        <w:rPr>
          <w:lang w:val="en-GB"/>
        </w:rPr>
        <w:t xml:space="preserve"> output for a live use case</w:t>
      </w:r>
      <w:r w:rsidR="00F06770">
        <w:rPr>
          <w:lang w:val="en-GB"/>
        </w:rPr>
        <w:t>.</w:t>
      </w:r>
    </w:p>
    <w:p w14:paraId="1D88F4D4" w14:textId="7D01073B" w:rsidR="00627A3F" w:rsidRPr="001B0C90" w:rsidRDefault="00C16A06" w:rsidP="00830201">
      <w:pPr>
        <w:pStyle w:val="ListParagraph"/>
        <w:numPr>
          <w:ilvl w:val="0"/>
          <w:numId w:val="2"/>
        </w:numPr>
        <w:rPr>
          <w:lang w:val="en-GB"/>
        </w:rPr>
      </w:pPr>
      <w:r>
        <w:rPr>
          <w:lang w:val="en-GB"/>
        </w:rPr>
        <w:t xml:space="preserve">The specification </w:t>
      </w:r>
      <w:r w:rsidR="00EC2BAB">
        <w:rPr>
          <w:lang w:val="en-GB"/>
        </w:rPr>
        <w:t>for content storage shall be based on existing MPEG specifications to the largest extent possible</w:t>
      </w:r>
    </w:p>
    <w:p w14:paraId="7F126923" w14:textId="2BA455F2" w:rsidR="00627A3F" w:rsidRDefault="00627A3F" w:rsidP="00830201">
      <w:pPr>
        <w:rPr>
          <w:lang w:val="en"/>
        </w:rPr>
      </w:pPr>
    </w:p>
    <w:p w14:paraId="5A8201E6" w14:textId="395625E3" w:rsidR="00627A3F" w:rsidRDefault="00627A3F" w:rsidP="00830201">
      <w:pPr>
        <w:rPr>
          <w:lang w:val="en"/>
        </w:rPr>
      </w:pPr>
    </w:p>
    <w:p w14:paraId="38F846C3" w14:textId="7E4A0101" w:rsidR="00627A3F" w:rsidRDefault="00627A3F" w:rsidP="00830201">
      <w:pPr>
        <w:rPr>
          <w:lang w:val="en"/>
        </w:rPr>
      </w:pPr>
    </w:p>
    <w:bookmarkEnd w:id="1"/>
    <w:bookmarkEnd w:id="2"/>
    <w:p w14:paraId="54AC235E" w14:textId="77777777" w:rsidR="00884A66" w:rsidRPr="00627A3F" w:rsidRDefault="00884A66" w:rsidP="00830201">
      <w:pPr>
        <w:rPr>
          <w:lang w:eastAsia="ko-KR"/>
        </w:rPr>
      </w:pPr>
    </w:p>
    <w:sectPr w:rsidR="00884A66" w:rsidRPr="00627A3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Times New Roman Bold">
    <w:altName w:val="Times New Roman"/>
    <w:panose1 w:val="020B0604020202020204"/>
    <w:charset w:val="00"/>
    <w:family w:val="auto"/>
    <w:pitch w:val="variable"/>
    <w:sig w:usb0="E0002AFF" w:usb1="C0007841"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456272"/>
    <w:multiLevelType w:val="multilevel"/>
    <w:tmpl w:val="A59829BC"/>
    <w:lvl w:ilvl="0">
      <w:start w:val="1"/>
      <w:numFmt w:val="decimal"/>
      <w:lvlText w:val="%1."/>
      <w:lvlJc w:val="left"/>
      <w:pPr>
        <w:ind w:left="432" w:hanging="432"/>
      </w:pPr>
      <w:rPr>
        <w:rFonts w:hint="eastAsia"/>
      </w:rPr>
    </w:lvl>
    <w:lvl w:ilvl="1">
      <w:start w:val="1"/>
      <w:numFmt w:val="decimal"/>
      <w:lvlText w:val="%1.%2"/>
      <w:lvlJc w:val="left"/>
      <w:pPr>
        <w:ind w:left="432" w:hanging="432"/>
      </w:pPr>
      <w:rPr>
        <w:rFonts w:hint="eastAsia"/>
      </w:rPr>
    </w:lvl>
    <w:lvl w:ilvl="2">
      <w:start w:val="1"/>
      <w:numFmt w:val="decimal"/>
      <w:lvlText w:val="%1.%2.%3"/>
      <w:lvlJc w:val="left"/>
      <w:pPr>
        <w:ind w:left="859" w:hanging="576"/>
      </w:pPr>
      <w:rPr>
        <w:rFonts w:hint="eastAsia"/>
        <w:sz w:val="22"/>
      </w:rPr>
    </w:lvl>
    <w:lvl w:ilvl="3">
      <w:start w:val="1"/>
      <w:numFmt w:val="decimal"/>
      <w:lvlText w:val="%1.%2.%3.%4"/>
      <w:lvlJc w:val="left"/>
      <w:pPr>
        <w:ind w:left="864" w:hanging="864"/>
      </w:pPr>
      <w:rPr>
        <w:rFonts w:hint="eastAsia"/>
      </w:rPr>
    </w:lvl>
    <w:lvl w:ilvl="4">
      <w:start w:val="1"/>
      <w:numFmt w:val="decimal"/>
      <w:lvlText w:val="%1.%2.%3.%4.%5"/>
      <w:lvlJc w:val="left"/>
      <w:pPr>
        <w:ind w:left="1008" w:hanging="1008"/>
      </w:pPr>
      <w:rPr>
        <w:rFonts w:hint="eastAsia"/>
      </w:rPr>
    </w:lvl>
    <w:lvl w:ilvl="5">
      <w:start w:val="1"/>
      <w:numFmt w:val="decimal"/>
      <w:lvlText w:val="%1.%2.%3.%4.%5.%6"/>
      <w:lvlJc w:val="left"/>
      <w:pPr>
        <w:ind w:left="1152" w:hanging="1152"/>
      </w:pPr>
      <w:rPr>
        <w:rFonts w:hint="eastAsia"/>
      </w:rPr>
    </w:lvl>
    <w:lvl w:ilvl="6">
      <w:start w:val="1"/>
      <w:numFmt w:val="decimal"/>
      <w:lvlText w:val="%1.%2.%3.%4.%5.%6.%7"/>
      <w:lvlJc w:val="left"/>
      <w:pPr>
        <w:ind w:left="1296" w:hanging="1296"/>
      </w:pPr>
      <w:rPr>
        <w:rFonts w:hint="eastAsia"/>
      </w:rPr>
    </w:lvl>
    <w:lvl w:ilvl="7">
      <w:start w:val="1"/>
      <w:numFmt w:val="decimal"/>
      <w:lvlText w:val="%1.%2.%3.%4.%5.%6.%7.%8"/>
      <w:lvlJc w:val="left"/>
      <w:pPr>
        <w:ind w:left="1440" w:hanging="1440"/>
      </w:pPr>
      <w:rPr>
        <w:rFonts w:hint="eastAsia"/>
      </w:rPr>
    </w:lvl>
    <w:lvl w:ilvl="8">
      <w:start w:val="1"/>
      <w:numFmt w:val="decimal"/>
      <w:lvlText w:val="%1.%2.%3.%4.%5.%6.%7.%8.%9"/>
      <w:lvlJc w:val="left"/>
      <w:pPr>
        <w:ind w:left="1584" w:hanging="1584"/>
      </w:pPr>
      <w:rPr>
        <w:rFonts w:hint="eastAsia"/>
      </w:rPr>
    </w:lvl>
  </w:abstractNum>
  <w:abstractNum w:abstractNumId="1" w15:restartNumberingAfterBreak="0">
    <w:nsid w:val="09D5528C"/>
    <w:multiLevelType w:val="multilevel"/>
    <w:tmpl w:val="D5C0C05C"/>
    <w:lvl w:ilvl="0">
      <w:start w:val="1"/>
      <w:numFmt w:val="decimal"/>
      <w:lvlText w:val="%1."/>
      <w:lvlJc w:val="left"/>
      <w:pPr>
        <w:ind w:left="149" w:hanging="432"/>
      </w:pPr>
      <w:rPr>
        <w:rFonts w:hint="eastAsia"/>
      </w:rPr>
    </w:lvl>
    <w:lvl w:ilvl="1">
      <w:start w:val="1"/>
      <w:numFmt w:val="decimal"/>
      <w:lvlText w:val="%1.%2"/>
      <w:lvlJc w:val="left"/>
      <w:pPr>
        <w:ind w:left="149" w:hanging="432"/>
      </w:pPr>
      <w:rPr>
        <w:rFonts w:hint="eastAsia"/>
      </w:rPr>
    </w:lvl>
    <w:lvl w:ilvl="2">
      <w:start w:val="1"/>
      <w:numFmt w:val="decimal"/>
      <w:lvlText w:val="%1.%2.%3"/>
      <w:lvlJc w:val="left"/>
      <w:pPr>
        <w:ind w:left="576" w:hanging="576"/>
      </w:pPr>
      <w:rPr>
        <w:rFonts w:ascii="Times New Roman" w:hAnsi="Times New Roman" w:hint="default"/>
        <w:b w:val="0"/>
        <w:i w:val="0"/>
        <w:sz w:val="26"/>
      </w:rPr>
    </w:lvl>
    <w:lvl w:ilvl="3">
      <w:start w:val="1"/>
      <w:numFmt w:val="decimal"/>
      <w:lvlText w:val="%1.%2.%3.%4"/>
      <w:lvlJc w:val="left"/>
      <w:pPr>
        <w:ind w:left="581" w:hanging="864"/>
      </w:pPr>
      <w:rPr>
        <w:rFonts w:hint="eastAsia"/>
      </w:rPr>
    </w:lvl>
    <w:lvl w:ilvl="4">
      <w:start w:val="1"/>
      <w:numFmt w:val="decimal"/>
      <w:lvlText w:val="%1.%2.%3.%4.%5"/>
      <w:lvlJc w:val="left"/>
      <w:pPr>
        <w:ind w:left="725" w:hanging="1008"/>
      </w:pPr>
      <w:rPr>
        <w:rFonts w:hint="eastAsia"/>
      </w:rPr>
    </w:lvl>
    <w:lvl w:ilvl="5">
      <w:start w:val="1"/>
      <w:numFmt w:val="decimal"/>
      <w:lvlText w:val="%1.%2.%3.%4.%5.%6"/>
      <w:lvlJc w:val="left"/>
      <w:pPr>
        <w:ind w:left="869" w:hanging="1152"/>
      </w:pPr>
      <w:rPr>
        <w:rFonts w:hint="eastAsia"/>
      </w:rPr>
    </w:lvl>
    <w:lvl w:ilvl="6">
      <w:start w:val="1"/>
      <w:numFmt w:val="decimal"/>
      <w:lvlText w:val="%1.%2.%3.%4.%5.%6.%7"/>
      <w:lvlJc w:val="left"/>
      <w:pPr>
        <w:ind w:left="1013" w:hanging="1296"/>
      </w:pPr>
      <w:rPr>
        <w:rFonts w:hint="eastAsia"/>
      </w:rPr>
    </w:lvl>
    <w:lvl w:ilvl="7">
      <w:start w:val="1"/>
      <w:numFmt w:val="decimal"/>
      <w:lvlText w:val="%1.%2.%3.%4.%5.%6.%7.%8"/>
      <w:lvlJc w:val="left"/>
      <w:pPr>
        <w:ind w:left="1157" w:hanging="1440"/>
      </w:pPr>
      <w:rPr>
        <w:rFonts w:hint="eastAsia"/>
      </w:rPr>
    </w:lvl>
    <w:lvl w:ilvl="8">
      <w:start w:val="1"/>
      <w:numFmt w:val="decimal"/>
      <w:lvlText w:val="%1.%2.%3.%4.%5.%6.%7.%8.%9"/>
      <w:lvlJc w:val="left"/>
      <w:pPr>
        <w:ind w:left="1301" w:hanging="1584"/>
      </w:pPr>
      <w:rPr>
        <w:rFonts w:hint="eastAsia"/>
      </w:rPr>
    </w:lvl>
  </w:abstractNum>
  <w:abstractNum w:abstractNumId="2" w15:restartNumberingAfterBreak="0">
    <w:nsid w:val="15A80BCC"/>
    <w:multiLevelType w:val="hybridMultilevel"/>
    <w:tmpl w:val="2B2484BA"/>
    <w:lvl w:ilvl="0" w:tplc="D9203156">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3" w15:restartNumberingAfterBreak="0">
    <w:nsid w:val="282A1FE4"/>
    <w:multiLevelType w:val="hybridMultilevel"/>
    <w:tmpl w:val="386CD83E"/>
    <w:lvl w:ilvl="0" w:tplc="33A23324">
      <w:numFmt w:val="bullet"/>
      <w:lvlText w:val="-"/>
      <w:lvlJc w:val="left"/>
      <w:pPr>
        <w:ind w:left="1080" w:hanging="360"/>
      </w:pPr>
      <w:rPr>
        <w:rFonts w:ascii="Times New Roman" w:eastAsia="Arial" w:hAnsi="Times New Roman" w:cs="Times New Roman" w:hint="default"/>
      </w:rPr>
    </w:lvl>
    <w:lvl w:ilvl="1" w:tplc="10000003" w:tentative="1">
      <w:start w:val="1"/>
      <w:numFmt w:val="bullet"/>
      <w:lvlText w:val="o"/>
      <w:lvlJc w:val="left"/>
      <w:pPr>
        <w:ind w:left="1800" w:hanging="360"/>
      </w:pPr>
      <w:rPr>
        <w:rFonts w:ascii="Courier New" w:hAnsi="Courier New" w:cs="Courier New" w:hint="default"/>
      </w:rPr>
    </w:lvl>
    <w:lvl w:ilvl="2" w:tplc="10000005" w:tentative="1">
      <w:start w:val="1"/>
      <w:numFmt w:val="bullet"/>
      <w:lvlText w:val=""/>
      <w:lvlJc w:val="left"/>
      <w:pPr>
        <w:ind w:left="2520" w:hanging="360"/>
      </w:pPr>
      <w:rPr>
        <w:rFonts w:ascii="Wingdings" w:hAnsi="Wingdings" w:hint="default"/>
      </w:rPr>
    </w:lvl>
    <w:lvl w:ilvl="3" w:tplc="10000001" w:tentative="1">
      <w:start w:val="1"/>
      <w:numFmt w:val="bullet"/>
      <w:lvlText w:val=""/>
      <w:lvlJc w:val="left"/>
      <w:pPr>
        <w:ind w:left="3240" w:hanging="360"/>
      </w:pPr>
      <w:rPr>
        <w:rFonts w:ascii="Symbol" w:hAnsi="Symbol" w:hint="default"/>
      </w:rPr>
    </w:lvl>
    <w:lvl w:ilvl="4" w:tplc="10000003" w:tentative="1">
      <w:start w:val="1"/>
      <w:numFmt w:val="bullet"/>
      <w:lvlText w:val="o"/>
      <w:lvlJc w:val="left"/>
      <w:pPr>
        <w:ind w:left="3960" w:hanging="360"/>
      </w:pPr>
      <w:rPr>
        <w:rFonts w:ascii="Courier New" w:hAnsi="Courier New" w:cs="Courier New" w:hint="default"/>
      </w:rPr>
    </w:lvl>
    <w:lvl w:ilvl="5" w:tplc="10000005" w:tentative="1">
      <w:start w:val="1"/>
      <w:numFmt w:val="bullet"/>
      <w:lvlText w:val=""/>
      <w:lvlJc w:val="left"/>
      <w:pPr>
        <w:ind w:left="4680" w:hanging="360"/>
      </w:pPr>
      <w:rPr>
        <w:rFonts w:ascii="Wingdings" w:hAnsi="Wingdings" w:hint="default"/>
      </w:rPr>
    </w:lvl>
    <w:lvl w:ilvl="6" w:tplc="10000001" w:tentative="1">
      <w:start w:val="1"/>
      <w:numFmt w:val="bullet"/>
      <w:lvlText w:val=""/>
      <w:lvlJc w:val="left"/>
      <w:pPr>
        <w:ind w:left="5400" w:hanging="360"/>
      </w:pPr>
      <w:rPr>
        <w:rFonts w:ascii="Symbol" w:hAnsi="Symbol" w:hint="default"/>
      </w:rPr>
    </w:lvl>
    <w:lvl w:ilvl="7" w:tplc="10000003" w:tentative="1">
      <w:start w:val="1"/>
      <w:numFmt w:val="bullet"/>
      <w:lvlText w:val="o"/>
      <w:lvlJc w:val="left"/>
      <w:pPr>
        <w:ind w:left="6120" w:hanging="360"/>
      </w:pPr>
      <w:rPr>
        <w:rFonts w:ascii="Courier New" w:hAnsi="Courier New" w:cs="Courier New" w:hint="default"/>
      </w:rPr>
    </w:lvl>
    <w:lvl w:ilvl="8" w:tplc="10000005" w:tentative="1">
      <w:start w:val="1"/>
      <w:numFmt w:val="bullet"/>
      <w:lvlText w:val=""/>
      <w:lvlJc w:val="left"/>
      <w:pPr>
        <w:ind w:left="6840" w:hanging="360"/>
      </w:pPr>
      <w:rPr>
        <w:rFonts w:ascii="Wingdings" w:hAnsi="Wingdings" w:hint="default"/>
      </w:rPr>
    </w:lvl>
  </w:abstractNum>
  <w:abstractNum w:abstractNumId="4" w15:restartNumberingAfterBreak="0">
    <w:nsid w:val="3D6B6195"/>
    <w:multiLevelType w:val="hybridMultilevel"/>
    <w:tmpl w:val="3192319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3E155BAF"/>
    <w:multiLevelType w:val="multilevel"/>
    <w:tmpl w:val="337A2D2C"/>
    <w:lvl w:ilvl="0">
      <w:start w:val="1"/>
      <w:numFmt w:val="decimal"/>
      <w:lvlText w:val="%1."/>
      <w:lvlJc w:val="left"/>
      <w:pPr>
        <w:ind w:left="432" w:hanging="432"/>
      </w:pPr>
      <w:rPr>
        <w:rFonts w:hint="eastAsia"/>
      </w:rPr>
    </w:lvl>
    <w:lvl w:ilvl="1">
      <w:start w:val="1"/>
      <w:numFmt w:val="decimal"/>
      <w:lvlText w:val="%1.%2"/>
      <w:lvlJc w:val="left"/>
      <w:pPr>
        <w:ind w:left="432" w:hanging="432"/>
      </w:pPr>
      <w:rPr>
        <w:rFonts w:hint="eastAsia"/>
      </w:rPr>
    </w:lvl>
    <w:lvl w:ilvl="2">
      <w:start w:val="1"/>
      <w:numFmt w:val="decimal"/>
      <w:lvlText w:val="%1.%2.%3"/>
      <w:lvlJc w:val="left"/>
      <w:pPr>
        <w:ind w:left="859" w:hanging="576"/>
      </w:pPr>
      <w:rPr>
        <w:rFonts w:hint="eastAsia"/>
        <w:sz w:val="22"/>
      </w:rPr>
    </w:lvl>
    <w:lvl w:ilvl="3">
      <w:start w:val="1"/>
      <w:numFmt w:val="decimal"/>
      <w:lvlText w:val="%1.%2.%3.%4"/>
      <w:lvlJc w:val="left"/>
      <w:pPr>
        <w:ind w:left="864" w:hanging="864"/>
      </w:pPr>
      <w:rPr>
        <w:rFonts w:hint="eastAsia"/>
      </w:rPr>
    </w:lvl>
    <w:lvl w:ilvl="4">
      <w:start w:val="1"/>
      <w:numFmt w:val="decimal"/>
      <w:lvlText w:val="%1.%2.%3.%4.%5"/>
      <w:lvlJc w:val="left"/>
      <w:pPr>
        <w:ind w:left="1008" w:hanging="1008"/>
      </w:pPr>
      <w:rPr>
        <w:rFonts w:hint="eastAsia"/>
      </w:rPr>
    </w:lvl>
    <w:lvl w:ilvl="5">
      <w:start w:val="1"/>
      <w:numFmt w:val="decimal"/>
      <w:lvlText w:val="%1.%2.%3.%4.%5.%6"/>
      <w:lvlJc w:val="left"/>
      <w:pPr>
        <w:ind w:left="1152" w:hanging="1152"/>
      </w:pPr>
      <w:rPr>
        <w:rFonts w:hint="eastAsia"/>
      </w:rPr>
    </w:lvl>
    <w:lvl w:ilvl="6">
      <w:start w:val="1"/>
      <w:numFmt w:val="decimal"/>
      <w:lvlText w:val="%1.%2.%3.%4.%5.%6.%7"/>
      <w:lvlJc w:val="left"/>
      <w:pPr>
        <w:ind w:left="1296" w:hanging="1296"/>
      </w:pPr>
      <w:rPr>
        <w:rFonts w:hint="eastAsia"/>
      </w:rPr>
    </w:lvl>
    <w:lvl w:ilvl="7">
      <w:start w:val="1"/>
      <w:numFmt w:val="decimal"/>
      <w:lvlText w:val="%1.%2.%3.%4.%5.%6.%7.%8"/>
      <w:lvlJc w:val="left"/>
      <w:pPr>
        <w:ind w:left="1440" w:hanging="1440"/>
      </w:pPr>
      <w:rPr>
        <w:rFonts w:hint="eastAsia"/>
      </w:rPr>
    </w:lvl>
    <w:lvl w:ilvl="8">
      <w:start w:val="1"/>
      <w:numFmt w:val="decimal"/>
      <w:lvlText w:val="%1.%2.%3.%4.%5.%6.%7.%8.%9"/>
      <w:lvlJc w:val="left"/>
      <w:pPr>
        <w:ind w:left="1584" w:hanging="1584"/>
      </w:pPr>
      <w:rPr>
        <w:rFonts w:hint="eastAsia"/>
      </w:rPr>
    </w:lvl>
  </w:abstractNum>
  <w:abstractNum w:abstractNumId="6" w15:restartNumberingAfterBreak="0">
    <w:nsid w:val="3F1E1BF2"/>
    <w:multiLevelType w:val="hybridMultilevel"/>
    <w:tmpl w:val="FB3E3090"/>
    <w:lvl w:ilvl="0" w:tplc="562A07BC">
      <w:start w:val="1"/>
      <w:numFmt w:val="bullet"/>
      <w:lvlText w:val="-"/>
      <w:lvlJc w:val="left"/>
      <w:pPr>
        <w:ind w:left="720" w:hanging="360"/>
      </w:pPr>
      <w:rPr>
        <w:rFonts w:ascii="Arial" w:eastAsia="Arial" w:hAnsi="Arial" w:cs="Arial" w:hint="default"/>
      </w:rPr>
    </w:lvl>
    <w:lvl w:ilvl="1" w:tplc="10000003">
      <w:start w:val="1"/>
      <w:numFmt w:val="bullet"/>
      <w:lvlText w:val="o"/>
      <w:lvlJc w:val="left"/>
      <w:pPr>
        <w:ind w:left="1440" w:hanging="360"/>
      </w:pPr>
      <w:rPr>
        <w:rFonts w:ascii="Courier New" w:hAnsi="Courier New" w:cs="Courier New" w:hint="default"/>
      </w:rPr>
    </w:lvl>
    <w:lvl w:ilvl="2" w:tplc="10000005">
      <w:start w:val="1"/>
      <w:numFmt w:val="bullet"/>
      <w:lvlText w:val=""/>
      <w:lvlJc w:val="left"/>
      <w:pPr>
        <w:ind w:left="2160" w:hanging="360"/>
      </w:pPr>
      <w:rPr>
        <w:rFonts w:ascii="Wingdings" w:hAnsi="Wingdings" w:hint="default"/>
      </w:rPr>
    </w:lvl>
    <w:lvl w:ilvl="3" w:tplc="10000001">
      <w:start w:val="1"/>
      <w:numFmt w:val="bullet"/>
      <w:lvlText w:val=""/>
      <w:lvlJc w:val="left"/>
      <w:pPr>
        <w:ind w:left="2880" w:hanging="360"/>
      </w:pPr>
      <w:rPr>
        <w:rFonts w:ascii="Symbol" w:hAnsi="Symbol" w:hint="default"/>
      </w:rPr>
    </w:lvl>
    <w:lvl w:ilvl="4" w:tplc="10000003">
      <w:start w:val="1"/>
      <w:numFmt w:val="bullet"/>
      <w:lvlText w:val="o"/>
      <w:lvlJc w:val="left"/>
      <w:pPr>
        <w:ind w:left="3600" w:hanging="360"/>
      </w:pPr>
      <w:rPr>
        <w:rFonts w:ascii="Courier New" w:hAnsi="Courier New" w:cs="Courier New" w:hint="default"/>
      </w:rPr>
    </w:lvl>
    <w:lvl w:ilvl="5" w:tplc="10000005">
      <w:start w:val="1"/>
      <w:numFmt w:val="bullet"/>
      <w:lvlText w:val=""/>
      <w:lvlJc w:val="left"/>
      <w:pPr>
        <w:ind w:left="4320" w:hanging="360"/>
      </w:pPr>
      <w:rPr>
        <w:rFonts w:ascii="Wingdings" w:hAnsi="Wingdings" w:hint="default"/>
      </w:rPr>
    </w:lvl>
    <w:lvl w:ilvl="6" w:tplc="10000001">
      <w:start w:val="1"/>
      <w:numFmt w:val="bullet"/>
      <w:lvlText w:val=""/>
      <w:lvlJc w:val="left"/>
      <w:pPr>
        <w:ind w:left="5040" w:hanging="360"/>
      </w:pPr>
      <w:rPr>
        <w:rFonts w:ascii="Symbol" w:hAnsi="Symbol" w:hint="default"/>
      </w:rPr>
    </w:lvl>
    <w:lvl w:ilvl="7" w:tplc="10000003">
      <w:start w:val="1"/>
      <w:numFmt w:val="bullet"/>
      <w:lvlText w:val="o"/>
      <w:lvlJc w:val="left"/>
      <w:pPr>
        <w:ind w:left="5760" w:hanging="360"/>
      </w:pPr>
      <w:rPr>
        <w:rFonts w:ascii="Courier New" w:hAnsi="Courier New" w:cs="Courier New" w:hint="default"/>
      </w:rPr>
    </w:lvl>
    <w:lvl w:ilvl="8" w:tplc="10000005">
      <w:start w:val="1"/>
      <w:numFmt w:val="bullet"/>
      <w:lvlText w:val=""/>
      <w:lvlJc w:val="left"/>
      <w:pPr>
        <w:ind w:left="6480" w:hanging="360"/>
      </w:pPr>
      <w:rPr>
        <w:rFonts w:ascii="Wingdings" w:hAnsi="Wingdings" w:hint="default"/>
      </w:rPr>
    </w:lvl>
  </w:abstractNum>
  <w:abstractNum w:abstractNumId="7" w15:restartNumberingAfterBreak="0">
    <w:nsid w:val="41547344"/>
    <w:multiLevelType w:val="hybridMultilevel"/>
    <w:tmpl w:val="34CCF3E2"/>
    <w:lvl w:ilvl="0" w:tplc="A004461C">
      <w:start w:val="1"/>
      <w:numFmt w:val="lowerLetter"/>
      <w:lvlText w:val="%1)"/>
      <w:lvlJc w:val="left"/>
      <w:pPr>
        <w:ind w:left="1080" w:hanging="360"/>
      </w:pPr>
    </w:lvl>
    <w:lvl w:ilvl="1" w:tplc="10000019">
      <w:start w:val="1"/>
      <w:numFmt w:val="lowerLetter"/>
      <w:lvlText w:val="%2."/>
      <w:lvlJc w:val="left"/>
      <w:pPr>
        <w:ind w:left="1800" w:hanging="360"/>
      </w:pPr>
    </w:lvl>
    <w:lvl w:ilvl="2" w:tplc="1000001B">
      <w:start w:val="1"/>
      <w:numFmt w:val="lowerRoman"/>
      <w:lvlText w:val="%3."/>
      <w:lvlJc w:val="right"/>
      <w:pPr>
        <w:ind w:left="2520" w:hanging="180"/>
      </w:pPr>
    </w:lvl>
    <w:lvl w:ilvl="3" w:tplc="1000000F">
      <w:start w:val="1"/>
      <w:numFmt w:val="decimal"/>
      <w:lvlText w:val="%4."/>
      <w:lvlJc w:val="left"/>
      <w:pPr>
        <w:ind w:left="3240" w:hanging="360"/>
      </w:pPr>
    </w:lvl>
    <w:lvl w:ilvl="4" w:tplc="10000019">
      <w:start w:val="1"/>
      <w:numFmt w:val="lowerLetter"/>
      <w:lvlText w:val="%5."/>
      <w:lvlJc w:val="left"/>
      <w:pPr>
        <w:ind w:left="3960" w:hanging="360"/>
      </w:pPr>
    </w:lvl>
    <w:lvl w:ilvl="5" w:tplc="1000001B">
      <w:start w:val="1"/>
      <w:numFmt w:val="lowerRoman"/>
      <w:lvlText w:val="%6."/>
      <w:lvlJc w:val="right"/>
      <w:pPr>
        <w:ind w:left="4680" w:hanging="180"/>
      </w:pPr>
    </w:lvl>
    <w:lvl w:ilvl="6" w:tplc="1000000F">
      <w:start w:val="1"/>
      <w:numFmt w:val="decimal"/>
      <w:lvlText w:val="%7."/>
      <w:lvlJc w:val="left"/>
      <w:pPr>
        <w:ind w:left="5400" w:hanging="360"/>
      </w:pPr>
    </w:lvl>
    <w:lvl w:ilvl="7" w:tplc="10000019">
      <w:start w:val="1"/>
      <w:numFmt w:val="lowerLetter"/>
      <w:lvlText w:val="%8."/>
      <w:lvlJc w:val="left"/>
      <w:pPr>
        <w:ind w:left="6120" w:hanging="360"/>
      </w:pPr>
    </w:lvl>
    <w:lvl w:ilvl="8" w:tplc="1000001B">
      <w:start w:val="1"/>
      <w:numFmt w:val="lowerRoman"/>
      <w:lvlText w:val="%9."/>
      <w:lvlJc w:val="right"/>
      <w:pPr>
        <w:ind w:left="6840" w:hanging="180"/>
      </w:pPr>
    </w:lvl>
  </w:abstractNum>
  <w:abstractNum w:abstractNumId="8" w15:restartNumberingAfterBreak="0">
    <w:nsid w:val="44861711"/>
    <w:multiLevelType w:val="multilevel"/>
    <w:tmpl w:val="2C145122"/>
    <w:lvl w:ilvl="0">
      <w:start w:val="1"/>
      <w:numFmt w:val="decimal"/>
      <w:pStyle w:val="Heading1"/>
      <w:lvlText w:val="%1."/>
      <w:lvlJc w:val="left"/>
      <w:pPr>
        <w:ind w:left="149" w:hanging="432"/>
      </w:pPr>
      <w:rPr>
        <w:rFonts w:hint="eastAsia"/>
      </w:rPr>
    </w:lvl>
    <w:lvl w:ilvl="1">
      <w:start w:val="1"/>
      <w:numFmt w:val="decimal"/>
      <w:pStyle w:val="Heading2"/>
      <w:lvlText w:val="%1.%2"/>
      <w:lvlJc w:val="left"/>
      <w:pPr>
        <w:ind w:left="149" w:hanging="432"/>
      </w:pPr>
      <w:rPr>
        <w:rFonts w:hint="eastAsia"/>
      </w:rPr>
    </w:lvl>
    <w:lvl w:ilvl="2">
      <w:start w:val="1"/>
      <w:numFmt w:val="decimal"/>
      <w:pStyle w:val="Heading3"/>
      <w:lvlText w:val="%1.%2.%3"/>
      <w:lvlJc w:val="left"/>
      <w:pPr>
        <w:ind w:left="576" w:hanging="576"/>
      </w:pPr>
      <w:rPr>
        <w:rFonts w:ascii="Times New Roman Bold" w:hAnsi="Times New Roman Bold" w:hint="default"/>
        <w:b/>
        <w:i w:val="0"/>
        <w:caps w:val="0"/>
        <w:strike w:val="0"/>
        <w:dstrike w:val="0"/>
        <w:vanish w:val="0"/>
        <w:sz w:val="26"/>
        <w:vertAlign w:val="baseline"/>
      </w:rPr>
    </w:lvl>
    <w:lvl w:ilvl="3">
      <w:start w:val="1"/>
      <w:numFmt w:val="decimal"/>
      <w:pStyle w:val="Heading4"/>
      <w:lvlText w:val="%1.%2.%3.%4"/>
      <w:lvlJc w:val="left"/>
      <w:pPr>
        <w:ind w:left="581" w:hanging="864"/>
      </w:pPr>
      <w:rPr>
        <w:rFonts w:hint="eastAsia"/>
      </w:rPr>
    </w:lvl>
    <w:lvl w:ilvl="4">
      <w:start w:val="1"/>
      <w:numFmt w:val="decimal"/>
      <w:pStyle w:val="Heading5"/>
      <w:lvlText w:val="%1.%2.%3.%4.%5"/>
      <w:lvlJc w:val="left"/>
      <w:pPr>
        <w:ind w:left="725" w:hanging="1008"/>
      </w:pPr>
      <w:rPr>
        <w:rFonts w:hint="eastAsia"/>
      </w:rPr>
    </w:lvl>
    <w:lvl w:ilvl="5">
      <w:start w:val="1"/>
      <w:numFmt w:val="decimal"/>
      <w:pStyle w:val="Heading6"/>
      <w:lvlText w:val="%1.%2.%3.%4.%5.%6"/>
      <w:lvlJc w:val="left"/>
      <w:pPr>
        <w:ind w:left="869" w:hanging="1152"/>
      </w:pPr>
      <w:rPr>
        <w:rFonts w:hint="eastAsia"/>
      </w:rPr>
    </w:lvl>
    <w:lvl w:ilvl="6">
      <w:start w:val="1"/>
      <w:numFmt w:val="decimal"/>
      <w:pStyle w:val="Heading7"/>
      <w:lvlText w:val="%1.%2.%3.%4.%5.%6.%7"/>
      <w:lvlJc w:val="left"/>
      <w:pPr>
        <w:ind w:left="1013" w:hanging="1296"/>
      </w:pPr>
      <w:rPr>
        <w:rFonts w:hint="eastAsia"/>
      </w:rPr>
    </w:lvl>
    <w:lvl w:ilvl="7">
      <w:start w:val="1"/>
      <w:numFmt w:val="decimal"/>
      <w:pStyle w:val="Heading8"/>
      <w:lvlText w:val="%1.%2.%3.%4.%5.%6.%7.%8"/>
      <w:lvlJc w:val="left"/>
      <w:pPr>
        <w:ind w:left="1157" w:hanging="1440"/>
      </w:pPr>
      <w:rPr>
        <w:rFonts w:hint="eastAsia"/>
      </w:rPr>
    </w:lvl>
    <w:lvl w:ilvl="8">
      <w:start w:val="1"/>
      <w:numFmt w:val="decimal"/>
      <w:pStyle w:val="Heading9"/>
      <w:lvlText w:val="%1.%2.%3.%4.%5.%6.%7.%8.%9"/>
      <w:lvlJc w:val="left"/>
      <w:pPr>
        <w:ind w:left="1301" w:hanging="1584"/>
      </w:pPr>
      <w:rPr>
        <w:rFonts w:hint="eastAsia"/>
      </w:rPr>
    </w:lvl>
  </w:abstractNum>
  <w:abstractNum w:abstractNumId="9" w15:restartNumberingAfterBreak="0">
    <w:nsid w:val="4982387A"/>
    <w:multiLevelType w:val="hybridMultilevel"/>
    <w:tmpl w:val="6492AA46"/>
    <w:lvl w:ilvl="0" w:tplc="C3DC4E7C">
      <w:start w:val="1"/>
      <w:numFmt w:val="decimal"/>
      <w:lvlText w:val="%1."/>
      <w:lvlJc w:val="left"/>
      <w:pPr>
        <w:ind w:left="720" w:hanging="360"/>
      </w:pPr>
      <w:rPr>
        <w:color w:val="auto"/>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15:restartNumberingAfterBreak="0">
    <w:nsid w:val="4BA42513"/>
    <w:multiLevelType w:val="hybridMultilevel"/>
    <w:tmpl w:val="5FF845D8"/>
    <w:lvl w:ilvl="0" w:tplc="4198D964">
      <w:numFmt w:val="bullet"/>
      <w:lvlText w:val="-"/>
      <w:lvlJc w:val="left"/>
      <w:pPr>
        <w:ind w:left="720" w:hanging="360"/>
      </w:pPr>
      <w:rPr>
        <w:rFonts w:ascii="Times New Roman" w:eastAsia="Arial" w:hAnsi="Times New Roman" w:cs="Times New Roman"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11" w15:restartNumberingAfterBreak="0">
    <w:nsid w:val="4DD76F9B"/>
    <w:multiLevelType w:val="hybridMultilevel"/>
    <w:tmpl w:val="64F81EF2"/>
    <w:lvl w:ilvl="0" w:tplc="8564C9DA">
      <w:start w:val="1"/>
      <w:numFmt w:val="upperLetter"/>
      <w:lvlText w:val="%1)"/>
      <w:lvlJc w:val="left"/>
      <w:pPr>
        <w:ind w:left="720" w:hanging="360"/>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2" w15:restartNumberingAfterBreak="0">
    <w:nsid w:val="4ED76460"/>
    <w:multiLevelType w:val="hybridMultilevel"/>
    <w:tmpl w:val="136A3ECA"/>
    <w:lvl w:ilvl="0" w:tplc="0896A666">
      <w:start w:val="1"/>
      <w:numFmt w:val="bullet"/>
      <w:lvlText w:val="-"/>
      <w:lvlJc w:val="left"/>
      <w:pPr>
        <w:ind w:left="720" w:hanging="360"/>
      </w:pPr>
      <w:rPr>
        <w:rFonts w:ascii="Times New Roman" w:eastAsia="Arial" w:hAnsi="Times New Roman" w:cs="Times New Roman"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13" w15:restartNumberingAfterBreak="0">
    <w:nsid w:val="55DB78FD"/>
    <w:multiLevelType w:val="hybridMultilevel"/>
    <w:tmpl w:val="9B70B69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F476042"/>
    <w:multiLevelType w:val="hybridMultilevel"/>
    <w:tmpl w:val="A220123A"/>
    <w:lvl w:ilvl="0" w:tplc="9A960D10">
      <w:start w:val="1"/>
      <w:numFmt w:val="decimal"/>
      <w:pStyle w:val="Tabletitle"/>
      <w:suff w:val="space"/>
      <w:lvlText w:val="Table %1 —"/>
      <w:lvlJc w:val="center"/>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2D85581"/>
    <w:multiLevelType w:val="hybridMultilevel"/>
    <w:tmpl w:val="0352DC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15:restartNumberingAfterBreak="0">
    <w:nsid w:val="75A34068"/>
    <w:multiLevelType w:val="multilevel"/>
    <w:tmpl w:val="BE2C380C"/>
    <w:lvl w:ilvl="0">
      <w:start w:val="1"/>
      <w:numFmt w:val="decimal"/>
      <w:lvlText w:val="%1"/>
      <w:lvlJc w:val="left"/>
      <w:pPr>
        <w:ind w:left="432" w:hanging="432"/>
      </w:pPr>
    </w:lvl>
    <w:lvl w:ilvl="1">
      <w:start w:val="1"/>
      <w:numFmt w:val="decimal"/>
      <w:lvlText w:val="%1.%2"/>
      <w:lvlJc w:val="left"/>
      <w:rPr>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8"/>
  </w:num>
  <w:num w:numId="2">
    <w:abstractNumId w:val="9"/>
  </w:num>
  <w:num w:numId="3">
    <w:abstractNumId w:val="11"/>
  </w:num>
  <w:num w:numId="4">
    <w:abstractNumId w:val="12"/>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num>
  <w:num w:numId="9">
    <w:abstractNumId w:val="13"/>
  </w:num>
  <w:num w:numId="10">
    <w:abstractNumId w:val="5"/>
  </w:num>
  <w:num w:numId="11">
    <w:abstractNumId w:val="9"/>
  </w:num>
  <w:num w:numId="12">
    <w:abstractNumId w:val="0"/>
  </w:num>
  <w:num w:numId="13">
    <w:abstractNumId w:val="1"/>
  </w:num>
  <w:num w:numId="14">
    <w:abstractNumId w:val="14"/>
  </w:num>
  <w:num w:numId="15">
    <w:abstractNumId w:val="7"/>
  </w:num>
  <w:num w:numId="16">
    <w:abstractNumId w:val="4"/>
  </w:num>
  <w:num w:numId="17">
    <w:abstractNumId w:val="3"/>
  </w:num>
  <w:num w:numId="18">
    <w:abstractNumId w:val="10"/>
  </w:num>
  <w:num w:numId="1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Curcio, Igor (Nokia - FI/Tampere)">
    <w15:presenceInfo w15:providerId="AD" w15:userId="S::igor.curcio@tech.nokia.com::af09ff23-4d0d-4530-80b9-29a362cbfb3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grammar="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39D2"/>
    <w:rsid w:val="000246E3"/>
    <w:rsid w:val="00043C55"/>
    <w:rsid w:val="00062D67"/>
    <w:rsid w:val="000A4E7D"/>
    <w:rsid w:val="000E0CB0"/>
    <w:rsid w:val="00107719"/>
    <w:rsid w:val="00140329"/>
    <w:rsid w:val="00140A17"/>
    <w:rsid w:val="001410E7"/>
    <w:rsid w:val="0016127B"/>
    <w:rsid w:val="00174DE2"/>
    <w:rsid w:val="001800E8"/>
    <w:rsid w:val="001B0C90"/>
    <w:rsid w:val="00213FFE"/>
    <w:rsid w:val="00256871"/>
    <w:rsid w:val="002A7C13"/>
    <w:rsid w:val="002B5D25"/>
    <w:rsid w:val="003110CE"/>
    <w:rsid w:val="00311AF8"/>
    <w:rsid w:val="003150A4"/>
    <w:rsid w:val="00316669"/>
    <w:rsid w:val="00322FEB"/>
    <w:rsid w:val="00346CC8"/>
    <w:rsid w:val="00352F51"/>
    <w:rsid w:val="003701ED"/>
    <w:rsid w:val="0037490B"/>
    <w:rsid w:val="003B5F25"/>
    <w:rsid w:val="003B6961"/>
    <w:rsid w:val="003D2BCB"/>
    <w:rsid w:val="003F67C9"/>
    <w:rsid w:val="00406635"/>
    <w:rsid w:val="00423B14"/>
    <w:rsid w:val="00431B05"/>
    <w:rsid w:val="00435AB6"/>
    <w:rsid w:val="0048678A"/>
    <w:rsid w:val="004C090E"/>
    <w:rsid w:val="004F0ED8"/>
    <w:rsid w:val="00502539"/>
    <w:rsid w:val="00535425"/>
    <w:rsid w:val="00556425"/>
    <w:rsid w:val="005600B6"/>
    <w:rsid w:val="005A428F"/>
    <w:rsid w:val="005A4851"/>
    <w:rsid w:val="005B30CF"/>
    <w:rsid w:val="005E1637"/>
    <w:rsid w:val="005E4F0C"/>
    <w:rsid w:val="005F43FB"/>
    <w:rsid w:val="00612BA4"/>
    <w:rsid w:val="00627A3F"/>
    <w:rsid w:val="00631DCF"/>
    <w:rsid w:val="0064342D"/>
    <w:rsid w:val="006662BC"/>
    <w:rsid w:val="006B6731"/>
    <w:rsid w:val="00753F09"/>
    <w:rsid w:val="00765487"/>
    <w:rsid w:val="007845CB"/>
    <w:rsid w:val="00792B33"/>
    <w:rsid w:val="00796818"/>
    <w:rsid w:val="007C6831"/>
    <w:rsid w:val="007D7619"/>
    <w:rsid w:val="007E7467"/>
    <w:rsid w:val="00820696"/>
    <w:rsid w:val="00830201"/>
    <w:rsid w:val="00834AC1"/>
    <w:rsid w:val="00840DEB"/>
    <w:rsid w:val="008557A0"/>
    <w:rsid w:val="008604E2"/>
    <w:rsid w:val="0087338E"/>
    <w:rsid w:val="00884A66"/>
    <w:rsid w:val="008A371E"/>
    <w:rsid w:val="008E3C9C"/>
    <w:rsid w:val="008F2213"/>
    <w:rsid w:val="00900AE1"/>
    <w:rsid w:val="009035F3"/>
    <w:rsid w:val="009141D6"/>
    <w:rsid w:val="00922D5E"/>
    <w:rsid w:val="00933740"/>
    <w:rsid w:val="00946DCC"/>
    <w:rsid w:val="00951F1E"/>
    <w:rsid w:val="0095428F"/>
    <w:rsid w:val="00961310"/>
    <w:rsid w:val="009812C3"/>
    <w:rsid w:val="009A056E"/>
    <w:rsid w:val="009C667C"/>
    <w:rsid w:val="009E6115"/>
    <w:rsid w:val="009E6DAA"/>
    <w:rsid w:val="00A14E71"/>
    <w:rsid w:val="00A41D26"/>
    <w:rsid w:val="00A4747D"/>
    <w:rsid w:val="00AA129C"/>
    <w:rsid w:val="00AA637F"/>
    <w:rsid w:val="00AB2EA6"/>
    <w:rsid w:val="00AB6754"/>
    <w:rsid w:val="00AE3C08"/>
    <w:rsid w:val="00B15086"/>
    <w:rsid w:val="00B34521"/>
    <w:rsid w:val="00B523BF"/>
    <w:rsid w:val="00B62281"/>
    <w:rsid w:val="00B6463B"/>
    <w:rsid w:val="00B6511F"/>
    <w:rsid w:val="00B67D56"/>
    <w:rsid w:val="00B83C99"/>
    <w:rsid w:val="00BC2A63"/>
    <w:rsid w:val="00BC594E"/>
    <w:rsid w:val="00BF6694"/>
    <w:rsid w:val="00C16A06"/>
    <w:rsid w:val="00C20A53"/>
    <w:rsid w:val="00C42843"/>
    <w:rsid w:val="00C6255B"/>
    <w:rsid w:val="00C674C4"/>
    <w:rsid w:val="00CB4279"/>
    <w:rsid w:val="00CF6D99"/>
    <w:rsid w:val="00D21AB4"/>
    <w:rsid w:val="00D22126"/>
    <w:rsid w:val="00D23A75"/>
    <w:rsid w:val="00D413A8"/>
    <w:rsid w:val="00D43A32"/>
    <w:rsid w:val="00D451C5"/>
    <w:rsid w:val="00D500F3"/>
    <w:rsid w:val="00D506CB"/>
    <w:rsid w:val="00D81B2E"/>
    <w:rsid w:val="00D845D5"/>
    <w:rsid w:val="00DA7D70"/>
    <w:rsid w:val="00DE5A27"/>
    <w:rsid w:val="00DF618F"/>
    <w:rsid w:val="00E155FA"/>
    <w:rsid w:val="00E304AC"/>
    <w:rsid w:val="00E47338"/>
    <w:rsid w:val="00E5607E"/>
    <w:rsid w:val="00E82D7C"/>
    <w:rsid w:val="00E839D2"/>
    <w:rsid w:val="00E83D53"/>
    <w:rsid w:val="00EB4B9E"/>
    <w:rsid w:val="00EC2BAB"/>
    <w:rsid w:val="00EE486D"/>
    <w:rsid w:val="00F06770"/>
    <w:rsid w:val="00F3152C"/>
    <w:rsid w:val="00F4340A"/>
    <w:rsid w:val="00F811E4"/>
    <w:rsid w:val="00F82026"/>
    <w:rsid w:val="00F85E4D"/>
    <w:rsid w:val="00F9739D"/>
    <w:rsid w:val="00FA6AA7"/>
    <w:rsid w:val="00FB1818"/>
    <w:rsid w:val="00FF454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C06F28"/>
  <w15:docId w15:val="{DA3E80F8-AD9E-4080-93D8-E752D9B2D3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30201"/>
    <w:pPr>
      <w:widowControl w:val="0"/>
      <w:autoSpaceDE w:val="0"/>
      <w:autoSpaceDN w:val="0"/>
      <w:spacing w:after="120" w:line="240" w:lineRule="auto"/>
      <w:jc w:val="both"/>
    </w:pPr>
    <w:rPr>
      <w:rFonts w:ascii="Times New Roman" w:eastAsia="Arial" w:hAnsi="Times New Roman" w:cs="Times New Roman"/>
      <w:sz w:val="24"/>
      <w:szCs w:val="24"/>
    </w:rPr>
  </w:style>
  <w:style w:type="paragraph" w:styleId="Heading1">
    <w:name w:val="heading 1"/>
    <w:basedOn w:val="Normal"/>
    <w:next w:val="Normal"/>
    <w:link w:val="Heading1Char"/>
    <w:uiPriority w:val="9"/>
    <w:qFormat/>
    <w:rsid w:val="005A428F"/>
    <w:pPr>
      <w:widowControl/>
      <w:numPr>
        <w:numId w:val="1"/>
      </w:numPr>
      <w:autoSpaceDE/>
      <w:autoSpaceDN/>
      <w:spacing w:before="360"/>
      <w:jc w:val="left"/>
      <w:outlineLvl w:val="0"/>
    </w:pPr>
    <w:rPr>
      <w:rFonts w:eastAsia="Times New Roman"/>
      <w:b/>
      <w:bCs/>
      <w:color w:val="000000"/>
      <w:sz w:val="32"/>
      <w:szCs w:val="36"/>
      <w:lang w:eastAsia="ko-KR"/>
    </w:rPr>
  </w:style>
  <w:style w:type="paragraph" w:styleId="Heading2">
    <w:name w:val="heading 2"/>
    <w:basedOn w:val="Normal"/>
    <w:next w:val="Normal"/>
    <w:link w:val="Heading2Char"/>
    <w:uiPriority w:val="9"/>
    <w:unhideWhenUsed/>
    <w:qFormat/>
    <w:rsid w:val="005A428F"/>
    <w:pPr>
      <w:numPr>
        <w:ilvl w:val="1"/>
        <w:numId w:val="1"/>
      </w:numPr>
      <w:autoSpaceDE/>
      <w:autoSpaceDN/>
      <w:adjustRightInd w:val="0"/>
      <w:snapToGrid w:val="0"/>
      <w:spacing w:before="240"/>
      <w:jc w:val="left"/>
      <w:outlineLvl w:val="1"/>
    </w:pPr>
    <w:rPr>
      <w:rFonts w:eastAsia="Times New Roman"/>
      <w:b/>
      <w:bCs/>
      <w:color w:val="000000"/>
      <w:sz w:val="28"/>
      <w:szCs w:val="27"/>
      <w:lang w:val="en-GB" w:eastAsia="ko-KR"/>
    </w:rPr>
  </w:style>
  <w:style w:type="paragraph" w:styleId="Heading3">
    <w:name w:val="heading 3"/>
    <w:basedOn w:val="Normal"/>
    <w:next w:val="Normal"/>
    <w:link w:val="Heading3Char"/>
    <w:uiPriority w:val="9"/>
    <w:unhideWhenUsed/>
    <w:qFormat/>
    <w:rsid w:val="005A428F"/>
    <w:pPr>
      <w:widowControl/>
      <w:numPr>
        <w:ilvl w:val="2"/>
        <w:numId w:val="1"/>
      </w:numPr>
      <w:autoSpaceDE/>
      <w:autoSpaceDN/>
      <w:spacing w:before="160"/>
      <w:outlineLvl w:val="2"/>
    </w:pPr>
    <w:rPr>
      <w:rFonts w:eastAsia="Times New Roman"/>
      <w:b/>
      <w:bCs/>
      <w:color w:val="000000"/>
      <w:sz w:val="26"/>
      <w:lang w:eastAsia="ko-KR"/>
    </w:rPr>
  </w:style>
  <w:style w:type="paragraph" w:styleId="Heading4">
    <w:name w:val="heading 4"/>
    <w:basedOn w:val="Normal"/>
    <w:next w:val="Normal"/>
    <w:link w:val="Heading4Char"/>
    <w:uiPriority w:val="9"/>
    <w:unhideWhenUsed/>
    <w:qFormat/>
    <w:rsid w:val="005A428F"/>
    <w:pPr>
      <w:keepNext/>
      <w:keepLines/>
      <w:numPr>
        <w:ilvl w:val="3"/>
        <w:numId w:val="1"/>
      </w:numPr>
      <w:spacing w:before="40"/>
      <w:ind w:left="864"/>
      <w:outlineLvl w:val="3"/>
    </w:pPr>
    <w:rPr>
      <w:rFonts w:ascii="Arial" w:eastAsiaTheme="majorEastAsia" w:hAnsi="Arial" w:cstheme="majorBidi"/>
      <w:b/>
      <w:iCs/>
      <w:color w:val="2F5496" w:themeColor="accent1" w:themeShade="BF"/>
      <w:sz w:val="22"/>
    </w:rPr>
  </w:style>
  <w:style w:type="paragraph" w:styleId="Heading5">
    <w:name w:val="heading 5"/>
    <w:aliases w:val="H5,Appendix A to X,Heading 5   Appendix A to X,5 sub-bullet,sb,4,h5,Indent,Heading5,h51,heading 51,Heading51,h52,h53,H51,DO NOT USE_h5,Alt+5,Alt+51,Alt+52,Alt+53,Alt+511,Alt+521,Alt+54,Alt+512,Alt+522,Alt+55,Alt+513,Alt+523,Alt+531,Titre 5"/>
    <w:basedOn w:val="Normal"/>
    <w:next w:val="Normal"/>
    <w:link w:val="Heading5Char"/>
    <w:uiPriority w:val="9"/>
    <w:semiHidden/>
    <w:unhideWhenUsed/>
    <w:qFormat/>
    <w:rsid w:val="005A428F"/>
    <w:pPr>
      <w:keepNext/>
      <w:keepLines/>
      <w:numPr>
        <w:ilvl w:val="4"/>
        <w:numId w:val="1"/>
      </w:numPr>
      <w:spacing w:before="40"/>
      <w:outlineLvl w:val="4"/>
    </w:pPr>
    <w:rPr>
      <w:rFonts w:asciiTheme="majorHAnsi" w:eastAsiaTheme="majorEastAsia" w:hAnsiTheme="majorHAnsi" w:cstheme="majorBidi"/>
      <w:color w:val="2F5496" w:themeColor="accent1" w:themeShade="BF"/>
    </w:rPr>
  </w:style>
  <w:style w:type="paragraph" w:styleId="Heading6">
    <w:name w:val="heading 6"/>
    <w:aliases w:val="TOC header,Bullet list,sub-dash,sd,5,Appendix,T1,h6,Heading6,h61,h62,H61,Alt+6,Titre 6"/>
    <w:basedOn w:val="Normal"/>
    <w:next w:val="Normal"/>
    <w:link w:val="Heading6Char"/>
    <w:uiPriority w:val="9"/>
    <w:semiHidden/>
    <w:unhideWhenUsed/>
    <w:qFormat/>
    <w:rsid w:val="005A428F"/>
    <w:pPr>
      <w:keepNext/>
      <w:keepLines/>
      <w:numPr>
        <w:ilvl w:val="5"/>
        <w:numId w:val="1"/>
      </w:numPr>
      <w:spacing w:before="40"/>
      <w:outlineLvl w:val="5"/>
    </w:pPr>
    <w:rPr>
      <w:rFonts w:asciiTheme="majorHAnsi" w:eastAsiaTheme="majorEastAsia" w:hAnsiTheme="majorHAnsi" w:cstheme="majorBidi"/>
      <w:color w:val="1F3763" w:themeColor="accent1" w:themeShade="7F"/>
    </w:rPr>
  </w:style>
  <w:style w:type="paragraph" w:styleId="Heading7">
    <w:name w:val="heading 7"/>
    <w:aliases w:val="Bulleted list,L7,st,SDL title,h7,Annex level 1,Alt+7,Alt+71,Alt+72,Alt+73,Alt+74,Alt+75,Alt+76,Alt+77,Alt+78,Alt+79,Alt+710,Alt+711,Alt+712,Alt+713"/>
    <w:basedOn w:val="Normal"/>
    <w:next w:val="Normal"/>
    <w:link w:val="Heading7Char"/>
    <w:uiPriority w:val="9"/>
    <w:semiHidden/>
    <w:unhideWhenUsed/>
    <w:qFormat/>
    <w:rsid w:val="005A428F"/>
    <w:pPr>
      <w:keepNext/>
      <w:keepLines/>
      <w:numPr>
        <w:ilvl w:val="6"/>
        <w:numId w:val="1"/>
      </w:numPr>
      <w:spacing w:before="40"/>
      <w:outlineLvl w:val="6"/>
    </w:pPr>
    <w:rPr>
      <w:rFonts w:asciiTheme="majorHAnsi" w:eastAsiaTheme="majorEastAsia" w:hAnsiTheme="majorHAnsi" w:cstheme="majorBidi"/>
      <w:i/>
      <w:iCs/>
      <w:color w:val="1F3763" w:themeColor="accent1" w:themeShade="7F"/>
    </w:rPr>
  </w:style>
  <w:style w:type="paragraph" w:styleId="Heading8">
    <w:name w:val="heading 8"/>
    <w:aliases w:val="Table Heading,Legal Level 1.1.1.,Center Bold,Tables,Annex level 2,Table"/>
    <w:basedOn w:val="Normal"/>
    <w:next w:val="Normal"/>
    <w:link w:val="Heading8Char"/>
    <w:uiPriority w:val="9"/>
    <w:semiHidden/>
    <w:unhideWhenUsed/>
    <w:qFormat/>
    <w:rsid w:val="005A428F"/>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aliases w:val="Figure Heading,FH,Titre 10,tt,ft,HF,Figures,Annex Level 3"/>
    <w:basedOn w:val="Normal"/>
    <w:next w:val="Normal"/>
    <w:link w:val="Heading9Char"/>
    <w:uiPriority w:val="9"/>
    <w:semiHidden/>
    <w:unhideWhenUsed/>
    <w:qFormat/>
    <w:rsid w:val="005A428F"/>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A428F"/>
    <w:rPr>
      <w:rFonts w:ascii="Times New Roman" w:eastAsia="Times New Roman" w:hAnsi="Times New Roman" w:cs="Times New Roman"/>
      <w:b/>
      <w:bCs/>
      <w:color w:val="000000"/>
      <w:sz w:val="32"/>
      <w:szCs w:val="36"/>
      <w:lang w:eastAsia="ko-KR"/>
    </w:rPr>
  </w:style>
  <w:style w:type="character" w:customStyle="1" w:styleId="Heading2Char">
    <w:name w:val="Heading 2 Char"/>
    <w:basedOn w:val="DefaultParagraphFont"/>
    <w:link w:val="Heading2"/>
    <w:uiPriority w:val="9"/>
    <w:rsid w:val="005A428F"/>
    <w:rPr>
      <w:rFonts w:ascii="Times New Roman" w:eastAsia="Times New Roman" w:hAnsi="Times New Roman" w:cs="Times New Roman"/>
      <w:b/>
      <w:bCs/>
      <w:color w:val="000000"/>
      <w:sz w:val="28"/>
      <w:szCs w:val="27"/>
      <w:lang w:val="en-GB" w:eastAsia="ko-KR"/>
    </w:rPr>
  </w:style>
  <w:style w:type="character" w:customStyle="1" w:styleId="Heading3Char">
    <w:name w:val="Heading 3 Char"/>
    <w:basedOn w:val="DefaultParagraphFont"/>
    <w:link w:val="Heading3"/>
    <w:uiPriority w:val="9"/>
    <w:rsid w:val="005A428F"/>
    <w:rPr>
      <w:rFonts w:ascii="Times New Roman" w:eastAsia="Times New Roman" w:hAnsi="Times New Roman" w:cs="Times New Roman"/>
      <w:b/>
      <w:bCs/>
      <w:color w:val="000000"/>
      <w:sz w:val="26"/>
      <w:szCs w:val="24"/>
      <w:lang w:eastAsia="ko-KR"/>
    </w:rPr>
  </w:style>
  <w:style w:type="character" w:customStyle="1" w:styleId="Heading4Char">
    <w:name w:val="Heading 4 Char"/>
    <w:basedOn w:val="DefaultParagraphFont"/>
    <w:link w:val="Heading4"/>
    <w:uiPriority w:val="9"/>
    <w:rsid w:val="005A428F"/>
    <w:rPr>
      <w:rFonts w:ascii="Arial" w:eastAsiaTheme="majorEastAsia" w:hAnsi="Arial" w:cstheme="majorBidi"/>
      <w:b/>
      <w:iCs/>
      <w:color w:val="2F5496" w:themeColor="accent1" w:themeShade="BF"/>
      <w:szCs w:val="24"/>
    </w:rPr>
  </w:style>
  <w:style w:type="character" w:customStyle="1" w:styleId="Heading5Char">
    <w:name w:val="Heading 5 Char"/>
    <w:aliases w:val="H5 Char,Appendix A to X Char,Heading 5   Appendix A to X Char,5 sub-bullet Char,sb Char,4 Char,h5 Char,Indent Char,Heading5 Char,h51 Char,heading 51 Char,Heading51 Char,h52 Char,h53 Char,H51 Char,DO NOT USE_h5 Char,Alt+5 Char,Alt+51 Char"/>
    <w:basedOn w:val="DefaultParagraphFont"/>
    <w:link w:val="Heading5"/>
    <w:uiPriority w:val="9"/>
    <w:semiHidden/>
    <w:rsid w:val="00E839D2"/>
    <w:rPr>
      <w:rFonts w:asciiTheme="majorHAnsi" w:eastAsiaTheme="majorEastAsia" w:hAnsiTheme="majorHAnsi" w:cstheme="majorBidi"/>
      <w:color w:val="2F5496" w:themeColor="accent1" w:themeShade="BF"/>
      <w:lang w:val="en-US"/>
    </w:rPr>
  </w:style>
  <w:style w:type="character" w:customStyle="1" w:styleId="Heading6Char">
    <w:name w:val="Heading 6 Char"/>
    <w:aliases w:val="TOC header Char,Bullet list Char,sub-dash Char,sd Char,5 Char,Appendix Char,T1 Char,h6 Char,Heading6 Char,h61 Char,h62 Char,H61 Char,Alt+6 Char,Titre 6 Char"/>
    <w:basedOn w:val="DefaultParagraphFont"/>
    <w:link w:val="Heading6"/>
    <w:uiPriority w:val="9"/>
    <w:semiHidden/>
    <w:rsid w:val="00E839D2"/>
    <w:rPr>
      <w:rFonts w:asciiTheme="majorHAnsi" w:eastAsiaTheme="majorEastAsia" w:hAnsiTheme="majorHAnsi" w:cstheme="majorBidi"/>
      <w:color w:val="1F3763" w:themeColor="accent1" w:themeShade="7F"/>
      <w:lang w:val="en-US"/>
    </w:rPr>
  </w:style>
  <w:style w:type="character" w:customStyle="1" w:styleId="Heading7Char">
    <w:name w:val="Heading 7 Char"/>
    <w:aliases w:val="Bulleted list Char,L7 Char,st Char,SDL title Char,h7 Char,Annex level 1 Char,Alt+7 Char,Alt+71 Char,Alt+72 Char,Alt+73 Char,Alt+74 Char,Alt+75 Char,Alt+76 Char,Alt+77 Char,Alt+78 Char,Alt+79 Char,Alt+710 Char,Alt+711 Char,Alt+712 Char"/>
    <w:basedOn w:val="DefaultParagraphFont"/>
    <w:link w:val="Heading7"/>
    <w:uiPriority w:val="9"/>
    <w:semiHidden/>
    <w:rsid w:val="00E839D2"/>
    <w:rPr>
      <w:rFonts w:asciiTheme="majorHAnsi" w:eastAsiaTheme="majorEastAsia" w:hAnsiTheme="majorHAnsi" w:cstheme="majorBidi"/>
      <w:i/>
      <w:iCs/>
      <w:color w:val="1F3763" w:themeColor="accent1" w:themeShade="7F"/>
      <w:lang w:val="en-US"/>
    </w:rPr>
  </w:style>
  <w:style w:type="character" w:customStyle="1" w:styleId="Heading8Char">
    <w:name w:val="Heading 8 Char"/>
    <w:aliases w:val="Table Heading Char,Legal Level 1.1.1. Char,Center Bold Char,Tables Char,Annex level 2 Char,Table Char"/>
    <w:basedOn w:val="DefaultParagraphFont"/>
    <w:link w:val="Heading8"/>
    <w:uiPriority w:val="9"/>
    <w:semiHidden/>
    <w:rsid w:val="00E839D2"/>
    <w:rPr>
      <w:rFonts w:asciiTheme="majorHAnsi" w:eastAsiaTheme="majorEastAsia" w:hAnsiTheme="majorHAnsi" w:cstheme="majorBidi"/>
      <w:color w:val="272727" w:themeColor="text1" w:themeTint="D8"/>
      <w:sz w:val="21"/>
      <w:szCs w:val="21"/>
      <w:lang w:val="en-US"/>
    </w:rPr>
  </w:style>
  <w:style w:type="character" w:customStyle="1" w:styleId="Heading9Char">
    <w:name w:val="Heading 9 Char"/>
    <w:aliases w:val="Figure Heading Char,FH Char,Titre 10 Char,tt Char,ft Char,HF Char,Figures Char,Annex Level 3 Char"/>
    <w:basedOn w:val="DefaultParagraphFont"/>
    <w:link w:val="Heading9"/>
    <w:uiPriority w:val="9"/>
    <w:semiHidden/>
    <w:rsid w:val="00E839D2"/>
    <w:rPr>
      <w:rFonts w:asciiTheme="majorHAnsi" w:eastAsiaTheme="majorEastAsia" w:hAnsiTheme="majorHAnsi" w:cstheme="majorBidi"/>
      <w:i/>
      <w:iCs/>
      <w:color w:val="272727" w:themeColor="text1" w:themeTint="D8"/>
      <w:sz w:val="21"/>
      <w:szCs w:val="21"/>
      <w:lang w:val="en-US"/>
    </w:rPr>
  </w:style>
  <w:style w:type="paragraph" w:styleId="Caption">
    <w:name w:val="caption"/>
    <w:basedOn w:val="Normal"/>
    <w:next w:val="Normal"/>
    <w:uiPriority w:val="35"/>
    <w:unhideWhenUsed/>
    <w:qFormat/>
    <w:rsid w:val="00B62281"/>
    <w:pPr>
      <w:spacing w:after="200"/>
    </w:pPr>
    <w:rPr>
      <w:i/>
      <w:iCs/>
      <w:color w:val="44546A" w:themeColor="text2"/>
      <w:sz w:val="18"/>
      <w:szCs w:val="18"/>
    </w:rPr>
  </w:style>
  <w:style w:type="paragraph" w:styleId="ListParagraph">
    <w:name w:val="List Paragraph"/>
    <w:basedOn w:val="Normal"/>
    <w:uiPriority w:val="34"/>
    <w:qFormat/>
    <w:rsid w:val="00311AF8"/>
  </w:style>
  <w:style w:type="character" w:styleId="Hyperlink">
    <w:name w:val="Hyperlink"/>
    <w:basedOn w:val="DefaultParagraphFont"/>
    <w:uiPriority w:val="99"/>
    <w:unhideWhenUsed/>
    <w:rsid w:val="00AB2EA6"/>
    <w:rPr>
      <w:color w:val="0563C1" w:themeColor="hyperlink"/>
      <w:u w:val="single"/>
    </w:rPr>
  </w:style>
  <w:style w:type="character" w:styleId="UnresolvedMention">
    <w:name w:val="Unresolved Mention"/>
    <w:basedOn w:val="DefaultParagraphFont"/>
    <w:uiPriority w:val="99"/>
    <w:semiHidden/>
    <w:unhideWhenUsed/>
    <w:rsid w:val="00AB2EA6"/>
    <w:rPr>
      <w:color w:val="605E5C"/>
      <w:shd w:val="clear" w:color="auto" w:fill="E1DFDD"/>
    </w:rPr>
  </w:style>
  <w:style w:type="paragraph" w:styleId="BodyText">
    <w:name w:val="Body Text"/>
    <w:basedOn w:val="Normal"/>
    <w:link w:val="BodyTextChar"/>
    <w:uiPriority w:val="1"/>
    <w:qFormat/>
    <w:rsid w:val="00140A17"/>
    <w:pPr>
      <w:spacing w:before="1"/>
    </w:pPr>
    <w:rPr>
      <w:rFonts w:cs="Arial"/>
    </w:rPr>
  </w:style>
  <w:style w:type="character" w:customStyle="1" w:styleId="BodyTextChar">
    <w:name w:val="Body Text Char"/>
    <w:basedOn w:val="DefaultParagraphFont"/>
    <w:link w:val="BodyText"/>
    <w:uiPriority w:val="1"/>
    <w:rsid w:val="00140A17"/>
    <w:rPr>
      <w:rFonts w:ascii="Times New Roman" w:eastAsia="Arial" w:hAnsi="Times New Roman" w:cs="Arial"/>
      <w:sz w:val="24"/>
      <w:szCs w:val="24"/>
    </w:rPr>
  </w:style>
  <w:style w:type="paragraph" w:styleId="Title">
    <w:name w:val="Title"/>
    <w:basedOn w:val="Normal"/>
    <w:link w:val="TitleChar"/>
    <w:uiPriority w:val="10"/>
    <w:qFormat/>
    <w:rsid w:val="00140A17"/>
    <w:pPr>
      <w:spacing w:before="90"/>
      <w:ind w:left="1194"/>
    </w:pPr>
    <w:rPr>
      <w:rFonts w:cs="Arial"/>
      <w:b/>
      <w:bCs/>
      <w:sz w:val="29"/>
      <w:szCs w:val="29"/>
      <w:u w:val="single" w:color="000000"/>
    </w:rPr>
  </w:style>
  <w:style w:type="character" w:customStyle="1" w:styleId="TitleChar">
    <w:name w:val="Title Char"/>
    <w:basedOn w:val="DefaultParagraphFont"/>
    <w:link w:val="Title"/>
    <w:uiPriority w:val="10"/>
    <w:rsid w:val="00140A17"/>
    <w:rPr>
      <w:rFonts w:ascii="Times New Roman" w:eastAsia="Arial" w:hAnsi="Times New Roman" w:cs="Arial"/>
      <w:b/>
      <w:bCs/>
      <w:sz w:val="29"/>
      <w:szCs w:val="29"/>
      <w:u w:val="single" w:color="000000"/>
    </w:rPr>
  </w:style>
  <w:style w:type="paragraph" w:customStyle="1" w:styleId="Tabletitle">
    <w:name w:val="Table title"/>
    <w:basedOn w:val="ListParagraph"/>
    <w:qFormat/>
    <w:rsid w:val="0016127B"/>
    <w:pPr>
      <w:widowControl/>
      <w:numPr>
        <w:numId w:val="14"/>
      </w:numPr>
      <w:tabs>
        <w:tab w:val="left" w:pos="403"/>
      </w:tabs>
      <w:autoSpaceDE/>
      <w:autoSpaceDN/>
      <w:spacing w:line="240" w:lineRule="atLeast"/>
      <w:contextualSpacing/>
      <w:jc w:val="center"/>
    </w:pPr>
    <w:rPr>
      <w:rFonts w:ascii="Cambria" w:eastAsia="Calibri" w:hAnsi="Cambria"/>
      <w:b/>
      <w:bCs/>
      <w:sz w:val="22"/>
      <w:szCs w:val="22"/>
      <w:lang w:val="fr-CH"/>
    </w:rPr>
  </w:style>
  <w:style w:type="table" w:styleId="TableGrid">
    <w:name w:val="Table Grid"/>
    <w:basedOn w:val="TableNormal"/>
    <w:uiPriority w:val="59"/>
    <w:rsid w:val="00627A3F"/>
    <w:pPr>
      <w:spacing w:after="0" w:line="240" w:lineRule="auto"/>
    </w:pPr>
    <w:rPr>
      <w:rFonts w:ascii="Times New Roman" w:eastAsia="MS Mincho" w:hAnsi="Times New Roman" w:cs="Times New Roman"/>
      <w:sz w:val="20"/>
      <w:szCs w:val="20"/>
      <w:lang w:val="it-IT" w:eastAsia="zh-TW"/>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535425"/>
    <w:pPr>
      <w:spacing w:after="0" w:line="240" w:lineRule="auto"/>
    </w:pPr>
    <w:rPr>
      <w:rFonts w:ascii="Times New Roman" w:eastAsia="Arial" w:hAnsi="Times New Roman" w:cs="Times New Roman"/>
      <w:sz w:val="24"/>
      <w:szCs w:val="24"/>
    </w:rPr>
  </w:style>
  <w:style w:type="character" w:styleId="CommentReference">
    <w:name w:val="annotation reference"/>
    <w:basedOn w:val="DefaultParagraphFont"/>
    <w:uiPriority w:val="99"/>
    <w:semiHidden/>
    <w:unhideWhenUsed/>
    <w:rsid w:val="00A14E71"/>
    <w:rPr>
      <w:sz w:val="16"/>
      <w:szCs w:val="16"/>
    </w:rPr>
  </w:style>
  <w:style w:type="paragraph" w:styleId="CommentText">
    <w:name w:val="annotation text"/>
    <w:basedOn w:val="Normal"/>
    <w:link w:val="CommentTextChar"/>
    <w:uiPriority w:val="99"/>
    <w:semiHidden/>
    <w:unhideWhenUsed/>
    <w:rsid w:val="00A14E71"/>
    <w:rPr>
      <w:sz w:val="20"/>
      <w:szCs w:val="20"/>
    </w:rPr>
  </w:style>
  <w:style w:type="character" w:customStyle="1" w:styleId="CommentTextChar">
    <w:name w:val="Comment Text Char"/>
    <w:basedOn w:val="DefaultParagraphFont"/>
    <w:link w:val="CommentText"/>
    <w:uiPriority w:val="99"/>
    <w:semiHidden/>
    <w:rsid w:val="00A14E71"/>
    <w:rPr>
      <w:rFonts w:ascii="Times New Roman" w:eastAsia="Arial"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A14E71"/>
    <w:rPr>
      <w:b/>
      <w:bCs/>
    </w:rPr>
  </w:style>
  <w:style w:type="character" w:customStyle="1" w:styleId="CommentSubjectChar">
    <w:name w:val="Comment Subject Char"/>
    <w:basedOn w:val="CommentTextChar"/>
    <w:link w:val="CommentSubject"/>
    <w:uiPriority w:val="99"/>
    <w:semiHidden/>
    <w:rsid w:val="00A14E71"/>
    <w:rPr>
      <w:rFonts w:ascii="Times New Roman" w:eastAsia="Arial"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0976087">
      <w:bodyDiv w:val="1"/>
      <w:marLeft w:val="0"/>
      <w:marRight w:val="0"/>
      <w:marTop w:val="0"/>
      <w:marBottom w:val="0"/>
      <w:divBdr>
        <w:top w:val="none" w:sz="0" w:space="0" w:color="auto"/>
        <w:left w:val="none" w:sz="0" w:space="0" w:color="auto"/>
        <w:bottom w:val="none" w:sz="0" w:space="0" w:color="auto"/>
        <w:right w:val="none" w:sz="0" w:space="0" w:color="auto"/>
      </w:divBdr>
    </w:div>
    <w:div w:id="194465411">
      <w:bodyDiv w:val="1"/>
      <w:marLeft w:val="0"/>
      <w:marRight w:val="0"/>
      <w:marTop w:val="0"/>
      <w:marBottom w:val="0"/>
      <w:divBdr>
        <w:top w:val="none" w:sz="0" w:space="0" w:color="auto"/>
        <w:left w:val="none" w:sz="0" w:space="0" w:color="auto"/>
        <w:bottom w:val="none" w:sz="0" w:space="0" w:color="auto"/>
        <w:right w:val="none" w:sz="0" w:space="0" w:color="auto"/>
      </w:divBdr>
    </w:div>
    <w:div w:id="327633584">
      <w:bodyDiv w:val="1"/>
      <w:marLeft w:val="0"/>
      <w:marRight w:val="0"/>
      <w:marTop w:val="0"/>
      <w:marBottom w:val="0"/>
      <w:divBdr>
        <w:top w:val="none" w:sz="0" w:space="0" w:color="auto"/>
        <w:left w:val="none" w:sz="0" w:space="0" w:color="auto"/>
        <w:bottom w:val="none" w:sz="0" w:space="0" w:color="auto"/>
        <w:right w:val="none" w:sz="0" w:space="0" w:color="auto"/>
      </w:divBdr>
    </w:div>
    <w:div w:id="343439081">
      <w:bodyDiv w:val="1"/>
      <w:marLeft w:val="0"/>
      <w:marRight w:val="0"/>
      <w:marTop w:val="0"/>
      <w:marBottom w:val="0"/>
      <w:divBdr>
        <w:top w:val="none" w:sz="0" w:space="0" w:color="auto"/>
        <w:left w:val="none" w:sz="0" w:space="0" w:color="auto"/>
        <w:bottom w:val="none" w:sz="0" w:space="0" w:color="auto"/>
        <w:right w:val="none" w:sz="0" w:space="0" w:color="auto"/>
      </w:divBdr>
    </w:div>
    <w:div w:id="413936991">
      <w:bodyDiv w:val="1"/>
      <w:marLeft w:val="0"/>
      <w:marRight w:val="0"/>
      <w:marTop w:val="0"/>
      <w:marBottom w:val="0"/>
      <w:divBdr>
        <w:top w:val="none" w:sz="0" w:space="0" w:color="auto"/>
        <w:left w:val="none" w:sz="0" w:space="0" w:color="auto"/>
        <w:bottom w:val="none" w:sz="0" w:space="0" w:color="auto"/>
        <w:right w:val="none" w:sz="0" w:space="0" w:color="auto"/>
      </w:divBdr>
      <w:divsChild>
        <w:div w:id="167327818">
          <w:marLeft w:val="0"/>
          <w:marRight w:val="0"/>
          <w:marTop w:val="0"/>
          <w:marBottom w:val="0"/>
          <w:divBdr>
            <w:top w:val="none" w:sz="0" w:space="0" w:color="auto"/>
            <w:left w:val="none" w:sz="0" w:space="0" w:color="auto"/>
            <w:bottom w:val="none" w:sz="0" w:space="0" w:color="auto"/>
            <w:right w:val="none" w:sz="0" w:space="0" w:color="auto"/>
          </w:divBdr>
        </w:div>
      </w:divsChild>
    </w:div>
    <w:div w:id="675807355">
      <w:bodyDiv w:val="1"/>
      <w:marLeft w:val="0"/>
      <w:marRight w:val="0"/>
      <w:marTop w:val="0"/>
      <w:marBottom w:val="0"/>
      <w:divBdr>
        <w:top w:val="none" w:sz="0" w:space="0" w:color="auto"/>
        <w:left w:val="none" w:sz="0" w:space="0" w:color="auto"/>
        <w:bottom w:val="none" w:sz="0" w:space="0" w:color="auto"/>
        <w:right w:val="none" w:sz="0" w:space="0" w:color="auto"/>
      </w:divBdr>
    </w:div>
    <w:div w:id="779450450">
      <w:bodyDiv w:val="1"/>
      <w:marLeft w:val="0"/>
      <w:marRight w:val="0"/>
      <w:marTop w:val="0"/>
      <w:marBottom w:val="0"/>
      <w:divBdr>
        <w:top w:val="none" w:sz="0" w:space="0" w:color="auto"/>
        <w:left w:val="none" w:sz="0" w:space="0" w:color="auto"/>
        <w:bottom w:val="none" w:sz="0" w:space="0" w:color="auto"/>
        <w:right w:val="none" w:sz="0" w:space="0" w:color="auto"/>
      </w:divBdr>
    </w:div>
    <w:div w:id="930240670">
      <w:bodyDiv w:val="1"/>
      <w:marLeft w:val="0"/>
      <w:marRight w:val="0"/>
      <w:marTop w:val="0"/>
      <w:marBottom w:val="0"/>
      <w:divBdr>
        <w:top w:val="none" w:sz="0" w:space="0" w:color="auto"/>
        <w:left w:val="none" w:sz="0" w:space="0" w:color="auto"/>
        <w:bottom w:val="none" w:sz="0" w:space="0" w:color="auto"/>
        <w:right w:val="none" w:sz="0" w:space="0" w:color="auto"/>
      </w:divBdr>
    </w:div>
    <w:div w:id="1076436756">
      <w:bodyDiv w:val="1"/>
      <w:marLeft w:val="0"/>
      <w:marRight w:val="0"/>
      <w:marTop w:val="0"/>
      <w:marBottom w:val="0"/>
      <w:divBdr>
        <w:top w:val="none" w:sz="0" w:space="0" w:color="auto"/>
        <w:left w:val="none" w:sz="0" w:space="0" w:color="auto"/>
        <w:bottom w:val="none" w:sz="0" w:space="0" w:color="auto"/>
        <w:right w:val="none" w:sz="0" w:space="0" w:color="auto"/>
      </w:divBdr>
    </w:div>
    <w:div w:id="1168519980">
      <w:bodyDiv w:val="1"/>
      <w:marLeft w:val="0"/>
      <w:marRight w:val="0"/>
      <w:marTop w:val="0"/>
      <w:marBottom w:val="0"/>
      <w:divBdr>
        <w:top w:val="none" w:sz="0" w:space="0" w:color="auto"/>
        <w:left w:val="none" w:sz="0" w:space="0" w:color="auto"/>
        <w:bottom w:val="none" w:sz="0" w:space="0" w:color="auto"/>
        <w:right w:val="none" w:sz="0" w:space="0" w:color="auto"/>
      </w:divBdr>
    </w:div>
    <w:div w:id="1319916431">
      <w:bodyDiv w:val="1"/>
      <w:marLeft w:val="0"/>
      <w:marRight w:val="0"/>
      <w:marTop w:val="0"/>
      <w:marBottom w:val="0"/>
      <w:divBdr>
        <w:top w:val="none" w:sz="0" w:space="0" w:color="auto"/>
        <w:left w:val="none" w:sz="0" w:space="0" w:color="auto"/>
        <w:bottom w:val="none" w:sz="0" w:space="0" w:color="auto"/>
        <w:right w:val="none" w:sz="0" w:space="0" w:color="auto"/>
      </w:divBdr>
    </w:div>
    <w:div w:id="1495602883">
      <w:bodyDiv w:val="1"/>
      <w:marLeft w:val="0"/>
      <w:marRight w:val="0"/>
      <w:marTop w:val="0"/>
      <w:marBottom w:val="0"/>
      <w:divBdr>
        <w:top w:val="none" w:sz="0" w:space="0" w:color="auto"/>
        <w:left w:val="none" w:sz="0" w:space="0" w:color="auto"/>
        <w:bottom w:val="none" w:sz="0" w:space="0" w:color="auto"/>
        <w:right w:val="none" w:sz="0" w:space="0" w:color="auto"/>
      </w:divBdr>
    </w:div>
    <w:div w:id="155793423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package" Target="embeddings/Microsoft_Visio_Drawing1.vsdx"/><Relationship Id="rId3" Type="http://schemas.openxmlformats.org/officeDocument/2006/relationships/settings" Target="settings.xml"/><Relationship Id="rId7" Type="http://schemas.openxmlformats.org/officeDocument/2006/relationships/image" Target="media/image2.e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sd.iso.org/documents/ui/" TargetMode="External"/><Relationship Id="rId11" Type="http://schemas.microsoft.com/office/2011/relationships/people" Target="people.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10</Pages>
  <Words>3391</Words>
  <Characters>19329</Characters>
  <Application>Microsoft Office Word</Application>
  <DocSecurity>0</DocSecurity>
  <Lines>161</Lines>
  <Paragraphs>45</Paragraphs>
  <ScaleCrop>false</ScaleCrop>
  <HeadingPairs>
    <vt:vector size="2" baseType="variant">
      <vt:variant>
        <vt:lpstr>Title</vt:lpstr>
      </vt:variant>
      <vt:variant>
        <vt:i4>1</vt:i4>
      </vt:variant>
    </vt:vector>
  </HeadingPairs>
  <TitlesOfParts>
    <vt:vector size="1" baseType="lpstr">
      <vt:lpstr>Exploration on encoder and packager synchronization</vt:lpstr>
    </vt:vector>
  </TitlesOfParts>
  <Manager/>
  <Company/>
  <LinksUpToDate>false</LinksUpToDate>
  <CharactersWithSpaces>22675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Exploration on encoder and packager synchronization</dc:title>
  <dc:subject/>
  <dc:creator>Ali C. Begen</dc:creator>
  <cp:keywords/>
  <dc:description/>
  <cp:lastModifiedBy>Curcio, Igor (Nokia - FI/Tampere)</cp:lastModifiedBy>
  <cp:revision>3</cp:revision>
  <dcterms:created xsi:type="dcterms:W3CDTF">2022-01-28T16:13:00Z</dcterms:created>
  <dcterms:modified xsi:type="dcterms:W3CDTF">2022-01-28T16:13:00Z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GNumber">
    <vt:lpwstr>0231</vt:lpwstr>
  </property>
  <property fmtid="{D5CDD505-2E9C-101B-9397-08002B2CF9AE}" pid="3" name="MDMSNumber">
    <vt:lpwstr>20293</vt:lpwstr>
  </property>
</Properties>
</file>