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80AD5C" w14:textId="2FCD6239" w:rsidR="004378B0" w:rsidRDefault="004378B0" w:rsidP="004378B0">
      <w:pPr>
        <w:pStyle w:val="Title"/>
        <w:tabs>
          <w:tab w:val="left" w:pos="4589"/>
        </w:tabs>
        <w:spacing w:before="0"/>
        <w:jc w:val="right"/>
        <w:rPr>
          <w:rFonts w:cs="Times New Roman"/>
          <w:sz w:val="28"/>
          <w:szCs w:val="28"/>
          <w:u w:val="none"/>
        </w:rPr>
      </w:pPr>
      <w:r>
        <w:rPr>
          <w:noProof/>
          <w:u w:val="none"/>
        </w:rPr>
        <w:drawing>
          <wp:anchor distT="0" distB="0" distL="114300" distR="114300" simplePos="0" relativeHeight="251659264" behindDoc="0" locked="0" layoutInCell="1" allowOverlap="1" wp14:anchorId="45E8086B" wp14:editId="5C37C97B">
            <wp:simplePos x="0" y="0"/>
            <wp:positionH relativeFrom="page">
              <wp:posOffset>632460</wp:posOffset>
            </wp:positionH>
            <wp:positionV relativeFrom="paragraph">
              <wp:posOffset>59690</wp:posOffset>
            </wp:positionV>
            <wp:extent cx="1239520" cy="537845"/>
            <wp:effectExtent l="0" t="0" r="0" b="0"/>
            <wp:wrapNone/>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pic:spPr>
                </pic:pic>
              </a:graphicData>
            </a:graphic>
            <wp14:sizeRelH relativeFrom="page">
              <wp14:pctWidth>0</wp14:pctWidth>
            </wp14:sizeRelH>
            <wp14:sizeRelV relativeFrom="page">
              <wp14:pctHeight>0</wp14:pctHeight>
            </wp14:sizeRelV>
          </wp:anchor>
        </w:drawing>
      </w:r>
      <w:r>
        <w:rPr>
          <w:b w:val="0"/>
          <w:u w:val="none"/>
        </w:rPr>
        <w:t xml:space="preserve">         </w:t>
      </w:r>
      <w:r>
        <w:rPr>
          <w:b w:val="0"/>
          <w:u w:val="thick"/>
        </w:rPr>
        <w:t xml:space="preserve">          </w:t>
      </w:r>
      <w:r>
        <w:rPr>
          <w:rFonts w:cs="Times New Roman"/>
          <w:w w:val="115"/>
          <w:sz w:val="28"/>
          <w:szCs w:val="28"/>
          <w:u w:val="thick"/>
        </w:rPr>
        <w:t>ISO/IEC JTC 1/SC</w:t>
      </w:r>
      <w:r>
        <w:rPr>
          <w:rFonts w:cs="Times New Roman"/>
          <w:spacing w:val="-25"/>
          <w:w w:val="115"/>
          <w:sz w:val="28"/>
          <w:szCs w:val="28"/>
          <w:u w:val="thick"/>
        </w:rPr>
        <w:t xml:space="preserve"> </w:t>
      </w:r>
      <w:r>
        <w:rPr>
          <w:rFonts w:cs="Times New Roman"/>
          <w:w w:val="115"/>
          <w:sz w:val="28"/>
          <w:szCs w:val="28"/>
          <w:u w:val="thick"/>
        </w:rPr>
        <w:t>29/WG</w:t>
      </w:r>
      <w:r>
        <w:rPr>
          <w:rFonts w:cs="Times New Roman"/>
          <w:spacing w:val="-9"/>
          <w:w w:val="115"/>
          <w:sz w:val="28"/>
          <w:szCs w:val="28"/>
          <w:u w:val="thick"/>
        </w:rPr>
        <w:t xml:space="preserve"> </w:t>
      </w:r>
      <w:r>
        <w:rPr>
          <w:rFonts w:cs="Times New Roman"/>
          <w:w w:val="115"/>
          <w:sz w:val="28"/>
          <w:szCs w:val="28"/>
          <w:u w:val="thick"/>
        </w:rPr>
        <w:t xml:space="preserve">2 </w:t>
      </w:r>
      <w:r>
        <w:rPr>
          <w:rFonts w:cs="Times New Roman"/>
          <w:w w:val="115"/>
          <w:sz w:val="48"/>
          <w:szCs w:val="48"/>
          <w:u w:val="thick"/>
        </w:rPr>
        <w:t>N168</w:t>
      </w:r>
    </w:p>
    <w:p w14:paraId="56876DB9" w14:textId="77777777" w:rsidR="004378B0" w:rsidRDefault="004378B0" w:rsidP="004378B0">
      <w:pPr>
        <w:rPr>
          <w:b/>
          <w:sz w:val="20"/>
        </w:rPr>
      </w:pPr>
    </w:p>
    <w:p w14:paraId="2489411A" w14:textId="77777777" w:rsidR="004378B0" w:rsidRDefault="004378B0" w:rsidP="004378B0">
      <w:pPr>
        <w:rPr>
          <w:rFonts w:ascii="Times New Roman" w:hAnsi="Times New Roman" w:cs="Times New Roman"/>
          <w:b/>
          <w:sz w:val="20"/>
        </w:rPr>
      </w:pPr>
    </w:p>
    <w:p w14:paraId="409355B1" w14:textId="279F8F06" w:rsidR="004378B0" w:rsidRDefault="004378B0" w:rsidP="004378B0">
      <w:pPr>
        <w:spacing w:before="3"/>
        <w:rPr>
          <w:b/>
          <w:sz w:val="23"/>
        </w:rPr>
      </w:pPr>
      <w:r>
        <w:rPr>
          <w:noProof/>
        </w:rPr>
        <mc:AlternateContent>
          <mc:Choice Requires="wps">
            <w:drawing>
              <wp:anchor distT="0" distB="0" distL="0" distR="0" simplePos="0" relativeHeight="251660288" behindDoc="1" locked="0" layoutInCell="1" allowOverlap="1" wp14:anchorId="7197DB0B" wp14:editId="6C91921F">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9BB1D98" w14:textId="77777777" w:rsidR="004378B0" w:rsidRDefault="004378B0" w:rsidP="004378B0">
                            <w:pPr>
                              <w:spacing w:before="80" w:line="360" w:lineRule="auto"/>
                              <w:ind w:right="50"/>
                              <w:jc w:val="center"/>
                              <w:rPr>
                                <w:b/>
                                <w:sz w:val="28"/>
                                <w:szCs w:val="28"/>
                              </w:rPr>
                            </w:pPr>
                            <w:r>
                              <w:rPr>
                                <w:b/>
                                <w:sz w:val="28"/>
                                <w:szCs w:val="28"/>
                              </w:rPr>
                              <w:t>ISO/IEC JTC 1/SC 29/WG 2</w:t>
                            </w:r>
                            <w:r>
                              <w:rPr>
                                <w:b/>
                                <w:sz w:val="28"/>
                                <w:szCs w:val="28"/>
                              </w:rPr>
                              <w:br/>
                              <w:t xml:space="preserve">MPEG Technical requirements </w:t>
                            </w:r>
                            <w:r>
                              <w:rPr>
                                <w:b/>
                                <w:sz w:val="28"/>
                                <w:szCs w:val="28"/>
                              </w:rPr>
                              <w:br/>
                              <w:t>Convenorship: SFS (Finland)</w:t>
                            </w:r>
                          </w:p>
                        </w:txbxContent>
                      </wps:txbx>
                      <wps:bodyPr rot="0" vertOverflow="clip" horzOverflow="clip"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97DB0B"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Ar4FQIAABoEAAAOAAAAZHJzL2Uyb0RvYy54bWysU1Fv0zAQfkfiP1h+p2knOkbUdBodQ0iD&#10;IQ1+gOPYiYXjM2e3Sfn1nJ20m8Ybwg/W2Xf+7u77zpvrsbfsoDAYcBVfLZacKSehMa6t+I/vd2+u&#10;OAtRuEZYcKriRxX49fb1q83gS3UBHdhGISMQF8rBV7yL0ZdFEWSnehEW4JUjpwbsRaQjtkWDYiD0&#10;3hYXy+VlMQA2HkGqEOj2dnLybcbXWsn4oHVQkdmKU20x75j3Ou3FdiPKFoXvjJzLEP9QRS+Mo6Rn&#10;qFsRBduj+QuqNxIhgI4LCX0BWhupcg/UzWr5opvHTniVeyFygj/TFP4frPx6ePTfkMXxA4wkYG4i&#10;+HuQPwNzsOuEa9UNIgydEg0lXiXKisGHcn6aqA5lSCD18AUaElnsI2SgUWOfWKE+GaGTAMcz6WqM&#10;TNLl5Wq9Xq7XnEnyvX+XTjmFKE+vPYb4SUHPklFxJFEzujjch5iqEeUpJCVzcGeszcJax4YEun47&#10;9QXWNMmZwgK29c4iO4g0GnnNecPzsN5EGlBr+opfnYNEmdj46JqcJQpjJ5sqsW6mJzEycRPHeqTA&#10;RFMNzZGIQpgGkT5OfKBNW6A6pTWesw7w98u7FEeak4ezgYa14uHXXqDizH52JEqa7JOBJ6M+GcJJ&#10;elrxyNlk7uL0A/YeTdsR8iS7gxsSTpvM6VO1cz80gJnq+bOkCX9+zlFPX3r7BwAA//8DAFBLAwQU&#10;AAYACAAAACEAQuKej9wAAAALAQAADwAAAGRycy9kb3ducmV2LnhtbEyPwU7DMBBE70j8g7WVuFHb&#10;FNEojVMBEipXUj7AjU0c1V5HsZMGvp7tCW472tHMvGq/BM9mO6Y+ogK5FsAsttH02Cn4PL7dF8BS&#10;1mi0j2gVfNsE+/r2ptKliRf8sHOTO0YhmEqtwOU8lJyn1tmg0zoOFun3FcegM8mx42bUFwoPnj8I&#10;8cSD7pEanB7sq7PtuZmCgp8tdt3LdHg/bAf0zRylO09SqbvV8rwDlu2S/8xwnU/ToaZNpzihScyT&#10;lpJYsoKNJISrQRRiA+xEV/FYAK8r/p+h/gUAAP//AwBQSwECLQAUAAYACAAAACEAtoM4kv4AAADh&#10;AQAAEwAAAAAAAAAAAAAAAAAAAAAAW0NvbnRlbnRfVHlwZXNdLnhtbFBLAQItABQABgAIAAAAIQA4&#10;/SH/1gAAAJQBAAALAAAAAAAAAAAAAAAAAC8BAABfcmVscy8ucmVsc1BLAQItABQABgAIAAAAIQDk&#10;ZAr4FQIAABoEAAAOAAAAAAAAAAAAAAAAAC4CAABkcnMvZTJvRG9jLnhtbFBLAQItABQABgAIAAAA&#10;IQBC4p6P3AAAAAsBAAAPAAAAAAAAAAAAAAAAAG8EAABkcnMvZG93bnJldi54bWxQSwUGAAAAAAQA&#10;BADzAAAAeAUAAAAA&#10;" filled="f" strokeweight=".27094mm">
                <v:textbox inset="0,0,0,0">
                  <w:txbxContent>
                    <w:p w14:paraId="69BB1D98" w14:textId="77777777" w:rsidR="004378B0" w:rsidRDefault="004378B0" w:rsidP="004378B0">
                      <w:pPr>
                        <w:spacing w:before="80" w:line="360" w:lineRule="auto"/>
                        <w:ind w:right="50"/>
                        <w:jc w:val="center"/>
                        <w:rPr>
                          <w:b/>
                          <w:sz w:val="28"/>
                          <w:szCs w:val="28"/>
                        </w:rPr>
                      </w:pPr>
                      <w:r>
                        <w:rPr>
                          <w:b/>
                          <w:sz w:val="28"/>
                          <w:szCs w:val="28"/>
                        </w:rPr>
                        <w:t>ISO/IEC JTC 1/SC 29/WG 2</w:t>
                      </w:r>
                      <w:r>
                        <w:rPr>
                          <w:b/>
                          <w:sz w:val="28"/>
                          <w:szCs w:val="28"/>
                        </w:rPr>
                        <w:br/>
                        <w:t xml:space="preserve">MPEG Technical requirements </w:t>
                      </w:r>
                      <w:r>
                        <w:rPr>
                          <w:b/>
                          <w:sz w:val="28"/>
                          <w:szCs w:val="28"/>
                        </w:rPr>
                        <w:br/>
                        <w:t>Convenorship: SFS (Finland)</w:t>
                      </w:r>
                    </w:p>
                  </w:txbxContent>
                </v:textbox>
                <w10:wrap type="topAndBottom" anchorx="page"/>
              </v:shape>
            </w:pict>
          </mc:Fallback>
        </mc:AlternateContent>
      </w:r>
    </w:p>
    <w:p w14:paraId="6F4B3992" w14:textId="77777777" w:rsidR="004378B0" w:rsidRDefault="004378B0" w:rsidP="004378B0">
      <w:pPr>
        <w:rPr>
          <w:b/>
          <w:sz w:val="20"/>
        </w:rPr>
      </w:pPr>
    </w:p>
    <w:p w14:paraId="33EC80D0" w14:textId="77777777" w:rsidR="004378B0" w:rsidRDefault="004378B0" w:rsidP="004378B0">
      <w:pPr>
        <w:rPr>
          <w:b/>
          <w:sz w:val="21"/>
        </w:rPr>
      </w:pPr>
    </w:p>
    <w:p w14:paraId="13167F43" w14:textId="77777777" w:rsidR="004378B0" w:rsidRDefault="004378B0" w:rsidP="004378B0">
      <w:pPr>
        <w:tabs>
          <w:tab w:val="left" w:pos="3099"/>
        </w:tabs>
        <w:spacing w:before="103"/>
        <w:ind w:left="104"/>
        <w:rPr>
          <w:snapToGrid w:val="0"/>
        </w:rPr>
      </w:pPr>
      <w:r>
        <w:rPr>
          <w:b/>
          <w:snapToGrid w:val="0"/>
        </w:rPr>
        <w:t>Document</w:t>
      </w:r>
      <w:r>
        <w:rPr>
          <w:b/>
          <w:snapToGrid w:val="0"/>
          <w:spacing w:val="14"/>
        </w:rPr>
        <w:t xml:space="preserve"> </w:t>
      </w:r>
      <w:r>
        <w:rPr>
          <w:b/>
          <w:snapToGrid w:val="0"/>
        </w:rPr>
        <w:t>type:</w:t>
      </w:r>
      <w:r>
        <w:rPr>
          <w:snapToGrid w:val="0"/>
        </w:rPr>
        <w:tab/>
        <w:t>Output Document</w:t>
      </w:r>
    </w:p>
    <w:p w14:paraId="611CDCB1" w14:textId="77777777" w:rsidR="004378B0" w:rsidRDefault="004378B0" w:rsidP="004378B0">
      <w:pPr>
        <w:spacing w:before="1"/>
        <w:rPr>
          <w:snapToGrid w:val="0"/>
        </w:rPr>
      </w:pPr>
    </w:p>
    <w:p w14:paraId="2B4B6AB6" w14:textId="258AE434" w:rsidR="004378B0" w:rsidRDefault="004378B0" w:rsidP="004378B0">
      <w:pPr>
        <w:pStyle w:val="BodyText"/>
        <w:tabs>
          <w:tab w:val="left" w:pos="3099"/>
        </w:tabs>
        <w:spacing w:line="252" w:lineRule="auto"/>
        <w:ind w:left="3099" w:right="214" w:hanging="2996"/>
        <w:rPr>
          <w:rFonts w:cs="Times New Roman"/>
          <w:snapToGrid w:val="0"/>
        </w:rPr>
      </w:pPr>
      <w:r>
        <w:rPr>
          <w:rFonts w:cs="Times New Roman"/>
          <w:b/>
          <w:snapToGrid w:val="0"/>
        </w:rPr>
        <w:t>Title:</w:t>
      </w:r>
      <w:r>
        <w:rPr>
          <w:rFonts w:cs="Times New Roman"/>
          <w:snapToGrid w:val="0"/>
        </w:rPr>
        <w:tab/>
      </w:r>
      <w:r w:rsidRPr="00DB5672">
        <w:rPr>
          <w:rFonts w:ascii="Times New Roman" w:hAnsi="Times New Roman" w:cs="Times New Roman"/>
          <w:b/>
          <w:lang w:val="fr-FR"/>
        </w:rPr>
        <w:t xml:space="preserve">Call for </w:t>
      </w:r>
      <w:proofErr w:type="spellStart"/>
      <w:r w:rsidRPr="00DB5672">
        <w:rPr>
          <w:rFonts w:ascii="Times New Roman" w:hAnsi="Times New Roman" w:cs="Times New Roman"/>
          <w:b/>
          <w:lang w:val="fr-FR"/>
        </w:rPr>
        <w:t>Proposals</w:t>
      </w:r>
      <w:proofErr w:type="spellEnd"/>
      <w:r w:rsidRPr="00DB5672">
        <w:rPr>
          <w:rFonts w:ascii="Times New Roman" w:hAnsi="Times New Roman" w:cs="Times New Roman"/>
          <w:b/>
          <w:lang w:val="fr-FR"/>
        </w:rPr>
        <w:t xml:space="preserve"> </w:t>
      </w:r>
      <w:r>
        <w:rPr>
          <w:rFonts w:ascii="Times New Roman" w:hAnsi="Times New Roman" w:cs="Times New Roman"/>
          <w:b/>
          <w:lang w:val="fr-FR"/>
        </w:rPr>
        <w:t xml:space="preserve">for </w:t>
      </w:r>
      <w:r w:rsidRPr="00DB5672">
        <w:rPr>
          <w:rFonts w:ascii="Times New Roman" w:hAnsi="Times New Roman" w:cs="Times New Roman"/>
          <w:b/>
          <w:lang w:val="fr-FR"/>
        </w:rPr>
        <w:t>Encoder and Packager Synchronisation</w:t>
      </w:r>
    </w:p>
    <w:p w14:paraId="07499DFD" w14:textId="77777777" w:rsidR="004378B0" w:rsidRDefault="004378B0" w:rsidP="004378B0">
      <w:pPr>
        <w:spacing w:before="6"/>
        <w:rPr>
          <w:rFonts w:cs="Times New Roman"/>
          <w:snapToGrid w:val="0"/>
        </w:rPr>
      </w:pPr>
    </w:p>
    <w:p w14:paraId="2E3EAC88" w14:textId="77777777" w:rsidR="004378B0" w:rsidRDefault="004378B0" w:rsidP="004378B0">
      <w:pPr>
        <w:tabs>
          <w:tab w:val="left" w:pos="3099"/>
        </w:tabs>
        <w:ind w:left="104"/>
        <w:rPr>
          <w:bCs/>
          <w:snapToGrid w:val="0"/>
        </w:rPr>
      </w:pPr>
      <w:r>
        <w:rPr>
          <w:bCs/>
          <w:snapToGrid w:val="0"/>
        </w:rPr>
        <w:t>Status:</w:t>
      </w:r>
      <w:r>
        <w:rPr>
          <w:bCs/>
          <w:snapToGrid w:val="0"/>
        </w:rPr>
        <w:tab/>
        <w:t>Approved</w:t>
      </w:r>
    </w:p>
    <w:p w14:paraId="356DAB08" w14:textId="77777777" w:rsidR="004378B0" w:rsidRDefault="004378B0" w:rsidP="004378B0">
      <w:pPr>
        <w:tabs>
          <w:tab w:val="left" w:pos="3099"/>
        </w:tabs>
        <w:ind w:left="104"/>
        <w:rPr>
          <w:bCs/>
          <w:snapToGrid w:val="0"/>
        </w:rPr>
      </w:pPr>
    </w:p>
    <w:p w14:paraId="4B4732A3" w14:textId="615C0044" w:rsidR="004378B0" w:rsidRDefault="004378B0" w:rsidP="004378B0">
      <w:pPr>
        <w:tabs>
          <w:tab w:val="left" w:pos="3099"/>
        </w:tabs>
        <w:ind w:left="104"/>
        <w:rPr>
          <w:bCs/>
          <w:snapToGrid w:val="0"/>
          <w:lang w:val="fi-FI"/>
        </w:rPr>
      </w:pPr>
      <w:r>
        <w:rPr>
          <w:bCs/>
          <w:snapToGrid w:val="0"/>
        </w:rPr>
        <w:t>Date of document:</w:t>
      </w:r>
      <w:r>
        <w:rPr>
          <w:bCs/>
          <w:snapToGrid w:val="0"/>
        </w:rPr>
        <w:tab/>
        <w:t>202</w:t>
      </w:r>
      <w:r>
        <w:rPr>
          <w:bCs/>
          <w:snapToGrid w:val="0"/>
          <w:lang w:val="fi-FI"/>
        </w:rPr>
        <w:t>1</w:t>
      </w:r>
      <w:r>
        <w:rPr>
          <w:bCs/>
          <w:snapToGrid w:val="0"/>
        </w:rPr>
        <w:t>-0</w:t>
      </w:r>
      <w:r>
        <w:rPr>
          <w:bCs/>
          <w:snapToGrid w:val="0"/>
          <w:lang w:val="fi-FI"/>
        </w:rPr>
        <w:t>1</w:t>
      </w:r>
      <w:r>
        <w:rPr>
          <w:bCs/>
          <w:snapToGrid w:val="0"/>
        </w:rPr>
        <w:t>-2</w:t>
      </w:r>
      <w:r w:rsidR="006A6B52">
        <w:rPr>
          <w:bCs/>
          <w:snapToGrid w:val="0"/>
        </w:rPr>
        <w:t>1</w:t>
      </w:r>
    </w:p>
    <w:p w14:paraId="056E842A" w14:textId="77777777" w:rsidR="004378B0" w:rsidRDefault="004378B0" w:rsidP="004378B0">
      <w:pPr>
        <w:tabs>
          <w:tab w:val="left" w:pos="3099"/>
        </w:tabs>
        <w:ind w:left="104"/>
        <w:rPr>
          <w:bCs/>
          <w:snapToGrid w:val="0"/>
        </w:rPr>
      </w:pPr>
    </w:p>
    <w:p w14:paraId="7BD0F6C7" w14:textId="77777777" w:rsidR="004378B0" w:rsidRDefault="004378B0" w:rsidP="004378B0">
      <w:pPr>
        <w:tabs>
          <w:tab w:val="left" w:pos="3099"/>
        </w:tabs>
        <w:ind w:left="104"/>
        <w:rPr>
          <w:bCs/>
          <w:snapToGrid w:val="0"/>
        </w:rPr>
      </w:pPr>
      <w:r>
        <w:rPr>
          <w:bCs/>
          <w:snapToGrid w:val="0"/>
        </w:rPr>
        <w:t>Source:</w:t>
      </w:r>
      <w:r>
        <w:rPr>
          <w:bCs/>
          <w:snapToGrid w:val="0"/>
        </w:rPr>
        <w:tab/>
        <w:t>ISO/IEC JTC 1/SC 29/WG 2</w:t>
      </w:r>
    </w:p>
    <w:p w14:paraId="1A9820FD" w14:textId="77777777" w:rsidR="004378B0" w:rsidRDefault="004378B0" w:rsidP="004378B0">
      <w:pPr>
        <w:tabs>
          <w:tab w:val="left" w:pos="3099"/>
        </w:tabs>
        <w:ind w:left="104"/>
        <w:rPr>
          <w:bCs/>
          <w:snapToGrid w:val="0"/>
        </w:rPr>
      </w:pPr>
    </w:p>
    <w:p w14:paraId="59364494" w14:textId="77777777" w:rsidR="004378B0" w:rsidRDefault="004378B0" w:rsidP="004378B0">
      <w:pPr>
        <w:tabs>
          <w:tab w:val="left" w:pos="3099"/>
        </w:tabs>
        <w:rPr>
          <w:bCs/>
          <w:snapToGrid w:val="0"/>
        </w:rPr>
      </w:pPr>
      <w:r>
        <w:rPr>
          <w:bCs/>
          <w:snapToGrid w:val="0"/>
          <w:lang w:val="fi-FI"/>
        </w:rPr>
        <w:t xml:space="preserve"> </w:t>
      </w:r>
      <w:r>
        <w:rPr>
          <w:bCs/>
          <w:snapToGrid w:val="0"/>
        </w:rPr>
        <w:t>Expected action:</w:t>
      </w:r>
      <w:r>
        <w:rPr>
          <w:bCs/>
          <w:snapToGrid w:val="0"/>
        </w:rPr>
        <w:tab/>
        <w:t>None</w:t>
      </w:r>
    </w:p>
    <w:p w14:paraId="11F1C439" w14:textId="77777777" w:rsidR="004378B0" w:rsidRDefault="004378B0" w:rsidP="004378B0">
      <w:pPr>
        <w:tabs>
          <w:tab w:val="left" w:pos="3099"/>
        </w:tabs>
        <w:ind w:left="104"/>
        <w:rPr>
          <w:bCs/>
          <w:snapToGrid w:val="0"/>
        </w:rPr>
      </w:pPr>
    </w:p>
    <w:p w14:paraId="03018C1D" w14:textId="77777777" w:rsidR="004378B0" w:rsidRDefault="004378B0" w:rsidP="004378B0">
      <w:pPr>
        <w:tabs>
          <w:tab w:val="left" w:pos="3099"/>
        </w:tabs>
        <w:rPr>
          <w:bCs/>
          <w:snapToGrid w:val="0"/>
        </w:rPr>
      </w:pPr>
      <w:r>
        <w:rPr>
          <w:bCs/>
          <w:snapToGrid w:val="0"/>
          <w:lang w:val="fi-FI"/>
        </w:rPr>
        <w:t xml:space="preserve"> </w:t>
      </w:r>
      <w:r>
        <w:rPr>
          <w:bCs/>
          <w:snapToGrid w:val="0"/>
        </w:rPr>
        <w:t>Action due date:</w:t>
      </w:r>
      <w:r>
        <w:rPr>
          <w:bCs/>
          <w:snapToGrid w:val="0"/>
        </w:rPr>
        <w:tab/>
        <w:t>None</w:t>
      </w:r>
    </w:p>
    <w:p w14:paraId="6D68D9FF" w14:textId="77777777" w:rsidR="004378B0" w:rsidRDefault="004378B0" w:rsidP="004378B0">
      <w:pPr>
        <w:tabs>
          <w:tab w:val="left" w:pos="3099"/>
        </w:tabs>
        <w:ind w:left="104"/>
        <w:rPr>
          <w:bCs/>
          <w:snapToGrid w:val="0"/>
        </w:rPr>
      </w:pPr>
    </w:p>
    <w:p w14:paraId="6A8004F2" w14:textId="006E5B47" w:rsidR="004378B0" w:rsidRDefault="004378B0" w:rsidP="004378B0">
      <w:pPr>
        <w:tabs>
          <w:tab w:val="left" w:pos="3099"/>
        </w:tabs>
        <w:ind w:left="104"/>
        <w:rPr>
          <w:bCs/>
          <w:snapToGrid w:val="0"/>
        </w:rPr>
      </w:pPr>
      <w:r>
        <w:rPr>
          <w:bCs/>
          <w:snapToGrid w:val="0"/>
        </w:rPr>
        <w:t>No. of pages:</w:t>
      </w:r>
      <w:r>
        <w:rPr>
          <w:bCs/>
          <w:snapToGrid w:val="0"/>
        </w:rPr>
        <w:tab/>
      </w:r>
      <w:r>
        <w:rPr>
          <w:bCs/>
          <w:snapToGrid w:val="0"/>
          <w:lang w:val="fi-FI"/>
        </w:rPr>
        <w:t>15</w:t>
      </w:r>
      <w:r>
        <w:rPr>
          <w:bCs/>
          <w:snapToGrid w:val="0"/>
        </w:rPr>
        <w:t xml:space="preserve"> (with cover page)</w:t>
      </w:r>
    </w:p>
    <w:p w14:paraId="4C4AABAE" w14:textId="77777777" w:rsidR="004378B0" w:rsidRDefault="004378B0" w:rsidP="004378B0">
      <w:pPr>
        <w:tabs>
          <w:tab w:val="left" w:pos="3099"/>
        </w:tabs>
        <w:ind w:left="104"/>
        <w:rPr>
          <w:bCs/>
          <w:snapToGrid w:val="0"/>
        </w:rPr>
      </w:pPr>
    </w:p>
    <w:p w14:paraId="67A8FE09" w14:textId="77777777" w:rsidR="004378B0" w:rsidRDefault="004378B0" w:rsidP="004378B0">
      <w:pPr>
        <w:tabs>
          <w:tab w:val="left" w:pos="3099"/>
        </w:tabs>
        <w:ind w:left="104"/>
        <w:rPr>
          <w:bCs/>
          <w:snapToGrid w:val="0"/>
        </w:rPr>
      </w:pPr>
      <w:r>
        <w:rPr>
          <w:bCs/>
          <w:snapToGrid w:val="0"/>
        </w:rPr>
        <w:t>Email of Convenor:</w:t>
      </w:r>
      <w:r>
        <w:rPr>
          <w:bCs/>
          <w:snapToGrid w:val="0"/>
        </w:rPr>
        <w:tab/>
        <w:t>igor.curcio@nokia.com</w:t>
      </w:r>
    </w:p>
    <w:p w14:paraId="59269894" w14:textId="77777777" w:rsidR="004378B0" w:rsidRDefault="004378B0" w:rsidP="004378B0">
      <w:pPr>
        <w:tabs>
          <w:tab w:val="left" w:pos="3099"/>
        </w:tabs>
        <w:ind w:left="104"/>
        <w:rPr>
          <w:bCs/>
          <w:snapToGrid w:val="0"/>
        </w:rPr>
      </w:pPr>
    </w:p>
    <w:p w14:paraId="38B84287" w14:textId="77777777" w:rsidR="004378B0" w:rsidRDefault="004378B0" w:rsidP="004378B0">
      <w:pPr>
        <w:tabs>
          <w:tab w:val="left" w:pos="3099"/>
        </w:tabs>
        <w:ind w:left="104"/>
        <w:rPr>
          <w:snapToGrid w:val="0"/>
        </w:rPr>
      </w:pPr>
      <w:r>
        <w:rPr>
          <w:bCs/>
          <w:snapToGrid w:val="0"/>
        </w:rPr>
        <w:t>Committee URL:</w:t>
      </w:r>
      <w:r>
        <w:rPr>
          <w:bCs/>
          <w:snapToGrid w:val="0"/>
        </w:rPr>
        <w:tab/>
      </w:r>
      <w:hyperlink r:id="rId9" w:anchor="!/browse/iso/iso-iec-jtc-1/iso-iec-jtc-1-sc-29/iso-iec-jtc-1-sc-29-wg-2" w:history="1">
        <w:r>
          <w:rPr>
            <w:rStyle w:val="Hyperlink"/>
            <w:bCs/>
            <w:snapToGrid w:val="0"/>
          </w:rPr>
          <w:t>https://sd.iso.org/documents/ui/#!/browse/iso/iso-iec-jtc-1/iso-iec-jtc-1-sc-29/iso-iec-jtc-1-sc-29-wg-2</w:t>
        </w:r>
      </w:hyperlink>
    </w:p>
    <w:p w14:paraId="6486E7FB" w14:textId="40B1EFB2" w:rsidR="00FD387C" w:rsidRPr="00DB5672" w:rsidRDefault="00FD387C" w:rsidP="003B2125">
      <w:pPr>
        <w:tabs>
          <w:tab w:val="left" w:pos="3099"/>
        </w:tabs>
        <w:ind w:left="104"/>
        <w:rPr>
          <w:color w:val="000000" w:themeColor="text1"/>
          <w:w w:val="120"/>
        </w:rPr>
        <w:sectPr w:rsidR="00FD387C" w:rsidRPr="00DB5672" w:rsidSect="003B2125">
          <w:pgSz w:w="11900" w:h="16840"/>
          <w:pgMar w:top="540" w:right="980" w:bottom="280" w:left="1000" w:header="720" w:footer="720" w:gutter="0"/>
          <w:cols w:space="720"/>
        </w:sectPr>
      </w:pPr>
    </w:p>
    <w:p w14:paraId="267E6672" w14:textId="77777777" w:rsidR="003B2125" w:rsidRPr="00DB5672" w:rsidRDefault="003B2125" w:rsidP="003B2125">
      <w:pPr>
        <w:jc w:val="center"/>
        <w:rPr>
          <w:rFonts w:ascii="Times New Roman" w:eastAsia="SimSun" w:hAnsi="Times New Roman" w:cs="Times New Roman"/>
          <w:b/>
          <w:sz w:val="28"/>
          <w:lang w:val="en-GB" w:eastAsia="zh-CN"/>
        </w:rPr>
      </w:pPr>
      <w:r w:rsidRPr="00DB5672">
        <w:rPr>
          <w:rFonts w:ascii="Times New Roman" w:eastAsia="SimSun" w:hAnsi="Times New Roman" w:cs="Times New Roman"/>
          <w:b/>
          <w:sz w:val="28"/>
          <w:lang w:val="en-GB" w:eastAsia="zh-CN"/>
        </w:rPr>
        <w:lastRenderedPageBreak/>
        <w:t>INTERNATIONAL ORGANIZATION FOR STANDARDIZATION</w:t>
      </w:r>
    </w:p>
    <w:p w14:paraId="5A2CEA38" w14:textId="77777777" w:rsidR="003B2125" w:rsidRPr="00DB5672" w:rsidRDefault="003B2125" w:rsidP="003B2125">
      <w:pPr>
        <w:jc w:val="center"/>
        <w:rPr>
          <w:rFonts w:ascii="Times New Roman" w:eastAsia="SimSun" w:hAnsi="Times New Roman" w:cs="Times New Roman"/>
          <w:b/>
          <w:sz w:val="28"/>
          <w:lang w:val="en-GB" w:eastAsia="zh-CN"/>
        </w:rPr>
      </w:pPr>
      <w:r w:rsidRPr="00DB5672">
        <w:rPr>
          <w:rFonts w:ascii="Times New Roman" w:eastAsia="SimSun" w:hAnsi="Times New Roman" w:cs="Times New Roman"/>
          <w:b/>
          <w:sz w:val="28"/>
          <w:lang w:val="en-GB" w:eastAsia="zh-CN"/>
        </w:rPr>
        <w:t>ORGANISATION INTERNATIONALE DE NORMALISATION</w:t>
      </w:r>
    </w:p>
    <w:p w14:paraId="08225923" w14:textId="77777777" w:rsidR="003B2125" w:rsidRPr="00DB5672" w:rsidRDefault="003B2125" w:rsidP="003B2125">
      <w:pPr>
        <w:jc w:val="center"/>
        <w:rPr>
          <w:rFonts w:ascii="Times New Roman" w:eastAsia="SimSun" w:hAnsi="Times New Roman" w:cs="Times New Roman"/>
          <w:b/>
          <w:sz w:val="28"/>
          <w:lang w:val="en-GB" w:eastAsia="zh-CN"/>
        </w:rPr>
      </w:pPr>
      <w:r w:rsidRPr="00DB5672">
        <w:rPr>
          <w:rFonts w:ascii="Times New Roman" w:eastAsia="SimSun" w:hAnsi="Times New Roman" w:cs="Times New Roman"/>
          <w:b/>
          <w:sz w:val="28"/>
          <w:lang w:val="en-GB" w:eastAsia="zh-CN"/>
        </w:rPr>
        <w:t>ISO/IEC JTC 1/SC 29/WG 2</w:t>
      </w:r>
    </w:p>
    <w:p w14:paraId="28C251AF" w14:textId="77777777" w:rsidR="003B2125" w:rsidRPr="00DB5672" w:rsidRDefault="003B2125" w:rsidP="003B2125">
      <w:pPr>
        <w:jc w:val="center"/>
        <w:rPr>
          <w:rFonts w:ascii="Times New Roman" w:eastAsia="SimSun" w:hAnsi="Times New Roman" w:cs="Times New Roman"/>
          <w:b/>
          <w:sz w:val="28"/>
          <w:lang w:val="en-GB" w:eastAsia="zh-CN"/>
        </w:rPr>
      </w:pPr>
      <w:r w:rsidRPr="00DB5672">
        <w:rPr>
          <w:rFonts w:ascii="Times New Roman" w:eastAsia="SimSun" w:hAnsi="Times New Roman" w:cs="Times New Roman"/>
          <w:b/>
          <w:sz w:val="28"/>
          <w:lang w:val="en-GB" w:eastAsia="zh-CN"/>
        </w:rPr>
        <w:t>MPEG TECHNICAL REQUIREMENTS</w:t>
      </w:r>
    </w:p>
    <w:p w14:paraId="41C4625E" w14:textId="77777777" w:rsidR="003B2125" w:rsidRPr="00DB5672" w:rsidRDefault="003B2125" w:rsidP="003B2125">
      <w:pPr>
        <w:rPr>
          <w:rFonts w:ascii="Times New Roman" w:hAnsi="Times New Roman" w:cs="Times New Roman"/>
          <w:lang w:val="en-GB"/>
        </w:rPr>
      </w:pPr>
    </w:p>
    <w:p w14:paraId="25FE880B" w14:textId="3F58AD56" w:rsidR="003B2125" w:rsidRPr="00DB5672" w:rsidRDefault="003B2125" w:rsidP="003B2125">
      <w:pPr>
        <w:jc w:val="right"/>
        <w:rPr>
          <w:rFonts w:ascii="Times New Roman" w:eastAsia="SimSun" w:hAnsi="Times New Roman" w:cs="Times New Roman"/>
          <w:b/>
          <w:sz w:val="48"/>
          <w:lang w:val="en-GB" w:eastAsia="zh-CN"/>
        </w:rPr>
      </w:pPr>
      <w:r w:rsidRPr="00DB5672">
        <w:rPr>
          <w:rFonts w:ascii="Times New Roman" w:eastAsia="SimSun" w:hAnsi="Times New Roman" w:cs="Times New Roman"/>
          <w:b/>
          <w:sz w:val="28"/>
          <w:lang w:val="en-GB" w:eastAsia="zh-CN"/>
        </w:rPr>
        <w:t xml:space="preserve">ISO/IEC JTC 1/SC 29/WG 2 </w:t>
      </w:r>
      <w:r w:rsidRPr="00DB5672">
        <w:rPr>
          <w:rFonts w:ascii="Times New Roman" w:eastAsia="SimSun" w:hAnsi="Times New Roman" w:cs="Times New Roman"/>
          <w:b/>
          <w:sz w:val="48"/>
          <w:lang w:val="en-GB" w:eastAsia="zh-CN"/>
        </w:rPr>
        <w:t>N</w:t>
      </w:r>
      <w:r w:rsidRPr="00DB5672">
        <w:rPr>
          <w:rFonts w:ascii="Times New Roman" w:hAnsi="Times New Roman" w:cs="Times New Roman"/>
          <w:lang w:val="en-GB"/>
        </w:rPr>
        <w:t xml:space="preserve"> </w:t>
      </w:r>
      <w:r w:rsidR="00570754">
        <w:rPr>
          <w:rFonts w:ascii="Times New Roman" w:eastAsia="SimSun" w:hAnsi="Times New Roman" w:cs="Times New Roman"/>
          <w:b/>
          <w:sz w:val="48"/>
          <w:lang w:val="en-GB" w:eastAsia="zh-CN"/>
        </w:rPr>
        <w:t>0168</w:t>
      </w:r>
    </w:p>
    <w:p w14:paraId="30B5C3F2" w14:textId="6D68310F" w:rsidR="003B2125" w:rsidRPr="00DB5672" w:rsidRDefault="003B2125" w:rsidP="003B2125">
      <w:pPr>
        <w:jc w:val="right"/>
        <w:rPr>
          <w:rFonts w:ascii="Times New Roman" w:eastAsia="SimSun" w:hAnsi="Times New Roman" w:cs="Times New Roman"/>
          <w:b/>
          <w:sz w:val="28"/>
          <w:lang w:val="en-GB" w:eastAsia="zh-CN"/>
        </w:rPr>
      </w:pPr>
      <w:r w:rsidRPr="00DB5672">
        <w:rPr>
          <w:rFonts w:ascii="Times New Roman" w:eastAsia="SimSun" w:hAnsi="Times New Roman" w:cs="Times New Roman"/>
          <w:b/>
          <w:sz w:val="28"/>
          <w:lang w:val="en-GB" w:eastAsia="zh-CN"/>
        </w:rPr>
        <w:t xml:space="preserve">Online - </w:t>
      </w:r>
      <w:r w:rsidR="00DB5672" w:rsidRPr="00DB5672">
        <w:rPr>
          <w:rFonts w:ascii="Times New Roman" w:eastAsia="SimSun" w:hAnsi="Times New Roman" w:cs="Times New Roman"/>
          <w:b/>
          <w:sz w:val="28"/>
          <w:lang w:val="en-GB" w:eastAsia="zh-CN"/>
        </w:rPr>
        <w:t>January</w:t>
      </w:r>
      <w:r w:rsidRPr="00DB5672">
        <w:rPr>
          <w:rFonts w:ascii="Times New Roman" w:eastAsia="SimSun" w:hAnsi="Times New Roman" w:cs="Times New Roman"/>
          <w:b/>
          <w:sz w:val="28"/>
          <w:lang w:val="en-GB" w:eastAsia="zh-CN"/>
        </w:rPr>
        <w:t xml:space="preserve"> 202</w:t>
      </w:r>
      <w:r w:rsidR="00DB5672" w:rsidRPr="00DB5672">
        <w:rPr>
          <w:rFonts w:ascii="Times New Roman" w:eastAsia="SimSun" w:hAnsi="Times New Roman" w:cs="Times New Roman"/>
          <w:b/>
          <w:sz w:val="28"/>
          <w:lang w:val="en-GB" w:eastAsia="zh-CN"/>
        </w:rPr>
        <w:t>2</w:t>
      </w:r>
    </w:p>
    <w:p w14:paraId="482AEC5C" w14:textId="77777777" w:rsidR="003B2125" w:rsidRPr="00DB5672" w:rsidRDefault="003B2125" w:rsidP="003B2125">
      <w:pPr>
        <w:jc w:val="right"/>
        <w:rPr>
          <w:rFonts w:ascii="Times New Roman" w:eastAsia="SimSun" w:hAnsi="Times New Roman" w:cs="Times New Roman"/>
          <w:b/>
          <w:sz w:val="28"/>
          <w:lang w:val="en-GB" w:eastAsia="zh-CN"/>
        </w:rPr>
      </w:pPr>
    </w:p>
    <w:p w14:paraId="31BA7045" w14:textId="77777777" w:rsidR="003B2125" w:rsidRPr="00DB5672" w:rsidRDefault="003B2125" w:rsidP="003B2125">
      <w:pPr>
        <w:jc w:val="right"/>
        <w:rPr>
          <w:rFonts w:ascii="Times New Roman" w:eastAsia="SimSun" w:hAnsi="Times New Roman" w:cs="Times New Roman"/>
          <w:b/>
          <w:sz w:val="28"/>
          <w:lang w:val="en-GB" w:eastAsia="zh-CN"/>
        </w:rPr>
      </w:pPr>
    </w:p>
    <w:tbl>
      <w:tblPr>
        <w:tblW w:w="10169" w:type="dxa"/>
        <w:tblLook w:val="01E0" w:firstRow="1" w:lastRow="1" w:firstColumn="1" w:lastColumn="1" w:noHBand="0" w:noVBand="0"/>
      </w:tblPr>
      <w:tblGrid>
        <w:gridCol w:w="1890"/>
        <w:gridCol w:w="8279"/>
      </w:tblGrid>
      <w:tr w:rsidR="003B2125" w:rsidRPr="00DB5672" w14:paraId="7E218DEF" w14:textId="77777777" w:rsidTr="00B73A72">
        <w:tc>
          <w:tcPr>
            <w:tcW w:w="1890" w:type="dxa"/>
            <w:hideMark/>
          </w:tcPr>
          <w:p w14:paraId="5871E1A7" w14:textId="77777777" w:rsidR="003B2125" w:rsidRPr="00DB5672" w:rsidRDefault="003B2125" w:rsidP="00B73A72">
            <w:pPr>
              <w:suppressAutoHyphens/>
              <w:rPr>
                <w:rFonts w:ascii="Times New Roman" w:hAnsi="Times New Roman" w:cs="Times New Roman"/>
                <w:b/>
              </w:rPr>
            </w:pPr>
            <w:r w:rsidRPr="00DB5672">
              <w:rPr>
                <w:rFonts w:ascii="Times New Roman" w:hAnsi="Times New Roman" w:cs="Times New Roman"/>
                <w:b/>
              </w:rPr>
              <w:t>Title</w:t>
            </w:r>
          </w:p>
        </w:tc>
        <w:tc>
          <w:tcPr>
            <w:tcW w:w="8279" w:type="dxa"/>
            <w:hideMark/>
          </w:tcPr>
          <w:p w14:paraId="23EAB4A9" w14:textId="65A85FDA" w:rsidR="003B2125" w:rsidRPr="00DB5672" w:rsidRDefault="00DB5672" w:rsidP="00B73A72">
            <w:pPr>
              <w:suppressAutoHyphens/>
              <w:rPr>
                <w:rFonts w:ascii="Times New Roman" w:hAnsi="Times New Roman" w:cs="Times New Roman"/>
                <w:b/>
              </w:rPr>
            </w:pPr>
            <w:r w:rsidRPr="00DB5672">
              <w:rPr>
                <w:rFonts w:ascii="Times New Roman" w:hAnsi="Times New Roman" w:cs="Times New Roman"/>
                <w:b/>
                <w:lang w:val="fr-FR"/>
              </w:rPr>
              <w:t xml:space="preserve">Call for </w:t>
            </w:r>
            <w:proofErr w:type="spellStart"/>
            <w:r w:rsidRPr="00DB5672">
              <w:rPr>
                <w:rFonts w:ascii="Times New Roman" w:hAnsi="Times New Roman" w:cs="Times New Roman"/>
                <w:b/>
                <w:lang w:val="fr-FR"/>
              </w:rPr>
              <w:t>Proposals</w:t>
            </w:r>
            <w:proofErr w:type="spellEnd"/>
            <w:r w:rsidRPr="00DB5672">
              <w:rPr>
                <w:rFonts w:ascii="Times New Roman" w:hAnsi="Times New Roman" w:cs="Times New Roman"/>
                <w:b/>
                <w:lang w:val="fr-FR"/>
              </w:rPr>
              <w:t xml:space="preserve"> </w:t>
            </w:r>
            <w:r w:rsidR="004378B0">
              <w:rPr>
                <w:rFonts w:ascii="Times New Roman" w:hAnsi="Times New Roman" w:cs="Times New Roman"/>
                <w:b/>
                <w:lang w:val="fr-FR"/>
              </w:rPr>
              <w:t xml:space="preserve">for </w:t>
            </w:r>
            <w:r w:rsidRPr="00DB5672">
              <w:rPr>
                <w:rFonts w:ascii="Times New Roman" w:hAnsi="Times New Roman" w:cs="Times New Roman"/>
                <w:b/>
                <w:lang w:val="fr-FR"/>
              </w:rPr>
              <w:t>Encoder and Packager Synchronisation</w:t>
            </w:r>
          </w:p>
        </w:tc>
      </w:tr>
      <w:tr w:rsidR="003B2125" w:rsidRPr="00DB5672" w14:paraId="79A7E897" w14:textId="77777777" w:rsidTr="00B73A72">
        <w:tc>
          <w:tcPr>
            <w:tcW w:w="1890" w:type="dxa"/>
            <w:hideMark/>
          </w:tcPr>
          <w:p w14:paraId="684F0228" w14:textId="77777777" w:rsidR="003B2125" w:rsidRPr="00DB5672" w:rsidRDefault="003B2125" w:rsidP="00B73A72">
            <w:pPr>
              <w:suppressAutoHyphens/>
              <w:rPr>
                <w:rFonts w:ascii="Times New Roman" w:hAnsi="Times New Roman" w:cs="Times New Roman"/>
                <w:b/>
              </w:rPr>
            </w:pPr>
            <w:r w:rsidRPr="00DB5672">
              <w:rPr>
                <w:rFonts w:ascii="Times New Roman" w:hAnsi="Times New Roman" w:cs="Times New Roman"/>
                <w:b/>
              </w:rPr>
              <w:t>Source</w:t>
            </w:r>
          </w:p>
        </w:tc>
        <w:tc>
          <w:tcPr>
            <w:tcW w:w="8279" w:type="dxa"/>
            <w:hideMark/>
          </w:tcPr>
          <w:p w14:paraId="3A12ADF2" w14:textId="2BE4F460" w:rsidR="003B2125" w:rsidRPr="00DB5672" w:rsidRDefault="003B2125" w:rsidP="00B73A72">
            <w:pPr>
              <w:suppressAutoHyphens/>
              <w:rPr>
                <w:rFonts w:ascii="Times New Roman" w:hAnsi="Times New Roman" w:cs="Times New Roman"/>
                <w:b/>
              </w:rPr>
            </w:pPr>
            <w:r w:rsidRPr="00DB5672">
              <w:rPr>
                <w:rFonts w:ascii="Times New Roman" w:hAnsi="Times New Roman" w:cs="Times New Roman"/>
                <w:b/>
                <w:lang w:val="fr-FR"/>
              </w:rPr>
              <w:t xml:space="preserve">WG 2, </w:t>
            </w:r>
            <w:r w:rsidRPr="00DB5672">
              <w:rPr>
                <w:rFonts w:ascii="Times New Roman" w:hAnsi="Times New Roman" w:cs="Times New Roman"/>
                <w:b/>
              </w:rPr>
              <w:t xml:space="preserve">MPEG Technical </w:t>
            </w:r>
            <w:r w:rsidR="00BC08DE">
              <w:rPr>
                <w:rFonts w:ascii="Times New Roman" w:hAnsi="Times New Roman" w:cs="Times New Roman"/>
                <w:b/>
              </w:rPr>
              <w:t>R</w:t>
            </w:r>
            <w:r w:rsidRPr="00DB5672">
              <w:rPr>
                <w:rFonts w:ascii="Times New Roman" w:hAnsi="Times New Roman" w:cs="Times New Roman"/>
                <w:b/>
              </w:rPr>
              <w:t>equirements</w:t>
            </w:r>
          </w:p>
        </w:tc>
      </w:tr>
      <w:tr w:rsidR="003B2125" w:rsidRPr="00DB5672" w14:paraId="6CFA7EEA" w14:textId="77777777" w:rsidTr="00B73A72">
        <w:tc>
          <w:tcPr>
            <w:tcW w:w="1890" w:type="dxa"/>
            <w:hideMark/>
          </w:tcPr>
          <w:p w14:paraId="3992D43A" w14:textId="77777777" w:rsidR="003B2125" w:rsidRPr="00DB5672" w:rsidRDefault="003B2125" w:rsidP="00B73A72">
            <w:pPr>
              <w:suppressAutoHyphens/>
              <w:rPr>
                <w:rFonts w:ascii="Times New Roman" w:hAnsi="Times New Roman" w:cs="Times New Roman"/>
                <w:b/>
              </w:rPr>
            </w:pPr>
            <w:r w:rsidRPr="00DB5672">
              <w:rPr>
                <w:rFonts w:ascii="Times New Roman" w:hAnsi="Times New Roman" w:cs="Times New Roman"/>
                <w:b/>
              </w:rPr>
              <w:t>Status</w:t>
            </w:r>
          </w:p>
        </w:tc>
        <w:tc>
          <w:tcPr>
            <w:tcW w:w="8279" w:type="dxa"/>
            <w:hideMark/>
          </w:tcPr>
          <w:p w14:paraId="50E49A26" w14:textId="77777777" w:rsidR="003B2125" w:rsidRPr="00DB5672" w:rsidRDefault="003B2125" w:rsidP="00B73A72">
            <w:pPr>
              <w:suppressAutoHyphens/>
              <w:rPr>
                <w:rFonts w:ascii="Times New Roman" w:hAnsi="Times New Roman" w:cs="Times New Roman"/>
                <w:b/>
                <w:lang w:val="fr-FR"/>
              </w:rPr>
            </w:pPr>
            <w:proofErr w:type="spellStart"/>
            <w:r w:rsidRPr="00DB5672">
              <w:rPr>
                <w:rFonts w:ascii="Times New Roman" w:hAnsi="Times New Roman" w:cs="Times New Roman"/>
                <w:b/>
                <w:lang w:val="fr-FR"/>
              </w:rPr>
              <w:t>Approved</w:t>
            </w:r>
            <w:proofErr w:type="spellEnd"/>
          </w:p>
        </w:tc>
      </w:tr>
      <w:tr w:rsidR="003B2125" w:rsidRPr="00DB5672" w14:paraId="2C4DCB24" w14:textId="77777777" w:rsidTr="00B73A72">
        <w:tc>
          <w:tcPr>
            <w:tcW w:w="1890" w:type="dxa"/>
            <w:hideMark/>
          </w:tcPr>
          <w:p w14:paraId="60E3D26A" w14:textId="77777777" w:rsidR="003B2125" w:rsidRPr="00DB5672" w:rsidRDefault="003B2125" w:rsidP="00B73A72">
            <w:pPr>
              <w:suppressAutoHyphens/>
              <w:rPr>
                <w:rFonts w:ascii="Times New Roman" w:hAnsi="Times New Roman" w:cs="Times New Roman"/>
                <w:b/>
              </w:rPr>
            </w:pPr>
            <w:r w:rsidRPr="00DB5672">
              <w:rPr>
                <w:rFonts w:ascii="Times New Roman" w:hAnsi="Times New Roman" w:cs="Times New Roman"/>
                <w:b/>
              </w:rPr>
              <w:t>Serial Number</w:t>
            </w:r>
          </w:p>
        </w:tc>
        <w:tc>
          <w:tcPr>
            <w:tcW w:w="8279" w:type="dxa"/>
            <w:hideMark/>
          </w:tcPr>
          <w:p w14:paraId="1F0C0CA5" w14:textId="7A3A1856" w:rsidR="003B2125" w:rsidRPr="00DB5672" w:rsidRDefault="00570754" w:rsidP="00B73A72">
            <w:pPr>
              <w:suppressAutoHyphens/>
              <w:rPr>
                <w:rFonts w:ascii="Times New Roman" w:hAnsi="Times New Roman" w:cs="Times New Roman"/>
                <w:b/>
                <w:lang w:val="fr-FR"/>
              </w:rPr>
            </w:pPr>
            <w:r w:rsidRPr="00570754">
              <w:rPr>
                <w:rFonts w:ascii="Times New Roman" w:hAnsi="Times New Roman" w:cs="Times New Roman"/>
                <w:b/>
                <w:lang w:val="fr-FR"/>
              </w:rPr>
              <w:t>21298</w:t>
            </w:r>
          </w:p>
        </w:tc>
      </w:tr>
    </w:tbl>
    <w:bookmarkStart w:id="0" w:name="_Toc3553472" w:displacedByCustomXml="next"/>
    <w:sdt>
      <w:sdtPr>
        <w:rPr>
          <w:rFonts w:asciiTheme="minorHAnsi" w:eastAsiaTheme="minorHAnsi" w:hAnsiTheme="minorHAnsi" w:cstheme="minorHAnsi"/>
          <w:b w:val="0"/>
          <w:bCs w:val="0"/>
          <w:color w:val="000000" w:themeColor="text1"/>
          <w:sz w:val="32"/>
          <w:szCs w:val="32"/>
        </w:rPr>
        <w:id w:val="-2053843941"/>
        <w:docPartObj>
          <w:docPartGallery w:val="Table of Contents"/>
          <w:docPartUnique/>
        </w:docPartObj>
      </w:sdtPr>
      <w:sdtEndPr>
        <w:rPr>
          <w:rFonts w:cstheme="minorBidi"/>
          <w:noProof/>
          <w:color w:val="auto"/>
          <w:sz w:val="24"/>
          <w:szCs w:val="24"/>
        </w:rPr>
      </w:sdtEndPr>
      <w:sdtContent>
        <w:p w14:paraId="19EA2A64" w14:textId="4A290277" w:rsidR="00342AC8" w:rsidRPr="00DB5672" w:rsidRDefault="00342AC8">
          <w:pPr>
            <w:pStyle w:val="TOCHeading"/>
            <w:rPr>
              <w:rFonts w:asciiTheme="minorHAnsi" w:hAnsiTheme="minorHAnsi" w:cstheme="minorHAnsi"/>
              <w:color w:val="000000" w:themeColor="text1"/>
              <w:sz w:val="32"/>
              <w:szCs w:val="32"/>
            </w:rPr>
          </w:pPr>
          <w:r w:rsidRPr="00DB5672">
            <w:rPr>
              <w:rFonts w:asciiTheme="minorHAnsi" w:hAnsiTheme="minorHAnsi" w:cstheme="minorHAnsi"/>
              <w:color w:val="000000" w:themeColor="text1"/>
              <w:sz w:val="32"/>
              <w:szCs w:val="32"/>
            </w:rPr>
            <w:t>Table of Contents</w:t>
          </w:r>
        </w:p>
        <w:p w14:paraId="56D949B3" w14:textId="53BE3A59" w:rsidR="000763A7" w:rsidRDefault="008F0DE2">
          <w:pPr>
            <w:pStyle w:val="TOC1"/>
            <w:rPr>
              <w:rFonts w:eastAsiaTheme="minorEastAsia" w:cstheme="minorBidi"/>
              <w:b w:val="0"/>
              <w:bCs w:val="0"/>
              <w:i w:val="0"/>
              <w:iCs w:val="0"/>
              <w:noProof/>
              <w:sz w:val="22"/>
              <w:szCs w:val="22"/>
            </w:rPr>
          </w:pPr>
          <w:r w:rsidRPr="00DB5672">
            <w:rPr>
              <w:noProof/>
            </w:rPr>
            <w:fldChar w:fldCharType="begin"/>
          </w:r>
          <w:r w:rsidRPr="00DB5672">
            <w:rPr>
              <w:noProof/>
            </w:rPr>
            <w:instrText xml:space="preserve"> TOC \o "1-2" \h \z \u </w:instrText>
          </w:r>
          <w:r w:rsidRPr="00DB5672">
            <w:rPr>
              <w:noProof/>
            </w:rPr>
            <w:fldChar w:fldCharType="separate"/>
          </w:r>
          <w:hyperlink w:anchor="_Toc93610216" w:history="1">
            <w:r w:rsidR="000763A7" w:rsidRPr="00723507">
              <w:rPr>
                <w:rStyle w:val="Hyperlink"/>
                <w:noProof/>
              </w:rPr>
              <w:t>1</w:t>
            </w:r>
            <w:r w:rsidR="000763A7">
              <w:rPr>
                <w:rFonts w:eastAsiaTheme="minorEastAsia" w:cstheme="minorBidi"/>
                <w:b w:val="0"/>
                <w:bCs w:val="0"/>
                <w:i w:val="0"/>
                <w:iCs w:val="0"/>
                <w:noProof/>
                <w:sz w:val="22"/>
                <w:szCs w:val="22"/>
              </w:rPr>
              <w:tab/>
            </w:r>
            <w:r w:rsidR="000763A7" w:rsidRPr="00723507">
              <w:rPr>
                <w:rStyle w:val="Hyperlink"/>
                <w:noProof/>
              </w:rPr>
              <w:t>Introduction</w:t>
            </w:r>
            <w:r w:rsidR="000763A7">
              <w:rPr>
                <w:noProof/>
                <w:webHidden/>
              </w:rPr>
              <w:tab/>
            </w:r>
            <w:r w:rsidR="000763A7">
              <w:rPr>
                <w:noProof/>
                <w:webHidden/>
              </w:rPr>
              <w:fldChar w:fldCharType="begin"/>
            </w:r>
            <w:r w:rsidR="000763A7">
              <w:rPr>
                <w:noProof/>
                <w:webHidden/>
              </w:rPr>
              <w:instrText xml:space="preserve"> PAGEREF _Toc93610216 \h </w:instrText>
            </w:r>
            <w:r w:rsidR="000763A7">
              <w:rPr>
                <w:noProof/>
                <w:webHidden/>
              </w:rPr>
            </w:r>
            <w:r w:rsidR="000763A7">
              <w:rPr>
                <w:noProof/>
                <w:webHidden/>
              </w:rPr>
              <w:fldChar w:fldCharType="separate"/>
            </w:r>
            <w:r w:rsidR="000763A7">
              <w:rPr>
                <w:noProof/>
                <w:webHidden/>
              </w:rPr>
              <w:t>3</w:t>
            </w:r>
            <w:r w:rsidR="000763A7">
              <w:rPr>
                <w:noProof/>
                <w:webHidden/>
              </w:rPr>
              <w:fldChar w:fldCharType="end"/>
            </w:r>
          </w:hyperlink>
        </w:p>
        <w:p w14:paraId="68ED322A" w14:textId="083AC4E2" w:rsidR="000763A7" w:rsidRDefault="00556A2F">
          <w:pPr>
            <w:pStyle w:val="TOC1"/>
            <w:rPr>
              <w:rFonts w:eastAsiaTheme="minorEastAsia" w:cstheme="minorBidi"/>
              <w:b w:val="0"/>
              <w:bCs w:val="0"/>
              <w:i w:val="0"/>
              <w:iCs w:val="0"/>
              <w:noProof/>
              <w:sz w:val="22"/>
              <w:szCs w:val="22"/>
            </w:rPr>
          </w:pPr>
          <w:hyperlink w:anchor="_Toc93610217" w:history="1">
            <w:r w:rsidR="000763A7" w:rsidRPr="00723507">
              <w:rPr>
                <w:rStyle w:val="Hyperlink"/>
                <w:noProof/>
              </w:rPr>
              <w:t>2</w:t>
            </w:r>
            <w:r w:rsidR="000763A7">
              <w:rPr>
                <w:rFonts w:eastAsiaTheme="minorEastAsia" w:cstheme="minorBidi"/>
                <w:b w:val="0"/>
                <w:bCs w:val="0"/>
                <w:i w:val="0"/>
                <w:iCs w:val="0"/>
                <w:noProof/>
                <w:sz w:val="22"/>
                <w:szCs w:val="22"/>
              </w:rPr>
              <w:tab/>
            </w:r>
            <w:r w:rsidR="000763A7" w:rsidRPr="00723507">
              <w:rPr>
                <w:rStyle w:val="Hyperlink"/>
                <w:noProof/>
              </w:rPr>
              <w:t>Who may participate</w:t>
            </w:r>
            <w:r w:rsidR="000763A7">
              <w:rPr>
                <w:noProof/>
                <w:webHidden/>
              </w:rPr>
              <w:tab/>
            </w:r>
            <w:r w:rsidR="000763A7">
              <w:rPr>
                <w:noProof/>
                <w:webHidden/>
              </w:rPr>
              <w:fldChar w:fldCharType="begin"/>
            </w:r>
            <w:r w:rsidR="000763A7">
              <w:rPr>
                <w:noProof/>
                <w:webHidden/>
              </w:rPr>
              <w:instrText xml:space="preserve"> PAGEREF _Toc93610217 \h </w:instrText>
            </w:r>
            <w:r w:rsidR="000763A7">
              <w:rPr>
                <w:noProof/>
                <w:webHidden/>
              </w:rPr>
            </w:r>
            <w:r w:rsidR="000763A7">
              <w:rPr>
                <w:noProof/>
                <w:webHidden/>
              </w:rPr>
              <w:fldChar w:fldCharType="separate"/>
            </w:r>
            <w:r w:rsidR="000763A7">
              <w:rPr>
                <w:noProof/>
                <w:webHidden/>
              </w:rPr>
              <w:t>4</w:t>
            </w:r>
            <w:r w:rsidR="000763A7">
              <w:rPr>
                <w:noProof/>
                <w:webHidden/>
              </w:rPr>
              <w:fldChar w:fldCharType="end"/>
            </w:r>
          </w:hyperlink>
        </w:p>
        <w:p w14:paraId="6EAA62CD" w14:textId="563304A0" w:rsidR="000763A7" w:rsidRDefault="00556A2F">
          <w:pPr>
            <w:pStyle w:val="TOC1"/>
            <w:rPr>
              <w:rFonts w:eastAsiaTheme="minorEastAsia" w:cstheme="minorBidi"/>
              <w:b w:val="0"/>
              <w:bCs w:val="0"/>
              <w:i w:val="0"/>
              <w:iCs w:val="0"/>
              <w:noProof/>
              <w:sz w:val="22"/>
              <w:szCs w:val="22"/>
            </w:rPr>
          </w:pPr>
          <w:hyperlink w:anchor="_Toc93610218" w:history="1">
            <w:r w:rsidR="000763A7" w:rsidRPr="00723507">
              <w:rPr>
                <w:rStyle w:val="Hyperlink"/>
                <w:noProof/>
              </w:rPr>
              <w:t>3</w:t>
            </w:r>
            <w:r w:rsidR="000763A7">
              <w:rPr>
                <w:rFonts w:eastAsiaTheme="minorEastAsia" w:cstheme="minorBidi"/>
                <w:b w:val="0"/>
                <w:bCs w:val="0"/>
                <w:i w:val="0"/>
                <w:iCs w:val="0"/>
                <w:noProof/>
                <w:sz w:val="22"/>
                <w:szCs w:val="22"/>
              </w:rPr>
              <w:tab/>
            </w:r>
            <w:r w:rsidR="000763A7" w:rsidRPr="00723507">
              <w:rPr>
                <w:rStyle w:val="Hyperlink"/>
                <w:noProof/>
              </w:rPr>
              <w:t>Code of conduct and rules of engagement</w:t>
            </w:r>
            <w:r w:rsidR="000763A7">
              <w:rPr>
                <w:noProof/>
                <w:webHidden/>
              </w:rPr>
              <w:tab/>
            </w:r>
            <w:r w:rsidR="000763A7">
              <w:rPr>
                <w:noProof/>
                <w:webHidden/>
              </w:rPr>
              <w:fldChar w:fldCharType="begin"/>
            </w:r>
            <w:r w:rsidR="000763A7">
              <w:rPr>
                <w:noProof/>
                <w:webHidden/>
              </w:rPr>
              <w:instrText xml:space="preserve"> PAGEREF _Toc93610218 \h </w:instrText>
            </w:r>
            <w:r w:rsidR="000763A7">
              <w:rPr>
                <w:noProof/>
                <w:webHidden/>
              </w:rPr>
            </w:r>
            <w:r w:rsidR="000763A7">
              <w:rPr>
                <w:noProof/>
                <w:webHidden/>
              </w:rPr>
              <w:fldChar w:fldCharType="separate"/>
            </w:r>
            <w:r w:rsidR="000763A7">
              <w:rPr>
                <w:noProof/>
                <w:webHidden/>
              </w:rPr>
              <w:t>4</w:t>
            </w:r>
            <w:r w:rsidR="000763A7">
              <w:rPr>
                <w:noProof/>
                <w:webHidden/>
              </w:rPr>
              <w:fldChar w:fldCharType="end"/>
            </w:r>
          </w:hyperlink>
        </w:p>
        <w:p w14:paraId="199D41BE" w14:textId="7A9F4362" w:rsidR="000763A7" w:rsidRDefault="00556A2F">
          <w:pPr>
            <w:pStyle w:val="TOC1"/>
            <w:rPr>
              <w:rFonts w:eastAsiaTheme="minorEastAsia" w:cstheme="minorBidi"/>
              <w:b w:val="0"/>
              <w:bCs w:val="0"/>
              <w:i w:val="0"/>
              <w:iCs w:val="0"/>
              <w:noProof/>
              <w:sz w:val="22"/>
              <w:szCs w:val="22"/>
            </w:rPr>
          </w:pPr>
          <w:hyperlink w:anchor="_Toc93610219" w:history="1">
            <w:r w:rsidR="000763A7" w:rsidRPr="00723507">
              <w:rPr>
                <w:rStyle w:val="Hyperlink"/>
                <w:noProof/>
              </w:rPr>
              <w:t>4</w:t>
            </w:r>
            <w:r w:rsidR="000763A7">
              <w:rPr>
                <w:rFonts w:eastAsiaTheme="minorEastAsia" w:cstheme="minorBidi"/>
                <w:b w:val="0"/>
                <w:bCs w:val="0"/>
                <w:i w:val="0"/>
                <w:iCs w:val="0"/>
                <w:noProof/>
                <w:sz w:val="22"/>
                <w:szCs w:val="22"/>
              </w:rPr>
              <w:tab/>
            </w:r>
            <w:r w:rsidR="000763A7" w:rsidRPr="00723507">
              <w:rPr>
                <w:rStyle w:val="Hyperlink"/>
                <w:noProof/>
              </w:rPr>
              <w:t>Source code and IPR</w:t>
            </w:r>
            <w:r w:rsidR="000763A7">
              <w:rPr>
                <w:noProof/>
                <w:webHidden/>
              </w:rPr>
              <w:tab/>
            </w:r>
            <w:r w:rsidR="000763A7">
              <w:rPr>
                <w:noProof/>
                <w:webHidden/>
              </w:rPr>
              <w:fldChar w:fldCharType="begin"/>
            </w:r>
            <w:r w:rsidR="000763A7">
              <w:rPr>
                <w:noProof/>
                <w:webHidden/>
              </w:rPr>
              <w:instrText xml:space="preserve"> PAGEREF _Toc93610219 \h </w:instrText>
            </w:r>
            <w:r w:rsidR="000763A7">
              <w:rPr>
                <w:noProof/>
                <w:webHidden/>
              </w:rPr>
            </w:r>
            <w:r w:rsidR="000763A7">
              <w:rPr>
                <w:noProof/>
                <w:webHidden/>
              </w:rPr>
              <w:fldChar w:fldCharType="separate"/>
            </w:r>
            <w:r w:rsidR="000763A7">
              <w:rPr>
                <w:noProof/>
                <w:webHidden/>
              </w:rPr>
              <w:t>4</w:t>
            </w:r>
            <w:r w:rsidR="000763A7">
              <w:rPr>
                <w:noProof/>
                <w:webHidden/>
              </w:rPr>
              <w:fldChar w:fldCharType="end"/>
            </w:r>
          </w:hyperlink>
        </w:p>
        <w:p w14:paraId="40EFE5D3" w14:textId="4A412346" w:rsidR="000763A7" w:rsidRDefault="00556A2F">
          <w:pPr>
            <w:pStyle w:val="TOC1"/>
            <w:rPr>
              <w:rFonts w:eastAsiaTheme="minorEastAsia" w:cstheme="minorBidi"/>
              <w:b w:val="0"/>
              <w:bCs w:val="0"/>
              <w:i w:val="0"/>
              <w:iCs w:val="0"/>
              <w:noProof/>
              <w:sz w:val="22"/>
              <w:szCs w:val="22"/>
            </w:rPr>
          </w:pPr>
          <w:hyperlink w:anchor="_Toc93610220" w:history="1">
            <w:r w:rsidR="000763A7" w:rsidRPr="00723507">
              <w:rPr>
                <w:rStyle w:val="Hyperlink"/>
                <w:noProof/>
              </w:rPr>
              <w:t>5</w:t>
            </w:r>
            <w:r w:rsidR="000763A7">
              <w:rPr>
                <w:rFonts w:eastAsiaTheme="minorEastAsia" w:cstheme="minorBidi"/>
                <w:b w:val="0"/>
                <w:bCs w:val="0"/>
                <w:i w:val="0"/>
                <w:iCs w:val="0"/>
                <w:noProof/>
                <w:sz w:val="22"/>
                <w:szCs w:val="22"/>
              </w:rPr>
              <w:tab/>
            </w:r>
            <w:r w:rsidR="000763A7" w:rsidRPr="00723507">
              <w:rPr>
                <w:rStyle w:val="Hyperlink"/>
                <w:noProof/>
              </w:rPr>
              <w:t>Testing Fee</w:t>
            </w:r>
            <w:r w:rsidR="000763A7">
              <w:rPr>
                <w:noProof/>
                <w:webHidden/>
              </w:rPr>
              <w:tab/>
            </w:r>
            <w:r w:rsidR="000763A7">
              <w:rPr>
                <w:noProof/>
                <w:webHidden/>
              </w:rPr>
              <w:fldChar w:fldCharType="begin"/>
            </w:r>
            <w:r w:rsidR="000763A7">
              <w:rPr>
                <w:noProof/>
                <w:webHidden/>
              </w:rPr>
              <w:instrText xml:space="preserve"> PAGEREF _Toc93610220 \h </w:instrText>
            </w:r>
            <w:r w:rsidR="000763A7">
              <w:rPr>
                <w:noProof/>
                <w:webHidden/>
              </w:rPr>
            </w:r>
            <w:r w:rsidR="000763A7">
              <w:rPr>
                <w:noProof/>
                <w:webHidden/>
              </w:rPr>
              <w:fldChar w:fldCharType="separate"/>
            </w:r>
            <w:r w:rsidR="000763A7">
              <w:rPr>
                <w:noProof/>
                <w:webHidden/>
              </w:rPr>
              <w:t>5</w:t>
            </w:r>
            <w:r w:rsidR="000763A7">
              <w:rPr>
                <w:noProof/>
                <w:webHidden/>
              </w:rPr>
              <w:fldChar w:fldCharType="end"/>
            </w:r>
          </w:hyperlink>
        </w:p>
        <w:p w14:paraId="4E509449" w14:textId="71109420" w:rsidR="000763A7" w:rsidRDefault="00556A2F">
          <w:pPr>
            <w:pStyle w:val="TOC1"/>
            <w:rPr>
              <w:rFonts w:eastAsiaTheme="minorEastAsia" w:cstheme="minorBidi"/>
              <w:b w:val="0"/>
              <w:bCs w:val="0"/>
              <w:i w:val="0"/>
              <w:iCs w:val="0"/>
              <w:noProof/>
              <w:sz w:val="22"/>
              <w:szCs w:val="22"/>
            </w:rPr>
          </w:pPr>
          <w:hyperlink w:anchor="_Toc93610221" w:history="1">
            <w:r w:rsidR="000763A7" w:rsidRPr="00723507">
              <w:rPr>
                <w:rStyle w:val="Hyperlink"/>
                <w:noProof/>
              </w:rPr>
              <w:t>6</w:t>
            </w:r>
            <w:r w:rsidR="000763A7">
              <w:rPr>
                <w:rFonts w:eastAsiaTheme="minorEastAsia" w:cstheme="minorBidi"/>
                <w:b w:val="0"/>
                <w:bCs w:val="0"/>
                <w:i w:val="0"/>
                <w:iCs w:val="0"/>
                <w:noProof/>
                <w:sz w:val="22"/>
                <w:szCs w:val="22"/>
              </w:rPr>
              <w:tab/>
            </w:r>
            <w:r w:rsidR="000763A7" w:rsidRPr="00723507">
              <w:rPr>
                <w:rStyle w:val="Hyperlink"/>
                <w:noProof/>
              </w:rPr>
              <w:t>Definitions</w:t>
            </w:r>
            <w:r w:rsidR="000763A7">
              <w:rPr>
                <w:noProof/>
                <w:webHidden/>
              </w:rPr>
              <w:tab/>
            </w:r>
            <w:r w:rsidR="000763A7">
              <w:rPr>
                <w:noProof/>
                <w:webHidden/>
              </w:rPr>
              <w:fldChar w:fldCharType="begin"/>
            </w:r>
            <w:r w:rsidR="000763A7">
              <w:rPr>
                <w:noProof/>
                <w:webHidden/>
              </w:rPr>
              <w:instrText xml:space="preserve"> PAGEREF _Toc93610221 \h </w:instrText>
            </w:r>
            <w:r w:rsidR="000763A7">
              <w:rPr>
                <w:noProof/>
                <w:webHidden/>
              </w:rPr>
            </w:r>
            <w:r w:rsidR="000763A7">
              <w:rPr>
                <w:noProof/>
                <w:webHidden/>
              </w:rPr>
              <w:fldChar w:fldCharType="separate"/>
            </w:r>
            <w:r w:rsidR="000763A7">
              <w:rPr>
                <w:noProof/>
                <w:webHidden/>
              </w:rPr>
              <w:t>5</w:t>
            </w:r>
            <w:r w:rsidR="000763A7">
              <w:rPr>
                <w:noProof/>
                <w:webHidden/>
              </w:rPr>
              <w:fldChar w:fldCharType="end"/>
            </w:r>
          </w:hyperlink>
        </w:p>
        <w:p w14:paraId="04559D0C" w14:textId="5D1A40DE" w:rsidR="000763A7" w:rsidRDefault="00556A2F">
          <w:pPr>
            <w:pStyle w:val="TOC1"/>
            <w:rPr>
              <w:rFonts w:eastAsiaTheme="minorEastAsia" w:cstheme="minorBidi"/>
              <w:b w:val="0"/>
              <w:bCs w:val="0"/>
              <w:i w:val="0"/>
              <w:iCs w:val="0"/>
              <w:noProof/>
              <w:sz w:val="22"/>
              <w:szCs w:val="22"/>
            </w:rPr>
          </w:pPr>
          <w:hyperlink w:anchor="_Toc93610222" w:history="1">
            <w:r w:rsidR="000763A7" w:rsidRPr="00723507">
              <w:rPr>
                <w:rStyle w:val="Hyperlink"/>
                <w:noProof/>
              </w:rPr>
              <w:t>7</w:t>
            </w:r>
            <w:r w:rsidR="000763A7">
              <w:rPr>
                <w:rFonts w:eastAsiaTheme="minorEastAsia" w:cstheme="minorBidi"/>
                <w:b w:val="0"/>
                <w:bCs w:val="0"/>
                <w:i w:val="0"/>
                <w:iCs w:val="0"/>
                <w:noProof/>
                <w:sz w:val="22"/>
                <w:szCs w:val="22"/>
              </w:rPr>
              <w:tab/>
            </w:r>
            <w:r w:rsidR="000763A7" w:rsidRPr="00723507">
              <w:rPr>
                <w:rStyle w:val="Hyperlink"/>
                <w:noProof/>
              </w:rPr>
              <w:t>Documents of CfP package</w:t>
            </w:r>
            <w:r w:rsidR="000763A7">
              <w:rPr>
                <w:noProof/>
                <w:webHidden/>
              </w:rPr>
              <w:tab/>
            </w:r>
            <w:r w:rsidR="000763A7">
              <w:rPr>
                <w:noProof/>
                <w:webHidden/>
              </w:rPr>
              <w:fldChar w:fldCharType="begin"/>
            </w:r>
            <w:r w:rsidR="000763A7">
              <w:rPr>
                <w:noProof/>
                <w:webHidden/>
              </w:rPr>
              <w:instrText xml:space="preserve"> PAGEREF _Toc93610222 \h </w:instrText>
            </w:r>
            <w:r w:rsidR="000763A7">
              <w:rPr>
                <w:noProof/>
                <w:webHidden/>
              </w:rPr>
            </w:r>
            <w:r w:rsidR="000763A7">
              <w:rPr>
                <w:noProof/>
                <w:webHidden/>
              </w:rPr>
              <w:fldChar w:fldCharType="separate"/>
            </w:r>
            <w:r w:rsidR="000763A7">
              <w:rPr>
                <w:noProof/>
                <w:webHidden/>
              </w:rPr>
              <w:t>5</w:t>
            </w:r>
            <w:r w:rsidR="000763A7">
              <w:rPr>
                <w:noProof/>
                <w:webHidden/>
              </w:rPr>
              <w:fldChar w:fldCharType="end"/>
            </w:r>
          </w:hyperlink>
        </w:p>
        <w:p w14:paraId="637697BE" w14:textId="5A35E6DF" w:rsidR="000763A7" w:rsidRDefault="00556A2F">
          <w:pPr>
            <w:pStyle w:val="TOC2"/>
            <w:tabs>
              <w:tab w:val="left" w:pos="960"/>
              <w:tab w:val="right" w:leader="dot" w:pos="9350"/>
            </w:tabs>
            <w:rPr>
              <w:rFonts w:eastAsiaTheme="minorEastAsia" w:cstheme="minorBidi"/>
              <w:b w:val="0"/>
              <w:bCs w:val="0"/>
              <w:noProof/>
            </w:rPr>
          </w:pPr>
          <w:hyperlink w:anchor="_Toc93610223" w:history="1">
            <w:r w:rsidR="000763A7" w:rsidRPr="00723507">
              <w:rPr>
                <w:rStyle w:val="Hyperlink"/>
                <w:rFonts w:ascii="Times New Roman" w:hAnsi="Times New Roman"/>
                <w:noProof/>
                <w:lang w:val="en-GB"/>
              </w:rPr>
              <w:t>7.1</w:t>
            </w:r>
            <w:r w:rsidR="000763A7">
              <w:rPr>
                <w:rFonts w:eastAsiaTheme="minorEastAsia" w:cstheme="minorBidi"/>
                <w:b w:val="0"/>
                <w:bCs w:val="0"/>
                <w:noProof/>
              </w:rPr>
              <w:tab/>
            </w:r>
            <w:r w:rsidR="000763A7" w:rsidRPr="00723507">
              <w:rPr>
                <w:rStyle w:val="Hyperlink"/>
                <w:rFonts w:ascii="Times New Roman" w:hAnsi="Times New Roman"/>
                <w:noProof/>
                <w:lang w:val="en-GB"/>
              </w:rPr>
              <w:t>Input contribution</w:t>
            </w:r>
            <w:r w:rsidR="000763A7">
              <w:rPr>
                <w:noProof/>
                <w:webHidden/>
              </w:rPr>
              <w:tab/>
            </w:r>
            <w:r w:rsidR="000763A7">
              <w:rPr>
                <w:noProof/>
                <w:webHidden/>
              </w:rPr>
              <w:fldChar w:fldCharType="begin"/>
            </w:r>
            <w:r w:rsidR="000763A7">
              <w:rPr>
                <w:noProof/>
                <w:webHidden/>
              </w:rPr>
              <w:instrText xml:space="preserve"> PAGEREF _Toc93610223 \h </w:instrText>
            </w:r>
            <w:r w:rsidR="000763A7">
              <w:rPr>
                <w:noProof/>
                <w:webHidden/>
              </w:rPr>
            </w:r>
            <w:r w:rsidR="000763A7">
              <w:rPr>
                <w:noProof/>
                <w:webHidden/>
              </w:rPr>
              <w:fldChar w:fldCharType="separate"/>
            </w:r>
            <w:r w:rsidR="000763A7">
              <w:rPr>
                <w:noProof/>
                <w:webHidden/>
              </w:rPr>
              <w:t>5</w:t>
            </w:r>
            <w:r w:rsidR="000763A7">
              <w:rPr>
                <w:noProof/>
                <w:webHidden/>
              </w:rPr>
              <w:fldChar w:fldCharType="end"/>
            </w:r>
          </w:hyperlink>
        </w:p>
        <w:p w14:paraId="57A851AD" w14:textId="74B38722" w:rsidR="000763A7" w:rsidRDefault="00556A2F">
          <w:pPr>
            <w:pStyle w:val="TOC1"/>
            <w:rPr>
              <w:rFonts w:eastAsiaTheme="minorEastAsia" w:cstheme="minorBidi"/>
              <w:b w:val="0"/>
              <w:bCs w:val="0"/>
              <w:i w:val="0"/>
              <w:iCs w:val="0"/>
              <w:noProof/>
              <w:sz w:val="22"/>
              <w:szCs w:val="22"/>
            </w:rPr>
          </w:pPr>
          <w:hyperlink w:anchor="_Toc93610224" w:history="1">
            <w:r w:rsidR="000763A7" w:rsidRPr="00723507">
              <w:rPr>
                <w:rStyle w:val="Hyperlink"/>
                <w:noProof/>
              </w:rPr>
              <w:t>8</w:t>
            </w:r>
            <w:r w:rsidR="000763A7">
              <w:rPr>
                <w:rFonts w:eastAsiaTheme="minorEastAsia" w:cstheme="minorBidi"/>
                <w:b w:val="0"/>
                <w:bCs w:val="0"/>
                <w:i w:val="0"/>
                <w:iCs w:val="0"/>
                <w:noProof/>
                <w:sz w:val="22"/>
                <w:szCs w:val="22"/>
              </w:rPr>
              <w:tab/>
            </w:r>
            <w:r w:rsidR="000763A7" w:rsidRPr="00723507">
              <w:rPr>
                <w:rStyle w:val="Hyperlink"/>
                <w:noProof/>
              </w:rPr>
              <w:t>Submission Process</w:t>
            </w:r>
            <w:r w:rsidR="000763A7">
              <w:rPr>
                <w:noProof/>
                <w:webHidden/>
              </w:rPr>
              <w:tab/>
            </w:r>
            <w:r w:rsidR="000763A7">
              <w:rPr>
                <w:noProof/>
                <w:webHidden/>
              </w:rPr>
              <w:fldChar w:fldCharType="begin"/>
            </w:r>
            <w:r w:rsidR="000763A7">
              <w:rPr>
                <w:noProof/>
                <w:webHidden/>
              </w:rPr>
              <w:instrText xml:space="preserve"> PAGEREF _Toc93610224 \h </w:instrText>
            </w:r>
            <w:r w:rsidR="000763A7">
              <w:rPr>
                <w:noProof/>
                <w:webHidden/>
              </w:rPr>
            </w:r>
            <w:r w:rsidR="000763A7">
              <w:rPr>
                <w:noProof/>
                <w:webHidden/>
              </w:rPr>
              <w:fldChar w:fldCharType="separate"/>
            </w:r>
            <w:r w:rsidR="000763A7">
              <w:rPr>
                <w:noProof/>
                <w:webHidden/>
              </w:rPr>
              <w:t>6</w:t>
            </w:r>
            <w:r w:rsidR="000763A7">
              <w:rPr>
                <w:noProof/>
                <w:webHidden/>
              </w:rPr>
              <w:fldChar w:fldCharType="end"/>
            </w:r>
          </w:hyperlink>
        </w:p>
        <w:p w14:paraId="6F524B23" w14:textId="2B47D34F" w:rsidR="000763A7" w:rsidRDefault="00556A2F">
          <w:pPr>
            <w:pStyle w:val="TOC2"/>
            <w:tabs>
              <w:tab w:val="left" w:pos="960"/>
              <w:tab w:val="right" w:leader="dot" w:pos="9350"/>
            </w:tabs>
            <w:rPr>
              <w:rFonts w:eastAsiaTheme="minorEastAsia" w:cstheme="minorBidi"/>
              <w:b w:val="0"/>
              <w:bCs w:val="0"/>
              <w:noProof/>
            </w:rPr>
          </w:pPr>
          <w:hyperlink w:anchor="_Toc93610225" w:history="1">
            <w:r w:rsidR="000763A7" w:rsidRPr="00723507">
              <w:rPr>
                <w:rStyle w:val="Hyperlink"/>
                <w:noProof/>
              </w:rPr>
              <w:t>8.1</w:t>
            </w:r>
            <w:r w:rsidR="000763A7">
              <w:rPr>
                <w:rFonts w:eastAsiaTheme="minorEastAsia" w:cstheme="minorBidi"/>
                <w:b w:val="0"/>
                <w:bCs w:val="0"/>
                <w:noProof/>
              </w:rPr>
              <w:tab/>
            </w:r>
            <w:r w:rsidR="000763A7" w:rsidRPr="00723507">
              <w:rPr>
                <w:rStyle w:val="Hyperlink"/>
                <w:noProof/>
              </w:rPr>
              <w:t>CfP Time Line table</w:t>
            </w:r>
            <w:r w:rsidR="000763A7">
              <w:rPr>
                <w:noProof/>
                <w:webHidden/>
              </w:rPr>
              <w:tab/>
            </w:r>
            <w:r w:rsidR="000763A7">
              <w:rPr>
                <w:noProof/>
                <w:webHidden/>
              </w:rPr>
              <w:fldChar w:fldCharType="begin"/>
            </w:r>
            <w:r w:rsidR="000763A7">
              <w:rPr>
                <w:noProof/>
                <w:webHidden/>
              </w:rPr>
              <w:instrText xml:space="preserve"> PAGEREF _Toc93610225 \h </w:instrText>
            </w:r>
            <w:r w:rsidR="000763A7">
              <w:rPr>
                <w:noProof/>
                <w:webHidden/>
              </w:rPr>
            </w:r>
            <w:r w:rsidR="000763A7">
              <w:rPr>
                <w:noProof/>
                <w:webHidden/>
              </w:rPr>
              <w:fldChar w:fldCharType="separate"/>
            </w:r>
            <w:r w:rsidR="000763A7">
              <w:rPr>
                <w:noProof/>
                <w:webHidden/>
              </w:rPr>
              <w:t>6</w:t>
            </w:r>
            <w:r w:rsidR="000763A7">
              <w:rPr>
                <w:noProof/>
                <w:webHidden/>
              </w:rPr>
              <w:fldChar w:fldCharType="end"/>
            </w:r>
          </w:hyperlink>
        </w:p>
        <w:p w14:paraId="43197021" w14:textId="03462F2A" w:rsidR="000763A7" w:rsidRDefault="00556A2F">
          <w:pPr>
            <w:pStyle w:val="TOC2"/>
            <w:tabs>
              <w:tab w:val="left" w:pos="960"/>
              <w:tab w:val="right" w:leader="dot" w:pos="9350"/>
            </w:tabs>
            <w:rPr>
              <w:rFonts w:eastAsiaTheme="minorEastAsia" w:cstheme="minorBidi"/>
              <w:b w:val="0"/>
              <w:bCs w:val="0"/>
              <w:noProof/>
            </w:rPr>
          </w:pPr>
          <w:hyperlink w:anchor="_Toc93610226" w:history="1">
            <w:r w:rsidR="000763A7" w:rsidRPr="00723507">
              <w:rPr>
                <w:rStyle w:val="Hyperlink"/>
                <w:noProof/>
              </w:rPr>
              <w:t>8.2</w:t>
            </w:r>
            <w:r w:rsidR="000763A7">
              <w:rPr>
                <w:rFonts w:eastAsiaTheme="minorEastAsia" w:cstheme="minorBidi"/>
                <w:b w:val="0"/>
                <w:bCs w:val="0"/>
                <w:noProof/>
              </w:rPr>
              <w:tab/>
            </w:r>
            <w:r w:rsidR="000763A7" w:rsidRPr="00723507">
              <w:rPr>
                <w:rStyle w:val="Hyperlink"/>
                <w:noProof/>
              </w:rPr>
              <w:t>Envisioned Timeline for Encoder Synchronization standard</w:t>
            </w:r>
            <w:r w:rsidR="000763A7">
              <w:rPr>
                <w:noProof/>
                <w:webHidden/>
              </w:rPr>
              <w:tab/>
            </w:r>
            <w:r w:rsidR="000763A7">
              <w:rPr>
                <w:noProof/>
                <w:webHidden/>
              </w:rPr>
              <w:fldChar w:fldCharType="begin"/>
            </w:r>
            <w:r w:rsidR="000763A7">
              <w:rPr>
                <w:noProof/>
                <w:webHidden/>
              </w:rPr>
              <w:instrText xml:space="preserve"> PAGEREF _Toc93610226 \h </w:instrText>
            </w:r>
            <w:r w:rsidR="000763A7">
              <w:rPr>
                <w:noProof/>
                <w:webHidden/>
              </w:rPr>
            </w:r>
            <w:r w:rsidR="000763A7">
              <w:rPr>
                <w:noProof/>
                <w:webHidden/>
              </w:rPr>
              <w:fldChar w:fldCharType="separate"/>
            </w:r>
            <w:r w:rsidR="000763A7">
              <w:rPr>
                <w:noProof/>
                <w:webHidden/>
              </w:rPr>
              <w:t>6</w:t>
            </w:r>
            <w:r w:rsidR="000763A7">
              <w:rPr>
                <w:noProof/>
                <w:webHidden/>
              </w:rPr>
              <w:fldChar w:fldCharType="end"/>
            </w:r>
          </w:hyperlink>
        </w:p>
        <w:p w14:paraId="41EF89EA" w14:textId="575BD68E" w:rsidR="000763A7" w:rsidRDefault="00556A2F">
          <w:pPr>
            <w:pStyle w:val="TOC2"/>
            <w:tabs>
              <w:tab w:val="left" w:pos="960"/>
              <w:tab w:val="right" w:leader="dot" w:pos="9350"/>
            </w:tabs>
            <w:rPr>
              <w:rFonts w:eastAsiaTheme="minorEastAsia" w:cstheme="minorBidi"/>
              <w:b w:val="0"/>
              <w:bCs w:val="0"/>
              <w:noProof/>
            </w:rPr>
          </w:pPr>
          <w:hyperlink w:anchor="_Toc93610227" w:history="1">
            <w:r w:rsidR="000763A7" w:rsidRPr="00723507">
              <w:rPr>
                <w:rStyle w:val="Hyperlink"/>
                <w:noProof/>
              </w:rPr>
              <w:t>8.3</w:t>
            </w:r>
            <w:r w:rsidR="000763A7">
              <w:rPr>
                <w:rFonts w:eastAsiaTheme="minorEastAsia" w:cstheme="minorBidi"/>
                <w:b w:val="0"/>
                <w:bCs w:val="0"/>
                <w:noProof/>
              </w:rPr>
              <w:tab/>
            </w:r>
            <w:r w:rsidR="000763A7" w:rsidRPr="00723507">
              <w:rPr>
                <w:rStyle w:val="Hyperlink"/>
                <w:noProof/>
              </w:rPr>
              <w:t>Register your participation</w:t>
            </w:r>
            <w:r w:rsidR="000763A7">
              <w:rPr>
                <w:noProof/>
                <w:webHidden/>
              </w:rPr>
              <w:tab/>
            </w:r>
            <w:r w:rsidR="000763A7">
              <w:rPr>
                <w:noProof/>
                <w:webHidden/>
              </w:rPr>
              <w:fldChar w:fldCharType="begin"/>
            </w:r>
            <w:r w:rsidR="000763A7">
              <w:rPr>
                <w:noProof/>
                <w:webHidden/>
              </w:rPr>
              <w:instrText xml:space="preserve"> PAGEREF _Toc93610227 \h </w:instrText>
            </w:r>
            <w:r w:rsidR="000763A7">
              <w:rPr>
                <w:noProof/>
                <w:webHidden/>
              </w:rPr>
            </w:r>
            <w:r w:rsidR="000763A7">
              <w:rPr>
                <w:noProof/>
                <w:webHidden/>
              </w:rPr>
              <w:fldChar w:fldCharType="separate"/>
            </w:r>
            <w:r w:rsidR="000763A7">
              <w:rPr>
                <w:noProof/>
                <w:webHidden/>
              </w:rPr>
              <w:t>6</w:t>
            </w:r>
            <w:r w:rsidR="000763A7">
              <w:rPr>
                <w:noProof/>
                <w:webHidden/>
              </w:rPr>
              <w:fldChar w:fldCharType="end"/>
            </w:r>
          </w:hyperlink>
        </w:p>
        <w:p w14:paraId="1D8AAD60" w14:textId="0B77AA85" w:rsidR="000763A7" w:rsidRDefault="00556A2F">
          <w:pPr>
            <w:pStyle w:val="TOC1"/>
            <w:rPr>
              <w:rFonts w:eastAsiaTheme="minorEastAsia" w:cstheme="minorBidi"/>
              <w:b w:val="0"/>
              <w:bCs w:val="0"/>
              <w:i w:val="0"/>
              <w:iCs w:val="0"/>
              <w:noProof/>
              <w:sz w:val="22"/>
              <w:szCs w:val="22"/>
            </w:rPr>
          </w:pPr>
          <w:hyperlink w:anchor="_Toc93610228" w:history="1">
            <w:r w:rsidR="000763A7" w:rsidRPr="00723507">
              <w:rPr>
                <w:rStyle w:val="Hyperlink"/>
                <w:noProof/>
              </w:rPr>
              <w:t>9</w:t>
            </w:r>
            <w:r w:rsidR="000763A7">
              <w:rPr>
                <w:rFonts w:eastAsiaTheme="minorEastAsia" w:cstheme="minorBidi"/>
                <w:b w:val="0"/>
                <w:bCs w:val="0"/>
                <w:i w:val="0"/>
                <w:iCs w:val="0"/>
                <w:noProof/>
                <w:sz w:val="22"/>
                <w:szCs w:val="22"/>
              </w:rPr>
              <w:tab/>
            </w:r>
            <w:r w:rsidR="000763A7" w:rsidRPr="00723507">
              <w:rPr>
                <w:rStyle w:val="Hyperlink"/>
                <w:noProof/>
              </w:rPr>
              <w:t>Core Experiments and Evaluation</w:t>
            </w:r>
            <w:r w:rsidR="000763A7">
              <w:rPr>
                <w:noProof/>
                <w:webHidden/>
              </w:rPr>
              <w:tab/>
            </w:r>
            <w:r w:rsidR="000763A7">
              <w:rPr>
                <w:noProof/>
                <w:webHidden/>
              </w:rPr>
              <w:fldChar w:fldCharType="begin"/>
            </w:r>
            <w:r w:rsidR="000763A7">
              <w:rPr>
                <w:noProof/>
                <w:webHidden/>
              </w:rPr>
              <w:instrText xml:space="preserve"> PAGEREF _Toc93610228 \h </w:instrText>
            </w:r>
            <w:r w:rsidR="000763A7">
              <w:rPr>
                <w:noProof/>
                <w:webHidden/>
              </w:rPr>
            </w:r>
            <w:r w:rsidR="000763A7">
              <w:rPr>
                <w:noProof/>
                <w:webHidden/>
              </w:rPr>
              <w:fldChar w:fldCharType="separate"/>
            </w:r>
            <w:r w:rsidR="000763A7">
              <w:rPr>
                <w:noProof/>
                <w:webHidden/>
              </w:rPr>
              <w:t>7</w:t>
            </w:r>
            <w:r w:rsidR="000763A7">
              <w:rPr>
                <w:noProof/>
                <w:webHidden/>
              </w:rPr>
              <w:fldChar w:fldCharType="end"/>
            </w:r>
          </w:hyperlink>
        </w:p>
        <w:p w14:paraId="6C2A0DC5" w14:textId="0023DAB0" w:rsidR="000763A7" w:rsidRDefault="00556A2F">
          <w:pPr>
            <w:pStyle w:val="TOC1"/>
            <w:rPr>
              <w:rFonts w:eastAsiaTheme="minorEastAsia" w:cstheme="minorBidi"/>
              <w:b w:val="0"/>
              <w:bCs w:val="0"/>
              <w:i w:val="0"/>
              <w:iCs w:val="0"/>
              <w:noProof/>
              <w:sz w:val="22"/>
              <w:szCs w:val="22"/>
            </w:rPr>
          </w:pPr>
          <w:hyperlink w:anchor="_Toc93610229" w:history="1">
            <w:r w:rsidR="000763A7" w:rsidRPr="00723507">
              <w:rPr>
                <w:rStyle w:val="Hyperlink"/>
                <w:noProof/>
              </w:rPr>
              <w:t>10</w:t>
            </w:r>
            <w:r w:rsidR="000763A7">
              <w:rPr>
                <w:rFonts w:eastAsiaTheme="minorEastAsia" w:cstheme="minorBidi"/>
                <w:b w:val="0"/>
                <w:bCs w:val="0"/>
                <w:i w:val="0"/>
                <w:iCs w:val="0"/>
                <w:noProof/>
                <w:sz w:val="22"/>
                <w:szCs w:val="22"/>
              </w:rPr>
              <w:tab/>
            </w:r>
            <w:r w:rsidR="000763A7" w:rsidRPr="00723507">
              <w:rPr>
                <w:rStyle w:val="Hyperlink"/>
                <w:noProof/>
              </w:rPr>
              <w:t>Call Administrator</w:t>
            </w:r>
            <w:r w:rsidR="000763A7">
              <w:rPr>
                <w:noProof/>
                <w:webHidden/>
              </w:rPr>
              <w:tab/>
            </w:r>
            <w:r w:rsidR="000763A7">
              <w:rPr>
                <w:noProof/>
                <w:webHidden/>
              </w:rPr>
              <w:fldChar w:fldCharType="begin"/>
            </w:r>
            <w:r w:rsidR="000763A7">
              <w:rPr>
                <w:noProof/>
                <w:webHidden/>
              </w:rPr>
              <w:instrText xml:space="preserve"> PAGEREF _Toc93610229 \h </w:instrText>
            </w:r>
            <w:r w:rsidR="000763A7">
              <w:rPr>
                <w:noProof/>
                <w:webHidden/>
              </w:rPr>
            </w:r>
            <w:r w:rsidR="000763A7">
              <w:rPr>
                <w:noProof/>
                <w:webHidden/>
              </w:rPr>
              <w:fldChar w:fldCharType="separate"/>
            </w:r>
            <w:r w:rsidR="000763A7">
              <w:rPr>
                <w:noProof/>
                <w:webHidden/>
              </w:rPr>
              <w:t>7</w:t>
            </w:r>
            <w:r w:rsidR="000763A7">
              <w:rPr>
                <w:noProof/>
                <w:webHidden/>
              </w:rPr>
              <w:fldChar w:fldCharType="end"/>
            </w:r>
          </w:hyperlink>
        </w:p>
        <w:p w14:paraId="245F2CDD" w14:textId="78C6030C" w:rsidR="000763A7" w:rsidRDefault="00556A2F">
          <w:pPr>
            <w:pStyle w:val="TOC1"/>
            <w:rPr>
              <w:rFonts w:eastAsiaTheme="minorEastAsia" w:cstheme="minorBidi"/>
              <w:b w:val="0"/>
              <w:bCs w:val="0"/>
              <w:i w:val="0"/>
              <w:iCs w:val="0"/>
              <w:noProof/>
              <w:sz w:val="22"/>
              <w:szCs w:val="22"/>
            </w:rPr>
          </w:pPr>
          <w:hyperlink w:anchor="_Toc93610230" w:history="1">
            <w:r w:rsidR="000763A7" w:rsidRPr="00723507">
              <w:rPr>
                <w:rStyle w:val="Hyperlink"/>
                <w:noProof/>
              </w:rPr>
              <w:t>11</w:t>
            </w:r>
            <w:r w:rsidR="000763A7">
              <w:rPr>
                <w:rFonts w:eastAsiaTheme="minorEastAsia" w:cstheme="minorBidi"/>
                <w:b w:val="0"/>
                <w:bCs w:val="0"/>
                <w:i w:val="0"/>
                <w:iCs w:val="0"/>
                <w:noProof/>
                <w:sz w:val="22"/>
                <w:szCs w:val="22"/>
              </w:rPr>
              <w:tab/>
            </w:r>
            <w:r w:rsidR="000763A7" w:rsidRPr="00723507">
              <w:rPr>
                <w:rStyle w:val="Hyperlink"/>
                <w:noProof/>
              </w:rPr>
              <w:t>Email reflector</w:t>
            </w:r>
            <w:r w:rsidR="000763A7">
              <w:rPr>
                <w:noProof/>
                <w:webHidden/>
              </w:rPr>
              <w:tab/>
            </w:r>
            <w:r w:rsidR="000763A7">
              <w:rPr>
                <w:noProof/>
                <w:webHidden/>
              </w:rPr>
              <w:fldChar w:fldCharType="begin"/>
            </w:r>
            <w:r w:rsidR="000763A7">
              <w:rPr>
                <w:noProof/>
                <w:webHidden/>
              </w:rPr>
              <w:instrText xml:space="preserve"> PAGEREF _Toc93610230 \h </w:instrText>
            </w:r>
            <w:r w:rsidR="000763A7">
              <w:rPr>
                <w:noProof/>
                <w:webHidden/>
              </w:rPr>
            </w:r>
            <w:r w:rsidR="000763A7">
              <w:rPr>
                <w:noProof/>
                <w:webHidden/>
              </w:rPr>
              <w:fldChar w:fldCharType="separate"/>
            </w:r>
            <w:r w:rsidR="000763A7">
              <w:rPr>
                <w:noProof/>
                <w:webHidden/>
              </w:rPr>
              <w:t>7</w:t>
            </w:r>
            <w:r w:rsidR="000763A7">
              <w:rPr>
                <w:noProof/>
                <w:webHidden/>
              </w:rPr>
              <w:fldChar w:fldCharType="end"/>
            </w:r>
          </w:hyperlink>
        </w:p>
        <w:p w14:paraId="7248DC25" w14:textId="7BABDCD4" w:rsidR="000763A7" w:rsidRDefault="00556A2F">
          <w:pPr>
            <w:pStyle w:val="TOC1"/>
            <w:rPr>
              <w:rFonts w:eastAsiaTheme="minorEastAsia" w:cstheme="minorBidi"/>
              <w:b w:val="0"/>
              <w:bCs w:val="0"/>
              <w:i w:val="0"/>
              <w:iCs w:val="0"/>
              <w:noProof/>
              <w:sz w:val="22"/>
              <w:szCs w:val="22"/>
            </w:rPr>
          </w:pPr>
          <w:hyperlink w:anchor="_Toc93610231" w:history="1">
            <w:r w:rsidR="000763A7" w:rsidRPr="00723507">
              <w:rPr>
                <w:rStyle w:val="Hyperlink"/>
                <w:noProof/>
              </w:rPr>
              <w:t>12</w:t>
            </w:r>
            <w:r w:rsidR="000763A7">
              <w:rPr>
                <w:rFonts w:eastAsiaTheme="minorEastAsia" w:cstheme="minorBidi"/>
                <w:b w:val="0"/>
                <w:bCs w:val="0"/>
                <w:i w:val="0"/>
                <w:iCs w:val="0"/>
                <w:noProof/>
                <w:sz w:val="22"/>
                <w:szCs w:val="22"/>
              </w:rPr>
              <w:tab/>
            </w:r>
            <w:r w:rsidR="000763A7" w:rsidRPr="00723507">
              <w:rPr>
                <w:rStyle w:val="Hyperlink"/>
                <w:noProof/>
              </w:rPr>
              <w:t>Copyright Header for Encoder Synchronization Software</w:t>
            </w:r>
            <w:r w:rsidR="000763A7">
              <w:rPr>
                <w:noProof/>
                <w:webHidden/>
              </w:rPr>
              <w:tab/>
            </w:r>
            <w:r w:rsidR="000763A7">
              <w:rPr>
                <w:noProof/>
                <w:webHidden/>
              </w:rPr>
              <w:fldChar w:fldCharType="begin"/>
            </w:r>
            <w:r w:rsidR="000763A7">
              <w:rPr>
                <w:noProof/>
                <w:webHidden/>
              </w:rPr>
              <w:instrText xml:space="preserve"> PAGEREF _Toc93610231 \h </w:instrText>
            </w:r>
            <w:r w:rsidR="000763A7">
              <w:rPr>
                <w:noProof/>
                <w:webHidden/>
              </w:rPr>
            </w:r>
            <w:r w:rsidR="000763A7">
              <w:rPr>
                <w:noProof/>
                <w:webHidden/>
              </w:rPr>
              <w:fldChar w:fldCharType="separate"/>
            </w:r>
            <w:r w:rsidR="000763A7">
              <w:rPr>
                <w:noProof/>
                <w:webHidden/>
              </w:rPr>
              <w:t>7</w:t>
            </w:r>
            <w:r w:rsidR="000763A7">
              <w:rPr>
                <w:noProof/>
                <w:webHidden/>
              </w:rPr>
              <w:fldChar w:fldCharType="end"/>
            </w:r>
          </w:hyperlink>
        </w:p>
        <w:p w14:paraId="70326AAE" w14:textId="5546464D" w:rsidR="000763A7" w:rsidRDefault="00556A2F">
          <w:pPr>
            <w:pStyle w:val="TOC1"/>
            <w:rPr>
              <w:rFonts w:eastAsiaTheme="minorEastAsia" w:cstheme="minorBidi"/>
              <w:b w:val="0"/>
              <w:bCs w:val="0"/>
              <w:i w:val="0"/>
              <w:iCs w:val="0"/>
              <w:noProof/>
              <w:sz w:val="22"/>
              <w:szCs w:val="22"/>
            </w:rPr>
          </w:pPr>
          <w:hyperlink w:anchor="_Toc93610232" w:history="1">
            <w:r w:rsidR="000763A7" w:rsidRPr="00723507">
              <w:rPr>
                <w:rStyle w:val="Hyperlink"/>
                <w:noProof/>
              </w:rPr>
              <w:t>13</w:t>
            </w:r>
            <w:r w:rsidR="000763A7">
              <w:rPr>
                <w:rFonts w:eastAsiaTheme="minorEastAsia" w:cstheme="minorBidi"/>
                <w:b w:val="0"/>
                <w:bCs w:val="0"/>
                <w:i w:val="0"/>
                <w:iCs w:val="0"/>
                <w:noProof/>
                <w:sz w:val="22"/>
                <w:szCs w:val="22"/>
              </w:rPr>
              <w:tab/>
            </w:r>
            <w:r w:rsidR="000763A7" w:rsidRPr="00723507">
              <w:rPr>
                <w:rStyle w:val="Hyperlink"/>
                <w:noProof/>
              </w:rPr>
              <w:t>References</w:t>
            </w:r>
            <w:r w:rsidR="000763A7">
              <w:rPr>
                <w:noProof/>
                <w:webHidden/>
              </w:rPr>
              <w:tab/>
            </w:r>
            <w:r w:rsidR="000763A7">
              <w:rPr>
                <w:noProof/>
                <w:webHidden/>
              </w:rPr>
              <w:fldChar w:fldCharType="begin"/>
            </w:r>
            <w:r w:rsidR="000763A7">
              <w:rPr>
                <w:noProof/>
                <w:webHidden/>
              </w:rPr>
              <w:instrText xml:space="preserve"> PAGEREF _Toc93610232 \h </w:instrText>
            </w:r>
            <w:r w:rsidR="000763A7">
              <w:rPr>
                <w:noProof/>
                <w:webHidden/>
              </w:rPr>
            </w:r>
            <w:r w:rsidR="000763A7">
              <w:rPr>
                <w:noProof/>
                <w:webHidden/>
              </w:rPr>
              <w:fldChar w:fldCharType="separate"/>
            </w:r>
            <w:r w:rsidR="000763A7">
              <w:rPr>
                <w:noProof/>
                <w:webHidden/>
              </w:rPr>
              <w:t>8</w:t>
            </w:r>
            <w:r w:rsidR="000763A7">
              <w:rPr>
                <w:noProof/>
                <w:webHidden/>
              </w:rPr>
              <w:fldChar w:fldCharType="end"/>
            </w:r>
          </w:hyperlink>
        </w:p>
        <w:p w14:paraId="59337D23" w14:textId="3EC25DB4" w:rsidR="000763A7" w:rsidRDefault="00556A2F">
          <w:pPr>
            <w:pStyle w:val="TOC1"/>
            <w:rPr>
              <w:rFonts w:eastAsiaTheme="minorEastAsia" w:cstheme="minorBidi"/>
              <w:b w:val="0"/>
              <w:bCs w:val="0"/>
              <w:i w:val="0"/>
              <w:iCs w:val="0"/>
              <w:noProof/>
              <w:sz w:val="22"/>
              <w:szCs w:val="22"/>
            </w:rPr>
          </w:pPr>
          <w:hyperlink w:anchor="_Toc93610233" w:history="1">
            <w:r w:rsidR="000763A7" w:rsidRPr="00723507">
              <w:rPr>
                <w:rStyle w:val="Hyperlink"/>
                <w:noProof/>
              </w:rPr>
              <w:t>Annex A Evaluation Excel SHEET</w:t>
            </w:r>
            <w:r w:rsidR="000763A7">
              <w:rPr>
                <w:noProof/>
                <w:webHidden/>
              </w:rPr>
              <w:tab/>
            </w:r>
            <w:r w:rsidR="000763A7">
              <w:rPr>
                <w:noProof/>
                <w:webHidden/>
              </w:rPr>
              <w:fldChar w:fldCharType="begin"/>
            </w:r>
            <w:r w:rsidR="000763A7">
              <w:rPr>
                <w:noProof/>
                <w:webHidden/>
              </w:rPr>
              <w:instrText xml:space="preserve"> PAGEREF _Toc93610233 \h </w:instrText>
            </w:r>
            <w:r w:rsidR="000763A7">
              <w:rPr>
                <w:noProof/>
                <w:webHidden/>
              </w:rPr>
            </w:r>
            <w:r w:rsidR="000763A7">
              <w:rPr>
                <w:noProof/>
                <w:webHidden/>
              </w:rPr>
              <w:fldChar w:fldCharType="separate"/>
            </w:r>
            <w:r w:rsidR="000763A7">
              <w:rPr>
                <w:noProof/>
                <w:webHidden/>
              </w:rPr>
              <w:t>9</w:t>
            </w:r>
            <w:r w:rsidR="000763A7">
              <w:rPr>
                <w:noProof/>
                <w:webHidden/>
              </w:rPr>
              <w:fldChar w:fldCharType="end"/>
            </w:r>
          </w:hyperlink>
        </w:p>
        <w:p w14:paraId="4768FC25" w14:textId="27547F28" w:rsidR="00342AC8" w:rsidRPr="00DB5672" w:rsidRDefault="008F0DE2">
          <w:r w:rsidRPr="00DB5672">
            <w:rPr>
              <w:b/>
              <w:bCs/>
              <w:noProof/>
            </w:rPr>
            <w:fldChar w:fldCharType="end"/>
          </w:r>
        </w:p>
      </w:sdtContent>
    </w:sdt>
    <w:p w14:paraId="02AECECE" w14:textId="123863C7" w:rsidR="002B151D" w:rsidRPr="00DB5672" w:rsidRDefault="002B151D" w:rsidP="002B151D">
      <w:pPr>
        <w:pStyle w:val="Heading1"/>
      </w:pPr>
      <w:bookmarkStart w:id="1" w:name="_Toc52531753"/>
      <w:bookmarkStart w:id="2" w:name="_Toc52531986"/>
      <w:bookmarkStart w:id="3" w:name="_Toc52544142"/>
      <w:bookmarkStart w:id="4" w:name="_Toc52792751"/>
      <w:bookmarkStart w:id="5" w:name="_Toc53062019"/>
      <w:bookmarkStart w:id="6" w:name="_Toc53064445"/>
      <w:bookmarkStart w:id="7" w:name="_Toc53557972"/>
      <w:bookmarkStart w:id="8" w:name="_Toc52531754"/>
      <w:bookmarkStart w:id="9" w:name="_Toc52531987"/>
      <w:bookmarkStart w:id="10" w:name="_Toc52544143"/>
      <w:bookmarkStart w:id="11" w:name="_Toc52792752"/>
      <w:bookmarkStart w:id="12" w:name="_Toc53062020"/>
      <w:bookmarkStart w:id="13" w:name="_Toc53064446"/>
      <w:bookmarkStart w:id="14" w:name="_Toc53557973"/>
      <w:bookmarkStart w:id="15" w:name="_Toc93610216"/>
      <w:bookmarkEnd w:id="1"/>
      <w:bookmarkEnd w:id="2"/>
      <w:bookmarkEnd w:id="3"/>
      <w:bookmarkEnd w:id="4"/>
      <w:bookmarkEnd w:id="5"/>
      <w:bookmarkEnd w:id="6"/>
      <w:bookmarkEnd w:id="7"/>
      <w:bookmarkEnd w:id="8"/>
      <w:bookmarkEnd w:id="9"/>
      <w:bookmarkEnd w:id="10"/>
      <w:bookmarkEnd w:id="11"/>
      <w:bookmarkEnd w:id="12"/>
      <w:bookmarkEnd w:id="13"/>
      <w:bookmarkEnd w:id="14"/>
      <w:r w:rsidRPr="00DB5672">
        <w:lastRenderedPageBreak/>
        <w:t>Introduction</w:t>
      </w:r>
      <w:bookmarkEnd w:id="0"/>
      <w:bookmarkEnd w:id="15"/>
    </w:p>
    <w:p w14:paraId="465DF4FD" w14:textId="3E79AF86" w:rsidR="005C0C3C" w:rsidRPr="00DB5672" w:rsidRDefault="005C0C3C" w:rsidP="005C0C3C">
      <w:pPr>
        <w:rPr>
          <w:lang w:eastAsia="ja-JP"/>
        </w:rPr>
      </w:pPr>
      <w:r w:rsidRPr="00DB5672">
        <w:rPr>
          <w:lang w:eastAsia="ja-JP"/>
        </w:rPr>
        <w:t xml:space="preserve">Encoder and packager </w:t>
      </w:r>
      <w:proofErr w:type="spellStart"/>
      <w:r w:rsidRPr="00DB5672">
        <w:rPr>
          <w:lang w:eastAsia="ja-JP"/>
        </w:rPr>
        <w:t>synchronisation</w:t>
      </w:r>
      <w:proofErr w:type="spellEnd"/>
      <w:r w:rsidRPr="00DB5672">
        <w:rPr>
          <w:lang w:eastAsia="ja-JP"/>
        </w:rPr>
        <w:t xml:space="preserve"> are key techniques that allow service providers to deploy stable and robust live video streaming systems. In the case of encoding CMAF, DASH and HLS content, often many representations need to be encoded in parallel. Thus, encoder </w:t>
      </w:r>
      <w:proofErr w:type="spellStart"/>
      <w:r w:rsidRPr="00DB5672">
        <w:rPr>
          <w:lang w:eastAsia="ja-JP"/>
        </w:rPr>
        <w:t>synchroni</w:t>
      </w:r>
      <w:r w:rsidR="000763A7">
        <w:rPr>
          <w:lang w:eastAsia="ja-JP"/>
        </w:rPr>
        <w:t>s</w:t>
      </w:r>
      <w:r w:rsidRPr="00DB5672">
        <w:rPr>
          <w:lang w:eastAsia="ja-JP"/>
        </w:rPr>
        <w:t>ation</w:t>
      </w:r>
      <w:proofErr w:type="spellEnd"/>
      <w:r w:rsidRPr="00DB5672">
        <w:rPr>
          <w:lang w:eastAsia="ja-JP"/>
        </w:rPr>
        <w:t xml:space="preserve"> allows for distributing workloads over multiple encoders and/or packagers and to provide redundant workflows. In typical workflows ABR encoders get an input signal that already has some timing information. The main goal is to be able to use this information and other information to encode tracks in parallel and in distributed workflows, both for video on demand and live cases. </w:t>
      </w:r>
    </w:p>
    <w:p w14:paraId="1D8C7636" w14:textId="77777777" w:rsidR="005C0C3C" w:rsidRPr="00DB5672" w:rsidRDefault="005C0C3C" w:rsidP="005C0C3C">
      <w:pPr>
        <w:rPr>
          <w:lang w:eastAsia="ja-JP"/>
        </w:rPr>
      </w:pPr>
    </w:p>
    <w:p w14:paraId="309FC977" w14:textId="386A20B0" w:rsidR="005C0C3C" w:rsidRPr="00DB5672" w:rsidRDefault="005C0C3C" w:rsidP="005C0C3C">
      <w:pPr>
        <w:rPr>
          <w:lang w:eastAsia="ja-JP"/>
        </w:rPr>
      </w:pPr>
      <w:r w:rsidRPr="00DB5672">
        <w:rPr>
          <w:lang w:eastAsia="ja-JP"/>
        </w:rPr>
        <w:t xml:space="preserve">MPEG members organized a workshop to solicit feedback and discussion on this topic, this workshop was attended by over 100 members representing different parts </w:t>
      </w:r>
      <w:r w:rsidR="000763A7">
        <w:rPr>
          <w:lang w:eastAsia="ja-JP"/>
        </w:rPr>
        <w:t xml:space="preserve">of the </w:t>
      </w:r>
      <w:r w:rsidRPr="00DB5672">
        <w:rPr>
          <w:lang w:eastAsia="ja-JP"/>
        </w:rPr>
        <w:t xml:space="preserve">media streaming industry such as broadcasters, content providers, technology providers and cloud service providers. The notes and web-page of the meeting is available [3]. Based on this workshop requirements and use cases were developed to be </w:t>
      </w:r>
      <w:r w:rsidR="000763A7">
        <w:rPr>
          <w:lang w:eastAsia="ja-JP"/>
        </w:rPr>
        <w:t>used</w:t>
      </w:r>
      <w:r w:rsidRPr="00DB5672">
        <w:rPr>
          <w:lang w:eastAsia="ja-JP"/>
        </w:rPr>
        <w:t xml:space="preserve"> in the standardization effort</w:t>
      </w:r>
      <w:r w:rsidR="000763A7">
        <w:rPr>
          <w:lang w:eastAsia="ja-JP"/>
        </w:rPr>
        <w:t xml:space="preserve"> </w:t>
      </w:r>
      <w:r w:rsidRPr="00DB5672">
        <w:rPr>
          <w:lang w:eastAsia="ja-JP"/>
        </w:rPr>
        <w:t>[2].</w:t>
      </w:r>
    </w:p>
    <w:p w14:paraId="7D009785" w14:textId="77777777" w:rsidR="005C0C3C" w:rsidRPr="00DB5672" w:rsidRDefault="005C0C3C" w:rsidP="005C0C3C">
      <w:pPr>
        <w:rPr>
          <w:lang w:eastAsia="ja-JP"/>
        </w:rPr>
      </w:pPr>
    </w:p>
    <w:p w14:paraId="1AC1B97D" w14:textId="4DD6AFDB" w:rsidR="005C0C3C" w:rsidRPr="00DB5672" w:rsidRDefault="005C0C3C" w:rsidP="005C0C3C">
      <w:pPr>
        <w:rPr>
          <w:lang w:eastAsia="ja-JP"/>
        </w:rPr>
      </w:pPr>
      <w:r w:rsidRPr="00DB5672">
        <w:rPr>
          <w:lang w:eastAsia="ja-JP"/>
        </w:rPr>
        <w:t xml:space="preserve">Beyond the distributed and </w:t>
      </w:r>
      <w:proofErr w:type="spellStart"/>
      <w:r w:rsidRPr="00DB5672">
        <w:rPr>
          <w:lang w:eastAsia="ja-JP"/>
        </w:rPr>
        <w:t>synchroni</w:t>
      </w:r>
      <w:r w:rsidR="000763A7">
        <w:rPr>
          <w:lang w:eastAsia="ja-JP"/>
        </w:rPr>
        <w:t>s</w:t>
      </w:r>
      <w:r w:rsidRPr="00DB5672">
        <w:rPr>
          <w:lang w:eastAsia="ja-JP"/>
        </w:rPr>
        <w:t>ed</w:t>
      </w:r>
      <w:proofErr w:type="spellEnd"/>
      <w:r w:rsidRPr="00DB5672">
        <w:rPr>
          <w:lang w:eastAsia="ja-JP"/>
        </w:rPr>
        <w:t xml:space="preserve"> encoding for OTT workflows such as based on Common Media Application Format, also distributed storage of large collection of CMAF/DASH based assets is in scope. Such stored assets may possibly originate from redundant workflows with more than one synchronized encoder and packager.</w:t>
      </w:r>
    </w:p>
    <w:p w14:paraId="14F5A0BE" w14:textId="77777777" w:rsidR="005C0C3C" w:rsidRPr="00DB5672" w:rsidRDefault="005C0C3C" w:rsidP="005C0C3C">
      <w:pPr>
        <w:rPr>
          <w:lang w:eastAsia="ja-JP"/>
        </w:rPr>
      </w:pPr>
    </w:p>
    <w:p w14:paraId="1AFB93F9" w14:textId="43866832" w:rsidR="003B2125" w:rsidRPr="00DB5672" w:rsidRDefault="005C0C3C" w:rsidP="00D3149C">
      <w:pPr>
        <w:rPr>
          <w:lang w:eastAsia="ja-JP"/>
        </w:rPr>
      </w:pPr>
      <w:r w:rsidRPr="00DB5672">
        <w:rPr>
          <w:lang w:eastAsia="ja-JP"/>
        </w:rPr>
        <w:t xml:space="preserve">This Call for Proposal is soliciting proposals to define encoder &amp; packager </w:t>
      </w:r>
      <w:proofErr w:type="spellStart"/>
      <w:r w:rsidRPr="00DB5672">
        <w:rPr>
          <w:lang w:eastAsia="ja-JP"/>
        </w:rPr>
        <w:t>synchronisation</w:t>
      </w:r>
      <w:proofErr w:type="spellEnd"/>
      <w:r w:rsidRPr="00DB5672">
        <w:rPr>
          <w:lang w:eastAsia="ja-JP"/>
        </w:rPr>
        <w:t xml:space="preserve"> and asset storage framework that addresses the identified use cases and requirements [1]. It aims to be complementary to CMAF, DASH and other MPEG standards and facilitate more robust and efficient content encoding workflows for both live and on-demand cases. Also, cases that involve additional network or cloud-based processing are not pre-</w:t>
      </w:r>
      <w:proofErr w:type="spellStart"/>
      <w:r w:rsidRPr="00DB5672">
        <w:rPr>
          <w:lang w:eastAsia="ja-JP"/>
        </w:rPr>
        <w:t>cluded</w:t>
      </w:r>
      <w:proofErr w:type="spellEnd"/>
      <w:r w:rsidRPr="00DB5672">
        <w:rPr>
          <w:lang w:eastAsia="ja-JP"/>
        </w:rPr>
        <w:t>.</w:t>
      </w:r>
    </w:p>
    <w:p w14:paraId="74059581" w14:textId="62770DF9" w:rsidR="00D34AA7" w:rsidRPr="00DB5672" w:rsidRDefault="00D34AA7" w:rsidP="00D3149C">
      <w:pPr>
        <w:rPr>
          <w:lang w:eastAsia="ja-JP"/>
        </w:rPr>
      </w:pPr>
    </w:p>
    <w:p w14:paraId="01C4D2C3" w14:textId="66D460C4" w:rsidR="00D34AA7" w:rsidRPr="00DB5672" w:rsidRDefault="00D34AA7" w:rsidP="00D34AA7">
      <w:pPr>
        <w:spacing w:before="120"/>
        <w:rPr>
          <w:noProof/>
          <w:lang w:val="en-GB"/>
        </w:rPr>
      </w:pPr>
      <w:r w:rsidRPr="00DB5672">
        <w:rPr>
          <w:noProof/>
          <w:lang w:val="en-GB"/>
        </w:rPr>
        <w:t>The Encoder and packager synchroni</w:t>
      </w:r>
      <w:r w:rsidR="000763A7">
        <w:rPr>
          <w:noProof/>
          <w:lang w:val="en-GB"/>
        </w:rPr>
        <w:t>s</w:t>
      </w:r>
      <w:r w:rsidRPr="00DB5672">
        <w:rPr>
          <w:noProof/>
          <w:lang w:val="en-GB"/>
        </w:rPr>
        <w:t>ation framework will define preferred ways of generating content from distributed sources based on existing MPEG standards such as Common Media Application Format, MPEG-DASH and potentially other standards and specifications (for final requirements and use cases see [1]).  The goal is to enable redundant live and VoD content generation setups that produce synchroni</w:t>
      </w:r>
      <w:r w:rsidR="000763A7">
        <w:rPr>
          <w:noProof/>
          <w:lang w:val="en-GB"/>
        </w:rPr>
        <w:t>s</w:t>
      </w:r>
      <w:r w:rsidRPr="00DB5672">
        <w:rPr>
          <w:noProof/>
          <w:lang w:val="en-GB"/>
        </w:rPr>
        <w:t>ed content and are robust to failures and loss of input in one or more of the components in the setup.</w:t>
      </w:r>
    </w:p>
    <w:p w14:paraId="76D62B69" w14:textId="77777777" w:rsidR="00D34AA7" w:rsidRPr="00DB5672" w:rsidRDefault="00D34AA7" w:rsidP="00D34AA7">
      <w:pPr>
        <w:spacing w:before="120"/>
        <w:rPr>
          <w:noProof/>
          <w:lang w:val="en-GB"/>
        </w:rPr>
      </w:pPr>
      <w:r w:rsidRPr="00DB5672">
        <w:rPr>
          <w:noProof/>
          <w:lang w:val="en-GB"/>
        </w:rPr>
        <w:t xml:space="preserve">The Encoder and packager synchronisation framework may also define and reference other metadata that can be carried in existing MPEG standards. </w:t>
      </w:r>
    </w:p>
    <w:p w14:paraId="114C55EC" w14:textId="7C91216E" w:rsidR="00D34AA7" w:rsidRPr="00DB5672" w:rsidRDefault="00D34AA7" w:rsidP="00D34AA7">
      <w:pPr>
        <w:spacing w:before="120"/>
        <w:rPr>
          <w:noProof/>
          <w:lang w:val="en-GB"/>
        </w:rPr>
      </w:pPr>
      <w:r w:rsidRPr="00DB5672">
        <w:rPr>
          <w:noProof/>
          <w:lang w:val="en-GB"/>
        </w:rPr>
        <w:t>The encoder synchronisation and packager framework may also define some API’s and new message exchange formats.</w:t>
      </w:r>
    </w:p>
    <w:p w14:paraId="3888E76C" w14:textId="454FF654" w:rsidR="00D34AA7" w:rsidRPr="00DB5672" w:rsidRDefault="00D34AA7" w:rsidP="00D34AA7">
      <w:pPr>
        <w:spacing w:before="120"/>
        <w:rPr>
          <w:noProof/>
          <w:lang w:val="en-GB"/>
        </w:rPr>
      </w:pPr>
      <w:r w:rsidRPr="00DB5672">
        <w:rPr>
          <w:noProof/>
          <w:lang w:val="en-GB"/>
        </w:rPr>
        <w:t xml:space="preserve">In addition, solutions for storing media assets at scale are solicited, such assets may be generated by setups in the synchronised encoder/packager framework. Efficient and reliable storage with targetted use cases is therefore also in scope of this CfP. The asset storage </w:t>
      </w:r>
      <w:r w:rsidRPr="00DB5672">
        <w:rPr>
          <w:noProof/>
          <w:lang w:val="en-GB"/>
        </w:rPr>
        <w:lastRenderedPageBreak/>
        <w:t xml:space="preserve">solution therefore enables live-to-vod and vod-to-live use cases taking advantage of the </w:t>
      </w:r>
      <w:r w:rsidR="006308B9">
        <w:rPr>
          <w:noProof/>
          <w:lang w:val="en-GB"/>
        </w:rPr>
        <w:t xml:space="preserve">encoder </w:t>
      </w:r>
      <w:r w:rsidRPr="00DB5672">
        <w:rPr>
          <w:noProof/>
          <w:lang w:val="en-GB"/>
        </w:rPr>
        <w:t>synchroni</w:t>
      </w:r>
      <w:r w:rsidR="006308B9">
        <w:rPr>
          <w:noProof/>
          <w:lang w:val="en-GB"/>
        </w:rPr>
        <w:t>sation</w:t>
      </w:r>
      <w:r w:rsidRPr="00DB5672">
        <w:rPr>
          <w:noProof/>
          <w:lang w:val="en-GB"/>
        </w:rPr>
        <w:t xml:space="preserve"> framework.  </w:t>
      </w:r>
    </w:p>
    <w:p w14:paraId="32766300" w14:textId="77777777" w:rsidR="005C0C3C" w:rsidRPr="00DB5672" w:rsidDel="005C0C3C" w:rsidRDefault="005C0C3C" w:rsidP="00D3149C">
      <w:pPr>
        <w:rPr>
          <w:del w:id="16" w:author="rufael mekuria" w:date="2022-01-18T12:54:00Z"/>
        </w:rPr>
      </w:pPr>
    </w:p>
    <w:p w14:paraId="65103871" w14:textId="41207863" w:rsidR="003B2125" w:rsidRPr="00DB5672" w:rsidRDefault="003B2125" w:rsidP="003B2125">
      <w:pPr>
        <w:pStyle w:val="Heading1"/>
      </w:pPr>
      <w:bookmarkStart w:id="17" w:name="_Toc93610217"/>
      <w:r w:rsidRPr="00DB5672">
        <w:t xml:space="preserve">Who may </w:t>
      </w:r>
      <w:proofErr w:type="gramStart"/>
      <w:r w:rsidRPr="00DB5672">
        <w:t>participate</w:t>
      </w:r>
      <w:bookmarkEnd w:id="17"/>
      <w:proofErr w:type="gramEnd"/>
      <w:r w:rsidR="0048504C" w:rsidRPr="00DB5672">
        <w:t xml:space="preserve"> </w:t>
      </w:r>
    </w:p>
    <w:p w14:paraId="00C145AA" w14:textId="39BCFAF4" w:rsidR="003B2125" w:rsidRPr="00DB5672" w:rsidRDefault="00D07F0B" w:rsidP="00D3149C">
      <w:pPr>
        <w:rPr>
          <w:lang w:eastAsia="ja-JP"/>
        </w:rPr>
      </w:pPr>
      <w:r w:rsidRPr="00DB5672">
        <w:rPr>
          <w:lang w:eastAsia="ja-JP"/>
        </w:rPr>
        <w:t>Proponents</w:t>
      </w:r>
      <w:r w:rsidR="003B2125" w:rsidRPr="00DB5672">
        <w:rPr>
          <w:lang w:eastAsia="ja-JP"/>
        </w:rPr>
        <w:t xml:space="preserve"> </w:t>
      </w:r>
      <w:r w:rsidRPr="00DB5672">
        <w:rPr>
          <w:lang w:eastAsia="ja-JP"/>
        </w:rPr>
        <w:t xml:space="preserve">that respond </w:t>
      </w:r>
      <w:r w:rsidR="003B2125" w:rsidRPr="00DB5672">
        <w:rPr>
          <w:lang w:eastAsia="ja-JP"/>
        </w:rPr>
        <w:t xml:space="preserve">to this call may include </w:t>
      </w:r>
      <w:r w:rsidR="00B73A72" w:rsidRPr="00DB5672">
        <w:rPr>
          <w:lang w:eastAsia="ja-JP"/>
        </w:rPr>
        <w:t>a</w:t>
      </w:r>
      <w:r w:rsidR="003202EB" w:rsidRPr="00DB5672">
        <w:rPr>
          <w:lang w:eastAsia="ja-JP"/>
        </w:rPr>
        <w:t>ny</w:t>
      </w:r>
      <w:r w:rsidR="00B73A72" w:rsidRPr="00DB5672">
        <w:rPr>
          <w:lang w:eastAsia="ja-JP"/>
        </w:rPr>
        <w:t xml:space="preserve"> </w:t>
      </w:r>
      <w:r w:rsidR="003B2125" w:rsidRPr="00DB5672">
        <w:rPr>
          <w:lang w:eastAsia="ja-JP"/>
        </w:rPr>
        <w:t>persons wh</w:t>
      </w:r>
      <w:r w:rsidR="00B73A72" w:rsidRPr="00DB5672">
        <w:rPr>
          <w:lang w:eastAsia="ja-JP"/>
        </w:rPr>
        <w:t>ether they</w:t>
      </w:r>
      <w:r w:rsidR="003B2125" w:rsidRPr="00DB5672">
        <w:rPr>
          <w:lang w:eastAsia="ja-JP"/>
        </w:rPr>
        <w:t xml:space="preserve"> are </w:t>
      </w:r>
      <w:r w:rsidR="003202EB" w:rsidRPr="00DB5672">
        <w:rPr>
          <w:lang w:eastAsia="ja-JP"/>
        </w:rPr>
        <w:t xml:space="preserve">or are </w:t>
      </w:r>
      <w:r w:rsidR="003B2125" w:rsidRPr="00DB5672">
        <w:rPr>
          <w:lang w:eastAsia="ja-JP"/>
        </w:rPr>
        <w:t>not accredited delegates of ISO/IEC JTC1/SC29/WG</w:t>
      </w:r>
      <w:r w:rsidR="005C0C3C" w:rsidRPr="00DB5672">
        <w:rPr>
          <w:lang w:eastAsia="ja-JP"/>
        </w:rPr>
        <w:t>3</w:t>
      </w:r>
      <w:r w:rsidR="003B2125" w:rsidRPr="00DB5672">
        <w:rPr>
          <w:lang w:eastAsia="ja-JP"/>
        </w:rPr>
        <w:t xml:space="preserve">. However, all </w:t>
      </w:r>
      <w:r w:rsidRPr="00DB5672">
        <w:rPr>
          <w:lang w:eastAsia="ja-JP"/>
        </w:rPr>
        <w:t>proponents</w:t>
      </w:r>
      <w:r w:rsidR="003B2125" w:rsidRPr="00DB5672">
        <w:rPr>
          <w:lang w:eastAsia="ja-JP"/>
        </w:rPr>
        <w:t xml:space="preserve"> are </w:t>
      </w:r>
      <w:r w:rsidR="00E23B36" w:rsidRPr="00DB5672">
        <w:rPr>
          <w:lang w:eastAsia="ja-JP"/>
        </w:rPr>
        <w:t xml:space="preserve">required </w:t>
      </w:r>
      <w:r w:rsidR="003B2125" w:rsidRPr="00DB5672">
        <w:rPr>
          <w:lang w:eastAsia="ja-JP"/>
        </w:rPr>
        <w:t xml:space="preserve">to attend the meetings </w:t>
      </w:r>
      <w:r w:rsidR="003202EB" w:rsidRPr="00DB5672">
        <w:rPr>
          <w:lang w:eastAsia="ja-JP"/>
        </w:rPr>
        <w:t xml:space="preserve">at which their respective proposals are evaluated. The meeting during which proposals are evaluated is </w:t>
      </w:r>
      <w:r w:rsidR="003B2125" w:rsidRPr="00DB5672">
        <w:rPr>
          <w:lang w:eastAsia="ja-JP"/>
        </w:rPr>
        <w:t xml:space="preserve">identified with an * in </w:t>
      </w:r>
      <w:r w:rsidR="003B2125" w:rsidRPr="00DB5672">
        <w:rPr>
          <w:lang w:eastAsia="ja-JP"/>
        </w:rPr>
        <w:fldChar w:fldCharType="begin"/>
      </w:r>
      <w:r w:rsidR="003B2125" w:rsidRPr="00DB5672">
        <w:rPr>
          <w:lang w:eastAsia="ja-JP"/>
        </w:rPr>
        <w:instrText xml:space="preserve"> REF _Ref61377188 \h </w:instrText>
      </w:r>
      <w:r w:rsidR="00157BD6" w:rsidRPr="00DB5672">
        <w:rPr>
          <w:lang w:eastAsia="ja-JP"/>
        </w:rPr>
        <w:instrText xml:space="preserve"> \* MERGEFORMAT </w:instrText>
      </w:r>
      <w:r w:rsidR="003B2125" w:rsidRPr="00DB5672">
        <w:rPr>
          <w:lang w:eastAsia="ja-JP"/>
        </w:rPr>
      </w:r>
      <w:r w:rsidR="003B2125" w:rsidRPr="00DB5672">
        <w:rPr>
          <w:lang w:eastAsia="ja-JP"/>
        </w:rPr>
        <w:fldChar w:fldCharType="separate"/>
      </w:r>
      <w:r w:rsidR="003B2125" w:rsidRPr="00DB5672">
        <w:rPr>
          <w:rFonts w:cstheme="minorHAnsi"/>
        </w:rPr>
        <w:t xml:space="preserve">Table </w:t>
      </w:r>
      <w:r w:rsidR="003B2125" w:rsidRPr="00DB5672">
        <w:rPr>
          <w:rFonts w:cstheme="minorHAnsi"/>
          <w:noProof/>
        </w:rPr>
        <w:t>1</w:t>
      </w:r>
      <w:r w:rsidR="003B2125" w:rsidRPr="00DB5672">
        <w:rPr>
          <w:lang w:eastAsia="ja-JP"/>
        </w:rPr>
        <w:fldChar w:fldCharType="end"/>
      </w:r>
      <w:r w:rsidR="003B2125" w:rsidRPr="00DB5672">
        <w:rPr>
          <w:lang w:eastAsia="ja-JP"/>
        </w:rPr>
        <w:t xml:space="preserve"> and </w:t>
      </w:r>
      <w:r w:rsidR="003B2125" w:rsidRPr="00DB5672">
        <w:rPr>
          <w:lang w:eastAsia="ja-JP"/>
        </w:rPr>
        <w:fldChar w:fldCharType="begin"/>
      </w:r>
      <w:r w:rsidR="003B2125" w:rsidRPr="00DB5672">
        <w:rPr>
          <w:lang w:eastAsia="ja-JP"/>
        </w:rPr>
        <w:instrText xml:space="preserve"> REF _Ref61377201 \h </w:instrText>
      </w:r>
      <w:r w:rsidR="00157BD6" w:rsidRPr="00DB5672">
        <w:rPr>
          <w:lang w:eastAsia="ja-JP"/>
        </w:rPr>
        <w:instrText xml:space="preserve"> \* MERGEFORMAT </w:instrText>
      </w:r>
      <w:r w:rsidR="003B2125" w:rsidRPr="00DB5672">
        <w:rPr>
          <w:lang w:eastAsia="ja-JP"/>
        </w:rPr>
      </w:r>
      <w:r w:rsidR="003B2125" w:rsidRPr="00DB5672">
        <w:rPr>
          <w:lang w:eastAsia="ja-JP"/>
        </w:rPr>
        <w:fldChar w:fldCharType="separate"/>
      </w:r>
      <w:r w:rsidR="003B2125" w:rsidRPr="00DB5672">
        <w:rPr>
          <w:rFonts w:cstheme="minorHAnsi"/>
        </w:rPr>
        <w:t xml:space="preserve">Table </w:t>
      </w:r>
      <w:r w:rsidR="003B2125" w:rsidRPr="00DB5672">
        <w:rPr>
          <w:rFonts w:cstheme="minorHAnsi"/>
          <w:noProof/>
        </w:rPr>
        <w:t>2</w:t>
      </w:r>
      <w:r w:rsidR="003B2125" w:rsidRPr="00DB5672">
        <w:rPr>
          <w:lang w:eastAsia="ja-JP"/>
        </w:rPr>
        <w:fldChar w:fldCharType="end"/>
      </w:r>
      <w:r w:rsidR="003B2125" w:rsidRPr="00DB5672">
        <w:rPr>
          <w:lang w:eastAsia="ja-JP"/>
        </w:rPr>
        <w:t xml:space="preserve">. </w:t>
      </w:r>
      <w:r w:rsidRPr="00DB5672">
        <w:rPr>
          <w:lang w:eastAsia="ja-JP"/>
        </w:rPr>
        <w:t xml:space="preserve">A one-time invitation may be extended to </w:t>
      </w:r>
      <w:r w:rsidR="003202EB" w:rsidRPr="00DB5672">
        <w:rPr>
          <w:lang w:eastAsia="ja-JP"/>
        </w:rPr>
        <w:t>proponents to participate in the evaluation process if the proponent is not an accredited delegate of ISO/IEC JTC1/SC29/WG</w:t>
      </w:r>
      <w:r w:rsidR="005C0C3C" w:rsidRPr="00DB5672">
        <w:rPr>
          <w:lang w:eastAsia="ja-JP"/>
        </w:rPr>
        <w:t>3</w:t>
      </w:r>
      <w:r w:rsidR="003202EB" w:rsidRPr="00DB5672">
        <w:rPr>
          <w:lang w:eastAsia="ja-JP"/>
        </w:rPr>
        <w:t xml:space="preserve">. If the </w:t>
      </w:r>
      <w:proofErr w:type="gramStart"/>
      <w:r w:rsidR="003202EB" w:rsidRPr="00DB5672">
        <w:rPr>
          <w:lang w:eastAsia="ja-JP"/>
        </w:rPr>
        <w:t>proponents</w:t>
      </w:r>
      <w:proofErr w:type="gramEnd"/>
      <w:r w:rsidR="003202EB" w:rsidRPr="00DB5672">
        <w:rPr>
          <w:lang w:eastAsia="ja-JP"/>
        </w:rPr>
        <w:t xml:space="preserve"> technology is accepted into the Working Draft of the Standard, then the proponents are </w:t>
      </w:r>
      <w:r w:rsidR="00E23B36" w:rsidRPr="00DB5672">
        <w:rPr>
          <w:lang w:eastAsia="ja-JP"/>
        </w:rPr>
        <w:t xml:space="preserve">required </w:t>
      </w:r>
      <w:r w:rsidR="003202EB" w:rsidRPr="00DB5672">
        <w:rPr>
          <w:lang w:eastAsia="ja-JP"/>
        </w:rPr>
        <w:t xml:space="preserve">to participate in meetings identified with a </w:t>
      </w:r>
      <w:r w:rsidR="003202EB" w:rsidRPr="00DB5672">
        <w:rPr>
          <w:rFonts w:ascii="Calibri" w:eastAsia="Times New Roman" w:hAnsi="Calibri" w:cs="Calibri"/>
        </w:rPr>
        <w:t xml:space="preserve">† in Table 1 and Table 2. In such a case where the technology is accepted from a proponent who is not an accredited delegate of </w:t>
      </w:r>
      <w:r w:rsidR="003202EB" w:rsidRPr="00DB5672">
        <w:rPr>
          <w:lang w:eastAsia="ja-JP"/>
        </w:rPr>
        <w:t>ISO/IEC JTC1/SC29/WG</w:t>
      </w:r>
      <w:r w:rsidR="005C0C3C" w:rsidRPr="00DB5672">
        <w:rPr>
          <w:lang w:eastAsia="ja-JP"/>
        </w:rPr>
        <w:t>3</w:t>
      </w:r>
      <w:r w:rsidR="003202EB" w:rsidRPr="00DB5672">
        <w:rPr>
          <w:lang w:eastAsia="ja-JP"/>
        </w:rPr>
        <w:t xml:space="preserve">, the proponent is expected to initiate the process to </w:t>
      </w:r>
      <w:r w:rsidR="003B2125" w:rsidRPr="00DB5672">
        <w:rPr>
          <w:lang w:eastAsia="ja-JP"/>
        </w:rPr>
        <w:t>join their National Body committees in order to be</w:t>
      </w:r>
      <w:r w:rsidR="003202EB" w:rsidRPr="00DB5672">
        <w:rPr>
          <w:lang w:eastAsia="ja-JP"/>
        </w:rPr>
        <w:t>come</w:t>
      </w:r>
      <w:r w:rsidR="003B2125" w:rsidRPr="00DB5672">
        <w:rPr>
          <w:lang w:eastAsia="ja-JP"/>
        </w:rPr>
        <w:t xml:space="preserve"> accredited to participate in </w:t>
      </w:r>
      <w:r w:rsidR="003202EB" w:rsidRPr="00DB5672">
        <w:rPr>
          <w:lang w:eastAsia="ja-JP"/>
        </w:rPr>
        <w:t xml:space="preserve">subsequent </w:t>
      </w:r>
      <w:r w:rsidR="003B2125" w:rsidRPr="00DB5672">
        <w:rPr>
          <w:lang w:eastAsia="ja-JP"/>
        </w:rPr>
        <w:t>meetings of WGN. Information for how to join National Body committees and to become an accredited delegate for ISO/IEC JTC1/SC29/WG</w:t>
      </w:r>
      <w:r w:rsidR="005C0C3C" w:rsidRPr="00DB5672">
        <w:rPr>
          <w:lang w:eastAsia="ja-JP"/>
        </w:rPr>
        <w:t>3</w:t>
      </w:r>
      <w:r w:rsidR="003B2125" w:rsidRPr="00DB5672">
        <w:rPr>
          <w:lang w:eastAsia="ja-JP"/>
        </w:rPr>
        <w:t xml:space="preserve"> is available at </w:t>
      </w:r>
      <w:hyperlink r:id="rId10" w:history="1">
        <w:r w:rsidR="003B2125" w:rsidRPr="00DB5672">
          <w:rPr>
            <w:rStyle w:val="Hyperlink"/>
            <w:lang w:eastAsia="ja-JP"/>
          </w:rPr>
          <w:t>How to Get Involved</w:t>
        </w:r>
      </w:hyperlink>
      <w:r w:rsidR="003B2125" w:rsidRPr="00DB5672">
        <w:rPr>
          <w:lang w:eastAsia="ja-JP"/>
        </w:rPr>
        <w:t>.</w:t>
      </w:r>
    </w:p>
    <w:p w14:paraId="09DB7B11" w14:textId="62A5C633" w:rsidR="006C369D" w:rsidRPr="00DB5672" w:rsidRDefault="00305ACA" w:rsidP="006C369D">
      <w:pPr>
        <w:pStyle w:val="Heading1"/>
      </w:pPr>
      <w:bookmarkStart w:id="18" w:name="_Toc93610218"/>
      <w:r w:rsidRPr="00DB5672">
        <w:t>Code of conduct and rules of engagement</w:t>
      </w:r>
      <w:bookmarkEnd w:id="18"/>
    </w:p>
    <w:p w14:paraId="6E8F37F4" w14:textId="327EB582" w:rsidR="008C0B12" w:rsidRPr="00DB5672" w:rsidRDefault="00B73A72" w:rsidP="00305ACA">
      <w:pPr>
        <w:rPr>
          <w:rFonts w:eastAsia="SimSun"/>
          <w:lang w:eastAsia="zh-CN"/>
        </w:rPr>
      </w:pPr>
      <w:r w:rsidRPr="00DB5672">
        <w:t xml:space="preserve">All participants shall be required to </w:t>
      </w:r>
      <w:r w:rsidRPr="00DB5672">
        <w:rPr>
          <w:rFonts w:eastAsia="SimSun"/>
          <w:lang w:eastAsia="zh-CN"/>
        </w:rPr>
        <w:t xml:space="preserve">familiarize themselves with relevant </w:t>
      </w:r>
      <w:hyperlink r:id="rId11" w:history="1">
        <w:r w:rsidRPr="00DB5672">
          <w:rPr>
            <w:rStyle w:val="Hyperlink"/>
            <w:rFonts w:eastAsia="SimSun"/>
          </w:rPr>
          <w:t>ISO Policies and Procedures</w:t>
        </w:r>
      </w:hyperlink>
      <w:r w:rsidRPr="00DB5672">
        <w:rPr>
          <w:rFonts w:eastAsia="SimSun"/>
          <w:lang w:eastAsia="zh-CN"/>
        </w:rPr>
        <w:t xml:space="preserve">, including in particular </w:t>
      </w:r>
      <w:hyperlink r:id="rId12" w:history="1">
        <w:r w:rsidRPr="00DB5672">
          <w:rPr>
            <w:rStyle w:val="Hyperlink"/>
            <w:rFonts w:eastAsia="SimSun"/>
          </w:rPr>
          <w:t>ISO Code of Conduct</w:t>
        </w:r>
      </w:hyperlink>
      <w:r w:rsidRPr="00DB5672">
        <w:rPr>
          <w:rFonts w:eastAsia="SimSun"/>
          <w:lang w:eastAsia="zh-CN"/>
        </w:rPr>
        <w:t xml:space="preserve">, </w:t>
      </w:r>
      <w:hyperlink r:id="rId13" w:history="1">
        <w:r w:rsidRPr="00DB5672">
          <w:rPr>
            <w:rStyle w:val="Hyperlink"/>
            <w:rFonts w:eastAsia="SimSun"/>
          </w:rPr>
          <w:t>ISO Declaration for Participants in ISO Activities</w:t>
        </w:r>
      </w:hyperlink>
      <w:r w:rsidRPr="00DB5672">
        <w:rPr>
          <w:rFonts w:eastAsia="SimSun"/>
          <w:lang w:eastAsia="zh-CN"/>
        </w:rPr>
        <w:t xml:space="preserve">, </w:t>
      </w:r>
      <w:hyperlink r:id="rId14" w:history="1">
        <w:r w:rsidRPr="00DB5672">
          <w:rPr>
            <w:rStyle w:val="Hyperlink"/>
            <w:rFonts w:eastAsia="SimSun"/>
          </w:rPr>
          <w:t>ISO Privacy and Copyright</w:t>
        </w:r>
      </w:hyperlink>
      <w:r w:rsidRPr="00DB5672">
        <w:rPr>
          <w:rFonts w:eastAsia="SimSun"/>
          <w:lang w:eastAsia="zh-CN"/>
        </w:rPr>
        <w:t xml:space="preserve"> policy, and </w:t>
      </w:r>
      <w:hyperlink r:id="rId15" w:history="1">
        <w:r w:rsidRPr="00DB5672">
          <w:rPr>
            <w:rStyle w:val="Hyperlink"/>
            <w:rFonts w:eastAsia="SimSun"/>
          </w:rPr>
          <w:t>ISO Policy on Communication of Committee Work</w:t>
        </w:r>
      </w:hyperlink>
      <w:r w:rsidRPr="00DB5672">
        <w:rPr>
          <w:rFonts w:eastAsia="SimSun"/>
          <w:lang w:eastAsia="zh-CN"/>
        </w:rPr>
        <w:t>, and to consent to be bound by these policies.</w:t>
      </w:r>
    </w:p>
    <w:p w14:paraId="4205FAB8" w14:textId="1164C189" w:rsidR="00124107" w:rsidRPr="00DB5672" w:rsidRDefault="00124107" w:rsidP="00305ACA">
      <w:pPr>
        <w:rPr>
          <w:rFonts w:eastAsia="SimSun"/>
          <w:lang w:eastAsia="zh-CN"/>
        </w:rPr>
      </w:pPr>
    </w:p>
    <w:p w14:paraId="61615459" w14:textId="467982C9" w:rsidR="00D07F0B" w:rsidRPr="00DB5672" w:rsidRDefault="00D07F0B" w:rsidP="00D07F0B">
      <w:pPr>
        <w:pStyle w:val="Heading1"/>
      </w:pPr>
      <w:bookmarkStart w:id="19" w:name="_Toc93610219"/>
      <w:r w:rsidRPr="00DB5672">
        <w:t>Source code and IPR</w:t>
      </w:r>
      <w:bookmarkEnd w:id="19"/>
    </w:p>
    <w:p w14:paraId="1C50079F" w14:textId="77777777" w:rsidR="00DB5672" w:rsidRPr="00DB5672" w:rsidRDefault="00DB5672" w:rsidP="00DB5672">
      <w:r w:rsidRPr="00DB5672">
        <w:t>Proponents are advised that, upon acceptance for further evaluation, it will be required that certain parts of any technology proposed to be made available in source code format to participants in the core experiments process and for potential inclusion in the prospective standard as reference software. When a particular technology is a candidate for further evaluation, commitment to providing such software is a condition of participation. The software shall produce comparable results to those submitted to the test. Additionally, submission of improvements (bug fixes, etc.) is encouraged.</w:t>
      </w:r>
    </w:p>
    <w:p w14:paraId="5E05B726" w14:textId="77777777" w:rsidR="00DB5672" w:rsidRPr="00DB5672" w:rsidRDefault="00DB5672" w:rsidP="005C0C3C"/>
    <w:p w14:paraId="7D6D8B02" w14:textId="50A4D17E" w:rsidR="005C0C3C" w:rsidRPr="00DB5672" w:rsidRDefault="005C0C3C" w:rsidP="005C0C3C">
      <w:r w:rsidRPr="00DB5672">
        <w:t>•</w:t>
      </w:r>
      <w:r w:rsidRPr="00DB5672">
        <w:tab/>
        <w:t>Proponents are encouraged (but not required) to allow MPEG members to have access, on a temporary or permanent basis, to their source code.</w:t>
      </w:r>
    </w:p>
    <w:p w14:paraId="6E7AB5F9" w14:textId="77777777" w:rsidR="005C0C3C" w:rsidRPr="00DB5672" w:rsidRDefault="005C0C3C" w:rsidP="005C0C3C">
      <w:r w:rsidRPr="00DB5672">
        <w:t>•</w:t>
      </w:r>
      <w:r w:rsidRPr="00DB5672">
        <w:tab/>
        <w:t>Proponents are encouraged to submit a statement about the programming language in which the software is written, e.g., PHP, Node.js, or Python, and the platform(s) on which the binaries were compiled. Note that low-level programming optimizations such as assembly code/</w:t>
      </w:r>
      <w:proofErr w:type="spellStart"/>
      <w:r w:rsidRPr="00DB5672">
        <w:t>intrinsics</w:t>
      </w:r>
      <w:proofErr w:type="spellEnd"/>
      <w:r w:rsidRPr="00DB5672">
        <w:t xml:space="preserve"> and external compression libraries are discouraged.</w:t>
      </w:r>
    </w:p>
    <w:p w14:paraId="74A4012C" w14:textId="77777777" w:rsidR="005C0C3C" w:rsidRPr="00DB5672" w:rsidRDefault="005C0C3C" w:rsidP="005C0C3C"/>
    <w:p w14:paraId="0A9F76E5" w14:textId="77777777" w:rsidR="00D07F0B" w:rsidRPr="00DB5672" w:rsidRDefault="00D07F0B" w:rsidP="00D07F0B">
      <w:pPr>
        <w:rPr>
          <w:rFonts w:eastAsia="MS Mincho"/>
          <w:lang w:val="en-GB" w:eastAsia="ja-JP"/>
        </w:rPr>
      </w:pPr>
    </w:p>
    <w:p w14:paraId="22A0E5F7" w14:textId="2CFA31C8" w:rsidR="00D07F0B" w:rsidRPr="00DB5672" w:rsidRDefault="00D07F0B" w:rsidP="00D07F0B">
      <w:pPr>
        <w:rPr>
          <w:lang w:val="en-GB"/>
        </w:rPr>
      </w:pPr>
      <w:r w:rsidRPr="00DB5672">
        <w:rPr>
          <w:rFonts w:eastAsia="MS Mincho"/>
          <w:lang w:val="en-GB"/>
        </w:rPr>
        <w:lastRenderedPageBreak/>
        <w:t>Furthermore, proponents are advised that this Call is being made subject to the common patent policy of ITU-T/ITU-R/ISO/IEC (</w:t>
      </w:r>
      <w:r w:rsidR="00AF1082" w:rsidRPr="00DB5672">
        <w:rPr>
          <w:rFonts w:eastAsia="MS Mincho"/>
          <w:lang w:val="en-GB"/>
        </w:rPr>
        <w:t>refer to</w:t>
      </w:r>
      <w:r w:rsidRPr="00DB5672">
        <w:rPr>
          <w:rFonts w:eastAsia="MS Mincho"/>
          <w:lang w:val="en-GB"/>
        </w:rPr>
        <w:t xml:space="preserve"> </w:t>
      </w:r>
      <w:hyperlink r:id="rId16" w:history="1">
        <w:r w:rsidRPr="00DB5672">
          <w:rPr>
            <w:rStyle w:val="Hyperlink"/>
            <w:rFonts w:eastAsia="MS Mincho"/>
            <w:lang w:val="en-GB"/>
          </w:rPr>
          <w:t>www.itu.int/ITU-T/dbase/patent/patent-policy.html</w:t>
        </w:r>
      </w:hyperlink>
      <w:r w:rsidRPr="00DB5672">
        <w:rPr>
          <w:rFonts w:eastAsia="MS Mincho"/>
          <w:lang w:val="en-GB"/>
        </w:rPr>
        <w:t xml:space="preserve"> or</w:t>
      </w:r>
      <w:r w:rsidR="00AF1082" w:rsidRPr="00DB5672">
        <w:rPr>
          <w:rFonts w:eastAsia="MS Mincho"/>
          <w:lang w:val="en-GB"/>
        </w:rPr>
        <w:t xml:space="preserve"> Appendix I of</w:t>
      </w:r>
      <w:r w:rsidRPr="00DB5672">
        <w:rPr>
          <w:rFonts w:eastAsia="MS Mincho"/>
          <w:lang w:val="en-GB"/>
        </w:rPr>
        <w:t xml:space="preserve"> </w:t>
      </w:r>
      <w:hyperlink r:id="rId17" w:history="1">
        <w:r w:rsidRPr="00DB5672">
          <w:rPr>
            <w:rStyle w:val="Hyperlink"/>
            <w:rFonts w:eastAsia="MS Mincho"/>
            <w:lang w:val="en-GB"/>
          </w:rPr>
          <w:t>ISO/IEC Directives Part 1</w:t>
        </w:r>
      </w:hyperlink>
      <w:r w:rsidRPr="00DB5672">
        <w:rPr>
          <w:rFonts w:eastAsia="MS Mincho"/>
          <w:lang w:val="en-GB"/>
        </w:rPr>
        <w:t xml:space="preserve">).  </w:t>
      </w:r>
    </w:p>
    <w:p w14:paraId="3E9B4045" w14:textId="77777777" w:rsidR="00D07F0B" w:rsidRPr="00DB5672" w:rsidRDefault="00D07F0B" w:rsidP="00D07F0B">
      <w:pPr>
        <w:rPr>
          <w:lang w:eastAsia="ja-JP"/>
        </w:rPr>
      </w:pPr>
    </w:p>
    <w:p w14:paraId="3C307321" w14:textId="7A3CE32D" w:rsidR="00124107" w:rsidRPr="00DB5672" w:rsidRDefault="00121129" w:rsidP="00121129">
      <w:pPr>
        <w:pStyle w:val="Heading1"/>
      </w:pPr>
      <w:bookmarkStart w:id="20" w:name="_Toc93610220"/>
      <w:r w:rsidRPr="00DB5672">
        <w:t>Testing Fee</w:t>
      </w:r>
      <w:bookmarkEnd w:id="20"/>
    </w:p>
    <w:p w14:paraId="0538E42B" w14:textId="77777777" w:rsidR="005C0C3C" w:rsidRPr="00DB5672" w:rsidRDefault="005C0C3C" w:rsidP="005C0C3C">
      <w:pPr>
        <w:rPr>
          <w:noProof/>
          <w:lang w:val="en-GB" w:eastAsia="zh-TW"/>
        </w:rPr>
      </w:pPr>
      <w:r w:rsidRPr="00DB5672">
        <w:rPr>
          <w:noProof/>
          <w:lang w:val="en-GB" w:eastAsia="zh-TW"/>
        </w:rPr>
        <w:t>Participation in the CfP will not be associated with any fee.</w:t>
      </w:r>
    </w:p>
    <w:p w14:paraId="4E3EE79B" w14:textId="1C4AE821" w:rsidR="002B151D" w:rsidRPr="00DB5672" w:rsidRDefault="00572976" w:rsidP="002B151D">
      <w:pPr>
        <w:pStyle w:val="Heading1"/>
      </w:pPr>
      <w:r w:rsidRPr="00DB5672" w:rsidDel="00572976">
        <w:t xml:space="preserve"> </w:t>
      </w:r>
      <w:bookmarkStart w:id="21" w:name="_Toc53062022"/>
      <w:bookmarkStart w:id="22" w:name="_Toc53064448"/>
      <w:bookmarkStart w:id="23" w:name="_Toc53557975"/>
      <w:bookmarkStart w:id="24" w:name="_Toc53062023"/>
      <w:bookmarkStart w:id="25" w:name="_Toc53064449"/>
      <w:bookmarkStart w:id="26" w:name="_Toc53557976"/>
      <w:bookmarkStart w:id="27" w:name="_Toc53062024"/>
      <w:bookmarkStart w:id="28" w:name="_Toc53064450"/>
      <w:bookmarkStart w:id="29" w:name="_Toc53557977"/>
      <w:bookmarkStart w:id="30" w:name="_Toc53062025"/>
      <w:bookmarkStart w:id="31" w:name="_Toc53064451"/>
      <w:bookmarkStart w:id="32" w:name="_Toc53557978"/>
      <w:bookmarkStart w:id="33" w:name="_Toc53062026"/>
      <w:bookmarkStart w:id="34" w:name="_Toc53064452"/>
      <w:bookmarkStart w:id="35" w:name="_Toc53557979"/>
      <w:bookmarkStart w:id="36" w:name="_Toc220647734"/>
      <w:bookmarkStart w:id="37" w:name="_Toc3553473"/>
      <w:bookmarkStart w:id="38" w:name="_Toc93610221"/>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rsidR="002B151D" w:rsidRPr="00DB5672">
        <w:t>Definitions</w:t>
      </w:r>
      <w:bookmarkEnd w:id="36"/>
      <w:bookmarkEnd w:id="37"/>
      <w:bookmarkEnd w:id="38"/>
    </w:p>
    <w:p w14:paraId="0AD9465F" w14:textId="1014F318" w:rsidR="00FB2396" w:rsidRPr="00DB5672" w:rsidRDefault="00537673" w:rsidP="00FB2396">
      <w:r w:rsidRPr="00DB5672">
        <w:t>The definitions for terms associated with this Call for Proposals are found</w:t>
      </w:r>
      <w:r w:rsidR="00037F75" w:rsidRPr="00DB5672">
        <w:t xml:space="preserve"> in [</w:t>
      </w:r>
      <w:r w:rsidR="00037F75" w:rsidRPr="00DB5672">
        <w:fldChar w:fldCharType="begin"/>
      </w:r>
      <w:r w:rsidR="00037F75" w:rsidRPr="00DB5672">
        <w:instrText xml:space="preserve"> REF _Ref2764863 \r \h </w:instrText>
      </w:r>
      <w:r w:rsidR="00DB5672">
        <w:instrText xml:space="preserve"> \* MERGEFORMAT </w:instrText>
      </w:r>
      <w:r w:rsidR="00037F75" w:rsidRPr="00DB5672">
        <w:fldChar w:fldCharType="separate"/>
      </w:r>
      <w:r w:rsidR="00173889" w:rsidRPr="00DB5672">
        <w:t>1</w:t>
      </w:r>
      <w:r w:rsidR="00037F75" w:rsidRPr="00DB5672">
        <w:fldChar w:fldCharType="end"/>
      </w:r>
      <w:r w:rsidR="00037F75" w:rsidRPr="00DB5672">
        <w:t>]</w:t>
      </w:r>
      <w:r w:rsidR="006308B9">
        <w:t xml:space="preserve"> and [2]</w:t>
      </w:r>
      <w:r w:rsidR="00037F75" w:rsidRPr="00DB5672">
        <w:t>.</w:t>
      </w:r>
    </w:p>
    <w:p w14:paraId="645B6D3B" w14:textId="770DA8FD" w:rsidR="009A3C59" w:rsidRPr="00DB5672" w:rsidRDefault="00B73A72" w:rsidP="00785B59">
      <w:pPr>
        <w:pStyle w:val="Heading1"/>
      </w:pPr>
      <w:bookmarkStart w:id="39" w:name="_Toc93610222"/>
      <w:r w:rsidRPr="00DB5672">
        <w:t>D</w:t>
      </w:r>
      <w:r w:rsidR="009A3C59" w:rsidRPr="00DB5672">
        <w:t>ocumen</w:t>
      </w:r>
      <w:r w:rsidR="00157BD6" w:rsidRPr="00DB5672">
        <w:t>t</w:t>
      </w:r>
      <w:r w:rsidRPr="00DB5672">
        <w:t xml:space="preserve">s of </w:t>
      </w:r>
      <w:proofErr w:type="spellStart"/>
      <w:r w:rsidRPr="00DB5672">
        <w:t>CfP</w:t>
      </w:r>
      <w:proofErr w:type="spellEnd"/>
      <w:r w:rsidRPr="00DB5672">
        <w:t xml:space="preserve"> package</w:t>
      </w:r>
      <w:bookmarkEnd w:id="39"/>
      <w:r w:rsidR="00157BD6" w:rsidRPr="00DB5672">
        <w:t xml:space="preserve"> </w:t>
      </w:r>
    </w:p>
    <w:p w14:paraId="48AC2B5E" w14:textId="3271BC27" w:rsidR="007A63A5" w:rsidRPr="00DB5672" w:rsidRDefault="00A71909">
      <w:pPr>
        <w:rPr>
          <w:lang w:eastAsia="ja-JP"/>
        </w:rPr>
      </w:pPr>
      <w:r w:rsidRPr="00DB5672">
        <w:rPr>
          <w:lang w:eastAsia="ja-JP"/>
        </w:rPr>
        <w:t xml:space="preserve">The </w:t>
      </w:r>
      <w:proofErr w:type="spellStart"/>
      <w:r w:rsidR="007A63A5" w:rsidRPr="00DB5672">
        <w:rPr>
          <w:lang w:eastAsia="ja-JP"/>
        </w:rPr>
        <w:t>CfP</w:t>
      </w:r>
      <w:proofErr w:type="spellEnd"/>
      <w:r w:rsidR="007A63A5" w:rsidRPr="00DB5672">
        <w:rPr>
          <w:lang w:eastAsia="ja-JP"/>
        </w:rPr>
        <w:t xml:space="preserve"> </w:t>
      </w:r>
      <w:r w:rsidR="00B73A72" w:rsidRPr="00DB5672">
        <w:rPr>
          <w:lang w:eastAsia="ja-JP"/>
        </w:rPr>
        <w:t>package</w:t>
      </w:r>
      <w:r w:rsidR="000167F2">
        <w:rPr>
          <w:lang w:eastAsia="ja-JP"/>
        </w:rPr>
        <w:t xml:space="preserve"> provided by proponents</w:t>
      </w:r>
      <w:r w:rsidR="00B73A72" w:rsidRPr="00DB5672">
        <w:rPr>
          <w:lang w:eastAsia="ja-JP"/>
        </w:rPr>
        <w:t xml:space="preserve"> shall</w:t>
      </w:r>
      <w:r w:rsidR="007A63A5" w:rsidRPr="00DB5672">
        <w:rPr>
          <w:lang w:eastAsia="ja-JP"/>
        </w:rPr>
        <w:t xml:space="preserve"> </w:t>
      </w:r>
      <w:r w:rsidR="00B73A72" w:rsidRPr="00DB5672">
        <w:rPr>
          <w:lang w:eastAsia="ja-JP"/>
        </w:rPr>
        <w:t xml:space="preserve">be a zip file </w:t>
      </w:r>
      <w:r w:rsidR="007A63A5" w:rsidRPr="00DB5672">
        <w:rPr>
          <w:lang w:eastAsia="ja-JP"/>
        </w:rPr>
        <w:t>includ</w:t>
      </w:r>
      <w:r w:rsidR="00B73A72" w:rsidRPr="00DB5672">
        <w:rPr>
          <w:lang w:eastAsia="ja-JP"/>
        </w:rPr>
        <w:t>ing</w:t>
      </w:r>
      <w:r w:rsidR="007A63A5" w:rsidRPr="00DB5672">
        <w:rPr>
          <w:lang w:eastAsia="ja-JP"/>
        </w:rPr>
        <w:t xml:space="preserve"> </w:t>
      </w:r>
      <w:r w:rsidR="00B73A72" w:rsidRPr="00DB5672">
        <w:rPr>
          <w:lang w:eastAsia="ja-JP"/>
        </w:rPr>
        <w:t xml:space="preserve">documents for </w:t>
      </w:r>
      <w:r w:rsidR="007A63A5" w:rsidRPr="00DB5672">
        <w:rPr>
          <w:lang w:eastAsia="ja-JP"/>
        </w:rPr>
        <w:t xml:space="preserve">requirements, use cases, test and evaluation procedures, licenses to test content, information for </w:t>
      </w:r>
      <w:r w:rsidR="00B73A72" w:rsidRPr="00DB5672">
        <w:rPr>
          <w:lang w:eastAsia="ja-JP"/>
        </w:rPr>
        <w:t>how to access test content, instructions for how to formulate results, forms for providing results including excel spreadsheet</w:t>
      </w:r>
      <w:r w:rsidR="00AE6B5C" w:rsidRPr="00DB5672">
        <w:rPr>
          <w:lang w:eastAsia="ja-JP"/>
        </w:rPr>
        <w:t xml:space="preserve"> with the requirement evaluation</w:t>
      </w:r>
      <w:r w:rsidR="00B73A72" w:rsidRPr="00DB5672">
        <w:rPr>
          <w:lang w:eastAsia="ja-JP"/>
        </w:rPr>
        <w:t xml:space="preserve">, information about methodology for core experiments if planned. The </w:t>
      </w:r>
      <w:proofErr w:type="spellStart"/>
      <w:r w:rsidR="00B73A72" w:rsidRPr="00DB5672">
        <w:rPr>
          <w:lang w:eastAsia="ja-JP"/>
        </w:rPr>
        <w:t>CfP</w:t>
      </w:r>
      <w:proofErr w:type="spellEnd"/>
      <w:r w:rsidR="00B73A72" w:rsidRPr="00DB5672">
        <w:rPr>
          <w:lang w:eastAsia="ja-JP"/>
        </w:rPr>
        <w:t xml:space="preserve"> package shall be a complete and standalone package.</w:t>
      </w:r>
    </w:p>
    <w:p w14:paraId="2893AE6B" w14:textId="6974C135" w:rsidR="00B73A72" w:rsidRDefault="00B73A72">
      <w:pPr>
        <w:rPr>
          <w:lang w:eastAsia="ja-JP"/>
        </w:rPr>
      </w:pPr>
    </w:p>
    <w:p w14:paraId="471A1AD6" w14:textId="77777777" w:rsidR="00B70C84" w:rsidRPr="000A364F" w:rsidRDefault="00B70C84" w:rsidP="00B70C84">
      <w:pPr>
        <w:rPr>
          <w:noProof/>
          <w:lang w:val="en-GB" w:eastAsia="zh-TW"/>
        </w:rPr>
      </w:pPr>
      <w:r>
        <w:rPr>
          <w:noProof/>
          <w:lang w:val="en-GB" w:eastAsia="zh-TW"/>
        </w:rPr>
        <w:t>A</w:t>
      </w:r>
      <w:r w:rsidRPr="000A364F">
        <w:rPr>
          <w:noProof/>
          <w:lang w:val="en-GB" w:eastAsia="zh-TW"/>
        </w:rPr>
        <w:t xml:space="preserve"> valid proposal should include all listed items in this section as part of the submission.</w:t>
      </w:r>
    </w:p>
    <w:p w14:paraId="4F8464A0" w14:textId="77777777" w:rsidR="00B70C84" w:rsidRPr="000A364F" w:rsidRDefault="00B70C84" w:rsidP="00B70C84">
      <w:pPr>
        <w:rPr>
          <w:noProof/>
          <w:lang w:val="en-GB"/>
        </w:rPr>
      </w:pPr>
      <w:r w:rsidRPr="000A364F">
        <w:rPr>
          <w:noProof/>
          <w:lang w:val="en-GB"/>
        </w:rPr>
        <w:t xml:space="preserve"> </w:t>
      </w:r>
    </w:p>
    <w:p w14:paraId="251522A5" w14:textId="77777777" w:rsidR="00B70C84" w:rsidRPr="000A364F" w:rsidRDefault="00B70C84" w:rsidP="00B70C84">
      <w:pPr>
        <w:rPr>
          <w:noProof/>
          <w:lang w:val="en-GB" w:eastAsia="zh-TW"/>
        </w:rPr>
      </w:pPr>
      <w:r w:rsidRPr="000A364F">
        <w:rPr>
          <w:noProof/>
          <w:lang w:val="en-GB" w:eastAsia="zh-TW"/>
        </w:rPr>
        <w:t>The following items are required as part of the submission:</w:t>
      </w:r>
    </w:p>
    <w:p w14:paraId="36DEE996" w14:textId="77777777" w:rsidR="00B70C84" w:rsidRPr="000A364F" w:rsidRDefault="00B70C84" w:rsidP="00B70C84">
      <w:pPr>
        <w:pStyle w:val="ListParagraph"/>
        <w:numPr>
          <w:ilvl w:val="0"/>
          <w:numId w:val="42"/>
        </w:numPr>
        <w:jc w:val="both"/>
        <w:rPr>
          <w:noProof/>
          <w:lang w:val="en-GB" w:eastAsia="zh-TW"/>
        </w:rPr>
      </w:pPr>
      <w:r w:rsidRPr="000A364F">
        <w:rPr>
          <w:noProof/>
          <w:lang w:val="en-GB" w:eastAsia="zh-TW"/>
        </w:rPr>
        <w:t xml:space="preserve">A description of the </w:t>
      </w:r>
      <w:r>
        <w:rPr>
          <w:noProof/>
          <w:lang w:val="en-GB" w:eastAsia="zh-TW"/>
        </w:rPr>
        <w:t>encoder synchronisation</w:t>
      </w:r>
      <w:r w:rsidRPr="000A364F">
        <w:rPr>
          <w:noProof/>
          <w:lang w:val="en-GB" w:eastAsia="zh-TW"/>
        </w:rPr>
        <w:t xml:space="preserve"> framework</w:t>
      </w:r>
      <w:r>
        <w:rPr>
          <w:noProof/>
          <w:lang w:val="en-GB" w:eastAsia="zh-TW"/>
        </w:rPr>
        <w:t xml:space="preserve"> and techniques for achieveing encoder and packager synchronization</w:t>
      </w:r>
    </w:p>
    <w:p w14:paraId="20B3EA93" w14:textId="77777777" w:rsidR="00B70C84" w:rsidRPr="000A364F" w:rsidRDefault="00B70C84" w:rsidP="00B70C84">
      <w:pPr>
        <w:pStyle w:val="ListParagraph"/>
        <w:numPr>
          <w:ilvl w:val="0"/>
          <w:numId w:val="42"/>
        </w:numPr>
        <w:jc w:val="both"/>
        <w:rPr>
          <w:noProof/>
          <w:lang w:val="en-GB" w:eastAsia="zh-TW"/>
        </w:rPr>
      </w:pPr>
      <w:r w:rsidRPr="000A364F">
        <w:rPr>
          <w:noProof/>
          <w:lang w:val="en-GB" w:eastAsia="zh-TW"/>
        </w:rPr>
        <w:t xml:space="preserve">The specification of the interfaces </w:t>
      </w:r>
      <w:r>
        <w:rPr>
          <w:noProof/>
          <w:lang w:val="en-GB" w:eastAsia="zh-TW"/>
        </w:rPr>
        <w:t>and metadata</w:t>
      </w:r>
    </w:p>
    <w:p w14:paraId="313ABD07" w14:textId="77777777" w:rsidR="00B70C84" w:rsidRPr="000A364F" w:rsidRDefault="00B70C84" w:rsidP="00B70C84">
      <w:pPr>
        <w:pStyle w:val="ListParagraph"/>
        <w:numPr>
          <w:ilvl w:val="0"/>
          <w:numId w:val="42"/>
        </w:numPr>
        <w:jc w:val="both"/>
        <w:rPr>
          <w:noProof/>
          <w:lang w:val="en-GB" w:eastAsia="zh-TW"/>
        </w:rPr>
      </w:pPr>
      <w:r w:rsidRPr="000A364F">
        <w:rPr>
          <w:noProof/>
          <w:lang w:val="en-GB" w:eastAsia="zh-TW"/>
        </w:rPr>
        <w:t>A description of the data formats for media data and metadata</w:t>
      </w:r>
      <w:r>
        <w:rPr>
          <w:noProof/>
          <w:lang w:val="en-GB" w:eastAsia="zh-TW"/>
        </w:rPr>
        <w:t xml:space="preserve"> usage </w:t>
      </w:r>
    </w:p>
    <w:p w14:paraId="35729527" w14:textId="20147D86" w:rsidR="00B70C84" w:rsidRDefault="00B70C84" w:rsidP="00B70C84">
      <w:pPr>
        <w:pStyle w:val="ListParagraph"/>
        <w:numPr>
          <w:ilvl w:val="0"/>
          <w:numId w:val="42"/>
        </w:numPr>
        <w:jc w:val="both"/>
        <w:rPr>
          <w:noProof/>
          <w:lang w:val="en-GB"/>
        </w:rPr>
      </w:pPr>
      <w:r w:rsidRPr="000A364F">
        <w:rPr>
          <w:noProof/>
          <w:lang w:val="en-GB" w:eastAsia="zh-TW"/>
        </w:rPr>
        <w:t>Example workflows that depict the usage of the framework, e.g., to realize a selected set of use cases</w:t>
      </w:r>
      <w:r>
        <w:rPr>
          <w:noProof/>
          <w:lang w:val="en-GB" w:eastAsia="zh-TW"/>
        </w:rPr>
        <w:t xml:space="preserve"> as use cases defined in [2]</w:t>
      </w:r>
    </w:p>
    <w:p w14:paraId="4D203D85" w14:textId="04E19294" w:rsidR="00B70C84" w:rsidRPr="000A364F" w:rsidRDefault="00B70C84" w:rsidP="00B70C84">
      <w:pPr>
        <w:pStyle w:val="ListParagraph"/>
        <w:numPr>
          <w:ilvl w:val="0"/>
          <w:numId w:val="42"/>
        </w:numPr>
        <w:jc w:val="both"/>
        <w:rPr>
          <w:noProof/>
          <w:lang w:val="en-GB"/>
        </w:rPr>
      </w:pPr>
      <w:r>
        <w:rPr>
          <w:noProof/>
          <w:lang w:val="en-GB" w:eastAsia="zh-TW"/>
        </w:rPr>
        <w:t>Excel sheet with evaluation filled in based on Annex A</w:t>
      </w:r>
    </w:p>
    <w:p w14:paraId="07D0CA52" w14:textId="77777777" w:rsidR="00B70C84" w:rsidRPr="000A364F" w:rsidRDefault="00B70C84" w:rsidP="00B70C84">
      <w:pPr>
        <w:ind w:left="142"/>
        <w:rPr>
          <w:noProof/>
          <w:lang w:val="en-GB"/>
        </w:rPr>
      </w:pPr>
      <w:r w:rsidRPr="000A364F">
        <w:rPr>
          <w:noProof/>
          <w:lang w:val="en-GB" w:eastAsia="zh-TW"/>
        </w:rPr>
        <w:t>Submissions that are incomplete or delivered late will not be considered.</w:t>
      </w:r>
    </w:p>
    <w:p w14:paraId="6FEE5466" w14:textId="77777777" w:rsidR="00B70C84" w:rsidRPr="000A364F" w:rsidRDefault="00B70C84" w:rsidP="00B70C84">
      <w:pPr>
        <w:pStyle w:val="Heading2"/>
        <w:rPr>
          <w:rFonts w:ascii="Times New Roman" w:hAnsi="Times New Roman"/>
          <w:noProof/>
          <w:lang w:val="en-GB"/>
        </w:rPr>
      </w:pPr>
      <w:bookmarkStart w:id="40" w:name="_Toc93610223"/>
      <w:r w:rsidRPr="000A364F">
        <w:rPr>
          <w:rFonts w:ascii="Times New Roman" w:hAnsi="Times New Roman"/>
          <w:noProof/>
          <w:lang w:val="en-GB"/>
        </w:rPr>
        <w:t>Input contribution</w:t>
      </w:r>
      <w:bookmarkEnd w:id="40"/>
    </w:p>
    <w:p w14:paraId="2528B821" w14:textId="77777777" w:rsidR="00B70C84" w:rsidRPr="000A364F" w:rsidRDefault="00B70C84" w:rsidP="00B70C84">
      <w:pPr>
        <w:spacing w:before="120"/>
        <w:rPr>
          <w:noProof/>
          <w:lang w:val="en-GB"/>
        </w:rPr>
      </w:pPr>
      <w:r w:rsidRPr="000A364F">
        <w:rPr>
          <w:noProof/>
          <w:lang w:val="en-GB"/>
        </w:rPr>
        <w:t>Each proposal must be described in an input contribution to the 1</w:t>
      </w:r>
      <w:r>
        <w:rPr>
          <w:noProof/>
          <w:lang w:val="en-GB"/>
        </w:rPr>
        <w:t>38</w:t>
      </w:r>
      <w:r w:rsidRPr="00891571">
        <w:rPr>
          <w:noProof/>
          <w:vertAlign w:val="superscript"/>
          <w:lang w:val="en-GB"/>
        </w:rPr>
        <w:t>th</w:t>
      </w:r>
      <w:r>
        <w:rPr>
          <w:noProof/>
          <w:lang w:val="en-GB"/>
        </w:rPr>
        <w:t xml:space="preserve"> </w:t>
      </w:r>
      <w:r w:rsidRPr="000A364F">
        <w:rPr>
          <w:noProof/>
          <w:lang w:val="en-GB"/>
        </w:rPr>
        <w:t xml:space="preserve"> MPEG meeting and should at least include the following elements:</w:t>
      </w:r>
    </w:p>
    <w:p w14:paraId="262C9332" w14:textId="77777777" w:rsidR="00B70C84" w:rsidRPr="000A364F" w:rsidRDefault="00B70C84" w:rsidP="00B70C84">
      <w:pPr>
        <w:numPr>
          <w:ilvl w:val="0"/>
          <w:numId w:val="43"/>
        </w:numPr>
        <w:spacing w:before="120"/>
        <w:rPr>
          <w:noProof/>
          <w:lang w:val="en-GB"/>
        </w:rPr>
      </w:pPr>
      <w:r w:rsidRPr="000A364F">
        <w:rPr>
          <w:noProof/>
          <w:lang w:val="en-GB"/>
        </w:rPr>
        <w:t>A detailed technical description of the proposed technology.</w:t>
      </w:r>
    </w:p>
    <w:p w14:paraId="1717AA67" w14:textId="77777777" w:rsidR="00B70C84" w:rsidRPr="000A364F" w:rsidRDefault="00B70C84" w:rsidP="00B70C84">
      <w:pPr>
        <w:numPr>
          <w:ilvl w:val="0"/>
          <w:numId w:val="43"/>
        </w:numPr>
        <w:spacing w:before="120"/>
        <w:rPr>
          <w:noProof/>
          <w:lang w:val="en-GB"/>
        </w:rPr>
      </w:pPr>
      <w:r w:rsidRPr="000A364F">
        <w:rPr>
          <w:noProof/>
          <w:lang w:val="en-GB"/>
        </w:rPr>
        <w:t xml:space="preserve">A description of how the proposal fulfills the requirements </w:t>
      </w:r>
      <w:r>
        <w:rPr>
          <w:noProof/>
          <w:lang w:val="en-GB"/>
        </w:rPr>
        <w:t xml:space="preserve">and use cases </w:t>
      </w:r>
      <w:r w:rsidRPr="000A364F">
        <w:rPr>
          <w:noProof/>
          <w:lang w:val="en-GB"/>
        </w:rPr>
        <w:t xml:space="preserve">as listed in the </w:t>
      </w:r>
      <w:r>
        <w:rPr>
          <w:noProof/>
          <w:lang w:val="en-GB"/>
        </w:rPr>
        <w:t xml:space="preserve">use cases and </w:t>
      </w:r>
      <w:r w:rsidRPr="000A364F">
        <w:rPr>
          <w:noProof/>
          <w:lang w:val="en-GB"/>
        </w:rPr>
        <w:t>requirement</w:t>
      </w:r>
      <w:r>
        <w:rPr>
          <w:noProof/>
          <w:lang w:val="en-GB"/>
        </w:rPr>
        <w:t>s</w:t>
      </w:r>
      <w:r w:rsidRPr="000A364F">
        <w:rPr>
          <w:noProof/>
          <w:lang w:val="en-GB"/>
        </w:rPr>
        <w:t xml:space="preserve"> document [</w:t>
      </w:r>
      <w:r>
        <w:rPr>
          <w:noProof/>
          <w:lang w:val="en-GB"/>
        </w:rPr>
        <w:t>2</w:t>
      </w:r>
      <w:r w:rsidRPr="000A364F">
        <w:rPr>
          <w:noProof/>
          <w:lang w:val="en-GB"/>
        </w:rPr>
        <w:t>]</w:t>
      </w:r>
      <w:r w:rsidRPr="00FB48A2">
        <w:rPr>
          <w:b/>
          <w:bCs/>
          <w:noProof/>
          <w:lang w:val="en-GB"/>
        </w:rPr>
        <w:t>.</w:t>
      </w:r>
    </w:p>
    <w:p w14:paraId="248DF0F3" w14:textId="3C7CD5CD" w:rsidR="000167F2" w:rsidRDefault="00B70C84" w:rsidP="000167F2">
      <w:pPr>
        <w:numPr>
          <w:ilvl w:val="0"/>
          <w:numId w:val="43"/>
        </w:numPr>
        <w:spacing w:before="120"/>
        <w:rPr>
          <w:noProof/>
          <w:lang w:val="en-GB"/>
        </w:rPr>
      </w:pPr>
      <w:r w:rsidRPr="000A364F">
        <w:rPr>
          <w:noProof/>
          <w:lang w:val="en-GB"/>
        </w:rPr>
        <w:t>A description of which parts of the proposed technology would be standardized by MPEG, preferably accompanied by draft specification text.</w:t>
      </w:r>
    </w:p>
    <w:p w14:paraId="1C22DC29" w14:textId="65211D95" w:rsidR="000167F2" w:rsidRPr="000167F2" w:rsidRDefault="000167F2" w:rsidP="000167F2">
      <w:pPr>
        <w:numPr>
          <w:ilvl w:val="0"/>
          <w:numId w:val="43"/>
        </w:numPr>
        <w:spacing w:before="120"/>
        <w:rPr>
          <w:noProof/>
          <w:lang w:val="en-GB"/>
        </w:rPr>
      </w:pPr>
      <w:r>
        <w:rPr>
          <w:noProof/>
          <w:lang w:val="en-GB"/>
        </w:rPr>
        <w:t>The package may include source code following requirements as defined in section 4.</w:t>
      </w:r>
    </w:p>
    <w:p w14:paraId="34A20F68" w14:textId="77777777" w:rsidR="00EC7EEC" w:rsidRPr="00DB5672" w:rsidRDefault="00EC7EEC" w:rsidP="002B151D">
      <w:pPr>
        <w:pStyle w:val="Heading1"/>
      </w:pPr>
      <w:bookmarkStart w:id="41" w:name="_Toc52531758"/>
      <w:bookmarkStart w:id="42" w:name="_Toc52531991"/>
      <w:bookmarkStart w:id="43" w:name="_Toc52544147"/>
      <w:bookmarkStart w:id="44" w:name="_Toc52792756"/>
      <w:bookmarkStart w:id="45" w:name="_Toc53062029"/>
      <w:bookmarkStart w:id="46" w:name="_Toc53064455"/>
      <w:bookmarkStart w:id="47" w:name="_Toc53557982"/>
      <w:bookmarkStart w:id="48" w:name="_Toc52531759"/>
      <w:bookmarkStart w:id="49" w:name="_Toc52531992"/>
      <w:bookmarkStart w:id="50" w:name="_Toc52544148"/>
      <w:bookmarkStart w:id="51" w:name="_Toc52792757"/>
      <w:bookmarkStart w:id="52" w:name="_Toc53062030"/>
      <w:bookmarkStart w:id="53" w:name="_Toc53064456"/>
      <w:bookmarkStart w:id="54" w:name="_Toc53557983"/>
      <w:bookmarkStart w:id="55" w:name="_Toc52531760"/>
      <w:bookmarkStart w:id="56" w:name="_Toc52531993"/>
      <w:bookmarkStart w:id="57" w:name="_Toc52544149"/>
      <w:bookmarkStart w:id="58" w:name="_Toc52792758"/>
      <w:bookmarkStart w:id="59" w:name="_Toc53062031"/>
      <w:bookmarkStart w:id="60" w:name="_Toc53064457"/>
      <w:bookmarkStart w:id="61" w:name="_Toc53557984"/>
      <w:bookmarkStart w:id="62" w:name="_Toc52531761"/>
      <w:bookmarkStart w:id="63" w:name="_Toc52531994"/>
      <w:bookmarkStart w:id="64" w:name="_Toc52544150"/>
      <w:bookmarkStart w:id="65" w:name="_Toc52792759"/>
      <w:bookmarkStart w:id="66" w:name="_Toc53062032"/>
      <w:bookmarkStart w:id="67" w:name="_Toc53064458"/>
      <w:bookmarkStart w:id="68" w:name="_Toc53557985"/>
      <w:bookmarkStart w:id="69" w:name="_Toc52531762"/>
      <w:bookmarkStart w:id="70" w:name="_Toc52531995"/>
      <w:bookmarkStart w:id="71" w:name="_Toc52544151"/>
      <w:bookmarkStart w:id="72" w:name="_Toc52792760"/>
      <w:bookmarkStart w:id="73" w:name="_Toc53062033"/>
      <w:bookmarkStart w:id="74" w:name="_Toc53064459"/>
      <w:bookmarkStart w:id="75" w:name="_Toc53557986"/>
      <w:bookmarkStart w:id="76" w:name="_Toc52531763"/>
      <w:bookmarkStart w:id="77" w:name="_Toc52531996"/>
      <w:bookmarkStart w:id="78" w:name="_Toc52544152"/>
      <w:bookmarkStart w:id="79" w:name="_Toc52792761"/>
      <w:bookmarkStart w:id="80" w:name="_Toc53062034"/>
      <w:bookmarkStart w:id="81" w:name="_Toc53064460"/>
      <w:bookmarkStart w:id="82" w:name="_Toc53557987"/>
      <w:bookmarkStart w:id="83" w:name="_Toc52531764"/>
      <w:bookmarkStart w:id="84" w:name="_Toc52531997"/>
      <w:bookmarkStart w:id="85" w:name="_Toc52544153"/>
      <w:bookmarkStart w:id="86" w:name="_Toc52792762"/>
      <w:bookmarkStart w:id="87" w:name="_Toc53062035"/>
      <w:bookmarkStart w:id="88" w:name="_Toc53064461"/>
      <w:bookmarkStart w:id="89" w:name="_Toc53557988"/>
      <w:bookmarkStart w:id="90" w:name="_Toc52531765"/>
      <w:bookmarkStart w:id="91" w:name="_Toc52531998"/>
      <w:bookmarkStart w:id="92" w:name="_Toc52544154"/>
      <w:bookmarkStart w:id="93" w:name="_Toc52792763"/>
      <w:bookmarkStart w:id="94" w:name="_Toc53062036"/>
      <w:bookmarkStart w:id="95" w:name="_Toc53064462"/>
      <w:bookmarkStart w:id="96" w:name="_Toc53557989"/>
      <w:bookmarkStart w:id="97" w:name="_Toc3553474"/>
      <w:bookmarkStart w:id="98" w:name="_Toc93610224"/>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r w:rsidRPr="00DB5672">
        <w:lastRenderedPageBreak/>
        <w:t>Submission Process</w:t>
      </w:r>
      <w:bookmarkEnd w:id="97"/>
      <w:bookmarkEnd w:id="98"/>
    </w:p>
    <w:p w14:paraId="45F9699D" w14:textId="1B7B857B" w:rsidR="002B151D" w:rsidRPr="00DB5672" w:rsidRDefault="001C4C72" w:rsidP="00EC7EEC">
      <w:pPr>
        <w:pStyle w:val="Heading2"/>
      </w:pPr>
      <w:bookmarkStart w:id="99" w:name="_Toc93610225"/>
      <w:proofErr w:type="spellStart"/>
      <w:r w:rsidRPr="00DB5672">
        <w:t>CfP</w:t>
      </w:r>
      <w:proofErr w:type="spellEnd"/>
      <w:r w:rsidRPr="00DB5672">
        <w:t xml:space="preserve"> </w:t>
      </w:r>
      <w:r w:rsidR="00E34943" w:rsidRPr="00DB5672">
        <w:t>Time Line</w:t>
      </w:r>
      <w:r w:rsidRPr="00DB5672">
        <w:t xml:space="preserve"> table</w:t>
      </w:r>
      <w:bookmarkEnd w:id="99"/>
    </w:p>
    <w:p w14:paraId="64107B8C" w14:textId="2476996A" w:rsidR="00CF4A48" w:rsidRPr="00DB5672" w:rsidRDefault="00CF4A48" w:rsidP="00CF4A48">
      <w:pPr>
        <w:rPr>
          <w:lang w:eastAsia="ja-JP"/>
        </w:rPr>
      </w:pPr>
      <w:r w:rsidRPr="00DB5672">
        <w:rPr>
          <w:lang w:eastAsia="ja-JP"/>
        </w:rPr>
        <w:t>Each entry in the table is described in a section below</w:t>
      </w:r>
      <w:r w:rsidR="002B2D36" w:rsidRPr="00DB5672">
        <w:rPr>
          <w:lang w:eastAsia="ja-JP"/>
        </w:rPr>
        <w:t xml:space="preserve">. </w:t>
      </w:r>
      <w:r w:rsidR="005E5552" w:rsidRPr="00DB5672">
        <w:rPr>
          <w:lang w:eastAsia="ja-JP"/>
        </w:rPr>
        <w:t xml:space="preserve">WG </w:t>
      </w:r>
      <w:r w:rsidR="00DB5672" w:rsidRPr="00DB5672">
        <w:rPr>
          <w:lang w:eastAsia="ja-JP"/>
        </w:rPr>
        <w:t>3</w:t>
      </w:r>
      <w:r w:rsidR="005E5552" w:rsidRPr="00DB5672">
        <w:rPr>
          <w:lang w:eastAsia="ja-JP"/>
        </w:rPr>
        <w:t xml:space="preserve"> is the SC 29 working group WG </w:t>
      </w:r>
      <w:r w:rsidR="00DB5672" w:rsidRPr="00DB5672">
        <w:rPr>
          <w:lang w:eastAsia="ja-JP"/>
        </w:rPr>
        <w:t>3</w:t>
      </w:r>
      <w:r w:rsidR="005E5552" w:rsidRPr="00DB5672">
        <w:rPr>
          <w:lang w:eastAsia="ja-JP"/>
        </w:rPr>
        <w:t xml:space="preserve"> </w:t>
      </w:r>
      <w:r w:rsidR="00DB5672" w:rsidRPr="00DB5672">
        <w:rPr>
          <w:lang w:eastAsia="ja-JP"/>
        </w:rPr>
        <w:t xml:space="preserve">on </w:t>
      </w:r>
      <w:r w:rsidR="005E5552" w:rsidRPr="00DB5672">
        <w:rPr>
          <w:lang w:eastAsia="ja-JP"/>
        </w:rPr>
        <w:t xml:space="preserve">MPEG </w:t>
      </w:r>
      <w:r w:rsidR="00DB5672" w:rsidRPr="00DB5672">
        <w:rPr>
          <w:lang w:eastAsia="ja-JP"/>
        </w:rPr>
        <w:t>Systems</w:t>
      </w:r>
    </w:p>
    <w:p w14:paraId="2CF690A6" w14:textId="77777777" w:rsidR="00331ED2" w:rsidRPr="00DB5672" w:rsidRDefault="00331ED2" w:rsidP="00CF4A48">
      <w:pPr>
        <w:rPr>
          <w:lang w:eastAsia="ja-JP"/>
        </w:rPr>
      </w:pPr>
    </w:p>
    <w:tbl>
      <w:tblPr>
        <w:tblStyle w:val="TableGrid"/>
        <w:tblW w:w="9443" w:type="dxa"/>
        <w:tblLook w:val="04A0" w:firstRow="1" w:lastRow="0" w:firstColumn="1" w:lastColumn="0" w:noHBand="0" w:noVBand="1"/>
      </w:tblPr>
      <w:tblGrid>
        <w:gridCol w:w="1176"/>
        <w:gridCol w:w="1556"/>
        <w:gridCol w:w="1581"/>
        <w:gridCol w:w="5130"/>
      </w:tblGrid>
      <w:tr w:rsidR="00F33874" w:rsidRPr="00DB5672" w14:paraId="3C58B351" w14:textId="77777777" w:rsidTr="006D6356">
        <w:tc>
          <w:tcPr>
            <w:tcW w:w="1176" w:type="dxa"/>
          </w:tcPr>
          <w:p w14:paraId="41E5BAE3" w14:textId="613C6C8D" w:rsidR="00F33874" w:rsidRPr="00DB5672" w:rsidRDefault="00F33874" w:rsidP="00CD59F4">
            <w:pPr>
              <w:rPr>
                <w:b/>
                <w:lang w:eastAsia="ja-JP"/>
              </w:rPr>
            </w:pPr>
            <w:r w:rsidRPr="00DB5672">
              <w:rPr>
                <w:b/>
                <w:lang w:eastAsia="ja-JP"/>
              </w:rPr>
              <w:t>Meeting</w:t>
            </w:r>
          </w:p>
        </w:tc>
        <w:tc>
          <w:tcPr>
            <w:tcW w:w="1556" w:type="dxa"/>
          </w:tcPr>
          <w:p w14:paraId="68456D3B" w14:textId="6A459AB4" w:rsidR="00F33874" w:rsidRPr="00DB5672" w:rsidRDefault="00F33874" w:rsidP="00CD59F4">
            <w:pPr>
              <w:rPr>
                <w:b/>
                <w:lang w:eastAsia="ja-JP"/>
              </w:rPr>
            </w:pPr>
            <w:r w:rsidRPr="00DB5672">
              <w:rPr>
                <w:b/>
                <w:lang w:eastAsia="ja-JP"/>
              </w:rPr>
              <w:t xml:space="preserve">Date </w:t>
            </w:r>
          </w:p>
        </w:tc>
        <w:tc>
          <w:tcPr>
            <w:tcW w:w="1581" w:type="dxa"/>
          </w:tcPr>
          <w:p w14:paraId="6949127D" w14:textId="067563C1" w:rsidR="00F33874" w:rsidRPr="00DB5672" w:rsidRDefault="00F33874" w:rsidP="00CD59F4">
            <w:pPr>
              <w:rPr>
                <w:b/>
                <w:lang w:eastAsia="ja-JP"/>
              </w:rPr>
            </w:pPr>
            <w:r w:rsidRPr="00DB5672">
              <w:rPr>
                <w:b/>
                <w:lang w:eastAsia="ja-JP"/>
              </w:rPr>
              <w:t>Who</w:t>
            </w:r>
          </w:p>
        </w:tc>
        <w:tc>
          <w:tcPr>
            <w:tcW w:w="5130" w:type="dxa"/>
          </w:tcPr>
          <w:p w14:paraId="4A7C634C" w14:textId="4CAECF07" w:rsidR="00F33874" w:rsidRPr="00DB5672" w:rsidRDefault="00F33874" w:rsidP="00CD59F4">
            <w:pPr>
              <w:rPr>
                <w:b/>
                <w:lang w:eastAsia="ja-JP"/>
              </w:rPr>
            </w:pPr>
            <w:r w:rsidRPr="00DB5672">
              <w:rPr>
                <w:b/>
                <w:lang w:eastAsia="ja-JP"/>
              </w:rPr>
              <w:t>Action</w:t>
            </w:r>
          </w:p>
        </w:tc>
      </w:tr>
      <w:tr w:rsidR="002E0844" w:rsidRPr="00DB5672" w14:paraId="1E66C44A" w14:textId="77777777" w:rsidTr="006D6356">
        <w:tc>
          <w:tcPr>
            <w:tcW w:w="1176" w:type="dxa"/>
          </w:tcPr>
          <w:p w14:paraId="6B25B21C" w14:textId="0FC42D6B" w:rsidR="002E0844" w:rsidRPr="00DB5672" w:rsidRDefault="000167F2" w:rsidP="00CD59F4">
            <w:pPr>
              <w:rPr>
                <w:lang w:eastAsia="ja-JP"/>
              </w:rPr>
            </w:pPr>
            <w:r>
              <w:rPr>
                <w:lang w:eastAsia="ja-JP"/>
              </w:rPr>
              <w:t>137</w:t>
            </w:r>
          </w:p>
        </w:tc>
        <w:tc>
          <w:tcPr>
            <w:tcW w:w="1556" w:type="dxa"/>
          </w:tcPr>
          <w:p w14:paraId="202EBF28" w14:textId="4E891244" w:rsidR="002E0844" w:rsidRPr="00DB5672" w:rsidRDefault="00AE6B5C" w:rsidP="00CD59F4">
            <w:pPr>
              <w:rPr>
                <w:lang w:eastAsia="ja-JP"/>
              </w:rPr>
            </w:pPr>
            <w:r w:rsidRPr="00DB5672">
              <w:rPr>
                <w:noProof/>
                <w:color w:val="000000" w:themeColor="text1"/>
                <w:lang w:val="en-GB" w:eastAsia="ja-JP"/>
              </w:rPr>
              <w:t>2021/01/21</w:t>
            </w:r>
          </w:p>
        </w:tc>
        <w:tc>
          <w:tcPr>
            <w:tcW w:w="1581" w:type="dxa"/>
          </w:tcPr>
          <w:p w14:paraId="3C68130F" w14:textId="11414978" w:rsidR="002E0844" w:rsidRPr="00DB5672" w:rsidRDefault="005E5552" w:rsidP="00CD59F4">
            <w:pPr>
              <w:rPr>
                <w:lang w:eastAsia="ja-JP"/>
              </w:rPr>
            </w:pPr>
            <w:r w:rsidRPr="00DB5672">
              <w:rPr>
                <w:lang w:eastAsia="ja-JP"/>
              </w:rPr>
              <w:t xml:space="preserve">WG </w:t>
            </w:r>
            <w:r w:rsidR="00AE6B5C" w:rsidRPr="00DB5672">
              <w:rPr>
                <w:lang w:eastAsia="ja-JP"/>
              </w:rPr>
              <w:t>2</w:t>
            </w:r>
          </w:p>
        </w:tc>
        <w:tc>
          <w:tcPr>
            <w:tcW w:w="5130" w:type="dxa"/>
          </w:tcPr>
          <w:p w14:paraId="7FB002C2" w14:textId="4800C0C7" w:rsidR="002E0844" w:rsidRPr="00DB5672" w:rsidRDefault="002E0844" w:rsidP="00CD59F4">
            <w:pPr>
              <w:rPr>
                <w:lang w:eastAsia="ja-JP"/>
              </w:rPr>
            </w:pPr>
            <w:r w:rsidRPr="00DB5672">
              <w:rPr>
                <w:lang w:eastAsia="ja-JP"/>
              </w:rPr>
              <w:t>Issue Call for Proposals package</w:t>
            </w:r>
          </w:p>
        </w:tc>
      </w:tr>
      <w:tr w:rsidR="00AE6B5C" w:rsidRPr="00DB5672" w14:paraId="15387501" w14:textId="77777777" w:rsidTr="006D6356">
        <w:tc>
          <w:tcPr>
            <w:tcW w:w="1176" w:type="dxa"/>
          </w:tcPr>
          <w:p w14:paraId="0BF286F6" w14:textId="744CA791" w:rsidR="00AE6B5C" w:rsidRPr="00DB5672" w:rsidRDefault="000167F2" w:rsidP="00AE6B5C">
            <w:pPr>
              <w:rPr>
                <w:lang w:eastAsia="ja-JP"/>
              </w:rPr>
            </w:pPr>
            <w:r>
              <w:rPr>
                <w:lang w:eastAsia="ja-JP"/>
              </w:rPr>
              <w:t>138</w:t>
            </w:r>
          </w:p>
        </w:tc>
        <w:tc>
          <w:tcPr>
            <w:tcW w:w="1556" w:type="dxa"/>
          </w:tcPr>
          <w:p w14:paraId="619FDB77" w14:textId="0847ED57" w:rsidR="00AE6B5C" w:rsidRPr="00DB5672" w:rsidRDefault="00AE6B5C" w:rsidP="00AE6B5C">
            <w:pPr>
              <w:rPr>
                <w:lang w:eastAsia="ja-JP"/>
              </w:rPr>
            </w:pPr>
            <w:r w:rsidRPr="00DB5672">
              <w:rPr>
                <w:noProof/>
                <w:color w:val="000000" w:themeColor="text1"/>
                <w:lang w:val="en-GB" w:eastAsia="ja-JP"/>
              </w:rPr>
              <w:t>2022/04/10</w:t>
            </w:r>
          </w:p>
        </w:tc>
        <w:tc>
          <w:tcPr>
            <w:tcW w:w="1581" w:type="dxa"/>
          </w:tcPr>
          <w:p w14:paraId="30C6C6E1" w14:textId="4988974A" w:rsidR="00AE6B5C" w:rsidRPr="00DB5672" w:rsidRDefault="00AE6B5C" w:rsidP="00AE6B5C">
            <w:pPr>
              <w:rPr>
                <w:lang w:eastAsia="ja-JP"/>
              </w:rPr>
            </w:pPr>
            <w:r w:rsidRPr="00DB5672">
              <w:rPr>
                <w:lang w:eastAsia="ja-JP"/>
              </w:rPr>
              <w:t>proponents</w:t>
            </w:r>
          </w:p>
        </w:tc>
        <w:tc>
          <w:tcPr>
            <w:tcW w:w="5130" w:type="dxa"/>
          </w:tcPr>
          <w:p w14:paraId="4CB34A5B" w14:textId="7F6C7006" w:rsidR="00AE6B5C" w:rsidRPr="00DB5672" w:rsidRDefault="00AE6B5C" w:rsidP="00AE6B5C">
            <w:pPr>
              <w:rPr>
                <w:lang w:eastAsia="ja-JP"/>
              </w:rPr>
            </w:pPr>
            <w:r w:rsidRPr="00DB5672">
              <w:rPr>
                <w:noProof/>
                <w:color w:val="000000" w:themeColor="text1"/>
                <w:lang w:val="en-GB" w:eastAsia="ja-JP"/>
              </w:rPr>
              <w:t>Registration deadline</w:t>
            </w:r>
          </w:p>
        </w:tc>
      </w:tr>
      <w:tr w:rsidR="002E0844" w:rsidRPr="00DB5672" w14:paraId="2B3F16A9" w14:textId="77777777" w:rsidTr="000369C2">
        <w:tc>
          <w:tcPr>
            <w:tcW w:w="1176" w:type="dxa"/>
          </w:tcPr>
          <w:p w14:paraId="264137A1" w14:textId="6BFDDD29" w:rsidR="002E0844" w:rsidRPr="00DB5672" w:rsidRDefault="000167F2" w:rsidP="000369C2">
            <w:pPr>
              <w:rPr>
                <w:lang w:eastAsia="ja-JP"/>
              </w:rPr>
            </w:pPr>
            <w:r>
              <w:rPr>
                <w:lang w:eastAsia="ja-JP"/>
              </w:rPr>
              <w:t>138</w:t>
            </w:r>
          </w:p>
        </w:tc>
        <w:tc>
          <w:tcPr>
            <w:tcW w:w="1556" w:type="dxa"/>
          </w:tcPr>
          <w:p w14:paraId="2EFFCFCB" w14:textId="0A9A3339" w:rsidR="002E0844" w:rsidRPr="00DB5672" w:rsidRDefault="00AE6B5C" w:rsidP="000369C2">
            <w:pPr>
              <w:rPr>
                <w:lang w:eastAsia="ja-JP"/>
              </w:rPr>
            </w:pPr>
            <w:r w:rsidRPr="00DB5672">
              <w:rPr>
                <w:noProof/>
                <w:color w:val="000000"/>
                <w:lang w:val="en-GB" w:eastAsia="ja-JP"/>
              </w:rPr>
              <w:t>2022/04/17</w:t>
            </w:r>
          </w:p>
        </w:tc>
        <w:tc>
          <w:tcPr>
            <w:tcW w:w="1581" w:type="dxa"/>
          </w:tcPr>
          <w:p w14:paraId="163C6CE8" w14:textId="0A14E38F" w:rsidR="002E0844" w:rsidRPr="00DB5672" w:rsidRDefault="00AE6B5C" w:rsidP="000369C2">
            <w:pPr>
              <w:rPr>
                <w:lang w:eastAsia="ja-JP"/>
              </w:rPr>
            </w:pPr>
            <w:r w:rsidRPr="00DB5672">
              <w:rPr>
                <w:lang w:eastAsia="ja-JP"/>
              </w:rPr>
              <w:t>proponents</w:t>
            </w:r>
          </w:p>
        </w:tc>
        <w:tc>
          <w:tcPr>
            <w:tcW w:w="5130" w:type="dxa"/>
          </w:tcPr>
          <w:p w14:paraId="272AAD17" w14:textId="2F20416C" w:rsidR="002E0844" w:rsidRPr="00DB5672" w:rsidRDefault="00AE6B5C" w:rsidP="000369C2">
            <w:pPr>
              <w:rPr>
                <w:lang w:eastAsia="ja-JP"/>
              </w:rPr>
            </w:pPr>
            <w:r w:rsidRPr="00DB5672">
              <w:rPr>
                <w:noProof/>
                <w:color w:val="000000"/>
                <w:lang w:val="en-GB" w:eastAsia="ja-JP"/>
              </w:rPr>
              <w:t>Deadline for submission of description of the proposals</w:t>
            </w:r>
          </w:p>
        </w:tc>
      </w:tr>
      <w:tr w:rsidR="00AE6B5C" w:rsidRPr="00DB5672" w14:paraId="67489743" w14:textId="77777777" w:rsidTr="00F64EA4">
        <w:tc>
          <w:tcPr>
            <w:tcW w:w="1176" w:type="dxa"/>
          </w:tcPr>
          <w:p w14:paraId="6FD91577" w14:textId="691740B8" w:rsidR="00AE6B5C" w:rsidRPr="00DB5672" w:rsidRDefault="00916877" w:rsidP="00AE6B5C">
            <w:pPr>
              <w:rPr>
                <w:lang w:eastAsia="ja-JP"/>
              </w:rPr>
            </w:pPr>
            <w:r>
              <w:rPr>
                <w:lang w:eastAsia="ja-JP"/>
              </w:rPr>
              <w:t>138</w:t>
            </w:r>
          </w:p>
        </w:tc>
        <w:tc>
          <w:tcPr>
            <w:tcW w:w="1556" w:type="dxa"/>
          </w:tcPr>
          <w:p w14:paraId="76197A07" w14:textId="03C4A731" w:rsidR="00AE6B5C" w:rsidRPr="00DB5672" w:rsidRDefault="00AE6B5C" w:rsidP="00AE6B5C">
            <w:pPr>
              <w:rPr>
                <w:lang w:eastAsia="ja-JP"/>
              </w:rPr>
            </w:pPr>
            <w:r w:rsidRPr="00DB5672">
              <w:rPr>
                <w:noProof/>
                <w:color w:val="000000"/>
                <w:lang w:val="en-GB" w:eastAsia="ja-JP"/>
              </w:rPr>
              <w:t>2022/04/25</w:t>
            </w:r>
            <w:r w:rsidR="00916877">
              <w:rPr>
                <w:noProof/>
                <w:color w:val="000000"/>
                <w:lang w:val="en-GB" w:eastAsia="ja-JP"/>
              </w:rPr>
              <w:t xml:space="preserve"> – 2022/04/29</w:t>
            </w:r>
          </w:p>
        </w:tc>
        <w:tc>
          <w:tcPr>
            <w:tcW w:w="1581" w:type="dxa"/>
          </w:tcPr>
          <w:p w14:paraId="4A6B4BDD" w14:textId="70E97039" w:rsidR="00AE6B5C" w:rsidRPr="00DB5672" w:rsidRDefault="00AE6B5C" w:rsidP="00AE6B5C">
            <w:pPr>
              <w:rPr>
                <w:lang w:eastAsia="ja-JP"/>
              </w:rPr>
            </w:pPr>
            <w:r w:rsidRPr="00DB5672">
              <w:rPr>
                <w:noProof/>
                <w:color w:val="000000"/>
                <w:lang w:val="en-GB" w:eastAsia="ja-JP"/>
              </w:rPr>
              <w:t>WG 3</w:t>
            </w:r>
          </w:p>
        </w:tc>
        <w:tc>
          <w:tcPr>
            <w:tcW w:w="5130" w:type="dxa"/>
          </w:tcPr>
          <w:p w14:paraId="114A37BA" w14:textId="4EB04A68" w:rsidR="00AE6B5C" w:rsidRPr="00DB5672" w:rsidRDefault="00AE6B5C" w:rsidP="00AE6B5C">
            <w:pPr>
              <w:rPr>
                <w:lang w:eastAsia="ja-JP"/>
              </w:rPr>
            </w:pPr>
            <w:r w:rsidRPr="00DB5672">
              <w:rPr>
                <w:noProof/>
                <w:color w:val="000000"/>
                <w:lang w:val="en-GB" w:eastAsia="ja-JP"/>
              </w:rPr>
              <w:t xml:space="preserve">Evaluation of the proposals WD </w:t>
            </w:r>
          </w:p>
        </w:tc>
      </w:tr>
      <w:tr w:rsidR="007B349A" w:rsidRPr="00DB5672" w14:paraId="61BFDCAB" w14:textId="77777777" w:rsidTr="006D6356">
        <w:tc>
          <w:tcPr>
            <w:tcW w:w="1176" w:type="dxa"/>
          </w:tcPr>
          <w:p w14:paraId="42269C47" w14:textId="77777777" w:rsidR="007B349A" w:rsidRPr="00DB5672" w:rsidRDefault="007B349A" w:rsidP="007B349A">
            <w:pPr>
              <w:rPr>
                <w:lang w:eastAsia="ja-JP"/>
              </w:rPr>
            </w:pPr>
          </w:p>
        </w:tc>
        <w:tc>
          <w:tcPr>
            <w:tcW w:w="1556" w:type="dxa"/>
          </w:tcPr>
          <w:p w14:paraId="31E402B1" w14:textId="432F93A9" w:rsidR="007B349A" w:rsidRPr="00DB5672" w:rsidRDefault="007B349A" w:rsidP="007B349A">
            <w:pPr>
              <w:rPr>
                <w:lang w:eastAsia="ja-JP"/>
              </w:rPr>
            </w:pPr>
            <w:r w:rsidRPr="00DB5672">
              <w:t>2023/0</w:t>
            </w:r>
            <w:r w:rsidR="006308B9">
              <w:t>7</w:t>
            </w:r>
            <w:r w:rsidRPr="00DB5672">
              <w:t>/XX</w:t>
            </w:r>
          </w:p>
        </w:tc>
        <w:tc>
          <w:tcPr>
            <w:tcW w:w="1581" w:type="dxa"/>
          </w:tcPr>
          <w:p w14:paraId="29AB0FC2" w14:textId="23109018" w:rsidR="007B349A" w:rsidRPr="00DB5672" w:rsidRDefault="007B349A" w:rsidP="007B349A">
            <w:pPr>
              <w:rPr>
                <w:lang w:eastAsia="ja-JP"/>
              </w:rPr>
            </w:pPr>
            <w:r w:rsidRPr="00DB5672">
              <w:rPr>
                <w:lang w:eastAsia="ja-JP"/>
              </w:rPr>
              <w:t>WG 3</w:t>
            </w:r>
          </w:p>
        </w:tc>
        <w:tc>
          <w:tcPr>
            <w:tcW w:w="5130" w:type="dxa"/>
          </w:tcPr>
          <w:p w14:paraId="13481918" w14:textId="2B07F377" w:rsidR="007B349A" w:rsidRPr="00DB5672" w:rsidRDefault="007B349A" w:rsidP="007B349A">
            <w:pPr>
              <w:rPr>
                <w:lang w:eastAsia="ja-JP"/>
              </w:rPr>
            </w:pPr>
            <w:r w:rsidRPr="00DB5672">
              <w:t>Final Draft International standard may be anticipated</w:t>
            </w:r>
          </w:p>
        </w:tc>
      </w:tr>
    </w:tbl>
    <w:p w14:paraId="0829C57D" w14:textId="77777777" w:rsidR="00AF3CF3" w:rsidRPr="00DB5672" w:rsidRDefault="00AF3CF3" w:rsidP="00AF3CF3">
      <w:pPr>
        <w:pStyle w:val="Caption"/>
      </w:pPr>
      <w:bookmarkStart w:id="100" w:name="_Toc3553476"/>
      <w:bookmarkStart w:id="101" w:name="_Toc220647740"/>
    </w:p>
    <w:p w14:paraId="376CE40D" w14:textId="196335AF" w:rsidR="0046322D" w:rsidRPr="00DB5672" w:rsidRDefault="00AF3CF3" w:rsidP="00AF3CF3">
      <w:pPr>
        <w:pStyle w:val="Caption"/>
        <w:rPr>
          <w:rFonts w:asciiTheme="minorHAnsi" w:hAnsiTheme="minorHAnsi" w:cstheme="minorHAnsi"/>
          <w:sz w:val="24"/>
          <w:szCs w:val="24"/>
        </w:rPr>
      </w:pPr>
      <w:bookmarkStart w:id="102" w:name="_Ref61377188"/>
      <w:bookmarkStart w:id="103" w:name="_Ref61376823"/>
      <w:bookmarkStart w:id="104" w:name="_Ref61377107"/>
      <w:r w:rsidRPr="00DB5672">
        <w:rPr>
          <w:rFonts w:asciiTheme="minorHAnsi" w:hAnsiTheme="minorHAnsi" w:cstheme="minorHAnsi"/>
          <w:sz w:val="24"/>
          <w:szCs w:val="24"/>
        </w:rPr>
        <w:t xml:space="preserve">Table </w:t>
      </w:r>
      <w:r w:rsidRPr="00DB5672">
        <w:rPr>
          <w:rFonts w:asciiTheme="minorHAnsi" w:hAnsiTheme="minorHAnsi" w:cstheme="minorHAnsi"/>
          <w:sz w:val="24"/>
          <w:szCs w:val="24"/>
        </w:rPr>
        <w:fldChar w:fldCharType="begin"/>
      </w:r>
      <w:r w:rsidRPr="00DB5672">
        <w:rPr>
          <w:rFonts w:asciiTheme="minorHAnsi" w:hAnsiTheme="minorHAnsi" w:cstheme="minorHAnsi"/>
          <w:sz w:val="24"/>
          <w:szCs w:val="24"/>
        </w:rPr>
        <w:instrText xml:space="preserve"> SEQ Table \* ARABIC </w:instrText>
      </w:r>
      <w:r w:rsidRPr="00DB5672">
        <w:rPr>
          <w:rFonts w:asciiTheme="minorHAnsi" w:hAnsiTheme="minorHAnsi" w:cstheme="minorHAnsi"/>
          <w:sz w:val="24"/>
          <w:szCs w:val="24"/>
        </w:rPr>
        <w:fldChar w:fldCharType="separate"/>
      </w:r>
      <w:r w:rsidR="00173889" w:rsidRPr="00DB5672">
        <w:rPr>
          <w:rFonts w:asciiTheme="minorHAnsi" w:hAnsiTheme="minorHAnsi" w:cstheme="minorHAnsi"/>
          <w:noProof/>
          <w:sz w:val="24"/>
          <w:szCs w:val="24"/>
        </w:rPr>
        <w:t>1</w:t>
      </w:r>
      <w:r w:rsidRPr="00DB5672">
        <w:rPr>
          <w:rFonts w:asciiTheme="minorHAnsi" w:hAnsiTheme="minorHAnsi" w:cstheme="minorHAnsi"/>
          <w:sz w:val="24"/>
          <w:szCs w:val="24"/>
        </w:rPr>
        <w:fldChar w:fldCharType="end"/>
      </w:r>
      <w:bookmarkEnd w:id="102"/>
      <w:r w:rsidRPr="00DB5672">
        <w:rPr>
          <w:rFonts w:asciiTheme="minorHAnsi" w:hAnsiTheme="minorHAnsi" w:cstheme="minorHAnsi"/>
          <w:sz w:val="24"/>
          <w:szCs w:val="24"/>
        </w:rPr>
        <w:t xml:space="preserve"> </w:t>
      </w:r>
      <w:r w:rsidR="001C4C72" w:rsidRPr="00DB5672">
        <w:rPr>
          <w:rFonts w:asciiTheme="minorHAnsi" w:hAnsiTheme="minorHAnsi" w:cstheme="minorHAnsi"/>
          <w:sz w:val="24"/>
          <w:szCs w:val="24"/>
        </w:rPr>
        <w:t>–</w:t>
      </w:r>
      <w:r w:rsidRPr="00DB5672">
        <w:rPr>
          <w:rFonts w:asciiTheme="minorHAnsi" w:hAnsiTheme="minorHAnsi" w:cstheme="minorHAnsi"/>
          <w:sz w:val="24"/>
          <w:szCs w:val="24"/>
        </w:rPr>
        <w:t xml:space="preserve"> </w:t>
      </w:r>
      <w:proofErr w:type="spellStart"/>
      <w:r w:rsidR="001C4C72" w:rsidRPr="00DB5672">
        <w:rPr>
          <w:rFonts w:asciiTheme="minorHAnsi" w:hAnsiTheme="minorHAnsi" w:cstheme="minorHAnsi"/>
          <w:sz w:val="24"/>
          <w:szCs w:val="24"/>
        </w:rPr>
        <w:t>CfP</w:t>
      </w:r>
      <w:proofErr w:type="spellEnd"/>
      <w:r w:rsidR="001C4C72" w:rsidRPr="00DB5672">
        <w:rPr>
          <w:rFonts w:asciiTheme="minorHAnsi" w:hAnsiTheme="minorHAnsi" w:cstheme="minorHAnsi"/>
          <w:sz w:val="24"/>
          <w:szCs w:val="24"/>
        </w:rPr>
        <w:t xml:space="preserve"> </w:t>
      </w:r>
      <w:r w:rsidR="00E34943" w:rsidRPr="00DB5672">
        <w:rPr>
          <w:rFonts w:asciiTheme="minorHAnsi" w:hAnsiTheme="minorHAnsi" w:cstheme="minorHAnsi"/>
          <w:sz w:val="24"/>
          <w:szCs w:val="24"/>
        </w:rPr>
        <w:t>Time Line</w:t>
      </w:r>
      <w:bookmarkEnd w:id="103"/>
      <w:r w:rsidR="003B2125" w:rsidRPr="00DB5672">
        <w:rPr>
          <w:rFonts w:asciiTheme="minorHAnsi" w:hAnsiTheme="minorHAnsi" w:cstheme="minorHAnsi"/>
          <w:sz w:val="24"/>
          <w:szCs w:val="24"/>
        </w:rPr>
        <w:t>.</w:t>
      </w:r>
      <w:bookmarkEnd w:id="104"/>
    </w:p>
    <w:p w14:paraId="4B1C7AB4" w14:textId="2DF23B4A" w:rsidR="001C4C72" w:rsidRPr="00DB5672" w:rsidRDefault="001C4C72" w:rsidP="001C4C72">
      <w:pPr>
        <w:pStyle w:val="Heading2"/>
      </w:pPr>
      <w:bookmarkStart w:id="105" w:name="_Toc93610226"/>
      <w:r w:rsidRPr="00DB5672">
        <w:t xml:space="preserve">Envisioned Timeline for </w:t>
      </w:r>
      <w:r w:rsidR="007B349A" w:rsidRPr="00DB5672">
        <w:t>Encoder Synchronization standard</w:t>
      </w:r>
      <w:bookmarkEnd w:id="105"/>
    </w:p>
    <w:p w14:paraId="7E4DE58D" w14:textId="71678AAE" w:rsidR="001C4C72" w:rsidRPr="00DB5672" w:rsidRDefault="001C4C72" w:rsidP="001C4C72">
      <w:r w:rsidRPr="00DB5672">
        <w:rPr>
          <w:lang w:eastAsia="ja-JP"/>
        </w:rPr>
        <w:t xml:space="preserve">It is envisioned that the timetable for progress of </w:t>
      </w:r>
      <w:r w:rsidR="00916877">
        <w:rPr>
          <w:lang w:eastAsia="ja-JP"/>
        </w:rPr>
        <w:t>the standard</w:t>
      </w:r>
      <w:r w:rsidRPr="00DB5672">
        <w:t xml:space="preserve"> will be as follows:</w:t>
      </w:r>
    </w:p>
    <w:tbl>
      <w:tblPr>
        <w:tblW w:w="58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8"/>
        <w:gridCol w:w="1440"/>
        <w:gridCol w:w="3177"/>
      </w:tblGrid>
      <w:tr w:rsidR="001C4C72" w:rsidRPr="00DB5672" w14:paraId="3E38215E" w14:textId="77777777" w:rsidTr="004741B7">
        <w:trPr>
          <w:trHeight w:val="280"/>
        </w:trPr>
        <w:tc>
          <w:tcPr>
            <w:tcW w:w="1228" w:type="dxa"/>
            <w:shd w:val="clear" w:color="000000" w:fill="auto"/>
            <w:vAlign w:val="center"/>
          </w:tcPr>
          <w:p w14:paraId="23DB1CD5" w14:textId="457F0B27" w:rsidR="001C4C72" w:rsidRPr="00DB5672" w:rsidRDefault="00916877" w:rsidP="001C4C72">
            <w:pPr>
              <w:jc w:val="center"/>
              <w:rPr>
                <w:rFonts w:eastAsia="Times New Roman" w:cs="Arial"/>
                <w:b/>
              </w:rPr>
            </w:pPr>
            <w:r>
              <w:rPr>
                <w:rFonts w:eastAsia="Times New Roman" w:cs="Arial"/>
                <w:b/>
              </w:rPr>
              <w:t>meeting</w:t>
            </w:r>
          </w:p>
        </w:tc>
        <w:tc>
          <w:tcPr>
            <w:tcW w:w="1440" w:type="dxa"/>
            <w:shd w:val="clear" w:color="auto" w:fill="auto"/>
            <w:noWrap/>
            <w:vAlign w:val="center"/>
          </w:tcPr>
          <w:p w14:paraId="6988F9D9" w14:textId="172205D0" w:rsidR="001C4C72" w:rsidRPr="00DB5672" w:rsidRDefault="001C4C72" w:rsidP="001C4C72">
            <w:pPr>
              <w:jc w:val="right"/>
              <w:rPr>
                <w:rFonts w:eastAsia="Times New Roman" w:cs="Arial"/>
                <w:b/>
              </w:rPr>
            </w:pPr>
            <w:r w:rsidRPr="00DB5672">
              <w:rPr>
                <w:rFonts w:eastAsia="Times New Roman" w:cs="Arial"/>
                <w:b/>
              </w:rPr>
              <w:t>Date</w:t>
            </w:r>
          </w:p>
        </w:tc>
        <w:tc>
          <w:tcPr>
            <w:tcW w:w="3177" w:type="dxa"/>
            <w:shd w:val="clear" w:color="auto" w:fill="auto"/>
            <w:noWrap/>
            <w:vAlign w:val="center"/>
          </w:tcPr>
          <w:p w14:paraId="547A9597" w14:textId="01A71610" w:rsidR="001C4C72" w:rsidRPr="00DB5672" w:rsidRDefault="001C4C72" w:rsidP="001C4C72">
            <w:pPr>
              <w:rPr>
                <w:rFonts w:eastAsia="Times New Roman" w:cs="Arial"/>
                <w:b/>
              </w:rPr>
            </w:pPr>
            <w:r w:rsidRPr="00DB5672">
              <w:rPr>
                <w:rFonts w:eastAsia="Times New Roman" w:cs="Arial"/>
                <w:b/>
              </w:rPr>
              <w:t>Action</w:t>
            </w:r>
          </w:p>
        </w:tc>
      </w:tr>
      <w:tr w:rsidR="001C4C72" w:rsidRPr="00DB5672" w14:paraId="18B5F39D" w14:textId="77777777" w:rsidTr="004741B7">
        <w:trPr>
          <w:trHeight w:val="280"/>
        </w:trPr>
        <w:tc>
          <w:tcPr>
            <w:tcW w:w="1228" w:type="dxa"/>
            <w:shd w:val="clear" w:color="000000" w:fill="auto"/>
            <w:vAlign w:val="center"/>
            <w:hideMark/>
          </w:tcPr>
          <w:p w14:paraId="481C5AED" w14:textId="77777777" w:rsidR="001C4C72" w:rsidRPr="00DB5672" w:rsidRDefault="001C4C72" w:rsidP="007737C1">
            <w:pPr>
              <w:rPr>
                <w:rFonts w:eastAsia="Times New Roman" w:cs="Arial"/>
              </w:rPr>
            </w:pPr>
            <w:r w:rsidRPr="00DB5672">
              <w:rPr>
                <w:rFonts w:eastAsia="Times New Roman" w:cs="Arial"/>
              </w:rPr>
              <w:t>2</w:t>
            </w:r>
          </w:p>
        </w:tc>
        <w:tc>
          <w:tcPr>
            <w:tcW w:w="1440" w:type="dxa"/>
            <w:shd w:val="clear" w:color="auto" w:fill="auto"/>
            <w:noWrap/>
            <w:vAlign w:val="center"/>
            <w:hideMark/>
          </w:tcPr>
          <w:p w14:paraId="5E226664" w14:textId="6DC9F2EC" w:rsidR="001C4C72" w:rsidRPr="00DB5672" w:rsidRDefault="001C4C72" w:rsidP="001C4C72">
            <w:pPr>
              <w:jc w:val="right"/>
              <w:rPr>
                <w:rFonts w:eastAsia="Times New Roman" w:cs="Arial"/>
              </w:rPr>
            </w:pPr>
            <w:r w:rsidRPr="00DB5672">
              <w:rPr>
                <w:rFonts w:eastAsia="Times New Roman" w:cs="Arial"/>
              </w:rPr>
              <w:t>202</w:t>
            </w:r>
            <w:r w:rsidR="007B349A" w:rsidRPr="00DB5672">
              <w:rPr>
                <w:rFonts w:eastAsia="Times New Roman" w:cs="Arial"/>
              </w:rPr>
              <w:t>2</w:t>
            </w:r>
            <w:r w:rsidRPr="00DB5672">
              <w:rPr>
                <w:rFonts w:eastAsia="Times New Roman" w:cs="Arial"/>
              </w:rPr>
              <w:t>-01-11</w:t>
            </w:r>
          </w:p>
        </w:tc>
        <w:tc>
          <w:tcPr>
            <w:tcW w:w="3177" w:type="dxa"/>
            <w:shd w:val="clear" w:color="auto" w:fill="auto"/>
            <w:noWrap/>
            <w:vAlign w:val="center"/>
            <w:hideMark/>
          </w:tcPr>
          <w:p w14:paraId="5DE45518" w14:textId="1FAE236A" w:rsidR="001C4C72" w:rsidRPr="00DB5672" w:rsidRDefault="00132CE1" w:rsidP="001C4C72">
            <w:pPr>
              <w:rPr>
                <w:rFonts w:eastAsia="Times New Roman" w:cs="Arial"/>
              </w:rPr>
            </w:pPr>
            <w:r w:rsidRPr="00DB5672">
              <w:rPr>
                <w:rFonts w:eastAsia="Times New Roman" w:cs="Arial"/>
              </w:rPr>
              <w:t xml:space="preserve">                 </w:t>
            </w:r>
            <w:proofErr w:type="spellStart"/>
            <w:r w:rsidR="001C4C72" w:rsidRPr="00DB5672">
              <w:rPr>
                <w:rFonts w:eastAsia="Times New Roman" w:cs="Arial"/>
              </w:rPr>
              <w:t>CfP</w:t>
            </w:r>
            <w:proofErr w:type="spellEnd"/>
          </w:p>
        </w:tc>
      </w:tr>
      <w:tr w:rsidR="001C4C72" w:rsidRPr="00DB5672" w14:paraId="1AC9D349" w14:textId="77777777" w:rsidTr="004741B7">
        <w:trPr>
          <w:trHeight w:val="280"/>
        </w:trPr>
        <w:tc>
          <w:tcPr>
            <w:tcW w:w="1228" w:type="dxa"/>
            <w:shd w:val="clear" w:color="000000" w:fill="auto"/>
            <w:vAlign w:val="center"/>
            <w:hideMark/>
          </w:tcPr>
          <w:p w14:paraId="174F8915" w14:textId="7812EA6A" w:rsidR="001C4C72" w:rsidRPr="00DB5672" w:rsidRDefault="00916877" w:rsidP="007737C1">
            <w:pPr>
              <w:rPr>
                <w:rFonts w:eastAsia="Times New Roman" w:cs="Arial"/>
              </w:rPr>
            </w:pPr>
            <w:r>
              <w:rPr>
                <w:rFonts w:eastAsia="Times New Roman" w:cs="Arial"/>
              </w:rPr>
              <w:t>138</w:t>
            </w:r>
          </w:p>
        </w:tc>
        <w:tc>
          <w:tcPr>
            <w:tcW w:w="1440" w:type="dxa"/>
            <w:shd w:val="clear" w:color="auto" w:fill="auto"/>
            <w:noWrap/>
            <w:vAlign w:val="center"/>
            <w:hideMark/>
          </w:tcPr>
          <w:p w14:paraId="0763BAB1" w14:textId="669EF1A6" w:rsidR="001C4C72" w:rsidRPr="00DB5672" w:rsidRDefault="001C4C72" w:rsidP="001C4C72">
            <w:pPr>
              <w:jc w:val="right"/>
              <w:rPr>
                <w:rFonts w:eastAsia="Times New Roman" w:cs="Arial"/>
              </w:rPr>
            </w:pPr>
            <w:r w:rsidRPr="00DB5672">
              <w:rPr>
                <w:rFonts w:eastAsia="Times New Roman" w:cs="Arial"/>
              </w:rPr>
              <w:t>202</w:t>
            </w:r>
            <w:r w:rsidR="007B349A" w:rsidRPr="00DB5672">
              <w:rPr>
                <w:rFonts w:eastAsia="Times New Roman" w:cs="Arial"/>
              </w:rPr>
              <w:t>2</w:t>
            </w:r>
            <w:r w:rsidRPr="00DB5672">
              <w:rPr>
                <w:rFonts w:eastAsia="Times New Roman" w:cs="Arial"/>
              </w:rPr>
              <w:t>-04-2</w:t>
            </w:r>
            <w:r w:rsidR="007B349A" w:rsidRPr="00DB5672">
              <w:rPr>
                <w:rFonts w:eastAsia="Times New Roman" w:cs="Arial"/>
              </w:rPr>
              <w:t>5</w:t>
            </w:r>
          </w:p>
        </w:tc>
        <w:tc>
          <w:tcPr>
            <w:tcW w:w="3177" w:type="dxa"/>
            <w:shd w:val="clear" w:color="auto" w:fill="auto"/>
            <w:noWrap/>
            <w:vAlign w:val="center"/>
            <w:hideMark/>
          </w:tcPr>
          <w:p w14:paraId="480FEDB7" w14:textId="6340C5DA" w:rsidR="001C4C72" w:rsidRPr="00DB5672" w:rsidRDefault="0065173C" w:rsidP="001C4C72">
            <w:pPr>
              <w:rPr>
                <w:rFonts w:eastAsia="Times New Roman" w:cs="Times New Roman"/>
              </w:rPr>
            </w:pPr>
            <w:r w:rsidRPr="00DB5672">
              <w:rPr>
                <w:rFonts w:eastAsia="Times New Roman" w:cs="Times New Roman"/>
              </w:rPr>
              <w:tab/>
            </w:r>
            <w:r w:rsidR="007B349A" w:rsidRPr="00DB5672">
              <w:rPr>
                <w:rFonts w:eastAsia="Times New Roman" w:cs="Times New Roman"/>
              </w:rPr>
              <w:t>evaluation</w:t>
            </w:r>
          </w:p>
        </w:tc>
      </w:tr>
      <w:tr w:rsidR="001C4C72" w:rsidRPr="00DB5672" w14:paraId="76D65B42" w14:textId="77777777" w:rsidTr="004741B7">
        <w:trPr>
          <w:trHeight w:val="280"/>
        </w:trPr>
        <w:tc>
          <w:tcPr>
            <w:tcW w:w="1228" w:type="dxa"/>
            <w:shd w:val="clear" w:color="000000" w:fill="auto"/>
            <w:vAlign w:val="center"/>
          </w:tcPr>
          <w:p w14:paraId="31E0E3F3" w14:textId="234FA492" w:rsidR="001C4C72" w:rsidRPr="00DB5672" w:rsidRDefault="00916877" w:rsidP="007737C1">
            <w:pPr>
              <w:rPr>
                <w:rFonts w:eastAsia="Times New Roman" w:cs="Arial"/>
              </w:rPr>
            </w:pPr>
            <w:r>
              <w:rPr>
                <w:rFonts w:eastAsia="Times New Roman" w:cs="Arial"/>
              </w:rPr>
              <w:t>139</w:t>
            </w:r>
            <w:r w:rsidR="007737C1" w:rsidRPr="00DB5672">
              <w:rPr>
                <w:rFonts w:eastAsia="Times New Roman" w:cs="Arial"/>
              </w:rPr>
              <w:t>*</w:t>
            </w:r>
          </w:p>
        </w:tc>
        <w:tc>
          <w:tcPr>
            <w:tcW w:w="1440" w:type="dxa"/>
            <w:shd w:val="clear" w:color="auto" w:fill="auto"/>
            <w:noWrap/>
            <w:vAlign w:val="center"/>
          </w:tcPr>
          <w:p w14:paraId="1B95B247" w14:textId="63DD639C" w:rsidR="001C4C72" w:rsidRPr="00DB5672" w:rsidRDefault="001C4C72" w:rsidP="001C4C72">
            <w:pPr>
              <w:jc w:val="right"/>
              <w:rPr>
                <w:rFonts w:eastAsia="Times New Roman" w:cs="Arial"/>
              </w:rPr>
            </w:pPr>
            <w:r w:rsidRPr="00DB5672">
              <w:rPr>
                <w:rFonts w:eastAsia="Times New Roman" w:cs="Arial"/>
              </w:rPr>
              <w:t>202</w:t>
            </w:r>
            <w:r w:rsidR="00B67EF6">
              <w:rPr>
                <w:rFonts w:eastAsia="Times New Roman" w:cs="Arial"/>
              </w:rPr>
              <w:t>2</w:t>
            </w:r>
            <w:r w:rsidRPr="00DB5672">
              <w:rPr>
                <w:rFonts w:eastAsia="Times New Roman" w:cs="Arial"/>
              </w:rPr>
              <w:t>-07-</w:t>
            </w:r>
            <w:r w:rsidR="007B349A" w:rsidRPr="00DB5672">
              <w:rPr>
                <w:rFonts w:eastAsia="Times New Roman" w:cs="Arial"/>
              </w:rPr>
              <w:t>20</w:t>
            </w:r>
          </w:p>
        </w:tc>
        <w:tc>
          <w:tcPr>
            <w:tcW w:w="3177" w:type="dxa"/>
            <w:shd w:val="clear" w:color="auto" w:fill="auto"/>
            <w:noWrap/>
            <w:vAlign w:val="center"/>
          </w:tcPr>
          <w:p w14:paraId="58E50ED4" w14:textId="6DA19202" w:rsidR="001C4C72" w:rsidRPr="00DB5672" w:rsidRDefault="007B349A" w:rsidP="001C4C72">
            <w:pPr>
              <w:rPr>
                <w:rFonts w:eastAsia="Times New Roman" w:cs="Times New Roman"/>
              </w:rPr>
            </w:pPr>
            <w:r w:rsidRPr="00DB5672">
              <w:rPr>
                <w:rFonts w:eastAsia="Times New Roman" w:cs="Arial"/>
              </w:rPr>
              <w:t xml:space="preserve"> </w:t>
            </w:r>
            <w:r w:rsidR="001C4C72" w:rsidRPr="00DB5672">
              <w:rPr>
                <w:rFonts w:eastAsia="Times New Roman" w:cs="Arial"/>
              </w:rPr>
              <w:tab/>
            </w:r>
            <w:r w:rsidRPr="00DB5672">
              <w:rPr>
                <w:rFonts w:eastAsia="Times New Roman" w:cs="Arial"/>
              </w:rPr>
              <w:t xml:space="preserve">     WD</w:t>
            </w:r>
          </w:p>
        </w:tc>
      </w:tr>
      <w:tr w:rsidR="001C4C72" w:rsidRPr="00DB5672" w14:paraId="2D1D9828" w14:textId="77777777" w:rsidTr="004741B7">
        <w:trPr>
          <w:trHeight w:val="280"/>
        </w:trPr>
        <w:tc>
          <w:tcPr>
            <w:tcW w:w="1228" w:type="dxa"/>
            <w:shd w:val="clear" w:color="000000" w:fill="auto"/>
            <w:vAlign w:val="center"/>
            <w:hideMark/>
          </w:tcPr>
          <w:p w14:paraId="6DCE9CA9" w14:textId="4FC935B8" w:rsidR="001C4C72" w:rsidRPr="00DB5672" w:rsidRDefault="00916877" w:rsidP="007737C1">
            <w:pPr>
              <w:rPr>
                <w:rFonts w:eastAsia="Times New Roman" w:cs="Arial"/>
              </w:rPr>
            </w:pPr>
            <w:r>
              <w:rPr>
                <w:rFonts w:ascii="Calibri" w:eastAsia="Times New Roman" w:hAnsi="Calibri" w:cs="Calibri"/>
              </w:rPr>
              <w:t>140</w:t>
            </w:r>
            <w:r w:rsidR="00D07F0B" w:rsidRPr="00DB5672">
              <w:rPr>
                <w:rFonts w:ascii="Calibri" w:eastAsia="Times New Roman" w:hAnsi="Calibri" w:cs="Calibri"/>
              </w:rPr>
              <w:t>†</w:t>
            </w:r>
          </w:p>
        </w:tc>
        <w:tc>
          <w:tcPr>
            <w:tcW w:w="1440" w:type="dxa"/>
            <w:shd w:val="clear" w:color="auto" w:fill="auto"/>
            <w:noWrap/>
            <w:vAlign w:val="center"/>
            <w:hideMark/>
          </w:tcPr>
          <w:p w14:paraId="4A569E78" w14:textId="55F2D21B" w:rsidR="001C4C72" w:rsidRPr="00DB5672" w:rsidRDefault="001C4C72" w:rsidP="001C4C72">
            <w:pPr>
              <w:jc w:val="right"/>
              <w:rPr>
                <w:rFonts w:eastAsia="Times New Roman" w:cs="Arial"/>
              </w:rPr>
            </w:pPr>
            <w:r w:rsidRPr="00DB5672">
              <w:rPr>
                <w:rFonts w:eastAsia="Times New Roman" w:cs="Arial"/>
              </w:rPr>
              <w:t>202</w:t>
            </w:r>
            <w:r w:rsidR="00B67EF6">
              <w:rPr>
                <w:rFonts w:eastAsia="Times New Roman" w:cs="Arial"/>
              </w:rPr>
              <w:t>2</w:t>
            </w:r>
            <w:r w:rsidRPr="00DB5672">
              <w:rPr>
                <w:rFonts w:eastAsia="Times New Roman" w:cs="Arial"/>
              </w:rPr>
              <w:t>-10-11</w:t>
            </w:r>
          </w:p>
        </w:tc>
        <w:tc>
          <w:tcPr>
            <w:tcW w:w="3177" w:type="dxa"/>
            <w:shd w:val="clear" w:color="auto" w:fill="auto"/>
            <w:noWrap/>
            <w:vAlign w:val="center"/>
            <w:hideMark/>
          </w:tcPr>
          <w:p w14:paraId="22BCC990" w14:textId="1C63E5AB" w:rsidR="001C4C72" w:rsidRPr="00DB5672" w:rsidRDefault="007B349A" w:rsidP="001C4C72">
            <w:pPr>
              <w:rPr>
                <w:rFonts w:eastAsia="Times New Roman" w:cs="Arial"/>
              </w:rPr>
            </w:pPr>
            <w:r w:rsidRPr="00DB5672">
              <w:rPr>
                <w:rFonts w:eastAsia="Times New Roman" w:cs="Arial"/>
              </w:rPr>
              <w:t xml:space="preserve">                   CD</w:t>
            </w:r>
          </w:p>
        </w:tc>
      </w:tr>
      <w:tr w:rsidR="001C4C72" w:rsidRPr="00DB5672" w14:paraId="6523D8F7" w14:textId="77777777" w:rsidTr="004741B7">
        <w:trPr>
          <w:trHeight w:val="280"/>
        </w:trPr>
        <w:tc>
          <w:tcPr>
            <w:tcW w:w="1228" w:type="dxa"/>
            <w:shd w:val="clear" w:color="000000" w:fill="auto"/>
            <w:vAlign w:val="center"/>
            <w:hideMark/>
          </w:tcPr>
          <w:p w14:paraId="636302BB" w14:textId="3D26C413" w:rsidR="001C4C72" w:rsidRPr="00DB5672" w:rsidRDefault="00916877" w:rsidP="007737C1">
            <w:pPr>
              <w:rPr>
                <w:rFonts w:eastAsia="Times New Roman" w:cs="Arial"/>
              </w:rPr>
            </w:pPr>
            <w:r>
              <w:rPr>
                <w:rFonts w:eastAsia="Times New Roman" w:cs="Arial"/>
              </w:rPr>
              <w:t>141</w:t>
            </w:r>
            <w:r w:rsidR="00D07F0B" w:rsidRPr="00DB5672">
              <w:rPr>
                <w:rFonts w:eastAsia="Times New Roman" w:cs="Arial"/>
              </w:rPr>
              <w:t>†</w:t>
            </w:r>
          </w:p>
        </w:tc>
        <w:tc>
          <w:tcPr>
            <w:tcW w:w="1440" w:type="dxa"/>
            <w:shd w:val="clear" w:color="auto" w:fill="auto"/>
            <w:noWrap/>
            <w:vAlign w:val="center"/>
            <w:hideMark/>
          </w:tcPr>
          <w:p w14:paraId="2D84425D" w14:textId="35C7AFE4" w:rsidR="001C4C72" w:rsidRPr="00DB5672" w:rsidRDefault="001C4C72" w:rsidP="001C4C72">
            <w:pPr>
              <w:jc w:val="right"/>
              <w:rPr>
                <w:rFonts w:eastAsia="Times New Roman" w:cs="Arial"/>
              </w:rPr>
            </w:pPr>
            <w:r w:rsidRPr="00DB5672">
              <w:rPr>
                <w:rFonts w:eastAsia="Times New Roman" w:cs="Arial"/>
              </w:rPr>
              <w:t>202</w:t>
            </w:r>
            <w:r w:rsidR="007B349A" w:rsidRPr="00DB5672">
              <w:rPr>
                <w:rFonts w:eastAsia="Times New Roman" w:cs="Arial"/>
              </w:rPr>
              <w:t>3</w:t>
            </w:r>
            <w:r w:rsidRPr="00DB5672">
              <w:rPr>
                <w:rFonts w:eastAsia="Times New Roman" w:cs="Arial"/>
              </w:rPr>
              <w:t>-01-</w:t>
            </w:r>
            <w:r w:rsidR="007B349A" w:rsidRPr="00DB5672">
              <w:rPr>
                <w:rFonts w:eastAsia="Times New Roman" w:cs="Arial"/>
              </w:rPr>
              <w:t>30</w:t>
            </w:r>
          </w:p>
        </w:tc>
        <w:tc>
          <w:tcPr>
            <w:tcW w:w="3177" w:type="dxa"/>
            <w:shd w:val="clear" w:color="auto" w:fill="auto"/>
            <w:noWrap/>
            <w:vAlign w:val="center"/>
            <w:hideMark/>
          </w:tcPr>
          <w:p w14:paraId="1267356A" w14:textId="2DA2978C" w:rsidR="001C4C72" w:rsidRPr="00DB5672" w:rsidRDefault="007B349A" w:rsidP="001C4C72">
            <w:pPr>
              <w:rPr>
                <w:rFonts w:eastAsia="Times New Roman" w:cs="Times New Roman"/>
              </w:rPr>
            </w:pPr>
            <w:r w:rsidRPr="00DB5672">
              <w:rPr>
                <w:rFonts w:eastAsia="Times New Roman" w:cs="Times New Roman"/>
              </w:rPr>
              <w:t xml:space="preserve">                   DIS</w:t>
            </w:r>
          </w:p>
        </w:tc>
      </w:tr>
      <w:tr w:rsidR="001C4C72" w:rsidRPr="00DB5672" w14:paraId="11858CF0" w14:textId="77777777" w:rsidTr="004741B7">
        <w:trPr>
          <w:trHeight w:val="280"/>
        </w:trPr>
        <w:tc>
          <w:tcPr>
            <w:tcW w:w="1228" w:type="dxa"/>
            <w:shd w:val="clear" w:color="000000" w:fill="auto"/>
            <w:vAlign w:val="center"/>
            <w:hideMark/>
          </w:tcPr>
          <w:p w14:paraId="4C3F9164" w14:textId="557694FA" w:rsidR="001C4C72" w:rsidRPr="00DB5672" w:rsidRDefault="00916877" w:rsidP="007737C1">
            <w:pPr>
              <w:rPr>
                <w:rFonts w:eastAsia="Times New Roman" w:cs="Arial"/>
              </w:rPr>
            </w:pPr>
            <w:r>
              <w:rPr>
                <w:rFonts w:eastAsia="Times New Roman" w:cs="Arial"/>
              </w:rPr>
              <w:t>143</w:t>
            </w:r>
            <w:r w:rsidR="00D07F0B" w:rsidRPr="00DB5672">
              <w:rPr>
                <w:rFonts w:eastAsia="Times New Roman" w:cs="Arial"/>
              </w:rPr>
              <w:t>†</w:t>
            </w:r>
          </w:p>
        </w:tc>
        <w:tc>
          <w:tcPr>
            <w:tcW w:w="1440" w:type="dxa"/>
            <w:shd w:val="clear" w:color="auto" w:fill="auto"/>
            <w:noWrap/>
            <w:vAlign w:val="center"/>
            <w:hideMark/>
          </w:tcPr>
          <w:p w14:paraId="1159F541" w14:textId="7B3405F4" w:rsidR="001C4C72" w:rsidRPr="00DB5672" w:rsidRDefault="001C4C72" w:rsidP="001C4C72">
            <w:pPr>
              <w:jc w:val="right"/>
              <w:rPr>
                <w:rFonts w:eastAsia="Times New Roman" w:cs="Arial"/>
              </w:rPr>
            </w:pPr>
            <w:r w:rsidRPr="00DB5672">
              <w:rPr>
                <w:rFonts w:eastAsia="Times New Roman" w:cs="Arial"/>
              </w:rPr>
              <w:t>202</w:t>
            </w:r>
            <w:r w:rsidR="007B349A" w:rsidRPr="00DB5672">
              <w:rPr>
                <w:rFonts w:eastAsia="Times New Roman" w:cs="Arial"/>
              </w:rPr>
              <w:t>3</w:t>
            </w:r>
            <w:r w:rsidRPr="00DB5672">
              <w:rPr>
                <w:rFonts w:eastAsia="Times New Roman" w:cs="Arial"/>
              </w:rPr>
              <w:t>-</w:t>
            </w:r>
            <w:r w:rsidR="007B349A" w:rsidRPr="00DB5672">
              <w:rPr>
                <w:rFonts w:eastAsia="Times New Roman" w:cs="Arial"/>
              </w:rPr>
              <w:t>07</w:t>
            </w:r>
            <w:r w:rsidRPr="00DB5672">
              <w:rPr>
                <w:rFonts w:eastAsia="Times New Roman" w:cs="Arial"/>
              </w:rPr>
              <w:t>-01</w:t>
            </w:r>
          </w:p>
        </w:tc>
        <w:tc>
          <w:tcPr>
            <w:tcW w:w="3177" w:type="dxa"/>
            <w:shd w:val="clear" w:color="auto" w:fill="auto"/>
            <w:noWrap/>
            <w:vAlign w:val="center"/>
            <w:hideMark/>
          </w:tcPr>
          <w:p w14:paraId="583C292A" w14:textId="178E05A8" w:rsidR="001C4C72" w:rsidRPr="00DB5672" w:rsidRDefault="007B349A" w:rsidP="001C4C72">
            <w:pPr>
              <w:rPr>
                <w:rFonts w:eastAsia="Times New Roman" w:cs="Arial"/>
              </w:rPr>
            </w:pPr>
            <w:r w:rsidRPr="00DB5672">
              <w:rPr>
                <w:rFonts w:eastAsia="Times New Roman" w:cs="Arial"/>
              </w:rPr>
              <w:t xml:space="preserve">                  F</w:t>
            </w:r>
            <w:r w:rsidR="001C4C72" w:rsidRPr="00DB5672">
              <w:rPr>
                <w:rFonts w:eastAsia="Times New Roman" w:cs="Arial"/>
              </w:rPr>
              <w:t>DIS</w:t>
            </w:r>
          </w:p>
        </w:tc>
      </w:tr>
    </w:tbl>
    <w:p w14:paraId="7DD84994" w14:textId="7A13F845" w:rsidR="001C4C72" w:rsidRPr="00DB5672" w:rsidRDefault="001C4C72" w:rsidP="001C4C72">
      <w:pPr>
        <w:pStyle w:val="Caption"/>
        <w:rPr>
          <w:rFonts w:asciiTheme="minorHAnsi" w:hAnsiTheme="minorHAnsi" w:cstheme="minorHAnsi"/>
          <w:sz w:val="24"/>
          <w:szCs w:val="24"/>
        </w:rPr>
      </w:pPr>
      <w:bookmarkStart w:id="106" w:name="_Ref61377201"/>
      <w:r w:rsidRPr="00DB5672">
        <w:rPr>
          <w:rFonts w:asciiTheme="minorHAnsi" w:hAnsiTheme="minorHAnsi" w:cstheme="minorHAnsi"/>
          <w:sz w:val="24"/>
          <w:szCs w:val="24"/>
        </w:rPr>
        <w:t xml:space="preserve">Table </w:t>
      </w:r>
      <w:r w:rsidRPr="00DB5672">
        <w:rPr>
          <w:rFonts w:asciiTheme="minorHAnsi" w:hAnsiTheme="minorHAnsi" w:cstheme="minorHAnsi"/>
          <w:sz w:val="24"/>
          <w:szCs w:val="24"/>
        </w:rPr>
        <w:fldChar w:fldCharType="begin"/>
      </w:r>
      <w:r w:rsidRPr="00DB5672">
        <w:rPr>
          <w:rFonts w:asciiTheme="minorHAnsi" w:hAnsiTheme="minorHAnsi" w:cstheme="minorHAnsi"/>
          <w:sz w:val="24"/>
          <w:szCs w:val="24"/>
        </w:rPr>
        <w:instrText xml:space="preserve"> SEQ Table \* ARABIC </w:instrText>
      </w:r>
      <w:r w:rsidRPr="00DB5672">
        <w:rPr>
          <w:rFonts w:asciiTheme="minorHAnsi" w:hAnsiTheme="minorHAnsi" w:cstheme="minorHAnsi"/>
          <w:sz w:val="24"/>
          <w:szCs w:val="24"/>
        </w:rPr>
        <w:fldChar w:fldCharType="separate"/>
      </w:r>
      <w:r w:rsidR="00173889" w:rsidRPr="00DB5672">
        <w:rPr>
          <w:rFonts w:asciiTheme="minorHAnsi" w:hAnsiTheme="minorHAnsi" w:cstheme="minorHAnsi"/>
          <w:noProof/>
          <w:sz w:val="24"/>
          <w:szCs w:val="24"/>
        </w:rPr>
        <w:t>2</w:t>
      </w:r>
      <w:r w:rsidRPr="00DB5672">
        <w:rPr>
          <w:rFonts w:asciiTheme="minorHAnsi" w:hAnsiTheme="minorHAnsi" w:cstheme="minorHAnsi"/>
          <w:sz w:val="24"/>
          <w:szCs w:val="24"/>
        </w:rPr>
        <w:fldChar w:fldCharType="end"/>
      </w:r>
      <w:bookmarkEnd w:id="106"/>
      <w:r w:rsidRPr="00DB5672">
        <w:rPr>
          <w:rFonts w:asciiTheme="minorHAnsi" w:hAnsiTheme="minorHAnsi" w:cstheme="minorHAnsi"/>
          <w:sz w:val="24"/>
          <w:szCs w:val="24"/>
        </w:rPr>
        <w:t xml:space="preserve"> - Standardization </w:t>
      </w:r>
      <w:r w:rsidR="00E34943" w:rsidRPr="00DB5672">
        <w:rPr>
          <w:rFonts w:asciiTheme="minorHAnsi" w:hAnsiTheme="minorHAnsi" w:cstheme="minorHAnsi"/>
          <w:sz w:val="24"/>
          <w:szCs w:val="24"/>
        </w:rPr>
        <w:t>Time Line</w:t>
      </w:r>
      <w:r w:rsidR="003B2125" w:rsidRPr="00DB5672">
        <w:rPr>
          <w:rFonts w:asciiTheme="minorHAnsi" w:hAnsiTheme="minorHAnsi" w:cstheme="minorHAnsi"/>
          <w:sz w:val="24"/>
          <w:szCs w:val="24"/>
        </w:rPr>
        <w:t xml:space="preserve"> (*Indicates attendance at the meeting is required</w:t>
      </w:r>
      <w:r w:rsidR="00D07F0B" w:rsidRPr="00DB5672">
        <w:rPr>
          <w:rFonts w:asciiTheme="minorHAnsi" w:hAnsiTheme="minorHAnsi" w:cstheme="minorHAnsi"/>
          <w:sz w:val="24"/>
          <w:szCs w:val="24"/>
        </w:rPr>
        <w:t xml:space="preserve">. </w:t>
      </w:r>
      <w:r w:rsidR="00D07F0B" w:rsidRPr="00DB5672">
        <w:rPr>
          <w:rFonts w:ascii="Calibri" w:eastAsia="Times New Roman" w:hAnsi="Calibri" w:cs="Calibri"/>
        </w:rPr>
        <w:t>†</w:t>
      </w:r>
      <w:proofErr w:type="gramStart"/>
      <w:r w:rsidR="00D07F0B" w:rsidRPr="00DB5672">
        <w:rPr>
          <w:rFonts w:ascii="Calibri" w:eastAsia="Times New Roman" w:hAnsi="Calibri" w:cs="Calibri"/>
          <w:sz w:val="24"/>
          <w:szCs w:val="24"/>
        </w:rPr>
        <w:t>indicates</w:t>
      </w:r>
      <w:proofErr w:type="gramEnd"/>
      <w:r w:rsidR="00D07F0B" w:rsidRPr="00DB5672">
        <w:rPr>
          <w:rFonts w:ascii="Calibri" w:eastAsia="Times New Roman" w:hAnsi="Calibri" w:cs="Calibri"/>
          <w:sz w:val="24"/>
          <w:szCs w:val="24"/>
        </w:rPr>
        <w:t xml:space="preserve"> attendance is required if technology is selected to be included in the Working Draft.</w:t>
      </w:r>
      <w:r w:rsidR="003B2125" w:rsidRPr="00DB5672">
        <w:rPr>
          <w:rFonts w:asciiTheme="minorHAnsi" w:hAnsiTheme="minorHAnsi" w:cstheme="minorHAnsi"/>
          <w:sz w:val="24"/>
          <w:szCs w:val="24"/>
        </w:rPr>
        <w:t>)</w:t>
      </w:r>
    </w:p>
    <w:p w14:paraId="6195C04F" w14:textId="0AD3E95B" w:rsidR="006B4BA5" w:rsidRPr="00DB5672" w:rsidRDefault="006B4BA5" w:rsidP="006B4BA5">
      <w:pPr>
        <w:pStyle w:val="Heading2"/>
      </w:pPr>
      <w:bookmarkStart w:id="107" w:name="_Toc93610227"/>
      <w:r w:rsidRPr="00DB5672">
        <w:t>Register</w:t>
      </w:r>
      <w:bookmarkEnd w:id="100"/>
      <w:r w:rsidR="003B2125" w:rsidRPr="00DB5672">
        <w:t xml:space="preserve"> your participation</w:t>
      </w:r>
      <w:bookmarkEnd w:id="107"/>
      <w:r w:rsidR="003B2125" w:rsidRPr="00DB5672">
        <w:t xml:space="preserve"> </w:t>
      </w:r>
    </w:p>
    <w:p w14:paraId="27D2EE16" w14:textId="0B0E3225" w:rsidR="006B4BA5" w:rsidRPr="00DB5672" w:rsidRDefault="00244D02" w:rsidP="006B4BA5">
      <w:r w:rsidRPr="00DB5672">
        <w:t>Proponent must r</w:t>
      </w:r>
      <w:r w:rsidR="006B4BA5" w:rsidRPr="00DB5672">
        <w:t>egister on or before t</w:t>
      </w:r>
      <w:r w:rsidR="00C04669" w:rsidRPr="00DB5672">
        <w:t>he dat</w:t>
      </w:r>
      <w:r w:rsidR="004F03F3" w:rsidRPr="00DB5672">
        <w:t>e</w:t>
      </w:r>
      <w:r w:rsidR="00C04669" w:rsidRPr="00DB5672">
        <w:t xml:space="preserve"> shown in the </w:t>
      </w:r>
      <w:proofErr w:type="spellStart"/>
      <w:r w:rsidR="001C4C72" w:rsidRPr="00DB5672">
        <w:t>CfP</w:t>
      </w:r>
      <w:proofErr w:type="spellEnd"/>
      <w:r w:rsidR="001C4C72" w:rsidRPr="00DB5672">
        <w:t xml:space="preserve"> </w:t>
      </w:r>
      <w:r w:rsidR="00E34943" w:rsidRPr="00DB5672">
        <w:t>Time Line</w:t>
      </w:r>
      <w:r w:rsidR="001C4C72" w:rsidRPr="00DB5672">
        <w:t xml:space="preserve"> table</w:t>
      </w:r>
      <w:r w:rsidR="00C04669" w:rsidRPr="00DB5672">
        <w:t xml:space="preserve"> above</w:t>
      </w:r>
      <w:r w:rsidR="006308B9">
        <w:t xml:space="preserve"> </w:t>
      </w:r>
      <w:r w:rsidR="006B4BA5" w:rsidRPr="00DB5672">
        <w:t xml:space="preserve">an intention to participate in the </w:t>
      </w:r>
      <w:proofErr w:type="spellStart"/>
      <w:r w:rsidR="003D474C" w:rsidRPr="00DB5672">
        <w:t>CfP</w:t>
      </w:r>
      <w:proofErr w:type="spellEnd"/>
      <w:r w:rsidR="006B4BA5" w:rsidRPr="00DB5672">
        <w:t xml:space="preserve">. Registering </w:t>
      </w:r>
      <w:r w:rsidR="00EC7EEC" w:rsidRPr="00DB5672">
        <w:t xml:space="preserve">an </w:t>
      </w:r>
      <w:r w:rsidR="006B4BA5" w:rsidRPr="00DB5672">
        <w:t xml:space="preserve">intent is not binding and registered parties are not required to submit proposals. However, parties that do not register will not be able to submit proposals. Register by sending an email to </w:t>
      </w:r>
      <w:r w:rsidR="00D34AA7" w:rsidRPr="00DB5672">
        <w:t>Dr. YK Lim</w:t>
      </w:r>
      <w:r w:rsidR="006B4BA5" w:rsidRPr="00DB5672">
        <w:t xml:space="preserve"> (</w:t>
      </w:r>
      <w:r w:rsidR="00885DF1" w:rsidRPr="00DB5672">
        <w:t>Convenor, WG</w:t>
      </w:r>
      <w:r w:rsidR="00D34AA7" w:rsidRPr="00DB5672">
        <w:t>3</w:t>
      </w:r>
      <w:r w:rsidR="00885DF1" w:rsidRPr="00DB5672">
        <w:t xml:space="preserve"> </w:t>
      </w:r>
      <w:r w:rsidR="00916877">
        <w:t>MPEG S</w:t>
      </w:r>
      <w:r w:rsidR="00D34AA7" w:rsidRPr="00DB5672">
        <w:t>y</w:t>
      </w:r>
      <w:r w:rsidR="00916877">
        <w:t>s</w:t>
      </w:r>
      <w:r w:rsidR="00D34AA7" w:rsidRPr="00DB5672">
        <w:t>tems</w:t>
      </w:r>
      <w:r w:rsidR="006B4BA5" w:rsidRPr="00DB5672">
        <w:t xml:space="preserve">, </w:t>
      </w:r>
      <w:hyperlink r:id="rId18" w:history="1">
        <w:r w:rsidR="00916877" w:rsidRPr="0027567A">
          <w:rPr>
            <w:rStyle w:val="Hyperlink"/>
          </w:rPr>
          <w:t>yklwhite@gmail.com</w:t>
        </w:r>
      </w:hyperlink>
      <w:r w:rsidR="006B4BA5" w:rsidRPr="00DB5672">
        <w:t>)</w:t>
      </w:r>
      <w:r w:rsidR="00916877">
        <w:t xml:space="preserve"> and cc Dr. Igor Curcio </w:t>
      </w:r>
      <w:hyperlink r:id="rId19" w:history="1">
        <w:r w:rsidR="00916877" w:rsidRPr="0027567A">
          <w:rPr>
            <w:rStyle w:val="Hyperlink"/>
          </w:rPr>
          <w:t>igor.curcio@nokia.com</w:t>
        </w:r>
      </w:hyperlink>
      <w:r w:rsidR="00916877">
        <w:t xml:space="preserve"> (Convenor WG2 MPEG Requirements)</w:t>
      </w:r>
      <w:r w:rsidR="006B4BA5" w:rsidRPr="00DB5672">
        <w:t xml:space="preserve">. Email should indicate </w:t>
      </w:r>
    </w:p>
    <w:p w14:paraId="6204837A" w14:textId="77777777" w:rsidR="006B4BA5" w:rsidRPr="00DB5672" w:rsidRDefault="006B4BA5" w:rsidP="006B4BA5">
      <w:pPr>
        <w:pStyle w:val="ListParagraph"/>
        <w:numPr>
          <w:ilvl w:val="0"/>
          <w:numId w:val="9"/>
        </w:numPr>
      </w:pPr>
      <w:r w:rsidRPr="00DB5672">
        <w:t>Company name</w:t>
      </w:r>
    </w:p>
    <w:p w14:paraId="6234D614" w14:textId="77777777" w:rsidR="006B4BA5" w:rsidRPr="00DB5672" w:rsidRDefault="006B4BA5" w:rsidP="006B4BA5">
      <w:pPr>
        <w:pStyle w:val="ListParagraph"/>
        <w:numPr>
          <w:ilvl w:val="0"/>
          <w:numId w:val="9"/>
        </w:numPr>
      </w:pPr>
      <w:r w:rsidRPr="00DB5672">
        <w:t>Contact name and contact email address</w:t>
      </w:r>
    </w:p>
    <w:p w14:paraId="2005B9A6" w14:textId="62D2F443" w:rsidR="006B4BA5" w:rsidRPr="00DB5672" w:rsidRDefault="00446FAB" w:rsidP="006B4BA5">
      <w:pPr>
        <w:pStyle w:val="ListParagraph"/>
        <w:numPr>
          <w:ilvl w:val="0"/>
          <w:numId w:val="9"/>
        </w:numPr>
      </w:pPr>
      <w:r w:rsidRPr="00DB5672">
        <w:t>The envisioned scope of the proposal</w:t>
      </w:r>
    </w:p>
    <w:p w14:paraId="73B8CFAA" w14:textId="77777777" w:rsidR="006B4BA5" w:rsidRPr="00DB5672" w:rsidRDefault="006B4BA5" w:rsidP="006B4BA5"/>
    <w:p w14:paraId="4B91DD3E" w14:textId="0CFAD473" w:rsidR="00F86129" w:rsidRPr="00DB5672" w:rsidRDefault="006B4BA5" w:rsidP="00BE5704">
      <w:r w:rsidRPr="00DB5672">
        <w:lastRenderedPageBreak/>
        <w:t xml:space="preserve">After registration, the proponent will receive </w:t>
      </w:r>
      <w:r w:rsidR="00916877">
        <w:t>a</w:t>
      </w:r>
      <w:r w:rsidR="00D7257D" w:rsidRPr="00DB5672">
        <w:t xml:space="preserve"> </w:t>
      </w:r>
      <w:r w:rsidRPr="00DB5672">
        <w:t>“</w:t>
      </w:r>
      <w:proofErr w:type="spellStart"/>
      <w:r w:rsidRPr="00DB5672">
        <w:t>ProponentID</w:t>
      </w:r>
      <w:proofErr w:type="spellEnd"/>
      <w:r w:rsidRPr="00DB5672">
        <w:t xml:space="preserve">” </w:t>
      </w:r>
      <w:r w:rsidR="00D77AAC" w:rsidRPr="00DB5672">
        <w:t>(&lt;</w:t>
      </w:r>
      <w:proofErr w:type="spellStart"/>
      <w:r w:rsidR="00733ED3" w:rsidRPr="00DB5672">
        <w:t>Proponent_</w:t>
      </w:r>
      <w:r w:rsidR="00D77AAC" w:rsidRPr="00DB5672">
        <w:t>ID</w:t>
      </w:r>
      <w:proofErr w:type="spellEnd"/>
      <w:r w:rsidR="00D77AAC" w:rsidRPr="00DB5672">
        <w:t>&gt;)</w:t>
      </w:r>
      <w:r w:rsidR="00A20CAA" w:rsidRPr="00DB5672">
        <w:t xml:space="preserve"> </w:t>
      </w:r>
      <w:r w:rsidRPr="00DB5672">
        <w:t>for use in submission</w:t>
      </w:r>
      <w:r w:rsidR="007B349A" w:rsidRPr="00DB5672">
        <w:t>.</w:t>
      </w:r>
      <w:bookmarkStart w:id="108" w:name="_Toc3553477"/>
    </w:p>
    <w:p w14:paraId="7E506A1E" w14:textId="4A9DB1AB" w:rsidR="009D4A01" w:rsidRDefault="002B151D" w:rsidP="00C647D1">
      <w:pPr>
        <w:pStyle w:val="Heading1"/>
      </w:pPr>
      <w:bookmarkStart w:id="109" w:name="_Toc53062045"/>
      <w:bookmarkStart w:id="110" w:name="_Toc53064471"/>
      <w:bookmarkStart w:id="111" w:name="_Toc53557998"/>
      <w:bookmarkStart w:id="112" w:name="_Toc53062046"/>
      <w:bookmarkStart w:id="113" w:name="_Toc53064472"/>
      <w:bookmarkStart w:id="114" w:name="_Toc53557999"/>
      <w:bookmarkStart w:id="115" w:name="_Toc52531786"/>
      <w:bookmarkStart w:id="116" w:name="_Toc52532016"/>
      <w:bookmarkStart w:id="117" w:name="_Toc52544172"/>
      <w:bookmarkStart w:id="118" w:name="_Toc52792781"/>
      <w:bookmarkStart w:id="119" w:name="_Toc53062056"/>
      <w:bookmarkStart w:id="120" w:name="_Toc53064482"/>
      <w:bookmarkStart w:id="121" w:name="_Toc53558015"/>
      <w:bookmarkStart w:id="122" w:name="_Toc52531787"/>
      <w:bookmarkStart w:id="123" w:name="_Toc52532017"/>
      <w:bookmarkStart w:id="124" w:name="_Toc52544173"/>
      <w:bookmarkStart w:id="125" w:name="_Toc52792782"/>
      <w:bookmarkStart w:id="126" w:name="_Toc53062057"/>
      <w:bookmarkStart w:id="127" w:name="_Toc53064483"/>
      <w:bookmarkStart w:id="128" w:name="_Toc53558016"/>
      <w:bookmarkStart w:id="129" w:name="_Toc220647745"/>
      <w:bookmarkStart w:id="130" w:name="_Toc3553486"/>
      <w:bookmarkStart w:id="131" w:name="_Toc93610228"/>
      <w:bookmarkEnd w:id="101"/>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r w:rsidRPr="00DB5672">
        <w:t>Core Experiments</w:t>
      </w:r>
      <w:bookmarkEnd w:id="129"/>
      <w:bookmarkEnd w:id="130"/>
      <w:r w:rsidR="00132CE1" w:rsidRPr="00DB5672">
        <w:t xml:space="preserve"> and Evaluation</w:t>
      </w:r>
      <w:bookmarkEnd w:id="131"/>
    </w:p>
    <w:p w14:paraId="1EB5CC95" w14:textId="77777777" w:rsidR="00B70C84" w:rsidRPr="00B70C84" w:rsidRDefault="00B70C84" w:rsidP="00B70C84">
      <w:pPr>
        <w:rPr>
          <w:lang w:eastAsia="ja-JP"/>
        </w:rPr>
      </w:pPr>
    </w:p>
    <w:p w14:paraId="6B597FC6" w14:textId="055FB0A8" w:rsidR="00B0420E" w:rsidRPr="00DB5672" w:rsidRDefault="005F6584" w:rsidP="00D34AA7">
      <w:r w:rsidRPr="00DB5672">
        <w:t>Subsequent to selecting technology and creating a first Working Draft (WD), a collaborative development of the work will occur</w:t>
      </w:r>
      <w:r w:rsidR="007B349A" w:rsidRPr="00DB5672">
        <w:t>.</w:t>
      </w:r>
      <w:r w:rsidR="00D34AA7" w:rsidRPr="00DB5672">
        <w:t xml:space="preserve"> </w:t>
      </w:r>
      <w:r w:rsidR="009A1CFC" w:rsidRPr="00DB5672">
        <w:t>If</w:t>
      </w:r>
      <w:r w:rsidR="008F3FB5" w:rsidRPr="00DB5672">
        <w:t xml:space="preserve"> the technology selected from the </w:t>
      </w:r>
      <w:proofErr w:type="spellStart"/>
      <w:r w:rsidR="008F3FB5" w:rsidRPr="00DB5672">
        <w:t>CfP</w:t>
      </w:r>
      <w:proofErr w:type="spellEnd"/>
      <w:r w:rsidR="008F3FB5" w:rsidRPr="00DB5672">
        <w:t xml:space="preserve"> does not address all requirements, or to the extent that the </w:t>
      </w:r>
      <w:proofErr w:type="spellStart"/>
      <w:r w:rsidR="008F3FB5" w:rsidRPr="00DB5672">
        <w:t>CfP</w:t>
      </w:r>
      <w:proofErr w:type="spellEnd"/>
      <w:r w:rsidR="008F3FB5" w:rsidRPr="00DB5672">
        <w:t xml:space="preserve"> does not permit evaluation and selection of </w:t>
      </w:r>
      <w:r w:rsidR="00BE5704" w:rsidRPr="00DB5672">
        <w:t xml:space="preserve">technology </w:t>
      </w:r>
      <w:r w:rsidR="008F3FB5" w:rsidRPr="00DB5672">
        <w:t xml:space="preserve">that addresses all requirements, then technology that addresses the remaining requirements </w:t>
      </w:r>
      <w:r w:rsidR="00BE5704" w:rsidRPr="00DB5672">
        <w:t xml:space="preserve">shall be incorporated </w:t>
      </w:r>
      <w:r w:rsidR="00A72697" w:rsidRPr="00DB5672">
        <w:t xml:space="preserve">via </w:t>
      </w:r>
      <w:r w:rsidR="00BE5704" w:rsidRPr="00DB5672">
        <w:t xml:space="preserve">the Core Experiment process. </w:t>
      </w:r>
      <w:r w:rsidR="00D34AA7" w:rsidRPr="00DB5672">
        <w:t>Currently no recommendations on core experiments are provided, more details may be developed after the</w:t>
      </w:r>
      <w:r w:rsidR="00132CE1" w:rsidRPr="00DB5672">
        <w:t xml:space="preserve"> call.</w:t>
      </w:r>
    </w:p>
    <w:p w14:paraId="4308DB86" w14:textId="45DA69E3" w:rsidR="00132CE1" w:rsidRPr="00DB5672" w:rsidRDefault="00132CE1" w:rsidP="00D34AA7"/>
    <w:p w14:paraId="32B8E09B" w14:textId="77777777" w:rsidR="00132CE1" w:rsidRPr="00DB5672" w:rsidRDefault="00132CE1" w:rsidP="00132CE1">
      <w:pPr>
        <w:rPr>
          <w:noProof/>
          <w:lang w:val="en-GB" w:eastAsia="zh-TW"/>
        </w:rPr>
      </w:pPr>
      <w:r w:rsidRPr="00DB5672">
        <w:rPr>
          <w:noProof/>
          <w:lang w:val="en-GB" w:eastAsia="zh-TW"/>
        </w:rPr>
        <w:t>The proposals will be evaluated based on their fulfillment of the use cases and requirements. Each proposal shall be evaluated based on each use case and requirement in the use cases and requirements document [2]. An excel sheet for this evaluation is attached as annex to this CfP.</w:t>
      </w:r>
    </w:p>
    <w:p w14:paraId="671D0ADF" w14:textId="77777777" w:rsidR="00132CE1" w:rsidRPr="00DB5672" w:rsidRDefault="00132CE1" w:rsidP="00D34AA7">
      <w:pPr>
        <w:rPr>
          <w:lang w:val="en-GB"/>
        </w:rPr>
      </w:pPr>
    </w:p>
    <w:p w14:paraId="08556F8F" w14:textId="27D02AF5" w:rsidR="00B15DE0" w:rsidRPr="00DB5672" w:rsidRDefault="00B15DE0" w:rsidP="00785B59">
      <w:bookmarkStart w:id="132" w:name="_Toc220647752"/>
      <w:bookmarkStart w:id="133" w:name="_Toc3553487"/>
      <w:bookmarkStart w:id="134" w:name="_Toc220647754"/>
    </w:p>
    <w:p w14:paraId="146E6A51" w14:textId="25FEDE83" w:rsidR="002B151D" w:rsidRPr="00DB5672" w:rsidRDefault="004F7396" w:rsidP="00537673">
      <w:pPr>
        <w:pStyle w:val="Heading1"/>
      </w:pPr>
      <w:bookmarkStart w:id="135" w:name="_Toc52531789"/>
      <w:bookmarkStart w:id="136" w:name="_Toc52532019"/>
      <w:bookmarkStart w:id="137" w:name="_Toc52544175"/>
      <w:bookmarkStart w:id="138" w:name="_Toc52792784"/>
      <w:bookmarkStart w:id="139" w:name="_Toc53062059"/>
      <w:bookmarkStart w:id="140" w:name="_Toc53064485"/>
      <w:bookmarkStart w:id="141" w:name="_Toc53558018"/>
      <w:bookmarkStart w:id="142" w:name="_Toc52531790"/>
      <w:bookmarkStart w:id="143" w:name="_Toc52532020"/>
      <w:bookmarkStart w:id="144" w:name="_Toc52544176"/>
      <w:bookmarkStart w:id="145" w:name="_Toc52792785"/>
      <w:bookmarkStart w:id="146" w:name="_Toc53062060"/>
      <w:bookmarkStart w:id="147" w:name="_Toc53064486"/>
      <w:bookmarkStart w:id="148" w:name="_Toc53558019"/>
      <w:bookmarkStart w:id="149" w:name="_Toc220647753"/>
      <w:bookmarkStart w:id="150" w:name="_Toc3553488"/>
      <w:bookmarkStart w:id="151" w:name="_Toc93610229"/>
      <w:bookmarkEnd w:id="132"/>
      <w:bookmarkEnd w:id="133"/>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r w:rsidRPr="00DB5672">
        <w:t>Call</w:t>
      </w:r>
      <w:r w:rsidR="002B2D36" w:rsidRPr="00DB5672">
        <w:t xml:space="preserve"> Administrator</w:t>
      </w:r>
      <w:bookmarkEnd w:id="149"/>
      <w:bookmarkEnd w:id="150"/>
      <w:bookmarkEnd w:id="151"/>
    </w:p>
    <w:p w14:paraId="6AF15EBE" w14:textId="2CEC8986" w:rsidR="002B151D" w:rsidRPr="00DB5672" w:rsidRDefault="002B151D" w:rsidP="002B151D">
      <w:pPr>
        <w:rPr>
          <w:color w:val="000000"/>
        </w:rPr>
      </w:pPr>
      <w:r w:rsidRPr="00DB5672">
        <w:rPr>
          <w:color w:val="000000"/>
        </w:rPr>
        <w:t>For any questions related to this Call for Proposals or associated evaluation procedures please contact:</w:t>
      </w:r>
    </w:p>
    <w:p w14:paraId="77F59FA9" w14:textId="77777777" w:rsidR="00D34AA7" w:rsidRPr="00DB5672" w:rsidRDefault="00D34AA7" w:rsidP="002B151D">
      <w:pPr>
        <w:rPr>
          <w:color w:val="000000"/>
        </w:rPr>
      </w:pPr>
    </w:p>
    <w:p w14:paraId="7E1691B5" w14:textId="5C8663DA" w:rsidR="00D34AA7" w:rsidRPr="00DB5672" w:rsidRDefault="00D34AA7" w:rsidP="00D34AA7">
      <w:pPr>
        <w:keepNext/>
        <w:keepLines/>
        <w:ind w:firstLine="720"/>
        <w:rPr>
          <w:lang w:val="en-GB"/>
        </w:rPr>
      </w:pPr>
      <w:proofErr w:type="spellStart"/>
      <w:r w:rsidRPr="00DB5672">
        <w:rPr>
          <w:lang w:val="en-GB"/>
        </w:rPr>
        <w:t>Dr.</w:t>
      </w:r>
      <w:proofErr w:type="spellEnd"/>
      <w:r w:rsidRPr="00DB5672">
        <w:rPr>
          <w:lang w:val="en-GB"/>
        </w:rPr>
        <w:t xml:space="preserve"> </w:t>
      </w:r>
      <w:proofErr w:type="spellStart"/>
      <w:r w:rsidRPr="00DB5672">
        <w:rPr>
          <w:lang w:val="en-GB"/>
        </w:rPr>
        <w:t>Youngkwon</w:t>
      </w:r>
      <w:proofErr w:type="spellEnd"/>
      <w:r w:rsidRPr="00DB5672">
        <w:rPr>
          <w:lang w:val="en-GB"/>
        </w:rPr>
        <w:t xml:space="preserve"> Lim</w:t>
      </w:r>
    </w:p>
    <w:p w14:paraId="42E0B6C7" w14:textId="77777777" w:rsidR="00D34AA7" w:rsidRPr="00DB5672" w:rsidRDefault="00D34AA7" w:rsidP="00D34AA7">
      <w:pPr>
        <w:keepNext/>
        <w:keepLines/>
        <w:ind w:firstLine="720"/>
        <w:rPr>
          <w:lang w:val="en-GB"/>
        </w:rPr>
      </w:pPr>
      <w:r w:rsidRPr="00DB5672">
        <w:rPr>
          <w:lang w:val="en-GB"/>
        </w:rPr>
        <w:t>Convenor of ISO/IEC JTC 1/SC 29/WG 3</w:t>
      </w:r>
    </w:p>
    <w:p w14:paraId="41D0CB08" w14:textId="5F78F11A" w:rsidR="00D34AA7" w:rsidRDefault="00556A2F" w:rsidP="00D34AA7">
      <w:pPr>
        <w:keepNext/>
        <w:keepLines/>
        <w:ind w:firstLine="720"/>
      </w:pPr>
      <w:hyperlink r:id="rId20" w:history="1">
        <w:r w:rsidR="00E173FB" w:rsidRPr="0027567A">
          <w:rPr>
            <w:rStyle w:val="Hyperlink"/>
          </w:rPr>
          <w:t>yklwhite@gmail.com</w:t>
        </w:r>
      </w:hyperlink>
    </w:p>
    <w:p w14:paraId="697974C1" w14:textId="3DC649F6" w:rsidR="00E173FB" w:rsidRDefault="00E173FB" w:rsidP="00D34AA7">
      <w:pPr>
        <w:keepNext/>
        <w:keepLines/>
        <w:ind w:firstLine="720"/>
      </w:pPr>
    </w:p>
    <w:p w14:paraId="39C88495" w14:textId="59C41C04" w:rsidR="00E173FB" w:rsidRPr="00DB5672" w:rsidRDefault="00E173FB" w:rsidP="00E173FB">
      <w:pPr>
        <w:keepNext/>
        <w:keepLines/>
        <w:ind w:firstLine="720"/>
        <w:rPr>
          <w:lang w:val="en-GB"/>
        </w:rPr>
      </w:pPr>
      <w:proofErr w:type="spellStart"/>
      <w:r w:rsidRPr="00DB5672">
        <w:rPr>
          <w:lang w:val="en-GB"/>
        </w:rPr>
        <w:t>Dr.</w:t>
      </w:r>
      <w:proofErr w:type="spellEnd"/>
      <w:r w:rsidRPr="00DB5672">
        <w:rPr>
          <w:lang w:val="en-GB"/>
        </w:rPr>
        <w:t xml:space="preserve"> </w:t>
      </w:r>
      <w:r>
        <w:rPr>
          <w:lang w:val="en-GB"/>
        </w:rPr>
        <w:t>Igor Curcio</w:t>
      </w:r>
    </w:p>
    <w:p w14:paraId="5C930AE3" w14:textId="169E8751" w:rsidR="00E173FB" w:rsidRPr="00DB5672" w:rsidRDefault="00E173FB" w:rsidP="00E173FB">
      <w:pPr>
        <w:keepNext/>
        <w:keepLines/>
        <w:ind w:firstLine="720"/>
        <w:rPr>
          <w:lang w:val="en-GB"/>
        </w:rPr>
      </w:pPr>
      <w:r w:rsidRPr="00DB5672">
        <w:rPr>
          <w:lang w:val="en-GB"/>
        </w:rPr>
        <w:t xml:space="preserve">Convenor of ISO/IEC JTC 1/SC 29/WG </w:t>
      </w:r>
      <w:r>
        <w:rPr>
          <w:lang w:val="en-GB"/>
        </w:rPr>
        <w:t>2</w:t>
      </w:r>
    </w:p>
    <w:p w14:paraId="1015A09A" w14:textId="54645EDB" w:rsidR="00E173FB" w:rsidRPr="00DB5672" w:rsidRDefault="00E173FB" w:rsidP="00E173FB">
      <w:pPr>
        <w:keepNext/>
        <w:keepLines/>
        <w:ind w:firstLine="720"/>
      </w:pPr>
      <w:r>
        <w:t>Igor.curcio</w:t>
      </w:r>
      <w:r w:rsidRPr="00DB5672">
        <w:t>@</w:t>
      </w:r>
      <w:r>
        <w:t>nokia</w:t>
      </w:r>
      <w:r w:rsidRPr="00DB5672">
        <w:t>.com</w:t>
      </w:r>
    </w:p>
    <w:p w14:paraId="7B104232" w14:textId="77777777" w:rsidR="00E173FB" w:rsidRPr="00DB5672" w:rsidRDefault="00E173FB" w:rsidP="00D34AA7">
      <w:pPr>
        <w:keepNext/>
        <w:keepLines/>
        <w:ind w:firstLine="720"/>
      </w:pPr>
    </w:p>
    <w:p w14:paraId="6DF57741" w14:textId="2B56D78B" w:rsidR="00124107" w:rsidRPr="00DB5672" w:rsidRDefault="00124107" w:rsidP="002B151D">
      <w:pPr>
        <w:ind w:left="960"/>
      </w:pPr>
    </w:p>
    <w:p w14:paraId="3D97C67D" w14:textId="78748D94" w:rsidR="00124107" w:rsidRPr="00DB5672" w:rsidRDefault="00124107" w:rsidP="00124107">
      <w:pPr>
        <w:pStyle w:val="Heading1"/>
      </w:pPr>
      <w:bookmarkStart w:id="152" w:name="_Toc93610230"/>
      <w:r w:rsidRPr="00DB5672">
        <w:t>Email reflector</w:t>
      </w:r>
      <w:bookmarkEnd w:id="152"/>
    </w:p>
    <w:p w14:paraId="2A685AFB" w14:textId="04C311EE" w:rsidR="00124107" w:rsidRPr="00DB5672" w:rsidRDefault="00D34AA7" w:rsidP="00124107">
      <w:pPr>
        <w:rPr>
          <w:lang w:eastAsia="ja-JP"/>
        </w:rPr>
      </w:pPr>
      <w:r w:rsidRPr="00DB5672">
        <w:rPr>
          <w:lang w:eastAsia="ja-JP"/>
        </w:rPr>
        <w:t xml:space="preserve">The e-mail reflector associated to this call is: </w:t>
      </w:r>
      <w:hyperlink r:id="rId21" w:history="1">
        <w:r w:rsidRPr="00DB5672">
          <w:rPr>
            <w:rStyle w:val="Hyperlink"/>
            <w:lang w:eastAsia="ja-JP"/>
          </w:rPr>
          <w:t>synched-encoding@lists.aau.at</w:t>
        </w:r>
      </w:hyperlink>
      <w:r w:rsidRPr="00DB5672">
        <w:rPr>
          <w:lang w:eastAsia="ja-JP"/>
        </w:rPr>
        <w:t xml:space="preserve"> and registration is </w:t>
      </w:r>
      <w:proofErr w:type="gramStart"/>
      <w:r w:rsidRPr="00DB5672">
        <w:rPr>
          <w:lang w:eastAsia="ja-JP"/>
        </w:rPr>
        <w:t>possible</w:t>
      </w:r>
      <w:r w:rsidR="00E173FB">
        <w:rPr>
          <w:lang w:eastAsia="ja-JP"/>
        </w:rPr>
        <w:t>,  registration</w:t>
      </w:r>
      <w:proofErr w:type="gramEnd"/>
      <w:r w:rsidR="00E173FB">
        <w:rPr>
          <w:lang w:eastAsia="ja-JP"/>
        </w:rPr>
        <w:t xml:space="preserve"> is possible on</w:t>
      </w:r>
      <w:r w:rsidRPr="00DB5672">
        <w:rPr>
          <w:lang w:eastAsia="ja-JP"/>
        </w:rPr>
        <w:t xml:space="preserve"> </w:t>
      </w:r>
      <w:r w:rsidR="00E173FB" w:rsidRPr="00E173FB">
        <w:rPr>
          <w:lang w:eastAsia="ja-JP"/>
        </w:rPr>
        <w:t>https://lists.aau.at/mailman/listinfo/synched-encoding</w:t>
      </w:r>
    </w:p>
    <w:p w14:paraId="5B9FE1F8" w14:textId="7E9CB99F" w:rsidR="0020360A" w:rsidRPr="00DB5672" w:rsidRDefault="0020360A" w:rsidP="00F230CD">
      <w:pPr>
        <w:pStyle w:val="Heading1"/>
      </w:pPr>
      <w:bookmarkStart w:id="153" w:name="_Toc53558023"/>
      <w:bookmarkStart w:id="154" w:name="_Toc53558024"/>
      <w:bookmarkStart w:id="155" w:name="_Toc53558025"/>
      <w:bookmarkStart w:id="156" w:name="_Toc53558026"/>
      <w:bookmarkStart w:id="157" w:name="_Toc53558036"/>
      <w:bookmarkStart w:id="158" w:name="_Toc53558039"/>
      <w:bookmarkStart w:id="159" w:name="_Toc53558042"/>
      <w:bookmarkStart w:id="160" w:name="_Toc53558043"/>
      <w:bookmarkStart w:id="161" w:name="_Toc53558044"/>
      <w:bookmarkStart w:id="162" w:name="_Toc53558045"/>
      <w:bookmarkStart w:id="163" w:name="_Toc53558055"/>
      <w:bookmarkStart w:id="164" w:name="_Toc53558058"/>
      <w:bookmarkStart w:id="165" w:name="_Toc53558061"/>
      <w:bookmarkStart w:id="166" w:name="_Toc53558062"/>
      <w:bookmarkStart w:id="167" w:name="_Toc53558063"/>
      <w:bookmarkStart w:id="168" w:name="_Toc53558064"/>
      <w:bookmarkStart w:id="169" w:name="_Toc53558074"/>
      <w:bookmarkStart w:id="170" w:name="_Toc53558077"/>
      <w:bookmarkStart w:id="171" w:name="_Toc53558080"/>
      <w:bookmarkStart w:id="172" w:name="_Toc53558081"/>
      <w:bookmarkStart w:id="173" w:name="_Toc53558082"/>
      <w:bookmarkStart w:id="174" w:name="_Toc53558083"/>
      <w:bookmarkStart w:id="175" w:name="_Toc53558084"/>
      <w:bookmarkStart w:id="176" w:name="_Toc53558085"/>
      <w:bookmarkStart w:id="177" w:name="_Toc53558086"/>
      <w:bookmarkStart w:id="178" w:name="_Toc53558087"/>
      <w:bookmarkStart w:id="179" w:name="_Toc53558088"/>
      <w:bookmarkStart w:id="180" w:name="_Toc53558089"/>
      <w:bookmarkStart w:id="181" w:name="_Toc53558090"/>
      <w:bookmarkStart w:id="182" w:name="_Toc53558091"/>
      <w:bookmarkStart w:id="183" w:name="_Toc53558092"/>
      <w:bookmarkStart w:id="184" w:name="_Toc53558117"/>
      <w:bookmarkStart w:id="185" w:name="_Toc53558118"/>
      <w:bookmarkStart w:id="186" w:name="_Toc53558119"/>
      <w:bookmarkStart w:id="187" w:name="_Toc53558120"/>
      <w:bookmarkStart w:id="188" w:name="_Toc53558121"/>
      <w:bookmarkStart w:id="189" w:name="_Toc53558122"/>
      <w:bookmarkStart w:id="190" w:name="_Toc53558123"/>
      <w:bookmarkStart w:id="191" w:name="_Toc53558124"/>
      <w:bookmarkStart w:id="192" w:name="_Toc53558134"/>
      <w:bookmarkStart w:id="193" w:name="_Toc53558135"/>
      <w:bookmarkStart w:id="194" w:name="_Toc53558136"/>
      <w:bookmarkStart w:id="195" w:name="_Toc93610231"/>
      <w:bookmarkEnd w:id="134"/>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r w:rsidRPr="00DB5672">
        <w:t xml:space="preserve">Copyright Header </w:t>
      </w:r>
      <w:r w:rsidR="00D34AA7" w:rsidRPr="00DB5672">
        <w:t>for Encoder Synchronization Software</w:t>
      </w:r>
      <w:bookmarkEnd w:id="195"/>
    </w:p>
    <w:p w14:paraId="679C8F3F" w14:textId="77777777" w:rsidR="00F230CD" w:rsidRPr="00DB5672" w:rsidRDefault="00F230CD" w:rsidP="000345D2">
      <w:pPr>
        <w:rPr>
          <w:lang w:eastAsia="ja-JP"/>
        </w:rPr>
      </w:pPr>
    </w:p>
    <w:p w14:paraId="21283E68" w14:textId="0964A98F" w:rsidR="000345D2" w:rsidRPr="00DB5672" w:rsidRDefault="000345D2" w:rsidP="000345D2">
      <w:r w:rsidRPr="00DB5672">
        <w:rPr>
          <w:lang w:eastAsia="ja-JP"/>
        </w:rPr>
        <w:t xml:space="preserve">All </w:t>
      </w:r>
      <w:r w:rsidRPr="00DB5672">
        <w:t>Reference Software files shall contain the following header:</w:t>
      </w:r>
    </w:p>
    <w:p w14:paraId="3AD845FF" w14:textId="77777777" w:rsidR="000345D2" w:rsidRPr="00DB5672" w:rsidRDefault="000345D2" w:rsidP="004741B7"/>
    <w:p w14:paraId="75F93A7B" w14:textId="77777777" w:rsidR="000345D2" w:rsidRPr="00DB5672" w:rsidRDefault="000345D2" w:rsidP="000345D2">
      <w:pPr>
        <w:tabs>
          <w:tab w:val="left" w:pos="593"/>
        </w:tabs>
        <w:autoSpaceDE w:val="0"/>
        <w:autoSpaceDN w:val="0"/>
        <w:adjustRightInd w:val="0"/>
        <w:rPr>
          <w:rFonts w:ascii="Menlo" w:hAnsi="Menlo" w:cs="Menlo"/>
          <w:color w:val="000000" w:themeColor="text1"/>
          <w:sz w:val="20"/>
          <w:szCs w:val="20"/>
        </w:rPr>
      </w:pPr>
      <w:r w:rsidRPr="00DB5672">
        <w:rPr>
          <w:rFonts w:ascii="Menlo" w:hAnsi="Menlo" w:cs="Menlo"/>
          <w:color w:val="000000" w:themeColor="text1"/>
          <w:sz w:val="20"/>
          <w:szCs w:val="20"/>
        </w:rPr>
        <w:t>##########################################################################</w:t>
      </w:r>
    </w:p>
    <w:p w14:paraId="754578CA" w14:textId="77777777" w:rsidR="000345D2" w:rsidRPr="00DB5672" w:rsidRDefault="000345D2" w:rsidP="000345D2">
      <w:pPr>
        <w:tabs>
          <w:tab w:val="left" w:pos="593"/>
        </w:tabs>
        <w:autoSpaceDE w:val="0"/>
        <w:autoSpaceDN w:val="0"/>
        <w:adjustRightInd w:val="0"/>
        <w:rPr>
          <w:rFonts w:ascii="Menlo" w:hAnsi="Menlo" w:cs="Menlo"/>
          <w:color w:val="000000" w:themeColor="text1"/>
          <w:sz w:val="20"/>
          <w:szCs w:val="20"/>
        </w:rPr>
      </w:pPr>
      <w:r w:rsidRPr="00DB5672">
        <w:rPr>
          <w:rFonts w:ascii="Menlo" w:hAnsi="Menlo" w:cs="Menlo"/>
          <w:color w:val="000000" w:themeColor="text1"/>
          <w:sz w:val="20"/>
          <w:szCs w:val="20"/>
        </w:rPr>
        <w:t>This software module was originally developed by</w:t>
      </w:r>
    </w:p>
    <w:p w14:paraId="566A8BE5" w14:textId="77777777" w:rsidR="000345D2" w:rsidRPr="00DB5672" w:rsidRDefault="000345D2" w:rsidP="000345D2">
      <w:pPr>
        <w:tabs>
          <w:tab w:val="left" w:pos="593"/>
        </w:tabs>
        <w:autoSpaceDE w:val="0"/>
        <w:autoSpaceDN w:val="0"/>
        <w:adjustRightInd w:val="0"/>
        <w:rPr>
          <w:rFonts w:ascii="Menlo" w:hAnsi="Menlo" w:cs="Menlo"/>
          <w:color w:val="000000" w:themeColor="text1"/>
          <w:sz w:val="20"/>
          <w:szCs w:val="20"/>
        </w:rPr>
      </w:pPr>
    </w:p>
    <w:p w14:paraId="5085BB43" w14:textId="50858A16" w:rsidR="000345D2" w:rsidRPr="00DB5672" w:rsidRDefault="000345D2" w:rsidP="000345D2">
      <w:pPr>
        <w:tabs>
          <w:tab w:val="left" w:pos="593"/>
        </w:tabs>
        <w:autoSpaceDE w:val="0"/>
        <w:autoSpaceDN w:val="0"/>
        <w:adjustRightInd w:val="0"/>
        <w:rPr>
          <w:rFonts w:ascii="Menlo" w:hAnsi="Menlo" w:cs="Menlo"/>
          <w:color w:val="000000" w:themeColor="text1"/>
          <w:sz w:val="20"/>
          <w:szCs w:val="20"/>
        </w:rPr>
      </w:pPr>
      <w:r w:rsidRPr="00DB5672">
        <w:rPr>
          <w:rFonts w:ascii="Menlo" w:hAnsi="Menlo" w:cs="Menlo"/>
          <w:color w:val="000000" w:themeColor="text1"/>
          <w:sz w:val="20"/>
          <w:szCs w:val="20"/>
        </w:rPr>
        <w:t xml:space="preserve">in the course of development of ISO/IEC </w:t>
      </w:r>
      <w:r w:rsidR="00D34AA7" w:rsidRPr="00DB5672">
        <w:rPr>
          <w:rFonts w:ascii="Menlo" w:hAnsi="Menlo" w:cs="Menlo"/>
          <w:color w:val="000000" w:themeColor="text1"/>
          <w:sz w:val="20"/>
          <w:szCs w:val="20"/>
        </w:rPr>
        <w:t>XXXXX</w:t>
      </w:r>
      <w:r w:rsidRPr="00DB5672">
        <w:rPr>
          <w:rFonts w:ascii="Menlo" w:hAnsi="Menlo" w:cs="Menlo"/>
          <w:color w:val="000000" w:themeColor="text1"/>
          <w:sz w:val="20"/>
          <w:szCs w:val="20"/>
        </w:rPr>
        <w:t xml:space="preserve"> </w:t>
      </w:r>
      <w:r w:rsidRPr="00DB5672">
        <w:rPr>
          <w:rFonts w:ascii="Menlo" w:hAnsi="Menlo" w:cs="Menlo"/>
          <w:bCs/>
          <w:color w:val="000000" w:themeColor="text1"/>
          <w:sz w:val="20"/>
          <w:szCs w:val="20"/>
        </w:rPr>
        <w:t>for</w:t>
      </w:r>
      <w:r w:rsidRPr="00DB5672">
        <w:rPr>
          <w:rFonts w:ascii="Menlo" w:hAnsi="Menlo" w:cs="Menlo"/>
          <w:color w:val="000000" w:themeColor="text1"/>
          <w:sz w:val="20"/>
          <w:szCs w:val="20"/>
        </w:rPr>
        <w:t xml:space="preserve"> reference purposes and </w:t>
      </w:r>
    </w:p>
    <w:p w14:paraId="356DE8D6" w14:textId="77777777" w:rsidR="000345D2" w:rsidRPr="00DB5672" w:rsidRDefault="000345D2" w:rsidP="000345D2">
      <w:pPr>
        <w:tabs>
          <w:tab w:val="left" w:pos="593"/>
        </w:tabs>
        <w:autoSpaceDE w:val="0"/>
        <w:autoSpaceDN w:val="0"/>
        <w:adjustRightInd w:val="0"/>
        <w:rPr>
          <w:rFonts w:ascii="Menlo" w:hAnsi="Menlo" w:cs="Menlo"/>
          <w:color w:val="000000" w:themeColor="text1"/>
          <w:sz w:val="20"/>
          <w:szCs w:val="20"/>
        </w:rPr>
      </w:pPr>
      <w:r w:rsidRPr="00DB5672">
        <w:rPr>
          <w:rFonts w:ascii="Menlo" w:hAnsi="Menlo" w:cs="Menlo"/>
          <w:color w:val="000000" w:themeColor="text1"/>
          <w:sz w:val="20"/>
          <w:szCs w:val="20"/>
        </w:rPr>
        <w:t xml:space="preserve">its performance may not have been optimized. This software module is an </w:t>
      </w:r>
    </w:p>
    <w:p w14:paraId="548A1802" w14:textId="4A289A1D" w:rsidR="000345D2" w:rsidRPr="00DB5672" w:rsidRDefault="000345D2" w:rsidP="000345D2">
      <w:pPr>
        <w:tabs>
          <w:tab w:val="left" w:pos="593"/>
        </w:tabs>
        <w:autoSpaceDE w:val="0"/>
        <w:autoSpaceDN w:val="0"/>
        <w:adjustRightInd w:val="0"/>
        <w:rPr>
          <w:rFonts w:ascii="Menlo" w:hAnsi="Menlo" w:cs="Menlo"/>
          <w:color w:val="000000" w:themeColor="text1"/>
          <w:sz w:val="20"/>
          <w:szCs w:val="20"/>
        </w:rPr>
      </w:pPr>
      <w:r w:rsidRPr="00DB5672">
        <w:rPr>
          <w:rFonts w:ascii="Menlo" w:hAnsi="Menlo" w:cs="Menlo"/>
          <w:color w:val="000000" w:themeColor="text1"/>
          <w:sz w:val="20"/>
          <w:szCs w:val="20"/>
        </w:rPr>
        <w:t xml:space="preserve">implementation of one or more tools as specified by the ISO/IEC </w:t>
      </w:r>
      <w:r w:rsidR="00D34AA7" w:rsidRPr="00DB5672">
        <w:rPr>
          <w:rFonts w:ascii="Menlo" w:hAnsi="Menlo" w:cs="Menlo"/>
          <w:color w:val="000000" w:themeColor="text1"/>
          <w:sz w:val="20"/>
          <w:szCs w:val="20"/>
        </w:rPr>
        <w:t>XXXXX</w:t>
      </w:r>
    </w:p>
    <w:p w14:paraId="50C7DC64" w14:textId="77777777" w:rsidR="000345D2" w:rsidRPr="00DB5672" w:rsidRDefault="000345D2" w:rsidP="000345D2">
      <w:pPr>
        <w:tabs>
          <w:tab w:val="left" w:pos="593"/>
        </w:tabs>
        <w:autoSpaceDE w:val="0"/>
        <w:autoSpaceDN w:val="0"/>
        <w:adjustRightInd w:val="0"/>
        <w:rPr>
          <w:rFonts w:ascii="Menlo" w:hAnsi="Menlo" w:cs="Menlo"/>
          <w:color w:val="000000" w:themeColor="text1"/>
          <w:sz w:val="20"/>
          <w:szCs w:val="20"/>
        </w:rPr>
      </w:pPr>
      <w:r w:rsidRPr="00DB5672">
        <w:rPr>
          <w:rFonts w:ascii="Menlo" w:hAnsi="Menlo" w:cs="Menlo"/>
          <w:color w:val="000000" w:themeColor="text1"/>
          <w:sz w:val="20"/>
          <w:szCs w:val="20"/>
        </w:rPr>
        <w:t xml:space="preserve">standard. ISO/IEC gives you a royalty-free, worldwide, non-exclusive, </w:t>
      </w:r>
    </w:p>
    <w:p w14:paraId="1E5ED61A" w14:textId="77777777" w:rsidR="000345D2" w:rsidRPr="00DB5672" w:rsidRDefault="000345D2" w:rsidP="000345D2">
      <w:pPr>
        <w:tabs>
          <w:tab w:val="left" w:pos="593"/>
        </w:tabs>
        <w:autoSpaceDE w:val="0"/>
        <w:autoSpaceDN w:val="0"/>
        <w:adjustRightInd w:val="0"/>
        <w:rPr>
          <w:rFonts w:ascii="Menlo" w:hAnsi="Menlo" w:cs="Menlo"/>
          <w:color w:val="000000" w:themeColor="text1"/>
          <w:sz w:val="20"/>
          <w:szCs w:val="20"/>
        </w:rPr>
      </w:pPr>
      <w:r w:rsidRPr="00DB5672">
        <w:rPr>
          <w:rFonts w:ascii="Menlo" w:hAnsi="Menlo" w:cs="Menlo"/>
          <w:color w:val="000000" w:themeColor="text1"/>
          <w:sz w:val="20"/>
          <w:szCs w:val="20"/>
        </w:rPr>
        <w:t xml:space="preserve">copyright license to copy, distribute, and make derivative works of this </w:t>
      </w:r>
    </w:p>
    <w:p w14:paraId="37485AE5" w14:textId="77777777" w:rsidR="000345D2" w:rsidRPr="00DB5672" w:rsidRDefault="000345D2" w:rsidP="000345D2">
      <w:pPr>
        <w:tabs>
          <w:tab w:val="left" w:pos="593"/>
        </w:tabs>
        <w:autoSpaceDE w:val="0"/>
        <w:autoSpaceDN w:val="0"/>
        <w:adjustRightInd w:val="0"/>
        <w:rPr>
          <w:rFonts w:ascii="Menlo" w:hAnsi="Menlo" w:cs="Menlo"/>
          <w:color w:val="000000" w:themeColor="text1"/>
          <w:sz w:val="20"/>
          <w:szCs w:val="20"/>
        </w:rPr>
      </w:pPr>
      <w:r w:rsidRPr="00DB5672">
        <w:rPr>
          <w:rFonts w:ascii="Menlo" w:hAnsi="Menlo" w:cs="Menlo"/>
          <w:color w:val="000000" w:themeColor="text1"/>
          <w:sz w:val="20"/>
          <w:szCs w:val="20"/>
        </w:rPr>
        <w:t xml:space="preserve">software module or modifications thereof </w:t>
      </w:r>
      <w:r w:rsidRPr="00DB5672">
        <w:rPr>
          <w:rFonts w:ascii="Menlo" w:hAnsi="Menlo" w:cs="Menlo"/>
          <w:bCs/>
          <w:color w:val="000000" w:themeColor="text1"/>
          <w:sz w:val="20"/>
          <w:szCs w:val="20"/>
        </w:rPr>
        <w:t>for</w:t>
      </w:r>
      <w:r w:rsidRPr="00DB5672">
        <w:rPr>
          <w:rFonts w:ascii="Menlo" w:hAnsi="Menlo" w:cs="Menlo"/>
          <w:color w:val="000000" w:themeColor="text1"/>
          <w:sz w:val="20"/>
          <w:szCs w:val="20"/>
        </w:rPr>
        <w:t xml:space="preserve"> use in implementations or </w:t>
      </w:r>
    </w:p>
    <w:p w14:paraId="3B619C2E" w14:textId="77777777" w:rsidR="007528DC" w:rsidRPr="00DB5672" w:rsidRDefault="000345D2" w:rsidP="007528DC">
      <w:pPr>
        <w:tabs>
          <w:tab w:val="left" w:pos="593"/>
        </w:tabs>
        <w:autoSpaceDE w:val="0"/>
        <w:autoSpaceDN w:val="0"/>
        <w:adjustRightInd w:val="0"/>
        <w:rPr>
          <w:rFonts w:ascii="Menlo" w:hAnsi="Menlo" w:cs="Menlo"/>
          <w:color w:val="000000" w:themeColor="text1"/>
          <w:sz w:val="20"/>
          <w:szCs w:val="20"/>
        </w:rPr>
      </w:pPr>
      <w:r w:rsidRPr="00DB5672">
        <w:rPr>
          <w:rFonts w:ascii="Menlo" w:hAnsi="Menlo" w:cs="Menlo"/>
          <w:color w:val="000000" w:themeColor="text1"/>
          <w:sz w:val="20"/>
          <w:szCs w:val="20"/>
        </w:rPr>
        <w:t xml:space="preserve">products claiming conformance to </w:t>
      </w:r>
      <w:r w:rsidR="007528DC" w:rsidRPr="00DB5672">
        <w:rPr>
          <w:rFonts w:ascii="Menlo" w:hAnsi="Menlo" w:cs="Menlo"/>
          <w:color w:val="000000" w:themeColor="text1"/>
          <w:sz w:val="20"/>
          <w:szCs w:val="20"/>
        </w:rPr>
        <w:t>ISO/IEC standards incorporating ISO/IEC</w:t>
      </w:r>
    </w:p>
    <w:p w14:paraId="39091FBC" w14:textId="3B4A432E" w:rsidR="007528DC" w:rsidRPr="00DB5672" w:rsidRDefault="00D34AA7" w:rsidP="000345D2">
      <w:pPr>
        <w:tabs>
          <w:tab w:val="left" w:pos="593"/>
        </w:tabs>
        <w:autoSpaceDE w:val="0"/>
        <w:autoSpaceDN w:val="0"/>
        <w:adjustRightInd w:val="0"/>
        <w:rPr>
          <w:rFonts w:ascii="Menlo" w:hAnsi="Menlo" w:cs="Menlo"/>
          <w:color w:val="000000" w:themeColor="text1"/>
          <w:sz w:val="20"/>
          <w:szCs w:val="20"/>
        </w:rPr>
      </w:pPr>
      <w:r w:rsidRPr="00DB5672">
        <w:rPr>
          <w:rFonts w:ascii="Menlo" w:hAnsi="Menlo" w:cs="Menlo"/>
          <w:color w:val="000000" w:themeColor="text1"/>
          <w:sz w:val="20"/>
          <w:szCs w:val="20"/>
        </w:rPr>
        <w:t xml:space="preserve">XXXXX </w:t>
      </w:r>
      <w:r w:rsidR="007528DC" w:rsidRPr="00DB5672">
        <w:rPr>
          <w:rFonts w:ascii="Menlo" w:hAnsi="Menlo" w:cs="Menlo"/>
          <w:color w:val="000000" w:themeColor="text1"/>
          <w:sz w:val="20"/>
          <w:szCs w:val="20"/>
        </w:rPr>
        <w:t xml:space="preserve">reference software </w:t>
      </w:r>
      <w:r w:rsidR="000345D2" w:rsidRPr="00DB5672">
        <w:rPr>
          <w:rFonts w:ascii="Menlo" w:hAnsi="Menlo" w:cs="Menlo"/>
          <w:color w:val="000000" w:themeColor="text1"/>
          <w:sz w:val="20"/>
          <w:szCs w:val="20"/>
        </w:rPr>
        <w:t>and which satisfy any specified conformance</w:t>
      </w:r>
    </w:p>
    <w:p w14:paraId="7074F460" w14:textId="4B348618" w:rsidR="000345D2" w:rsidRPr="00DB5672" w:rsidRDefault="000345D2" w:rsidP="000345D2">
      <w:pPr>
        <w:tabs>
          <w:tab w:val="left" w:pos="593"/>
        </w:tabs>
        <w:autoSpaceDE w:val="0"/>
        <w:autoSpaceDN w:val="0"/>
        <w:adjustRightInd w:val="0"/>
        <w:rPr>
          <w:rFonts w:ascii="Menlo" w:hAnsi="Menlo" w:cs="Menlo"/>
          <w:color w:val="000000" w:themeColor="text1"/>
          <w:sz w:val="20"/>
          <w:szCs w:val="20"/>
        </w:rPr>
      </w:pPr>
      <w:r w:rsidRPr="00DB5672">
        <w:rPr>
          <w:rFonts w:ascii="Menlo" w:hAnsi="Menlo" w:cs="Menlo"/>
          <w:color w:val="000000" w:themeColor="text1"/>
          <w:sz w:val="20"/>
          <w:szCs w:val="20"/>
        </w:rPr>
        <w:t xml:space="preserve">criteria of that standard. </w:t>
      </w:r>
    </w:p>
    <w:p w14:paraId="51CFE91B" w14:textId="77777777" w:rsidR="000345D2" w:rsidRPr="00DB5672" w:rsidRDefault="000345D2" w:rsidP="000345D2">
      <w:pPr>
        <w:tabs>
          <w:tab w:val="left" w:pos="593"/>
        </w:tabs>
        <w:autoSpaceDE w:val="0"/>
        <w:autoSpaceDN w:val="0"/>
        <w:adjustRightInd w:val="0"/>
        <w:rPr>
          <w:rFonts w:ascii="Menlo" w:hAnsi="Menlo" w:cs="Menlo"/>
          <w:color w:val="000000" w:themeColor="text1"/>
          <w:sz w:val="20"/>
          <w:szCs w:val="20"/>
        </w:rPr>
      </w:pPr>
    </w:p>
    <w:p w14:paraId="302E8FBE" w14:textId="77777777" w:rsidR="000345D2" w:rsidRPr="00DB5672" w:rsidRDefault="000345D2" w:rsidP="000345D2">
      <w:pPr>
        <w:tabs>
          <w:tab w:val="left" w:pos="593"/>
        </w:tabs>
        <w:autoSpaceDE w:val="0"/>
        <w:autoSpaceDN w:val="0"/>
        <w:adjustRightInd w:val="0"/>
        <w:rPr>
          <w:rFonts w:ascii="Menlo" w:hAnsi="Menlo" w:cs="Menlo"/>
          <w:color w:val="000000" w:themeColor="text1"/>
          <w:sz w:val="20"/>
          <w:szCs w:val="20"/>
        </w:rPr>
      </w:pPr>
      <w:r w:rsidRPr="00DB5672">
        <w:rPr>
          <w:rFonts w:ascii="Menlo" w:hAnsi="Menlo" w:cs="Menlo"/>
          <w:color w:val="000000" w:themeColor="text1"/>
          <w:sz w:val="20"/>
          <w:szCs w:val="20"/>
        </w:rPr>
        <w:t xml:space="preserve">Those intending to use this software module in products are advised that its </w:t>
      </w:r>
    </w:p>
    <w:p w14:paraId="5192FA72" w14:textId="77777777" w:rsidR="00196F39" w:rsidRPr="00DB5672" w:rsidRDefault="000345D2" w:rsidP="00196F39">
      <w:pPr>
        <w:tabs>
          <w:tab w:val="left" w:pos="593"/>
        </w:tabs>
        <w:autoSpaceDE w:val="0"/>
        <w:autoSpaceDN w:val="0"/>
        <w:adjustRightInd w:val="0"/>
        <w:rPr>
          <w:rFonts w:ascii="Menlo" w:hAnsi="Menlo" w:cs="Menlo"/>
          <w:color w:val="000000" w:themeColor="text1"/>
          <w:sz w:val="20"/>
          <w:szCs w:val="20"/>
        </w:rPr>
      </w:pPr>
      <w:r w:rsidRPr="00DB5672">
        <w:rPr>
          <w:rFonts w:ascii="Menlo" w:hAnsi="Menlo" w:cs="Menlo"/>
          <w:color w:val="000000" w:themeColor="text1"/>
          <w:sz w:val="20"/>
          <w:szCs w:val="20"/>
        </w:rPr>
        <w:t>use may infringe existing patents</w:t>
      </w:r>
      <w:r w:rsidR="00D26662" w:rsidRPr="00DB5672">
        <w:rPr>
          <w:rFonts w:ascii="Menlo" w:hAnsi="Menlo" w:cs="Menlo"/>
          <w:color w:val="000000" w:themeColor="text1"/>
          <w:sz w:val="20"/>
          <w:szCs w:val="20"/>
        </w:rPr>
        <w:t xml:space="preserve"> </w:t>
      </w:r>
      <w:r w:rsidR="00196F39" w:rsidRPr="00DB5672">
        <w:rPr>
          <w:rFonts w:ascii="Menlo" w:hAnsi="Menlo" w:cs="Menlo"/>
          <w:color w:val="000000" w:themeColor="text1"/>
          <w:sz w:val="20"/>
          <w:szCs w:val="20"/>
        </w:rPr>
        <w:t xml:space="preserve">and that the license in the previous </w:t>
      </w:r>
    </w:p>
    <w:p w14:paraId="23EAF947" w14:textId="77777777" w:rsidR="007528DC" w:rsidRPr="00DB5672" w:rsidRDefault="00196F39" w:rsidP="000345D2">
      <w:pPr>
        <w:tabs>
          <w:tab w:val="left" w:pos="593"/>
        </w:tabs>
        <w:autoSpaceDE w:val="0"/>
        <w:autoSpaceDN w:val="0"/>
        <w:adjustRightInd w:val="0"/>
        <w:rPr>
          <w:rFonts w:ascii="Menlo" w:hAnsi="Menlo" w:cs="Menlo"/>
          <w:color w:val="000000" w:themeColor="text1"/>
          <w:sz w:val="20"/>
          <w:szCs w:val="20"/>
        </w:rPr>
      </w:pPr>
      <w:r w:rsidRPr="00DB5672">
        <w:rPr>
          <w:rFonts w:ascii="Menlo" w:hAnsi="Menlo" w:cs="Menlo"/>
          <w:color w:val="000000" w:themeColor="text1"/>
          <w:sz w:val="20"/>
          <w:szCs w:val="20"/>
        </w:rPr>
        <w:t xml:space="preserve">paragraph grants no licenses under such patents. </w:t>
      </w:r>
      <w:r w:rsidR="000345D2" w:rsidRPr="00DB5672">
        <w:rPr>
          <w:rFonts w:ascii="Menlo" w:hAnsi="Menlo" w:cs="Menlo"/>
          <w:color w:val="000000" w:themeColor="text1"/>
          <w:sz w:val="20"/>
          <w:szCs w:val="20"/>
        </w:rPr>
        <w:t>ISO/IEC have no liability</w:t>
      </w:r>
    </w:p>
    <w:p w14:paraId="014A17C7" w14:textId="3942A0DB" w:rsidR="000345D2" w:rsidRPr="00DB5672" w:rsidRDefault="000345D2" w:rsidP="000345D2">
      <w:pPr>
        <w:tabs>
          <w:tab w:val="left" w:pos="593"/>
        </w:tabs>
        <w:autoSpaceDE w:val="0"/>
        <w:autoSpaceDN w:val="0"/>
        <w:adjustRightInd w:val="0"/>
        <w:rPr>
          <w:rFonts w:ascii="Menlo" w:hAnsi="Menlo" w:cs="Menlo"/>
          <w:color w:val="000000" w:themeColor="text1"/>
          <w:sz w:val="20"/>
          <w:szCs w:val="20"/>
        </w:rPr>
      </w:pPr>
      <w:r w:rsidRPr="00DB5672">
        <w:rPr>
          <w:rFonts w:ascii="Menlo" w:hAnsi="Menlo" w:cs="Menlo"/>
          <w:bCs/>
          <w:color w:val="000000" w:themeColor="text1"/>
          <w:sz w:val="20"/>
          <w:szCs w:val="20"/>
        </w:rPr>
        <w:t>for</w:t>
      </w:r>
      <w:r w:rsidRPr="00DB5672">
        <w:rPr>
          <w:rFonts w:ascii="Menlo" w:hAnsi="Menlo" w:cs="Menlo"/>
          <w:color w:val="000000" w:themeColor="text1"/>
          <w:sz w:val="20"/>
          <w:szCs w:val="20"/>
        </w:rPr>
        <w:t xml:space="preserve"> use of this software module or</w:t>
      </w:r>
      <w:r w:rsidR="007528DC" w:rsidRPr="00DB5672">
        <w:rPr>
          <w:rFonts w:ascii="Menlo" w:hAnsi="Menlo" w:cs="Menlo"/>
          <w:color w:val="000000" w:themeColor="text1"/>
          <w:sz w:val="20"/>
          <w:szCs w:val="20"/>
        </w:rPr>
        <w:t xml:space="preserve"> </w:t>
      </w:r>
      <w:r w:rsidR="00D26662" w:rsidRPr="00DB5672">
        <w:rPr>
          <w:rFonts w:ascii="Menlo" w:hAnsi="Menlo" w:cs="Menlo"/>
          <w:color w:val="000000" w:themeColor="text1"/>
          <w:sz w:val="20"/>
          <w:szCs w:val="20"/>
        </w:rPr>
        <w:t>m</w:t>
      </w:r>
      <w:r w:rsidRPr="00DB5672">
        <w:rPr>
          <w:rFonts w:ascii="Menlo" w:hAnsi="Menlo" w:cs="Menlo"/>
          <w:color w:val="000000" w:themeColor="text1"/>
          <w:sz w:val="20"/>
          <w:szCs w:val="20"/>
        </w:rPr>
        <w:t>odifications thereof.</w:t>
      </w:r>
    </w:p>
    <w:p w14:paraId="127EEEA2" w14:textId="77777777" w:rsidR="000345D2" w:rsidRPr="00DB5672" w:rsidRDefault="000345D2" w:rsidP="000345D2">
      <w:pPr>
        <w:tabs>
          <w:tab w:val="left" w:pos="593"/>
        </w:tabs>
        <w:autoSpaceDE w:val="0"/>
        <w:autoSpaceDN w:val="0"/>
        <w:adjustRightInd w:val="0"/>
        <w:rPr>
          <w:rFonts w:ascii="Menlo" w:hAnsi="Menlo" w:cs="Menlo"/>
          <w:color w:val="000000" w:themeColor="text1"/>
          <w:sz w:val="20"/>
          <w:szCs w:val="20"/>
        </w:rPr>
      </w:pPr>
    </w:p>
    <w:p w14:paraId="2A957F51" w14:textId="77777777" w:rsidR="000345D2" w:rsidRPr="00DB5672" w:rsidRDefault="000345D2" w:rsidP="000345D2">
      <w:pPr>
        <w:tabs>
          <w:tab w:val="left" w:pos="593"/>
        </w:tabs>
        <w:autoSpaceDE w:val="0"/>
        <w:autoSpaceDN w:val="0"/>
        <w:adjustRightInd w:val="0"/>
        <w:rPr>
          <w:rFonts w:ascii="Menlo" w:hAnsi="Menlo" w:cs="Menlo"/>
          <w:color w:val="000000" w:themeColor="text1"/>
          <w:sz w:val="20"/>
          <w:szCs w:val="20"/>
        </w:rPr>
      </w:pPr>
      <w:r w:rsidRPr="00DB5672">
        <w:rPr>
          <w:rFonts w:ascii="Menlo" w:hAnsi="Menlo" w:cs="Menlo"/>
          <w:color w:val="000000" w:themeColor="text1"/>
          <w:sz w:val="20"/>
          <w:szCs w:val="20"/>
        </w:rPr>
        <w:t xml:space="preserve">Copyright is not released </w:t>
      </w:r>
      <w:r w:rsidRPr="00DB5672">
        <w:rPr>
          <w:rFonts w:ascii="Menlo" w:hAnsi="Menlo" w:cs="Menlo"/>
          <w:bCs/>
          <w:color w:val="000000" w:themeColor="text1"/>
          <w:sz w:val="20"/>
          <w:szCs w:val="20"/>
        </w:rPr>
        <w:t>for</w:t>
      </w:r>
      <w:r w:rsidRPr="00DB5672">
        <w:rPr>
          <w:rFonts w:ascii="Menlo" w:hAnsi="Menlo" w:cs="Menlo"/>
          <w:color w:val="000000" w:themeColor="text1"/>
          <w:sz w:val="20"/>
          <w:szCs w:val="20"/>
        </w:rPr>
        <w:t xml:space="preserve"> products that </w:t>
      </w:r>
      <w:r w:rsidRPr="00DB5672">
        <w:rPr>
          <w:rFonts w:ascii="Menlo" w:hAnsi="Menlo" w:cs="Menlo"/>
          <w:bCs/>
          <w:color w:val="000000" w:themeColor="text1"/>
          <w:sz w:val="20"/>
          <w:szCs w:val="20"/>
        </w:rPr>
        <w:t>do</w:t>
      </w:r>
      <w:r w:rsidRPr="00DB5672">
        <w:rPr>
          <w:rFonts w:ascii="Menlo" w:hAnsi="Menlo" w:cs="Menlo"/>
          <w:color w:val="000000" w:themeColor="text1"/>
          <w:sz w:val="20"/>
          <w:szCs w:val="20"/>
        </w:rPr>
        <w:t xml:space="preserve"> not conform to an ISO/IEC </w:t>
      </w:r>
    </w:p>
    <w:p w14:paraId="444209D3" w14:textId="77777777" w:rsidR="000345D2" w:rsidRPr="00DB5672" w:rsidRDefault="000345D2" w:rsidP="000345D2">
      <w:pPr>
        <w:tabs>
          <w:tab w:val="left" w:pos="593"/>
        </w:tabs>
        <w:autoSpaceDE w:val="0"/>
        <w:autoSpaceDN w:val="0"/>
        <w:adjustRightInd w:val="0"/>
        <w:rPr>
          <w:rFonts w:ascii="Menlo" w:hAnsi="Menlo" w:cs="Menlo"/>
          <w:color w:val="000000" w:themeColor="text1"/>
          <w:sz w:val="20"/>
          <w:szCs w:val="20"/>
        </w:rPr>
      </w:pPr>
      <w:r w:rsidRPr="00DB5672">
        <w:rPr>
          <w:rFonts w:ascii="Menlo" w:hAnsi="Menlo" w:cs="Menlo"/>
          <w:color w:val="000000" w:themeColor="text1"/>
          <w:sz w:val="20"/>
          <w:szCs w:val="20"/>
        </w:rPr>
        <w:t>standard.</w:t>
      </w:r>
    </w:p>
    <w:p w14:paraId="347FB91C" w14:textId="77777777" w:rsidR="000345D2" w:rsidRPr="00DB5672" w:rsidRDefault="000345D2" w:rsidP="000345D2">
      <w:pPr>
        <w:tabs>
          <w:tab w:val="left" w:pos="593"/>
        </w:tabs>
        <w:autoSpaceDE w:val="0"/>
        <w:autoSpaceDN w:val="0"/>
        <w:adjustRightInd w:val="0"/>
        <w:rPr>
          <w:rFonts w:ascii="Menlo" w:hAnsi="Menlo" w:cs="Menlo"/>
          <w:color w:val="000000" w:themeColor="text1"/>
          <w:sz w:val="20"/>
          <w:szCs w:val="20"/>
        </w:rPr>
      </w:pPr>
    </w:p>
    <w:p w14:paraId="22ED340D" w14:textId="77777777" w:rsidR="000345D2" w:rsidRPr="00DB5672" w:rsidRDefault="000345D2" w:rsidP="000345D2">
      <w:pPr>
        <w:tabs>
          <w:tab w:val="left" w:pos="593"/>
        </w:tabs>
        <w:autoSpaceDE w:val="0"/>
        <w:autoSpaceDN w:val="0"/>
        <w:adjustRightInd w:val="0"/>
        <w:rPr>
          <w:rFonts w:ascii="Menlo" w:hAnsi="Menlo" w:cs="Menlo"/>
          <w:color w:val="000000" w:themeColor="text1"/>
          <w:sz w:val="20"/>
          <w:szCs w:val="20"/>
        </w:rPr>
      </w:pPr>
      <w:r w:rsidRPr="00DB5672">
        <w:rPr>
          <w:rFonts w:ascii="Menlo" w:hAnsi="Menlo" w:cs="Menlo"/>
          <w:color w:val="000000" w:themeColor="text1"/>
          <w:sz w:val="20"/>
          <w:szCs w:val="20"/>
        </w:rPr>
        <w:t xml:space="preserve">&lt;CN&gt; retains full right to modify and use the code </w:t>
      </w:r>
      <w:r w:rsidRPr="00DB5672">
        <w:rPr>
          <w:rFonts w:ascii="Menlo" w:hAnsi="Menlo" w:cs="Menlo"/>
          <w:bCs/>
          <w:color w:val="000000" w:themeColor="text1"/>
          <w:sz w:val="20"/>
          <w:szCs w:val="20"/>
        </w:rPr>
        <w:t>for</w:t>
      </w:r>
      <w:r w:rsidRPr="00DB5672">
        <w:rPr>
          <w:rFonts w:ascii="Menlo" w:hAnsi="Menlo" w:cs="Menlo"/>
          <w:color w:val="000000" w:themeColor="text1"/>
          <w:sz w:val="20"/>
          <w:szCs w:val="20"/>
        </w:rPr>
        <w:t xml:space="preserve"> its own purpose, </w:t>
      </w:r>
    </w:p>
    <w:p w14:paraId="00F29824" w14:textId="77777777" w:rsidR="000345D2" w:rsidRPr="00DB5672" w:rsidRDefault="000345D2" w:rsidP="000345D2">
      <w:pPr>
        <w:tabs>
          <w:tab w:val="left" w:pos="593"/>
        </w:tabs>
        <w:autoSpaceDE w:val="0"/>
        <w:autoSpaceDN w:val="0"/>
        <w:adjustRightInd w:val="0"/>
        <w:rPr>
          <w:rFonts w:ascii="Menlo" w:hAnsi="Menlo" w:cs="Menlo"/>
          <w:color w:val="000000" w:themeColor="text1"/>
          <w:sz w:val="20"/>
          <w:szCs w:val="20"/>
        </w:rPr>
      </w:pPr>
      <w:r w:rsidRPr="00DB5672">
        <w:rPr>
          <w:rFonts w:ascii="Menlo" w:hAnsi="Menlo" w:cs="Menlo"/>
          <w:color w:val="000000" w:themeColor="text1"/>
          <w:sz w:val="20"/>
          <w:szCs w:val="20"/>
        </w:rPr>
        <w:t xml:space="preserve">assign or donate the code to a third party and to inhibit third parties </w:t>
      </w:r>
    </w:p>
    <w:p w14:paraId="75C34024" w14:textId="77777777" w:rsidR="000345D2" w:rsidRPr="00DB5672" w:rsidRDefault="000345D2" w:rsidP="000345D2">
      <w:pPr>
        <w:tabs>
          <w:tab w:val="left" w:pos="593"/>
        </w:tabs>
        <w:autoSpaceDE w:val="0"/>
        <w:autoSpaceDN w:val="0"/>
        <w:adjustRightInd w:val="0"/>
        <w:rPr>
          <w:rFonts w:ascii="Menlo" w:hAnsi="Menlo" w:cs="Menlo"/>
          <w:color w:val="000000" w:themeColor="text1"/>
          <w:sz w:val="20"/>
          <w:szCs w:val="20"/>
        </w:rPr>
      </w:pPr>
      <w:r w:rsidRPr="00DB5672">
        <w:rPr>
          <w:rFonts w:ascii="Menlo" w:hAnsi="Menlo" w:cs="Menlo"/>
          <w:color w:val="000000" w:themeColor="text1"/>
          <w:sz w:val="20"/>
          <w:szCs w:val="20"/>
        </w:rPr>
        <w:t xml:space="preserve">from using the code </w:t>
      </w:r>
      <w:r w:rsidRPr="00DB5672">
        <w:rPr>
          <w:rFonts w:ascii="Menlo" w:hAnsi="Menlo" w:cs="Menlo"/>
          <w:bCs/>
          <w:color w:val="000000" w:themeColor="text1"/>
          <w:sz w:val="20"/>
          <w:szCs w:val="20"/>
        </w:rPr>
        <w:t>for</w:t>
      </w:r>
      <w:r w:rsidRPr="00DB5672">
        <w:rPr>
          <w:rFonts w:ascii="Menlo" w:hAnsi="Menlo" w:cs="Menlo"/>
          <w:color w:val="000000" w:themeColor="text1"/>
          <w:sz w:val="20"/>
          <w:szCs w:val="20"/>
        </w:rPr>
        <w:t xml:space="preserve"> products that </w:t>
      </w:r>
      <w:r w:rsidRPr="00DB5672">
        <w:rPr>
          <w:rFonts w:ascii="Menlo" w:hAnsi="Menlo" w:cs="Menlo"/>
          <w:bCs/>
          <w:color w:val="000000" w:themeColor="text1"/>
          <w:sz w:val="20"/>
          <w:szCs w:val="20"/>
        </w:rPr>
        <w:t>do</w:t>
      </w:r>
      <w:r w:rsidRPr="00DB5672">
        <w:rPr>
          <w:rFonts w:ascii="Menlo" w:hAnsi="Menlo" w:cs="Menlo"/>
          <w:color w:val="000000" w:themeColor="text1"/>
          <w:sz w:val="20"/>
          <w:szCs w:val="20"/>
        </w:rPr>
        <w:t xml:space="preserve"> not conform to ITU Recommendations </w:t>
      </w:r>
    </w:p>
    <w:p w14:paraId="5E80A594" w14:textId="77777777" w:rsidR="000345D2" w:rsidRPr="00DB5672" w:rsidRDefault="000345D2" w:rsidP="000345D2">
      <w:pPr>
        <w:tabs>
          <w:tab w:val="left" w:pos="593"/>
        </w:tabs>
        <w:autoSpaceDE w:val="0"/>
        <w:autoSpaceDN w:val="0"/>
        <w:adjustRightInd w:val="0"/>
        <w:rPr>
          <w:rFonts w:ascii="Menlo" w:hAnsi="Menlo" w:cs="Menlo"/>
          <w:color w:val="000000" w:themeColor="text1"/>
          <w:sz w:val="20"/>
          <w:szCs w:val="20"/>
        </w:rPr>
      </w:pPr>
      <w:r w:rsidRPr="00DB5672">
        <w:rPr>
          <w:rFonts w:ascii="Menlo" w:hAnsi="Menlo" w:cs="Menlo"/>
          <w:color w:val="000000" w:themeColor="text1"/>
          <w:sz w:val="20"/>
          <w:szCs w:val="20"/>
        </w:rPr>
        <w:t>and/or ISO/IEC International Standards.</w:t>
      </w:r>
    </w:p>
    <w:p w14:paraId="085D17EE" w14:textId="77777777" w:rsidR="000345D2" w:rsidRPr="00DB5672" w:rsidRDefault="000345D2" w:rsidP="000345D2">
      <w:pPr>
        <w:tabs>
          <w:tab w:val="left" w:pos="593"/>
        </w:tabs>
        <w:autoSpaceDE w:val="0"/>
        <w:autoSpaceDN w:val="0"/>
        <w:adjustRightInd w:val="0"/>
        <w:rPr>
          <w:rFonts w:ascii="Menlo" w:hAnsi="Menlo" w:cs="Menlo"/>
          <w:color w:val="000000" w:themeColor="text1"/>
          <w:sz w:val="20"/>
          <w:szCs w:val="20"/>
        </w:rPr>
      </w:pPr>
    </w:p>
    <w:p w14:paraId="766BADEB" w14:textId="77777777" w:rsidR="000345D2" w:rsidRPr="00DB5672" w:rsidRDefault="000345D2" w:rsidP="000345D2">
      <w:pPr>
        <w:tabs>
          <w:tab w:val="left" w:pos="593"/>
        </w:tabs>
        <w:autoSpaceDE w:val="0"/>
        <w:autoSpaceDN w:val="0"/>
        <w:adjustRightInd w:val="0"/>
        <w:rPr>
          <w:rFonts w:ascii="Menlo" w:hAnsi="Menlo" w:cs="Menlo"/>
          <w:color w:val="000000" w:themeColor="text1"/>
          <w:sz w:val="20"/>
          <w:szCs w:val="20"/>
        </w:rPr>
      </w:pPr>
      <w:r w:rsidRPr="00DB5672">
        <w:rPr>
          <w:rFonts w:ascii="Menlo" w:hAnsi="Menlo" w:cs="Menlo"/>
          <w:color w:val="000000" w:themeColor="text1"/>
          <w:sz w:val="20"/>
          <w:szCs w:val="20"/>
        </w:rPr>
        <w:t>This copyright notice must be included in all copies or derivative works.</w:t>
      </w:r>
    </w:p>
    <w:p w14:paraId="1BFC13DF" w14:textId="77777777" w:rsidR="000345D2" w:rsidRPr="00DB5672" w:rsidRDefault="000345D2" w:rsidP="000345D2">
      <w:pPr>
        <w:tabs>
          <w:tab w:val="left" w:pos="593"/>
        </w:tabs>
        <w:autoSpaceDE w:val="0"/>
        <w:autoSpaceDN w:val="0"/>
        <w:adjustRightInd w:val="0"/>
        <w:rPr>
          <w:rFonts w:ascii="Menlo" w:hAnsi="Menlo" w:cs="Menlo"/>
          <w:color w:val="000000" w:themeColor="text1"/>
          <w:sz w:val="20"/>
          <w:szCs w:val="20"/>
        </w:rPr>
      </w:pPr>
    </w:p>
    <w:p w14:paraId="30932376" w14:textId="77777777" w:rsidR="000345D2" w:rsidRPr="00DB5672" w:rsidRDefault="000345D2" w:rsidP="000345D2">
      <w:pPr>
        <w:pBdr>
          <w:bottom w:val="thinThickThinMediumGap" w:sz="18" w:space="1" w:color="auto"/>
        </w:pBdr>
        <w:tabs>
          <w:tab w:val="left" w:pos="593"/>
        </w:tabs>
        <w:autoSpaceDE w:val="0"/>
        <w:autoSpaceDN w:val="0"/>
        <w:adjustRightInd w:val="0"/>
        <w:rPr>
          <w:rFonts w:ascii="Menlo" w:hAnsi="Menlo" w:cs="Menlo"/>
          <w:color w:val="000000" w:themeColor="text1"/>
          <w:sz w:val="20"/>
          <w:szCs w:val="20"/>
        </w:rPr>
      </w:pPr>
      <w:r w:rsidRPr="00DB5672">
        <w:rPr>
          <w:rFonts w:ascii="Menlo" w:hAnsi="Menlo" w:cs="Menlo"/>
          <w:color w:val="000000" w:themeColor="text1"/>
          <w:sz w:val="20"/>
          <w:szCs w:val="20"/>
        </w:rPr>
        <w:t>Copyright (c) ISO/IEC 202X.</w:t>
      </w:r>
    </w:p>
    <w:p w14:paraId="58DE9B43" w14:textId="6EF739FF" w:rsidR="00132CE1" w:rsidRPr="00DB5672" w:rsidRDefault="00132CE1" w:rsidP="000345D2">
      <w:pPr>
        <w:tabs>
          <w:tab w:val="left" w:pos="593"/>
        </w:tabs>
        <w:autoSpaceDE w:val="0"/>
        <w:autoSpaceDN w:val="0"/>
        <w:adjustRightInd w:val="0"/>
        <w:rPr>
          <w:rFonts w:ascii="Menlo" w:hAnsi="Menlo" w:cs="Menlo"/>
          <w:color w:val="000000" w:themeColor="text1"/>
          <w:sz w:val="20"/>
          <w:szCs w:val="20"/>
        </w:rPr>
      </w:pPr>
    </w:p>
    <w:p w14:paraId="3291E429" w14:textId="1A668405" w:rsidR="00132CE1" w:rsidRPr="00DB5672" w:rsidRDefault="00132CE1" w:rsidP="00132CE1">
      <w:pPr>
        <w:pStyle w:val="Heading1"/>
      </w:pPr>
      <w:bookmarkStart w:id="196" w:name="_Toc93610232"/>
      <w:r w:rsidRPr="00DB5672">
        <w:t>References</w:t>
      </w:r>
      <w:bookmarkEnd w:id="196"/>
    </w:p>
    <w:p w14:paraId="1D78D19E" w14:textId="0A516C30" w:rsidR="00132CE1" w:rsidRPr="00DB5672" w:rsidRDefault="00132CE1" w:rsidP="000345D2">
      <w:pPr>
        <w:tabs>
          <w:tab w:val="left" w:pos="593"/>
        </w:tabs>
        <w:autoSpaceDE w:val="0"/>
        <w:autoSpaceDN w:val="0"/>
        <w:adjustRightInd w:val="0"/>
        <w:rPr>
          <w:rFonts w:ascii="Menlo" w:hAnsi="Menlo" w:cs="Menlo"/>
          <w:color w:val="000000" w:themeColor="text1"/>
          <w:sz w:val="20"/>
          <w:szCs w:val="20"/>
        </w:rPr>
      </w:pPr>
    </w:p>
    <w:p w14:paraId="70B03298" w14:textId="77777777" w:rsidR="00132CE1" w:rsidRPr="00DB5672" w:rsidRDefault="00132CE1" w:rsidP="000345D2">
      <w:pPr>
        <w:tabs>
          <w:tab w:val="left" w:pos="593"/>
        </w:tabs>
        <w:autoSpaceDE w:val="0"/>
        <w:autoSpaceDN w:val="0"/>
        <w:adjustRightInd w:val="0"/>
        <w:rPr>
          <w:rFonts w:ascii="Menlo" w:hAnsi="Menlo" w:cs="Menlo"/>
          <w:color w:val="000000" w:themeColor="text1"/>
          <w:sz w:val="20"/>
          <w:szCs w:val="20"/>
        </w:rPr>
      </w:pPr>
    </w:p>
    <w:p w14:paraId="61738D29" w14:textId="77777777" w:rsidR="00132CE1" w:rsidRPr="00DB5672" w:rsidRDefault="00132CE1" w:rsidP="00132CE1">
      <w:pPr>
        <w:pStyle w:val="ListParagraph"/>
        <w:numPr>
          <w:ilvl w:val="0"/>
          <w:numId w:val="40"/>
        </w:numPr>
        <w:jc w:val="both"/>
        <w:rPr>
          <w:rStyle w:val="Hyperlink"/>
          <w:noProof/>
          <w:color w:val="000000" w:themeColor="text1"/>
          <w:lang w:val="en-GB" w:eastAsia="ko-KR"/>
        </w:rPr>
      </w:pPr>
      <w:r w:rsidRPr="00DB5672">
        <w:rPr>
          <w:noProof/>
          <w:color w:val="000000" w:themeColor="text1"/>
          <w:lang w:val="en-GB" w:eastAsia="ko-KR"/>
        </w:rPr>
        <w:t xml:space="preserve">N0231, “Exploration on encoder and packager synchronization  ISO/IEC JTC1/SC29/WG03 MPEG2021/N17502, May 2021, Online </w:t>
      </w:r>
      <w:hyperlink r:id="rId22" w:history="1">
        <w:r w:rsidRPr="00DB5672">
          <w:rPr>
            <w:rStyle w:val="Hyperlink"/>
            <w:noProof/>
            <w:lang w:val="en-GB" w:eastAsia="ko-KR"/>
          </w:rPr>
          <w:t>https://www.mpegstandards.org/wp-content/uploads/mpeg_meetings/134_OnLine/w20293.zip</w:t>
        </w:r>
      </w:hyperlink>
    </w:p>
    <w:p w14:paraId="28FB4D17" w14:textId="33BA54A3" w:rsidR="00132CE1" w:rsidRPr="00DB5672" w:rsidRDefault="00132CE1" w:rsidP="00132CE1">
      <w:pPr>
        <w:pStyle w:val="ListParagraph"/>
        <w:numPr>
          <w:ilvl w:val="0"/>
          <w:numId w:val="40"/>
        </w:numPr>
        <w:jc w:val="both"/>
        <w:rPr>
          <w:noProof/>
          <w:color w:val="000000" w:themeColor="text1"/>
          <w:lang w:val="en-GB" w:eastAsia="ko-KR"/>
        </w:rPr>
      </w:pPr>
      <w:r w:rsidRPr="00DB5672">
        <w:rPr>
          <w:noProof/>
          <w:color w:val="000000" w:themeColor="text1"/>
          <w:lang w:val="en-GB" w:eastAsia="ko-KR"/>
        </w:rPr>
        <w:t>W</w:t>
      </w:r>
      <w:r w:rsidR="00465594">
        <w:rPr>
          <w:noProof/>
          <w:color w:val="000000" w:themeColor="text1"/>
          <w:lang w:val="en-GB" w:eastAsia="ko-KR"/>
        </w:rPr>
        <w:t xml:space="preserve">21299 </w:t>
      </w:r>
      <w:r w:rsidRPr="00DB5672">
        <w:rPr>
          <w:noProof/>
          <w:color w:val="000000" w:themeColor="text1"/>
          <w:lang w:val="en-GB" w:eastAsia="ko-KR"/>
        </w:rPr>
        <w:t xml:space="preserve">Use cases and requirements for encoder and packager synchronisation WG 02 MPEG Technical requirements: </w:t>
      </w:r>
      <w:r w:rsidRPr="00DB5672">
        <w:t xml:space="preserve"> </w:t>
      </w:r>
      <w:hyperlink r:id="rId23" w:history="1">
        <w:r w:rsidR="00B67EF6" w:rsidRPr="006B6DAE">
          <w:rPr>
            <w:rStyle w:val="Hyperlink"/>
            <w:noProof/>
            <w:lang w:val="en-GB" w:eastAsia="ko-KR"/>
          </w:rPr>
          <w:t>https://www.mpegstandards.org/wp-content/uploads/mpeg_meetings/137_OnLine/w21299.zip</w:t>
        </w:r>
      </w:hyperlink>
      <w:r w:rsidR="00B67EF6">
        <w:rPr>
          <w:noProof/>
          <w:color w:val="000000" w:themeColor="text1"/>
          <w:lang w:val="en-GB" w:eastAsia="ko-KR"/>
        </w:rPr>
        <w:t xml:space="preserve"> </w:t>
      </w:r>
    </w:p>
    <w:p w14:paraId="4BC9341C" w14:textId="77777777" w:rsidR="00132CE1" w:rsidRPr="00DB5672" w:rsidRDefault="00132CE1" w:rsidP="00132CE1">
      <w:pPr>
        <w:pStyle w:val="ListParagraph"/>
        <w:numPr>
          <w:ilvl w:val="0"/>
          <w:numId w:val="40"/>
        </w:numPr>
        <w:jc w:val="both"/>
        <w:rPr>
          <w:noProof/>
          <w:color w:val="000000" w:themeColor="text1"/>
          <w:lang w:val="en-GB" w:eastAsia="ko-KR"/>
        </w:rPr>
      </w:pPr>
      <w:r w:rsidRPr="00DB5672">
        <w:rPr>
          <w:noProof/>
          <w:color w:val="000000" w:themeColor="text1"/>
          <w:lang w:val="en-GB" w:eastAsia="ko-KR"/>
        </w:rPr>
        <w:t xml:space="preserve">Encoder Synchronization workshop </w:t>
      </w:r>
      <w:hyperlink r:id="rId24" w:history="1">
        <w:r w:rsidRPr="00DB5672">
          <w:rPr>
            <w:rStyle w:val="Hyperlink"/>
            <w:noProof/>
            <w:lang w:val="en-GB" w:eastAsia="ko-KR"/>
          </w:rPr>
          <w:t>https://sites.google.com/view/encodersyncworkshop/home</w:t>
        </w:r>
      </w:hyperlink>
    </w:p>
    <w:p w14:paraId="240A8DD3" w14:textId="77777777" w:rsidR="00132CE1" w:rsidRPr="00DB5672" w:rsidRDefault="00132CE1" w:rsidP="000345D2">
      <w:pPr>
        <w:tabs>
          <w:tab w:val="left" w:pos="593"/>
        </w:tabs>
        <w:autoSpaceDE w:val="0"/>
        <w:autoSpaceDN w:val="0"/>
        <w:adjustRightInd w:val="0"/>
        <w:rPr>
          <w:rFonts w:ascii="Menlo" w:hAnsi="Menlo" w:cs="Menlo"/>
          <w:color w:val="000000" w:themeColor="text1"/>
          <w:sz w:val="20"/>
          <w:szCs w:val="20"/>
          <w:lang w:val="en-GB"/>
        </w:rPr>
      </w:pPr>
    </w:p>
    <w:p w14:paraId="6C771F47" w14:textId="781D010B" w:rsidR="00DE4FB6" w:rsidRDefault="00784805" w:rsidP="00DE4FB6">
      <w:pPr>
        <w:pStyle w:val="ANNEX"/>
      </w:pPr>
      <w:bookmarkStart w:id="197" w:name="_Ref286044240"/>
      <w:r w:rsidRPr="00DB5672">
        <w:lastRenderedPageBreak/>
        <w:t xml:space="preserve"> </w:t>
      </w:r>
      <w:bookmarkStart w:id="198" w:name="_Toc93610233"/>
      <w:r w:rsidR="00132CE1" w:rsidRPr="00DB5672">
        <w:t>Evaluation Excel SHEET</w:t>
      </w:r>
      <w:bookmarkEnd w:id="198"/>
    </w:p>
    <w:p w14:paraId="0BBDFC15" w14:textId="115A1565" w:rsidR="0084729E" w:rsidRDefault="0084729E" w:rsidP="0084729E">
      <w:pPr>
        <w:rPr>
          <w:lang w:val="en-GB" w:eastAsia="ja-JP"/>
        </w:rPr>
      </w:pPr>
      <w:r>
        <w:rPr>
          <w:lang w:val="en-GB" w:eastAsia="ja-JP"/>
        </w:rPr>
        <w:t xml:space="preserve">Below are the entries of the evaluation </w:t>
      </w:r>
      <w:proofErr w:type="gramStart"/>
      <w:r>
        <w:rPr>
          <w:lang w:val="en-GB" w:eastAsia="ja-JP"/>
        </w:rPr>
        <w:t>excel</w:t>
      </w:r>
      <w:proofErr w:type="gramEnd"/>
      <w:r>
        <w:rPr>
          <w:lang w:val="en-GB" w:eastAsia="ja-JP"/>
        </w:rPr>
        <w:t xml:space="preserve"> sheet to be filled in by a proponent. If more space for explanation is needed a proponent can refer to the respective contribution.</w:t>
      </w:r>
    </w:p>
    <w:p w14:paraId="4C4D6B4E" w14:textId="77777777" w:rsidR="0084729E" w:rsidRPr="0084729E" w:rsidRDefault="0084729E" w:rsidP="0084729E">
      <w:pPr>
        <w:rPr>
          <w:lang w:val="en-GB" w:eastAsia="ja-JP"/>
        </w:rPr>
      </w:pPr>
    </w:p>
    <w:tbl>
      <w:tblPr>
        <w:tblStyle w:val="TableGrid"/>
        <w:tblW w:w="9918" w:type="dxa"/>
        <w:tblLook w:val="04A0" w:firstRow="1" w:lastRow="0" w:firstColumn="1" w:lastColumn="0" w:noHBand="0" w:noVBand="1"/>
      </w:tblPr>
      <w:tblGrid>
        <w:gridCol w:w="6108"/>
        <w:gridCol w:w="1530"/>
        <w:gridCol w:w="955"/>
        <w:gridCol w:w="1513"/>
      </w:tblGrid>
      <w:tr w:rsidR="00132CE1" w:rsidRPr="00DB5672" w14:paraId="1A4AA933" w14:textId="77777777" w:rsidTr="0084729E">
        <w:trPr>
          <w:trHeight w:val="285"/>
        </w:trPr>
        <w:tc>
          <w:tcPr>
            <w:tcW w:w="6108" w:type="dxa"/>
            <w:noWrap/>
            <w:hideMark/>
          </w:tcPr>
          <w:p w14:paraId="71D1E224" w14:textId="77777777" w:rsidR="00132CE1" w:rsidRPr="00DB5672" w:rsidRDefault="00132CE1">
            <w:pPr>
              <w:rPr>
                <w:lang w:eastAsia="ja-JP"/>
              </w:rPr>
            </w:pPr>
            <w:r w:rsidRPr="00DB5672">
              <w:rPr>
                <w:lang w:eastAsia="ja-JP"/>
              </w:rPr>
              <w:t xml:space="preserve">evaluation form </w:t>
            </w:r>
            <w:proofErr w:type="spellStart"/>
            <w:r w:rsidRPr="00DB5672">
              <w:rPr>
                <w:lang w:eastAsia="ja-JP"/>
              </w:rPr>
              <w:t>CfP</w:t>
            </w:r>
            <w:proofErr w:type="spellEnd"/>
            <w:r w:rsidRPr="00DB5672">
              <w:rPr>
                <w:lang w:eastAsia="ja-JP"/>
              </w:rPr>
              <w:t xml:space="preserve"> on encoder synchronization</w:t>
            </w:r>
          </w:p>
        </w:tc>
        <w:tc>
          <w:tcPr>
            <w:tcW w:w="1530" w:type="dxa"/>
            <w:noWrap/>
            <w:hideMark/>
          </w:tcPr>
          <w:p w14:paraId="1BDD81FB" w14:textId="77777777" w:rsidR="00132CE1" w:rsidRPr="00DB5672" w:rsidRDefault="00132CE1">
            <w:pPr>
              <w:rPr>
                <w:lang w:eastAsia="ja-JP"/>
              </w:rPr>
            </w:pPr>
          </w:p>
        </w:tc>
        <w:tc>
          <w:tcPr>
            <w:tcW w:w="767" w:type="dxa"/>
            <w:noWrap/>
            <w:hideMark/>
          </w:tcPr>
          <w:p w14:paraId="1BD03A40" w14:textId="77777777" w:rsidR="00132CE1" w:rsidRPr="00DB5672" w:rsidRDefault="00132CE1">
            <w:pPr>
              <w:rPr>
                <w:lang w:eastAsia="ja-JP"/>
              </w:rPr>
            </w:pPr>
          </w:p>
        </w:tc>
        <w:tc>
          <w:tcPr>
            <w:tcW w:w="1513" w:type="dxa"/>
            <w:noWrap/>
            <w:hideMark/>
          </w:tcPr>
          <w:p w14:paraId="1E576858" w14:textId="77777777" w:rsidR="00132CE1" w:rsidRPr="00DB5672" w:rsidRDefault="00132CE1">
            <w:pPr>
              <w:rPr>
                <w:lang w:eastAsia="ja-JP"/>
              </w:rPr>
            </w:pPr>
          </w:p>
        </w:tc>
      </w:tr>
      <w:tr w:rsidR="00132CE1" w:rsidRPr="00DB5672" w14:paraId="07E48E6E" w14:textId="77777777" w:rsidTr="0084729E">
        <w:trPr>
          <w:trHeight w:val="345"/>
        </w:trPr>
        <w:tc>
          <w:tcPr>
            <w:tcW w:w="6108" w:type="dxa"/>
            <w:noWrap/>
            <w:hideMark/>
          </w:tcPr>
          <w:p w14:paraId="3D49C9F7" w14:textId="77777777" w:rsidR="00132CE1" w:rsidRPr="00DB5672" w:rsidRDefault="00132CE1">
            <w:pPr>
              <w:rPr>
                <w:b/>
                <w:bCs/>
                <w:lang w:eastAsia="ja-JP"/>
              </w:rPr>
            </w:pPr>
            <w:r w:rsidRPr="00DB5672">
              <w:rPr>
                <w:b/>
                <w:bCs/>
                <w:lang w:eastAsia="ja-JP"/>
              </w:rPr>
              <w:t>1.1   General Specification requirements</w:t>
            </w:r>
          </w:p>
        </w:tc>
        <w:tc>
          <w:tcPr>
            <w:tcW w:w="1530" w:type="dxa"/>
            <w:noWrap/>
            <w:hideMark/>
          </w:tcPr>
          <w:p w14:paraId="52D5EAA9" w14:textId="77777777" w:rsidR="00132CE1" w:rsidRPr="00DB5672" w:rsidRDefault="00132CE1">
            <w:pPr>
              <w:rPr>
                <w:lang w:eastAsia="ja-JP"/>
              </w:rPr>
            </w:pPr>
            <w:r w:rsidRPr="00DB5672">
              <w:rPr>
                <w:lang w:eastAsia="ja-JP"/>
              </w:rPr>
              <w:t>remark</w:t>
            </w:r>
          </w:p>
        </w:tc>
        <w:tc>
          <w:tcPr>
            <w:tcW w:w="767" w:type="dxa"/>
            <w:noWrap/>
            <w:hideMark/>
          </w:tcPr>
          <w:p w14:paraId="73983EBE" w14:textId="77777777" w:rsidR="00132CE1" w:rsidRPr="00DB5672" w:rsidRDefault="00132CE1">
            <w:pPr>
              <w:rPr>
                <w:lang w:eastAsia="ja-JP"/>
              </w:rPr>
            </w:pPr>
            <w:r w:rsidRPr="00DB5672">
              <w:rPr>
                <w:lang w:eastAsia="ja-JP"/>
              </w:rPr>
              <w:t>fulfilled Y/N</w:t>
            </w:r>
          </w:p>
        </w:tc>
        <w:tc>
          <w:tcPr>
            <w:tcW w:w="1513" w:type="dxa"/>
            <w:noWrap/>
            <w:hideMark/>
          </w:tcPr>
          <w:p w14:paraId="32ABE7B3" w14:textId="77777777" w:rsidR="00132CE1" w:rsidRPr="00DB5672" w:rsidRDefault="00132CE1">
            <w:pPr>
              <w:rPr>
                <w:lang w:eastAsia="ja-JP"/>
              </w:rPr>
            </w:pPr>
            <w:r w:rsidRPr="00DB5672">
              <w:rPr>
                <w:lang w:eastAsia="ja-JP"/>
              </w:rPr>
              <w:t>explanation</w:t>
            </w:r>
          </w:p>
        </w:tc>
      </w:tr>
      <w:tr w:rsidR="00132CE1" w:rsidRPr="00DB5672" w14:paraId="0012A752" w14:textId="77777777" w:rsidTr="0084729E">
        <w:trPr>
          <w:trHeight w:val="1230"/>
        </w:trPr>
        <w:tc>
          <w:tcPr>
            <w:tcW w:w="6108" w:type="dxa"/>
            <w:noWrap/>
            <w:hideMark/>
          </w:tcPr>
          <w:p w14:paraId="6638C19D" w14:textId="77777777" w:rsidR="00132CE1" w:rsidRPr="00DB5672" w:rsidRDefault="00132CE1" w:rsidP="00132CE1">
            <w:pPr>
              <w:rPr>
                <w:lang w:eastAsia="ja-JP"/>
              </w:rPr>
            </w:pPr>
            <w:r w:rsidRPr="00DB5672">
              <w:rPr>
                <w:lang w:eastAsia="ja-JP"/>
              </w:rPr>
              <w:t>1.      The specification shall be a self-contained document standardized in ISO/IEC containing both guidelines and normative statements to achieve the requirements in this document.</w:t>
            </w:r>
          </w:p>
        </w:tc>
        <w:tc>
          <w:tcPr>
            <w:tcW w:w="1530" w:type="dxa"/>
            <w:noWrap/>
            <w:hideMark/>
          </w:tcPr>
          <w:p w14:paraId="2A6891F5" w14:textId="0652BAE7" w:rsidR="00132CE1" w:rsidRPr="00DB5672" w:rsidRDefault="00132CE1">
            <w:pPr>
              <w:rPr>
                <w:lang w:eastAsia="ja-JP"/>
              </w:rPr>
            </w:pPr>
            <w:r w:rsidRPr="00DB5672">
              <w:rPr>
                <w:lang w:eastAsia="ja-JP"/>
              </w:rPr>
              <w:t xml:space="preserve">check if spec text exists and if </w:t>
            </w:r>
            <w:proofErr w:type="gramStart"/>
            <w:r w:rsidRPr="00DB5672">
              <w:rPr>
                <w:lang w:eastAsia="ja-JP"/>
              </w:rPr>
              <w:t>it  contains</w:t>
            </w:r>
            <w:proofErr w:type="gramEnd"/>
            <w:r w:rsidRPr="00DB5672">
              <w:rPr>
                <w:lang w:eastAsia="ja-JP"/>
              </w:rPr>
              <w:t xml:space="preserve"> normative statement</w:t>
            </w:r>
            <w:r w:rsidR="0084729E">
              <w:rPr>
                <w:lang w:eastAsia="ja-JP"/>
              </w:rPr>
              <w:t>s</w:t>
            </w:r>
          </w:p>
        </w:tc>
        <w:tc>
          <w:tcPr>
            <w:tcW w:w="767" w:type="dxa"/>
            <w:noWrap/>
            <w:hideMark/>
          </w:tcPr>
          <w:p w14:paraId="08B42964" w14:textId="77777777" w:rsidR="00132CE1" w:rsidRPr="00DB5672" w:rsidRDefault="00132CE1">
            <w:pPr>
              <w:rPr>
                <w:lang w:eastAsia="ja-JP"/>
              </w:rPr>
            </w:pPr>
          </w:p>
        </w:tc>
        <w:tc>
          <w:tcPr>
            <w:tcW w:w="1513" w:type="dxa"/>
            <w:noWrap/>
            <w:hideMark/>
          </w:tcPr>
          <w:p w14:paraId="02A49C73" w14:textId="77777777" w:rsidR="00132CE1" w:rsidRPr="00DB5672" w:rsidRDefault="00132CE1">
            <w:pPr>
              <w:rPr>
                <w:lang w:eastAsia="ja-JP"/>
              </w:rPr>
            </w:pPr>
          </w:p>
        </w:tc>
      </w:tr>
      <w:tr w:rsidR="00132CE1" w:rsidRPr="00DB5672" w14:paraId="359E6B22" w14:textId="77777777" w:rsidTr="0084729E">
        <w:trPr>
          <w:trHeight w:val="615"/>
        </w:trPr>
        <w:tc>
          <w:tcPr>
            <w:tcW w:w="6108" w:type="dxa"/>
            <w:noWrap/>
            <w:hideMark/>
          </w:tcPr>
          <w:p w14:paraId="66A9A977" w14:textId="77777777" w:rsidR="00132CE1" w:rsidRPr="00DB5672" w:rsidRDefault="00132CE1" w:rsidP="00132CE1">
            <w:pPr>
              <w:rPr>
                <w:lang w:eastAsia="ja-JP"/>
              </w:rPr>
            </w:pPr>
            <w:r w:rsidRPr="00DB5672">
              <w:rPr>
                <w:lang w:eastAsia="ja-JP"/>
              </w:rPr>
              <w:t>2.      The specification shall emphasize and focus on the use of existing MPEG standards</w:t>
            </w:r>
          </w:p>
        </w:tc>
        <w:tc>
          <w:tcPr>
            <w:tcW w:w="1530" w:type="dxa"/>
            <w:noWrap/>
            <w:hideMark/>
          </w:tcPr>
          <w:p w14:paraId="15D71F4E" w14:textId="47F3743F" w:rsidR="00132CE1" w:rsidRPr="00DB5672" w:rsidRDefault="00132CE1">
            <w:pPr>
              <w:rPr>
                <w:lang w:eastAsia="ja-JP"/>
              </w:rPr>
            </w:pPr>
            <w:r w:rsidRPr="00DB5672">
              <w:rPr>
                <w:lang w:eastAsia="ja-JP"/>
              </w:rPr>
              <w:t>check if text emphasizes using ex</w:t>
            </w:r>
            <w:r w:rsidR="0084729E">
              <w:rPr>
                <w:lang w:eastAsia="ja-JP"/>
              </w:rPr>
              <w:t>i</w:t>
            </w:r>
            <w:r w:rsidRPr="00DB5672">
              <w:rPr>
                <w:lang w:eastAsia="ja-JP"/>
              </w:rPr>
              <w:t>sting MPEG standards or not</w:t>
            </w:r>
          </w:p>
        </w:tc>
        <w:tc>
          <w:tcPr>
            <w:tcW w:w="767" w:type="dxa"/>
            <w:noWrap/>
            <w:hideMark/>
          </w:tcPr>
          <w:p w14:paraId="78D8BD83" w14:textId="77777777" w:rsidR="00132CE1" w:rsidRPr="00DB5672" w:rsidRDefault="00132CE1">
            <w:pPr>
              <w:rPr>
                <w:lang w:eastAsia="ja-JP"/>
              </w:rPr>
            </w:pPr>
          </w:p>
        </w:tc>
        <w:tc>
          <w:tcPr>
            <w:tcW w:w="1513" w:type="dxa"/>
            <w:noWrap/>
            <w:hideMark/>
          </w:tcPr>
          <w:p w14:paraId="2DEB440D" w14:textId="77777777" w:rsidR="00132CE1" w:rsidRPr="00DB5672" w:rsidRDefault="00132CE1">
            <w:pPr>
              <w:rPr>
                <w:lang w:eastAsia="ja-JP"/>
              </w:rPr>
            </w:pPr>
          </w:p>
        </w:tc>
      </w:tr>
      <w:tr w:rsidR="00132CE1" w:rsidRPr="00DB5672" w14:paraId="7729BAD0" w14:textId="77777777" w:rsidTr="0084729E">
        <w:trPr>
          <w:trHeight w:val="1230"/>
        </w:trPr>
        <w:tc>
          <w:tcPr>
            <w:tcW w:w="6108" w:type="dxa"/>
            <w:noWrap/>
            <w:hideMark/>
          </w:tcPr>
          <w:p w14:paraId="1980CAF9" w14:textId="77777777" w:rsidR="00132CE1" w:rsidRPr="00DB5672" w:rsidRDefault="00132CE1" w:rsidP="00132CE1">
            <w:pPr>
              <w:rPr>
                <w:lang w:eastAsia="ja-JP"/>
              </w:rPr>
            </w:pPr>
            <w:r w:rsidRPr="00DB5672">
              <w:rPr>
                <w:lang w:eastAsia="ja-JP"/>
              </w:rPr>
              <w:t xml:space="preserve">3.       The specification shall not emphasize and focus on specific protocol related aspects not related to MPEG standards. The assumption is that </w:t>
            </w:r>
            <w:proofErr w:type="spellStart"/>
            <w:r w:rsidRPr="00DB5672">
              <w:rPr>
                <w:lang w:eastAsia="ja-JP"/>
              </w:rPr>
              <w:t>organisations</w:t>
            </w:r>
            <w:proofErr w:type="spellEnd"/>
            <w:r w:rsidRPr="00DB5672">
              <w:rPr>
                <w:lang w:eastAsia="ja-JP"/>
              </w:rPr>
              <w:t xml:space="preserve"> outside of MPEG will develop such protocol specific aspects.</w:t>
            </w:r>
          </w:p>
        </w:tc>
        <w:tc>
          <w:tcPr>
            <w:tcW w:w="1530" w:type="dxa"/>
            <w:noWrap/>
            <w:hideMark/>
          </w:tcPr>
          <w:p w14:paraId="7CF78134" w14:textId="77777777" w:rsidR="00132CE1" w:rsidRPr="00DB5672" w:rsidRDefault="00132CE1">
            <w:pPr>
              <w:rPr>
                <w:lang w:eastAsia="ja-JP"/>
              </w:rPr>
            </w:pPr>
            <w:r w:rsidRPr="00DB5672">
              <w:rPr>
                <w:lang w:eastAsia="ja-JP"/>
              </w:rPr>
              <w:t>text may include statements on the protocol, but preferably not normative</w:t>
            </w:r>
          </w:p>
        </w:tc>
        <w:tc>
          <w:tcPr>
            <w:tcW w:w="767" w:type="dxa"/>
            <w:noWrap/>
            <w:hideMark/>
          </w:tcPr>
          <w:p w14:paraId="3E24A46C" w14:textId="77777777" w:rsidR="00132CE1" w:rsidRPr="00DB5672" w:rsidRDefault="00132CE1">
            <w:pPr>
              <w:rPr>
                <w:lang w:eastAsia="ja-JP"/>
              </w:rPr>
            </w:pPr>
          </w:p>
        </w:tc>
        <w:tc>
          <w:tcPr>
            <w:tcW w:w="1513" w:type="dxa"/>
            <w:noWrap/>
            <w:hideMark/>
          </w:tcPr>
          <w:p w14:paraId="1EC498E1" w14:textId="77777777" w:rsidR="00132CE1" w:rsidRPr="00DB5672" w:rsidRDefault="00132CE1">
            <w:pPr>
              <w:rPr>
                <w:lang w:eastAsia="ja-JP"/>
              </w:rPr>
            </w:pPr>
          </w:p>
        </w:tc>
      </w:tr>
      <w:tr w:rsidR="00132CE1" w:rsidRPr="00DB5672" w14:paraId="424716A8" w14:textId="77777777" w:rsidTr="0084729E">
        <w:trPr>
          <w:trHeight w:val="308"/>
        </w:trPr>
        <w:tc>
          <w:tcPr>
            <w:tcW w:w="6108" w:type="dxa"/>
            <w:noWrap/>
            <w:hideMark/>
          </w:tcPr>
          <w:p w14:paraId="16F0BDEB" w14:textId="77777777" w:rsidR="00132CE1" w:rsidRPr="00DB5672" w:rsidRDefault="00132CE1">
            <w:pPr>
              <w:rPr>
                <w:lang w:eastAsia="ja-JP"/>
              </w:rPr>
            </w:pPr>
          </w:p>
        </w:tc>
        <w:tc>
          <w:tcPr>
            <w:tcW w:w="1530" w:type="dxa"/>
            <w:noWrap/>
            <w:hideMark/>
          </w:tcPr>
          <w:p w14:paraId="2CB299B1" w14:textId="77777777" w:rsidR="00132CE1" w:rsidRPr="00DB5672" w:rsidRDefault="00132CE1" w:rsidP="00132CE1">
            <w:pPr>
              <w:rPr>
                <w:lang w:eastAsia="ja-JP"/>
              </w:rPr>
            </w:pPr>
          </w:p>
        </w:tc>
        <w:tc>
          <w:tcPr>
            <w:tcW w:w="767" w:type="dxa"/>
            <w:noWrap/>
            <w:hideMark/>
          </w:tcPr>
          <w:p w14:paraId="5ABEF36A" w14:textId="77777777" w:rsidR="00132CE1" w:rsidRPr="00DB5672" w:rsidRDefault="00132CE1">
            <w:pPr>
              <w:rPr>
                <w:lang w:eastAsia="ja-JP"/>
              </w:rPr>
            </w:pPr>
          </w:p>
        </w:tc>
        <w:tc>
          <w:tcPr>
            <w:tcW w:w="1513" w:type="dxa"/>
            <w:noWrap/>
            <w:hideMark/>
          </w:tcPr>
          <w:p w14:paraId="6A8D1AB9" w14:textId="77777777" w:rsidR="00132CE1" w:rsidRPr="00DB5672" w:rsidRDefault="00132CE1">
            <w:pPr>
              <w:rPr>
                <w:lang w:eastAsia="ja-JP"/>
              </w:rPr>
            </w:pPr>
          </w:p>
        </w:tc>
      </w:tr>
      <w:tr w:rsidR="00132CE1" w:rsidRPr="00DB5672" w14:paraId="50D7DC20" w14:textId="77777777" w:rsidTr="0084729E">
        <w:trPr>
          <w:trHeight w:val="345"/>
        </w:trPr>
        <w:tc>
          <w:tcPr>
            <w:tcW w:w="6108" w:type="dxa"/>
            <w:noWrap/>
            <w:hideMark/>
          </w:tcPr>
          <w:p w14:paraId="3C3CF0A4" w14:textId="77777777" w:rsidR="00132CE1" w:rsidRPr="00DB5672" w:rsidRDefault="00132CE1">
            <w:pPr>
              <w:rPr>
                <w:b/>
                <w:bCs/>
                <w:lang w:eastAsia="ja-JP"/>
              </w:rPr>
            </w:pPr>
            <w:r w:rsidRPr="00DB5672">
              <w:rPr>
                <w:b/>
                <w:bCs/>
                <w:lang w:eastAsia="ja-JP"/>
              </w:rPr>
              <w:t xml:space="preserve">1.2   Encoder </w:t>
            </w:r>
            <w:proofErr w:type="spellStart"/>
            <w:r w:rsidRPr="00DB5672">
              <w:rPr>
                <w:b/>
                <w:bCs/>
                <w:lang w:eastAsia="ja-JP"/>
              </w:rPr>
              <w:t>Synchronisation</w:t>
            </w:r>
            <w:proofErr w:type="spellEnd"/>
            <w:r w:rsidRPr="00DB5672">
              <w:rPr>
                <w:b/>
                <w:bCs/>
                <w:lang w:eastAsia="ja-JP"/>
              </w:rPr>
              <w:t xml:space="preserve"> requirements</w:t>
            </w:r>
          </w:p>
        </w:tc>
        <w:tc>
          <w:tcPr>
            <w:tcW w:w="1530" w:type="dxa"/>
            <w:noWrap/>
            <w:hideMark/>
          </w:tcPr>
          <w:p w14:paraId="08E8939B" w14:textId="77777777" w:rsidR="00132CE1" w:rsidRPr="00DB5672" w:rsidRDefault="00132CE1">
            <w:pPr>
              <w:rPr>
                <w:b/>
                <w:bCs/>
                <w:lang w:eastAsia="ja-JP"/>
              </w:rPr>
            </w:pPr>
          </w:p>
        </w:tc>
        <w:tc>
          <w:tcPr>
            <w:tcW w:w="767" w:type="dxa"/>
            <w:noWrap/>
            <w:hideMark/>
          </w:tcPr>
          <w:p w14:paraId="5D73547C" w14:textId="77777777" w:rsidR="00132CE1" w:rsidRPr="00DB5672" w:rsidRDefault="00132CE1">
            <w:pPr>
              <w:rPr>
                <w:lang w:eastAsia="ja-JP"/>
              </w:rPr>
            </w:pPr>
          </w:p>
        </w:tc>
        <w:tc>
          <w:tcPr>
            <w:tcW w:w="1513" w:type="dxa"/>
            <w:noWrap/>
            <w:hideMark/>
          </w:tcPr>
          <w:p w14:paraId="2C7CF536" w14:textId="77777777" w:rsidR="00132CE1" w:rsidRPr="00DB5672" w:rsidRDefault="00132CE1">
            <w:pPr>
              <w:rPr>
                <w:lang w:eastAsia="ja-JP"/>
              </w:rPr>
            </w:pPr>
          </w:p>
        </w:tc>
      </w:tr>
      <w:tr w:rsidR="00132CE1" w:rsidRPr="00DB5672" w14:paraId="04D17535" w14:textId="77777777" w:rsidTr="0084729E">
        <w:trPr>
          <w:trHeight w:val="615"/>
        </w:trPr>
        <w:tc>
          <w:tcPr>
            <w:tcW w:w="6108" w:type="dxa"/>
            <w:noWrap/>
            <w:hideMark/>
          </w:tcPr>
          <w:p w14:paraId="0424AAB8" w14:textId="77777777" w:rsidR="00132CE1" w:rsidRPr="00DB5672" w:rsidRDefault="00132CE1" w:rsidP="00132CE1">
            <w:pPr>
              <w:rPr>
                <w:lang w:eastAsia="ja-JP"/>
              </w:rPr>
            </w:pPr>
            <w:r w:rsidRPr="00DB5672">
              <w:rPr>
                <w:lang w:eastAsia="ja-JP"/>
              </w:rPr>
              <w:t xml:space="preserve">4.      The specification shall support cases when there </w:t>
            </w:r>
            <w:proofErr w:type="gramStart"/>
            <w:r w:rsidRPr="00DB5672">
              <w:rPr>
                <w:lang w:eastAsia="ja-JP"/>
              </w:rPr>
              <w:t>are</w:t>
            </w:r>
            <w:proofErr w:type="gramEnd"/>
            <w:r w:rsidRPr="00DB5672">
              <w:rPr>
                <w:lang w:eastAsia="ja-JP"/>
              </w:rPr>
              <w:t xml:space="preserve"> more than one redundant encoder to synchronize.</w:t>
            </w:r>
          </w:p>
        </w:tc>
        <w:tc>
          <w:tcPr>
            <w:tcW w:w="1530" w:type="dxa"/>
            <w:noWrap/>
            <w:hideMark/>
          </w:tcPr>
          <w:p w14:paraId="0DB60853" w14:textId="77777777" w:rsidR="00132CE1" w:rsidRPr="00DB5672" w:rsidRDefault="00132CE1" w:rsidP="00132CE1">
            <w:pPr>
              <w:rPr>
                <w:lang w:eastAsia="ja-JP"/>
              </w:rPr>
            </w:pPr>
          </w:p>
        </w:tc>
        <w:tc>
          <w:tcPr>
            <w:tcW w:w="767" w:type="dxa"/>
            <w:noWrap/>
            <w:hideMark/>
          </w:tcPr>
          <w:p w14:paraId="1B6A0377" w14:textId="77777777" w:rsidR="00132CE1" w:rsidRPr="00DB5672" w:rsidRDefault="00132CE1">
            <w:pPr>
              <w:rPr>
                <w:lang w:eastAsia="ja-JP"/>
              </w:rPr>
            </w:pPr>
          </w:p>
        </w:tc>
        <w:tc>
          <w:tcPr>
            <w:tcW w:w="1513" w:type="dxa"/>
            <w:noWrap/>
            <w:hideMark/>
          </w:tcPr>
          <w:p w14:paraId="4D139F42" w14:textId="77777777" w:rsidR="00132CE1" w:rsidRPr="00DB5672" w:rsidRDefault="00132CE1">
            <w:pPr>
              <w:rPr>
                <w:lang w:eastAsia="ja-JP"/>
              </w:rPr>
            </w:pPr>
          </w:p>
        </w:tc>
      </w:tr>
      <w:tr w:rsidR="00132CE1" w:rsidRPr="00DB5672" w14:paraId="539A03C6" w14:textId="77777777" w:rsidTr="0084729E">
        <w:trPr>
          <w:trHeight w:val="923"/>
        </w:trPr>
        <w:tc>
          <w:tcPr>
            <w:tcW w:w="6108" w:type="dxa"/>
            <w:noWrap/>
            <w:hideMark/>
          </w:tcPr>
          <w:p w14:paraId="728A17A4" w14:textId="77777777" w:rsidR="00132CE1" w:rsidRPr="00DB5672" w:rsidRDefault="00132CE1" w:rsidP="00132CE1">
            <w:pPr>
              <w:rPr>
                <w:lang w:eastAsia="ja-JP"/>
              </w:rPr>
            </w:pPr>
            <w:r w:rsidRPr="00DB5672">
              <w:rPr>
                <w:lang w:eastAsia="ja-JP"/>
              </w:rPr>
              <w:t xml:space="preserve">5.      The specification shall enable the case when sources to encoders may be delayed relative to each other (e.g., direct fiber vs transcoded satellite feed). </w:t>
            </w:r>
          </w:p>
        </w:tc>
        <w:tc>
          <w:tcPr>
            <w:tcW w:w="1530" w:type="dxa"/>
            <w:noWrap/>
            <w:hideMark/>
          </w:tcPr>
          <w:p w14:paraId="36B9E0EB" w14:textId="77777777" w:rsidR="00132CE1" w:rsidRPr="00DB5672" w:rsidRDefault="00132CE1">
            <w:pPr>
              <w:rPr>
                <w:lang w:eastAsia="ja-JP"/>
              </w:rPr>
            </w:pPr>
            <w:r w:rsidRPr="00DB5672">
              <w:rPr>
                <w:lang w:eastAsia="ja-JP"/>
              </w:rPr>
              <w:t>explanation is needed how this can be supported</w:t>
            </w:r>
          </w:p>
        </w:tc>
        <w:tc>
          <w:tcPr>
            <w:tcW w:w="767" w:type="dxa"/>
            <w:noWrap/>
            <w:hideMark/>
          </w:tcPr>
          <w:p w14:paraId="13F67868" w14:textId="77777777" w:rsidR="00132CE1" w:rsidRPr="00DB5672" w:rsidRDefault="00132CE1">
            <w:pPr>
              <w:rPr>
                <w:lang w:eastAsia="ja-JP"/>
              </w:rPr>
            </w:pPr>
          </w:p>
        </w:tc>
        <w:tc>
          <w:tcPr>
            <w:tcW w:w="1513" w:type="dxa"/>
            <w:noWrap/>
            <w:hideMark/>
          </w:tcPr>
          <w:p w14:paraId="7175E9DF" w14:textId="77777777" w:rsidR="00132CE1" w:rsidRPr="00DB5672" w:rsidRDefault="00132CE1">
            <w:pPr>
              <w:rPr>
                <w:lang w:eastAsia="ja-JP"/>
              </w:rPr>
            </w:pPr>
          </w:p>
        </w:tc>
      </w:tr>
      <w:tr w:rsidR="00132CE1" w:rsidRPr="00DB5672" w14:paraId="7798D0D2" w14:textId="77777777" w:rsidTr="0084729E">
        <w:trPr>
          <w:trHeight w:val="1538"/>
        </w:trPr>
        <w:tc>
          <w:tcPr>
            <w:tcW w:w="6108" w:type="dxa"/>
            <w:noWrap/>
            <w:hideMark/>
          </w:tcPr>
          <w:p w14:paraId="568FB532" w14:textId="77777777" w:rsidR="00132CE1" w:rsidRPr="00DB5672" w:rsidRDefault="00132CE1" w:rsidP="00132CE1">
            <w:pPr>
              <w:rPr>
                <w:lang w:eastAsia="ja-JP"/>
              </w:rPr>
            </w:pPr>
            <w:r w:rsidRPr="00DB5672">
              <w:rPr>
                <w:lang w:eastAsia="ja-JP"/>
              </w:rPr>
              <w:t xml:space="preserve">6.      The specification shall enable the case when the sources to encoders may be differently encoded. For example, the primary sources may be compressed with a lossless codec such as JPEG2000 or JPEG-XS while the secondary source can be a high-rate HEVC video </w:t>
            </w:r>
          </w:p>
        </w:tc>
        <w:tc>
          <w:tcPr>
            <w:tcW w:w="1530" w:type="dxa"/>
            <w:noWrap/>
            <w:hideMark/>
          </w:tcPr>
          <w:p w14:paraId="62271914" w14:textId="77777777" w:rsidR="00132CE1" w:rsidRPr="00DB5672" w:rsidRDefault="00132CE1">
            <w:pPr>
              <w:rPr>
                <w:lang w:eastAsia="ja-JP"/>
              </w:rPr>
            </w:pPr>
            <w:r w:rsidRPr="00DB5672">
              <w:rPr>
                <w:lang w:eastAsia="ja-JP"/>
              </w:rPr>
              <w:t>explanation how such different inputs would be processed is needed</w:t>
            </w:r>
          </w:p>
        </w:tc>
        <w:tc>
          <w:tcPr>
            <w:tcW w:w="767" w:type="dxa"/>
            <w:noWrap/>
            <w:hideMark/>
          </w:tcPr>
          <w:p w14:paraId="10F9ECE9" w14:textId="77777777" w:rsidR="00132CE1" w:rsidRPr="00DB5672" w:rsidRDefault="00132CE1">
            <w:pPr>
              <w:rPr>
                <w:lang w:eastAsia="ja-JP"/>
              </w:rPr>
            </w:pPr>
          </w:p>
        </w:tc>
        <w:tc>
          <w:tcPr>
            <w:tcW w:w="1513" w:type="dxa"/>
            <w:noWrap/>
            <w:hideMark/>
          </w:tcPr>
          <w:p w14:paraId="5F02558C" w14:textId="77777777" w:rsidR="00132CE1" w:rsidRPr="00DB5672" w:rsidRDefault="00132CE1">
            <w:pPr>
              <w:rPr>
                <w:lang w:eastAsia="ja-JP"/>
              </w:rPr>
            </w:pPr>
          </w:p>
        </w:tc>
      </w:tr>
      <w:tr w:rsidR="00132CE1" w:rsidRPr="00DB5672" w14:paraId="0E75FB99" w14:textId="77777777" w:rsidTr="0084729E">
        <w:trPr>
          <w:trHeight w:val="923"/>
        </w:trPr>
        <w:tc>
          <w:tcPr>
            <w:tcW w:w="6108" w:type="dxa"/>
            <w:noWrap/>
            <w:hideMark/>
          </w:tcPr>
          <w:p w14:paraId="3C8FF6E2" w14:textId="77777777" w:rsidR="00132CE1" w:rsidRPr="00DB5672" w:rsidRDefault="00132CE1" w:rsidP="00132CE1">
            <w:pPr>
              <w:rPr>
                <w:lang w:eastAsia="ja-JP"/>
              </w:rPr>
            </w:pPr>
            <w:r w:rsidRPr="00DB5672">
              <w:rPr>
                <w:lang w:eastAsia="ja-JP"/>
              </w:rPr>
              <w:lastRenderedPageBreak/>
              <w:t xml:space="preserve">7.      The specification shall enable the case when there is not any time </w:t>
            </w:r>
            <w:proofErr w:type="spellStart"/>
            <w:r w:rsidRPr="00DB5672">
              <w:rPr>
                <w:lang w:eastAsia="ja-JP"/>
              </w:rPr>
              <w:t>signalling</w:t>
            </w:r>
            <w:proofErr w:type="spellEnd"/>
            <w:r w:rsidRPr="00DB5672">
              <w:rPr>
                <w:lang w:eastAsia="ja-JP"/>
              </w:rPr>
              <w:t xml:space="preserve"> present in the (mezzanine) input signal to the encoder </w:t>
            </w:r>
          </w:p>
        </w:tc>
        <w:tc>
          <w:tcPr>
            <w:tcW w:w="1530" w:type="dxa"/>
            <w:noWrap/>
            <w:hideMark/>
          </w:tcPr>
          <w:p w14:paraId="79FF19D5" w14:textId="77777777" w:rsidR="00132CE1" w:rsidRPr="00DB5672" w:rsidRDefault="00132CE1">
            <w:pPr>
              <w:rPr>
                <w:lang w:eastAsia="ja-JP"/>
              </w:rPr>
            </w:pPr>
            <w:r w:rsidRPr="00DB5672">
              <w:rPr>
                <w:lang w:eastAsia="ja-JP"/>
              </w:rPr>
              <w:t>explanation is needed if this is supported</w:t>
            </w:r>
          </w:p>
        </w:tc>
        <w:tc>
          <w:tcPr>
            <w:tcW w:w="767" w:type="dxa"/>
            <w:noWrap/>
            <w:hideMark/>
          </w:tcPr>
          <w:p w14:paraId="4A8F097F" w14:textId="77777777" w:rsidR="00132CE1" w:rsidRPr="00DB5672" w:rsidRDefault="00132CE1">
            <w:pPr>
              <w:rPr>
                <w:lang w:eastAsia="ja-JP"/>
              </w:rPr>
            </w:pPr>
          </w:p>
        </w:tc>
        <w:tc>
          <w:tcPr>
            <w:tcW w:w="1513" w:type="dxa"/>
            <w:noWrap/>
            <w:hideMark/>
          </w:tcPr>
          <w:p w14:paraId="6C6C368F" w14:textId="77777777" w:rsidR="00132CE1" w:rsidRPr="00DB5672" w:rsidRDefault="00132CE1">
            <w:pPr>
              <w:rPr>
                <w:lang w:eastAsia="ja-JP"/>
              </w:rPr>
            </w:pPr>
          </w:p>
        </w:tc>
      </w:tr>
      <w:tr w:rsidR="00132CE1" w:rsidRPr="00DB5672" w14:paraId="2810A566" w14:textId="77777777" w:rsidTr="0084729E">
        <w:trPr>
          <w:trHeight w:val="923"/>
        </w:trPr>
        <w:tc>
          <w:tcPr>
            <w:tcW w:w="6108" w:type="dxa"/>
            <w:noWrap/>
            <w:hideMark/>
          </w:tcPr>
          <w:p w14:paraId="5F41C292" w14:textId="77777777" w:rsidR="00132CE1" w:rsidRPr="00DB5672" w:rsidRDefault="00132CE1" w:rsidP="00132CE1">
            <w:pPr>
              <w:rPr>
                <w:lang w:eastAsia="ja-JP"/>
              </w:rPr>
            </w:pPr>
            <w:r w:rsidRPr="00DB5672">
              <w:rPr>
                <w:lang w:eastAsia="ja-JP"/>
              </w:rPr>
              <w:t xml:space="preserve">8.      The specification shall support the case when encoders may fail and restart (re-join) later again, or encoders join or leave a session again. </w:t>
            </w:r>
          </w:p>
        </w:tc>
        <w:tc>
          <w:tcPr>
            <w:tcW w:w="1530" w:type="dxa"/>
            <w:noWrap/>
            <w:hideMark/>
          </w:tcPr>
          <w:p w14:paraId="78D23866" w14:textId="77777777" w:rsidR="00132CE1" w:rsidRPr="00DB5672" w:rsidRDefault="00132CE1">
            <w:pPr>
              <w:rPr>
                <w:lang w:eastAsia="ja-JP"/>
              </w:rPr>
            </w:pPr>
            <w:r w:rsidRPr="00DB5672">
              <w:rPr>
                <w:lang w:eastAsia="ja-JP"/>
              </w:rPr>
              <w:t>explanation is needed if this is supported</w:t>
            </w:r>
          </w:p>
        </w:tc>
        <w:tc>
          <w:tcPr>
            <w:tcW w:w="767" w:type="dxa"/>
            <w:noWrap/>
            <w:hideMark/>
          </w:tcPr>
          <w:p w14:paraId="33CA8755" w14:textId="77777777" w:rsidR="00132CE1" w:rsidRPr="00DB5672" w:rsidRDefault="00132CE1">
            <w:pPr>
              <w:rPr>
                <w:lang w:eastAsia="ja-JP"/>
              </w:rPr>
            </w:pPr>
          </w:p>
        </w:tc>
        <w:tc>
          <w:tcPr>
            <w:tcW w:w="1513" w:type="dxa"/>
            <w:noWrap/>
            <w:hideMark/>
          </w:tcPr>
          <w:p w14:paraId="7BB69F77" w14:textId="77777777" w:rsidR="00132CE1" w:rsidRPr="00DB5672" w:rsidRDefault="00132CE1">
            <w:pPr>
              <w:rPr>
                <w:lang w:eastAsia="ja-JP"/>
              </w:rPr>
            </w:pPr>
          </w:p>
        </w:tc>
      </w:tr>
      <w:tr w:rsidR="00132CE1" w:rsidRPr="00DB5672" w14:paraId="5C3AAE73" w14:textId="77777777" w:rsidTr="0084729E">
        <w:trPr>
          <w:trHeight w:val="615"/>
        </w:trPr>
        <w:tc>
          <w:tcPr>
            <w:tcW w:w="6108" w:type="dxa"/>
            <w:noWrap/>
            <w:hideMark/>
          </w:tcPr>
          <w:p w14:paraId="21A5F5A0" w14:textId="77777777" w:rsidR="00132CE1" w:rsidRPr="00DB5672" w:rsidRDefault="00132CE1" w:rsidP="00132CE1">
            <w:pPr>
              <w:rPr>
                <w:lang w:eastAsia="ja-JP"/>
              </w:rPr>
            </w:pPr>
            <w:r w:rsidRPr="00DB5672">
              <w:rPr>
                <w:lang w:eastAsia="ja-JP"/>
              </w:rPr>
              <w:t>9.      The specification shall not require proprietary boxes in the ISO Base Media file format.</w:t>
            </w:r>
          </w:p>
        </w:tc>
        <w:tc>
          <w:tcPr>
            <w:tcW w:w="1530" w:type="dxa"/>
            <w:noWrap/>
            <w:hideMark/>
          </w:tcPr>
          <w:p w14:paraId="76CCBE1C" w14:textId="77777777" w:rsidR="00132CE1" w:rsidRPr="00DB5672" w:rsidRDefault="00132CE1">
            <w:pPr>
              <w:rPr>
                <w:lang w:eastAsia="ja-JP"/>
              </w:rPr>
            </w:pPr>
            <w:r w:rsidRPr="00DB5672">
              <w:rPr>
                <w:lang w:eastAsia="ja-JP"/>
              </w:rPr>
              <w:t>explanation is needed if this is supported</w:t>
            </w:r>
          </w:p>
        </w:tc>
        <w:tc>
          <w:tcPr>
            <w:tcW w:w="767" w:type="dxa"/>
            <w:noWrap/>
            <w:hideMark/>
          </w:tcPr>
          <w:p w14:paraId="27A620D9" w14:textId="77777777" w:rsidR="00132CE1" w:rsidRPr="00DB5672" w:rsidRDefault="00132CE1">
            <w:pPr>
              <w:rPr>
                <w:lang w:eastAsia="ja-JP"/>
              </w:rPr>
            </w:pPr>
          </w:p>
        </w:tc>
        <w:tc>
          <w:tcPr>
            <w:tcW w:w="1513" w:type="dxa"/>
            <w:noWrap/>
            <w:hideMark/>
          </w:tcPr>
          <w:p w14:paraId="2B46F53B" w14:textId="77777777" w:rsidR="00132CE1" w:rsidRPr="00DB5672" w:rsidRDefault="00132CE1">
            <w:pPr>
              <w:rPr>
                <w:lang w:eastAsia="ja-JP"/>
              </w:rPr>
            </w:pPr>
          </w:p>
        </w:tc>
      </w:tr>
      <w:tr w:rsidR="00132CE1" w:rsidRPr="00DB5672" w14:paraId="5FD5F373" w14:textId="77777777" w:rsidTr="0084729E">
        <w:trPr>
          <w:trHeight w:val="1230"/>
        </w:trPr>
        <w:tc>
          <w:tcPr>
            <w:tcW w:w="6108" w:type="dxa"/>
            <w:noWrap/>
            <w:hideMark/>
          </w:tcPr>
          <w:p w14:paraId="52435FB2" w14:textId="77777777" w:rsidR="00132CE1" w:rsidRPr="00DB5672" w:rsidRDefault="00132CE1" w:rsidP="00132CE1">
            <w:pPr>
              <w:rPr>
                <w:lang w:eastAsia="ja-JP"/>
              </w:rPr>
            </w:pPr>
            <w:r w:rsidRPr="00DB5672">
              <w:rPr>
                <w:lang w:eastAsia="ja-JP"/>
              </w:rPr>
              <w:t xml:space="preserve">10.  The specification shall enable using multiple redundant inputs without the same presentation time stamp for corresponding frames and/or different presentation times at the segment boundaries. </w:t>
            </w:r>
          </w:p>
        </w:tc>
        <w:tc>
          <w:tcPr>
            <w:tcW w:w="1530" w:type="dxa"/>
            <w:noWrap/>
            <w:hideMark/>
          </w:tcPr>
          <w:p w14:paraId="7DBB1B68" w14:textId="77777777" w:rsidR="00132CE1" w:rsidRPr="00DB5672" w:rsidRDefault="00132CE1">
            <w:pPr>
              <w:rPr>
                <w:lang w:eastAsia="ja-JP"/>
              </w:rPr>
            </w:pPr>
            <w:r w:rsidRPr="00DB5672">
              <w:rPr>
                <w:lang w:eastAsia="ja-JP"/>
              </w:rPr>
              <w:t>explanation is needed if this is supported</w:t>
            </w:r>
          </w:p>
        </w:tc>
        <w:tc>
          <w:tcPr>
            <w:tcW w:w="767" w:type="dxa"/>
            <w:noWrap/>
            <w:hideMark/>
          </w:tcPr>
          <w:p w14:paraId="0E176CA1" w14:textId="77777777" w:rsidR="00132CE1" w:rsidRPr="00DB5672" w:rsidRDefault="00132CE1">
            <w:pPr>
              <w:rPr>
                <w:lang w:eastAsia="ja-JP"/>
              </w:rPr>
            </w:pPr>
          </w:p>
        </w:tc>
        <w:tc>
          <w:tcPr>
            <w:tcW w:w="1513" w:type="dxa"/>
            <w:noWrap/>
            <w:hideMark/>
          </w:tcPr>
          <w:p w14:paraId="33AF1C1A" w14:textId="77777777" w:rsidR="00132CE1" w:rsidRPr="00DB5672" w:rsidRDefault="00132CE1">
            <w:pPr>
              <w:rPr>
                <w:lang w:eastAsia="ja-JP"/>
              </w:rPr>
            </w:pPr>
          </w:p>
        </w:tc>
      </w:tr>
      <w:tr w:rsidR="00132CE1" w:rsidRPr="00DB5672" w14:paraId="775BC042" w14:textId="77777777" w:rsidTr="0084729E">
        <w:trPr>
          <w:trHeight w:val="615"/>
        </w:trPr>
        <w:tc>
          <w:tcPr>
            <w:tcW w:w="6108" w:type="dxa"/>
            <w:noWrap/>
            <w:hideMark/>
          </w:tcPr>
          <w:p w14:paraId="2DE97319" w14:textId="77777777" w:rsidR="00132CE1" w:rsidRPr="00DB5672" w:rsidRDefault="00132CE1" w:rsidP="00132CE1">
            <w:pPr>
              <w:rPr>
                <w:lang w:eastAsia="ja-JP"/>
              </w:rPr>
            </w:pPr>
            <w:r w:rsidRPr="00DB5672">
              <w:rPr>
                <w:lang w:eastAsia="ja-JP"/>
              </w:rPr>
              <w:t xml:space="preserve">11.  The specification shall provide methods for achieving </w:t>
            </w:r>
            <w:proofErr w:type="spellStart"/>
            <w:r w:rsidRPr="00DB5672">
              <w:rPr>
                <w:lang w:eastAsia="ja-JP"/>
              </w:rPr>
              <w:t>synchronisation</w:t>
            </w:r>
            <w:proofErr w:type="spellEnd"/>
            <w:r w:rsidRPr="00DB5672">
              <w:rPr>
                <w:lang w:eastAsia="ja-JP"/>
              </w:rPr>
              <w:t xml:space="preserve"> of the output of the encoder. </w:t>
            </w:r>
          </w:p>
        </w:tc>
        <w:tc>
          <w:tcPr>
            <w:tcW w:w="1530" w:type="dxa"/>
            <w:noWrap/>
            <w:hideMark/>
          </w:tcPr>
          <w:p w14:paraId="6FF14445" w14:textId="77777777" w:rsidR="00132CE1" w:rsidRPr="00DB5672" w:rsidRDefault="00132CE1">
            <w:pPr>
              <w:rPr>
                <w:lang w:eastAsia="ja-JP"/>
              </w:rPr>
            </w:pPr>
            <w:r w:rsidRPr="00DB5672">
              <w:rPr>
                <w:lang w:eastAsia="ja-JP"/>
              </w:rPr>
              <w:t>explanation is needed if this is supported</w:t>
            </w:r>
          </w:p>
        </w:tc>
        <w:tc>
          <w:tcPr>
            <w:tcW w:w="767" w:type="dxa"/>
            <w:noWrap/>
            <w:hideMark/>
          </w:tcPr>
          <w:p w14:paraId="15D50221" w14:textId="77777777" w:rsidR="00132CE1" w:rsidRPr="00DB5672" w:rsidRDefault="00132CE1">
            <w:pPr>
              <w:rPr>
                <w:lang w:eastAsia="ja-JP"/>
              </w:rPr>
            </w:pPr>
          </w:p>
        </w:tc>
        <w:tc>
          <w:tcPr>
            <w:tcW w:w="1513" w:type="dxa"/>
            <w:noWrap/>
            <w:hideMark/>
          </w:tcPr>
          <w:p w14:paraId="27BF7798" w14:textId="77777777" w:rsidR="00132CE1" w:rsidRPr="00DB5672" w:rsidRDefault="00132CE1">
            <w:pPr>
              <w:rPr>
                <w:lang w:eastAsia="ja-JP"/>
              </w:rPr>
            </w:pPr>
          </w:p>
        </w:tc>
      </w:tr>
      <w:tr w:rsidR="00132CE1" w:rsidRPr="00DB5672" w14:paraId="4B4D0CCE" w14:textId="77777777" w:rsidTr="0084729E">
        <w:trPr>
          <w:trHeight w:val="615"/>
        </w:trPr>
        <w:tc>
          <w:tcPr>
            <w:tcW w:w="6108" w:type="dxa"/>
            <w:noWrap/>
            <w:hideMark/>
          </w:tcPr>
          <w:p w14:paraId="15EB8D1B" w14:textId="77777777" w:rsidR="00132CE1" w:rsidRPr="00DB5672" w:rsidRDefault="00132CE1" w:rsidP="00132CE1">
            <w:pPr>
              <w:rPr>
                <w:lang w:eastAsia="ja-JP"/>
              </w:rPr>
            </w:pPr>
            <w:r w:rsidRPr="00DB5672">
              <w:rPr>
                <w:lang w:eastAsia="ja-JP"/>
              </w:rPr>
              <w:t xml:space="preserve">12.  The specification shall support distributed encoding of parts of a bit-rate ladder or parts of a presentation. </w:t>
            </w:r>
          </w:p>
        </w:tc>
        <w:tc>
          <w:tcPr>
            <w:tcW w:w="1530" w:type="dxa"/>
            <w:noWrap/>
            <w:hideMark/>
          </w:tcPr>
          <w:p w14:paraId="0890F24B" w14:textId="77777777" w:rsidR="00132CE1" w:rsidRPr="00DB5672" w:rsidRDefault="00132CE1">
            <w:pPr>
              <w:rPr>
                <w:lang w:eastAsia="ja-JP"/>
              </w:rPr>
            </w:pPr>
            <w:r w:rsidRPr="00DB5672">
              <w:rPr>
                <w:lang w:eastAsia="ja-JP"/>
              </w:rPr>
              <w:t>explanation is needed if this is supported</w:t>
            </w:r>
          </w:p>
        </w:tc>
        <w:tc>
          <w:tcPr>
            <w:tcW w:w="767" w:type="dxa"/>
            <w:noWrap/>
            <w:hideMark/>
          </w:tcPr>
          <w:p w14:paraId="3BABE48A" w14:textId="77777777" w:rsidR="00132CE1" w:rsidRPr="00DB5672" w:rsidRDefault="00132CE1">
            <w:pPr>
              <w:rPr>
                <w:lang w:eastAsia="ja-JP"/>
              </w:rPr>
            </w:pPr>
          </w:p>
        </w:tc>
        <w:tc>
          <w:tcPr>
            <w:tcW w:w="1513" w:type="dxa"/>
            <w:noWrap/>
            <w:hideMark/>
          </w:tcPr>
          <w:p w14:paraId="4C6B4BF0" w14:textId="77777777" w:rsidR="00132CE1" w:rsidRPr="00DB5672" w:rsidRDefault="00132CE1">
            <w:pPr>
              <w:rPr>
                <w:lang w:eastAsia="ja-JP"/>
              </w:rPr>
            </w:pPr>
          </w:p>
        </w:tc>
      </w:tr>
      <w:tr w:rsidR="00132CE1" w:rsidRPr="00DB5672" w14:paraId="2E109275" w14:textId="77777777" w:rsidTr="0084729E">
        <w:trPr>
          <w:trHeight w:val="923"/>
        </w:trPr>
        <w:tc>
          <w:tcPr>
            <w:tcW w:w="6108" w:type="dxa"/>
            <w:noWrap/>
            <w:hideMark/>
          </w:tcPr>
          <w:p w14:paraId="65F113C6" w14:textId="77777777" w:rsidR="00132CE1" w:rsidRPr="00DB5672" w:rsidRDefault="00132CE1" w:rsidP="00132CE1">
            <w:pPr>
              <w:rPr>
                <w:lang w:eastAsia="ja-JP"/>
              </w:rPr>
            </w:pPr>
            <w:r w:rsidRPr="00DB5672">
              <w:rPr>
                <w:lang w:eastAsia="ja-JP"/>
              </w:rPr>
              <w:t xml:space="preserve">13.  The specification shall enable the case when segments produced by different encoders for the same interval are not bit-identical. </w:t>
            </w:r>
          </w:p>
        </w:tc>
        <w:tc>
          <w:tcPr>
            <w:tcW w:w="1530" w:type="dxa"/>
            <w:noWrap/>
            <w:hideMark/>
          </w:tcPr>
          <w:p w14:paraId="6C908412" w14:textId="77777777" w:rsidR="00132CE1" w:rsidRPr="00DB5672" w:rsidRDefault="00132CE1">
            <w:pPr>
              <w:rPr>
                <w:lang w:eastAsia="ja-JP"/>
              </w:rPr>
            </w:pPr>
            <w:r w:rsidRPr="00DB5672">
              <w:rPr>
                <w:lang w:eastAsia="ja-JP"/>
              </w:rPr>
              <w:t>explanation is needed if this is supported</w:t>
            </w:r>
          </w:p>
        </w:tc>
        <w:tc>
          <w:tcPr>
            <w:tcW w:w="767" w:type="dxa"/>
            <w:noWrap/>
            <w:hideMark/>
          </w:tcPr>
          <w:p w14:paraId="7F278B04" w14:textId="77777777" w:rsidR="00132CE1" w:rsidRPr="00DB5672" w:rsidRDefault="00132CE1">
            <w:pPr>
              <w:rPr>
                <w:lang w:eastAsia="ja-JP"/>
              </w:rPr>
            </w:pPr>
          </w:p>
        </w:tc>
        <w:tc>
          <w:tcPr>
            <w:tcW w:w="1513" w:type="dxa"/>
            <w:noWrap/>
            <w:hideMark/>
          </w:tcPr>
          <w:p w14:paraId="2B0D089F" w14:textId="77777777" w:rsidR="00132CE1" w:rsidRPr="00DB5672" w:rsidRDefault="00132CE1">
            <w:pPr>
              <w:rPr>
                <w:lang w:eastAsia="ja-JP"/>
              </w:rPr>
            </w:pPr>
          </w:p>
        </w:tc>
      </w:tr>
      <w:tr w:rsidR="00132CE1" w:rsidRPr="00DB5672" w14:paraId="18789282" w14:textId="77777777" w:rsidTr="0084729E">
        <w:trPr>
          <w:trHeight w:val="923"/>
        </w:trPr>
        <w:tc>
          <w:tcPr>
            <w:tcW w:w="6108" w:type="dxa"/>
            <w:noWrap/>
            <w:hideMark/>
          </w:tcPr>
          <w:p w14:paraId="4CCF4C0C" w14:textId="77777777" w:rsidR="00132CE1" w:rsidRPr="00DB5672" w:rsidRDefault="00132CE1" w:rsidP="00132CE1">
            <w:pPr>
              <w:rPr>
                <w:lang w:eastAsia="ja-JP"/>
              </w:rPr>
            </w:pPr>
            <w:r w:rsidRPr="00DB5672">
              <w:rPr>
                <w:lang w:eastAsia="ja-JP"/>
              </w:rPr>
              <w:t xml:space="preserve">14.   The specification shall define methods for identification of segments covering interchangeable content/encodings that are not bit-identical. </w:t>
            </w:r>
          </w:p>
        </w:tc>
        <w:tc>
          <w:tcPr>
            <w:tcW w:w="1530" w:type="dxa"/>
            <w:noWrap/>
            <w:hideMark/>
          </w:tcPr>
          <w:p w14:paraId="47A55561" w14:textId="709A556B" w:rsidR="00132CE1" w:rsidRPr="00DB5672" w:rsidRDefault="0084729E">
            <w:pPr>
              <w:rPr>
                <w:lang w:eastAsia="ja-JP"/>
              </w:rPr>
            </w:pPr>
            <w:r w:rsidRPr="00DB5672">
              <w:rPr>
                <w:lang w:eastAsia="ja-JP"/>
              </w:rPr>
              <w:t>explanation is needed if this is supported</w:t>
            </w:r>
          </w:p>
        </w:tc>
        <w:tc>
          <w:tcPr>
            <w:tcW w:w="767" w:type="dxa"/>
            <w:noWrap/>
            <w:hideMark/>
          </w:tcPr>
          <w:p w14:paraId="2CC94F18" w14:textId="77777777" w:rsidR="00132CE1" w:rsidRPr="00DB5672" w:rsidRDefault="00132CE1">
            <w:pPr>
              <w:rPr>
                <w:lang w:eastAsia="ja-JP"/>
              </w:rPr>
            </w:pPr>
          </w:p>
        </w:tc>
        <w:tc>
          <w:tcPr>
            <w:tcW w:w="1513" w:type="dxa"/>
            <w:noWrap/>
            <w:hideMark/>
          </w:tcPr>
          <w:p w14:paraId="41EC11ED" w14:textId="77777777" w:rsidR="00132CE1" w:rsidRPr="00DB5672" w:rsidRDefault="00132CE1">
            <w:pPr>
              <w:rPr>
                <w:lang w:eastAsia="ja-JP"/>
              </w:rPr>
            </w:pPr>
          </w:p>
        </w:tc>
      </w:tr>
      <w:tr w:rsidR="00132CE1" w:rsidRPr="00DB5672" w14:paraId="7A753ABD" w14:textId="77777777" w:rsidTr="0084729E">
        <w:trPr>
          <w:trHeight w:val="1538"/>
        </w:trPr>
        <w:tc>
          <w:tcPr>
            <w:tcW w:w="6108" w:type="dxa"/>
            <w:noWrap/>
            <w:hideMark/>
          </w:tcPr>
          <w:p w14:paraId="64993DCC" w14:textId="77777777" w:rsidR="00132CE1" w:rsidRPr="00DB5672" w:rsidRDefault="00132CE1" w:rsidP="00132CE1">
            <w:pPr>
              <w:rPr>
                <w:lang w:eastAsia="ja-JP"/>
              </w:rPr>
            </w:pPr>
            <w:r w:rsidRPr="00DB5672">
              <w:rPr>
                <w:lang w:eastAsia="ja-JP"/>
              </w:rPr>
              <w:t xml:space="preserve">15.  The specification shall define guidelines for </w:t>
            </w:r>
            <w:proofErr w:type="spellStart"/>
            <w:r w:rsidRPr="00DB5672">
              <w:rPr>
                <w:lang w:eastAsia="ja-JP"/>
              </w:rPr>
              <w:t>synchronisation</w:t>
            </w:r>
            <w:proofErr w:type="spellEnd"/>
            <w:r w:rsidRPr="00DB5672">
              <w:rPr>
                <w:lang w:eastAsia="ja-JP"/>
              </w:rPr>
              <w:t xml:space="preserve"> of audio and video segments, taking into account specific aspects of audio such as support for pre-roll and encoding from different samples introducing different audio encoder/decoder state. </w:t>
            </w:r>
          </w:p>
        </w:tc>
        <w:tc>
          <w:tcPr>
            <w:tcW w:w="1530" w:type="dxa"/>
            <w:noWrap/>
            <w:hideMark/>
          </w:tcPr>
          <w:p w14:paraId="65E49A44" w14:textId="77777777" w:rsidR="00132CE1" w:rsidRPr="00DB5672" w:rsidRDefault="00132CE1">
            <w:pPr>
              <w:rPr>
                <w:lang w:eastAsia="ja-JP"/>
              </w:rPr>
            </w:pPr>
            <w:r w:rsidRPr="00DB5672">
              <w:rPr>
                <w:lang w:eastAsia="ja-JP"/>
              </w:rPr>
              <w:t>explanation is needed if this is supported</w:t>
            </w:r>
          </w:p>
        </w:tc>
        <w:tc>
          <w:tcPr>
            <w:tcW w:w="767" w:type="dxa"/>
            <w:noWrap/>
            <w:hideMark/>
          </w:tcPr>
          <w:p w14:paraId="0DFF16C5" w14:textId="77777777" w:rsidR="00132CE1" w:rsidRPr="00DB5672" w:rsidRDefault="00132CE1">
            <w:pPr>
              <w:rPr>
                <w:lang w:eastAsia="ja-JP"/>
              </w:rPr>
            </w:pPr>
          </w:p>
        </w:tc>
        <w:tc>
          <w:tcPr>
            <w:tcW w:w="1513" w:type="dxa"/>
            <w:noWrap/>
            <w:hideMark/>
          </w:tcPr>
          <w:p w14:paraId="0E1944E8" w14:textId="77777777" w:rsidR="00132CE1" w:rsidRPr="00DB5672" w:rsidRDefault="00132CE1">
            <w:pPr>
              <w:rPr>
                <w:lang w:eastAsia="ja-JP"/>
              </w:rPr>
            </w:pPr>
          </w:p>
        </w:tc>
      </w:tr>
      <w:tr w:rsidR="00132CE1" w:rsidRPr="00DB5672" w14:paraId="4C973F31" w14:textId="77777777" w:rsidTr="0084729E">
        <w:trPr>
          <w:trHeight w:val="923"/>
        </w:trPr>
        <w:tc>
          <w:tcPr>
            <w:tcW w:w="6108" w:type="dxa"/>
            <w:noWrap/>
            <w:hideMark/>
          </w:tcPr>
          <w:p w14:paraId="7E5B6948" w14:textId="77777777" w:rsidR="00132CE1" w:rsidRPr="00DB5672" w:rsidRDefault="00132CE1" w:rsidP="00132CE1">
            <w:pPr>
              <w:rPr>
                <w:lang w:eastAsia="ja-JP"/>
              </w:rPr>
            </w:pPr>
            <w:r w:rsidRPr="00DB5672">
              <w:rPr>
                <w:lang w:eastAsia="ja-JP"/>
              </w:rPr>
              <w:t xml:space="preserve">16.  The specification shall not require exact system clock </w:t>
            </w:r>
            <w:proofErr w:type="spellStart"/>
            <w:r w:rsidRPr="00DB5672">
              <w:rPr>
                <w:lang w:eastAsia="ja-JP"/>
              </w:rPr>
              <w:t>synchronisation</w:t>
            </w:r>
            <w:proofErr w:type="spellEnd"/>
            <w:r w:rsidRPr="00DB5672">
              <w:rPr>
                <w:lang w:eastAsia="ja-JP"/>
              </w:rPr>
              <w:t xml:space="preserve"> (&lt; 1 </w:t>
            </w:r>
            <w:proofErr w:type="spellStart"/>
            <w:r w:rsidRPr="00DB5672">
              <w:rPr>
                <w:lang w:eastAsia="ja-JP"/>
              </w:rPr>
              <w:t>ms</w:t>
            </w:r>
            <w:proofErr w:type="spellEnd"/>
            <w:r w:rsidRPr="00DB5672">
              <w:rPr>
                <w:lang w:eastAsia="ja-JP"/>
              </w:rPr>
              <w:t xml:space="preserve">) of the systems/hardware of the encoder. </w:t>
            </w:r>
          </w:p>
        </w:tc>
        <w:tc>
          <w:tcPr>
            <w:tcW w:w="1530" w:type="dxa"/>
            <w:noWrap/>
            <w:hideMark/>
          </w:tcPr>
          <w:p w14:paraId="13E2DC7B" w14:textId="77777777" w:rsidR="00132CE1" w:rsidRPr="00DB5672" w:rsidRDefault="00132CE1">
            <w:pPr>
              <w:rPr>
                <w:lang w:eastAsia="ja-JP"/>
              </w:rPr>
            </w:pPr>
            <w:r w:rsidRPr="00DB5672">
              <w:rPr>
                <w:lang w:eastAsia="ja-JP"/>
              </w:rPr>
              <w:t>explanation is needed if this is supported</w:t>
            </w:r>
          </w:p>
        </w:tc>
        <w:tc>
          <w:tcPr>
            <w:tcW w:w="767" w:type="dxa"/>
            <w:noWrap/>
            <w:hideMark/>
          </w:tcPr>
          <w:p w14:paraId="01310EC3" w14:textId="77777777" w:rsidR="00132CE1" w:rsidRPr="00DB5672" w:rsidRDefault="00132CE1">
            <w:pPr>
              <w:rPr>
                <w:lang w:eastAsia="ja-JP"/>
              </w:rPr>
            </w:pPr>
          </w:p>
        </w:tc>
        <w:tc>
          <w:tcPr>
            <w:tcW w:w="1513" w:type="dxa"/>
            <w:noWrap/>
            <w:hideMark/>
          </w:tcPr>
          <w:p w14:paraId="52100B88" w14:textId="77777777" w:rsidR="00132CE1" w:rsidRPr="00DB5672" w:rsidRDefault="00132CE1">
            <w:pPr>
              <w:rPr>
                <w:lang w:eastAsia="ja-JP"/>
              </w:rPr>
            </w:pPr>
          </w:p>
        </w:tc>
      </w:tr>
      <w:tr w:rsidR="00132CE1" w:rsidRPr="00DB5672" w14:paraId="0A731C9D" w14:textId="77777777" w:rsidTr="0084729E">
        <w:trPr>
          <w:trHeight w:val="1538"/>
        </w:trPr>
        <w:tc>
          <w:tcPr>
            <w:tcW w:w="6108" w:type="dxa"/>
            <w:noWrap/>
            <w:hideMark/>
          </w:tcPr>
          <w:p w14:paraId="6160177C" w14:textId="77777777" w:rsidR="00132CE1" w:rsidRPr="00DB5672" w:rsidRDefault="00132CE1" w:rsidP="00132CE1">
            <w:pPr>
              <w:rPr>
                <w:lang w:eastAsia="ja-JP"/>
              </w:rPr>
            </w:pPr>
            <w:r w:rsidRPr="00DB5672">
              <w:rPr>
                <w:lang w:eastAsia="ja-JP"/>
              </w:rPr>
              <w:lastRenderedPageBreak/>
              <w:t xml:space="preserve">17.  The specification shall enable encoder and packager </w:t>
            </w:r>
            <w:proofErr w:type="spellStart"/>
            <w:r w:rsidRPr="00DB5672">
              <w:rPr>
                <w:lang w:eastAsia="ja-JP"/>
              </w:rPr>
              <w:t>synchronisation</w:t>
            </w:r>
            <w:proofErr w:type="spellEnd"/>
            <w:r w:rsidRPr="00DB5672">
              <w:rPr>
                <w:lang w:eastAsia="ja-JP"/>
              </w:rPr>
              <w:t xml:space="preserve"> support when the system clock </w:t>
            </w:r>
            <w:proofErr w:type="spellStart"/>
            <w:r w:rsidRPr="00DB5672">
              <w:rPr>
                <w:lang w:eastAsia="ja-JP"/>
              </w:rPr>
              <w:t>synchronisation</w:t>
            </w:r>
            <w:proofErr w:type="spellEnd"/>
            <w:r w:rsidRPr="00DB5672">
              <w:rPr>
                <w:lang w:eastAsia="ja-JP"/>
              </w:rPr>
              <w:t xml:space="preserve"> is within reasonable bounds; bounds up to at least including +-100ms shall be supported (as this can be achieved in most practical (cloud) setups). </w:t>
            </w:r>
          </w:p>
        </w:tc>
        <w:tc>
          <w:tcPr>
            <w:tcW w:w="1530" w:type="dxa"/>
            <w:noWrap/>
            <w:hideMark/>
          </w:tcPr>
          <w:p w14:paraId="3E71E456" w14:textId="77777777" w:rsidR="00132CE1" w:rsidRPr="00DB5672" w:rsidRDefault="00132CE1">
            <w:pPr>
              <w:rPr>
                <w:lang w:eastAsia="ja-JP"/>
              </w:rPr>
            </w:pPr>
            <w:r w:rsidRPr="00DB5672">
              <w:rPr>
                <w:lang w:eastAsia="ja-JP"/>
              </w:rPr>
              <w:t>explanation is needed if this is supported</w:t>
            </w:r>
          </w:p>
        </w:tc>
        <w:tc>
          <w:tcPr>
            <w:tcW w:w="767" w:type="dxa"/>
            <w:noWrap/>
            <w:hideMark/>
          </w:tcPr>
          <w:p w14:paraId="32518D7C" w14:textId="77777777" w:rsidR="00132CE1" w:rsidRPr="00DB5672" w:rsidRDefault="00132CE1">
            <w:pPr>
              <w:rPr>
                <w:lang w:eastAsia="ja-JP"/>
              </w:rPr>
            </w:pPr>
          </w:p>
        </w:tc>
        <w:tc>
          <w:tcPr>
            <w:tcW w:w="1513" w:type="dxa"/>
            <w:noWrap/>
            <w:hideMark/>
          </w:tcPr>
          <w:p w14:paraId="7DADAA81" w14:textId="77777777" w:rsidR="00132CE1" w:rsidRPr="00DB5672" w:rsidRDefault="00132CE1">
            <w:pPr>
              <w:rPr>
                <w:lang w:eastAsia="ja-JP"/>
              </w:rPr>
            </w:pPr>
          </w:p>
        </w:tc>
      </w:tr>
      <w:tr w:rsidR="00132CE1" w:rsidRPr="00DB5672" w14:paraId="0199DA10" w14:textId="77777777" w:rsidTr="0084729E">
        <w:trPr>
          <w:trHeight w:val="308"/>
        </w:trPr>
        <w:tc>
          <w:tcPr>
            <w:tcW w:w="6108" w:type="dxa"/>
            <w:noWrap/>
            <w:hideMark/>
          </w:tcPr>
          <w:p w14:paraId="7D1D6F59" w14:textId="77777777" w:rsidR="00132CE1" w:rsidRPr="00DB5672" w:rsidRDefault="00132CE1" w:rsidP="00132CE1">
            <w:pPr>
              <w:rPr>
                <w:lang w:eastAsia="ja-JP"/>
              </w:rPr>
            </w:pPr>
            <w:r w:rsidRPr="00DB5672">
              <w:rPr>
                <w:lang w:eastAsia="ja-JP"/>
              </w:rPr>
              <w:t xml:space="preserve">18.  The specification shall support leap seconds. </w:t>
            </w:r>
          </w:p>
        </w:tc>
        <w:tc>
          <w:tcPr>
            <w:tcW w:w="1530" w:type="dxa"/>
            <w:noWrap/>
            <w:hideMark/>
          </w:tcPr>
          <w:p w14:paraId="6D45B200" w14:textId="77777777" w:rsidR="00132CE1" w:rsidRPr="00DB5672" w:rsidRDefault="00132CE1">
            <w:pPr>
              <w:rPr>
                <w:lang w:eastAsia="ja-JP"/>
              </w:rPr>
            </w:pPr>
            <w:r w:rsidRPr="00DB5672">
              <w:rPr>
                <w:lang w:eastAsia="ja-JP"/>
              </w:rPr>
              <w:t>explanation is needed if this is supported</w:t>
            </w:r>
          </w:p>
        </w:tc>
        <w:tc>
          <w:tcPr>
            <w:tcW w:w="767" w:type="dxa"/>
            <w:noWrap/>
            <w:hideMark/>
          </w:tcPr>
          <w:p w14:paraId="25CA8FD4" w14:textId="77777777" w:rsidR="00132CE1" w:rsidRPr="00DB5672" w:rsidRDefault="00132CE1">
            <w:pPr>
              <w:rPr>
                <w:lang w:eastAsia="ja-JP"/>
              </w:rPr>
            </w:pPr>
          </w:p>
        </w:tc>
        <w:tc>
          <w:tcPr>
            <w:tcW w:w="1513" w:type="dxa"/>
            <w:noWrap/>
            <w:hideMark/>
          </w:tcPr>
          <w:p w14:paraId="66FC8C28" w14:textId="77777777" w:rsidR="00132CE1" w:rsidRPr="00DB5672" w:rsidRDefault="00132CE1">
            <w:pPr>
              <w:rPr>
                <w:lang w:eastAsia="ja-JP"/>
              </w:rPr>
            </w:pPr>
          </w:p>
        </w:tc>
      </w:tr>
      <w:tr w:rsidR="00132CE1" w:rsidRPr="00DB5672" w14:paraId="49F0B884" w14:textId="77777777" w:rsidTr="0084729E">
        <w:trPr>
          <w:trHeight w:val="1230"/>
        </w:trPr>
        <w:tc>
          <w:tcPr>
            <w:tcW w:w="6108" w:type="dxa"/>
            <w:noWrap/>
            <w:hideMark/>
          </w:tcPr>
          <w:p w14:paraId="064F5123" w14:textId="77777777" w:rsidR="00132CE1" w:rsidRPr="00DB5672" w:rsidRDefault="00132CE1" w:rsidP="00132CE1">
            <w:pPr>
              <w:rPr>
                <w:lang w:eastAsia="ja-JP"/>
              </w:rPr>
            </w:pPr>
            <w:r w:rsidRPr="00DB5672">
              <w:rPr>
                <w:lang w:eastAsia="ja-JP"/>
              </w:rPr>
              <w:t xml:space="preserve">19.  The specification shall define how the media presentation times, based on internal media clocks are calculated with the goal of </w:t>
            </w:r>
            <w:proofErr w:type="spellStart"/>
            <w:r w:rsidRPr="00DB5672">
              <w:rPr>
                <w:lang w:eastAsia="ja-JP"/>
              </w:rPr>
              <w:t>synchronisation</w:t>
            </w:r>
            <w:proofErr w:type="spellEnd"/>
            <w:r w:rsidRPr="00DB5672">
              <w:rPr>
                <w:lang w:eastAsia="ja-JP"/>
              </w:rPr>
              <w:t xml:space="preserve"> of different tracks and video frames. </w:t>
            </w:r>
          </w:p>
        </w:tc>
        <w:tc>
          <w:tcPr>
            <w:tcW w:w="1530" w:type="dxa"/>
            <w:noWrap/>
            <w:hideMark/>
          </w:tcPr>
          <w:p w14:paraId="2BE85D78" w14:textId="77777777" w:rsidR="00132CE1" w:rsidRPr="00DB5672" w:rsidRDefault="00132CE1">
            <w:pPr>
              <w:rPr>
                <w:lang w:eastAsia="ja-JP"/>
              </w:rPr>
            </w:pPr>
            <w:r w:rsidRPr="00DB5672">
              <w:rPr>
                <w:lang w:eastAsia="ja-JP"/>
              </w:rPr>
              <w:t>explanation is needed if this is supported</w:t>
            </w:r>
          </w:p>
        </w:tc>
        <w:tc>
          <w:tcPr>
            <w:tcW w:w="767" w:type="dxa"/>
            <w:noWrap/>
            <w:hideMark/>
          </w:tcPr>
          <w:p w14:paraId="0C569AF3" w14:textId="77777777" w:rsidR="00132CE1" w:rsidRPr="00DB5672" w:rsidRDefault="00132CE1">
            <w:pPr>
              <w:rPr>
                <w:lang w:eastAsia="ja-JP"/>
              </w:rPr>
            </w:pPr>
          </w:p>
        </w:tc>
        <w:tc>
          <w:tcPr>
            <w:tcW w:w="1513" w:type="dxa"/>
            <w:noWrap/>
            <w:hideMark/>
          </w:tcPr>
          <w:p w14:paraId="71830200" w14:textId="77777777" w:rsidR="00132CE1" w:rsidRPr="00DB5672" w:rsidRDefault="00132CE1">
            <w:pPr>
              <w:rPr>
                <w:lang w:eastAsia="ja-JP"/>
              </w:rPr>
            </w:pPr>
          </w:p>
        </w:tc>
      </w:tr>
      <w:tr w:rsidR="00132CE1" w:rsidRPr="00DB5672" w14:paraId="0A42E8CF" w14:textId="77777777" w:rsidTr="0084729E">
        <w:trPr>
          <w:trHeight w:val="923"/>
        </w:trPr>
        <w:tc>
          <w:tcPr>
            <w:tcW w:w="6108" w:type="dxa"/>
            <w:noWrap/>
            <w:hideMark/>
          </w:tcPr>
          <w:p w14:paraId="32E38196" w14:textId="77777777" w:rsidR="00132CE1" w:rsidRPr="00DB5672" w:rsidRDefault="00132CE1" w:rsidP="00132CE1">
            <w:pPr>
              <w:rPr>
                <w:lang w:eastAsia="ja-JP"/>
              </w:rPr>
            </w:pPr>
            <w:r w:rsidRPr="00DB5672">
              <w:rPr>
                <w:lang w:eastAsia="ja-JP"/>
              </w:rPr>
              <w:t xml:space="preserve">20.  The specification shall support encoder </w:t>
            </w:r>
            <w:proofErr w:type="spellStart"/>
            <w:r w:rsidRPr="00DB5672">
              <w:rPr>
                <w:lang w:eastAsia="ja-JP"/>
              </w:rPr>
              <w:t>synchronisation</w:t>
            </w:r>
            <w:proofErr w:type="spellEnd"/>
            <w:r w:rsidRPr="00DB5672">
              <w:rPr>
                <w:lang w:eastAsia="ja-JP"/>
              </w:rPr>
              <w:t xml:space="preserve"> on output with frames </w:t>
            </w:r>
            <w:proofErr w:type="spellStart"/>
            <w:r w:rsidRPr="00DB5672">
              <w:rPr>
                <w:lang w:eastAsia="ja-JP"/>
              </w:rPr>
              <w:t>synchronised</w:t>
            </w:r>
            <w:proofErr w:type="spellEnd"/>
            <w:r w:rsidRPr="00DB5672">
              <w:rPr>
                <w:lang w:eastAsia="ja-JP"/>
              </w:rPr>
              <w:t xml:space="preserve"> based on presentation time stamps and aligned segment boundaries.</w:t>
            </w:r>
          </w:p>
        </w:tc>
        <w:tc>
          <w:tcPr>
            <w:tcW w:w="1530" w:type="dxa"/>
            <w:noWrap/>
            <w:hideMark/>
          </w:tcPr>
          <w:p w14:paraId="5CEF24F7" w14:textId="77777777" w:rsidR="00132CE1" w:rsidRPr="00DB5672" w:rsidRDefault="00132CE1">
            <w:pPr>
              <w:rPr>
                <w:lang w:eastAsia="ja-JP"/>
              </w:rPr>
            </w:pPr>
            <w:r w:rsidRPr="00DB5672">
              <w:rPr>
                <w:lang w:eastAsia="ja-JP"/>
              </w:rPr>
              <w:t>explanation is needed if this is supported</w:t>
            </w:r>
          </w:p>
        </w:tc>
        <w:tc>
          <w:tcPr>
            <w:tcW w:w="767" w:type="dxa"/>
            <w:noWrap/>
            <w:hideMark/>
          </w:tcPr>
          <w:p w14:paraId="5D6A10E3" w14:textId="77777777" w:rsidR="00132CE1" w:rsidRPr="00DB5672" w:rsidRDefault="00132CE1">
            <w:pPr>
              <w:rPr>
                <w:lang w:eastAsia="ja-JP"/>
              </w:rPr>
            </w:pPr>
          </w:p>
        </w:tc>
        <w:tc>
          <w:tcPr>
            <w:tcW w:w="1513" w:type="dxa"/>
            <w:noWrap/>
            <w:hideMark/>
          </w:tcPr>
          <w:p w14:paraId="4916C9A7" w14:textId="77777777" w:rsidR="00132CE1" w:rsidRPr="00DB5672" w:rsidRDefault="00132CE1">
            <w:pPr>
              <w:rPr>
                <w:lang w:eastAsia="ja-JP"/>
              </w:rPr>
            </w:pPr>
          </w:p>
        </w:tc>
      </w:tr>
      <w:tr w:rsidR="00132CE1" w:rsidRPr="00DB5672" w14:paraId="6FC57D3D" w14:textId="77777777" w:rsidTr="0084729E">
        <w:trPr>
          <w:trHeight w:val="923"/>
        </w:trPr>
        <w:tc>
          <w:tcPr>
            <w:tcW w:w="6108" w:type="dxa"/>
            <w:noWrap/>
            <w:hideMark/>
          </w:tcPr>
          <w:p w14:paraId="43E9F835" w14:textId="77777777" w:rsidR="00132CE1" w:rsidRPr="00DB5672" w:rsidRDefault="00132CE1" w:rsidP="00132CE1">
            <w:pPr>
              <w:rPr>
                <w:lang w:eastAsia="ja-JP"/>
              </w:rPr>
            </w:pPr>
            <w:r w:rsidRPr="00DB5672">
              <w:rPr>
                <w:lang w:eastAsia="ja-JP"/>
              </w:rPr>
              <w:t>21.  The specification shall support at least a subset of input formats like SDI, HD-SDI, SMPTE 2110, MPEG-2 TS and other such as RTMP, RIST.</w:t>
            </w:r>
          </w:p>
        </w:tc>
        <w:tc>
          <w:tcPr>
            <w:tcW w:w="1530" w:type="dxa"/>
            <w:noWrap/>
            <w:hideMark/>
          </w:tcPr>
          <w:p w14:paraId="01E3ED23" w14:textId="77777777" w:rsidR="00132CE1" w:rsidRPr="00DB5672" w:rsidRDefault="00132CE1">
            <w:pPr>
              <w:rPr>
                <w:lang w:eastAsia="ja-JP"/>
              </w:rPr>
            </w:pPr>
            <w:r w:rsidRPr="00DB5672">
              <w:rPr>
                <w:lang w:eastAsia="ja-JP"/>
              </w:rPr>
              <w:t>explanation is needed if this is supported</w:t>
            </w:r>
          </w:p>
        </w:tc>
        <w:tc>
          <w:tcPr>
            <w:tcW w:w="767" w:type="dxa"/>
            <w:noWrap/>
            <w:hideMark/>
          </w:tcPr>
          <w:p w14:paraId="200D1010" w14:textId="77777777" w:rsidR="00132CE1" w:rsidRPr="00DB5672" w:rsidRDefault="00132CE1">
            <w:pPr>
              <w:rPr>
                <w:lang w:eastAsia="ja-JP"/>
              </w:rPr>
            </w:pPr>
          </w:p>
        </w:tc>
        <w:tc>
          <w:tcPr>
            <w:tcW w:w="1513" w:type="dxa"/>
            <w:noWrap/>
            <w:hideMark/>
          </w:tcPr>
          <w:p w14:paraId="302E0012" w14:textId="77777777" w:rsidR="00132CE1" w:rsidRPr="00DB5672" w:rsidRDefault="00132CE1">
            <w:pPr>
              <w:rPr>
                <w:lang w:eastAsia="ja-JP"/>
              </w:rPr>
            </w:pPr>
          </w:p>
        </w:tc>
      </w:tr>
      <w:tr w:rsidR="00132CE1" w:rsidRPr="00DB5672" w14:paraId="54935BB4" w14:textId="77777777" w:rsidTr="0084729E">
        <w:trPr>
          <w:trHeight w:val="1538"/>
        </w:trPr>
        <w:tc>
          <w:tcPr>
            <w:tcW w:w="6108" w:type="dxa"/>
            <w:noWrap/>
            <w:hideMark/>
          </w:tcPr>
          <w:p w14:paraId="0662910A" w14:textId="77777777" w:rsidR="00132CE1" w:rsidRPr="00DB5672" w:rsidRDefault="00132CE1" w:rsidP="00132CE1">
            <w:pPr>
              <w:rPr>
                <w:lang w:eastAsia="ja-JP"/>
              </w:rPr>
            </w:pPr>
            <w:r w:rsidRPr="00DB5672">
              <w:rPr>
                <w:lang w:eastAsia="ja-JP"/>
              </w:rPr>
              <w:t>22.  The specification shall enable the case when signals in the input to the encoder arrive from different media and with a different latency (</w:t>
            </w:r>
            <w:proofErr w:type="gramStart"/>
            <w:r w:rsidRPr="00DB5672">
              <w:rPr>
                <w:lang w:eastAsia="ja-JP"/>
              </w:rPr>
              <w:t>e.g.</w:t>
            </w:r>
            <w:proofErr w:type="gramEnd"/>
            <w:r w:rsidRPr="00DB5672">
              <w:rPr>
                <w:lang w:eastAsia="ja-JP"/>
              </w:rPr>
              <w:t xml:space="preserve"> primary over fiber, secondary over satellite etc...) and the secondary signal is to be used as a backup.</w:t>
            </w:r>
          </w:p>
        </w:tc>
        <w:tc>
          <w:tcPr>
            <w:tcW w:w="1530" w:type="dxa"/>
            <w:noWrap/>
            <w:hideMark/>
          </w:tcPr>
          <w:p w14:paraId="0E62D420" w14:textId="77777777" w:rsidR="00132CE1" w:rsidRPr="00DB5672" w:rsidRDefault="00132CE1">
            <w:pPr>
              <w:rPr>
                <w:lang w:eastAsia="ja-JP"/>
              </w:rPr>
            </w:pPr>
            <w:r w:rsidRPr="00DB5672">
              <w:rPr>
                <w:lang w:eastAsia="ja-JP"/>
              </w:rPr>
              <w:t>explanation is needed if this is supported</w:t>
            </w:r>
          </w:p>
        </w:tc>
        <w:tc>
          <w:tcPr>
            <w:tcW w:w="767" w:type="dxa"/>
            <w:noWrap/>
            <w:hideMark/>
          </w:tcPr>
          <w:p w14:paraId="0070788A" w14:textId="77777777" w:rsidR="00132CE1" w:rsidRPr="00DB5672" w:rsidRDefault="00132CE1">
            <w:pPr>
              <w:rPr>
                <w:lang w:eastAsia="ja-JP"/>
              </w:rPr>
            </w:pPr>
          </w:p>
        </w:tc>
        <w:tc>
          <w:tcPr>
            <w:tcW w:w="1513" w:type="dxa"/>
            <w:noWrap/>
            <w:hideMark/>
          </w:tcPr>
          <w:p w14:paraId="75CD0059" w14:textId="77777777" w:rsidR="00132CE1" w:rsidRPr="00DB5672" w:rsidRDefault="00132CE1">
            <w:pPr>
              <w:rPr>
                <w:lang w:eastAsia="ja-JP"/>
              </w:rPr>
            </w:pPr>
          </w:p>
        </w:tc>
      </w:tr>
      <w:tr w:rsidR="00132CE1" w:rsidRPr="00DB5672" w14:paraId="77C22513" w14:textId="77777777" w:rsidTr="0084729E">
        <w:trPr>
          <w:trHeight w:val="615"/>
        </w:trPr>
        <w:tc>
          <w:tcPr>
            <w:tcW w:w="6108" w:type="dxa"/>
            <w:noWrap/>
            <w:hideMark/>
          </w:tcPr>
          <w:p w14:paraId="3431FA0F" w14:textId="77777777" w:rsidR="00132CE1" w:rsidRPr="00DB5672" w:rsidRDefault="00132CE1" w:rsidP="00132CE1">
            <w:pPr>
              <w:rPr>
                <w:lang w:eastAsia="ja-JP"/>
              </w:rPr>
            </w:pPr>
            <w:r w:rsidRPr="00DB5672">
              <w:rPr>
                <w:lang w:eastAsia="ja-JP"/>
              </w:rPr>
              <w:t>23.  The specification shall enable both Video on Demand and Live use cases</w:t>
            </w:r>
          </w:p>
        </w:tc>
        <w:tc>
          <w:tcPr>
            <w:tcW w:w="1530" w:type="dxa"/>
            <w:noWrap/>
            <w:hideMark/>
          </w:tcPr>
          <w:p w14:paraId="7C52D9FA" w14:textId="77777777" w:rsidR="00132CE1" w:rsidRPr="00DB5672" w:rsidRDefault="00132CE1">
            <w:pPr>
              <w:rPr>
                <w:lang w:eastAsia="ja-JP"/>
              </w:rPr>
            </w:pPr>
            <w:r w:rsidRPr="00DB5672">
              <w:rPr>
                <w:lang w:eastAsia="ja-JP"/>
              </w:rPr>
              <w:t xml:space="preserve">both </w:t>
            </w:r>
            <w:proofErr w:type="spellStart"/>
            <w:r w:rsidRPr="00DB5672">
              <w:rPr>
                <w:lang w:eastAsia="ja-JP"/>
              </w:rPr>
              <w:t>VoD</w:t>
            </w:r>
            <w:proofErr w:type="spellEnd"/>
            <w:r w:rsidRPr="00DB5672">
              <w:rPr>
                <w:lang w:eastAsia="ja-JP"/>
              </w:rPr>
              <w:t xml:space="preserve"> and live setups should be detailed in the proposal</w:t>
            </w:r>
          </w:p>
        </w:tc>
        <w:tc>
          <w:tcPr>
            <w:tcW w:w="767" w:type="dxa"/>
            <w:noWrap/>
            <w:hideMark/>
          </w:tcPr>
          <w:p w14:paraId="1181456F" w14:textId="77777777" w:rsidR="00132CE1" w:rsidRPr="00DB5672" w:rsidRDefault="00132CE1">
            <w:pPr>
              <w:rPr>
                <w:lang w:eastAsia="ja-JP"/>
              </w:rPr>
            </w:pPr>
          </w:p>
        </w:tc>
        <w:tc>
          <w:tcPr>
            <w:tcW w:w="1513" w:type="dxa"/>
            <w:noWrap/>
            <w:hideMark/>
          </w:tcPr>
          <w:p w14:paraId="27515F4F" w14:textId="77777777" w:rsidR="00132CE1" w:rsidRPr="00DB5672" w:rsidRDefault="00132CE1">
            <w:pPr>
              <w:rPr>
                <w:lang w:eastAsia="ja-JP"/>
              </w:rPr>
            </w:pPr>
          </w:p>
        </w:tc>
      </w:tr>
      <w:tr w:rsidR="00132CE1" w:rsidRPr="00DB5672" w14:paraId="48454CEA" w14:textId="77777777" w:rsidTr="0084729E">
        <w:trPr>
          <w:trHeight w:val="615"/>
        </w:trPr>
        <w:tc>
          <w:tcPr>
            <w:tcW w:w="6108" w:type="dxa"/>
            <w:noWrap/>
            <w:hideMark/>
          </w:tcPr>
          <w:p w14:paraId="6E153FC3" w14:textId="77777777" w:rsidR="00132CE1" w:rsidRPr="00DB5672" w:rsidRDefault="00132CE1" w:rsidP="00132CE1">
            <w:pPr>
              <w:rPr>
                <w:lang w:eastAsia="ja-JP"/>
              </w:rPr>
            </w:pPr>
            <w:r w:rsidRPr="00DB5672">
              <w:rPr>
                <w:lang w:eastAsia="ja-JP"/>
              </w:rPr>
              <w:t>24.  The specification shall enable the recording and storing of encoder output for a live use case</w:t>
            </w:r>
          </w:p>
        </w:tc>
        <w:tc>
          <w:tcPr>
            <w:tcW w:w="1530" w:type="dxa"/>
            <w:noWrap/>
            <w:hideMark/>
          </w:tcPr>
          <w:p w14:paraId="403C1167" w14:textId="77777777" w:rsidR="00132CE1" w:rsidRPr="00DB5672" w:rsidRDefault="00132CE1">
            <w:pPr>
              <w:rPr>
                <w:lang w:eastAsia="ja-JP"/>
              </w:rPr>
            </w:pPr>
            <w:r w:rsidRPr="00DB5672">
              <w:rPr>
                <w:lang w:eastAsia="ja-JP"/>
              </w:rPr>
              <w:t>explanation is needed if this is supported</w:t>
            </w:r>
          </w:p>
        </w:tc>
        <w:tc>
          <w:tcPr>
            <w:tcW w:w="767" w:type="dxa"/>
            <w:noWrap/>
            <w:hideMark/>
          </w:tcPr>
          <w:p w14:paraId="5B74761B" w14:textId="77777777" w:rsidR="00132CE1" w:rsidRPr="00DB5672" w:rsidRDefault="00132CE1">
            <w:pPr>
              <w:rPr>
                <w:lang w:eastAsia="ja-JP"/>
              </w:rPr>
            </w:pPr>
          </w:p>
        </w:tc>
        <w:tc>
          <w:tcPr>
            <w:tcW w:w="1513" w:type="dxa"/>
            <w:noWrap/>
            <w:hideMark/>
          </w:tcPr>
          <w:p w14:paraId="1DE3D3E9" w14:textId="77777777" w:rsidR="00132CE1" w:rsidRPr="00DB5672" w:rsidRDefault="00132CE1">
            <w:pPr>
              <w:rPr>
                <w:lang w:eastAsia="ja-JP"/>
              </w:rPr>
            </w:pPr>
          </w:p>
        </w:tc>
      </w:tr>
      <w:tr w:rsidR="00132CE1" w:rsidRPr="00DB5672" w14:paraId="67DCE4F9" w14:textId="77777777" w:rsidTr="0084729E">
        <w:trPr>
          <w:trHeight w:val="923"/>
        </w:trPr>
        <w:tc>
          <w:tcPr>
            <w:tcW w:w="6108" w:type="dxa"/>
            <w:noWrap/>
            <w:hideMark/>
          </w:tcPr>
          <w:p w14:paraId="25A47A7C" w14:textId="77777777" w:rsidR="00132CE1" w:rsidRPr="00DB5672" w:rsidRDefault="00132CE1" w:rsidP="00132CE1">
            <w:pPr>
              <w:rPr>
                <w:lang w:eastAsia="ja-JP"/>
              </w:rPr>
            </w:pPr>
            <w:r w:rsidRPr="00DB5672">
              <w:rPr>
                <w:lang w:eastAsia="ja-JP"/>
              </w:rPr>
              <w:t>25.  The specification shall define/support the option to target optimization for the Video on Demand case that do not apply to live.</w:t>
            </w:r>
          </w:p>
        </w:tc>
        <w:tc>
          <w:tcPr>
            <w:tcW w:w="1530" w:type="dxa"/>
            <w:noWrap/>
            <w:hideMark/>
          </w:tcPr>
          <w:p w14:paraId="31FBB9D8" w14:textId="77777777" w:rsidR="00132CE1" w:rsidRPr="00DB5672" w:rsidRDefault="00132CE1">
            <w:pPr>
              <w:rPr>
                <w:lang w:eastAsia="ja-JP"/>
              </w:rPr>
            </w:pPr>
            <w:r w:rsidRPr="00DB5672">
              <w:rPr>
                <w:lang w:eastAsia="ja-JP"/>
              </w:rPr>
              <w:t>explanation is needed if this is supported</w:t>
            </w:r>
          </w:p>
        </w:tc>
        <w:tc>
          <w:tcPr>
            <w:tcW w:w="767" w:type="dxa"/>
            <w:noWrap/>
            <w:hideMark/>
          </w:tcPr>
          <w:p w14:paraId="2115624C" w14:textId="77777777" w:rsidR="00132CE1" w:rsidRPr="00DB5672" w:rsidRDefault="00132CE1">
            <w:pPr>
              <w:rPr>
                <w:lang w:eastAsia="ja-JP"/>
              </w:rPr>
            </w:pPr>
          </w:p>
        </w:tc>
        <w:tc>
          <w:tcPr>
            <w:tcW w:w="1513" w:type="dxa"/>
            <w:noWrap/>
            <w:hideMark/>
          </w:tcPr>
          <w:p w14:paraId="4C68B462" w14:textId="77777777" w:rsidR="00132CE1" w:rsidRPr="00DB5672" w:rsidRDefault="00132CE1">
            <w:pPr>
              <w:rPr>
                <w:lang w:eastAsia="ja-JP"/>
              </w:rPr>
            </w:pPr>
          </w:p>
        </w:tc>
      </w:tr>
      <w:tr w:rsidR="00132CE1" w:rsidRPr="00DB5672" w14:paraId="61ED3A31" w14:textId="77777777" w:rsidTr="0084729E">
        <w:trPr>
          <w:trHeight w:val="615"/>
        </w:trPr>
        <w:tc>
          <w:tcPr>
            <w:tcW w:w="6108" w:type="dxa"/>
            <w:noWrap/>
            <w:hideMark/>
          </w:tcPr>
          <w:p w14:paraId="20490857" w14:textId="77777777" w:rsidR="00132CE1" w:rsidRPr="00DB5672" w:rsidRDefault="00132CE1" w:rsidP="00132CE1">
            <w:pPr>
              <w:rPr>
                <w:lang w:eastAsia="ja-JP"/>
              </w:rPr>
            </w:pPr>
            <w:r w:rsidRPr="00DB5672">
              <w:rPr>
                <w:lang w:eastAsia="ja-JP"/>
              </w:rPr>
              <w:t xml:space="preserve">26.  The specification </w:t>
            </w:r>
            <w:proofErr w:type="gramStart"/>
            <w:r w:rsidRPr="00DB5672">
              <w:rPr>
                <w:lang w:eastAsia="ja-JP"/>
              </w:rPr>
              <w:t>shall  support</w:t>
            </w:r>
            <w:proofErr w:type="gramEnd"/>
            <w:r w:rsidRPr="00DB5672">
              <w:rPr>
                <w:lang w:eastAsia="ja-JP"/>
              </w:rPr>
              <w:t xml:space="preserve"> the case where the communication between encoders is enabled.</w:t>
            </w:r>
          </w:p>
        </w:tc>
        <w:tc>
          <w:tcPr>
            <w:tcW w:w="1530" w:type="dxa"/>
            <w:noWrap/>
            <w:hideMark/>
          </w:tcPr>
          <w:p w14:paraId="2CD1A9F4" w14:textId="77777777" w:rsidR="00132CE1" w:rsidRPr="00DB5672" w:rsidRDefault="00132CE1">
            <w:pPr>
              <w:rPr>
                <w:lang w:eastAsia="ja-JP"/>
              </w:rPr>
            </w:pPr>
            <w:r w:rsidRPr="00DB5672">
              <w:rPr>
                <w:lang w:eastAsia="ja-JP"/>
              </w:rPr>
              <w:t xml:space="preserve">explanation is needed if </w:t>
            </w:r>
            <w:r w:rsidRPr="00DB5672">
              <w:rPr>
                <w:lang w:eastAsia="ja-JP"/>
              </w:rPr>
              <w:lastRenderedPageBreak/>
              <w:t>this is supported</w:t>
            </w:r>
          </w:p>
        </w:tc>
        <w:tc>
          <w:tcPr>
            <w:tcW w:w="767" w:type="dxa"/>
            <w:noWrap/>
            <w:hideMark/>
          </w:tcPr>
          <w:p w14:paraId="0271BFE6" w14:textId="77777777" w:rsidR="00132CE1" w:rsidRPr="00DB5672" w:rsidRDefault="00132CE1">
            <w:pPr>
              <w:rPr>
                <w:lang w:eastAsia="ja-JP"/>
              </w:rPr>
            </w:pPr>
          </w:p>
        </w:tc>
        <w:tc>
          <w:tcPr>
            <w:tcW w:w="1513" w:type="dxa"/>
            <w:noWrap/>
            <w:hideMark/>
          </w:tcPr>
          <w:p w14:paraId="60DB8E41" w14:textId="77777777" w:rsidR="00132CE1" w:rsidRPr="00DB5672" w:rsidRDefault="00132CE1">
            <w:pPr>
              <w:rPr>
                <w:lang w:eastAsia="ja-JP"/>
              </w:rPr>
            </w:pPr>
          </w:p>
        </w:tc>
      </w:tr>
      <w:tr w:rsidR="00132CE1" w:rsidRPr="00DB5672" w14:paraId="12F2EDC6" w14:textId="77777777" w:rsidTr="0084729E">
        <w:trPr>
          <w:trHeight w:val="615"/>
        </w:trPr>
        <w:tc>
          <w:tcPr>
            <w:tcW w:w="6108" w:type="dxa"/>
            <w:noWrap/>
            <w:hideMark/>
          </w:tcPr>
          <w:p w14:paraId="64DE4DD4" w14:textId="77777777" w:rsidR="00132CE1" w:rsidRPr="00DB5672" w:rsidRDefault="00132CE1" w:rsidP="00132CE1">
            <w:pPr>
              <w:rPr>
                <w:lang w:eastAsia="ja-JP"/>
              </w:rPr>
            </w:pPr>
            <w:r w:rsidRPr="00DB5672">
              <w:rPr>
                <w:lang w:eastAsia="ja-JP"/>
              </w:rPr>
              <w:t>27.  The specification shall support the case when there is no communication between encoders.</w:t>
            </w:r>
          </w:p>
        </w:tc>
        <w:tc>
          <w:tcPr>
            <w:tcW w:w="1530" w:type="dxa"/>
            <w:noWrap/>
            <w:hideMark/>
          </w:tcPr>
          <w:p w14:paraId="3F5CAAA9" w14:textId="77777777" w:rsidR="00132CE1" w:rsidRPr="00DB5672" w:rsidRDefault="00132CE1">
            <w:pPr>
              <w:rPr>
                <w:lang w:eastAsia="ja-JP"/>
              </w:rPr>
            </w:pPr>
            <w:r w:rsidRPr="00DB5672">
              <w:rPr>
                <w:lang w:eastAsia="ja-JP"/>
              </w:rPr>
              <w:t>explanation is needed if this is supported</w:t>
            </w:r>
          </w:p>
        </w:tc>
        <w:tc>
          <w:tcPr>
            <w:tcW w:w="767" w:type="dxa"/>
            <w:noWrap/>
            <w:hideMark/>
          </w:tcPr>
          <w:p w14:paraId="610BFDC5" w14:textId="77777777" w:rsidR="00132CE1" w:rsidRPr="00DB5672" w:rsidRDefault="00132CE1">
            <w:pPr>
              <w:rPr>
                <w:lang w:eastAsia="ja-JP"/>
              </w:rPr>
            </w:pPr>
          </w:p>
        </w:tc>
        <w:tc>
          <w:tcPr>
            <w:tcW w:w="1513" w:type="dxa"/>
            <w:noWrap/>
            <w:hideMark/>
          </w:tcPr>
          <w:p w14:paraId="24134962" w14:textId="77777777" w:rsidR="00132CE1" w:rsidRPr="00DB5672" w:rsidRDefault="00132CE1">
            <w:pPr>
              <w:rPr>
                <w:lang w:eastAsia="ja-JP"/>
              </w:rPr>
            </w:pPr>
          </w:p>
        </w:tc>
      </w:tr>
      <w:tr w:rsidR="00132CE1" w:rsidRPr="00DB5672" w14:paraId="1A9F5C6A" w14:textId="77777777" w:rsidTr="0084729E">
        <w:trPr>
          <w:trHeight w:val="1230"/>
        </w:trPr>
        <w:tc>
          <w:tcPr>
            <w:tcW w:w="6108" w:type="dxa"/>
            <w:noWrap/>
            <w:hideMark/>
          </w:tcPr>
          <w:p w14:paraId="0C988F1D" w14:textId="7DC4E024" w:rsidR="00132CE1" w:rsidRPr="00DB5672" w:rsidRDefault="00132CE1" w:rsidP="00132CE1">
            <w:pPr>
              <w:rPr>
                <w:lang w:eastAsia="ja-JP"/>
              </w:rPr>
            </w:pPr>
            <w:r w:rsidRPr="00DB5672">
              <w:rPr>
                <w:lang w:eastAsia="ja-JP"/>
              </w:rPr>
              <w:t xml:space="preserve">28.  The specification shall support </w:t>
            </w:r>
            <w:proofErr w:type="gramStart"/>
            <w:r w:rsidRPr="00DB5672">
              <w:rPr>
                <w:lang w:eastAsia="ja-JP"/>
              </w:rPr>
              <w:t>additional  functionality</w:t>
            </w:r>
            <w:proofErr w:type="gramEnd"/>
            <w:r w:rsidRPr="00DB5672">
              <w:rPr>
                <w:lang w:eastAsia="ja-JP"/>
              </w:rPr>
              <w:t xml:space="preserve"> for ad insertion solutions, such as the insertion of splice points, IDR frames and/or segment boundaries. These shall not break the solution for encoder </w:t>
            </w:r>
            <w:proofErr w:type="spellStart"/>
            <w:r w:rsidRPr="00DB5672">
              <w:rPr>
                <w:lang w:eastAsia="ja-JP"/>
              </w:rPr>
              <w:t>synchronisation</w:t>
            </w:r>
            <w:proofErr w:type="spellEnd"/>
            <w:r w:rsidRPr="00DB5672">
              <w:rPr>
                <w:lang w:eastAsia="ja-JP"/>
              </w:rPr>
              <w:t xml:space="preserve">. </w:t>
            </w:r>
          </w:p>
        </w:tc>
        <w:tc>
          <w:tcPr>
            <w:tcW w:w="1530" w:type="dxa"/>
            <w:noWrap/>
            <w:hideMark/>
          </w:tcPr>
          <w:p w14:paraId="53B6F844" w14:textId="77777777" w:rsidR="00132CE1" w:rsidRPr="00DB5672" w:rsidRDefault="00132CE1">
            <w:pPr>
              <w:rPr>
                <w:lang w:eastAsia="ja-JP"/>
              </w:rPr>
            </w:pPr>
            <w:r w:rsidRPr="00DB5672">
              <w:rPr>
                <w:lang w:eastAsia="ja-JP"/>
              </w:rPr>
              <w:t>explanation is needed if this is supported</w:t>
            </w:r>
          </w:p>
        </w:tc>
        <w:tc>
          <w:tcPr>
            <w:tcW w:w="767" w:type="dxa"/>
            <w:noWrap/>
            <w:hideMark/>
          </w:tcPr>
          <w:p w14:paraId="2D5F3367" w14:textId="77777777" w:rsidR="00132CE1" w:rsidRPr="00DB5672" w:rsidRDefault="00132CE1">
            <w:pPr>
              <w:rPr>
                <w:lang w:eastAsia="ja-JP"/>
              </w:rPr>
            </w:pPr>
          </w:p>
        </w:tc>
        <w:tc>
          <w:tcPr>
            <w:tcW w:w="1513" w:type="dxa"/>
            <w:noWrap/>
            <w:hideMark/>
          </w:tcPr>
          <w:p w14:paraId="3843C312" w14:textId="77777777" w:rsidR="00132CE1" w:rsidRPr="00DB5672" w:rsidRDefault="00132CE1">
            <w:pPr>
              <w:rPr>
                <w:lang w:eastAsia="ja-JP"/>
              </w:rPr>
            </w:pPr>
          </w:p>
        </w:tc>
      </w:tr>
      <w:tr w:rsidR="00132CE1" w:rsidRPr="00DB5672" w14:paraId="6FADE381" w14:textId="77777777" w:rsidTr="0084729E">
        <w:trPr>
          <w:trHeight w:val="615"/>
        </w:trPr>
        <w:tc>
          <w:tcPr>
            <w:tcW w:w="6108" w:type="dxa"/>
            <w:noWrap/>
            <w:hideMark/>
          </w:tcPr>
          <w:p w14:paraId="6EA8FDEF" w14:textId="77777777" w:rsidR="00132CE1" w:rsidRPr="00DB5672" w:rsidRDefault="00132CE1" w:rsidP="00132CE1">
            <w:pPr>
              <w:rPr>
                <w:lang w:eastAsia="ja-JP"/>
              </w:rPr>
            </w:pPr>
            <w:r w:rsidRPr="00DB5672">
              <w:rPr>
                <w:lang w:eastAsia="ja-JP"/>
              </w:rPr>
              <w:t>29.  The specification shall support segment boundary alignment of different tracks at the output.</w:t>
            </w:r>
          </w:p>
        </w:tc>
        <w:tc>
          <w:tcPr>
            <w:tcW w:w="1530" w:type="dxa"/>
            <w:noWrap/>
            <w:hideMark/>
          </w:tcPr>
          <w:p w14:paraId="6422B933" w14:textId="77777777" w:rsidR="00132CE1" w:rsidRPr="00DB5672" w:rsidRDefault="00132CE1">
            <w:pPr>
              <w:rPr>
                <w:lang w:eastAsia="ja-JP"/>
              </w:rPr>
            </w:pPr>
            <w:r w:rsidRPr="00DB5672">
              <w:rPr>
                <w:lang w:eastAsia="ja-JP"/>
              </w:rPr>
              <w:t>explanation is needed if this is supported</w:t>
            </w:r>
          </w:p>
        </w:tc>
        <w:tc>
          <w:tcPr>
            <w:tcW w:w="767" w:type="dxa"/>
            <w:noWrap/>
            <w:hideMark/>
          </w:tcPr>
          <w:p w14:paraId="2327D1A4" w14:textId="77777777" w:rsidR="00132CE1" w:rsidRPr="00DB5672" w:rsidRDefault="00132CE1">
            <w:pPr>
              <w:rPr>
                <w:lang w:eastAsia="ja-JP"/>
              </w:rPr>
            </w:pPr>
          </w:p>
        </w:tc>
        <w:tc>
          <w:tcPr>
            <w:tcW w:w="1513" w:type="dxa"/>
            <w:noWrap/>
            <w:hideMark/>
          </w:tcPr>
          <w:p w14:paraId="49A23A93" w14:textId="77777777" w:rsidR="00132CE1" w:rsidRPr="00DB5672" w:rsidRDefault="00132CE1">
            <w:pPr>
              <w:rPr>
                <w:lang w:eastAsia="ja-JP"/>
              </w:rPr>
            </w:pPr>
          </w:p>
        </w:tc>
      </w:tr>
      <w:tr w:rsidR="00132CE1" w:rsidRPr="00DB5672" w14:paraId="1C8F34F2" w14:textId="77777777" w:rsidTr="0084729E">
        <w:trPr>
          <w:trHeight w:val="615"/>
        </w:trPr>
        <w:tc>
          <w:tcPr>
            <w:tcW w:w="6108" w:type="dxa"/>
            <w:noWrap/>
            <w:hideMark/>
          </w:tcPr>
          <w:p w14:paraId="7CFDBE5A" w14:textId="77777777" w:rsidR="00132CE1" w:rsidRPr="00DB5672" w:rsidRDefault="00132CE1" w:rsidP="00132CE1">
            <w:pPr>
              <w:rPr>
                <w:lang w:eastAsia="ja-JP"/>
              </w:rPr>
            </w:pPr>
            <w:r w:rsidRPr="00DB5672">
              <w:rPr>
                <w:lang w:eastAsia="ja-JP"/>
              </w:rPr>
              <w:t xml:space="preserve">30.  The specification shall support </w:t>
            </w:r>
            <w:proofErr w:type="spellStart"/>
            <w:r w:rsidRPr="00DB5672">
              <w:rPr>
                <w:lang w:eastAsia="ja-JP"/>
              </w:rPr>
              <w:t>synchronised</w:t>
            </w:r>
            <w:proofErr w:type="spellEnd"/>
            <w:r w:rsidRPr="00DB5672">
              <w:rPr>
                <w:lang w:eastAsia="ja-JP"/>
              </w:rPr>
              <w:t xml:space="preserve"> timed metadata carriage.  </w:t>
            </w:r>
          </w:p>
        </w:tc>
        <w:tc>
          <w:tcPr>
            <w:tcW w:w="1530" w:type="dxa"/>
            <w:noWrap/>
            <w:hideMark/>
          </w:tcPr>
          <w:p w14:paraId="2D7C7184" w14:textId="77777777" w:rsidR="00132CE1" w:rsidRPr="00DB5672" w:rsidRDefault="00132CE1">
            <w:pPr>
              <w:rPr>
                <w:lang w:eastAsia="ja-JP"/>
              </w:rPr>
            </w:pPr>
            <w:r w:rsidRPr="00DB5672">
              <w:rPr>
                <w:lang w:eastAsia="ja-JP"/>
              </w:rPr>
              <w:t>explanation is needed if this is supported</w:t>
            </w:r>
          </w:p>
        </w:tc>
        <w:tc>
          <w:tcPr>
            <w:tcW w:w="767" w:type="dxa"/>
            <w:noWrap/>
            <w:hideMark/>
          </w:tcPr>
          <w:p w14:paraId="1A1BA14F" w14:textId="77777777" w:rsidR="00132CE1" w:rsidRPr="00DB5672" w:rsidRDefault="00132CE1">
            <w:pPr>
              <w:rPr>
                <w:lang w:eastAsia="ja-JP"/>
              </w:rPr>
            </w:pPr>
          </w:p>
        </w:tc>
        <w:tc>
          <w:tcPr>
            <w:tcW w:w="1513" w:type="dxa"/>
            <w:noWrap/>
            <w:hideMark/>
          </w:tcPr>
          <w:p w14:paraId="31080AB3" w14:textId="77777777" w:rsidR="00132CE1" w:rsidRPr="00DB5672" w:rsidRDefault="00132CE1">
            <w:pPr>
              <w:rPr>
                <w:lang w:eastAsia="ja-JP"/>
              </w:rPr>
            </w:pPr>
          </w:p>
        </w:tc>
      </w:tr>
      <w:tr w:rsidR="00132CE1" w:rsidRPr="00DB5672" w14:paraId="2AA092E7" w14:textId="77777777" w:rsidTr="0084729E">
        <w:trPr>
          <w:trHeight w:val="308"/>
        </w:trPr>
        <w:tc>
          <w:tcPr>
            <w:tcW w:w="6108" w:type="dxa"/>
            <w:noWrap/>
            <w:hideMark/>
          </w:tcPr>
          <w:p w14:paraId="3CEED911" w14:textId="77777777" w:rsidR="00132CE1" w:rsidRPr="00DB5672" w:rsidRDefault="00132CE1">
            <w:pPr>
              <w:rPr>
                <w:lang w:eastAsia="ja-JP"/>
              </w:rPr>
            </w:pPr>
          </w:p>
        </w:tc>
        <w:tc>
          <w:tcPr>
            <w:tcW w:w="1530" w:type="dxa"/>
            <w:noWrap/>
            <w:hideMark/>
          </w:tcPr>
          <w:p w14:paraId="320A4103" w14:textId="77777777" w:rsidR="00132CE1" w:rsidRPr="00DB5672" w:rsidRDefault="00132CE1" w:rsidP="00132CE1">
            <w:pPr>
              <w:rPr>
                <w:lang w:eastAsia="ja-JP"/>
              </w:rPr>
            </w:pPr>
          </w:p>
        </w:tc>
        <w:tc>
          <w:tcPr>
            <w:tcW w:w="767" w:type="dxa"/>
            <w:noWrap/>
            <w:hideMark/>
          </w:tcPr>
          <w:p w14:paraId="4E6CCFC7" w14:textId="77777777" w:rsidR="00132CE1" w:rsidRPr="00DB5672" w:rsidRDefault="00132CE1">
            <w:pPr>
              <w:rPr>
                <w:lang w:eastAsia="ja-JP"/>
              </w:rPr>
            </w:pPr>
          </w:p>
        </w:tc>
        <w:tc>
          <w:tcPr>
            <w:tcW w:w="1513" w:type="dxa"/>
            <w:noWrap/>
            <w:hideMark/>
          </w:tcPr>
          <w:p w14:paraId="3F6BEE45" w14:textId="77777777" w:rsidR="00132CE1" w:rsidRPr="00DB5672" w:rsidRDefault="00132CE1">
            <w:pPr>
              <w:rPr>
                <w:lang w:eastAsia="ja-JP"/>
              </w:rPr>
            </w:pPr>
          </w:p>
        </w:tc>
      </w:tr>
      <w:tr w:rsidR="00132CE1" w:rsidRPr="00DB5672" w14:paraId="0240C56C" w14:textId="77777777" w:rsidTr="0084729E">
        <w:trPr>
          <w:trHeight w:val="345"/>
        </w:trPr>
        <w:tc>
          <w:tcPr>
            <w:tcW w:w="6108" w:type="dxa"/>
            <w:noWrap/>
            <w:hideMark/>
          </w:tcPr>
          <w:p w14:paraId="6D30667B" w14:textId="77777777" w:rsidR="00132CE1" w:rsidRPr="00DB5672" w:rsidRDefault="00132CE1">
            <w:pPr>
              <w:rPr>
                <w:b/>
                <w:bCs/>
                <w:lang w:eastAsia="ja-JP"/>
              </w:rPr>
            </w:pPr>
            <w:r w:rsidRPr="00DB5672">
              <w:rPr>
                <w:b/>
                <w:bCs/>
                <w:lang w:eastAsia="ja-JP"/>
              </w:rPr>
              <w:t xml:space="preserve">1.3   Packager </w:t>
            </w:r>
            <w:proofErr w:type="spellStart"/>
            <w:r w:rsidRPr="00DB5672">
              <w:rPr>
                <w:b/>
                <w:bCs/>
                <w:lang w:eastAsia="ja-JP"/>
              </w:rPr>
              <w:t>Synchronisation</w:t>
            </w:r>
            <w:proofErr w:type="spellEnd"/>
            <w:r w:rsidRPr="00DB5672">
              <w:rPr>
                <w:b/>
                <w:bCs/>
                <w:lang w:eastAsia="ja-JP"/>
              </w:rPr>
              <w:t xml:space="preserve"> requirements</w:t>
            </w:r>
          </w:p>
        </w:tc>
        <w:tc>
          <w:tcPr>
            <w:tcW w:w="1530" w:type="dxa"/>
            <w:noWrap/>
            <w:hideMark/>
          </w:tcPr>
          <w:p w14:paraId="74D87038" w14:textId="77777777" w:rsidR="00132CE1" w:rsidRPr="00DB5672" w:rsidRDefault="00132CE1">
            <w:pPr>
              <w:rPr>
                <w:b/>
                <w:bCs/>
                <w:lang w:eastAsia="ja-JP"/>
              </w:rPr>
            </w:pPr>
          </w:p>
        </w:tc>
        <w:tc>
          <w:tcPr>
            <w:tcW w:w="767" w:type="dxa"/>
            <w:noWrap/>
            <w:hideMark/>
          </w:tcPr>
          <w:p w14:paraId="2E561825" w14:textId="77777777" w:rsidR="00132CE1" w:rsidRPr="00DB5672" w:rsidRDefault="00132CE1">
            <w:pPr>
              <w:rPr>
                <w:lang w:eastAsia="ja-JP"/>
              </w:rPr>
            </w:pPr>
          </w:p>
        </w:tc>
        <w:tc>
          <w:tcPr>
            <w:tcW w:w="1513" w:type="dxa"/>
            <w:noWrap/>
            <w:hideMark/>
          </w:tcPr>
          <w:p w14:paraId="37E90A66" w14:textId="77777777" w:rsidR="00132CE1" w:rsidRPr="00DB5672" w:rsidRDefault="00132CE1">
            <w:pPr>
              <w:rPr>
                <w:lang w:eastAsia="ja-JP"/>
              </w:rPr>
            </w:pPr>
          </w:p>
        </w:tc>
      </w:tr>
      <w:tr w:rsidR="00132CE1" w:rsidRPr="00DB5672" w14:paraId="2803589A" w14:textId="77777777" w:rsidTr="0084729E">
        <w:trPr>
          <w:trHeight w:val="308"/>
        </w:trPr>
        <w:tc>
          <w:tcPr>
            <w:tcW w:w="6108" w:type="dxa"/>
            <w:noWrap/>
            <w:hideMark/>
          </w:tcPr>
          <w:p w14:paraId="09E275F6" w14:textId="77777777" w:rsidR="00132CE1" w:rsidRPr="00DB5672" w:rsidRDefault="00132CE1">
            <w:pPr>
              <w:rPr>
                <w:lang w:eastAsia="ja-JP"/>
              </w:rPr>
            </w:pPr>
          </w:p>
        </w:tc>
        <w:tc>
          <w:tcPr>
            <w:tcW w:w="1530" w:type="dxa"/>
            <w:noWrap/>
            <w:hideMark/>
          </w:tcPr>
          <w:p w14:paraId="4FD41AE9" w14:textId="77777777" w:rsidR="00132CE1" w:rsidRPr="00DB5672" w:rsidRDefault="00132CE1" w:rsidP="00132CE1">
            <w:pPr>
              <w:rPr>
                <w:lang w:eastAsia="ja-JP"/>
              </w:rPr>
            </w:pPr>
          </w:p>
        </w:tc>
        <w:tc>
          <w:tcPr>
            <w:tcW w:w="767" w:type="dxa"/>
            <w:noWrap/>
            <w:hideMark/>
          </w:tcPr>
          <w:p w14:paraId="1719447D" w14:textId="77777777" w:rsidR="00132CE1" w:rsidRPr="00DB5672" w:rsidRDefault="00132CE1">
            <w:pPr>
              <w:rPr>
                <w:lang w:eastAsia="ja-JP"/>
              </w:rPr>
            </w:pPr>
          </w:p>
        </w:tc>
        <w:tc>
          <w:tcPr>
            <w:tcW w:w="1513" w:type="dxa"/>
            <w:noWrap/>
            <w:hideMark/>
          </w:tcPr>
          <w:p w14:paraId="3F653086" w14:textId="77777777" w:rsidR="00132CE1" w:rsidRPr="00DB5672" w:rsidRDefault="00132CE1">
            <w:pPr>
              <w:rPr>
                <w:lang w:eastAsia="ja-JP"/>
              </w:rPr>
            </w:pPr>
          </w:p>
        </w:tc>
      </w:tr>
      <w:tr w:rsidR="00132CE1" w:rsidRPr="00DB5672" w14:paraId="0DBB7C87" w14:textId="77777777" w:rsidTr="0084729E">
        <w:trPr>
          <w:trHeight w:val="1230"/>
        </w:trPr>
        <w:tc>
          <w:tcPr>
            <w:tcW w:w="6108" w:type="dxa"/>
            <w:noWrap/>
            <w:hideMark/>
          </w:tcPr>
          <w:p w14:paraId="236AD035" w14:textId="77777777" w:rsidR="00132CE1" w:rsidRPr="00DB5672" w:rsidRDefault="00132CE1" w:rsidP="00132CE1">
            <w:pPr>
              <w:rPr>
                <w:lang w:eastAsia="ja-JP"/>
              </w:rPr>
            </w:pPr>
            <w:r w:rsidRPr="00DB5672">
              <w:rPr>
                <w:lang w:eastAsia="ja-JP"/>
              </w:rPr>
              <w:t xml:space="preserve">31.  The specification shall enable packager </w:t>
            </w:r>
            <w:proofErr w:type="spellStart"/>
            <w:r w:rsidRPr="00DB5672">
              <w:rPr>
                <w:lang w:eastAsia="ja-JP"/>
              </w:rPr>
              <w:t>synchronisation</w:t>
            </w:r>
            <w:proofErr w:type="spellEnd"/>
            <w:r w:rsidRPr="00DB5672">
              <w:rPr>
                <w:lang w:eastAsia="ja-JP"/>
              </w:rPr>
              <w:t xml:space="preserve"> for geo-distributed setups, where the output manifest and segments of the packagers does not introduce inconsistencies in the timeline or retro-active changes. </w:t>
            </w:r>
          </w:p>
        </w:tc>
        <w:tc>
          <w:tcPr>
            <w:tcW w:w="1530" w:type="dxa"/>
            <w:noWrap/>
            <w:hideMark/>
          </w:tcPr>
          <w:p w14:paraId="53C246F0" w14:textId="77777777" w:rsidR="00132CE1" w:rsidRPr="00DB5672" w:rsidRDefault="00132CE1">
            <w:pPr>
              <w:rPr>
                <w:lang w:eastAsia="ja-JP"/>
              </w:rPr>
            </w:pPr>
            <w:r w:rsidRPr="00DB5672">
              <w:rPr>
                <w:lang w:eastAsia="ja-JP"/>
              </w:rPr>
              <w:t>explanation is needed if this is supported</w:t>
            </w:r>
          </w:p>
        </w:tc>
        <w:tc>
          <w:tcPr>
            <w:tcW w:w="767" w:type="dxa"/>
            <w:noWrap/>
            <w:hideMark/>
          </w:tcPr>
          <w:p w14:paraId="5F283C2D" w14:textId="77777777" w:rsidR="00132CE1" w:rsidRPr="00DB5672" w:rsidRDefault="00132CE1">
            <w:pPr>
              <w:rPr>
                <w:lang w:eastAsia="ja-JP"/>
              </w:rPr>
            </w:pPr>
          </w:p>
        </w:tc>
        <w:tc>
          <w:tcPr>
            <w:tcW w:w="1513" w:type="dxa"/>
            <w:noWrap/>
            <w:hideMark/>
          </w:tcPr>
          <w:p w14:paraId="25998622" w14:textId="77777777" w:rsidR="00132CE1" w:rsidRPr="00DB5672" w:rsidRDefault="00132CE1">
            <w:pPr>
              <w:rPr>
                <w:lang w:eastAsia="ja-JP"/>
              </w:rPr>
            </w:pPr>
          </w:p>
        </w:tc>
      </w:tr>
      <w:tr w:rsidR="00132CE1" w:rsidRPr="00DB5672" w14:paraId="002340CC" w14:textId="77777777" w:rsidTr="0084729E">
        <w:trPr>
          <w:trHeight w:val="1230"/>
        </w:trPr>
        <w:tc>
          <w:tcPr>
            <w:tcW w:w="6108" w:type="dxa"/>
            <w:noWrap/>
            <w:hideMark/>
          </w:tcPr>
          <w:p w14:paraId="6CA50708" w14:textId="77777777" w:rsidR="00132CE1" w:rsidRPr="00DB5672" w:rsidRDefault="00132CE1" w:rsidP="00132CE1">
            <w:pPr>
              <w:rPr>
                <w:lang w:eastAsia="ja-JP"/>
              </w:rPr>
            </w:pPr>
            <w:r w:rsidRPr="00DB5672">
              <w:rPr>
                <w:lang w:eastAsia="ja-JP"/>
              </w:rPr>
              <w:t xml:space="preserve">32.  The specification shall support Packager </w:t>
            </w:r>
            <w:proofErr w:type="spellStart"/>
            <w:r w:rsidRPr="00DB5672">
              <w:rPr>
                <w:lang w:eastAsia="ja-JP"/>
              </w:rPr>
              <w:t>synchronisation</w:t>
            </w:r>
            <w:proofErr w:type="spellEnd"/>
            <w:r w:rsidRPr="00DB5672">
              <w:rPr>
                <w:lang w:eastAsia="ja-JP"/>
              </w:rPr>
              <w:t xml:space="preserve"> when encoder </w:t>
            </w:r>
            <w:proofErr w:type="spellStart"/>
            <w:r w:rsidRPr="00DB5672">
              <w:rPr>
                <w:lang w:eastAsia="ja-JP"/>
              </w:rPr>
              <w:t>synchronisation</w:t>
            </w:r>
            <w:proofErr w:type="spellEnd"/>
            <w:r w:rsidRPr="00DB5672">
              <w:rPr>
                <w:lang w:eastAsia="ja-JP"/>
              </w:rPr>
              <w:t xml:space="preserve"> is applied. Such simpler packagers that need not rewrite the timestamps are typically more robust. </w:t>
            </w:r>
          </w:p>
        </w:tc>
        <w:tc>
          <w:tcPr>
            <w:tcW w:w="1530" w:type="dxa"/>
            <w:noWrap/>
            <w:hideMark/>
          </w:tcPr>
          <w:p w14:paraId="120B9C65" w14:textId="77777777" w:rsidR="00132CE1" w:rsidRPr="00DB5672" w:rsidRDefault="00132CE1">
            <w:pPr>
              <w:rPr>
                <w:lang w:eastAsia="ja-JP"/>
              </w:rPr>
            </w:pPr>
            <w:r w:rsidRPr="00DB5672">
              <w:rPr>
                <w:lang w:eastAsia="ja-JP"/>
              </w:rPr>
              <w:t>explanation is needed if this is supported</w:t>
            </w:r>
          </w:p>
        </w:tc>
        <w:tc>
          <w:tcPr>
            <w:tcW w:w="767" w:type="dxa"/>
            <w:noWrap/>
            <w:hideMark/>
          </w:tcPr>
          <w:p w14:paraId="627B841D" w14:textId="77777777" w:rsidR="00132CE1" w:rsidRPr="00DB5672" w:rsidRDefault="00132CE1">
            <w:pPr>
              <w:rPr>
                <w:lang w:eastAsia="ja-JP"/>
              </w:rPr>
            </w:pPr>
          </w:p>
        </w:tc>
        <w:tc>
          <w:tcPr>
            <w:tcW w:w="1513" w:type="dxa"/>
            <w:noWrap/>
            <w:hideMark/>
          </w:tcPr>
          <w:p w14:paraId="378839EE" w14:textId="77777777" w:rsidR="00132CE1" w:rsidRPr="00DB5672" w:rsidRDefault="00132CE1">
            <w:pPr>
              <w:rPr>
                <w:lang w:eastAsia="ja-JP"/>
              </w:rPr>
            </w:pPr>
          </w:p>
        </w:tc>
      </w:tr>
      <w:tr w:rsidR="00132CE1" w:rsidRPr="00DB5672" w14:paraId="58241B04" w14:textId="77777777" w:rsidTr="0084729E">
        <w:trPr>
          <w:trHeight w:val="923"/>
        </w:trPr>
        <w:tc>
          <w:tcPr>
            <w:tcW w:w="6108" w:type="dxa"/>
            <w:noWrap/>
            <w:hideMark/>
          </w:tcPr>
          <w:p w14:paraId="637983B6" w14:textId="77777777" w:rsidR="00132CE1" w:rsidRPr="00DB5672" w:rsidRDefault="00132CE1" w:rsidP="00132CE1">
            <w:pPr>
              <w:rPr>
                <w:lang w:eastAsia="ja-JP"/>
              </w:rPr>
            </w:pPr>
            <w:r w:rsidRPr="00DB5672">
              <w:rPr>
                <w:lang w:eastAsia="ja-JP"/>
              </w:rPr>
              <w:t xml:space="preserve">33.  The specification shall enable Packager </w:t>
            </w:r>
            <w:proofErr w:type="spellStart"/>
            <w:r w:rsidRPr="00DB5672">
              <w:rPr>
                <w:lang w:eastAsia="ja-JP"/>
              </w:rPr>
              <w:t>synchronisation</w:t>
            </w:r>
            <w:proofErr w:type="spellEnd"/>
            <w:r w:rsidRPr="00DB5672">
              <w:rPr>
                <w:lang w:eastAsia="ja-JP"/>
              </w:rPr>
              <w:t xml:space="preserve"> when encoder </w:t>
            </w:r>
            <w:proofErr w:type="spellStart"/>
            <w:r w:rsidRPr="00DB5672">
              <w:rPr>
                <w:lang w:eastAsia="ja-JP"/>
              </w:rPr>
              <w:t>synchronisation</w:t>
            </w:r>
            <w:proofErr w:type="spellEnd"/>
            <w:r w:rsidRPr="00DB5672">
              <w:rPr>
                <w:lang w:eastAsia="ja-JP"/>
              </w:rPr>
              <w:t xml:space="preserve"> is not (fully) applied, and the packager may apply some changes to the timeline.</w:t>
            </w:r>
          </w:p>
        </w:tc>
        <w:tc>
          <w:tcPr>
            <w:tcW w:w="1530" w:type="dxa"/>
            <w:noWrap/>
            <w:hideMark/>
          </w:tcPr>
          <w:p w14:paraId="47BEC066" w14:textId="77777777" w:rsidR="00132CE1" w:rsidRPr="00DB5672" w:rsidRDefault="00132CE1">
            <w:pPr>
              <w:rPr>
                <w:lang w:eastAsia="ja-JP"/>
              </w:rPr>
            </w:pPr>
            <w:r w:rsidRPr="00DB5672">
              <w:rPr>
                <w:lang w:eastAsia="ja-JP"/>
              </w:rPr>
              <w:t>explanation is needed if this is supported</w:t>
            </w:r>
          </w:p>
        </w:tc>
        <w:tc>
          <w:tcPr>
            <w:tcW w:w="767" w:type="dxa"/>
            <w:noWrap/>
            <w:hideMark/>
          </w:tcPr>
          <w:p w14:paraId="7BE7E4C3" w14:textId="77777777" w:rsidR="00132CE1" w:rsidRPr="00DB5672" w:rsidRDefault="00132CE1">
            <w:pPr>
              <w:rPr>
                <w:lang w:eastAsia="ja-JP"/>
              </w:rPr>
            </w:pPr>
          </w:p>
        </w:tc>
        <w:tc>
          <w:tcPr>
            <w:tcW w:w="1513" w:type="dxa"/>
            <w:noWrap/>
            <w:hideMark/>
          </w:tcPr>
          <w:p w14:paraId="0A4019A2" w14:textId="77777777" w:rsidR="00132CE1" w:rsidRPr="00DB5672" w:rsidRDefault="00132CE1">
            <w:pPr>
              <w:rPr>
                <w:lang w:eastAsia="ja-JP"/>
              </w:rPr>
            </w:pPr>
          </w:p>
        </w:tc>
      </w:tr>
      <w:tr w:rsidR="00132CE1" w:rsidRPr="00DB5672" w14:paraId="3DB1E4F0" w14:textId="77777777" w:rsidTr="0084729E">
        <w:trPr>
          <w:trHeight w:val="1845"/>
        </w:trPr>
        <w:tc>
          <w:tcPr>
            <w:tcW w:w="6108" w:type="dxa"/>
            <w:noWrap/>
            <w:hideMark/>
          </w:tcPr>
          <w:p w14:paraId="7C2D4702" w14:textId="77777777" w:rsidR="00132CE1" w:rsidRPr="00DB5672" w:rsidRDefault="00132CE1" w:rsidP="00132CE1">
            <w:pPr>
              <w:rPr>
                <w:lang w:eastAsia="ja-JP"/>
              </w:rPr>
            </w:pPr>
            <w:r w:rsidRPr="00DB5672">
              <w:rPr>
                <w:lang w:eastAsia="ja-JP"/>
              </w:rPr>
              <w:t xml:space="preserve">34.  The specification shall describe the need for atomic read/write operations and trade-off between consistency, availability and tolerance to partition. Most packagers need to index segments using a segment index or a database, the specification shall describe in detail how such operations may affect packager </w:t>
            </w:r>
            <w:proofErr w:type="spellStart"/>
            <w:r w:rsidRPr="00DB5672">
              <w:rPr>
                <w:lang w:eastAsia="ja-JP"/>
              </w:rPr>
              <w:t>synchronisation</w:t>
            </w:r>
            <w:proofErr w:type="spellEnd"/>
            <w:r w:rsidRPr="00DB5672">
              <w:rPr>
                <w:lang w:eastAsia="ja-JP"/>
              </w:rPr>
              <w:t>.</w:t>
            </w:r>
          </w:p>
        </w:tc>
        <w:tc>
          <w:tcPr>
            <w:tcW w:w="1530" w:type="dxa"/>
            <w:noWrap/>
            <w:hideMark/>
          </w:tcPr>
          <w:p w14:paraId="700A20C5" w14:textId="77777777" w:rsidR="00132CE1" w:rsidRPr="00DB5672" w:rsidRDefault="00132CE1">
            <w:pPr>
              <w:rPr>
                <w:lang w:eastAsia="ja-JP"/>
              </w:rPr>
            </w:pPr>
            <w:r w:rsidRPr="00DB5672">
              <w:rPr>
                <w:lang w:eastAsia="ja-JP"/>
              </w:rPr>
              <w:t>explanation is needed if this is supported</w:t>
            </w:r>
          </w:p>
        </w:tc>
        <w:tc>
          <w:tcPr>
            <w:tcW w:w="767" w:type="dxa"/>
            <w:noWrap/>
            <w:hideMark/>
          </w:tcPr>
          <w:p w14:paraId="4F9807F2" w14:textId="77777777" w:rsidR="00132CE1" w:rsidRPr="00DB5672" w:rsidRDefault="00132CE1">
            <w:pPr>
              <w:rPr>
                <w:lang w:eastAsia="ja-JP"/>
              </w:rPr>
            </w:pPr>
          </w:p>
        </w:tc>
        <w:tc>
          <w:tcPr>
            <w:tcW w:w="1513" w:type="dxa"/>
            <w:noWrap/>
            <w:hideMark/>
          </w:tcPr>
          <w:p w14:paraId="1675BBCA" w14:textId="77777777" w:rsidR="00132CE1" w:rsidRPr="00DB5672" w:rsidRDefault="00132CE1">
            <w:pPr>
              <w:rPr>
                <w:lang w:eastAsia="ja-JP"/>
              </w:rPr>
            </w:pPr>
          </w:p>
        </w:tc>
      </w:tr>
      <w:tr w:rsidR="00132CE1" w:rsidRPr="00DB5672" w14:paraId="69D5CE41" w14:textId="77777777" w:rsidTr="0084729E">
        <w:trPr>
          <w:trHeight w:val="615"/>
        </w:trPr>
        <w:tc>
          <w:tcPr>
            <w:tcW w:w="6108" w:type="dxa"/>
            <w:noWrap/>
            <w:hideMark/>
          </w:tcPr>
          <w:p w14:paraId="6CA899A3" w14:textId="77777777" w:rsidR="00132CE1" w:rsidRPr="00DB5672" w:rsidRDefault="00132CE1" w:rsidP="00132CE1">
            <w:pPr>
              <w:rPr>
                <w:lang w:eastAsia="ja-JP"/>
              </w:rPr>
            </w:pPr>
            <w:r w:rsidRPr="00DB5672">
              <w:rPr>
                <w:lang w:eastAsia="ja-JP"/>
              </w:rPr>
              <w:t xml:space="preserve">35.  The specification shall enable packager </w:t>
            </w:r>
            <w:proofErr w:type="spellStart"/>
            <w:r w:rsidRPr="00DB5672">
              <w:rPr>
                <w:lang w:eastAsia="ja-JP"/>
              </w:rPr>
              <w:t>synchronisation</w:t>
            </w:r>
            <w:proofErr w:type="spellEnd"/>
            <w:r w:rsidRPr="00DB5672">
              <w:rPr>
                <w:lang w:eastAsia="ja-JP"/>
              </w:rPr>
              <w:t xml:space="preserve"> for integer and non-integer (e.g., fractional) frame rates. </w:t>
            </w:r>
          </w:p>
        </w:tc>
        <w:tc>
          <w:tcPr>
            <w:tcW w:w="1530" w:type="dxa"/>
            <w:noWrap/>
            <w:hideMark/>
          </w:tcPr>
          <w:p w14:paraId="1B1AE2E0" w14:textId="77777777" w:rsidR="00132CE1" w:rsidRPr="00DB5672" w:rsidRDefault="00132CE1">
            <w:pPr>
              <w:rPr>
                <w:lang w:eastAsia="ja-JP"/>
              </w:rPr>
            </w:pPr>
            <w:r w:rsidRPr="00DB5672">
              <w:rPr>
                <w:lang w:eastAsia="ja-JP"/>
              </w:rPr>
              <w:t xml:space="preserve">explanation is needed if </w:t>
            </w:r>
            <w:r w:rsidRPr="00DB5672">
              <w:rPr>
                <w:lang w:eastAsia="ja-JP"/>
              </w:rPr>
              <w:lastRenderedPageBreak/>
              <w:t>this is supported</w:t>
            </w:r>
          </w:p>
        </w:tc>
        <w:tc>
          <w:tcPr>
            <w:tcW w:w="767" w:type="dxa"/>
            <w:noWrap/>
            <w:hideMark/>
          </w:tcPr>
          <w:p w14:paraId="717E6B23" w14:textId="77777777" w:rsidR="00132CE1" w:rsidRPr="00DB5672" w:rsidRDefault="00132CE1">
            <w:pPr>
              <w:rPr>
                <w:lang w:eastAsia="ja-JP"/>
              </w:rPr>
            </w:pPr>
          </w:p>
        </w:tc>
        <w:tc>
          <w:tcPr>
            <w:tcW w:w="1513" w:type="dxa"/>
            <w:noWrap/>
            <w:hideMark/>
          </w:tcPr>
          <w:p w14:paraId="19E10DA9" w14:textId="77777777" w:rsidR="00132CE1" w:rsidRPr="00DB5672" w:rsidRDefault="00132CE1">
            <w:pPr>
              <w:rPr>
                <w:lang w:eastAsia="ja-JP"/>
              </w:rPr>
            </w:pPr>
          </w:p>
        </w:tc>
      </w:tr>
      <w:tr w:rsidR="00132CE1" w:rsidRPr="00DB5672" w14:paraId="266A8891" w14:textId="77777777" w:rsidTr="0084729E">
        <w:trPr>
          <w:trHeight w:val="1230"/>
        </w:trPr>
        <w:tc>
          <w:tcPr>
            <w:tcW w:w="6108" w:type="dxa"/>
            <w:noWrap/>
            <w:hideMark/>
          </w:tcPr>
          <w:p w14:paraId="4A5686DA" w14:textId="77777777" w:rsidR="00132CE1" w:rsidRPr="00DB5672" w:rsidRDefault="00132CE1" w:rsidP="00132CE1">
            <w:pPr>
              <w:rPr>
                <w:lang w:eastAsia="ja-JP"/>
              </w:rPr>
            </w:pPr>
            <w:r w:rsidRPr="00DB5672">
              <w:rPr>
                <w:lang w:eastAsia="ja-JP"/>
              </w:rPr>
              <w:t>36.  The specification shall not preclude additional communication with ad insertion solutions and shall not break client playout of the output formats that target the player in such cases.</w:t>
            </w:r>
          </w:p>
        </w:tc>
        <w:tc>
          <w:tcPr>
            <w:tcW w:w="1530" w:type="dxa"/>
            <w:noWrap/>
            <w:hideMark/>
          </w:tcPr>
          <w:p w14:paraId="748040F8" w14:textId="77777777" w:rsidR="00132CE1" w:rsidRPr="00DB5672" w:rsidRDefault="00132CE1">
            <w:pPr>
              <w:rPr>
                <w:lang w:eastAsia="ja-JP"/>
              </w:rPr>
            </w:pPr>
            <w:r w:rsidRPr="00DB5672">
              <w:rPr>
                <w:lang w:eastAsia="ja-JP"/>
              </w:rPr>
              <w:t>explanation is needed if this is supported</w:t>
            </w:r>
          </w:p>
        </w:tc>
        <w:tc>
          <w:tcPr>
            <w:tcW w:w="767" w:type="dxa"/>
            <w:noWrap/>
            <w:hideMark/>
          </w:tcPr>
          <w:p w14:paraId="774959E2" w14:textId="77777777" w:rsidR="00132CE1" w:rsidRPr="00DB5672" w:rsidRDefault="00132CE1">
            <w:pPr>
              <w:rPr>
                <w:lang w:eastAsia="ja-JP"/>
              </w:rPr>
            </w:pPr>
          </w:p>
        </w:tc>
        <w:tc>
          <w:tcPr>
            <w:tcW w:w="1513" w:type="dxa"/>
            <w:noWrap/>
            <w:hideMark/>
          </w:tcPr>
          <w:p w14:paraId="540A339A" w14:textId="77777777" w:rsidR="00132CE1" w:rsidRPr="00DB5672" w:rsidRDefault="00132CE1">
            <w:pPr>
              <w:rPr>
                <w:lang w:eastAsia="ja-JP"/>
              </w:rPr>
            </w:pPr>
          </w:p>
        </w:tc>
      </w:tr>
      <w:tr w:rsidR="00132CE1" w:rsidRPr="00DB5672" w14:paraId="2EC0AE63" w14:textId="77777777" w:rsidTr="0084729E">
        <w:trPr>
          <w:trHeight w:val="923"/>
        </w:trPr>
        <w:tc>
          <w:tcPr>
            <w:tcW w:w="6108" w:type="dxa"/>
            <w:noWrap/>
            <w:hideMark/>
          </w:tcPr>
          <w:p w14:paraId="6005F28C" w14:textId="77777777" w:rsidR="00132CE1" w:rsidRPr="00DB5672" w:rsidRDefault="00132CE1" w:rsidP="00132CE1">
            <w:pPr>
              <w:rPr>
                <w:lang w:eastAsia="ja-JP"/>
              </w:rPr>
            </w:pPr>
            <w:r w:rsidRPr="00DB5672">
              <w:rPr>
                <w:lang w:eastAsia="ja-JP"/>
              </w:rPr>
              <w:t xml:space="preserve">37.  The specification shall support </w:t>
            </w:r>
            <w:proofErr w:type="spellStart"/>
            <w:r w:rsidRPr="00DB5672">
              <w:rPr>
                <w:lang w:eastAsia="ja-JP"/>
              </w:rPr>
              <w:t>synchronisation</w:t>
            </w:r>
            <w:proofErr w:type="spellEnd"/>
            <w:r w:rsidRPr="00DB5672">
              <w:rPr>
                <w:lang w:eastAsia="ja-JP"/>
              </w:rPr>
              <w:t xml:space="preserve"> and segment boundary alignment of timed metadata and timed text as to provide timed text and timed metadata to clients. </w:t>
            </w:r>
          </w:p>
        </w:tc>
        <w:tc>
          <w:tcPr>
            <w:tcW w:w="1530" w:type="dxa"/>
            <w:noWrap/>
            <w:hideMark/>
          </w:tcPr>
          <w:p w14:paraId="5F36D6D3" w14:textId="77777777" w:rsidR="00132CE1" w:rsidRPr="00DB5672" w:rsidRDefault="00132CE1">
            <w:pPr>
              <w:rPr>
                <w:lang w:eastAsia="ja-JP"/>
              </w:rPr>
            </w:pPr>
            <w:r w:rsidRPr="00DB5672">
              <w:rPr>
                <w:lang w:eastAsia="ja-JP"/>
              </w:rPr>
              <w:t>explanation is needed if this is supported</w:t>
            </w:r>
          </w:p>
        </w:tc>
        <w:tc>
          <w:tcPr>
            <w:tcW w:w="767" w:type="dxa"/>
            <w:noWrap/>
            <w:hideMark/>
          </w:tcPr>
          <w:p w14:paraId="55DC410E" w14:textId="77777777" w:rsidR="00132CE1" w:rsidRPr="00DB5672" w:rsidRDefault="00132CE1">
            <w:pPr>
              <w:rPr>
                <w:lang w:eastAsia="ja-JP"/>
              </w:rPr>
            </w:pPr>
          </w:p>
        </w:tc>
        <w:tc>
          <w:tcPr>
            <w:tcW w:w="1513" w:type="dxa"/>
            <w:noWrap/>
            <w:hideMark/>
          </w:tcPr>
          <w:p w14:paraId="7DB89F35" w14:textId="77777777" w:rsidR="00132CE1" w:rsidRPr="00DB5672" w:rsidRDefault="00132CE1">
            <w:pPr>
              <w:rPr>
                <w:lang w:eastAsia="ja-JP"/>
              </w:rPr>
            </w:pPr>
          </w:p>
        </w:tc>
      </w:tr>
      <w:tr w:rsidR="00132CE1" w:rsidRPr="00DB5672" w14:paraId="2BB574A4" w14:textId="77777777" w:rsidTr="0084729E">
        <w:trPr>
          <w:trHeight w:val="1230"/>
        </w:trPr>
        <w:tc>
          <w:tcPr>
            <w:tcW w:w="6108" w:type="dxa"/>
            <w:noWrap/>
            <w:hideMark/>
          </w:tcPr>
          <w:p w14:paraId="30EEE8CD" w14:textId="77777777" w:rsidR="00132CE1" w:rsidRPr="00DB5672" w:rsidRDefault="00132CE1" w:rsidP="00132CE1">
            <w:pPr>
              <w:rPr>
                <w:lang w:eastAsia="ja-JP"/>
              </w:rPr>
            </w:pPr>
            <w:r w:rsidRPr="00DB5672">
              <w:rPr>
                <w:lang w:eastAsia="ja-JP"/>
              </w:rPr>
              <w:t xml:space="preserve">38.  The specification shall not require strict system clock </w:t>
            </w:r>
            <w:proofErr w:type="spellStart"/>
            <w:r w:rsidRPr="00DB5672">
              <w:rPr>
                <w:lang w:eastAsia="ja-JP"/>
              </w:rPr>
              <w:t>synchronisation</w:t>
            </w:r>
            <w:proofErr w:type="spellEnd"/>
            <w:r w:rsidRPr="00DB5672">
              <w:rPr>
                <w:lang w:eastAsia="ja-JP"/>
              </w:rPr>
              <w:t xml:space="preserve"> of the system running the packager. Systems shall at least support system clock </w:t>
            </w:r>
            <w:proofErr w:type="spellStart"/>
            <w:r w:rsidRPr="00DB5672">
              <w:rPr>
                <w:lang w:eastAsia="ja-JP"/>
              </w:rPr>
              <w:t>synchronisation</w:t>
            </w:r>
            <w:proofErr w:type="spellEnd"/>
            <w:r w:rsidRPr="00DB5672">
              <w:rPr>
                <w:lang w:eastAsia="ja-JP"/>
              </w:rPr>
              <w:t xml:space="preserve"> boundaries up to +-100 </w:t>
            </w:r>
            <w:proofErr w:type="spellStart"/>
            <w:r w:rsidRPr="00DB5672">
              <w:rPr>
                <w:lang w:eastAsia="ja-JP"/>
              </w:rPr>
              <w:t>ms.</w:t>
            </w:r>
            <w:proofErr w:type="spellEnd"/>
            <w:r w:rsidRPr="00DB5672">
              <w:rPr>
                <w:lang w:eastAsia="ja-JP"/>
              </w:rPr>
              <w:t xml:space="preserve"> </w:t>
            </w:r>
          </w:p>
        </w:tc>
        <w:tc>
          <w:tcPr>
            <w:tcW w:w="1530" w:type="dxa"/>
            <w:noWrap/>
            <w:hideMark/>
          </w:tcPr>
          <w:p w14:paraId="5865DC55" w14:textId="77777777" w:rsidR="00132CE1" w:rsidRPr="00DB5672" w:rsidRDefault="00132CE1">
            <w:pPr>
              <w:rPr>
                <w:lang w:eastAsia="ja-JP"/>
              </w:rPr>
            </w:pPr>
            <w:r w:rsidRPr="00DB5672">
              <w:rPr>
                <w:lang w:eastAsia="ja-JP"/>
              </w:rPr>
              <w:t>explanation is needed if this is supported</w:t>
            </w:r>
          </w:p>
        </w:tc>
        <w:tc>
          <w:tcPr>
            <w:tcW w:w="767" w:type="dxa"/>
            <w:noWrap/>
            <w:hideMark/>
          </w:tcPr>
          <w:p w14:paraId="56C29D3E" w14:textId="77777777" w:rsidR="00132CE1" w:rsidRPr="00DB5672" w:rsidRDefault="00132CE1">
            <w:pPr>
              <w:rPr>
                <w:lang w:eastAsia="ja-JP"/>
              </w:rPr>
            </w:pPr>
          </w:p>
        </w:tc>
        <w:tc>
          <w:tcPr>
            <w:tcW w:w="1513" w:type="dxa"/>
            <w:noWrap/>
            <w:hideMark/>
          </w:tcPr>
          <w:p w14:paraId="031730BD" w14:textId="77777777" w:rsidR="00132CE1" w:rsidRPr="00DB5672" w:rsidRDefault="00132CE1">
            <w:pPr>
              <w:rPr>
                <w:lang w:eastAsia="ja-JP"/>
              </w:rPr>
            </w:pPr>
          </w:p>
        </w:tc>
      </w:tr>
      <w:tr w:rsidR="00132CE1" w:rsidRPr="00DB5672" w14:paraId="126CFB88" w14:textId="77777777" w:rsidTr="0084729E">
        <w:trPr>
          <w:trHeight w:val="923"/>
        </w:trPr>
        <w:tc>
          <w:tcPr>
            <w:tcW w:w="6108" w:type="dxa"/>
            <w:noWrap/>
            <w:hideMark/>
          </w:tcPr>
          <w:p w14:paraId="6B4870F9" w14:textId="77777777" w:rsidR="00132CE1" w:rsidRPr="00DB5672" w:rsidRDefault="00132CE1" w:rsidP="00132CE1">
            <w:pPr>
              <w:rPr>
                <w:lang w:eastAsia="ja-JP"/>
              </w:rPr>
            </w:pPr>
            <w:r w:rsidRPr="00DB5672">
              <w:rPr>
                <w:lang w:eastAsia="ja-JP"/>
              </w:rPr>
              <w:t>39.  The specification shall support the case where SCTE-35 metadata is packaged, and segments or timelines may need to be altered based on SCTE-35 based information</w:t>
            </w:r>
          </w:p>
        </w:tc>
        <w:tc>
          <w:tcPr>
            <w:tcW w:w="1530" w:type="dxa"/>
            <w:noWrap/>
            <w:hideMark/>
          </w:tcPr>
          <w:p w14:paraId="5522F68B" w14:textId="77777777" w:rsidR="00132CE1" w:rsidRPr="00DB5672" w:rsidRDefault="00132CE1">
            <w:pPr>
              <w:rPr>
                <w:lang w:eastAsia="ja-JP"/>
              </w:rPr>
            </w:pPr>
            <w:r w:rsidRPr="00DB5672">
              <w:rPr>
                <w:lang w:eastAsia="ja-JP"/>
              </w:rPr>
              <w:t>explanation is needed if this is supported</w:t>
            </w:r>
          </w:p>
        </w:tc>
        <w:tc>
          <w:tcPr>
            <w:tcW w:w="767" w:type="dxa"/>
            <w:noWrap/>
            <w:hideMark/>
          </w:tcPr>
          <w:p w14:paraId="39591687" w14:textId="77777777" w:rsidR="00132CE1" w:rsidRPr="00DB5672" w:rsidRDefault="00132CE1">
            <w:pPr>
              <w:rPr>
                <w:lang w:eastAsia="ja-JP"/>
              </w:rPr>
            </w:pPr>
          </w:p>
        </w:tc>
        <w:tc>
          <w:tcPr>
            <w:tcW w:w="1513" w:type="dxa"/>
            <w:noWrap/>
            <w:hideMark/>
          </w:tcPr>
          <w:p w14:paraId="29C1FF54" w14:textId="77777777" w:rsidR="00132CE1" w:rsidRPr="00DB5672" w:rsidRDefault="00132CE1">
            <w:pPr>
              <w:rPr>
                <w:lang w:eastAsia="ja-JP"/>
              </w:rPr>
            </w:pPr>
          </w:p>
        </w:tc>
      </w:tr>
      <w:tr w:rsidR="00132CE1" w:rsidRPr="00DB5672" w14:paraId="48A701E5" w14:textId="77777777" w:rsidTr="0084729E">
        <w:trPr>
          <w:trHeight w:val="1230"/>
        </w:trPr>
        <w:tc>
          <w:tcPr>
            <w:tcW w:w="6108" w:type="dxa"/>
            <w:noWrap/>
            <w:hideMark/>
          </w:tcPr>
          <w:p w14:paraId="79FA44DA" w14:textId="77777777" w:rsidR="00132CE1" w:rsidRPr="00DB5672" w:rsidRDefault="00132CE1" w:rsidP="00132CE1">
            <w:pPr>
              <w:rPr>
                <w:lang w:eastAsia="ja-JP"/>
              </w:rPr>
            </w:pPr>
            <w:r w:rsidRPr="00DB5672">
              <w:rPr>
                <w:lang w:eastAsia="ja-JP"/>
              </w:rPr>
              <w:t>40.  The specification shall not require the use of client-side solutions for mitigation upstream failures (e.g., multiple base URL client steering), as these are not implemented consistently throughout devices.</w:t>
            </w:r>
          </w:p>
        </w:tc>
        <w:tc>
          <w:tcPr>
            <w:tcW w:w="1530" w:type="dxa"/>
            <w:noWrap/>
            <w:hideMark/>
          </w:tcPr>
          <w:p w14:paraId="11306518" w14:textId="77777777" w:rsidR="00132CE1" w:rsidRPr="00DB5672" w:rsidRDefault="00132CE1">
            <w:pPr>
              <w:rPr>
                <w:lang w:eastAsia="ja-JP"/>
              </w:rPr>
            </w:pPr>
            <w:r w:rsidRPr="00DB5672">
              <w:rPr>
                <w:lang w:eastAsia="ja-JP"/>
              </w:rPr>
              <w:t>explanation is needed if this is supported</w:t>
            </w:r>
          </w:p>
        </w:tc>
        <w:tc>
          <w:tcPr>
            <w:tcW w:w="767" w:type="dxa"/>
            <w:noWrap/>
            <w:hideMark/>
          </w:tcPr>
          <w:p w14:paraId="08A313FA" w14:textId="77777777" w:rsidR="00132CE1" w:rsidRPr="00DB5672" w:rsidRDefault="00132CE1">
            <w:pPr>
              <w:rPr>
                <w:lang w:eastAsia="ja-JP"/>
              </w:rPr>
            </w:pPr>
          </w:p>
        </w:tc>
        <w:tc>
          <w:tcPr>
            <w:tcW w:w="1513" w:type="dxa"/>
            <w:noWrap/>
            <w:hideMark/>
          </w:tcPr>
          <w:p w14:paraId="73421185" w14:textId="77777777" w:rsidR="00132CE1" w:rsidRPr="00DB5672" w:rsidRDefault="00132CE1">
            <w:pPr>
              <w:rPr>
                <w:lang w:eastAsia="ja-JP"/>
              </w:rPr>
            </w:pPr>
          </w:p>
        </w:tc>
      </w:tr>
      <w:tr w:rsidR="00132CE1" w:rsidRPr="00DB5672" w14:paraId="1FAF9081" w14:textId="77777777" w:rsidTr="0084729E">
        <w:trPr>
          <w:trHeight w:val="1230"/>
        </w:trPr>
        <w:tc>
          <w:tcPr>
            <w:tcW w:w="6108" w:type="dxa"/>
            <w:noWrap/>
            <w:hideMark/>
          </w:tcPr>
          <w:p w14:paraId="4A007B4B" w14:textId="77777777" w:rsidR="00132CE1" w:rsidRPr="00DB5672" w:rsidRDefault="00132CE1" w:rsidP="00132CE1">
            <w:pPr>
              <w:rPr>
                <w:lang w:eastAsia="ja-JP"/>
              </w:rPr>
            </w:pPr>
            <w:r w:rsidRPr="00DB5672">
              <w:rPr>
                <w:lang w:eastAsia="ja-JP"/>
              </w:rPr>
              <w:t>41.  The specification shall describe specific aspects related to audio/video sync for different audio codecs. This includes sample rate, edit list, pre-roll audio encoder state that may work slightly different as when compared to the video coder.</w:t>
            </w:r>
          </w:p>
        </w:tc>
        <w:tc>
          <w:tcPr>
            <w:tcW w:w="1530" w:type="dxa"/>
            <w:noWrap/>
            <w:hideMark/>
          </w:tcPr>
          <w:p w14:paraId="0F86C291" w14:textId="77777777" w:rsidR="00132CE1" w:rsidRPr="00DB5672" w:rsidRDefault="00132CE1">
            <w:pPr>
              <w:rPr>
                <w:lang w:eastAsia="ja-JP"/>
              </w:rPr>
            </w:pPr>
            <w:r w:rsidRPr="00DB5672">
              <w:rPr>
                <w:lang w:eastAsia="ja-JP"/>
              </w:rPr>
              <w:t>explanation is needed if this is supported</w:t>
            </w:r>
          </w:p>
        </w:tc>
        <w:tc>
          <w:tcPr>
            <w:tcW w:w="767" w:type="dxa"/>
            <w:noWrap/>
            <w:hideMark/>
          </w:tcPr>
          <w:p w14:paraId="3FE2F1BE" w14:textId="77777777" w:rsidR="00132CE1" w:rsidRPr="00DB5672" w:rsidRDefault="00132CE1">
            <w:pPr>
              <w:rPr>
                <w:lang w:eastAsia="ja-JP"/>
              </w:rPr>
            </w:pPr>
          </w:p>
        </w:tc>
        <w:tc>
          <w:tcPr>
            <w:tcW w:w="1513" w:type="dxa"/>
            <w:noWrap/>
            <w:hideMark/>
          </w:tcPr>
          <w:p w14:paraId="0060E14A" w14:textId="77777777" w:rsidR="00132CE1" w:rsidRPr="00DB5672" w:rsidRDefault="00132CE1">
            <w:pPr>
              <w:rPr>
                <w:lang w:eastAsia="ja-JP"/>
              </w:rPr>
            </w:pPr>
          </w:p>
        </w:tc>
      </w:tr>
      <w:tr w:rsidR="00132CE1" w:rsidRPr="00DB5672" w14:paraId="70C3DEB1" w14:textId="77777777" w:rsidTr="0084729E">
        <w:trPr>
          <w:trHeight w:val="923"/>
        </w:trPr>
        <w:tc>
          <w:tcPr>
            <w:tcW w:w="6108" w:type="dxa"/>
            <w:noWrap/>
            <w:hideMark/>
          </w:tcPr>
          <w:p w14:paraId="2D475652" w14:textId="77777777" w:rsidR="00132CE1" w:rsidRPr="00DB5672" w:rsidRDefault="00132CE1" w:rsidP="00132CE1">
            <w:pPr>
              <w:rPr>
                <w:lang w:eastAsia="ja-JP"/>
              </w:rPr>
            </w:pPr>
            <w:r w:rsidRPr="00DB5672">
              <w:rPr>
                <w:lang w:eastAsia="ja-JP"/>
              </w:rPr>
              <w:t>42.   The specification shall at least support popular output streaming formats to players such as MPEG-DASH and HTTP Live Streaming.</w:t>
            </w:r>
          </w:p>
        </w:tc>
        <w:tc>
          <w:tcPr>
            <w:tcW w:w="1530" w:type="dxa"/>
            <w:noWrap/>
            <w:hideMark/>
          </w:tcPr>
          <w:p w14:paraId="24C74528" w14:textId="77777777" w:rsidR="00132CE1" w:rsidRPr="00DB5672" w:rsidRDefault="00132CE1">
            <w:pPr>
              <w:rPr>
                <w:lang w:eastAsia="ja-JP"/>
              </w:rPr>
            </w:pPr>
            <w:r w:rsidRPr="00DB5672">
              <w:rPr>
                <w:lang w:eastAsia="ja-JP"/>
              </w:rPr>
              <w:t>explanation is needed if this is supported</w:t>
            </w:r>
          </w:p>
        </w:tc>
        <w:tc>
          <w:tcPr>
            <w:tcW w:w="767" w:type="dxa"/>
            <w:noWrap/>
            <w:hideMark/>
          </w:tcPr>
          <w:p w14:paraId="0BB4E04F" w14:textId="77777777" w:rsidR="00132CE1" w:rsidRPr="00DB5672" w:rsidRDefault="00132CE1">
            <w:pPr>
              <w:rPr>
                <w:lang w:eastAsia="ja-JP"/>
              </w:rPr>
            </w:pPr>
          </w:p>
        </w:tc>
        <w:tc>
          <w:tcPr>
            <w:tcW w:w="1513" w:type="dxa"/>
            <w:noWrap/>
            <w:hideMark/>
          </w:tcPr>
          <w:p w14:paraId="350DE2D5" w14:textId="77777777" w:rsidR="00132CE1" w:rsidRPr="00DB5672" w:rsidRDefault="00132CE1">
            <w:pPr>
              <w:rPr>
                <w:lang w:eastAsia="ja-JP"/>
              </w:rPr>
            </w:pPr>
          </w:p>
        </w:tc>
      </w:tr>
      <w:tr w:rsidR="00132CE1" w:rsidRPr="00DB5672" w14:paraId="132F37B6" w14:textId="77777777" w:rsidTr="0084729E">
        <w:trPr>
          <w:trHeight w:val="615"/>
        </w:trPr>
        <w:tc>
          <w:tcPr>
            <w:tcW w:w="6108" w:type="dxa"/>
            <w:noWrap/>
            <w:hideMark/>
          </w:tcPr>
          <w:p w14:paraId="254319EC" w14:textId="77777777" w:rsidR="00132CE1" w:rsidRPr="00DB5672" w:rsidRDefault="00132CE1" w:rsidP="00132CE1">
            <w:pPr>
              <w:rPr>
                <w:lang w:eastAsia="ja-JP"/>
              </w:rPr>
            </w:pPr>
            <w:r w:rsidRPr="00DB5672">
              <w:rPr>
                <w:lang w:eastAsia="ja-JP"/>
              </w:rPr>
              <w:t>43.  The specification shall support cases when inter-packager communication is possible.</w:t>
            </w:r>
          </w:p>
        </w:tc>
        <w:tc>
          <w:tcPr>
            <w:tcW w:w="1530" w:type="dxa"/>
            <w:noWrap/>
            <w:hideMark/>
          </w:tcPr>
          <w:p w14:paraId="1A4642AF" w14:textId="77777777" w:rsidR="00132CE1" w:rsidRPr="00DB5672" w:rsidRDefault="00132CE1">
            <w:pPr>
              <w:rPr>
                <w:lang w:eastAsia="ja-JP"/>
              </w:rPr>
            </w:pPr>
            <w:r w:rsidRPr="00DB5672">
              <w:rPr>
                <w:lang w:eastAsia="ja-JP"/>
              </w:rPr>
              <w:t>explanation is needed if this is supported</w:t>
            </w:r>
          </w:p>
        </w:tc>
        <w:tc>
          <w:tcPr>
            <w:tcW w:w="767" w:type="dxa"/>
            <w:noWrap/>
            <w:hideMark/>
          </w:tcPr>
          <w:p w14:paraId="14790626" w14:textId="77777777" w:rsidR="00132CE1" w:rsidRPr="00DB5672" w:rsidRDefault="00132CE1">
            <w:pPr>
              <w:rPr>
                <w:lang w:eastAsia="ja-JP"/>
              </w:rPr>
            </w:pPr>
          </w:p>
        </w:tc>
        <w:tc>
          <w:tcPr>
            <w:tcW w:w="1513" w:type="dxa"/>
            <w:noWrap/>
            <w:hideMark/>
          </w:tcPr>
          <w:p w14:paraId="01ED99BA" w14:textId="77777777" w:rsidR="00132CE1" w:rsidRPr="00DB5672" w:rsidRDefault="00132CE1">
            <w:pPr>
              <w:rPr>
                <w:lang w:eastAsia="ja-JP"/>
              </w:rPr>
            </w:pPr>
          </w:p>
        </w:tc>
      </w:tr>
      <w:tr w:rsidR="00132CE1" w:rsidRPr="00DB5672" w14:paraId="1595A5D0" w14:textId="77777777" w:rsidTr="0084729E">
        <w:trPr>
          <w:trHeight w:val="615"/>
        </w:trPr>
        <w:tc>
          <w:tcPr>
            <w:tcW w:w="6108" w:type="dxa"/>
            <w:noWrap/>
            <w:hideMark/>
          </w:tcPr>
          <w:p w14:paraId="1578EB02" w14:textId="77777777" w:rsidR="00132CE1" w:rsidRPr="00DB5672" w:rsidRDefault="00132CE1" w:rsidP="00132CE1">
            <w:pPr>
              <w:rPr>
                <w:lang w:eastAsia="ja-JP"/>
              </w:rPr>
            </w:pPr>
            <w:r w:rsidRPr="00DB5672">
              <w:rPr>
                <w:lang w:eastAsia="ja-JP"/>
              </w:rPr>
              <w:t>44.  The specification shall support cases when there is no inter-packager communication possible.</w:t>
            </w:r>
          </w:p>
        </w:tc>
        <w:tc>
          <w:tcPr>
            <w:tcW w:w="1530" w:type="dxa"/>
            <w:noWrap/>
            <w:hideMark/>
          </w:tcPr>
          <w:p w14:paraId="5ADC6472" w14:textId="77777777" w:rsidR="00132CE1" w:rsidRPr="00DB5672" w:rsidRDefault="00132CE1">
            <w:pPr>
              <w:rPr>
                <w:lang w:eastAsia="ja-JP"/>
              </w:rPr>
            </w:pPr>
            <w:r w:rsidRPr="00DB5672">
              <w:rPr>
                <w:lang w:eastAsia="ja-JP"/>
              </w:rPr>
              <w:t>explanation is needed if this is supported</w:t>
            </w:r>
          </w:p>
        </w:tc>
        <w:tc>
          <w:tcPr>
            <w:tcW w:w="767" w:type="dxa"/>
            <w:noWrap/>
            <w:hideMark/>
          </w:tcPr>
          <w:p w14:paraId="54065682" w14:textId="77777777" w:rsidR="00132CE1" w:rsidRPr="00DB5672" w:rsidRDefault="00132CE1">
            <w:pPr>
              <w:rPr>
                <w:lang w:eastAsia="ja-JP"/>
              </w:rPr>
            </w:pPr>
          </w:p>
        </w:tc>
        <w:tc>
          <w:tcPr>
            <w:tcW w:w="1513" w:type="dxa"/>
            <w:noWrap/>
            <w:hideMark/>
          </w:tcPr>
          <w:p w14:paraId="1231A50D" w14:textId="77777777" w:rsidR="00132CE1" w:rsidRPr="00DB5672" w:rsidRDefault="00132CE1">
            <w:pPr>
              <w:rPr>
                <w:lang w:eastAsia="ja-JP"/>
              </w:rPr>
            </w:pPr>
          </w:p>
        </w:tc>
      </w:tr>
      <w:tr w:rsidR="00132CE1" w:rsidRPr="00DB5672" w14:paraId="117159FB" w14:textId="77777777" w:rsidTr="0084729E">
        <w:trPr>
          <w:trHeight w:val="923"/>
        </w:trPr>
        <w:tc>
          <w:tcPr>
            <w:tcW w:w="6108" w:type="dxa"/>
            <w:noWrap/>
            <w:hideMark/>
          </w:tcPr>
          <w:p w14:paraId="2906D7FB" w14:textId="77777777" w:rsidR="00132CE1" w:rsidRPr="00DB5672" w:rsidRDefault="00132CE1" w:rsidP="00132CE1">
            <w:pPr>
              <w:rPr>
                <w:lang w:eastAsia="ja-JP"/>
              </w:rPr>
            </w:pPr>
            <w:r w:rsidRPr="00DB5672">
              <w:rPr>
                <w:lang w:eastAsia="ja-JP"/>
              </w:rPr>
              <w:t>45.  The specification shall support the case when different packagers or origins may have a missing segment in one receiver but not in the other.</w:t>
            </w:r>
          </w:p>
        </w:tc>
        <w:tc>
          <w:tcPr>
            <w:tcW w:w="1530" w:type="dxa"/>
            <w:noWrap/>
            <w:hideMark/>
          </w:tcPr>
          <w:p w14:paraId="0698939A" w14:textId="77777777" w:rsidR="00132CE1" w:rsidRPr="00DB5672" w:rsidRDefault="00132CE1">
            <w:pPr>
              <w:rPr>
                <w:lang w:eastAsia="ja-JP"/>
              </w:rPr>
            </w:pPr>
            <w:r w:rsidRPr="00DB5672">
              <w:rPr>
                <w:lang w:eastAsia="ja-JP"/>
              </w:rPr>
              <w:t>explanation is needed if this is supported</w:t>
            </w:r>
          </w:p>
        </w:tc>
        <w:tc>
          <w:tcPr>
            <w:tcW w:w="767" w:type="dxa"/>
            <w:noWrap/>
            <w:hideMark/>
          </w:tcPr>
          <w:p w14:paraId="26631F23" w14:textId="77777777" w:rsidR="00132CE1" w:rsidRPr="00DB5672" w:rsidRDefault="00132CE1">
            <w:pPr>
              <w:rPr>
                <w:lang w:eastAsia="ja-JP"/>
              </w:rPr>
            </w:pPr>
          </w:p>
        </w:tc>
        <w:tc>
          <w:tcPr>
            <w:tcW w:w="1513" w:type="dxa"/>
            <w:noWrap/>
            <w:hideMark/>
          </w:tcPr>
          <w:p w14:paraId="43AE514A" w14:textId="77777777" w:rsidR="00132CE1" w:rsidRPr="00DB5672" w:rsidRDefault="00132CE1">
            <w:pPr>
              <w:rPr>
                <w:lang w:eastAsia="ja-JP"/>
              </w:rPr>
            </w:pPr>
          </w:p>
        </w:tc>
      </w:tr>
      <w:tr w:rsidR="00132CE1" w:rsidRPr="00DB5672" w14:paraId="4CE883F4" w14:textId="77777777" w:rsidTr="0084729E">
        <w:trPr>
          <w:trHeight w:val="923"/>
        </w:trPr>
        <w:tc>
          <w:tcPr>
            <w:tcW w:w="6108" w:type="dxa"/>
            <w:noWrap/>
            <w:hideMark/>
          </w:tcPr>
          <w:p w14:paraId="44959A58" w14:textId="77777777" w:rsidR="00132CE1" w:rsidRPr="00DB5672" w:rsidRDefault="00132CE1" w:rsidP="00132CE1">
            <w:pPr>
              <w:rPr>
                <w:lang w:eastAsia="ja-JP"/>
              </w:rPr>
            </w:pPr>
            <w:r w:rsidRPr="00DB5672">
              <w:rPr>
                <w:lang w:eastAsia="ja-JP"/>
              </w:rPr>
              <w:lastRenderedPageBreak/>
              <w:t xml:space="preserve">46.  The specification shall support the case when packagers may fail and restart (re-join) later again, or packagers join or leave a session again. </w:t>
            </w:r>
          </w:p>
        </w:tc>
        <w:tc>
          <w:tcPr>
            <w:tcW w:w="1530" w:type="dxa"/>
            <w:noWrap/>
            <w:hideMark/>
          </w:tcPr>
          <w:p w14:paraId="3A4F0998" w14:textId="77777777" w:rsidR="00132CE1" w:rsidRPr="00DB5672" w:rsidRDefault="00132CE1">
            <w:pPr>
              <w:rPr>
                <w:lang w:eastAsia="ja-JP"/>
              </w:rPr>
            </w:pPr>
            <w:r w:rsidRPr="00DB5672">
              <w:rPr>
                <w:lang w:eastAsia="ja-JP"/>
              </w:rPr>
              <w:t>explanation is needed if this is supported</w:t>
            </w:r>
          </w:p>
        </w:tc>
        <w:tc>
          <w:tcPr>
            <w:tcW w:w="767" w:type="dxa"/>
            <w:noWrap/>
            <w:hideMark/>
          </w:tcPr>
          <w:p w14:paraId="052FEE14" w14:textId="77777777" w:rsidR="00132CE1" w:rsidRPr="00DB5672" w:rsidRDefault="00132CE1">
            <w:pPr>
              <w:rPr>
                <w:lang w:eastAsia="ja-JP"/>
              </w:rPr>
            </w:pPr>
          </w:p>
        </w:tc>
        <w:tc>
          <w:tcPr>
            <w:tcW w:w="1513" w:type="dxa"/>
            <w:noWrap/>
            <w:hideMark/>
          </w:tcPr>
          <w:p w14:paraId="1ACD3149" w14:textId="77777777" w:rsidR="00132CE1" w:rsidRPr="00DB5672" w:rsidRDefault="00132CE1">
            <w:pPr>
              <w:rPr>
                <w:lang w:eastAsia="ja-JP"/>
              </w:rPr>
            </w:pPr>
          </w:p>
        </w:tc>
      </w:tr>
      <w:tr w:rsidR="00132CE1" w:rsidRPr="00DB5672" w14:paraId="5CE9F468" w14:textId="77777777" w:rsidTr="0084729E">
        <w:trPr>
          <w:trHeight w:val="923"/>
        </w:trPr>
        <w:tc>
          <w:tcPr>
            <w:tcW w:w="6108" w:type="dxa"/>
            <w:noWrap/>
            <w:hideMark/>
          </w:tcPr>
          <w:p w14:paraId="0F1AF798" w14:textId="77777777" w:rsidR="00132CE1" w:rsidRPr="00DB5672" w:rsidRDefault="00132CE1" w:rsidP="00132CE1">
            <w:pPr>
              <w:rPr>
                <w:lang w:eastAsia="ja-JP"/>
              </w:rPr>
            </w:pPr>
            <w:r w:rsidRPr="00DB5672">
              <w:rPr>
                <w:lang w:eastAsia="ja-JP"/>
              </w:rPr>
              <w:t>47.  The specification shall be agnostic to encryption or DRM systems, details on how this is achieved shall be provided in the specification text.</w:t>
            </w:r>
          </w:p>
        </w:tc>
        <w:tc>
          <w:tcPr>
            <w:tcW w:w="1530" w:type="dxa"/>
            <w:noWrap/>
            <w:hideMark/>
          </w:tcPr>
          <w:p w14:paraId="18992E6E" w14:textId="77777777" w:rsidR="00132CE1" w:rsidRPr="00DB5672" w:rsidRDefault="00132CE1">
            <w:pPr>
              <w:rPr>
                <w:lang w:eastAsia="ja-JP"/>
              </w:rPr>
            </w:pPr>
            <w:r w:rsidRPr="00DB5672">
              <w:rPr>
                <w:lang w:eastAsia="ja-JP"/>
              </w:rPr>
              <w:t>explanation is needed if this is supported</w:t>
            </w:r>
          </w:p>
        </w:tc>
        <w:tc>
          <w:tcPr>
            <w:tcW w:w="767" w:type="dxa"/>
            <w:noWrap/>
            <w:hideMark/>
          </w:tcPr>
          <w:p w14:paraId="4796EBE1" w14:textId="77777777" w:rsidR="00132CE1" w:rsidRPr="00DB5672" w:rsidRDefault="00132CE1">
            <w:pPr>
              <w:rPr>
                <w:lang w:eastAsia="ja-JP"/>
              </w:rPr>
            </w:pPr>
          </w:p>
        </w:tc>
        <w:tc>
          <w:tcPr>
            <w:tcW w:w="1513" w:type="dxa"/>
            <w:noWrap/>
            <w:hideMark/>
          </w:tcPr>
          <w:p w14:paraId="03E4003E" w14:textId="77777777" w:rsidR="00132CE1" w:rsidRPr="00DB5672" w:rsidRDefault="00132CE1">
            <w:pPr>
              <w:rPr>
                <w:lang w:eastAsia="ja-JP"/>
              </w:rPr>
            </w:pPr>
          </w:p>
        </w:tc>
      </w:tr>
      <w:tr w:rsidR="00132CE1" w:rsidRPr="00DB5672" w14:paraId="1022FD78" w14:textId="77777777" w:rsidTr="0084729E">
        <w:trPr>
          <w:trHeight w:val="345"/>
        </w:trPr>
        <w:tc>
          <w:tcPr>
            <w:tcW w:w="7638" w:type="dxa"/>
            <w:gridSpan w:val="2"/>
            <w:noWrap/>
            <w:hideMark/>
          </w:tcPr>
          <w:p w14:paraId="1652283A" w14:textId="77777777" w:rsidR="00132CE1" w:rsidRPr="00DB5672" w:rsidRDefault="00132CE1">
            <w:pPr>
              <w:rPr>
                <w:b/>
                <w:bCs/>
                <w:lang w:eastAsia="ja-JP"/>
              </w:rPr>
            </w:pPr>
            <w:r w:rsidRPr="00DB5672">
              <w:rPr>
                <w:b/>
                <w:bCs/>
                <w:lang w:eastAsia="ja-JP"/>
              </w:rPr>
              <w:t xml:space="preserve">1.4   Requirements on communication between Encoder and packager/origin </w:t>
            </w:r>
          </w:p>
        </w:tc>
        <w:tc>
          <w:tcPr>
            <w:tcW w:w="767" w:type="dxa"/>
            <w:noWrap/>
            <w:hideMark/>
          </w:tcPr>
          <w:p w14:paraId="68DE08DE" w14:textId="77777777" w:rsidR="00132CE1" w:rsidRPr="00DB5672" w:rsidRDefault="00132CE1">
            <w:pPr>
              <w:rPr>
                <w:b/>
                <w:bCs/>
                <w:lang w:eastAsia="ja-JP"/>
              </w:rPr>
            </w:pPr>
          </w:p>
        </w:tc>
        <w:tc>
          <w:tcPr>
            <w:tcW w:w="1513" w:type="dxa"/>
            <w:noWrap/>
            <w:hideMark/>
          </w:tcPr>
          <w:p w14:paraId="290717A6" w14:textId="77777777" w:rsidR="00132CE1" w:rsidRPr="00DB5672" w:rsidRDefault="00132CE1">
            <w:pPr>
              <w:rPr>
                <w:lang w:eastAsia="ja-JP"/>
              </w:rPr>
            </w:pPr>
          </w:p>
        </w:tc>
      </w:tr>
      <w:tr w:rsidR="00132CE1" w:rsidRPr="00DB5672" w14:paraId="77491DD2" w14:textId="77777777" w:rsidTr="0084729E">
        <w:trPr>
          <w:trHeight w:val="1230"/>
        </w:trPr>
        <w:tc>
          <w:tcPr>
            <w:tcW w:w="6108" w:type="dxa"/>
            <w:noWrap/>
            <w:hideMark/>
          </w:tcPr>
          <w:p w14:paraId="2962A6FB" w14:textId="77777777" w:rsidR="00132CE1" w:rsidRPr="00DB5672" w:rsidRDefault="00132CE1" w:rsidP="00132CE1">
            <w:pPr>
              <w:rPr>
                <w:lang w:eastAsia="ja-JP"/>
              </w:rPr>
            </w:pPr>
            <w:r w:rsidRPr="00DB5672">
              <w:rPr>
                <w:lang w:eastAsia="ja-JP"/>
              </w:rPr>
              <w:t xml:space="preserve">48.  The specification shall support ingest/communication between an encoder and packager/origin based on well-defined existing industry specifications targeting such applications. </w:t>
            </w:r>
          </w:p>
        </w:tc>
        <w:tc>
          <w:tcPr>
            <w:tcW w:w="1530" w:type="dxa"/>
            <w:noWrap/>
            <w:hideMark/>
          </w:tcPr>
          <w:p w14:paraId="48ACC27A" w14:textId="77777777" w:rsidR="00132CE1" w:rsidRPr="00DB5672" w:rsidRDefault="00132CE1">
            <w:pPr>
              <w:rPr>
                <w:lang w:eastAsia="ja-JP"/>
              </w:rPr>
            </w:pPr>
            <w:r w:rsidRPr="00DB5672">
              <w:rPr>
                <w:lang w:eastAsia="ja-JP"/>
              </w:rPr>
              <w:t>explanation is needed if this is supported</w:t>
            </w:r>
          </w:p>
        </w:tc>
        <w:tc>
          <w:tcPr>
            <w:tcW w:w="767" w:type="dxa"/>
            <w:noWrap/>
            <w:hideMark/>
          </w:tcPr>
          <w:p w14:paraId="26AD8D40" w14:textId="77777777" w:rsidR="00132CE1" w:rsidRPr="00DB5672" w:rsidRDefault="00132CE1">
            <w:pPr>
              <w:rPr>
                <w:lang w:eastAsia="ja-JP"/>
              </w:rPr>
            </w:pPr>
          </w:p>
        </w:tc>
        <w:tc>
          <w:tcPr>
            <w:tcW w:w="1513" w:type="dxa"/>
            <w:noWrap/>
            <w:hideMark/>
          </w:tcPr>
          <w:p w14:paraId="6B109C4D" w14:textId="77777777" w:rsidR="00132CE1" w:rsidRPr="00DB5672" w:rsidRDefault="00132CE1">
            <w:pPr>
              <w:rPr>
                <w:lang w:eastAsia="ja-JP"/>
              </w:rPr>
            </w:pPr>
          </w:p>
        </w:tc>
      </w:tr>
      <w:tr w:rsidR="00132CE1" w:rsidRPr="00DB5672" w14:paraId="763D3702" w14:textId="77777777" w:rsidTr="0084729E">
        <w:trPr>
          <w:trHeight w:val="615"/>
        </w:trPr>
        <w:tc>
          <w:tcPr>
            <w:tcW w:w="6108" w:type="dxa"/>
            <w:noWrap/>
            <w:hideMark/>
          </w:tcPr>
          <w:p w14:paraId="4B09F833" w14:textId="77777777" w:rsidR="00132CE1" w:rsidRPr="00DB5672" w:rsidRDefault="00132CE1" w:rsidP="00132CE1">
            <w:pPr>
              <w:rPr>
                <w:lang w:eastAsia="ja-JP"/>
              </w:rPr>
            </w:pPr>
            <w:r w:rsidRPr="00DB5672">
              <w:rPr>
                <w:lang w:eastAsia="ja-JP"/>
              </w:rPr>
              <w:t>49.  The specification shall enable push-based transmission of media data segment from the encoder to the origin/packager.</w:t>
            </w:r>
          </w:p>
        </w:tc>
        <w:tc>
          <w:tcPr>
            <w:tcW w:w="1530" w:type="dxa"/>
            <w:noWrap/>
            <w:hideMark/>
          </w:tcPr>
          <w:p w14:paraId="5883A08E" w14:textId="77777777" w:rsidR="00132CE1" w:rsidRPr="00DB5672" w:rsidRDefault="00132CE1">
            <w:pPr>
              <w:rPr>
                <w:lang w:eastAsia="ja-JP"/>
              </w:rPr>
            </w:pPr>
            <w:r w:rsidRPr="00DB5672">
              <w:rPr>
                <w:lang w:eastAsia="ja-JP"/>
              </w:rPr>
              <w:t>explanation is needed if this is supported</w:t>
            </w:r>
          </w:p>
        </w:tc>
        <w:tc>
          <w:tcPr>
            <w:tcW w:w="767" w:type="dxa"/>
            <w:noWrap/>
            <w:hideMark/>
          </w:tcPr>
          <w:p w14:paraId="4CB3543B" w14:textId="77777777" w:rsidR="00132CE1" w:rsidRPr="00DB5672" w:rsidRDefault="00132CE1">
            <w:pPr>
              <w:rPr>
                <w:lang w:eastAsia="ja-JP"/>
              </w:rPr>
            </w:pPr>
          </w:p>
        </w:tc>
        <w:tc>
          <w:tcPr>
            <w:tcW w:w="1513" w:type="dxa"/>
            <w:noWrap/>
            <w:hideMark/>
          </w:tcPr>
          <w:p w14:paraId="16B343D0" w14:textId="77777777" w:rsidR="00132CE1" w:rsidRPr="00DB5672" w:rsidRDefault="00132CE1">
            <w:pPr>
              <w:rPr>
                <w:lang w:eastAsia="ja-JP"/>
              </w:rPr>
            </w:pPr>
          </w:p>
        </w:tc>
      </w:tr>
      <w:tr w:rsidR="00132CE1" w:rsidRPr="00DB5672" w14:paraId="3D05C9FE" w14:textId="77777777" w:rsidTr="0084729E">
        <w:trPr>
          <w:trHeight w:val="345"/>
        </w:trPr>
        <w:tc>
          <w:tcPr>
            <w:tcW w:w="6108" w:type="dxa"/>
            <w:noWrap/>
            <w:hideMark/>
          </w:tcPr>
          <w:p w14:paraId="25744DA0" w14:textId="77777777" w:rsidR="00132CE1" w:rsidRPr="00DB5672" w:rsidRDefault="00132CE1">
            <w:pPr>
              <w:rPr>
                <w:b/>
                <w:bCs/>
                <w:lang w:eastAsia="ja-JP"/>
              </w:rPr>
            </w:pPr>
            <w:r w:rsidRPr="00DB5672">
              <w:rPr>
                <w:b/>
                <w:bCs/>
                <w:lang w:eastAsia="ja-JP"/>
              </w:rPr>
              <w:t xml:space="preserve">1.5   Requirements for Content storage </w:t>
            </w:r>
          </w:p>
        </w:tc>
        <w:tc>
          <w:tcPr>
            <w:tcW w:w="1530" w:type="dxa"/>
            <w:noWrap/>
            <w:hideMark/>
          </w:tcPr>
          <w:p w14:paraId="79D2BD60" w14:textId="77777777" w:rsidR="00132CE1" w:rsidRPr="00DB5672" w:rsidRDefault="00132CE1">
            <w:pPr>
              <w:rPr>
                <w:b/>
                <w:bCs/>
                <w:lang w:eastAsia="ja-JP"/>
              </w:rPr>
            </w:pPr>
          </w:p>
        </w:tc>
        <w:tc>
          <w:tcPr>
            <w:tcW w:w="767" w:type="dxa"/>
            <w:noWrap/>
            <w:hideMark/>
          </w:tcPr>
          <w:p w14:paraId="24B80C4E" w14:textId="77777777" w:rsidR="00132CE1" w:rsidRPr="00DB5672" w:rsidRDefault="00132CE1">
            <w:pPr>
              <w:rPr>
                <w:lang w:eastAsia="ja-JP"/>
              </w:rPr>
            </w:pPr>
          </w:p>
        </w:tc>
        <w:tc>
          <w:tcPr>
            <w:tcW w:w="1513" w:type="dxa"/>
            <w:noWrap/>
            <w:hideMark/>
          </w:tcPr>
          <w:p w14:paraId="43BCCCB3" w14:textId="77777777" w:rsidR="00132CE1" w:rsidRPr="00DB5672" w:rsidRDefault="00132CE1">
            <w:pPr>
              <w:rPr>
                <w:lang w:eastAsia="ja-JP"/>
              </w:rPr>
            </w:pPr>
          </w:p>
        </w:tc>
      </w:tr>
      <w:tr w:rsidR="00132CE1" w:rsidRPr="00DB5672" w14:paraId="3E1BDE20" w14:textId="77777777" w:rsidTr="0084729E">
        <w:trPr>
          <w:trHeight w:val="615"/>
        </w:trPr>
        <w:tc>
          <w:tcPr>
            <w:tcW w:w="6108" w:type="dxa"/>
            <w:noWrap/>
            <w:hideMark/>
          </w:tcPr>
          <w:p w14:paraId="2222DC62" w14:textId="77777777" w:rsidR="00132CE1" w:rsidRPr="00DB5672" w:rsidRDefault="00132CE1" w:rsidP="00132CE1">
            <w:pPr>
              <w:rPr>
                <w:lang w:eastAsia="ja-JP"/>
              </w:rPr>
            </w:pPr>
            <w:r w:rsidRPr="00DB5672">
              <w:rPr>
                <w:lang w:eastAsia="ja-JP"/>
              </w:rPr>
              <w:t>The specification shall also meet the following requirements for content storage.</w:t>
            </w:r>
          </w:p>
        </w:tc>
        <w:tc>
          <w:tcPr>
            <w:tcW w:w="1530" w:type="dxa"/>
            <w:noWrap/>
            <w:hideMark/>
          </w:tcPr>
          <w:p w14:paraId="2E6D5D8A" w14:textId="77777777" w:rsidR="00132CE1" w:rsidRPr="00DB5672" w:rsidRDefault="00132CE1" w:rsidP="00132CE1">
            <w:pPr>
              <w:rPr>
                <w:lang w:eastAsia="ja-JP"/>
              </w:rPr>
            </w:pPr>
          </w:p>
        </w:tc>
        <w:tc>
          <w:tcPr>
            <w:tcW w:w="767" w:type="dxa"/>
            <w:noWrap/>
            <w:hideMark/>
          </w:tcPr>
          <w:p w14:paraId="34AA4AFB" w14:textId="77777777" w:rsidR="00132CE1" w:rsidRPr="00DB5672" w:rsidRDefault="00132CE1">
            <w:pPr>
              <w:rPr>
                <w:lang w:eastAsia="ja-JP"/>
              </w:rPr>
            </w:pPr>
          </w:p>
        </w:tc>
        <w:tc>
          <w:tcPr>
            <w:tcW w:w="1513" w:type="dxa"/>
            <w:noWrap/>
            <w:hideMark/>
          </w:tcPr>
          <w:p w14:paraId="040B3C7B" w14:textId="77777777" w:rsidR="00132CE1" w:rsidRPr="00DB5672" w:rsidRDefault="00132CE1">
            <w:pPr>
              <w:rPr>
                <w:lang w:eastAsia="ja-JP"/>
              </w:rPr>
            </w:pPr>
          </w:p>
        </w:tc>
      </w:tr>
      <w:tr w:rsidR="00132CE1" w:rsidRPr="00DB5672" w14:paraId="237F9EFC" w14:textId="77777777" w:rsidTr="0084729E">
        <w:trPr>
          <w:trHeight w:val="923"/>
        </w:trPr>
        <w:tc>
          <w:tcPr>
            <w:tcW w:w="6108" w:type="dxa"/>
            <w:noWrap/>
            <w:hideMark/>
          </w:tcPr>
          <w:p w14:paraId="4E25483E" w14:textId="77777777" w:rsidR="00132CE1" w:rsidRPr="00DB5672" w:rsidRDefault="00132CE1" w:rsidP="00132CE1">
            <w:pPr>
              <w:rPr>
                <w:lang w:eastAsia="ja-JP"/>
              </w:rPr>
            </w:pPr>
            <w:r w:rsidRPr="00DB5672">
              <w:rPr>
                <w:lang w:eastAsia="ja-JP"/>
              </w:rPr>
              <w:t xml:space="preserve">50.  The specification shall support describing content stored for either a </w:t>
            </w:r>
            <w:proofErr w:type="spellStart"/>
            <w:r w:rsidRPr="00DB5672">
              <w:rPr>
                <w:lang w:eastAsia="ja-JP"/>
              </w:rPr>
              <w:t>VoD</w:t>
            </w:r>
            <w:proofErr w:type="spellEnd"/>
            <w:r w:rsidRPr="00DB5672">
              <w:rPr>
                <w:lang w:eastAsia="ja-JP"/>
              </w:rPr>
              <w:t xml:space="preserve"> or Live presentation using an external file, e.g., a specific manifest </w:t>
            </w:r>
          </w:p>
        </w:tc>
        <w:tc>
          <w:tcPr>
            <w:tcW w:w="1530" w:type="dxa"/>
            <w:noWrap/>
            <w:hideMark/>
          </w:tcPr>
          <w:p w14:paraId="07514B78" w14:textId="77777777" w:rsidR="00132CE1" w:rsidRPr="00DB5672" w:rsidRDefault="00132CE1">
            <w:pPr>
              <w:rPr>
                <w:lang w:eastAsia="ja-JP"/>
              </w:rPr>
            </w:pPr>
            <w:r w:rsidRPr="00DB5672">
              <w:rPr>
                <w:lang w:eastAsia="ja-JP"/>
              </w:rPr>
              <w:t>explanation is needed if this is supported</w:t>
            </w:r>
          </w:p>
        </w:tc>
        <w:tc>
          <w:tcPr>
            <w:tcW w:w="767" w:type="dxa"/>
            <w:noWrap/>
            <w:hideMark/>
          </w:tcPr>
          <w:p w14:paraId="54C8DF02" w14:textId="77777777" w:rsidR="00132CE1" w:rsidRPr="00DB5672" w:rsidRDefault="00132CE1">
            <w:pPr>
              <w:rPr>
                <w:lang w:eastAsia="ja-JP"/>
              </w:rPr>
            </w:pPr>
          </w:p>
        </w:tc>
        <w:tc>
          <w:tcPr>
            <w:tcW w:w="1513" w:type="dxa"/>
            <w:noWrap/>
            <w:hideMark/>
          </w:tcPr>
          <w:p w14:paraId="39203435" w14:textId="77777777" w:rsidR="00132CE1" w:rsidRPr="00DB5672" w:rsidRDefault="00132CE1">
            <w:pPr>
              <w:rPr>
                <w:lang w:eastAsia="ja-JP"/>
              </w:rPr>
            </w:pPr>
          </w:p>
        </w:tc>
      </w:tr>
      <w:tr w:rsidR="00132CE1" w:rsidRPr="00DB5672" w14:paraId="28243111" w14:textId="77777777" w:rsidTr="0084729E">
        <w:trPr>
          <w:trHeight w:val="923"/>
        </w:trPr>
        <w:tc>
          <w:tcPr>
            <w:tcW w:w="6108" w:type="dxa"/>
            <w:noWrap/>
            <w:hideMark/>
          </w:tcPr>
          <w:p w14:paraId="7202F931" w14:textId="77777777" w:rsidR="00132CE1" w:rsidRPr="00DB5672" w:rsidRDefault="00132CE1" w:rsidP="00132CE1">
            <w:pPr>
              <w:rPr>
                <w:lang w:eastAsia="ja-JP"/>
              </w:rPr>
            </w:pPr>
            <w:r w:rsidRPr="00DB5672">
              <w:rPr>
                <w:lang w:eastAsia="ja-JP"/>
              </w:rPr>
              <w:t xml:space="preserve">51.  The specification shall support describing content stored for either a </w:t>
            </w:r>
            <w:proofErr w:type="spellStart"/>
            <w:r w:rsidRPr="00DB5672">
              <w:rPr>
                <w:lang w:eastAsia="ja-JP"/>
              </w:rPr>
              <w:t>VoD</w:t>
            </w:r>
            <w:proofErr w:type="spellEnd"/>
            <w:r w:rsidRPr="00DB5672">
              <w:rPr>
                <w:lang w:eastAsia="ja-JP"/>
              </w:rPr>
              <w:t xml:space="preserve"> or Live presentation using an internal identifier, e.g., a stream or group identifier </w:t>
            </w:r>
          </w:p>
        </w:tc>
        <w:tc>
          <w:tcPr>
            <w:tcW w:w="1530" w:type="dxa"/>
            <w:noWrap/>
            <w:hideMark/>
          </w:tcPr>
          <w:p w14:paraId="771ED039" w14:textId="77777777" w:rsidR="00132CE1" w:rsidRPr="00DB5672" w:rsidRDefault="00132CE1">
            <w:pPr>
              <w:rPr>
                <w:lang w:eastAsia="ja-JP"/>
              </w:rPr>
            </w:pPr>
            <w:r w:rsidRPr="00DB5672">
              <w:rPr>
                <w:lang w:eastAsia="ja-JP"/>
              </w:rPr>
              <w:t>explanation is needed if this is supported</w:t>
            </w:r>
          </w:p>
        </w:tc>
        <w:tc>
          <w:tcPr>
            <w:tcW w:w="767" w:type="dxa"/>
            <w:noWrap/>
            <w:hideMark/>
          </w:tcPr>
          <w:p w14:paraId="74270B9F" w14:textId="77777777" w:rsidR="00132CE1" w:rsidRPr="00DB5672" w:rsidRDefault="00132CE1">
            <w:pPr>
              <w:rPr>
                <w:lang w:eastAsia="ja-JP"/>
              </w:rPr>
            </w:pPr>
          </w:p>
        </w:tc>
        <w:tc>
          <w:tcPr>
            <w:tcW w:w="1513" w:type="dxa"/>
            <w:noWrap/>
            <w:hideMark/>
          </w:tcPr>
          <w:p w14:paraId="18F5C8C7" w14:textId="77777777" w:rsidR="00132CE1" w:rsidRPr="00DB5672" w:rsidRDefault="00132CE1">
            <w:pPr>
              <w:rPr>
                <w:lang w:eastAsia="ja-JP"/>
              </w:rPr>
            </w:pPr>
          </w:p>
        </w:tc>
      </w:tr>
      <w:tr w:rsidR="00132CE1" w:rsidRPr="00DB5672" w14:paraId="2AF09746" w14:textId="77777777" w:rsidTr="0084729E">
        <w:trPr>
          <w:trHeight w:val="615"/>
        </w:trPr>
        <w:tc>
          <w:tcPr>
            <w:tcW w:w="6108" w:type="dxa"/>
            <w:noWrap/>
            <w:hideMark/>
          </w:tcPr>
          <w:p w14:paraId="0F7B2A8D" w14:textId="77777777" w:rsidR="00132CE1" w:rsidRPr="00DB5672" w:rsidRDefault="00132CE1" w:rsidP="00132CE1">
            <w:pPr>
              <w:rPr>
                <w:lang w:eastAsia="ja-JP"/>
              </w:rPr>
            </w:pPr>
            <w:r w:rsidRPr="00DB5672">
              <w:rPr>
                <w:lang w:eastAsia="ja-JP"/>
              </w:rPr>
              <w:t>52.  The specification shall enable both single track per file and single segment per file storage</w:t>
            </w:r>
          </w:p>
        </w:tc>
        <w:tc>
          <w:tcPr>
            <w:tcW w:w="1530" w:type="dxa"/>
            <w:noWrap/>
            <w:hideMark/>
          </w:tcPr>
          <w:p w14:paraId="031C20BE" w14:textId="77777777" w:rsidR="00132CE1" w:rsidRPr="00DB5672" w:rsidRDefault="00132CE1">
            <w:pPr>
              <w:rPr>
                <w:lang w:eastAsia="ja-JP"/>
              </w:rPr>
            </w:pPr>
            <w:r w:rsidRPr="00DB5672">
              <w:rPr>
                <w:lang w:eastAsia="ja-JP"/>
              </w:rPr>
              <w:t>explanation is needed if this is supported</w:t>
            </w:r>
          </w:p>
        </w:tc>
        <w:tc>
          <w:tcPr>
            <w:tcW w:w="767" w:type="dxa"/>
            <w:noWrap/>
            <w:hideMark/>
          </w:tcPr>
          <w:p w14:paraId="6920D15E" w14:textId="77777777" w:rsidR="00132CE1" w:rsidRPr="00DB5672" w:rsidRDefault="00132CE1">
            <w:pPr>
              <w:rPr>
                <w:lang w:eastAsia="ja-JP"/>
              </w:rPr>
            </w:pPr>
          </w:p>
        </w:tc>
        <w:tc>
          <w:tcPr>
            <w:tcW w:w="1513" w:type="dxa"/>
            <w:noWrap/>
            <w:hideMark/>
          </w:tcPr>
          <w:p w14:paraId="2B0CF3C5" w14:textId="77777777" w:rsidR="00132CE1" w:rsidRPr="00DB5672" w:rsidRDefault="00132CE1">
            <w:pPr>
              <w:rPr>
                <w:lang w:eastAsia="ja-JP"/>
              </w:rPr>
            </w:pPr>
          </w:p>
        </w:tc>
      </w:tr>
      <w:tr w:rsidR="00132CE1" w:rsidRPr="00DB5672" w14:paraId="28A00214" w14:textId="77777777" w:rsidTr="0084729E">
        <w:trPr>
          <w:trHeight w:val="923"/>
        </w:trPr>
        <w:tc>
          <w:tcPr>
            <w:tcW w:w="6108" w:type="dxa"/>
            <w:noWrap/>
            <w:hideMark/>
          </w:tcPr>
          <w:p w14:paraId="6AE80F93" w14:textId="77777777" w:rsidR="00132CE1" w:rsidRPr="00DB5672" w:rsidRDefault="00132CE1" w:rsidP="00132CE1">
            <w:pPr>
              <w:rPr>
                <w:lang w:eastAsia="ja-JP"/>
              </w:rPr>
            </w:pPr>
            <w:r w:rsidRPr="00DB5672">
              <w:rPr>
                <w:lang w:eastAsia="ja-JP"/>
              </w:rPr>
              <w:t>53.  The specification shall support sequences of presentations. The specification shall enable linking these tracks explicitly or implicitly.</w:t>
            </w:r>
          </w:p>
        </w:tc>
        <w:tc>
          <w:tcPr>
            <w:tcW w:w="1530" w:type="dxa"/>
            <w:noWrap/>
            <w:hideMark/>
          </w:tcPr>
          <w:p w14:paraId="63AA6E9D" w14:textId="77777777" w:rsidR="00132CE1" w:rsidRPr="00DB5672" w:rsidRDefault="00132CE1">
            <w:pPr>
              <w:rPr>
                <w:lang w:eastAsia="ja-JP"/>
              </w:rPr>
            </w:pPr>
            <w:r w:rsidRPr="00DB5672">
              <w:rPr>
                <w:lang w:eastAsia="ja-JP"/>
              </w:rPr>
              <w:t>explanation is needed if this is supported</w:t>
            </w:r>
          </w:p>
        </w:tc>
        <w:tc>
          <w:tcPr>
            <w:tcW w:w="767" w:type="dxa"/>
            <w:noWrap/>
            <w:hideMark/>
          </w:tcPr>
          <w:p w14:paraId="1C6272C0" w14:textId="77777777" w:rsidR="00132CE1" w:rsidRPr="00DB5672" w:rsidRDefault="00132CE1">
            <w:pPr>
              <w:rPr>
                <w:lang w:eastAsia="ja-JP"/>
              </w:rPr>
            </w:pPr>
          </w:p>
        </w:tc>
        <w:tc>
          <w:tcPr>
            <w:tcW w:w="1513" w:type="dxa"/>
            <w:noWrap/>
            <w:hideMark/>
          </w:tcPr>
          <w:p w14:paraId="07D8F0F1" w14:textId="77777777" w:rsidR="00132CE1" w:rsidRPr="00DB5672" w:rsidRDefault="00132CE1">
            <w:pPr>
              <w:rPr>
                <w:lang w:eastAsia="ja-JP"/>
              </w:rPr>
            </w:pPr>
          </w:p>
        </w:tc>
      </w:tr>
      <w:tr w:rsidR="00132CE1" w:rsidRPr="00DB5672" w14:paraId="6997B53F" w14:textId="77777777" w:rsidTr="0084729E">
        <w:trPr>
          <w:trHeight w:val="615"/>
        </w:trPr>
        <w:tc>
          <w:tcPr>
            <w:tcW w:w="6108" w:type="dxa"/>
            <w:noWrap/>
            <w:hideMark/>
          </w:tcPr>
          <w:p w14:paraId="1D7C7968" w14:textId="21EA50E4" w:rsidR="00132CE1" w:rsidRPr="00DB5672" w:rsidRDefault="00132CE1" w:rsidP="00132CE1">
            <w:pPr>
              <w:rPr>
                <w:lang w:eastAsia="ja-JP"/>
              </w:rPr>
            </w:pPr>
            <w:r w:rsidRPr="00DB5672">
              <w:rPr>
                <w:lang w:eastAsia="ja-JP"/>
              </w:rPr>
              <w:t xml:space="preserve">54.  The specification shall support directory structure/ </w:t>
            </w:r>
            <w:proofErr w:type="spellStart"/>
            <w:r w:rsidRPr="00DB5672">
              <w:rPr>
                <w:lang w:eastAsia="ja-JP"/>
              </w:rPr>
              <w:t>organisation</w:t>
            </w:r>
            <w:proofErr w:type="spellEnd"/>
            <w:r w:rsidRPr="00DB5672">
              <w:rPr>
                <w:lang w:eastAsia="ja-JP"/>
              </w:rPr>
              <w:t xml:space="preserve"> of the storage archive. </w:t>
            </w:r>
          </w:p>
        </w:tc>
        <w:tc>
          <w:tcPr>
            <w:tcW w:w="1530" w:type="dxa"/>
            <w:noWrap/>
            <w:hideMark/>
          </w:tcPr>
          <w:p w14:paraId="4B4A50D7" w14:textId="77777777" w:rsidR="00132CE1" w:rsidRPr="00DB5672" w:rsidRDefault="00132CE1">
            <w:pPr>
              <w:rPr>
                <w:lang w:eastAsia="ja-JP"/>
              </w:rPr>
            </w:pPr>
            <w:r w:rsidRPr="00DB5672">
              <w:rPr>
                <w:lang w:eastAsia="ja-JP"/>
              </w:rPr>
              <w:t>explanation is needed if this is supported</w:t>
            </w:r>
          </w:p>
        </w:tc>
        <w:tc>
          <w:tcPr>
            <w:tcW w:w="767" w:type="dxa"/>
            <w:noWrap/>
            <w:hideMark/>
          </w:tcPr>
          <w:p w14:paraId="7D0C1B92" w14:textId="77777777" w:rsidR="00132CE1" w:rsidRPr="00DB5672" w:rsidRDefault="00132CE1">
            <w:pPr>
              <w:rPr>
                <w:lang w:eastAsia="ja-JP"/>
              </w:rPr>
            </w:pPr>
          </w:p>
        </w:tc>
        <w:tc>
          <w:tcPr>
            <w:tcW w:w="1513" w:type="dxa"/>
            <w:noWrap/>
            <w:hideMark/>
          </w:tcPr>
          <w:p w14:paraId="548ABD94" w14:textId="77777777" w:rsidR="00132CE1" w:rsidRPr="00DB5672" w:rsidRDefault="00132CE1">
            <w:pPr>
              <w:rPr>
                <w:lang w:eastAsia="ja-JP"/>
              </w:rPr>
            </w:pPr>
          </w:p>
        </w:tc>
      </w:tr>
      <w:tr w:rsidR="00132CE1" w:rsidRPr="00DB5672" w14:paraId="5FE0E697" w14:textId="77777777" w:rsidTr="0084729E">
        <w:trPr>
          <w:trHeight w:val="615"/>
        </w:trPr>
        <w:tc>
          <w:tcPr>
            <w:tcW w:w="6108" w:type="dxa"/>
            <w:noWrap/>
            <w:hideMark/>
          </w:tcPr>
          <w:p w14:paraId="7C1133F5" w14:textId="77777777" w:rsidR="00132CE1" w:rsidRPr="00DB5672" w:rsidRDefault="00132CE1" w:rsidP="00132CE1">
            <w:pPr>
              <w:rPr>
                <w:lang w:eastAsia="ja-JP"/>
              </w:rPr>
            </w:pPr>
            <w:r w:rsidRPr="00DB5672">
              <w:rPr>
                <w:lang w:eastAsia="ja-JP"/>
              </w:rPr>
              <w:t xml:space="preserve">55.  The specification shall support storage of timed metadata (both </w:t>
            </w:r>
            <w:proofErr w:type="spellStart"/>
            <w:r w:rsidRPr="00DB5672">
              <w:rPr>
                <w:lang w:eastAsia="ja-JP"/>
              </w:rPr>
              <w:t>inband</w:t>
            </w:r>
            <w:proofErr w:type="spellEnd"/>
            <w:r w:rsidRPr="00DB5672">
              <w:rPr>
                <w:lang w:eastAsia="ja-JP"/>
              </w:rPr>
              <w:t xml:space="preserve"> </w:t>
            </w:r>
            <w:proofErr w:type="spellStart"/>
            <w:r w:rsidRPr="00DB5672">
              <w:rPr>
                <w:lang w:eastAsia="ja-JP"/>
              </w:rPr>
              <w:t>emsg</w:t>
            </w:r>
            <w:proofErr w:type="spellEnd"/>
            <w:r w:rsidRPr="00DB5672">
              <w:rPr>
                <w:lang w:eastAsia="ja-JP"/>
              </w:rPr>
              <w:t xml:space="preserve"> and timed metadata track).</w:t>
            </w:r>
          </w:p>
        </w:tc>
        <w:tc>
          <w:tcPr>
            <w:tcW w:w="1530" w:type="dxa"/>
            <w:noWrap/>
            <w:hideMark/>
          </w:tcPr>
          <w:p w14:paraId="3B034ACB" w14:textId="77777777" w:rsidR="00132CE1" w:rsidRPr="00DB5672" w:rsidRDefault="00132CE1">
            <w:pPr>
              <w:rPr>
                <w:lang w:eastAsia="ja-JP"/>
              </w:rPr>
            </w:pPr>
            <w:r w:rsidRPr="00DB5672">
              <w:rPr>
                <w:lang w:eastAsia="ja-JP"/>
              </w:rPr>
              <w:t xml:space="preserve">explanation is needed if </w:t>
            </w:r>
            <w:r w:rsidRPr="00DB5672">
              <w:rPr>
                <w:lang w:eastAsia="ja-JP"/>
              </w:rPr>
              <w:lastRenderedPageBreak/>
              <w:t>this is supported</w:t>
            </w:r>
          </w:p>
        </w:tc>
        <w:tc>
          <w:tcPr>
            <w:tcW w:w="767" w:type="dxa"/>
            <w:noWrap/>
            <w:hideMark/>
          </w:tcPr>
          <w:p w14:paraId="08593347" w14:textId="77777777" w:rsidR="00132CE1" w:rsidRPr="00DB5672" w:rsidRDefault="00132CE1">
            <w:pPr>
              <w:rPr>
                <w:lang w:eastAsia="ja-JP"/>
              </w:rPr>
            </w:pPr>
          </w:p>
        </w:tc>
        <w:tc>
          <w:tcPr>
            <w:tcW w:w="1513" w:type="dxa"/>
            <w:noWrap/>
            <w:hideMark/>
          </w:tcPr>
          <w:p w14:paraId="6110E2FD" w14:textId="77777777" w:rsidR="00132CE1" w:rsidRPr="00DB5672" w:rsidRDefault="00132CE1">
            <w:pPr>
              <w:rPr>
                <w:lang w:eastAsia="ja-JP"/>
              </w:rPr>
            </w:pPr>
          </w:p>
        </w:tc>
      </w:tr>
      <w:tr w:rsidR="00132CE1" w:rsidRPr="00DB5672" w14:paraId="1B0516B8" w14:textId="77777777" w:rsidTr="0084729E">
        <w:trPr>
          <w:trHeight w:val="923"/>
        </w:trPr>
        <w:tc>
          <w:tcPr>
            <w:tcW w:w="6108" w:type="dxa"/>
            <w:noWrap/>
            <w:hideMark/>
          </w:tcPr>
          <w:p w14:paraId="51FB1129" w14:textId="77777777" w:rsidR="00132CE1" w:rsidRPr="00DB5672" w:rsidRDefault="00132CE1" w:rsidP="00132CE1">
            <w:pPr>
              <w:rPr>
                <w:lang w:eastAsia="ja-JP"/>
              </w:rPr>
            </w:pPr>
            <w:r w:rsidRPr="00DB5672">
              <w:rPr>
                <w:lang w:eastAsia="ja-JP"/>
              </w:rPr>
              <w:t xml:space="preserve">56.  The specification shall support/define the option of </w:t>
            </w:r>
            <w:proofErr w:type="spellStart"/>
            <w:r w:rsidRPr="00DB5672">
              <w:rPr>
                <w:lang w:eastAsia="ja-JP"/>
              </w:rPr>
              <w:t>signalling</w:t>
            </w:r>
            <w:proofErr w:type="spellEnd"/>
            <w:r w:rsidRPr="00DB5672">
              <w:rPr>
                <w:lang w:eastAsia="ja-JP"/>
              </w:rPr>
              <w:t xml:space="preserve"> or fixing gaps, if content was received with gaps those gaps may either be repaired or explicitly </w:t>
            </w:r>
            <w:proofErr w:type="spellStart"/>
            <w:r w:rsidRPr="00DB5672">
              <w:rPr>
                <w:lang w:eastAsia="ja-JP"/>
              </w:rPr>
              <w:t>signalled</w:t>
            </w:r>
            <w:proofErr w:type="spellEnd"/>
            <w:r w:rsidRPr="00DB5672">
              <w:rPr>
                <w:lang w:eastAsia="ja-JP"/>
              </w:rPr>
              <w:t>.</w:t>
            </w:r>
          </w:p>
        </w:tc>
        <w:tc>
          <w:tcPr>
            <w:tcW w:w="1530" w:type="dxa"/>
            <w:noWrap/>
            <w:hideMark/>
          </w:tcPr>
          <w:p w14:paraId="27CE37B9" w14:textId="77777777" w:rsidR="00132CE1" w:rsidRPr="00DB5672" w:rsidRDefault="00132CE1">
            <w:pPr>
              <w:rPr>
                <w:lang w:eastAsia="ja-JP"/>
              </w:rPr>
            </w:pPr>
            <w:r w:rsidRPr="00DB5672">
              <w:rPr>
                <w:lang w:eastAsia="ja-JP"/>
              </w:rPr>
              <w:t>explanation is needed if this is supported</w:t>
            </w:r>
          </w:p>
        </w:tc>
        <w:tc>
          <w:tcPr>
            <w:tcW w:w="767" w:type="dxa"/>
            <w:noWrap/>
            <w:hideMark/>
          </w:tcPr>
          <w:p w14:paraId="2D3C8847" w14:textId="77777777" w:rsidR="00132CE1" w:rsidRPr="00DB5672" w:rsidRDefault="00132CE1">
            <w:pPr>
              <w:rPr>
                <w:lang w:eastAsia="ja-JP"/>
              </w:rPr>
            </w:pPr>
          </w:p>
        </w:tc>
        <w:tc>
          <w:tcPr>
            <w:tcW w:w="1513" w:type="dxa"/>
            <w:noWrap/>
            <w:hideMark/>
          </w:tcPr>
          <w:p w14:paraId="0644DDFE" w14:textId="77777777" w:rsidR="00132CE1" w:rsidRPr="00DB5672" w:rsidRDefault="00132CE1">
            <w:pPr>
              <w:rPr>
                <w:lang w:eastAsia="ja-JP"/>
              </w:rPr>
            </w:pPr>
          </w:p>
        </w:tc>
      </w:tr>
      <w:tr w:rsidR="00132CE1" w:rsidRPr="00DB5672" w14:paraId="1E068550" w14:textId="77777777" w:rsidTr="0084729E">
        <w:trPr>
          <w:trHeight w:val="615"/>
        </w:trPr>
        <w:tc>
          <w:tcPr>
            <w:tcW w:w="6108" w:type="dxa"/>
            <w:noWrap/>
            <w:hideMark/>
          </w:tcPr>
          <w:p w14:paraId="2D454239" w14:textId="77777777" w:rsidR="00132CE1" w:rsidRPr="00DB5672" w:rsidRDefault="00132CE1" w:rsidP="00132CE1">
            <w:pPr>
              <w:rPr>
                <w:lang w:eastAsia="ja-JP"/>
              </w:rPr>
            </w:pPr>
            <w:r w:rsidRPr="00DB5672">
              <w:rPr>
                <w:lang w:eastAsia="ja-JP"/>
              </w:rPr>
              <w:t xml:space="preserve">57.  The specification shall support/define the option of repairing, appending, replacing parts of content.  </w:t>
            </w:r>
          </w:p>
        </w:tc>
        <w:tc>
          <w:tcPr>
            <w:tcW w:w="1530" w:type="dxa"/>
            <w:noWrap/>
            <w:hideMark/>
          </w:tcPr>
          <w:p w14:paraId="550A5315" w14:textId="77777777" w:rsidR="00132CE1" w:rsidRPr="00DB5672" w:rsidRDefault="00132CE1">
            <w:pPr>
              <w:rPr>
                <w:lang w:eastAsia="ja-JP"/>
              </w:rPr>
            </w:pPr>
            <w:r w:rsidRPr="00DB5672">
              <w:rPr>
                <w:lang w:eastAsia="ja-JP"/>
              </w:rPr>
              <w:t>explanation is needed if this is supported</w:t>
            </w:r>
          </w:p>
        </w:tc>
        <w:tc>
          <w:tcPr>
            <w:tcW w:w="767" w:type="dxa"/>
            <w:noWrap/>
            <w:hideMark/>
          </w:tcPr>
          <w:p w14:paraId="08222652" w14:textId="77777777" w:rsidR="00132CE1" w:rsidRPr="00DB5672" w:rsidRDefault="00132CE1">
            <w:pPr>
              <w:rPr>
                <w:lang w:eastAsia="ja-JP"/>
              </w:rPr>
            </w:pPr>
          </w:p>
        </w:tc>
        <w:tc>
          <w:tcPr>
            <w:tcW w:w="1513" w:type="dxa"/>
            <w:noWrap/>
            <w:hideMark/>
          </w:tcPr>
          <w:p w14:paraId="2124DB87" w14:textId="77777777" w:rsidR="00132CE1" w:rsidRPr="00DB5672" w:rsidRDefault="00132CE1">
            <w:pPr>
              <w:rPr>
                <w:lang w:eastAsia="ja-JP"/>
              </w:rPr>
            </w:pPr>
          </w:p>
        </w:tc>
      </w:tr>
      <w:tr w:rsidR="00132CE1" w:rsidRPr="00DB5672" w14:paraId="5AC36D4B" w14:textId="77777777" w:rsidTr="0084729E">
        <w:trPr>
          <w:trHeight w:val="1230"/>
        </w:trPr>
        <w:tc>
          <w:tcPr>
            <w:tcW w:w="6108" w:type="dxa"/>
            <w:noWrap/>
            <w:hideMark/>
          </w:tcPr>
          <w:p w14:paraId="7B351B89" w14:textId="77777777" w:rsidR="00132CE1" w:rsidRPr="00DB5672" w:rsidRDefault="00132CE1" w:rsidP="00132CE1">
            <w:pPr>
              <w:rPr>
                <w:lang w:eastAsia="ja-JP"/>
              </w:rPr>
            </w:pPr>
            <w:r w:rsidRPr="00DB5672">
              <w:rPr>
                <w:lang w:eastAsia="ja-JP"/>
              </w:rPr>
              <w:t>58.  The specification shall describe in guidelines how support in typical cloud storage systems may work and how the solution fits with existing APIs for cloud-based storage solutions</w:t>
            </w:r>
          </w:p>
        </w:tc>
        <w:tc>
          <w:tcPr>
            <w:tcW w:w="1530" w:type="dxa"/>
            <w:noWrap/>
            <w:hideMark/>
          </w:tcPr>
          <w:p w14:paraId="3F6E4FEE" w14:textId="77777777" w:rsidR="00132CE1" w:rsidRPr="00DB5672" w:rsidRDefault="00132CE1">
            <w:pPr>
              <w:rPr>
                <w:lang w:eastAsia="ja-JP"/>
              </w:rPr>
            </w:pPr>
            <w:r w:rsidRPr="00DB5672">
              <w:rPr>
                <w:lang w:eastAsia="ja-JP"/>
              </w:rPr>
              <w:t>explanation is needed if this is supported</w:t>
            </w:r>
          </w:p>
        </w:tc>
        <w:tc>
          <w:tcPr>
            <w:tcW w:w="767" w:type="dxa"/>
            <w:noWrap/>
            <w:hideMark/>
          </w:tcPr>
          <w:p w14:paraId="05FD2C5D" w14:textId="77777777" w:rsidR="00132CE1" w:rsidRPr="00DB5672" w:rsidRDefault="00132CE1">
            <w:pPr>
              <w:rPr>
                <w:lang w:eastAsia="ja-JP"/>
              </w:rPr>
            </w:pPr>
          </w:p>
        </w:tc>
        <w:tc>
          <w:tcPr>
            <w:tcW w:w="1513" w:type="dxa"/>
            <w:noWrap/>
            <w:hideMark/>
          </w:tcPr>
          <w:p w14:paraId="5C9BA986" w14:textId="77777777" w:rsidR="00132CE1" w:rsidRPr="00DB5672" w:rsidRDefault="00132CE1">
            <w:pPr>
              <w:rPr>
                <w:lang w:eastAsia="ja-JP"/>
              </w:rPr>
            </w:pPr>
          </w:p>
        </w:tc>
      </w:tr>
      <w:tr w:rsidR="00132CE1" w:rsidRPr="00DB5672" w14:paraId="2855DAF3" w14:textId="77777777" w:rsidTr="0084729E">
        <w:trPr>
          <w:trHeight w:val="923"/>
        </w:trPr>
        <w:tc>
          <w:tcPr>
            <w:tcW w:w="6108" w:type="dxa"/>
            <w:noWrap/>
            <w:hideMark/>
          </w:tcPr>
          <w:p w14:paraId="1644BA81" w14:textId="77777777" w:rsidR="00132CE1" w:rsidRPr="00DB5672" w:rsidRDefault="00132CE1" w:rsidP="00132CE1">
            <w:pPr>
              <w:rPr>
                <w:lang w:eastAsia="ja-JP"/>
              </w:rPr>
            </w:pPr>
            <w:r w:rsidRPr="00DB5672">
              <w:rPr>
                <w:lang w:eastAsia="ja-JP"/>
              </w:rPr>
              <w:t xml:space="preserve">59.  The specification shall support efficient and fast indexing of segments and content, for live, </w:t>
            </w:r>
            <w:proofErr w:type="spellStart"/>
            <w:r w:rsidRPr="00DB5672">
              <w:rPr>
                <w:lang w:eastAsia="ja-JP"/>
              </w:rPr>
              <w:t>VoD</w:t>
            </w:r>
            <w:proofErr w:type="spellEnd"/>
            <w:r w:rsidRPr="00DB5672">
              <w:rPr>
                <w:lang w:eastAsia="ja-JP"/>
              </w:rPr>
              <w:t xml:space="preserve"> and Live-to-</w:t>
            </w:r>
            <w:proofErr w:type="spellStart"/>
            <w:r w:rsidRPr="00DB5672">
              <w:rPr>
                <w:lang w:eastAsia="ja-JP"/>
              </w:rPr>
              <w:t>VoD</w:t>
            </w:r>
            <w:proofErr w:type="spellEnd"/>
            <w:r w:rsidRPr="00DB5672">
              <w:rPr>
                <w:lang w:eastAsia="ja-JP"/>
              </w:rPr>
              <w:t xml:space="preserve"> cases.</w:t>
            </w:r>
          </w:p>
        </w:tc>
        <w:tc>
          <w:tcPr>
            <w:tcW w:w="1530" w:type="dxa"/>
            <w:noWrap/>
            <w:hideMark/>
          </w:tcPr>
          <w:p w14:paraId="65B39BB0" w14:textId="77777777" w:rsidR="00132CE1" w:rsidRPr="00DB5672" w:rsidRDefault="00132CE1">
            <w:pPr>
              <w:rPr>
                <w:lang w:eastAsia="ja-JP"/>
              </w:rPr>
            </w:pPr>
            <w:r w:rsidRPr="00DB5672">
              <w:rPr>
                <w:lang w:eastAsia="ja-JP"/>
              </w:rPr>
              <w:t>explanation is needed if this is supported</w:t>
            </w:r>
          </w:p>
        </w:tc>
        <w:tc>
          <w:tcPr>
            <w:tcW w:w="767" w:type="dxa"/>
            <w:noWrap/>
            <w:hideMark/>
          </w:tcPr>
          <w:p w14:paraId="36688AF3" w14:textId="77777777" w:rsidR="00132CE1" w:rsidRPr="00DB5672" w:rsidRDefault="00132CE1">
            <w:pPr>
              <w:rPr>
                <w:lang w:eastAsia="ja-JP"/>
              </w:rPr>
            </w:pPr>
          </w:p>
        </w:tc>
        <w:tc>
          <w:tcPr>
            <w:tcW w:w="1513" w:type="dxa"/>
            <w:noWrap/>
            <w:hideMark/>
          </w:tcPr>
          <w:p w14:paraId="63A76836" w14:textId="77777777" w:rsidR="00132CE1" w:rsidRPr="00DB5672" w:rsidRDefault="00132CE1">
            <w:pPr>
              <w:rPr>
                <w:lang w:eastAsia="ja-JP"/>
              </w:rPr>
            </w:pPr>
          </w:p>
        </w:tc>
      </w:tr>
      <w:tr w:rsidR="00132CE1" w:rsidRPr="00DB5672" w14:paraId="57BCF174" w14:textId="77777777" w:rsidTr="0084729E">
        <w:trPr>
          <w:trHeight w:val="615"/>
        </w:trPr>
        <w:tc>
          <w:tcPr>
            <w:tcW w:w="6108" w:type="dxa"/>
            <w:noWrap/>
            <w:hideMark/>
          </w:tcPr>
          <w:p w14:paraId="00BD755F" w14:textId="77777777" w:rsidR="00132CE1" w:rsidRPr="00DB5672" w:rsidRDefault="00132CE1" w:rsidP="00132CE1">
            <w:pPr>
              <w:rPr>
                <w:lang w:eastAsia="ja-JP"/>
              </w:rPr>
            </w:pPr>
            <w:r w:rsidRPr="00DB5672">
              <w:rPr>
                <w:lang w:eastAsia="ja-JP"/>
              </w:rPr>
              <w:t>60.  The specification shall support the recording and storing of encoder/packager output for a live use case.</w:t>
            </w:r>
          </w:p>
        </w:tc>
        <w:tc>
          <w:tcPr>
            <w:tcW w:w="1530" w:type="dxa"/>
            <w:noWrap/>
            <w:hideMark/>
          </w:tcPr>
          <w:p w14:paraId="7F4C6FDC" w14:textId="77777777" w:rsidR="00132CE1" w:rsidRPr="00DB5672" w:rsidRDefault="00132CE1">
            <w:pPr>
              <w:rPr>
                <w:lang w:eastAsia="ja-JP"/>
              </w:rPr>
            </w:pPr>
            <w:r w:rsidRPr="00DB5672">
              <w:rPr>
                <w:lang w:eastAsia="ja-JP"/>
              </w:rPr>
              <w:t>explanation is needed if this is supported</w:t>
            </w:r>
          </w:p>
        </w:tc>
        <w:tc>
          <w:tcPr>
            <w:tcW w:w="767" w:type="dxa"/>
            <w:noWrap/>
            <w:hideMark/>
          </w:tcPr>
          <w:p w14:paraId="326C4D86" w14:textId="77777777" w:rsidR="00132CE1" w:rsidRPr="00DB5672" w:rsidRDefault="00132CE1">
            <w:pPr>
              <w:rPr>
                <w:lang w:eastAsia="ja-JP"/>
              </w:rPr>
            </w:pPr>
          </w:p>
        </w:tc>
        <w:tc>
          <w:tcPr>
            <w:tcW w:w="1513" w:type="dxa"/>
            <w:noWrap/>
            <w:hideMark/>
          </w:tcPr>
          <w:p w14:paraId="7FE6E3C5" w14:textId="77777777" w:rsidR="00132CE1" w:rsidRPr="00DB5672" w:rsidRDefault="00132CE1">
            <w:pPr>
              <w:rPr>
                <w:lang w:eastAsia="ja-JP"/>
              </w:rPr>
            </w:pPr>
          </w:p>
        </w:tc>
      </w:tr>
      <w:tr w:rsidR="00132CE1" w:rsidRPr="00DB5672" w14:paraId="7F872C82" w14:textId="77777777" w:rsidTr="0084729E">
        <w:trPr>
          <w:trHeight w:val="615"/>
        </w:trPr>
        <w:tc>
          <w:tcPr>
            <w:tcW w:w="6108" w:type="dxa"/>
            <w:noWrap/>
            <w:hideMark/>
          </w:tcPr>
          <w:p w14:paraId="0687D6C5" w14:textId="77777777" w:rsidR="00132CE1" w:rsidRPr="00DB5672" w:rsidRDefault="00132CE1" w:rsidP="00132CE1">
            <w:pPr>
              <w:rPr>
                <w:lang w:eastAsia="ja-JP"/>
              </w:rPr>
            </w:pPr>
            <w:r w:rsidRPr="00DB5672">
              <w:rPr>
                <w:lang w:eastAsia="ja-JP"/>
              </w:rPr>
              <w:t>61.  The specification for content storage shall be based on existing MPEG specifications to the largest extent possible</w:t>
            </w:r>
          </w:p>
        </w:tc>
        <w:tc>
          <w:tcPr>
            <w:tcW w:w="1530" w:type="dxa"/>
            <w:noWrap/>
            <w:hideMark/>
          </w:tcPr>
          <w:p w14:paraId="2446FF10" w14:textId="77777777" w:rsidR="00132CE1" w:rsidRPr="00DB5672" w:rsidRDefault="00132CE1">
            <w:pPr>
              <w:rPr>
                <w:lang w:eastAsia="ja-JP"/>
              </w:rPr>
            </w:pPr>
            <w:r w:rsidRPr="00DB5672">
              <w:rPr>
                <w:lang w:eastAsia="ja-JP"/>
              </w:rPr>
              <w:t>explanation is needed if this is supported</w:t>
            </w:r>
          </w:p>
        </w:tc>
        <w:tc>
          <w:tcPr>
            <w:tcW w:w="767" w:type="dxa"/>
            <w:noWrap/>
            <w:hideMark/>
          </w:tcPr>
          <w:p w14:paraId="52B3C4D4" w14:textId="77777777" w:rsidR="00132CE1" w:rsidRPr="00DB5672" w:rsidRDefault="00132CE1">
            <w:pPr>
              <w:rPr>
                <w:lang w:eastAsia="ja-JP"/>
              </w:rPr>
            </w:pPr>
          </w:p>
        </w:tc>
        <w:tc>
          <w:tcPr>
            <w:tcW w:w="1513" w:type="dxa"/>
            <w:noWrap/>
            <w:hideMark/>
          </w:tcPr>
          <w:p w14:paraId="5592E5CF" w14:textId="77777777" w:rsidR="00132CE1" w:rsidRPr="00DB5672" w:rsidRDefault="00132CE1">
            <w:pPr>
              <w:rPr>
                <w:lang w:eastAsia="ja-JP"/>
              </w:rPr>
            </w:pPr>
          </w:p>
        </w:tc>
      </w:tr>
      <w:tr w:rsidR="00132CE1" w:rsidRPr="00DB5672" w14:paraId="7AA38127" w14:textId="77777777" w:rsidTr="0084729E">
        <w:trPr>
          <w:trHeight w:val="285"/>
        </w:trPr>
        <w:tc>
          <w:tcPr>
            <w:tcW w:w="6108" w:type="dxa"/>
            <w:noWrap/>
            <w:hideMark/>
          </w:tcPr>
          <w:p w14:paraId="7FC37028" w14:textId="77777777" w:rsidR="00132CE1" w:rsidRPr="00DB5672" w:rsidRDefault="00132CE1">
            <w:pPr>
              <w:rPr>
                <w:lang w:eastAsia="ja-JP"/>
              </w:rPr>
            </w:pPr>
          </w:p>
        </w:tc>
        <w:tc>
          <w:tcPr>
            <w:tcW w:w="1530" w:type="dxa"/>
            <w:noWrap/>
            <w:hideMark/>
          </w:tcPr>
          <w:p w14:paraId="07B2B555" w14:textId="77777777" w:rsidR="00132CE1" w:rsidRPr="00DB5672" w:rsidRDefault="00132CE1">
            <w:pPr>
              <w:rPr>
                <w:lang w:eastAsia="ja-JP"/>
              </w:rPr>
            </w:pPr>
          </w:p>
        </w:tc>
        <w:tc>
          <w:tcPr>
            <w:tcW w:w="767" w:type="dxa"/>
            <w:noWrap/>
            <w:hideMark/>
          </w:tcPr>
          <w:p w14:paraId="6DE328A9" w14:textId="77777777" w:rsidR="00132CE1" w:rsidRPr="00DB5672" w:rsidRDefault="00132CE1">
            <w:pPr>
              <w:rPr>
                <w:lang w:eastAsia="ja-JP"/>
              </w:rPr>
            </w:pPr>
          </w:p>
        </w:tc>
        <w:tc>
          <w:tcPr>
            <w:tcW w:w="1513" w:type="dxa"/>
            <w:noWrap/>
            <w:hideMark/>
          </w:tcPr>
          <w:p w14:paraId="3E9BD0BC" w14:textId="77777777" w:rsidR="00132CE1" w:rsidRPr="00DB5672" w:rsidRDefault="00132CE1">
            <w:pPr>
              <w:rPr>
                <w:lang w:eastAsia="ja-JP"/>
              </w:rPr>
            </w:pPr>
          </w:p>
        </w:tc>
      </w:tr>
      <w:tr w:rsidR="00132CE1" w:rsidRPr="00DB5672" w14:paraId="3CE263C5" w14:textId="77777777" w:rsidTr="0084729E">
        <w:trPr>
          <w:trHeight w:val="285"/>
        </w:trPr>
        <w:tc>
          <w:tcPr>
            <w:tcW w:w="6108" w:type="dxa"/>
            <w:noWrap/>
            <w:hideMark/>
          </w:tcPr>
          <w:p w14:paraId="6D9EB298" w14:textId="77777777" w:rsidR="00132CE1" w:rsidRPr="00DB5672" w:rsidRDefault="00132CE1">
            <w:pPr>
              <w:rPr>
                <w:lang w:eastAsia="ja-JP"/>
              </w:rPr>
            </w:pPr>
          </w:p>
        </w:tc>
        <w:tc>
          <w:tcPr>
            <w:tcW w:w="1530" w:type="dxa"/>
            <w:noWrap/>
            <w:hideMark/>
          </w:tcPr>
          <w:p w14:paraId="7C36741D" w14:textId="77777777" w:rsidR="00132CE1" w:rsidRPr="00DB5672" w:rsidRDefault="00132CE1">
            <w:pPr>
              <w:rPr>
                <w:lang w:eastAsia="ja-JP"/>
              </w:rPr>
            </w:pPr>
          </w:p>
        </w:tc>
        <w:tc>
          <w:tcPr>
            <w:tcW w:w="767" w:type="dxa"/>
            <w:noWrap/>
            <w:hideMark/>
          </w:tcPr>
          <w:p w14:paraId="50118953" w14:textId="77777777" w:rsidR="00132CE1" w:rsidRPr="00DB5672" w:rsidRDefault="00132CE1">
            <w:pPr>
              <w:rPr>
                <w:lang w:eastAsia="ja-JP"/>
              </w:rPr>
            </w:pPr>
          </w:p>
        </w:tc>
        <w:tc>
          <w:tcPr>
            <w:tcW w:w="1513" w:type="dxa"/>
            <w:noWrap/>
            <w:hideMark/>
          </w:tcPr>
          <w:p w14:paraId="4BCE1AAE" w14:textId="77777777" w:rsidR="00132CE1" w:rsidRPr="00DB5672" w:rsidRDefault="00132CE1">
            <w:pPr>
              <w:rPr>
                <w:lang w:eastAsia="ja-JP"/>
              </w:rPr>
            </w:pPr>
          </w:p>
        </w:tc>
      </w:tr>
      <w:tr w:rsidR="00132CE1" w:rsidRPr="00DB5672" w14:paraId="31BBF726" w14:textId="77777777" w:rsidTr="0084729E">
        <w:trPr>
          <w:trHeight w:val="285"/>
        </w:trPr>
        <w:tc>
          <w:tcPr>
            <w:tcW w:w="6108" w:type="dxa"/>
            <w:noWrap/>
            <w:hideMark/>
          </w:tcPr>
          <w:p w14:paraId="541A5F3F" w14:textId="77777777" w:rsidR="00132CE1" w:rsidRPr="00DB5672" w:rsidRDefault="00132CE1">
            <w:pPr>
              <w:rPr>
                <w:lang w:eastAsia="ja-JP"/>
              </w:rPr>
            </w:pPr>
          </w:p>
        </w:tc>
        <w:tc>
          <w:tcPr>
            <w:tcW w:w="1530" w:type="dxa"/>
            <w:noWrap/>
            <w:hideMark/>
          </w:tcPr>
          <w:p w14:paraId="12C4D632" w14:textId="77777777" w:rsidR="00132CE1" w:rsidRPr="00DB5672" w:rsidRDefault="00132CE1">
            <w:pPr>
              <w:rPr>
                <w:lang w:eastAsia="ja-JP"/>
              </w:rPr>
            </w:pPr>
          </w:p>
        </w:tc>
        <w:tc>
          <w:tcPr>
            <w:tcW w:w="767" w:type="dxa"/>
            <w:noWrap/>
            <w:hideMark/>
          </w:tcPr>
          <w:p w14:paraId="2459FBA1" w14:textId="77777777" w:rsidR="00132CE1" w:rsidRPr="00DB5672" w:rsidRDefault="00132CE1">
            <w:pPr>
              <w:rPr>
                <w:lang w:eastAsia="ja-JP"/>
              </w:rPr>
            </w:pPr>
          </w:p>
        </w:tc>
        <w:tc>
          <w:tcPr>
            <w:tcW w:w="1513" w:type="dxa"/>
            <w:noWrap/>
            <w:hideMark/>
          </w:tcPr>
          <w:p w14:paraId="2B17238F" w14:textId="77777777" w:rsidR="00132CE1" w:rsidRPr="00DB5672" w:rsidRDefault="00132CE1">
            <w:pPr>
              <w:rPr>
                <w:lang w:eastAsia="ja-JP"/>
              </w:rPr>
            </w:pPr>
          </w:p>
        </w:tc>
      </w:tr>
      <w:tr w:rsidR="00132CE1" w:rsidRPr="00DB5672" w14:paraId="1610858F" w14:textId="77777777" w:rsidTr="0084729E">
        <w:trPr>
          <w:trHeight w:val="285"/>
        </w:trPr>
        <w:tc>
          <w:tcPr>
            <w:tcW w:w="6108" w:type="dxa"/>
            <w:noWrap/>
            <w:hideMark/>
          </w:tcPr>
          <w:p w14:paraId="13052A40" w14:textId="77777777" w:rsidR="00132CE1" w:rsidRPr="00DB5672" w:rsidRDefault="00132CE1">
            <w:pPr>
              <w:rPr>
                <w:lang w:eastAsia="ja-JP"/>
              </w:rPr>
            </w:pPr>
            <w:r w:rsidRPr="00DB5672">
              <w:rPr>
                <w:lang w:eastAsia="ja-JP"/>
              </w:rPr>
              <w:t>Additional Questions/Criteria</w:t>
            </w:r>
          </w:p>
        </w:tc>
        <w:tc>
          <w:tcPr>
            <w:tcW w:w="1530" w:type="dxa"/>
            <w:noWrap/>
            <w:hideMark/>
          </w:tcPr>
          <w:p w14:paraId="48328AA1" w14:textId="77777777" w:rsidR="00132CE1" w:rsidRPr="00DB5672" w:rsidRDefault="00132CE1">
            <w:pPr>
              <w:rPr>
                <w:lang w:eastAsia="ja-JP"/>
              </w:rPr>
            </w:pPr>
          </w:p>
        </w:tc>
        <w:tc>
          <w:tcPr>
            <w:tcW w:w="767" w:type="dxa"/>
            <w:noWrap/>
            <w:hideMark/>
          </w:tcPr>
          <w:p w14:paraId="55FD10DD" w14:textId="77777777" w:rsidR="00132CE1" w:rsidRPr="00DB5672" w:rsidRDefault="00132CE1">
            <w:pPr>
              <w:rPr>
                <w:lang w:eastAsia="ja-JP"/>
              </w:rPr>
            </w:pPr>
          </w:p>
        </w:tc>
        <w:tc>
          <w:tcPr>
            <w:tcW w:w="1513" w:type="dxa"/>
            <w:noWrap/>
            <w:hideMark/>
          </w:tcPr>
          <w:p w14:paraId="687CC7F9" w14:textId="77777777" w:rsidR="00132CE1" w:rsidRPr="00DB5672" w:rsidRDefault="00132CE1">
            <w:pPr>
              <w:rPr>
                <w:lang w:eastAsia="ja-JP"/>
              </w:rPr>
            </w:pPr>
          </w:p>
        </w:tc>
      </w:tr>
      <w:tr w:rsidR="00132CE1" w:rsidRPr="00DB5672" w14:paraId="45131310" w14:textId="77777777" w:rsidTr="0084729E">
        <w:trPr>
          <w:trHeight w:val="285"/>
        </w:trPr>
        <w:tc>
          <w:tcPr>
            <w:tcW w:w="6108" w:type="dxa"/>
            <w:noWrap/>
            <w:hideMark/>
          </w:tcPr>
          <w:p w14:paraId="12E07A38" w14:textId="2183236C" w:rsidR="00132CE1" w:rsidRPr="00DB5672" w:rsidRDefault="00132CE1">
            <w:pPr>
              <w:rPr>
                <w:lang w:eastAsia="ja-JP"/>
              </w:rPr>
            </w:pPr>
            <w:r w:rsidRPr="00DB5672">
              <w:rPr>
                <w:lang w:eastAsia="ja-JP"/>
              </w:rPr>
              <w:t>is this solution supported in commercial products?</w:t>
            </w:r>
          </w:p>
        </w:tc>
        <w:tc>
          <w:tcPr>
            <w:tcW w:w="1530" w:type="dxa"/>
            <w:noWrap/>
            <w:hideMark/>
          </w:tcPr>
          <w:p w14:paraId="48BD83D2" w14:textId="77777777" w:rsidR="00132CE1" w:rsidRPr="00DB5672" w:rsidRDefault="00132CE1">
            <w:pPr>
              <w:rPr>
                <w:lang w:eastAsia="ja-JP"/>
              </w:rPr>
            </w:pPr>
          </w:p>
        </w:tc>
        <w:tc>
          <w:tcPr>
            <w:tcW w:w="767" w:type="dxa"/>
            <w:noWrap/>
            <w:hideMark/>
          </w:tcPr>
          <w:p w14:paraId="2976E216" w14:textId="77777777" w:rsidR="00132CE1" w:rsidRPr="00DB5672" w:rsidRDefault="00132CE1">
            <w:pPr>
              <w:rPr>
                <w:lang w:eastAsia="ja-JP"/>
              </w:rPr>
            </w:pPr>
          </w:p>
        </w:tc>
        <w:tc>
          <w:tcPr>
            <w:tcW w:w="1513" w:type="dxa"/>
            <w:noWrap/>
            <w:hideMark/>
          </w:tcPr>
          <w:p w14:paraId="50CC34D1" w14:textId="77777777" w:rsidR="00132CE1" w:rsidRPr="00DB5672" w:rsidRDefault="00132CE1">
            <w:pPr>
              <w:rPr>
                <w:lang w:eastAsia="ja-JP"/>
              </w:rPr>
            </w:pPr>
          </w:p>
        </w:tc>
      </w:tr>
      <w:tr w:rsidR="00132CE1" w:rsidRPr="00DB5672" w14:paraId="3C60FD57" w14:textId="77777777" w:rsidTr="0084729E">
        <w:trPr>
          <w:trHeight w:val="285"/>
        </w:trPr>
        <w:tc>
          <w:tcPr>
            <w:tcW w:w="6108" w:type="dxa"/>
            <w:noWrap/>
            <w:hideMark/>
          </w:tcPr>
          <w:p w14:paraId="07CF1E30" w14:textId="3EF29D3B" w:rsidR="00132CE1" w:rsidRPr="00DB5672" w:rsidRDefault="00132CE1">
            <w:pPr>
              <w:rPr>
                <w:lang w:eastAsia="ja-JP"/>
              </w:rPr>
            </w:pPr>
            <w:r w:rsidRPr="00DB5672">
              <w:rPr>
                <w:lang w:eastAsia="ja-JP"/>
              </w:rPr>
              <w:t xml:space="preserve">is this solution supported in </w:t>
            </w:r>
            <w:proofErr w:type="gramStart"/>
            <w:r w:rsidRPr="00DB5672">
              <w:rPr>
                <w:lang w:eastAsia="ja-JP"/>
              </w:rPr>
              <w:t>open source</w:t>
            </w:r>
            <w:proofErr w:type="gramEnd"/>
            <w:r w:rsidRPr="00DB5672">
              <w:rPr>
                <w:lang w:eastAsia="ja-JP"/>
              </w:rPr>
              <w:t xml:space="preserve"> products?</w:t>
            </w:r>
          </w:p>
        </w:tc>
        <w:tc>
          <w:tcPr>
            <w:tcW w:w="1530" w:type="dxa"/>
            <w:noWrap/>
            <w:hideMark/>
          </w:tcPr>
          <w:p w14:paraId="2FC5D4F4" w14:textId="77777777" w:rsidR="00132CE1" w:rsidRPr="00DB5672" w:rsidRDefault="00132CE1">
            <w:pPr>
              <w:rPr>
                <w:lang w:eastAsia="ja-JP"/>
              </w:rPr>
            </w:pPr>
          </w:p>
        </w:tc>
        <w:tc>
          <w:tcPr>
            <w:tcW w:w="767" w:type="dxa"/>
            <w:noWrap/>
            <w:hideMark/>
          </w:tcPr>
          <w:p w14:paraId="53877359" w14:textId="77777777" w:rsidR="00132CE1" w:rsidRPr="00DB5672" w:rsidRDefault="00132CE1">
            <w:pPr>
              <w:rPr>
                <w:lang w:eastAsia="ja-JP"/>
              </w:rPr>
            </w:pPr>
          </w:p>
        </w:tc>
        <w:tc>
          <w:tcPr>
            <w:tcW w:w="1513" w:type="dxa"/>
            <w:noWrap/>
            <w:hideMark/>
          </w:tcPr>
          <w:p w14:paraId="0E610DF4" w14:textId="77777777" w:rsidR="00132CE1" w:rsidRPr="00DB5672" w:rsidRDefault="00132CE1">
            <w:pPr>
              <w:rPr>
                <w:lang w:eastAsia="ja-JP"/>
              </w:rPr>
            </w:pPr>
          </w:p>
        </w:tc>
      </w:tr>
      <w:tr w:rsidR="00132CE1" w:rsidRPr="00132CE1" w14:paraId="7E9F1A7E" w14:textId="77777777" w:rsidTr="0084729E">
        <w:trPr>
          <w:trHeight w:val="285"/>
        </w:trPr>
        <w:tc>
          <w:tcPr>
            <w:tcW w:w="6108" w:type="dxa"/>
            <w:noWrap/>
            <w:hideMark/>
          </w:tcPr>
          <w:p w14:paraId="6FE3D92E" w14:textId="77777777" w:rsidR="00132CE1" w:rsidRPr="00132CE1" w:rsidRDefault="00132CE1">
            <w:pPr>
              <w:rPr>
                <w:lang w:eastAsia="ja-JP"/>
              </w:rPr>
            </w:pPr>
            <w:r w:rsidRPr="00DB5672">
              <w:rPr>
                <w:lang w:eastAsia="ja-JP"/>
              </w:rPr>
              <w:t>Is the source code/example implementation available</w:t>
            </w:r>
          </w:p>
        </w:tc>
        <w:tc>
          <w:tcPr>
            <w:tcW w:w="1530" w:type="dxa"/>
            <w:noWrap/>
            <w:hideMark/>
          </w:tcPr>
          <w:p w14:paraId="130FAD1B" w14:textId="77777777" w:rsidR="00132CE1" w:rsidRPr="00132CE1" w:rsidRDefault="00132CE1">
            <w:pPr>
              <w:rPr>
                <w:lang w:eastAsia="ja-JP"/>
              </w:rPr>
            </w:pPr>
          </w:p>
        </w:tc>
        <w:tc>
          <w:tcPr>
            <w:tcW w:w="767" w:type="dxa"/>
            <w:noWrap/>
            <w:hideMark/>
          </w:tcPr>
          <w:p w14:paraId="5B708DCB" w14:textId="77777777" w:rsidR="00132CE1" w:rsidRPr="00132CE1" w:rsidRDefault="00132CE1">
            <w:pPr>
              <w:rPr>
                <w:lang w:eastAsia="ja-JP"/>
              </w:rPr>
            </w:pPr>
          </w:p>
        </w:tc>
        <w:tc>
          <w:tcPr>
            <w:tcW w:w="1513" w:type="dxa"/>
            <w:noWrap/>
            <w:hideMark/>
          </w:tcPr>
          <w:p w14:paraId="07FC8C4D" w14:textId="77777777" w:rsidR="00132CE1" w:rsidRPr="00132CE1" w:rsidRDefault="00132CE1">
            <w:pPr>
              <w:rPr>
                <w:lang w:eastAsia="ja-JP"/>
              </w:rPr>
            </w:pPr>
          </w:p>
        </w:tc>
      </w:tr>
      <w:bookmarkEnd w:id="197"/>
    </w:tbl>
    <w:p w14:paraId="193B516B" w14:textId="77777777" w:rsidR="00132CE1" w:rsidRPr="00132CE1" w:rsidRDefault="00132CE1" w:rsidP="00132CE1">
      <w:pPr>
        <w:rPr>
          <w:lang w:eastAsia="ja-JP"/>
        </w:rPr>
      </w:pPr>
    </w:p>
    <w:sectPr w:rsidR="00132CE1" w:rsidRPr="00132CE1" w:rsidSect="00DA707E">
      <w:footerReference w:type="even" r:id="rId25"/>
      <w:footerReference w:type="default" r:id="rId2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30305E" w14:textId="77777777" w:rsidR="00556A2F" w:rsidRDefault="00556A2F" w:rsidP="005C75FF">
      <w:r>
        <w:separator/>
      </w:r>
    </w:p>
  </w:endnote>
  <w:endnote w:type="continuationSeparator" w:id="0">
    <w:p w14:paraId="6F97E695" w14:textId="77777777" w:rsidR="00556A2F" w:rsidRDefault="00556A2F" w:rsidP="005C75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Bold">
    <w:altName w:val="Times New Roman"/>
    <w:panose1 w:val="020B0604020202020204"/>
    <w:charset w:val="00"/>
    <w:family w:val="auto"/>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 w:name="Yu Mincho">
    <w:panose1 w:val="02020400000000000000"/>
    <w:charset w:val="80"/>
    <w:family w:val="roman"/>
    <w:pitch w:val="variable"/>
    <w:sig w:usb0="800002E7" w:usb1="2AC7FCFF" w:usb2="00000012" w:usb3="00000000" w:csb0="0002009F" w:csb1="00000000"/>
  </w:font>
  <w:font w:name="Menlo">
    <w:panose1 w:val="020B0609030804020204"/>
    <w:charset w:val="00"/>
    <w:family w:val="modern"/>
    <w:pitch w:val="fixed"/>
    <w:sig w:usb0="E60022FF" w:usb1="D200F9FB" w:usb2="02000028"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308281316"/>
      <w:docPartObj>
        <w:docPartGallery w:val="Page Numbers (Bottom of Page)"/>
        <w:docPartUnique/>
      </w:docPartObj>
    </w:sdtPr>
    <w:sdtEndPr>
      <w:rPr>
        <w:rStyle w:val="PageNumber"/>
      </w:rPr>
    </w:sdtEndPr>
    <w:sdtContent>
      <w:p w14:paraId="18A4E99B" w14:textId="2BE48C84" w:rsidR="003E62CA" w:rsidRDefault="003E62CA" w:rsidP="00CD59F4">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9A2A2AC" w14:textId="77777777" w:rsidR="003E62CA" w:rsidRDefault="003E62CA">
    <w:pPr>
      <w:pStyle w:val="Footer"/>
    </w:pPr>
  </w:p>
  <w:p w14:paraId="3F475F46" w14:textId="77777777" w:rsidR="003E62CA" w:rsidRDefault="003E62C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993299960"/>
      <w:docPartObj>
        <w:docPartGallery w:val="Page Numbers (Bottom of Page)"/>
        <w:docPartUnique/>
      </w:docPartObj>
    </w:sdtPr>
    <w:sdtEndPr>
      <w:rPr>
        <w:rStyle w:val="PageNumber"/>
      </w:rPr>
    </w:sdtEndPr>
    <w:sdtContent>
      <w:p w14:paraId="5F9BDD11" w14:textId="56F52413" w:rsidR="003E62CA" w:rsidRDefault="003E62CA" w:rsidP="00CD59F4">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19</w:t>
        </w:r>
        <w:r>
          <w:rPr>
            <w:rStyle w:val="PageNumber"/>
          </w:rPr>
          <w:fldChar w:fldCharType="end"/>
        </w:r>
      </w:p>
    </w:sdtContent>
  </w:sdt>
  <w:p w14:paraId="797CCDE2" w14:textId="77777777" w:rsidR="003E62CA" w:rsidRDefault="003E62CA">
    <w:pPr>
      <w:pStyle w:val="Footer"/>
    </w:pPr>
  </w:p>
  <w:p w14:paraId="43F348D8" w14:textId="77777777" w:rsidR="003E62CA" w:rsidRDefault="003E62C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C92CD8" w14:textId="77777777" w:rsidR="00556A2F" w:rsidRDefault="00556A2F" w:rsidP="005C75FF">
      <w:r>
        <w:separator/>
      </w:r>
    </w:p>
  </w:footnote>
  <w:footnote w:type="continuationSeparator" w:id="0">
    <w:p w14:paraId="7C536931" w14:textId="77777777" w:rsidR="00556A2F" w:rsidRDefault="00556A2F" w:rsidP="005C75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049F2"/>
    <w:multiLevelType w:val="hybridMultilevel"/>
    <w:tmpl w:val="24B6B3D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257BC1"/>
    <w:multiLevelType w:val="hybridMultilevel"/>
    <w:tmpl w:val="3D8449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E22C92"/>
    <w:multiLevelType w:val="hybridMultilevel"/>
    <w:tmpl w:val="56044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451C9D"/>
    <w:multiLevelType w:val="hybridMultilevel"/>
    <w:tmpl w:val="B944EB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B347341"/>
    <w:multiLevelType w:val="hybridMultilevel"/>
    <w:tmpl w:val="BC349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974573"/>
    <w:multiLevelType w:val="hybridMultilevel"/>
    <w:tmpl w:val="288AC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625407"/>
    <w:multiLevelType w:val="hybridMultilevel"/>
    <w:tmpl w:val="A5E86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471DCF"/>
    <w:multiLevelType w:val="hybridMultilevel"/>
    <w:tmpl w:val="2D42A942"/>
    <w:lvl w:ilvl="0" w:tplc="C9787C70">
      <w:start w:val="1"/>
      <w:numFmt w:val="bullet"/>
      <w:lvlText w:val="-"/>
      <w:lvlJc w:val="left"/>
      <w:pPr>
        <w:tabs>
          <w:tab w:val="num" w:pos="720"/>
        </w:tabs>
        <w:ind w:left="720" w:hanging="360"/>
      </w:pPr>
      <w:rPr>
        <w:rFonts w:ascii="Times New Roman" w:eastAsia="Batang" w:hAnsi="Times New Roman" w:cs="Times New Roman"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43C7341"/>
    <w:multiLevelType w:val="hybridMultilevel"/>
    <w:tmpl w:val="E398CA12"/>
    <w:lvl w:ilvl="0" w:tplc="580AF836">
      <w:start w:val="3"/>
      <w:numFmt w:val="bullet"/>
      <w:lvlText w:val=""/>
      <w:lvlJc w:val="left"/>
      <w:pPr>
        <w:ind w:left="720" w:hanging="360"/>
      </w:pPr>
      <w:rPr>
        <w:rFonts w:ascii="Symbol" w:eastAsia="MS Mincho"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8A701E4"/>
    <w:multiLevelType w:val="hybridMultilevel"/>
    <w:tmpl w:val="8BB896D2"/>
    <w:lvl w:ilvl="0" w:tplc="69CC1738">
      <w:start w:val="1"/>
      <w:numFmt w:val="bullet"/>
      <w:lvlText w:val="•"/>
      <w:lvlJc w:val="left"/>
      <w:pPr>
        <w:tabs>
          <w:tab w:val="num" w:pos="360"/>
        </w:tabs>
        <w:ind w:left="360" w:hanging="360"/>
      </w:pPr>
      <w:rPr>
        <w:rFonts w:ascii="Arial" w:hAnsi="Arial" w:hint="default"/>
      </w:rPr>
    </w:lvl>
    <w:lvl w:ilvl="1" w:tplc="3FD42BCE">
      <w:start w:val="110"/>
      <w:numFmt w:val="bullet"/>
      <w:lvlText w:val="–"/>
      <w:lvlJc w:val="left"/>
      <w:pPr>
        <w:tabs>
          <w:tab w:val="num" w:pos="1080"/>
        </w:tabs>
        <w:ind w:left="1080" w:hanging="360"/>
      </w:pPr>
      <w:rPr>
        <w:rFonts w:ascii="Calibri" w:hAnsi="Calibri" w:hint="default"/>
      </w:rPr>
    </w:lvl>
    <w:lvl w:ilvl="2" w:tplc="03A295B0" w:tentative="1">
      <w:start w:val="1"/>
      <w:numFmt w:val="bullet"/>
      <w:lvlText w:val="•"/>
      <w:lvlJc w:val="left"/>
      <w:pPr>
        <w:tabs>
          <w:tab w:val="num" w:pos="1800"/>
        </w:tabs>
        <w:ind w:left="1800" w:hanging="360"/>
      </w:pPr>
      <w:rPr>
        <w:rFonts w:ascii="Arial" w:hAnsi="Arial" w:hint="default"/>
      </w:rPr>
    </w:lvl>
    <w:lvl w:ilvl="3" w:tplc="F5FC5C86" w:tentative="1">
      <w:start w:val="1"/>
      <w:numFmt w:val="bullet"/>
      <w:lvlText w:val="•"/>
      <w:lvlJc w:val="left"/>
      <w:pPr>
        <w:tabs>
          <w:tab w:val="num" w:pos="2520"/>
        </w:tabs>
        <w:ind w:left="2520" w:hanging="360"/>
      </w:pPr>
      <w:rPr>
        <w:rFonts w:ascii="Arial" w:hAnsi="Arial" w:hint="default"/>
      </w:rPr>
    </w:lvl>
    <w:lvl w:ilvl="4" w:tplc="05EEC006" w:tentative="1">
      <w:start w:val="1"/>
      <w:numFmt w:val="bullet"/>
      <w:lvlText w:val="•"/>
      <w:lvlJc w:val="left"/>
      <w:pPr>
        <w:tabs>
          <w:tab w:val="num" w:pos="3240"/>
        </w:tabs>
        <w:ind w:left="3240" w:hanging="360"/>
      </w:pPr>
      <w:rPr>
        <w:rFonts w:ascii="Arial" w:hAnsi="Arial" w:hint="default"/>
      </w:rPr>
    </w:lvl>
    <w:lvl w:ilvl="5" w:tplc="60EA6EFA" w:tentative="1">
      <w:start w:val="1"/>
      <w:numFmt w:val="bullet"/>
      <w:lvlText w:val="•"/>
      <w:lvlJc w:val="left"/>
      <w:pPr>
        <w:tabs>
          <w:tab w:val="num" w:pos="3960"/>
        </w:tabs>
        <w:ind w:left="3960" w:hanging="360"/>
      </w:pPr>
      <w:rPr>
        <w:rFonts w:ascii="Arial" w:hAnsi="Arial" w:hint="default"/>
      </w:rPr>
    </w:lvl>
    <w:lvl w:ilvl="6" w:tplc="F856B864" w:tentative="1">
      <w:start w:val="1"/>
      <w:numFmt w:val="bullet"/>
      <w:lvlText w:val="•"/>
      <w:lvlJc w:val="left"/>
      <w:pPr>
        <w:tabs>
          <w:tab w:val="num" w:pos="4680"/>
        </w:tabs>
        <w:ind w:left="4680" w:hanging="360"/>
      </w:pPr>
      <w:rPr>
        <w:rFonts w:ascii="Arial" w:hAnsi="Arial" w:hint="default"/>
      </w:rPr>
    </w:lvl>
    <w:lvl w:ilvl="7" w:tplc="754C6010" w:tentative="1">
      <w:start w:val="1"/>
      <w:numFmt w:val="bullet"/>
      <w:lvlText w:val="•"/>
      <w:lvlJc w:val="left"/>
      <w:pPr>
        <w:tabs>
          <w:tab w:val="num" w:pos="5400"/>
        </w:tabs>
        <w:ind w:left="5400" w:hanging="360"/>
      </w:pPr>
      <w:rPr>
        <w:rFonts w:ascii="Arial" w:hAnsi="Arial" w:hint="default"/>
      </w:rPr>
    </w:lvl>
    <w:lvl w:ilvl="8" w:tplc="C1EE83FE" w:tentative="1">
      <w:start w:val="1"/>
      <w:numFmt w:val="bullet"/>
      <w:lvlText w:val="•"/>
      <w:lvlJc w:val="left"/>
      <w:pPr>
        <w:tabs>
          <w:tab w:val="num" w:pos="6120"/>
        </w:tabs>
        <w:ind w:left="6120" w:hanging="360"/>
      </w:pPr>
      <w:rPr>
        <w:rFonts w:ascii="Arial" w:hAnsi="Arial" w:hint="default"/>
      </w:rPr>
    </w:lvl>
  </w:abstractNum>
  <w:abstractNum w:abstractNumId="10" w15:restartNumberingAfterBreak="0">
    <w:nsid w:val="1AED1E1A"/>
    <w:multiLevelType w:val="multilevel"/>
    <w:tmpl w:val="EC04EC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FB51204"/>
    <w:multiLevelType w:val="multilevel"/>
    <w:tmpl w:val="C31224DC"/>
    <w:lvl w:ilvl="0">
      <w:start w:val="1"/>
      <w:numFmt w:val="upperLetter"/>
      <w:pStyle w:val="ANNEX"/>
      <w:suff w:val="nothing"/>
      <w:lvlText w:val="Annex %1"/>
      <w:lvlJc w:val="left"/>
      <w:pPr>
        <w:ind w:left="0" w:firstLine="0"/>
      </w:pPr>
      <w:rPr>
        <w:rFonts w:hint="default"/>
        <w:b/>
        <w:i w:val="0"/>
      </w:rPr>
    </w:lvl>
    <w:lvl w:ilvl="1">
      <w:start w:val="1"/>
      <w:numFmt w:val="decimal"/>
      <w:pStyle w:val="a2"/>
      <w:lvlText w:val="%1.%2."/>
      <w:lvlJc w:val="left"/>
      <w:pPr>
        <w:tabs>
          <w:tab w:val="num" w:pos="720"/>
        </w:tabs>
        <w:ind w:left="0" w:firstLine="0"/>
      </w:pPr>
      <w:rPr>
        <w:rFonts w:hint="default"/>
        <w:b/>
        <w:i w:val="0"/>
      </w:rPr>
    </w:lvl>
    <w:lvl w:ilvl="2">
      <w:start w:val="1"/>
      <w:numFmt w:val="decimal"/>
      <w:pStyle w:val="a3"/>
      <w:lvlText w:val="%1.%2.%3."/>
      <w:lvlJc w:val="left"/>
      <w:pPr>
        <w:tabs>
          <w:tab w:val="num" w:pos="1080"/>
        </w:tabs>
        <w:ind w:left="0"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4"/>
      <w:lvlText w:val="%1.%2.%3.%4."/>
      <w:lvlJc w:val="left"/>
      <w:pPr>
        <w:tabs>
          <w:tab w:val="num" w:pos="1080"/>
        </w:tabs>
        <w:ind w:left="0" w:firstLine="0"/>
      </w:pPr>
      <w:rPr>
        <w:rFonts w:ascii="Times New Roman Bold" w:hAnsi="Times New Roman Bold" w:hint="default"/>
        <w:b/>
        <w:bCs/>
        <w:i w:val="0"/>
        <w:iCs w:val="0"/>
        <w:sz w:val="26"/>
        <w:szCs w:val="26"/>
      </w:rPr>
    </w:lvl>
    <w:lvl w:ilvl="4">
      <w:start w:val="1"/>
      <w:numFmt w:val="decimal"/>
      <w:pStyle w:val="a5"/>
      <w:lvlText w:val="%1.%2.%3.%4.%5."/>
      <w:lvlJc w:val="left"/>
      <w:pPr>
        <w:tabs>
          <w:tab w:val="num" w:pos="1728"/>
        </w:tabs>
        <w:ind w:left="1296" w:hanging="1296"/>
      </w:pPr>
      <w:rPr>
        <w:rFonts w:ascii="Times New Roman Bold" w:hAnsi="Times New Roman Bold" w:hint="default"/>
        <w:b/>
        <w:bCs/>
        <w:i w:val="0"/>
        <w:iCs w:val="0"/>
        <w:sz w:val="26"/>
        <w:szCs w:val="26"/>
      </w:rPr>
    </w:lvl>
    <w:lvl w:ilvl="5">
      <w:start w:val="1"/>
      <w:numFmt w:val="decimal"/>
      <w:pStyle w:val="a6"/>
      <w:lvlText w:val="%1.%2.%3.%4.%5.%6."/>
      <w:lvlJc w:val="left"/>
      <w:pPr>
        <w:tabs>
          <w:tab w:val="num" w:pos="1440"/>
        </w:tabs>
        <w:ind w:left="2880" w:hanging="2880"/>
      </w:pPr>
      <w:rPr>
        <w:rFonts w:ascii="Times New Roman Bold" w:hAnsi="Times New Roman Bold" w:hint="default"/>
        <w:b/>
        <w:bCs/>
        <w:i w:val="0"/>
        <w:iCs w:val="0"/>
        <w:sz w:val="24"/>
        <w:szCs w:val="24"/>
      </w:rPr>
    </w:lvl>
    <w:lvl w:ilvl="6">
      <w:start w:val="1"/>
      <w:numFmt w:val="decimal"/>
      <w:lvlText w:val="%1.%2.%3.%4.%5.%6.%7"/>
      <w:lvlJc w:val="left"/>
      <w:pPr>
        <w:tabs>
          <w:tab w:val="num" w:pos="5040"/>
        </w:tabs>
        <w:ind w:left="4320" w:hanging="4320"/>
      </w:pPr>
      <w:rPr>
        <w:rFonts w:hint="default"/>
      </w:rPr>
    </w:lvl>
    <w:lvl w:ilvl="7">
      <w:start w:val="1"/>
      <w:numFmt w:val="decimal"/>
      <w:lvlText w:val="%1.%2.%3.%4.%5.%6.%7.%8"/>
      <w:lvlJc w:val="left"/>
      <w:pPr>
        <w:tabs>
          <w:tab w:val="num" w:pos="5400"/>
        </w:tabs>
        <w:ind w:left="5040" w:hanging="5040"/>
      </w:pPr>
      <w:rPr>
        <w:rFonts w:hint="default"/>
      </w:rPr>
    </w:lvl>
    <w:lvl w:ilvl="8">
      <w:start w:val="1"/>
      <w:numFmt w:val="decimal"/>
      <w:lvlText w:val="%1.%2.%3.%4.%5.%6.%7.%9.%9."/>
      <w:lvlJc w:val="left"/>
      <w:pPr>
        <w:tabs>
          <w:tab w:val="num" w:pos="5760"/>
        </w:tabs>
        <w:ind w:left="5760" w:hanging="5760"/>
      </w:pPr>
      <w:rPr>
        <w:rFonts w:hint="default"/>
      </w:rPr>
    </w:lvl>
  </w:abstractNum>
  <w:abstractNum w:abstractNumId="12" w15:restartNumberingAfterBreak="0">
    <w:nsid w:val="20290EC4"/>
    <w:multiLevelType w:val="hybridMultilevel"/>
    <w:tmpl w:val="29B67478"/>
    <w:lvl w:ilvl="0" w:tplc="0407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9205FDF"/>
    <w:multiLevelType w:val="hybridMultilevel"/>
    <w:tmpl w:val="D7D46DD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FA75C44"/>
    <w:multiLevelType w:val="hybridMultilevel"/>
    <w:tmpl w:val="D46A7B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2FE7728"/>
    <w:multiLevelType w:val="hybridMultilevel"/>
    <w:tmpl w:val="0C6027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31032E8"/>
    <w:multiLevelType w:val="hybridMultilevel"/>
    <w:tmpl w:val="517A48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38F2726"/>
    <w:multiLevelType w:val="hybridMultilevel"/>
    <w:tmpl w:val="25941A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5D57C9A"/>
    <w:multiLevelType w:val="hybridMultilevel"/>
    <w:tmpl w:val="EC80A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5F94D1F"/>
    <w:multiLevelType w:val="hybridMultilevel"/>
    <w:tmpl w:val="BAD89238"/>
    <w:lvl w:ilvl="0" w:tplc="041D0001">
      <w:start w:val="1"/>
      <w:numFmt w:val="bullet"/>
      <w:lvlText w:val=""/>
      <w:lvlJc w:val="left"/>
      <w:pPr>
        <w:ind w:left="720" w:hanging="360"/>
      </w:pPr>
      <w:rPr>
        <w:rFonts w:ascii="Symbol" w:hAnsi="Symbol" w:hint="default"/>
      </w:rPr>
    </w:lvl>
    <w:lvl w:ilvl="1" w:tplc="041D0003">
      <w:start w:val="1"/>
      <w:numFmt w:val="bullet"/>
      <w:lvlText w:val="o"/>
      <w:lvlJc w:val="left"/>
      <w:pPr>
        <w:ind w:left="1440" w:hanging="360"/>
      </w:pPr>
      <w:rPr>
        <w:rFonts w:ascii="Courier New" w:hAnsi="Courier New" w:cs="Courier New" w:hint="default"/>
      </w:rPr>
    </w:lvl>
    <w:lvl w:ilvl="2" w:tplc="041D0005">
      <w:start w:val="1"/>
      <w:numFmt w:val="bullet"/>
      <w:lvlText w:val=""/>
      <w:lvlJc w:val="left"/>
      <w:pPr>
        <w:ind w:left="2160" w:hanging="360"/>
      </w:pPr>
      <w:rPr>
        <w:rFonts w:ascii="Wingdings" w:hAnsi="Wingdings" w:hint="default"/>
      </w:rPr>
    </w:lvl>
    <w:lvl w:ilvl="3" w:tplc="041D0001">
      <w:start w:val="1"/>
      <w:numFmt w:val="bullet"/>
      <w:lvlText w:val=""/>
      <w:lvlJc w:val="left"/>
      <w:pPr>
        <w:ind w:left="2880" w:hanging="360"/>
      </w:pPr>
      <w:rPr>
        <w:rFonts w:ascii="Symbol" w:hAnsi="Symbol" w:hint="default"/>
      </w:rPr>
    </w:lvl>
    <w:lvl w:ilvl="4" w:tplc="041D0003">
      <w:start w:val="1"/>
      <w:numFmt w:val="bullet"/>
      <w:lvlText w:val="o"/>
      <w:lvlJc w:val="left"/>
      <w:pPr>
        <w:ind w:left="3600" w:hanging="360"/>
      </w:pPr>
      <w:rPr>
        <w:rFonts w:ascii="Courier New" w:hAnsi="Courier New" w:cs="Courier New" w:hint="default"/>
      </w:rPr>
    </w:lvl>
    <w:lvl w:ilvl="5" w:tplc="041D0005">
      <w:start w:val="1"/>
      <w:numFmt w:val="bullet"/>
      <w:lvlText w:val=""/>
      <w:lvlJc w:val="left"/>
      <w:pPr>
        <w:ind w:left="4320" w:hanging="360"/>
      </w:pPr>
      <w:rPr>
        <w:rFonts w:ascii="Wingdings" w:hAnsi="Wingdings" w:hint="default"/>
      </w:rPr>
    </w:lvl>
    <w:lvl w:ilvl="6" w:tplc="041D0001">
      <w:start w:val="1"/>
      <w:numFmt w:val="bullet"/>
      <w:lvlText w:val=""/>
      <w:lvlJc w:val="left"/>
      <w:pPr>
        <w:ind w:left="5040" w:hanging="360"/>
      </w:pPr>
      <w:rPr>
        <w:rFonts w:ascii="Symbol" w:hAnsi="Symbol" w:hint="default"/>
      </w:rPr>
    </w:lvl>
    <w:lvl w:ilvl="7" w:tplc="041D0003">
      <w:start w:val="1"/>
      <w:numFmt w:val="bullet"/>
      <w:lvlText w:val="o"/>
      <w:lvlJc w:val="left"/>
      <w:pPr>
        <w:ind w:left="5760" w:hanging="360"/>
      </w:pPr>
      <w:rPr>
        <w:rFonts w:ascii="Courier New" w:hAnsi="Courier New" w:cs="Courier New" w:hint="default"/>
      </w:rPr>
    </w:lvl>
    <w:lvl w:ilvl="8" w:tplc="041D0005">
      <w:start w:val="1"/>
      <w:numFmt w:val="bullet"/>
      <w:lvlText w:val=""/>
      <w:lvlJc w:val="left"/>
      <w:pPr>
        <w:ind w:left="6480" w:hanging="360"/>
      </w:pPr>
      <w:rPr>
        <w:rFonts w:ascii="Wingdings" w:hAnsi="Wingdings" w:hint="default"/>
      </w:rPr>
    </w:lvl>
  </w:abstractNum>
  <w:abstractNum w:abstractNumId="20" w15:restartNumberingAfterBreak="0">
    <w:nsid w:val="364E0A2E"/>
    <w:multiLevelType w:val="hybridMultilevel"/>
    <w:tmpl w:val="807C7254"/>
    <w:lvl w:ilvl="0" w:tplc="EAB817A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6A87EDB"/>
    <w:multiLevelType w:val="hybridMultilevel"/>
    <w:tmpl w:val="9F9CC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9314C4A"/>
    <w:multiLevelType w:val="hybridMultilevel"/>
    <w:tmpl w:val="0B32E5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BC8385F"/>
    <w:multiLevelType w:val="hybridMultilevel"/>
    <w:tmpl w:val="A72481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C5705F3"/>
    <w:multiLevelType w:val="hybridMultilevel"/>
    <w:tmpl w:val="CBEE20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E517C6B"/>
    <w:multiLevelType w:val="hybridMultilevel"/>
    <w:tmpl w:val="0156B56E"/>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4B7469C4"/>
    <w:multiLevelType w:val="multilevel"/>
    <w:tmpl w:val="04090025"/>
    <w:lvl w:ilvl="0">
      <w:start w:val="1"/>
      <w:numFmt w:val="decimal"/>
      <w:pStyle w:val="Heading1"/>
      <w:lvlText w:val="%1"/>
      <w:lvlJc w:val="left"/>
      <w:pPr>
        <w:ind w:left="1425"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7" w15:restartNumberingAfterBreak="0">
    <w:nsid w:val="4EF60A6F"/>
    <w:multiLevelType w:val="hybridMultilevel"/>
    <w:tmpl w:val="09BA92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17C3D94"/>
    <w:multiLevelType w:val="hybridMultilevel"/>
    <w:tmpl w:val="3A4E3C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E146966"/>
    <w:multiLevelType w:val="hybridMultilevel"/>
    <w:tmpl w:val="983840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E8D04CB"/>
    <w:multiLevelType w:val="hybridMultilevel"/>
    <w:tmpl w:val="6FB4D8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DD84DA4"/>
    <w:multiLevelType w:val="hybridMultilevel"/>
    <w:tmpl w:val="AAA88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EC6672F"/>
    <w:multiLevelType w:val="hybridMultilevel"/>
    <w:tmpl w:val="644C55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2086C69"/>
    <w:multiLevelType w:val="hybridMultilevel"/>
    <w:tmpl w:val="7BA8612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499692F"/>
    <w:multiLevelType w:val="hybridMultilevel"/>
    <w:tmpl w:val="F12E31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49E23AE"/>
    <w:multiLevelType w:val="hybridMultilevel"/>
    <w:tmpl w:val="1F9291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8C02DF6"/>
    <w:multiLevelType w:val="hybridMultilevel"/>
    <w:tmpl w:val="491E7086"/>
    <w:lvl w:ilvl="0" w:tplc="3BA47B28">
      <w:numFmt w:val="bullet"/>
      <w:lvlText w:val=""/>
      <w:lvlJc w:val="left"/>
      <w:pPr>
        <w:ind w:left="720" w:hanging="360"/>
      </w:pPr>
      <w:rPr>
        <w:rFonts w:ascii="Symbol" w:eastAsia="SimSu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A05662B"/>
    <w:multiLevelType w:val="hybridMultilevel"/>
    <w:tmpl w:val="B8D8E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B8F002B"/>
    <w:multiLevelType w:val="hybridMultilevel"/>
    <w:tmpl w:val="4B84579E"/>
    <w:lvl w:ilvl="0" w:tplc="3F945DD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C01004D"/>
    <w:multiLevelType w:val="hybridMultilevel"/>
    <w:tmpl w:val="95705E5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7C535F32"/>
    <w:multiLevelType w:val="hybridMultilevel"/>
    <w:tmpl w:val="76AE69FC"/>
    <w:lvl w:ilvl="0" w:tplc="04090001">
      <w:start w:val="1"/>
      <w:numFmt w:val="bullet"/>
      <w:lvlText w:val=""/>
      <w:lvlJc w:val="left"/>
      <w:pPr>
        <w:ind w:left="781" w:hanging="360"/>
      </w:pPr>
      <w:rPr>
        <w:rFonts w:ascii="Symbol" w:hAnsi="Symbol" w:hint="default"/>
      </w:rPr>
    </w:lvl>
    <w:lvl w:ilvl="1" w:tplc="04090003" w:tentative="1">
      <w:start w:val="1"/>
      <w:numFmt w:val="bullet"/>
      <w:lvlText w:val="o"/>
      <w:lvlJc w:val="left"/>
      <w:pPr>
        <w:ind w:left="1501" w:hanging="360"/>
      </w:pPr>
      <w:rPr>
        <w:rFonts w:ascii="Courier New" w:hAnsi="Courier New" w:cs="Courier New" w:hint="default"/>
      </w:rPr>
    </w:lvl>
    <w:lvl w:ilvl="2" w:tplc="04090005" w:tentative="1">
      <w:start w:val="1"/>
      <w:numFmt w:val="bullet"/>
      <w:lvlText w:val=""/>
      <w:lvlJc w:val="left"/>
      <w:pPr>
        <w:ind w:left="2221" w:hanging="360"/>
      </w:pPr>
      <w:rPr>
        <w:rFonts w:ascii="Wingdings" w:hAnsi="Wingdings" w:hint="default"/>
      </w:rPr>
    </w:lvl>
    <w:lvl w:ilvl="3" w:tplc="04090001" w:tentative="1">
      <w:start w:val="1"/>
      <w:numFmt w:val="bullet"/>
      <w:lvlText w:val=""/>
      <w:lvlJc w:val="left"/>
      <w:pPr>
        <w:ind w:left="2941" w:hanging="360"/>
      </w:pPr>
      <w:rPr>
        <w:rFonts w:ascii="Symbol" w:hAnsi="Symbol" w:hint="default"/>
      </w:rPr>
    </w:lvl>
    <w:lvl w:ilvl="4" w:tplc="04090003" w:tentative="1">
      <w:start w:val="1"/>
      <w:numFmt w:val="bullet"/>
      <w:lvlText w:val="o"/>
      <w:lvlJc w:val="left"/>
      <w:pPr>
        <w:ind w:left="3661" w:hanging="360"/>
      </w:pPr>
      <w:rPr>
        <w:rFonts w:ascii="Courier New" w:hAnsi="Courier New" w:cs="Courier New" w:hint="default"/>
      </w:rPr>
    </w:lvl>
    <w:lvl w:ilvl="5" w:tplc="04090005" w:tentative="1">
      <w:start w:val="1"/>
      <w:numFmt w:val="bullet"/>
      <w:lvlText w:val=""/>
      <w:lvlJc w:val="left"/>
      <w:pPr>
        <w:ind w:left="4381" w:hanging="360"/>
      </w:pPr>
      <w:rPr>
        <w:rFonts w:ascii="Wingdings" w:hAnsi="Wingdings" w:hint="default"/>
      </w:rPr>
    </w:lvl>
    <w:lvl w:ilvl="6" w:tplc="04090001" w:tentative="1">
      <w:start w:val="1"/>
      <w:numFmt w:val="bullet"/>
      <w:lvlText w:val=""/>
      <w:lvlJc w:val="left"/>
      <w:pPr>
        <w:ind w:left="5101" w:hanging="360"/>
      </w:pPr>
      <w:rPr>
        <w:rFonts w:ascii="Symbol" w:hAnsi="Symbol" w:hint="default"/>
      </w:rPr>
    </w:lvl>
    <w:lvl w:ilvl="7" w:tplc="04090003" w:tentative="1">
      <w:start w:val="1"/>
      <w:numFmt w:val="bullet"/>
      <w:lvlText w:val="o"/>
      <w:lvlJc w:val="left"/>
      <w:pPr>
        <w:ind w:left="5821" w:hanging="360"/>
      </w:pPr>
      <w:rPr>
        <w:rFonts w:ascii="Courier New" w:hAnsi="Courier New" w:cs="Courier New" w:hint="default"/>
      </w:rPr>
    </w:lvl>
    <w:lvl w:ilvl="8" w:tplc="04090005" w:tentative="1">
      <w:start w:val="1"/>
      <w:numFmt w:val="bullet"/>
      <w:lvlText w:val=""/>
      <w:lvlJc w:val="left"/>
      <w:pPr>
        <w:ind w:left="6541" w:hanging="360"/>
      </w:pPr>
      <w:rPr>
        <w:rFonts w:ascii="Wingdings" w:hAnsi="Wingdings" w:hint="default"/>
      </w:rPr>
    </w:lvl>
  </w:abstractNum>
  <w:abstractNum w:abstractNumId="41" w15:restartNumberingAfterBreak="0">
    <w:nsid w:val="7E585B2B"/>
    <w:multiLevelType w:val="hybridMultilevel"/>
    <w:tmpl w:val="A3B6FCAC"/>
    <w:lvl w:ilvl="0" w:tplc="0410000F">
      <w:start w:val="1"/>
      <w:numFmt w:val="decimal"/>
      <w:lvlText w:val="%1."/>
      <w:lvlJc w:val="left"/>
      <w:pPr>
        <w:tabs>
          <w:tab w:val="num" w:pos="720"/>
        </w:tabs>
        <w:ind w:left="720" w:hanging="360"/>
      </w:pPr>
      <w:rPr>
        <w:rFont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E717E26"/>
    <w:multiLevelType w:val="hybridMultilevel"/>
    <w:tmpl w:val="5B2E5EFC"/>
    <w:lvl w:ilvl="0" w:tplc="0D42173A">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1"/>
  </w:num>
  <w:num w:numId="3">
    <w:abstractNumId w:val="13"/>
  </w:num>
  <w:num w:numId="4">
    <w:abstractNumId w:val="5"/>
  </w:num>
  <w:num w:numId="5">
    <w:abstractNumId w:val="30"/>
  </w:num>
  <w:num w:numId="6">
    <w:abstractNumId w:val="26"/>
  </w:num>
  <w:num w:numId="7">
    <w:abstractNumId w:val="14"/>
  </w:num>
  <w:num w:numId="8">
    <w:abstractNumId w:val="15"/>
  </w:num>
  <w:num w:numId="9">
    <w:abstractNumId w:val="35"/>
  </w:num>
  <w:num w:numId="10">
    <w:abstractNumId w:val="16"/>
  </w:num>
  <w:num w:numId="11">
    <w:abstractNumId w:val="17"/>
  </w:num>
  <w:num w:numId="12">
    <w:abstractNumId w:val="6"/>
  </w:num>
  <w:num w:numId="13">
    <w:abstractNumId w:val="37"/>
  </w:num>
  <w:num w:numId="14">
    <w:abstractNumId w:val="21"/>
  </w:num>
  <w:num w:numId="15">
    <w:abstractNumId w:val="27"/>
  </w:num>
  <w:num w:numId="16">
    <w:abstractNumId w:val="39"/>
  </w:num>
  <w:num w:numId="17">
    <w:abstractNumId w:val="2"/>
  </w:num>
  <w:num w:numId="18">
    <w:abstractNumId w:val="18"/>
  </w:num>
  <w:num w:numId="19">
    <w:abstractNumId w:val="40"/>
  </w:num>
  <w:num w:numId="20">
    <w:abstractNumId w:val="36"/>
  </w:num>
  <w:num w:numId="21">
    <w:abstractNumId w:val="33"/>
  </w:num>
  <w:num w:numId="22">
    <w:abstractNumId w:val="4"/>
  </w:num>
  <w:num w:numId="23">
    <w:abstractNumId w:val="31"/>
  </w:num>
  <w:num w:numId="24">
    <w:abstractNumId w:val="29"/>
  </w:num>
  <w:num w:numId="25">
    <w:abstractNumId w:val="8"/>
  </w:num>
  <w:num w:numId="26">
    <w:abstractNumId w:val="3"/>
  </w:num>
  <w:num w:numId="27">
    <w:abstractNumId w:val="42"/>
  </w:num>
  <w:num w:numId="28">
    <w:abstractNumId w:val="9"/>
  </w:num>
  <w:num w:numId="29">
    <w:abstractNumId w:val="23"/>
  </w:num>
  <w:num w:numId="30">
    <w:abstractNumId w:val="12"/>
  </w:num>
  <w:num w:numId="31">
    <w:abstractNumId w:val="19"/>
  </w:num>
  <w:num w:numId="32">
    <w:abstractNumId w:val="10"/>
  </w:num>
  <w:num w:numId="33">
    <w:abstractNumId w:val="34"/>
  </w:num>
  <w:num w:numId="34">
    <w:abstractNumId w:val="7"/>
  </w:num>
  <w:num w:numId="35">
    <w:abstractNumId w:val="0"/>
  </w:num>
  <w:num w:numId="36">
    <w:abstractNumId w:val="41"/>
  </w:num>
  <w:num w:numId="37">
    <w:abstractNumId w:val="28"/>
  </w:num>
  <w:num w:numId="38">
    <w:abstractNumId w:val="25"/>
  </w:num>
  <w:num w:numId="39">
    <w:abstractNumId w:val="11"/>
  </w:num>
  <w:num w:numId="40">
    <w:abstractNumId w:val="20"/>
  </w:num>
  <w:num w:numId="41">
    <w:abstractNumId w:val="32"/>
  </w:num>
  <w:num w:numId="42">
    <w:abstractNumId w:val="22"/>
  </w:num>
  <w:num w:numId="43">
    <w:abstractNumId w:val="3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ufael mekuria">
    <w15:presenceInfo w15:providerId="Windows Live" w15:userId="5c2d6dfb7fd0a89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activeWritingStyle w:appName="MSWord" w:lang="fr-FR" w:vendorID="64" w:dllVersion="6" w:nlCheck="1" w:checkStyle="0"/>
  <w:activeWritingStyle w:appName="MSWord" w:lang="en-US" w:vendorID="64" w:dllVersion="6" w:nlCheck="1" w:checkStyle="1"/>
  <w:activeWritingStyle w:appName="MSWord" w:lang="en-US" w:vendorID="64" w:dllVersion="4096" w:nlCheck="1" w:checkStyle="0"/>
  <w:activeWritingStyle w:appName="MSWord" w:lang="fr-FR" w:vendorID="64" w:dllVersion="4096" w:nlCheck="1" w:checkStyle="0"/>
  <w:activeWritingStyle w:appName="MSWord" w:lang="nl-NL" w:vendorID="64" w:dllVersion="4096" w:nlCheck="1" w:checkStyle="0"/>
  <w:activeWritingStyle w:appName="MSWord" w:lang="en-US" w:vendorID="64" w:dllVersion="0" w:nlCheck="1" w:checkStyle="0"/>
  <w:activeWritingStyle w:appName="MSWord" w:lang="en-GB" w:vendorID="64" w:dllVersion="4096" w:nlCheck="1" w:checkStyle="0"/>
  <w:activeWritingStyle w:appName="MSWord" w:lang="fr-CH" w:vendorID="64" w:dllVersion="4096" w:nlCheck="1" w:checkStyle="0"/>
  <w:activeWritingStyle w:appName="MSWord" w:lang="en-GB" w:vendorID="64" w:dllVersion="0" w:nlCheck="1" w:checkStyle="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01A1"/>
    <w:rsid w:val="000003CD"/>
    <w:rsid w:val="000031EB"/>
    <w:rsid w:val="0000629D"/>
    <w:rsid w:val="00012342"/>
    <w:rsid w:val="000167F2"/>
    <w:rsid w:val="000203E8"/>
    <w:rsid w:val="000204E1"/>
    <w:rsid w:val="00021548"/>
    <w:rsid w:val="00021AB7"/>
    <w:rsid w:val="00024781"/>
    <w:rsid w:val="000345D2"/>
    <w:rsid w:val="00034DC5"/>
    <w:rsid w:val="000367DF"/>
    <w:rsid w:val="000369C2"/>
    <w:rsid w:val="00037F75"/>
    <w:rsid w:val="00042323"/>
    <w:rsid w:val="00045E62"/>
    <w:rsid w:val="0004741A"/>
    <w:rsid w:val="0005726F"/>
    <w:rsid w:val="000700A7"/>
    <w:rsid w:val="000714CA"/>
    <w:rsid w:val="0007516D"/>
    <w:rsid w:val="0007574E"/>
    <w:rsid w:val="000763A7"/>
    <w:rsid w:val="00080617"/>
    <w:rsid w:val="00083C29"/>
    <w:rsid w:val="00085288"/>
    <w:rsid w:val="00085E9E"/>
    <w:rsid w:val="00086E96"/>
    <w:rsid w:val="000901E9"/>
    <w:rsid w:val="00091BC9"/>
    <w:rsid w:val="000A0EA3"/>
    <w:rsid w:val="000A77F2"/>
    <w:rsid w:val="000B1035"/>
    <w:rsid w:val="000B5BFF"/>
    <w:rsid w:val="000C0A82"/>
    <w:rsid w:val="000C3897"/>
    <w:rsid w:val="000C5D53"/>
    <w:rsid w:val="000D378D"/>
    <w:rsid w:val="000D5733"/>
    <w:rsid w:val="000D72CB"/>
    <w:rsid w:val="000E32EF"/>
    <w:rsid w:val="000E35D2"/>
    <w:rsid w:val="000E7A39"/>
    <w:rsid w:val="001065AF"/>
    <w:rsid w:val="001114D3"/>
    <w:rsid w:val="00113AFD"/>
    <w:rsid w:val="00121129"/>
    <w:rsid w:val="00122752"/>
    <w:rsid w:val="00124107"/>
    <w:rsid w:val="00125F34"/>
    <w:rsid w:val="001300F2"/>
    <w:rsid w:val="00132CE1"/>
    <w:rsid w:val="0013631E"/>
    <w:rsid w:val="001401F8"/>
    <w:rsid w:val="001416EF"/>
    <w:rsid w:val="00142E43"/>
    <w:rsid w:val="00143E0A"/>
    <w:rsid w:val="0014473C"/>
    <w:rsid w:val="00144D55"/>
    <w:rsid w:val="00153E50"/>
    <w:rsid w:val="00157BD6"/>
    <w:rsid w:val="00171C39"/>
    <w:rsid w:val="00173889"/>
    <w:rsid w:val="00175B56"/>
    <w:rsid w:val="00183A83"/>
    <w:rsid w:val="00190CAA"/>
    <w:rsid w:val="00196D5D"/>
    <w:rsid w:val="00196F39"/>
    <w:rsid w:val="00197FDD"/>
    <w:rsid w:val="001A3052"/>
    <w:rsid w:val="001A36C7"/>
    <w:rsid w:val="001A39CD"/>
    <w:rsid w:val="001C114A"/>
    <w:rsid w:val="001C2629"/>
    <w:rsid w:val="001C3985"/>
    <w:rsid w:val="001C4C72"/>
    <w:rsid w:val="001D385F"/>
    <w:rsid w:val="001D4216"/>
    <w:rsid w:val="001F7AD8"/>
    <w:rsid w:val="0020360A"/>
    <w:rsid w:val="00203AFE"/>
    <w:rsid w:val="0021580E"/>
    <w:rsid w:val="00223226"/>
    <w:rsid w:val="00226370"/>
    <w:rsid w:val="0024352D"/>
    <w:rsid w:val="00244D02"/>
    <w:rsid w:val="00252BAD"/>
    <w:rsid w:val="00254AF3"/>
    <w:rsid w:val="00264C44"/>
    <w:rsid w:val="00265837"/>
    <w:rsid w:val="00265F41"/>
    <w:rsid w:val="00272AC3"/>
    <w:rsid w:val="00273772"/>
    <w:rsid w:val="00281BFE"/>
    <w:rsid w:val="00290AA8"/>
    <w:rsid w:val="00292B69"/>
    <w:rsid w:val="00294B0B"/>
    <w:rsid w:val="002A1FFB"/>
    <w:rsid w:val="002A61EF"/>
    <w:rsid w:val="002B151D"/>
    <w:rsid w:val="002B2D36"/>
    <w:rsid w:val="002C0F84"/>
    <w:rsid w:val="002D399C"/>
    <w:rsid w:val="002D50C2"/>
    <w:rsid w:val="002D682E"/>
    <w:rsid w:val="002E0844"/>
    <w:rsid w:val="002E220C"/>
    <w:rsid w:val="00300765"/>
    <w:rsid w:val="00303D20"/>
    <w:rsid w:val="0030424A"/>
    <w:rsid w:val="00305ACA"/>
    <w:rsid w:val="0031161A"/>
    <w:rsid w:val="003202EB"/>
    <w:rsid w:val="00326D76"/>
    <w:rsid w:val="00331ED2"/>
    <w:rsid w:val="003412CD"/>
    <w:rsid w:val="00342AC8"/>
    <w:rsid w:val="003430B2"/>
    <w:rsid w:val="0034352F"/>
    <w:rsid w:val="00351494"/>
    <w:rsid w:val="00354BAA"/>
    <w:rsid w:val="003636F0"/>
    <w:rsid w:val="00375B23"/>
    <w:rsid w:val="00377917"/>
    <w:rsid w:val="0038239F"/>
    <w:rsid w:val="00390DF9"/>
    <w:rsid w:val="00392452"/>
    <w:rsid w:val="003A169F"/>
    <w:rsid w:val="003A2806"/>
    <w:rsid w:val="003A5F82"/>
    <w:rsid w:val="003B2125"/>
    <w:rsid w:val="003B7C28"/>
    <w:rsid w:val="003C5858"/>
    <w:rsid w:val="003C72D5"/>
    <w:rsid w:val="003D474C"/>
    <w:rsid w:val="003E0767"/>
    <w:rsid w:val="003E336D"/>
    <w:rsid w:val="003E60EB"/>
    <w:rsid w:val="003E62CA"/>
    <w:rsid w:val="003F0215"/>
    <w:rsid w:val="003F0B45"/>
    <w:rsid w:val="00410F07"/>
    <w:rsid w:val="004131DB"/>
    <w:rsid w:val="00416BEB"/>
    <w:rsid w:val="004322C6"/>
    <w:rsid w:val="00434052"/>
    <w:rsid w:val="004378B0"/>
    <w:rsid w:val="004452C6"/>
    <w:rsid w:val="00446FAB"/>
    <w:rsid w:val="00452FE7"/>
    <w:rsid w:val="00456AE4"/>
    <w:rsid w:val="004615F9"/>
    <w:rsid w:val="0046322D"/>
    <w:rsid w:val="00465594"/>
    <w:rsid w:val="004741B7"/>
    <w:rsid w:val="0047513F"/>
    <w:rsid w:val="0048504C"/>
    <w:rsid w:val="004855EE"/>
    <w:rsid w:val="00485C39"/>
    <w:rsid w:val="00486D36"/>
    <w:rsid w:val="00492315"/>
    <w:rsid w:val="00492A46"/>
    <w:rsid w:val="00493B32"/>
    <w:rsid w:val="004B0F15"/>
    <w:rsid w:val="004C14D8"/>
    <w:rsid w:val="004C68D5"/>
    <w:rsid w:val="004D41B1"/>
    <w:rsid w:val="004E3FE4"/>
    <w:rsid w:val="004E4DA4"/>
    <w:rsid w:val="004F03F3"/>
    <w:rsid w:val="004F60A1"/>
    <w:rsid w:val="004F66CB"/>
    <w:rsid w:val="004F6ACA"/>
    <w:rsid w:val="004F7396"/>
    <w:rsid w:val="00507268"/>
    <w:rsid w:val="00527359"/>
    <w:rsid w:val="0052785B"/>
    <w:rsid w:val="005330DB"/>
    <w:rsid w:val="00537673"/>
    <w:rsid w:val="00542939"/>
    <w:rsid w:val="0055067E"/>
    <w:rsid w:val="005516CE"/>
    <w:rsid w:val="00554D08"/>
    <w:rsid w:val="00556A2F"/>
    <w:rsid w:val="005577EE"/>
    <w:rsid w:val="005633BC"/>
    <w:rsid w:val="00570754"/>
    <w:rsid w:val="00572976"/>
    <w:rsid w:val="00576F61"/>
    <w:rsid w:val="005805F9"/>
    <w:rsid w:val="00581B4A"/>
    <w:rsid w:val="0059057E"/>
    <w:rsid w:val="005928F5"/>
    <w:rsid w:val="00597C2C"/>
    <w:rsid w:val="005A4723"/>
    <w:rsid w:val="005A7CDC"/>
    <w:rsid w:val="005B19F2"/>
    <w:rsid w:val="005B2DF1"/>
    <w:rsid w:val="005C0C3C"/>
    <w:rsid w:val="005C2AE3"/>
    <w:rsid w:val="005C655A"/>
    <w:rsid w:val="005C75FF"/>
    <w:rsid w:val="005E4403"/>
    <w:rsid w:val="005E5552"/>
    <w:rsid w:val="005F526E"/>
    <w:rsid w:val="005F57C3"/>
    <w:rsid w:val="005F6584"/>
    <w:rsid w:val="005F6610"/>
    <w:rsid w:val="006001A1"/>
    <w:rsid w:val="00603A5B"/>
    <w:rsid w:val="00615CA1"/>
    <w:rsid w:val="0061748A"/>
    <w:rsid w:val="006203B9"/>
    <w:rsid w:val="00620C73"/>
    <w:rsid w:val="0063047D"/>
    <w:rsid w:val="006308B9"/>
    <w:rsid w:val="00631811"/>
    <w:rsid w:val="006506F0"/>
    <w:rsid w:val="0065173C"/>
    <w:rsid w:val="006532D6"/>
    <w:rsid w:val="0066097C"/>
    <w:rsid w:val="00664A8E"/>
    <w:rsid w:val="00666BC4"/>
    <w:rsid w:val="0067117E"/>
    <w:rsid w:val="00674098"/>
    <w:rsid w:val="00675D29"/>
    <w:rsid w:val="00686286"/>
    <w:rsid w:val="00690631"/>
    <w:rsid w:val="0069174E"/>
    <w:rsid w:val="00693991"/>
    <w:rsid w:val="006A6B52"/>
    <w:rsid w:val="006A7102"/>
    <w:rsid w:val="006B18FD"/>
    <w:rsid w:val="006B3334"/>
    <w:rsid w:val="006B4BA5"/>
    <w:rsid w:val="006C0106"/>
    <w:rsid w:val="006C369D"/>
    <w:rsid w:val="006C5358"/>
    <w:rsid w:val="006C5A34"/>
    <w:rsid w:val="006C6B53"/>
    <w:rsid w:val="006D48B4"/>
    <w:rsid w:val="006D6356"/>
    <w:rsid w:val="006E764A"/>
    <w:rsid w:val="006F2A75"/>
    <w:rsid w:val="006F4C26"/>
    <w:rsid w:val="00711ECB"/>
    <w:rsid w:val="00721510"/>
    <w:rsid w:val="00722A21"/>
    <w:rsid w:val="007253ED"/>
    <w:rsid w:val="00730CCE"/>
    <w:rsid w:val="00731706"/>
    <w:rsid w:val="00733DAD"/>
    <w:rsid w:val="00733ED3"/>
    <w:rsid w:val="00734B25"/>
    <w:rsid w:val="00751867"/>
    <w:rsid w:val="007528DC"/>
    <w:rsid w:val="0076791D"/>
    <w:rsid w:val="007706F7"/>
    <w:rsid w:val="007709B2"/>
    <w:rsid w:val="007737C1"/>
    <w:rsid w:val="007775A0"/>
    <w:rsid w:val="00784805"/>
    <w:rsid w:val="00785B59"/>
    <w:rsid w:val="00786B9E"/>
    <w:rsid w:val="00797707"/>
    <w:rsid w:val="007A0B87"/>
    <w:rsid w:val="007A11D4"/>
    <w:rsid w:val="007A18D3"/>
    <w:rsid w:val="007A63A5"/>
    <w:rsid w:val="007B349A"/>
    <w:rsid w:val="007B36D8"/>
    <w:rsid w:val="007B551C"/>
    <w:rsid w:val="007C093A"/>
    <w:rsid w:val="007C4A2B"/>
    <w:rsid w:val="007E09B4"/>
    <w:rsid w:val="007E10C8"/>
    <w:rsid w:val="007E17C6"/>
    <w:rsid w:val="007E63C7"/>
    <w:rsid w:val="00805C3C"/>
    <w:rsid w:val="00825EB9"/>
    <w:rsid w:val="008312EE"/>
    <w:rsid w:val="00834316"/>
    <w:rsid w:val="00843483"/>
    <w:rsid w:val="0084729E"/>
    <w:rsid w:val="008534AC"/>
    <w:rsid w:val="00854671"/>
    <w:rsid w:val="008659FE"/>
    <w:rsid w:val="00871C06"/>
    <w:rsid w:val="0087253B"/>
    <w:rsid w:val="00872879"/>
    <w:rsid w:val="008730A5"/>
    <w:rsid w:val="00880A22"/>
    <w:rsid w:val="00883C6F"/>
    <w:rsid w:val="00885DF1"/>
    <w:rsid w:val="0089259C"/>
    <w:rsid w:val="008938B3"/>
    <w:rsid w:val="008A0CC3"/>
    <w:rsid w:val="008B0131"/>
    <w:rsid w:val="008B4F8E"/>
    <w:rsid w:val="008C0B12"/>
    <w:rsid w:val="008C278C"/>
    <w:rsid w:val="008C3729"/>
    <w:rsid w:val="008C7C6B"/>
    <w:rsid w:val="008E1045"/>
    <w:rsid w:val="008E39D0"/>
    <w:rsid w:val="008E3ED1"/>
    <w:rsid w:val="008F0362"/>
    <w:rsid w:val="008F0DE2"/>
    <w:rsid w:val="008F2632"/>
    <w:rsid w:val="008F3FB5"/>
    <w:rsid w:val="00902B46"/>
    <w:rsid w:val="00915FAC"/>
    <w:rsid w:val="00916877"/>
    <w:rsid w:val="00917574"/>
    <w:rsid w:val="009218AA"/>
    <w:rsid w:val="0093448E"/>
    <w:rsid w:val="0094140B"/>
    <w:rsid w:val="00941D3D"/>
    <w:rsid w:val="00945009"/>
    <w:rsid w:val="009500F2"/>
    <w:rsid w:val="00954738"/>
    <w:rsid w:val="00971EE8"/>
    <w:rsid w:val="0097380A"/>
    <w:rsid w:val="00977C26"/>
    <w:rsid w:val="00994EEC"/>
    <w:rsid w:val="00997643"/>
    <w:rsid w:val="009A1CFC"/>
    <w:rsid w:val="009A3C59"/>
    <w:rsid w:val="009B1539"/>
    <w:rsid w:val="009B54A0"/>
    <w:rsid w:val="009C734F"/>
    <w:rsid w:val="009D4A01"/>
    <w:rsid w:val="009E0B7B"/>
    <w:rsid w:val="009E0D1E"/>
    <w:rsid w:val="009E1D3D"/>
    <w:rsid w:val="009E6CB8"/>
    <w:rsid w:val="00A104A2"/>
    <w:rsid w:val="00A11D8E"/>
    <w:rsid w:val="00A133CC"/>
    <w:rsid w:val="00A20CAA"/>
    <w:rsid w:val="00A240B8"/>
    <w:rsid w:val="00A251D6"/>
    <w:rsid w:val="00A26E78"/>
    <w:rsid w:val="00A27825"/>
    <w:rsid w:val="00A31484"/>
    <w:rsid w:val="00A315E4"/>
    <w:rsid w:val="00A37C42"/>
    <w:rsid w:val="00A44BF8"/>
    <w:rsid w:val="00A579B2"/>
    <w:rsid w:val="00A71909"/>
    <w:rsid w:val="00A72697"/>
    <w:rsid w:val="00A77B58"/>
    <w:rsid w:val="00A80B0A"/>
    <w:rsid w:val="00A93777"/>
    <w:rsid w:val="00A9777D"/>
    <w:rsid w:val="00A97AAB"/>
    <w:rsid w:val="00AA06F2"/>
    <w:rsid w:val="00AA24C1"/>
    <w:rsid w:val="00AB0D62"/>
    <w:rsid w:val="00AB113C"/>
    <w:rsid w:val="00AB1D4E"/>
    <w:rsid w:val="00AB3202"/>
    <w:rsid w:val="00AB71E5"/>
    <w:rsid w:val="00AC08FF"/>
    <w:rsid w:val="00AC2AC8"/>
    <w:rsid w:val="00AC73E3"/>
    <w:rsid w:val="00AD0E53"/>
    <w:rsid w:val="00AD5BF2"/>
    <w:rsid w:val="00AE4E27"/>
    <w:rsid w:val="00AE60D3"/>
    <w:rsid w:val="00AE6B5C"/>
    <w:rsid w:val="00AE7C1D"/>
    <w:rsid w:val="00AF0759"/>
    <w:rsid w:val="00AF1082"/>
    <w:rsid w:val="00AF3007"/>
    <w:rsid w:val="00AF3CF3"/>
    <w:rsid w:val="00AF642A"/>
    <w:rsid w:val="00AF6653"/>
    <w:rsid w:val="00B02033"/>
    <w:rsid w:val="00B036BB"/>
    <w:rsid w:val="00B040EF"/>
    <w:rsid w:val="00B0420E"/>
    <w:rsid w:val="00B05E56"/>
    <w:rsid w:val="00B13FF4"/>
    <w:rsid w:val="00B15DE0"/>
    <w:rsid w:val="00B20500"/>
    <w:rsid w:val="00B31B0E"/>
    <w:rsid w:val="00B359F8"/>
    <w:rsid w:val="00B37550"/>
    <w:rsid w:val="00B43623"/>
    <w:rsid w:val="00B50F33"/>
    <w:rsid w:val="00B67EF6"/>
    <w:rsid w:val="00B70C84"/>
    <w:rsid w:val="00B73A72"/>
    <w:rsid w:val="00B73F25"/>
    <w:rsid w:val="00B77B68"/>
    <w:rsid w:val="00B80AD1"/>
    <w:rsid w:val="00B86F13"/>
    <w:rsid w:val="00B87FEA"/>
    <w:rsid w:val="00B900D5"/>
    <w:rsid w:val="00B939DB"/>
    <w:rsid w:val="00BA563A"/>
    <w:rsid w:val="00BA72EA"/>
    <w:rsid w:val="00BB3842"/>
    <w:rsid w:val="00BB6AD1"/>
    <w:rsid w:val="00BC08DE"/>
    <w:rsid w:val="00BC2D9C"/>
    <w:rsid w:val="00BC657C"/>
    <w:rsid w:val="00BD7D06"/>
    <w:rsid w:val="00BE5704"/>
    <w:rsid w:val="00BF039B"/>
    <w:rsid w:val="00C02CBB"/>
    <w:rsid w:val="00C04669"/>
    <w:rsid w:val="00C07A21"/>
    <w:rsid w:val="00C1010E"/>
    <w:rsid w:val="00C2038E"/>
    <w:rsid w:val="00C21BAD"/>
    <w:rsid w:val="00C36925"/>
    <w:rsid w:val="00C404DF"/>
    <w:rsid w:val="00C46CE8"/>
    <w:rsid w:val="00C56B64"/>
    <w:rsid w:val="00C602A2"/>
    <w:rsid w:val="00C60EC4"/>
    <w:rsid w:val="00C647D1"/>
    <w:rsid w:val="00C71448"/>
    <w:rsid w:val="00C85E24"/>
    <w:rsid w:val="00C920AC"/>
    <w:rsid w:val="00C94BCA"/>
    <w:rsid w:val="00C94D41"/>
    <w:rsid w:val="00CA4A59"/>
    <w:rsid w:val="00CA797F"/>
    <w:rsid w:val="00CC16D3"/>
    <w:rsid w:val="00CC3B03"/>
    <w:rsid w:val="00CD59F4"/>
    <w:rsid w:val="00CE034F"/>
    <w:rsid w:val="00CE3A7A"/>
    <w:rsid w:val="00CE44E3"/>
    <w:rsid w:val="00CF26B6"/>
    <w:rsid w:val="00CF4A48"/>
    <w:rsid w:val="00CF55E2"/>
    <w:rsid w:val="00CF5A52"/>
    <w:rsid w:val="00D0643C"/>
    <w:rsid w:val="00D07F0B"/>
    <w:rsid w:val="00D11D11"/>
    <w:rsid w:val="00D139D7"/>
    <w:rsid w:val="00D26662"/>
    <w:rsid w:val="00D31152"/>
    <w:rsid w:val="00D3149C"/>
    <w:rsid w:val="00D31B2C"/>
    <w:rsid w:val="00D34AA7"/>
    <w:rsid w:val="00D37C36"/>
    <w:rsid w:val="00D411D5"/>
    <w:rsid w:val="00D5008D"/>
    <w:rsid w:val="00D50971"/>
    <w:rsid w:val="00D5176E"/>
    <w:rsid w:val="00D52900"/>
    <w:rsid w:val="00D56668"/>
    <w:rsid w:val="00D61ACF"/>
    <w:rsid w:val="00D6380A"/>
    <w:rsid w:val="00D7257D"/>
    <w:rsid w:val="00D755F2"/>
    <w:rsid w:val="00D77AAC"/>
    <w:rsid w:val="00D84425"/>
    <w:rsid w:val="00D8691B"/>
    <w:rsid w:val="00DA707E"/>
    <w:rsid w:val="00DA751D"/>
    <w:rsid w:val="00DB5672"/>
    <w:rsid w:val="00DC1237"/>
    <w:rsid w:val="00DC1836"/>
    <w:rsid w:val="00DC7901"/>
    <w:rsid w:val="00DD1A92"/>
    <w:rsid w:val="00DE030F"/>
    <w:rsid w:val="00DE1F73"/>
    <w:rsid w:val="00DE2996"/>
    <w:rsid w:val="00DE4FB6"/>
    <w:rsid w:val="00DE71D8"/>
    <w:rsid w:val="00E04E2E"/>
    <w:rsid w:val="00E07BFF"/>
    <w:rsid w:val="00E1256C"/>
    <w:rsid w:val="00E173FB"/>
    <w:rsid w:val="00E2137E"/>
    <w:rsid w:val="00E23B36"/>
    <w:rsid w:val="00E34943"/>
    <w:rsid w:val="00E37217"/>
    <w:rsid w:val="00E42D3C"/>
    <w:rsid w:val="00E43E59"/>
    <w:rsid w:val="00E516E6"/>
    <w:rsid w:val="00E51743"/>
    <w:rsid w:val="00E522AD"/>
    <w:rsid w:val="00E53E89"/>
    <w:rsid w:val="00E64AA8"/>
    <w:rsid w:val="00E66D44"/>
    <w:rsid w:val="00E82076"/>
    <w:rsid w:val="00E904B5"/>
    <w:rsid w:val="00E90788"/>
    <w:rsid w:val="00E92475"/>
    <w:rsid w:val="00E9428E"/>
    <w:rsid w:val="00E94E60"/>
    <w:rsid w:val="00EA2102"/>
    <w:rsid w:val="00EB1DA2"/>
    <w:rsid w:val="00EB2527"/>
    <w:rsid w:val="00EB6DB5"/>
    <w:rsid w:val="00EC637D"/>
    <w:rsid w:val="00EC7EEC"/>
    <w:rsid w:val="00ED6430"/>
    <w:rsid w:val="00ED64CC"/>
    <w:rsid w:val="00ED7351"/>
    <w:rsid w:val="00EE1038"/>
    <w:rsid w:val="00EF5CD5"/>
    <w:rsid w:val="00F0196A"/>
    <w:rsid w:val="00F137B7"/>
    <w:rsid w:val="00F230CD"/>
    <w:rsid w:val="00F25592"/>
    <w:rsid w:val="00F3299E"/>
    <w:rsid w:val="00F32ED8"/>
    <w:rsid w:val="00F33874"/>
    <w:rsid w:val="00F440FC"/>
    <w:rsid w:val="00F45111"/>
    <w:rsid w:val="00F457D1"/>
    <w:rsid w:val="00F466E7"/>
    <w:rsid w:val="00F5114E"/>
    <w:rsid w:val="00F63BA0"/>
    <w:rsid w:val="00F64EA4"/>
    <w:rsid w:val="00F73CD6"/>
    <w:rsid w:val="00F86129"/>
    <w:rsid w:val="00F93BD1"/>
    <w:rsid w:val="00F955E2"/>
    <w:rsid w:val="00FB01C8"/>
    <w:rsid w:val="00FB2396"/>
    <w:rsid w:val="00FB35AD"/>
    <w:rsid w:val="00FB67DD"/>
    <w:rsid w:val="00FC5238"/>
    <w:rsid w:val="00FD28AF"/>
    <w:rsid w:val="00FD387C"/>
    <w:rsid w:val="00FD441C"/>
    <w:rsid w:val="00FE1AE8"/>
    <w:rsid w:val="00FF44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A8238B9"/>
  <w14:defaultImageDpi w14:val="32767"/>
  <w15:docId w15:val="{CE1B8BEB-7AB0-B846-821D-9C85D2981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B151D"/>
    <w:pPr>
      <w:keepNext/>
      <w:widowControl w:val="0"/>
      <w:numPr>
        <w:numId w:val="6"/>
      </w:numPr>
      <w:spacing w:before="240" w:after="60"/>
      <w:ind w:left="574"/>
      <w:jc w:val="both"/>
      <w:outlineLvl w:val="0"/>
    </w:pPr>
    <w:rPr>
      <w:rFonts w:ascii="Calibri" w:eastAsia="MS Gothic" w:hAnsi="Calibri" w:cs="Times New Roman"/>
      <w:b/>
      <w:bCs/>
      <w:kern w:val="32"/>
      <w:sz w:val="32"/>
      <w:szCs w:val="32"/>
      <w:lang w:eastAsia="ja-JP"/>
    </w:rPr>
  </w:style>
  <w:style w:type="paragraph" w:styleId="Heading2">
    <w:name w:val="heading 2"/>
    <w:basedOn w:val="Normal"/>
    <w:next w:val="Normal"/>
    <w:link w:val="Heading2Char"/>
    <w:uiPriority w:val="9"/>
    <w:unhideWhenUsed/>
    <w:qFormat/>
    <w:rsid w:val="002B151D"/>
    <w:pPr>
      <w:keepNext/>
      <w:numPr>
        <w:ilvl w:val="1"/>
        <w:numId w:val="6"/>
      </w:numPr>
      <w:spacing w:before="240" w:after="60"/>
      <w:outlineLvl w:val="1"/>
    </w:pPr>
    <w:rPr>
      <w:rFonts w:ascii="Calibri" w:eastAsia="MS Gothic" w:hAnsi="Calibri" w:cs="Times New Roman"/>
      <w:b/>
      <w:bCs/>
      <w:i/>
      <w:iCs/>
      <w:kern w:val="2"/>
      <w:sz w:val="28"/>
      <w:szCs w:val="28"/>
      <w:lang w:eastAsia="ja-JP"/>
    </w:rPr>
  </w:style>
  <w:style w:type="paragraph" w:styleId="Heading3">
    <w:name w:val="heading 3"/>
    <w:basedOn w:val="Normal"/>
    <w:next w:val="Normal"/>
    <w:link w:val="Heading3Char"/>
    <w:uiPriority w:val="9"/>
    <w:unhideWhenUsed/>
    <w:qFormat/>
    <w:rsid w:val="002B151D"/>
    <w:pPr>
      <w:keepNext/>
      <w:widowControl w:val="0"/>
      <w:numPr>
        <w:ilvl w:val="2"/>
        <w:numId w:val="6"/>
      </w:numPr>
      <w:spacing w:before="240" w:after="60"/>
      <w:jc w:val="both"/>
      <w:outlineLvl w:val="2"/>
    </w:pPr>
    <w:rPr>
      <w:rFonts w:ascii="Calibri" w:eastAsia="MS Gothic" w:hAnsi="Calibri" w:cs="Times New Roman"/>
      <w:b/>
      <w:bCs/>
      <w:kern w:val="2"/>
      <w:sz w:val="26"/>
      <w:szCs w:val="26"/>
      <w:lang w:eastAsia="ja-JP"/>
    </w:rPr>
  </w:style>
  <w:style w:type="paragraph" w:styleId="Heading4">
    <w:name w:val="heading 4"/>
    <w:basedOn w:val="Normal"/>
    <w:next w:val="Normal"/>
    <w:link w:val="Heading4Char"/>
    <w:uiPriority w:val="9"/>
    <w:semiHidden/>
    <w:unhideWhenUsed/>
    <w:qFormat/>
    <w:rsid w:val="002B151D"/>
    <w:pPr>
      <w:keepNext/>
      <w:widowControl w:val="0"/>
      <w:numPr>
        <w:ilvl w:val="3"/>
        <w:numId w:val="6"/>
      </w:numPr>
      <w:spacing w:before="240" w:after="60"/>
      <w:jc w:val="both"/>
      <w:outlineLvl w:val="3"/>
    </w:pPr>
    <w:rPr>
      <w:rFonts w:ascii="Cambria" w:eastAsia="MS Mincho" w:hAnsi="Cambria" w:cs="Times New Roman"/>
      <w:b/>
      <w:bCs/>
      <w:kern w:val="2"/>
      <w:sz w:val="28"/>
      <w:szCs w:val="28"/>
      <w:lang w:eastAsia="ja-JP"/>
    </w:rPr>
  </w:style>
  <w:style w:type="paragraph" w:styleId="Heading5">
    <w:name w:val="heading 5"/>
    <w:basedOn w:val="Normal"/>
    <w:next w:val="Normal"/>
    <w:link w:val="Heading5Char"/>
    <w:uiPriority w:val="9"/>
    <w:semiHidden/>
    <w:unhideWhenUsed/>
    <w:qFormat/>
    <w:rsid w:val="002B151D"/>
    <w:pPr>
      <w:widowControl w:val="0"/>
      <w:numPr>
        <w:ilvl w:val="4"/>
        <w:numId w:val="6"/>
      </w:numPr>
      <w:spacing w:before="240" w:after="60"/>
      <w:jc w:val="both"/>
      <w:outlineLvl w:val="4"/>
    </w:pPr>
    <w:rPr>
      <w:rFonts w:ascii="Cambria" w:eastAsia="MS Mincho" w:hAnsi="Cambria" w:cs="Times New Roman"/>
      <w:b/>
      <w:bCs/>
      <w:i/>
      <w:iCs/>
      <w:kern w:val="2"/>
      <w:sz w:val="26"/>
      <w:szCs w:val="26"/>
      <w:lang w:eastAsia="ja-JP"/>
    </w:rPr>
  </w:style>
  <w:style w:type="paragraph" w:styleId="Heading6">
    <w:name w:val="heading 6"/>
    <w:basedOn w:val="Normal"/>
    <w:next w:val="Normal"/>
    <w:link w:val="Heading6Char"/>
    <w:uiPriority w:val="9"/>
    <w:semiHidden/>
    <w:unhideWhenUsed/>
    <w:qFormat/>
    <w:rsid w:val="002B151D"/>
    <w:pPr>
      <w:widowControl w:val="0"/>
      <w:numPr>
        <w:ilvl w:val="5"/>
        <w:numId w:val="6"/>
      </w:numPr>
      <w:spacing w:before="240" w:after="60"/>
      <w:jc w:val="both"/>
      <w:outlineLvl w:val="5"/>
    </w:pPr>
    <w:rPr>
      <w:rFonts w:ascii="Cambria" w:eastAsia="MS Mincho" w:hAnsi="Cambria" w:cs="Times New Roman"/>
      <w:b/>
      <w:bCs/>
      <w:kern w:val="2"/>
      <w:sz w:val="22"/>
      <w:szCs w:val="22"/>
      <w:lang w:eastAsia="ja-JP"/>
    </w:rPr>
  </w:style>
  <w:style w:type="paragraph" w:styleId="Heading7">
    <w:name w:val="heading 7"/>
    <w:basedOn w:val="Normal"/>
    <w:next w:val="Normal"/>
    <w:link w:val="Heading7Char"/>
    <w:uiPriority w:val="9"/>
    <w:semiHidden/>
    <w:unhideWhenUsed/>
    <w:qFormat/>
    <w:rsid w:val="002B151D"/>
    <w:pPr>
      <w:widowControl w:val="0"/>
      <w:numPr>
        <w:ilvl w:val="6"/>
        <w:numId w:val="6"/>
      </w:numPr>
      <w:spacing w:before="240" w:after="60"/>
      <w:jc w:val="both"/>
      <w:outlineLvl w:val="6"/>
    </w:pPr>
    <w:rPr>
      <w:rFonts w:ascii="Cambria" w:eastAsia="MS Mincho" w:hAnsi="Cambria" w:cs="Times New Roman"/>
      <w:kern w:val="2"/>
      <w:lang w:eastAsia="ja-JP"/>
    </w:rPr>
  </w:style>
  <w:style w:type="paragraph" w:styleId="Heading8">
    <w:name w:val="heading 8"/>
    <w:basedOn w:val="Normal"/>
    <w:next w:val="Normal"/>
    <w:link w:val="Heading8Char"/>
    <w:uiPriority w:val="9"/>
    <w:semiHidden/>
    <w:unhideWhenUsed/>
    <w:qFormat/>
    <w:rsid w:val="002B151D"/>
    <w:pPr>
      <w:widowControl w:val="0"/>
      <w:numPr>
        <w:ilvl w:val="7"/>
        <w:numId w:val="6"/>
      </w:numPr>
      <w:spacing w:before="240" w:after="60"/>
      <w:jc w:val="both"/>
      <w:outlineLvl w:val="7"/>
    </w:pPr>
    <w:rPr>
      <w:rFonts w:ascii="Cambria" w:eastAsia="MS Mincho" w:hAnsi="Cambria" w:cs="Times New Roman"/>
      <w:i/>
      <w:iCs/>
      <w:kern w:val="2"/>
      <w:lang w:eastAsia="ja-JP"/>
    </w:rPr>
  </w:style>
  <w:style w:type="paragraph" w:styleId="Heading9">
    <w:name w:val="heading 9"/>
    <w:basedOn w:val="Normal"/>
    <w:next w:val="Normal"/>
    <w:link w:val="Heading9Char"/>
    <w:uiPriority w:val="9"/>
    <w:semiHidden/>
    <w:unhideWhenUsed/>
    <w:qFormat/>
    <w:rsid w:val="002B151D"/>
    <w:pPr>
      <w:widowControl w:val="0"/>
      <w:numPr>
        <w:ilvl w:val="8"/>
        <w:numId w:val="6"/>
      </w:numPr>
      <w:spacing w:before="240" w:after="60"/>
      <w:jc w:val="both"/>
      <w:outlineLvl w:val="8"/>
    </w:pPr>
    <w:rPr>
      <w:rFonts w:ascii="Calibri" w:eastAsia="MS Gothic" w:hAnsi="Calibri" w:cs="Times New Roman"/>
      <w:kern w:val="2"/>
      <w:sz w:val="22"/>
      <w:szCs w:val="22"/>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001A1"/>
    <w:pPr>
      <w:ind w:left="720"/>
      <w:contextualSpacing/>
    </w:pPr>
  </w:style>
  <w:style w:type="table" w:styleId="TableGrid">
    <w:name w:val="Table Grid"/>
    <w:basedOn w:val="TableNormal"/>
    <w:uiPriority w:val="59"/>
    <w:rsid w:val="00C647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2B151D"/>
    <w:rPr>
      <w:rFonts w:ascii="Calibri" w:eastAsia="MS Gothic" w:hAnsi="Calibri" w:cs="Times New Roman"/>
      <w:b/>
      <w:bCs/>
      <w:kern w:val="32"/>
      <w:sz w:val="32"/>
      <w:szCs w:val="32"/>
      <w:lang w:eastAsia="ja-JP"/>
    </w:rPr>
  </w:style>
  <w:style w:type="character" w:customStyle="1" w:styleId="Heading2Char">
    <w:name w:val="Heading 2 Char"/>
    <w:basedOn w:val="DefaultParagraphFont"/>
    <w:link w:val="Heading2"/>
    <w:uiPriority w:val="9"/>
    <w:rsid w:val="002B151D"/>
    <w:rPr>
      <w:rFonts w:ascii="Calibri" w:eastAsia="MS Gothic" w:hAnsi="Calibri" w:cs="Times New Roman"/>
      <w:b/>
      <w:bCs/>
      <w:i/>
      <w:iCs/>
      <w:kern w:val="2"/>
      <w:sz w:val="28"/>
      <w:szCs w:val="28"/>
      <w:lang w:eastAsia="ja-JP"/>
    </w:rPr>
  </w:style>
  <w:style w:type="character" w:customStyle="1" w:styleId="Heading3Char">
    <w:name w:val="Heading 3 Char"/>
    <w:basedOn w:val="DefaultParagraphFont"/>
    <w:link w:val="Heading3"/>
    <w:uiPriority w:val="9"/>
    <w:rsid w:val="002B151D"/>
    <w:rPr>
      <w:rFonts w:ascii="Calibri" w:eastAsia="MS Gothic" w:hAnsi="Calibri" w:cs="Times New Roman"/>
      <w:b/>
      <w:bCs/>
      <w:kern w:val="2"/>
      <w:sz w:val="26"/>
      <w:szCs w:val="26"/>
      <w:lang w:eastAsia="ja-JP"/>
    </w:rPr>
  </w:style>
  <w:style w:type="character" w:customStyle="1" w:styleId="Heading4Char">
    <w:name w:val="Heading 4 Char"/>
    <w:basedOn w:val="DefaultParagraphFont"/>
    <w:link w:val="Heading4"/>
    <w:uiPriority w:val="9"/>
    <w:semiHidden/>
    <w:rsid w:val="002B151D"/>
    <w:rPr>
      <w:rFonts w:ascii="Cambria" w:eastAsia="MS Mincho" w:hAnsi="Cambria" w:cs="Times New Roman"/>
      <w:b/>
      <w:bCs/>
      <w:kern w:val="2"/>
      <w:sz w:val="28"/>
      <w:szCs w:val="28"/>
      <w:lang w:eastAsia="ja-JP"/>
    </w:rPr>
  </w:style>
  <w:style w:type="character" w:customStyle="1" w:styleId="Heading5Char">
    <w:name w:val="Heading 5 Char"/>
    <w:basedOn w:val="DefaultParagraphFont"/>
    <w:link w:val="Heading5"/>
    <w:uiPriority w:val="9"/>
    <w:semiHidden/>
    <w:rsid w:val="002B151D"/>
    <w:rPr>
      <w:rFonts w:ascii="Cambria" w:eastAsia="MS Mincho" w:hAnsi="Cambria" w:cs="Times New Roman"/>
      <w:b/>
      <w:bCs/>
      <w:i/>
      <w:iCs/>
      <w:kern w:val="2"/>
      <w:sz w:val="26"/>
      <w:szCs w:val="26"/>
      <w:lang w:eastAsia="ja-JP"/>
    </w:rPr>
  </w:style>
  <w:style w:type="character" w:customStyle="1" w:styleId="Heading6Char">
    <w:name w:val="Heading 6 Char"/>
    <w:basedOn w:val="DefaultParagraphFont"/>
    <w:link w:val="Heading6"/>
    <w:uiPriority w:val="9"/>
    <w:semiHidden/>
    <w:rsid w:val="002B151D"/>
    <w:rPr>
      <w:rFonts w:ascii="Cambria" w:eastAsia="MS Mincho" w:hAnsi="Cambria" w:cs="Times New Roman"/>
      <w:b/>
      <w:bCs/>
      <w:kern w:val="2"/>
      <w:sz w:val="22"/>
      <w:szCs w:val="22"/>
      <w:lang w:eastAsia="ja-JP"/>
    </w:rPr>
  </w:style>
  <w:style w:type="character" w:customStyle="1" w:styleId="Heading7Char">
    <w:name w:val="Heading 7 Char"/>
    <w:basedOn w:val="DefaultParagraphFont"/>
    <w:link w:val="Heading7"/>
    <w:uiPriority w:val="9"/>
    <w:semiHidden/>
    <w:rsid w:val="002B151D"/>
    <w:rPr>
      <w:rFonts w:ascii="Cambria" w:eastAsia="MS Mincho" w:hAnsi="Cambria" w:cs="Times New Roman"/>
      <w:kern w:val="2"/>
      <w:lang w:eastAsia="ja-JP"/>
    </w:rPr>
  </w:style>
  <w:style w:type="character" w:customStyle="1" w:styleId="Heading8Char">
    <w:name w:val="Heading 8 Char"/>
    <w:basedOn w:val="DefaultParagraphFont"/>
    <w:link w:val="Heading8"/>
    <w:uiPriority w:val="9"/>
    <w:semiHidden/>
    <w:rsid w:val="002B151D"/>
    <w:rPr>
      <w:rFonts w:ascii="Cambria" w:eastAsia="MS Mincho" w:hAnsi="Cambria" w:cs="Times New Roman"/>
      <w:i/>
      <w:iCs/>
      <w:kern w:val="2"/>
      <w:lang w:eastAsia="ja-JP"/>
    </w:rPr>
  </w:style>
  <w:style w:type="character" w:customStyle="1" w:styleId="Heading9Char">
    <w:name w:val="Heading 9 Char"/>
    <w:basedOn w:val="DefaultParagraphFont"/>
    <w:link w:val="Heading9"/>
    <w:uiPriority w:val="9"/>
    <w:semiHidden/>
    <w:rsid w:val="002B151D"/>
    <w:rPr>
      <w:rFonts w:ascii="Calibri" w:eastAsia="MS Gothic" w:hAnsi="Calibri" w:cs="Times New Roman"/>
      <w:kern w:val="2"/>
      <w:sz w:val="22"/>
      <w:szCs w:val="22"/>
      <w:lang w:eastAsia="ja-JP"/>
    </w:rPr>
  </w:style>
  <w:style w:type="paragraph" w:styleId="Footer">
    <w:name w:val="footer"/>
    <w:basedOn w:val="Normal"/>
    <w:link w:val="FooterChar"/>
    <w:uiPriority w:val="99"/>
    <w:unhideWhenUsed/>
    <w:rsid w:val="005C75FF"/>
    <w:pPr>
      <w:tabs>
        <w:tab w:val="center" w:pos="4680"/>
        <w:tab w:val="right" w:pos="9360"/>
      </w:tabs>
    </w:pPr>
  </w:style>
  <w:style w:type="character" w:customStyle="1" w:styleId="FooterChar">
    <w:name w:val="Footer Char"/>
    <w:basedOn w:val="DefaultParagraphFont"/>
    <w:link w:val="Footer"/>
    <w:uiPriority w:val="99"/>
    <w:rsid w:val="005C75FF"/>
  </w:style>
  <w:style w:type="character" w:styleId="PageNumber">
    <w:name w:val="page number"/>
    <w:basedOn w:val="DefaultParagraphFont"/>
    <w:uiPriority w:val="99"/>
    <w:semiHidden/>
    <w:unhideWhenUsed/>
    <w:rsid w:val="005C75FF"/>
  </w:style>
  <w:style w:type="paragraph" w:styleId="BalloonText">
    <w:name w:val="Balloon Text"/>
    <w:basedOn w:val="Normal"/>
    <w:link w:val="BalloonTextChar"/>
    <w:uiPriority w:val="99"/>
    <w:semiHidden/>
    <w:unhideWhenUsed/>
    <w:rsid w:val="00CD59F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D59F4"/>
    <w:rPr>
      <w:rFonts w:ascii="Lucida Grande" w:hAnsi="Lucida Grande" w:cs="Lucida Grande"/>
      <w:sz w:val="18"/>
      <w:szCs w:val="18"/>
    </w:rPr>
  </w:style>
  <w:style w:type="character" w:styleId="CommentReference">
    <w:name w:val="annotation reference"/>
    <w:basedOn w:val="DefaultParagraphFont"/>
    <w:semiHidden/>
    <w:unhideWhenUsed/>
    <w:rsid w:val="00CD59F4"/>
    <w:rPr>
      <w:sz w:val="18"/>
      <w:szCs w:val="18"/>
    </w:rPr>
  </w:style>
  <w:style w:type="paragraph" w:styleId="CommentText">
    <w:name w:val="annotation text"/>
    <w:basedOn w:val="Normal"/>
    <w:link w:val="CommentTextChar"/>
    <w:unhideWhenUsed/>
    <w:rsid w:val="00CD59F4"/>
  </w:style>
  <w:style w:type="character" w:customStyle="1" w:styleId="CommentTextChar">
    <w:name w:val="Comment Text Char"/>
    <w:basedOn w:val="DefaultParagraphFont"/>
    <w:link w:val="CommentText"/>
    <w:rsid w:val="00CD59F4"/>
  </w:style>
  <w:style w:type="paragraph" w:styleId="CommentSubject">
    <w:name w:val="annotation subject"/>
    <w:basedOn w:val="CommentText"/>
    <w:next w:val="CommentText"/>
    <w:link w:val="CommentSubjectChar"/>
    <w:uiPriority w:val="99"/>
    <w:semiHidden/>
    <w:unhideWhenUsed/>
    <w:rsid w:val="00CD59F4"/>
    <w:rPr>
      <w:b/>
      <w:bCs/>
      <w:sz w:val="20"/>
      <w:szCs w:val="20"/>
    </w:rPr>
  </w:style>
  <w:style w:type="character" w:customStyle="1" w:styleId="CommentSubjectChar">
    <w:name w:val="Comment Subject Char"/>
    <w:basedOn w:val="CommentTextChar"/>
    <w:link w:val="CommentSubject"/>
    <w:uiPriority w:val="99"/>
    <w:semiHidden/>
    <w:rsid w:val="00CD59F4"/>
    <w:rPr>
      <w:b/>
      <w:bCs/>
      <w:sz w:val="20"/>
      <w:szCs w:val="20"/>
    </w:rPr>
  </w:style>
  <w:style w:type="paragraph" w:styleId="Caption">
    <w:name w:val="caption"/>
    <w:basedOn w:val="Normal"/>
    <w:next w:val="Normal"/>
    <w:qFormat/>
    <w:rsid w:val="00A104A2"/>
    <w:pPr>
      <w:jc w:val="both"/>
    </w:pPr>
    <w:rPr>
      <w:rFonts w:ascii="Times New Roman" w:eastAsia="MS Mincho" w:hAnsi="Times New Roman" w:cs="Times New Roman"/>
      <w:b/>
      <w:bCs/>
      <w:sz w:val="20"/>
      <w:szCs w:val="20"/>
    </w:rPr>
  </w:style>
  <w:style w:type="paragraph" w:styleId="TOC1">
    <w:name w:val="toc 1"/>
    <w:basedOn w:val="Normal"/>
    <w:next w:val="Normal"/>
    <w:autoRedefine/>
    <w:uiPriority w:val="39"/>
    <w:unhideWhenUsed/>
    <w:rsid w:val="00D5008D"/>
    <w:pPr>
      <w:tabs>
        <w:tab w:val="left" w:pos="480"/>
        <w:tab w:val="right" w:leader="dot" w:pos="9350"/>
      </w:tabs>
      <w:spacing w:before="120"/>
    </w:pPr>
    <w:rPr>
      <w:rFonts w:cstheme="minorHAnsi"/>
      <w:b/>
      <w:bCs/>
      <w:i/>
      <w:iCs/>
    </w:rPr>
  </w:style>
  <w:style w:type="paragraph" w:styleId="TOC2">
    <w:name w:val="toc 2"/>
    <w:basedOn w:val="Normal"/>
    <w:next w:val="Normal"/>
    <w:autoRedefine/>
    <w:uiPriority w:val="39"/>
    <w:unhideWhenUsed/>
    <w:rsid w:val="00722A21"/>
    <w:pPr>
      <w:spacing w:before="120"/>
      <w:ind w:left="240"/>
    </w:pPr>
    <w:rPr>
      <w:rFonts w:cstheme="minorHAnsi"/>
      <w:b/>
      <w:bCs/>
      <w:sz w:val="22"/>
      <w:szCs w:val="22"/>
    </w:rPr>
  </w:style>
  <w:style w:type="character" w:styleId="Hyperlink">
    <w:name w:val="Hyperlink"/>
    <w:basedOn w:val="DefaultParagraphFont"/>
    <w:uiPriority w:val="99"/>
    <w:unhideWhenUsed/>
    <w:rsid w:val="00722A21"/>
    <w:rPr>
      <w:color w:val="0563C1" w:themeColor="hyperlink"/>
      <w:u w:val="single"/>
    </w:rPr>
  </w:style>
  <w:style w:type="character" w:styleId="Strong">
    <w:name w:val="Strong"/>
    <w:basedOn w:val="DefaultParagraphFont"/>
    <w:uiPriority w:val="22"/>
    <w:qFormat/>
    <w:rsid w:val="00AB0D62"/>
    <w:rPr>
      <w:b/>
      <w:bCs/>
    </w:rPr>
  </w:style>
  <w:style w:type="paragraph" w:styleId="TOCHeading">
    <w:name w:val="TOC Heading"/>
    <w:basedOn w:val="Heading1"/>
    <w:next w:val="Normal"/>
    <w:uiPriority w:val="39"/>
    <w:unhideWhenUsed/>
    <w:qFormat/>
    <w:rsid w:val="00342AC8"/>
    <w:pPr>
      <w:keepLines/>
      <w:widowControl/>
      <w:numPr>
        <w:numId w:val="0"/>
      </w:numPr>
      <w:spacing w:before="480" w:after="0" w:line="276" w:lineRule="auto"/>
      <w:jc w:val="left"/>
      <w:outlineLvl w:val="9"/>
    </w:pPr>
    <w:rPr>
      <w:rFonts w:asciiTheme="majorHAnsi" w:eastAsiaTheme="majorEastAsia" w:hAnsiTheme="majorHAnsi" w:cstheme="majorBidi"/>
      <w:color w:val="2F5496" w:themeColor="accent1" w:themeShade="BF"/>
      <w:kern w:val="0"/>
      <w:sz w:val="28"/>
      <w:szCs w:val="28"/>
      <w:lang w:eastAsia="en-US"/>
    </w:rPr>
  </w:style>
  <w:style w:type="paragraph" w:styleId="TOC3">
    <w:name w:val="toc 3"/>
    <w:basedOn w:val="Normal"/>
    <w:next w:val="Normal"/>
    <w:autoRedefine/>
    <w:uiPriority w:val="39"/>
    <w:unhideWhenUsed/>
    <w:rsid w:val="00342AC8"/>
    <w:pPr>
      <w:ind w:left="480"/>
    </w:pPr>
    <w:rPr>
      <w:rFonts w:cstheme="minorHAnsi"/>
      <w:sz w:val="20"/>
      <w:szCs w:val="20"/>
    </w:rPr>
  </w:style>
  <w:style w:type="paragraph" w:styleId="TOC4">
    <w:name w:val="toc 4"/>
    <w:basedOn w:val="Normal"/>
    <w:next w:val="Normal"/>
    <w:autoRedefine/>
    <w:uiPriority w:val="39"/>
    <w:semiHidden/>
    <w:unhideWhenUsed/>
    <w:rsid w:val="00342AC8"/>
    <w:pPr>
      <w:ind w:left="720"/>
    </w:pPr>
    <w:rPr>
      <w:rFonts w:cstheme="minorHAnsi"/>
      <w:sz w:val="20"/>
      <w:szCs w:val="20"/>
    </w:rPr>
  </w:style>
  <w:style w:type="paragraph" w:styleId="TOC5">
    <w:name w:val="toc 5"/>
    <w:basedOn w:val="Normal"/>
    <w:next w:val="Normal"/>
    <w:autoRedefine/>
    <w:uiPriority w:val="39"/>
    <w:semiHidden/>
    <w:unhideWhenUsed/>
    <w:rsid w:val="00342AC8"/>
    <w:pPr>
      <w:ind w:left="960"/>
    </w:pPr>
    <w:rPr>
      <w:rFonts w:cstheme="minorHAnsi"/>
      <w:sz w:val="20"/>
      <w:szCs w:val="20"/>
    </w:rPr>
  </w:style>
  <w:style w:type="paragraph" w:styleId="TOC6">
    <w:name w:val="toc 6"/>
    <w:basedOn w:val="Normal"/>
    <w:next w:val="Normal"/>
    <w:autoRedefine/>
    <w:uiPriority w:val="39"/>
    <w:semiHidden/>
    <w:unhideWhenUsed/>
    <w:rsid w:val="00342AC8"/>
    <w:pPr>
      <w:ind w:left="1200"/>
    </w:pPr>
    <w:rPr>
      <w:rFonts w:cstheme="minorHAnsi"/>
      <w:sz w:val="20"/>
      <w:szCs w:val="20"/>
    </w:rPr>
  </w:style>
  <w:style w:type="paragraph" w:styleId="TOC7">
    <w:name w:val="toc 7"/>
    <w:basedOn w:val="Normal"/>
    <w:next w:val="Normal"/>
    <w:autoRedefine/>
    <w:uiPriority w:val="39"/>
    <w:semiHidden/>
    <w:unhideWhenUsed/>
    <w:rsid w:val="00342AC8"/>
    <w:pPr>
      <w:ind w:left="1440"/>
    </w:pPr>
    <w:rPr>
      <w:rFonts w:cstheme="minorHAnsi"/>
      <w:sz w:val="20"/>
      <w:szCs w:val="20"/>
    </w:rPr>
  </w:style>
  <w:style w:type="paragraph" w:styleId="TOC8">
    <w:name w:val="toc 8"/>
    <w:basedOn w:val="Normal"/>
    <w:next w:val="Normal"/>
    <w:autoRedefine/>
    <w:uiPriority w:val="39"/>
    <w:semiHidden/>
    <w:unhideWhenUsed/>
    <w:rsid w:val="00342AC8"/>
    <w:pPr>
      <w:ind w:left="1680"/>
    </w:pPr>
    <w:rPr>
      <w:rFonts w:cstheme="minorHAnsi"/>
      <w:sz w:val="20"/>
      <w:szCs w:val="20"/>
    </w:rPr>
  </w:style>
  <w:style w:type="paragraph" w:styleId="TOC9">
    <w:name w:val="toc 9"/>
    <w:basedOn w:val="Normal"/>
    <w:next w:val="Normal"/>
    <w:autoRedefine/>
    <w:uiPriority w:val="39"/>
    <w:semiHidden/>
    <w:unhideWhenUsed/>
    <w:rsid w:val="00342AC8"/>
    <w:pPr>
      <w:ind w:left="1920"/>
    </w:pPr>
    <w:rPr>
      <w:rFonts w:cstheme="minorHAnsi"/>
      <w:sz w:val="20"/>
      <w:szCs w:val="20"/>
    </w:rPr>
  </w:style>
  <w:style w:type="paragraph" w:styleId="Revision">
    <w:name w:val="Revision"/>
    <w:hidden/>
    <w:uiPriority w:val="99"/>
    <w:semiHidden/>
    <w:rsid w:val="00FE1AE8"/>
  </w:style>
  <w:style w:type="paragraph" w:styleId="BodyText">
    <w:name w:val="Body Text"/>
    <w:basedOn w:val="Normal"/>
    <w:link w:val="BodyTextChar"/>
    <w:uiPriority w:val="1"/>
    <w:qFormat/>
    <w:rsid w:val="00DA707E"/>
    <w:pPr>
      <w:widowControl w:val="0"/>
      <w:autoSpaceDE w:val="0"/>
      <w:autoSpaceDN w:val="0"/>
      <w:spacing w:before="1"/>
    </w:pPr>
    <w:rPr>
      <w:rFonts w:ascii="Arial" w:eastAsia="Arial" w:hAnsi="Arial" w:cs="Arial"/>
    </w:rPr>
  </w:style>
  <w:style w:type="character" w:customStyle="1" w:styleId="BodyTextChar">
    <w:name w:val="Body Text Char"/>
    <w:basedOn w:val="DefaultParagraphFont"/>
    <w:link w:val="BodyText"/>
    <w:uiPriority w:val="1"/>
    <w:rsid w:val="00DA707E"/>
    <w:rPr>
      <w:rFonts w:ascii="Arial" w:eastAsia="Arial" w:hAnsi="Arial" w:cs="Arial"/>
    </w:rPr>
  </w:style>
  <w:style w:type="paragraph" w:styleId="Title">
    <w:name w:val="Title"/>
    <w:basedOn w:val="Normal"/>
    <w:link w:val="TitleChar"/>
    <w:uiPriority w:val="10"/>
    <w:qFormat/>
    <w:rsid w:val="00DA707E"/>
    <w:pPr>
      <w:widowControl w:val="0"/>
      <w:autoSpaceDE w:val="0"/>
      <w:autoSpaceDN w:val="0"/>
      <w:spacing w:before="90"/>
      <w:ind w:left="1194"/>
    </w:pPr>
    <w:rPr>
      <w:rFonts w:ascii="Arial" w:eastAsia="Arial" w:hAnsi="Arial" w:cs="Arial"/>
      <w:b/>
      <w:bCs/>
      <w:sz w:val="29"/>
      <w:szCs w:val="29"/>
      <w:u w:val="single" w:color="000000"/>
    </w:rPr>
  </w:style>
  <w:style w:type="character" w:customStyle="1" w:styleId="TitleChar">
    <w:name w:val="Title Char"/>
    <w:basedOn w:val="DefaultParagraphFont"/>
    <w:link w:val="Title"/>
    <w:uiPriority w:val="10"/>
    <w:rsid w:val="00DA707E"/>
    <w:rPr>
      <w:rFonts w:ascii="Arial" w:eastAsia="Arial" w:hAnsi="Arial" w:cs="Arial"/>
      <w:b/>
      <w:bCs/>
      <w:sz w:val="29"/>
      <w:szCs w:val="29"/>
      <w:u w:val="single" w:color="000000"/>
    </w:rPr>
  </w:style>
  <w:style w:type="character" w:styleId="UnresolvedMention">
    <w:name w:val="Unresolved Mention"/>
    <w:basedOn w:val="DefaultParagraphFont"/>
    <w:uiPriority w:val="99"/>
    <w:semiHidden/>
    <w:unhideWhenUsed/>
    <w:rsid w:val="003B2125"/>
    <w:rPr>
      <w:color w:val="605E5C"/>
      <w:shd w:val="clear" w:color="auto" w:fill="E1DFDD"/>
    </w:rPr>
  </w:style>
  <w:style w:type="character" w:styleId="FollowedHyperlink">
    <w:name w:val="FollowedHyperlink"/>
    <w:basedOn w:val="DefaultParagraphFont"/>
    <w:uiPriority w:val="99"/>
    <w:semiHidden/>
    <w:unhideWhenUsed/>
    <w:rsid w:val="00AF1082"/>
    <w:rPr>
      <w:color w:val="954F72" w:themeColor="followedHyperlink"/>
      <w:u w:val="single"/>
    </w:rPr>
  </w:style>
  <w:style w:type="paragraph" w:customStyle="1" w:styleId="body">
    <w:name w:val="body"/>
    <w:basedOn w:val="Normal"/>
    <w:rsid w:val="00674098"/>
    <w:pPr>
      <w:spacing w:before="100" w:beforeAutospacing="1" w:after="100" w:afterAutospacing="1"/>
    </w:pPr>
    <w:rPr>
      <w:rFonts w:ascii="Times New Roman" w:eastAsia="Batang" w:hAnsi="Times New Roman" w:cs="Times New Roman"/>
      <w:lang w:val="de-DE" w:eastAsia="de-DE"/>
    </w:rPr>
  </w:style>
  <w:style w:type="paragraph" w:styleId="FootnoteText">
    <w:name w:val="footnote text"/>
    <w:basedOn w:val="Normal"/>
    <w:link w:val="FootnoteTextChar"/>
    <w:semiHidden/>
    <w:rsid w:val="00674098"/>
    <w:rPr>
      <w:rFonts w:ascii="Times New Roman" w:eastAsia="PMingLiU" w:hAnsi="Times New Roman" w:cs="Times New Roman"/>
      <w:sz w:val="20"/>
      <w:szCs w:val="20"/>
      <w:lang w:eastAsia="de-DE"/>
    </w:rPr>
  </w:style>
  <w:style w:type="character" w:customStyle="1" w:styleId="FootnoteTextChar">
    <w:name w:val="Footnote Text Char"/>
    <w:basedOn w:val="DefaultParagraphFont"/>
    <w:link w:val="FootnoteText"/>
    <w:semiHidden/>
    <w:rsid w:val="00674098"/>
    <w:rPr>
      <w:rFonts w:ascii="Times New Roman" w:eastAsia="PMingLiU" w:hAnsi="Times New Roman" w:cs="Times New Roman"/>
      <w:sz w:val="20"/>
      <w:szCs w:val="20"/>
      <w:lang w:eastAsia="de-DE"/>
    </w:rPr>
  </w:style>
  <w:style w:type="character" w:styleId="FootnoteReference">
    <w:name w:val="footnote reference"/>
    <w:basedOn w:val="DefaultParagraphFont"/>
    <w:semiHidden/>
    <w:rsid w:val="00674098"/>
    <w:rPr>
      <w:vertAlign w:val="superscript"/>
    </w:rPr>
  </w:style>
  <w:style w:type="paragraph" w:customStyle="1" w:styleId="Titolo2">
    <w:name w:val="Titolo2"/>
    <w:basedOn w:val="Normal"/>
    <w:rsid w:val="00674098"/>
    <w:pPr>
      <w:spacing w:before="120"/>
    </w:pPr>
    <w:rPr>
      <w:rFonts w:ascii="Arial" w:eastAsia="Batang" w:hAnsi="Arial" w:cs="Arial"/>
      <w:b/>
      <w:lang w:val="en-GB" w:eastAsia="ko-KR"/>
    </w:rPr>
  </w:style>
  <w:style w:type="paragraph" w:customStyle="1" w:styleId="a2">
    <w:name w:val="a2"/>
    <w:basedOn w:val="Heading2"/>
    <w:next w:val="Normal"/>
    <w:qFormat/>
    <w:rsid w:val="00DE4FB6"/>
    <w:pPr>
      <w:numPr>
        <w:numId w:val="39"/>
      </w:numPr>
      <w:tabs>
        <w:tab w:val="left" w:pos="500"/>
      </w:tabs>
      <w:suppressAutoHyphens/>
      <w:overflowPunct w:val="0"/>
      <w:autoSpaceDE w:val="0"/>
      <w:autoSpaceDN w:val="0"/>
      <w:adjustRightInd w:val="0"/>
      <w:spacing w:before="270" w:after="240" w:line="270" w:lineRule="exact"/>
      <w:jc w:val="both"/>
      <w:textAlignment w:val="baseline"/>
    </w:pPr>
    <w:rPr>
      <w:rFonts w:ascii="Times New Roman" w:eastAsia="MS Mincho" w:hAnsi="Times New Roman"/>
      <w:i w:val="0"/>
      <w:iCs w:val="0"/>
      <w:kern w:val="0"/>
      <w:sz w:val="26"/>
      <w:lang w:val="en-GB"/>
    </w:rPr>
  </w:style>
  <w:style w:type="paragraph" w:customStyle="1" w:styleId="a3">
    <w:name w:val="a3"/>
    <w:basedOn w:val="Heading3"/>
    <w:next w:val="Normal"/>
    <w:qFormat/>
    <w:rsid w:val="00DE4FB6"/>
    <w:pPr>
      <w:widowControl/>
      <w:numPr>
        <w:numId w:val="39"/>
      </w:numPr>
      <w:tabs>
        <w:tab w:val="left" w:pos="640"/>
        <w:tab w:val="left" w:pos="880"/>
      </w:tabs>
      <w:suppressAutoHyphens/>
      <w:overflowPunct w:val="0"/>
      <w:autoSpaceDE w:val="0"/>
      <w:autoSpaceDN w:val="0"/>
      <w:adjustRightInd w:val="0"/>
      <w:spacing w:after="120" w:line="250" w:lineRule="exact"/>
      <w:textAlignment w:val="baseline"/>
    </w:pPr>
    <w:rPr>
      <w:rFonts w:ascii="Times New Roman" w:eastAsia="MS Mincho" w:hAnsi="Times New Roman"/>
      <w:bCs w:val="0"/>
      <w:kern w:val="0"/>
      <w:szCs w:val="20"/>
      <w:lang w:val="en-GB"/>
    </w:rPr>
  </w:style>
  <w:style w:type="paragraph" w:customStyle="1" w:styleId="a4">
    <w:name w:val="a4"/>
    <w:basedOn w:val="Heading4"/>
    <w:next w:val="Normal"/>
    <w:qFormat/>
    <w:rsid w:val="00DE4FB6"/>
    <w:pPr>
      <w:widowControl/>
      <w:numPr>
        <w:numId w:val="39"/>
      </w:numPr>
      <w:tabs>
        <w:tab w:val="left" w:pos="880"/>
      </w:tabs>
      <w:suppressAutoHyphens/>
      <w:spacing w:after="240" w:line="230" w:lineRule="exact"/>
    </w:pPr>
    <w:rPr>
      <w:rFonts w:ascii="Times New Roman" w:hAnsi="Times New Roman"/>
      <w:kern w:val="0"/>
      <w:sz w:val="26"/>
      <w:szCs w:val="24"/>
      <w:lang w:val="en-GB"/>
    </w:rPr>
  </w:style>
  <w:style w:type="paragraph" w:customStyle="1" w:styleId="a5">
    <w:name w:val="a5"/>
    <w:basedOn w:val="Heading5"/>
    <w:next w:val="Normal"/>
    <w:rsid w:val="00DE4FB6"/>
    <w:pPr>
      <w:keepNext/>
      <w:widowControl/>
      <w:numPr>
        <w:numId w:val="39"/>
      </w:numPr>
      <w:tabs>
        <w:tab w:val="left" w:pos="1140"/>
        <w:tab w:val="left" w:pos="1360"/>
      </w:tabs>
      <w:suppressAutoHyphens/>
      <w:spacing w:before="60" w:after="240"/>
    </w:pPr>
    <w:rPr>
      <w:rFonts w:ascii="Times New Roman" w:hAnsi="Times New Roman"/>
      <w:bCs w:val="0"/>
      <w:i w:val="0"/>
      <w:iCs w:val="0"/>
      <w:kern w:val="0"/>
      <w:szCs w:val="20"/>
      <w:lang w:val="en-GB"/>
    </w:rPr>
  </w:style>
  <w:style w:type="paragraph" w:customStyle="1" w:styleId="a6">
    <w:name w:val="a6"/>
    <w:basedOn w:val="Heading6"/>
    <w:next w:val="Normal"/>
    <w:rsid w:val="00DE4FB6"/>
    <w:pPr>
      <w:keepNext/>
      <w:widowControl/>
      <w:numPr>
        <w:numId w:val="39"/>
      </w:numPr>
      <w:tabs>
        <w:tab w:val="left" w:pos="1140"/>
        <w:tab w:val="left" w:pos="1360"/>
      </w:tabs>
      <w:suppressAutoHyphens/>
      <w:spacing w:before="60" w:after="240" w:line="230" w:lineRule="exact"/>
    </w:pPr>
    <w:rPr>
      <w:rFonts w:ascii="Times New Roman" w:hAnsi="Times New Roman"/>
      <w:bCs w:val="0"/>
      <w:kern w:val="0"/>
      <w:sz w:val="24"/>
      <w:szCs w:val="20"/>
      <w:lang w:val="en-GB"/>
    </w:rPr>
  </w:style>
  <w:style w:type="paragraph" w:customStyle="1" w:styleId="ANNEX">
    <w:name w:val="ANNEX"/>
    <w:basedOn w:val="Heading1"/>
    <w:next w:val="Normal"/>
    <w:rsid w:val="00DE4FB6"/>
    <w:pPr>
      <w:pageBreakBefore/>
      <w:widowControl/>
      <w:numPr>
        <w:numId w:val="39"/>
      </w:numPr>
      <w:tabs>
        <w:tab w:val="left" w:pos="450"/>
        <w:tab w:val="left" w:pos="1191"/>
        <w:tab w:val="left" w:pos="1588"/>
        <w:tab w:val="left" w:pos="1985"/>
      </w:tabs>
      <w:overflowPunct w:val="0"/>
      <w:autoSpaceDE w:val="0"/>
      <w:autoSpaceDN w:val="0"/>
      <w:adjustRightInd w:val="0"/>
      <w:spacing w:before="360" w:after="240" w:line="310" w:lineRule="exact"/>
      <w:jc w:val="center"/>
      <w:textAlignment w:val="baseline"/>
    </w:pPr>
    <w:rPr>
      <w:rFonts w:ascii="Times New Roman" w:eastAsia="MS Mincho" w:hAnsi="Times New Roman"/>
      <w:b w:val="0"/>
      <w:bCs w:val="0"/>
      <w:caps/>
      <w:kern w:val="0"/>
      <w:sz w:val="28"/>
      <w:szCs w:val="28"/>
      <w:lang w:val="en-GB"/>
    </w:rPr>
  </w:style>
  <w:style w:type="character" w:customStyle="1" w:styleId="zmsearchresult">
    <w:name w:val="zmsearchresult"/>
    <w:basedOn w:val="DefaultParagraphFont"/>
    <w:rsid w:val="00DE4F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12752">
      <w:bodyDiv w:val="1"/>
      <w:marLeft w:val="0"/>
      <w:marRight w:val="0"/>
      <w:marTop w:val="0"/>
      <w:marBottom w:val="0"/>
      <w:divBdr>
        <w:top w:val="none" w:sz="0" w:space="0" w:color="auto"/>
        <w:left w:val="none" w:sz="0" w:space="0" w:color="auto"/>
        <w:bottom w:val="none" w:sz="0" w:space="0" w:color="auto"/>
        <w:right w:val="none" w:sz="0" w:space="0" w:color="auto"/>
      </w:divBdr>
    </w:div>
    <w:div w:id="62219553">
      <w:bodyDiv w:val="1"/>
      <w:marLeft w:val="0"/>
      <w:marRight w:val="0"/>
      <w:marTop w:val="0"/>
      <w:marBottom w:val="0"/>
      <w:divBdr>
        <w:top w:val="none" w:sz="0" w:space="0" w:color="auto"/>
        <w:left w:val="none" w:sz="0" w:space="0" w:color="auto"/>
        <w:bottom w:val="none" w:sz="0" w:space="0" w:color="auto"/>
        <w:right w:val="none" w:sz="0" w:space="0" w:color="auto"/>
      </w:divBdr>
    </w:div>
    <w:div w:id="330260813">
      <w:bodyDiv w:val="1"/>
      <w:marLeft w:val="0"/>
      <w:marRight w:val="0"/>
      <w:marTop w:val="0"/>
      <w:marBottom w:val="0"/>
      <w:divBdr>
        <w:top w:val="none" w:sz="0" w:space="0" w:color="auto"/>
        <w:left w:val="none" w:sz="0" w:space="0" w:color="auto"/>
        <w:bottom w:val="none" w:sz="0" w:space="0" w:color="auto"/>
        <w:right w:val="none" w:sz="0" w:space="0" w:color="auto"/>
      </w:divBdr>
    </w:div>
    <w:div w:id="714278974">
      <w:bodyDiv w:val="1"/>
      <w:marLeft w:val="0"/>
      <w:marRight w:val="0"/>
      <w:marTop w:val="0"/>
      <w:marBottom w:val="0"/>
      <w:divBdr>
        <w:top w:val="none" w:sz="0" w:space="0" w:color="auto"/>
        <w:left w:val="none" w:sz="0" w:space="0" w:color="auto"/>
        <w:bottom w:val="none" w:sz="0" w:space="0" w:color="auto"/>
        <w:right w:val="none" w:sz="0" w:space="0" w:color="auto"/>
      </w:divBdr>
    </w:div>
    <w:div w:id="812714747">
      <w:bodyDiv w:val="1"/>
      <w:marLeft w:val="0"/>
      <w:marRight w:val="0"/>
      <w:marTop w:val="0"/>
      <w:marBottom w:val="0"/>
      <w:divBdr>
        <w:top w:val="none" w:sz="0" w:space="0" w:color="auto"/>
        <w:left w:val="none" w:sz="0" w:space="0" w:color="auto"/>
        <w:bottom w:val="none" w:sz="0" w:space="0" w:color="auto"/>
        <w:right w:val="none" w:sz="0" w:space="0" w:color="auto"/>
      </w:divBdr>
    </w:div>
    <w:div w:id="829445596">
      <w:bodyDiv w:val="1"/>
      <w:marLeft w:val="0"/>
      <w:marRight w:val="0"/>
      <w:marTop w:val="0"/>
      <w:marBottom w:val="0"/>
      <w:divBdr>
        <w:top w:val="none" w:sz="0" w:space="0" w:color="auto"/>
        <w:left w:val="none" w:sz="0" w:space="0" w:color="auto"/>
        <w:bottom w:val="none" w:sz="0" w:space="0" w:color="auto"/>
        <w:right w:val="none" w:sz="0" w:space="0" w:color="auto"/>
      </w:divBdr>
    </w:div>
    <w:div w:id="914246247">
      <w:bodyDiv w:val="1"/>
      <w:marLeft w:val="0"/>
      <w:marRight w:val="0"/>
      <w:marTop w:val="0"/>
      <w:marBottom w:val="0"/>
      <w:divBdr>
        <w:top w:val="none" w:sz="0" w:space="0" w:color="auto"/>
        <w:left w:val="none" w:sz="0" w:space="0" w:color="auto"/>
        <w:bottom w:val="none" w:sz="0" w:space="0" w:color="auto"/>
        <w:right w:val="none" w:sz="0" w:space="0" w:color="auto"/>
      </w:divBdr>
    </w:div>
    <w:div w:id="1144666031">
      <w:bodyDiv w:val="1"/>
      <w:marLeft w:val="0"/>
      <w:marRight w:val="0"/>
      <w:marTop w:val="0"/>
      <w:marBottom w:val="0"/>
      <w:divBdr>
        <w:top w:val="none" w:sz="0" w:space="0" w:color="auto"/>
        <w:left w:val="none" w:sz="0" w:space="0" w:color="auto"/>
        <w:bottom w:val="none" w:sz="0" w:space="0" w:color="auto"/>
        <w:right w:val="none" w:sz="0" w:space="0" w:color="auto"/>
      </w:divBdr>
    </w:div>
    <w:div w:id="1510027136">
      <w:bodyDiv w:val="1"/>
      <w:marLeft w:val="0"/>
      <w:marRight w:val="0"/>
      <w:marTop w:val="0"/>
      <w:marBottom w:val="0"/>
      <w:divBdr>
        <w:top w:val="none" w:sz="0" w:space="0" w:color="auto"/>
        <w:left w:val="none" w:sz="0" w:space="0" w:color="auto"/>
        <w:bottom w:val="none" w:sz="0" w:space="0" w:color="auto"/>
        <w:right w:val="none" w:sz="0" w:space="0" w:color="auto"/>
      </w:divBdr>
    </w:div>
    <w:div w:id="1808469092">
      <w:bodyDiv w:val="1"/>
      <w:marLeft w:val="0"/>
      <w:marRight w:val="0"/>
      <w:marTop w:val="0"/>
      <w:marBottom w:val="0"/>
      <w:divBdr>
        <w:top w:val="none" w:sz="0" w:space="0" w:color="auto"/>
        <w:left w:val="none" w:sz="0" w:space="0" w:color="auto"/>
        <w:bottom w:val="none" w:sz="0" w:space="0" w:color="auto"/>
        <w:right w:val="none" w:sz="0" w:space="0" w:color="auto"/>
      </w:divBdr>
    </w:div>
    <w:div w:id="1830752149">
      <w:bodyDiv w:val="1"/>
      <w:marLeft w:val="0"/>
      <w:marRight w:val="0"/>
      <w:marTop w:val="0"/>
      <w:marBottom w:val="0"/>
      <w:divBdr>
        <w:top w:val="none" w:sz="0" w:space="0" w:color="auto"/>
        <w:left w:val="none" w:sz="0" w:space="0" w:color="auto"/>
        <w:bottom w:val="none" w:sz="0" w:space="0" w:color="auto"/>
        <w:right w:val="none" w:sz="0" w:space="0" w:color="auto"/>
      </w:divBdr>
    </w:div>
    <w:div w:id="2036227394">
      <w:bodyDiv w:val="1"/>
      <w:marLeft w:val="0"/>
      <w:marRight w:val="0"/>
      <w:marTop w:val="0"/>
      <w:marBottom w:val="0"/>
      <w:divBdr>
        <w:top w:val="none" w:sz="0" w:space="0" w:color="auto"/>
        <w:left w:val="none" w:sz="0" w:space="0" w:color="auto"/>
        <w:bottom w:val="none" w:sz="0" w:space="0" w:color="auto"/>
        <w:right w:val="none" w:sz="0" w:space="0" w:color="auto"/>
      </w:divBdr>
    </w:div>
    <w:div w:id="2096321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iso.org/declaration-for-participants-in-iso-activities.html" TargetMode="External"/><Relationship Id="rId18" Type="http://schemas.openxmlformats.org/officeDocument/2006/relationships/hyperlink" Target="mailto:yklwhite@gmail.com"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mailto:synched-encoding@lists.aau.at" TargetMode="External"/><Relationship Id="rId7" Type="http://schemas.openxmlformats.org/officeDocument/2006/relationships/endnotes" Target="endnotes.xml"/><Relationship Id="rId12" Type="http://schemas.openxmlformats.org/officeDocument/2006/relationships/hyperlink" Target="https://www.iso.org/publication/PUB100397.html" TargetMode="External"/><Relationship Id="rId17" Type="http://schemas.openxmlformats.org/officeDocument/2006/relationships/hyperlink" Target="http://isotc.iso.org/livelink/livelink?func=ll&amp;objId=4230455&amp;objAction=browse&amp;sort=subtype"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itu.int/ITU-T/dbase/patent/patent-policy.html" TargetMode="External"/><Relationship Id="rId20" Type="http://schemas.openxmlformats.org/officeDocument/2006/relationships/hyperlink" Target="mailto:yklwhite@gmail.co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so.org/resources.html" TargetMode="External"/><Relationship Id="rId24" Type="http://schemas.openxmlformats.org/officeDocument/2006/relationships/hyperlink" Target="https://sites.google.com/view/encodersyncworkshop/home" TargetMode="External"/><Relationship Id="rId5" Type="http://schemas.openxmlformats.org/officeDocument/2006/relationships/webSettings" Target="webSettings.xml"/><Relationship Id="rId15" Type="http://schemas.openxmlformats.org/officeDocument/2006/relationships/hyperlink" Target="https://www.iso.org/publication/PUB100382.html" TargetMode="External"/><Relationship Id="rId23" Type="http://schemas.openxmlformats.org/officeDocument/2006/relationships/hyperlink" Target="https://www.mpegstandards.org/wp-content/uploads/mpeg_meetings/137_OnLine/w21299.zip" TargetMode="External"/><Relationship Id="rId28" Type="http://schemas.microsoft.com/office/2011/relationships/people" Target="people.xml"/><Relationship Id="rId10" Type="http://schemas.openxmlformats.org/officeDocument/2006/relationships/hyperlink" Target="https://www.iso.org/get-involved.html" TargetMode="External"/><Relationship Id="rId19" Type="http://schemas.openxmlformats.org/officeDocument/2006/relationships/hyperlink" Target="mailto:igor.curcio@nokia.com" TargetMode="External"/><Relationship Id="rId4" Type="http://schemas.openxmlformats.org/officeDocument/2006/relationships/settings" Target="settings.xml"/><Relationship Id="rId9" Type="http://schemas.openxmlformats.org/officeDocument/2006/relationships/hyperlink" Target="https://sd.iso.org/documents/ui/" TargetMode="External"/><Relationship Id="rId14" Type="http://schemas.openxmlformats.org/officeDocument/2006/relationships/hyperlink" Target="https://www.iso.org/privacy-and-copyright.html" TargetMode="External"/><Relationship Id="rId22" Type="http://schemas.openxmlformats.org/officeDocument/2006/relationships/hyperlink" Target="https://www.mpegstandards.org/wp-content/uploads/mpeg_meetings/134_OnLine/w20293.zip"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120E62-96E5-FC4F-A8AF-8B7349AB1E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4479</Words>
  <Characters>25533</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Schuyler Quackenbush</dc:creator>
  <cp:keywords/>
  <dc:description/>
  <cp:lastModifiedBy>Curcio, Igor (Nokia - FI/Tampere)</cp:lastModifiedBy>
  <cp:revision>2</cp:revision>
  <cp:lastPrinted>2020-10-08T18:57:00Z</cp:lastPrinted>
  <dcterms:created xsi:type="dcterms:W3CDTF">2022-01-28T16:11:00Z</dcterms:created>
  <dcterms:modified xsi:type="dcterms:W3CDTF">2022-01-28T16:11:00Z</dcterms:modified>
</cp:coreProperties>
</file>