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3D889" w14:textId="77777777" w:rsidR="008F78BA" w:rsidRDefault="008F78BA"/>
    <w:p w14:paraId="3FF6A263" w14:textId="01C61278" w:rsidR="008F78BA" w:rsidRPr="00386CD7" w:rsidRDefault="009E02C8">
      <w:pPr>
        <w:pStyle w:val="ac"/>
        <w:tabs>
          <w:tab w:val="left" w:pos="4589"/>
        </w:tabs>
        <w:jc w:val="right"/>
        <w:rPr>
          <w:rFonts w:ascii="Times New Roman" w:hAnsi="Times New Roman" w:cs="Times New Roman"/>
          <w:sz w:val="28"/>
          <w:szCs w:val="28"/>
          <w:u w:val="none"/>
          <w:lang w:val="de-AT"/>
        </w:rPr>
      </w:pPr>
      <w:r>
        <w:rPr>
          <w:rFonts w:eastAsia="Calibri"/>
          <w:noProof/>
          <w:lang w:val="en-CA" w:eastAsia="en-CA"/>
        </w:rPr>
        <w:drawing>
          <wp:anchor distT="0" distB="0" distL="114300" distR="114300" simplePos="0" relativeHeight="251668480" behindDoc="0" locked="0" layoutInCell="1" allowOverlap="1" wp14:anchorId="75AAB19C" wp14:editId="306C9CCB">
            <wp:simplePos x="0" y="0"/>
            <wp:positionH relativeFrom="page">
              <wp:posOffset>632561</wp:posOffset>
            </wp:positionH>
            <wp:positionV relativeFrom="paragraph">
              <wp:posOffset>59830</wp:posOffset>
            </wp:positionV>
            <wp:extent cx="1239520" cy="537845"/>
            <wp:effectExtent l="0" t="0" r="0" b="0"/>
            <wp:wrapNone/>
            <wp:docPr id="1"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8"/>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6CD7">
        <w:rPr>
          <w:rFonts w:ascii="Times New Roman"/>
          <w:b w:val="0"/>
          <w:u w:val="none"/>
          <w:lang w:val="de-AT"/>
        </w:rPr>
        <w:t xml:space="preserve">             </w:t>
      </w:r>
      <w:r w:rsidRPr="00386CD7">
        <w:rPr>
          <w:rFonts w:ascii="Times New Roman"/>
          <w:b w:val="0"/>
          <w:lang w:val="de-AT"/>
        </w:rPr>
        <w:t xml:space="preserve">                           </w:t>
      </w:r>
      <w:r w:rsidRPr="00386CD7">
        <w:rPr>
          <w:rFonts w:ascii="Times New Roman" w:hAnsi="Times New Roman" w:cs="Times New Roman"/>
          <w:sz w:val="28"/>
          <w:szCs w:val="28"/>
          <w:lang w:val="de-AT"/>
        </w:rPr>
        <w:t>ISO/IEC JTC 1/SC</w:t>
      </w:r>
      <w:r w:rsidRPr="00386CD7">
        <w:rPr>
          <w:rFonts w:ascii="Times New Roman" w:hAnsi="Times New Roman" w:cs="Times New Roman"/>
          <w:spacing w:val="-25"/>
          <w:sz w:val="28"/>
          <w:szCs w:val="28"/>
          <w:lang w:val="de-AT"/>
        </w:rPr>
        <w:t xml:space="preserve"> </w:t>
      </w:r>
      <w:r w:rsidRPr="00386CD7">
        <w:rPr>
          <w:rFonts w:ascii="Times New Roman" w:hAnsi="Times New Roman" w:cs="Times New Roman"/>
          <w:sz w:val="28"/>
          <w:szCs w:val="28"/>
          <w:lang w:val="de-AT"/>
        </w:rPr>
        <w:t>29/</w:t>
      </w:r>
      <w:r w:rsidR="00507AA1" w:rsidRPr="00386CD7">
        <w:rPr>
          <w:rFonts w:ascii="Times New Roman" w:hAnsi="Times New Roman" w:cs="Times New Roman"/>
          <w:sz w:val="28"/>
          <w:szCs w:val="28"/>
          <w:lang w:val="de-AT"/>
        </w:rPr>
        <w:t>AG</w:t>
      </w:r>
      <w:r w:rsidR="00507AA1" w:rsidRPr="00386CD7">
        <w:rPr>
          <w:rFonts w:ascii="Times New Roman" w:hAnsi="Times New Roman" w:cs="Times New Roman"/>
          <w:spacing w:val="-9"/>
          <w:sz w:val="28"/>
          <w:szCs w:val="28"/>
          <w:lang w:val="de-AT"/>
        </w:rPr>
        <w:t xml:space="preserve"> 0</w:t>
      </w:r>
      <w:r w:rsidR="00507AA1">
        <w:rPr>
          <w:rFonts w:ascii="Times New Roman" w:hAnsi="Times New Roman" w:cs="Times New Roman"/>
          <w:sz w:val="28"/>
          <w:szCs w:val="28"/>
          <w:lang w:val="de-AT"/>
        </w:rPr>
        <w:t>3</w:t>
      </w:r>
      <w:r w:rsidR="00507AA1" w:rsidRPr="00386CD7">
        <w:rPr>
          <w:rFonts w:ascii="Times New Roman" w:hAnsi="Times New Roman" w:cs="Times New Roman"/>
          <w:sz w:val="28"/>
          <w:szCs w:val="28"/>
          <w:lang w:val="de-AT"/>
        </w:rPr>
        <w:t xml:space="preserve"> </w:t>
      </w:r>
      <w:del w:id="0" w:author="Kyuheon Kim" w:date="2022-01-21T02:16:00Z">
        <w:r w:rsidRPr="00386CD7" w:rsidDel="00D24AA3">
          <w:rPr>
            <w:rFonts w:ascii="Times New Roman" w:hAnsi="Times New Roman" w:cs="Times New Roman"/>
            <w:color w:val="FF0000"/>
            <w:sz w:val="48"/>
            <w:szCs w:val="48"/>
            <w:lang w:val="de-AT"/>
          </w:rPr>
          <w:delText>N0xxx</w:delText>
        </w:r>
      </w:del>
      <w:ins w:id="1" w:author="Kyuheon Kim" w:date="2022-01-21T02:16:00Z">
        <w:r w:rsidR="00D24AA3" w:rsidRPr="00386CD7">
          <w:rPr>
            <w:rFonts w:ascii="Times New Roman" w:hAnsi="Times New Roman" w:cs="Times New Roman"/>
            <w:color w:val="FF0000"/>
            <w:sz w:val="48"/>
            <w:szCs w:val="48"/>
            <w:lang w:val="de-AT"/>
          </w:rPr>
          <w:t>N0</w:t>
        </w:r>
        <w:r w:rsidR="00D24AA3">
          <w:rPr>
            <w:rFonts w:ascii="Times New Roman" w:hAnsi="Times New Roman" w:cs="Times New Roman"/>
            <w:color w:val="FF0000"/>
            <w:sz w:val="48"/>
            <w:szCs w:val="48"/>
            <w:lang w:val="de-AT"/>
          </w:rPr>
          <w:t>057</w:t>
        </w:r>
      </w:ins>
    </w:p>
    <w:p w14:paraId="73C086A8" w14:textId="77777777" w:rsidR="008F78BA" w:rsidRPr="00386CD7" w:rsidRDefault="008F78BA">
      <w:pPr>
        <w:rPr>
          <w:b/>
          <w:sz w:val="20"/>
          <w:lang w:val="de-AT"/>
        </w:rPr>
      </w:pPr>
    </w:p>
    <w:p w14:paraId="3BFAC667" w14:textId="77777777" w:rsidR="008F78BA" w:rsidRPr="00386CD7" w:rsidRDefault="008F78BA">
      <w:pPr>
        <w:rPr>
          <w:b/>
          <w:sz w:val="20"/>
          <w:lang w:val="de-AT"/>
        </w:rPr>
      </w:pPr>
    </w:p>
    <w:p w14:paraId="1E9A4280" w14:textId="77777777" w:rsidR="008F78BA" w:rsidRPr="00386CD7" w:rsidRDefault="009E02C8">
      <w:pPr>
        <w:spacing w:before="3"/>
        <w:rPr>
          <w:b/>
          <w:sz w:val="23"/>
          <w:lang w:val="de-AT"/>
        </w:rPr>
      </w:pPr>
      <w:r>
        <w:rPr>
          <w:noProof/>
          <w:lang w:val="en-CA" w:eastAsia="en-CA"/>
        </w:rPr>
        <mc:AlternateContent>
          <mc:Choice Requires="wps">
            <w:drawing>
              <wp:anchor distT="0" distB="0" distL="0" distR="0" simplePos="0" relativeHeight="251667456" behindDoc="1" locked="0" layoutInCell="1" allowOverlap="1" wp14:anchorId="51C7D99B" wp14:editId="7AF4028C">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5055" cy="971550"/>
                        </a:xfrm>
                        <a:prstGeom prst="rect">
                          <a:avLst/>
                        </a:prstGeom>
                        <a:noFill/>
                        <a:ln w="9754">
                          <a:solidFill>
                            <a:srgbClr val="000000"/>
                          </a:solidFill>
                          <a:miter lim="800000"/>
                          <a:headEnd/>
                          <a:tailEnd/>
                        </a:ln>
                      </wps:spPr>
                      <wps:txbx>
                        <w:txbxContent>
                          <w:p w14:paraId="51E63991" w14:textId="2E5F8955" w:rsidR="008F78BA" w:rsidRDefault="009E02C8">
                            <w:pPr>
                              <w:spacing w:before="80" w:line="360" w:lineRule="auto"/>
                              <w:ind w:right="50"/>
                              <w:jc w:val="center"/>
                              <w:rPr>
                                <w:b/>
                                <w:sz w:val="28"/>
                                <w:szCs w:val="28"/>
                              </w:rPr>
                            </w:pPr>
                            <w:r>
                              <w:rPr>
                                <w:b/>
                                <w:sz w:val="28"/>
                                <w:szCs w:val="28"/>
                              </w:rPr>
                              <w:t>ISO/IEC JTC 1/SC 29/</w:t>
                            </w:r>
                            <w:r w:rsidR="000E56C9">
                              <w:rPr>
                                <w:b/>
                                <w:sz w:val="28"/>
                                <w:szCs w:val="28"/>
                              </w:rPr>
                              <w:t xml:space="preserve">AG </w:t>
                            </w:r>
                            <w:r>
                              <w:rPr>
                                <w:b/>
                                <w:sz w:val="28"/>
                                <w:szCs w:val="28"/>
                              </w:rPr>
                              <w:t>0</w:t>
                            </w:r>
                            <w:r w:rsidR="000E56C9">
                              <w:rPr>
                                <w:b/>
                                <w:sz w:val="28"/>
                                <w:szCs w:val="28"/>
                              </w:rPr>
                              <w:t>3</w:t>
                            </w:r>
                            <w:r>
                              <w:rPr>
                                <w:b/>
                                <w:sz w:val="28"/>
                                <w:szCs w:val="28"/>
                              </w:rPr>
                              <w:br/>
                            </w:r>
                            <w:r w:rsidR="00507AA1" w:rsidRPr="00507AA1">
                              <w:rPr>
                                <w:b/>
                                <w:sz w:val="28"/>
                                <w:szCs w:val="28"/>
                              </w:rPr>
                              <w:t xml:space="preserve">MPEG Liaison and </w:t>
                            </w:r>
                            <w:ins w:id="2" w:author="Kyuheon Kim" w:date="2022-01-21T02:34:00Z">
                              <w:r w:rsidR="00C26590">
                                <w:rPr>
                                  <w:b/>
                                  <w:sz w:val="28"/>
                                  <w:szCs w:val="28"/>
                                </w:rPr>
                                <w:t>C</w:t>
                              </w:r>
                            </w:ins>
                            <w:del w:id="3" w:author="Kyuheon Kim" w:date="2022-01-21T02:34:00Z">
                              <w:r w:rsidR="00507AA1" w:rsidRPr="00507AA1" w:rsidDel="00C26590">
                                <w:rPr>
                                  <w:b/>
                                  <w:sz w:val="28"/>
                                  <w:szCs w:val="28"/>
                                </w:rPr>
                                <w:delText>c</w:delText>
                              </w:r>
                            </w:del>
                            <w:r w:rsidR="00507AA1" w:rsidRPr="00507AA1">
                              <w:rPr>
                                <w:b/>
                                <w:sz w:val="28"/>
                                <w:szCs w:val="28"/>
                              </w:rPr>
                              <w:t>ommunication</w:t>
                            </w:r>
                            <w:r>
                              <w:rPr>
                                <w:b/>
                                <w:sz w:val="28"/>
                                <w:szCs w:val="28"/>
                              </w:rPr>
                              <w:t xml:space="preserve"> </w:t>
                            </w:r>
                            <w:r>
                              <w:rPr>
                                <w:b/>
                                <w:sz w:val="28"/>
                                <w:szCs w:val="28"/>
                              </w:rPr>
                              <w:br/>
                              <w:t xml:space="preserve">Convenorship: </w:t>
                            </w:r>
                            <w:r w:rsidR="00507AA1">
                              <w:rPr>
                                <w:b/>
                                <w:sz w:val="28"/>
                                <w:szCs w:val="28"/>
                              </w:rPr>
                              <w:t>KR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C7D99B" id="Text Box 2" o:spid="_x0000_s1026" style="position:absolute;left:0;text-align:left;margin-left:55.5pt;margin-top:15.9pt;width:484.65pt;height:76.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" filled="f" strokeweight=".27094mm">
                <v:path arrowok="t"/>
                <v:textbox inset="0,0,0,0">
                  <w:txbxContent>
                    <w:p w14:paraId="51E63991" w14:textId="2E5F8955" w:rsidR="008F78BA" w:rsidRDefault="009E02C8">
                      <w:pPr>
                        <w:spacing w:before="80" w:line="360" w:lineRule="auto"/>
                        <w:ind w:right="50"/>
                        <w:jc w:val="center"/>
                        <w:rPr>
                          <w:b/>
                          <w:sz w:val="28"/>
                          <w:szCs w:val="28"/>
                        </w:rPr>
                      </w:pPr>
                      <w:r>
                        <w:rPr>
                          <w:b/>
                          <w:sz w:val="28"/>
                          <w:szCs w:val="28"/>
                        </w:rPr>
                        <w:t>ISO/IEC JTC 1/SC 29/</w:t>
                      </w:r>
                      <w:r w:rsidR="000E56C9">
                        <w:rPr>
                          <w:b/>
                          <w:sz w:val="28"/>
                          <w:szCs w:val="28"/>
                        </w:rPr>
                        <w:t xml:space="preserve">AG </w:t>
                      </w:r>
                      <w:r>
                        <w:rPr>
                          <w:b/>
                          <w:sz w:val="28"/>
                          <w:szCs w:val="28"/>
                        </w:rPr>
                        <w:t>0</w:t>
                      </w:r>
                      <w:r w:rsidR="000E56C9">
                        <w:rPr>
                          <w:b/>
                          <w:sz w:val="28"/>
                          <w:szCs w:val="28"/>
                        </w:rPr>
                        <w:t>3</w:t>
                      </w:r>
                      <w:r>
                        <w:rPr>
                          <w:b/>
                          <w:sz w:val="28"/>
                          <w:szCs w:val="28"/>
                        </w:rPr>
                        <w:br/>
                      </w:r>
                      <w:r w:rsidR="00507AA1" w:rsidRPr="00507AA1">
                        <w:rPr>
                          <w:b/>
                          <w:sz w:val="28"/>
                          <w:szCs w:val="28"/>
                        </w:rPr>
                        <w:t xml:space="preserve">MPEG Liaison and </w:t>
                      </w:r>
                      <w:ins w:id="4" w:author="Kyuheon Kim" w:date="2022-01-21T02:34:00Z">
                        <w:r w:rsidR="00C26590">
                          <w:rPr>
                            <w:b/>
                            <w:sz w:val="28"/>
                            <w:szCs w:val="28"/>
                          </w:rPr>
                          <w:t>C</w:t>
                        </w:r>
                      </w:ins>
                      <w:del w:id="5" w:author="Kyuheon Kim" w:date="2022-01-21T02:34:00Z">
                        <w:r w:rsidR="00507AA1" w:rsidRPr="00507AA1" w:rsidDel="00C26590">
                          <w:rPr>
                            <w:b/>
                            <w:sz w:val="28"/>
                            <w:szCs w:val="28"/>
                          </w:rPr>
                          <w:delText>c</w:delText>
                        </w:r>
                      </w:del>
                      <w:r w:rsidR="00507AA1" w:rsidRPr="00507AA1">
                        <w:rPr>
                          <w:b/>
                          <w:sz w:val="28"/>
                          <w:szCs w:val="28"/>
                        </w:rPr>
                        <w:t>ommunication</w:t>
                      </w:r>
                      <w:r>
                        <w:rPr>
                          <w:b/>
                          <w:sz w:val="28"/>
                          <w:szCs w:val="28"/>
                        </w:rPr>
                        <w:t xml:space="preserve"> </w:t>
                      </w:r>
                      <w:r>
                        <w:rPr>
                          <w:b/>
                          <w:sz w:val="28"/>
                          <w:szCs w:val="28"/>
                        </w:rPr>
                        <w:br/>
                        <w:t xml:space="preserve">Convenorship: </w:t>
                      </w:r>
                      <w:r w:rsidR="00507AA1">
                        <w:rPr>
                          <w:b/>
                          <w:sz w:val="28"/>
                          <w:szCs w:val="28"/>
                        </w:rPr>
                        <w:t>KR</w:t>
                      </w:r>
                    </w:p>
                  </w:txbxContent>
                </v:textbox>
                <w10:wrap type="topAndBottom" anchorx="page"/>
              </v:rect>
            </w:pict>
          </mc:Fallback>
        </mc:AlternateContent>
      </w:r>
    </w:p>
    <w:p w14:paraId="1EF5DD40" w14:textId="77777777" w:rsidR="008F78BA" w:rsidRPr="00386CD7" w:rsidRDefault="008F78BA">
      <w:pPr>
        <w:rPr>
          <w:b/>
          <w:sz w:val="20"/>
          <w:lang w:val="de-AT"/>
        </w:rPr>
      </w:pPr>
    </w:p>
    <w:p w14:paraId="5935B54B" w14:textId="77777777" w:rsidR="008F78BA" w:rsidRPr="00386CD7" w:rsidRDefault="008F78BA">
      <w:pPr>
        <w:rPr>
          <w:b/>
          <w:sz w:val="21"/>
          <w:lang w:val="de-AT"/>
        </w:rPr>
      </w:pPr>
    </w:p>
    <w:p w14:paraId="7C78DE4D" w14:textId="77777777" w:rsidR="008F78BA" w:rsidRDefault="009E02C8">
      <w:pPr>
        <w:tabs>
          <w:tab w:val="left" w:pos="3099"/>
        </w:tabs>
        <w:spacing w:before="103"/>
        <w:ind w:left="104"/>
      </w:pPr>
      <w:r>
        <w:rPr>
          <w:b/>
        </w:rPr>
        <w:t>Document</w:t>
      </w:r>
      <w:r>
        <w:rPr>
          <w:b/>
          <w:spacing w:val="14"/>
        </w:rPr>
        <w:t xml:space="preserve"> </w:t>
      </w:r>
      <w:r>
        <w:rPr>
          <w:b/>
        </w:rPr>
        <w:t>type:</w:t>
      </w:r>
      <w:r>
        <w:tab/>
        <w:t>Output Document</w:t>
      </w:r>
    </w:p>
    <w:p w14:paraId="43F52AEE" w14:textId="77777777" w:rsidR="008F78BA" w:rsidRDefault="008F78BA">
      <w:pPr>
        <w:spacing w:before="1"/>
      </w:pPr>
    </w:p>
    <w:p w14:paraId="2F7CC926" w14:textId="0BC2B00F" w:rsidR="008F78BA" w:rsidRDefault="009E02C8">
      <w:pPr>
        <w:pStyle w:val="ad"/>
        <w:tabs>
          <w:tab w:val="left" w:pos="3099"/>
        </w:tabs>
        <w:spacing w:line="254" w:lineRule="auto"/>
        <w:ind w:left="3099" w:right="214" w:hanging="2996"/>
        <w:rPr>
          <w:rFonts w:ascii="Times New Roman" w:hAnsi="Times New Roman" w:cs="Times New Roman"/>
        </w:rPr>
      </w:pPr>
      <w:r>
        <w:rPr>
          <w:rFonts w:ascii="Times New Roman" w:hAnsi="Times New Roman" w:cs="Times New Roman"/>
          <w:b/>
        </w:rPr>
        <w:t>Title:</w:t>
      </w:r>
      <w:r>
        <w:rPr>
          <w:rFonts w:ascii="Times New Roman" w:hAnsi="Times New Roman" w:cs="Times New Roman"/>
        </w:rPr>
        <w:tab/>
      </w:r>
      <w:del w:id="6" w:author="Kyuheon Kim" w:date="2022-01-21T02:16:00Z">
        <w:r w:rsidDel="00D24AA3">
          <w:rPr>
            <w:rFonts w:ascii="Times New Roman" w:hAnsi="Times New Roman" w:cs="Times New Roman"/>
          </w:rPr>
          <w:delText xml:space="preserve">Draft </w:delText>
        </w:r>
      </w:del>
      <w:r>
        <w:rPr>
          <w:rFonts w:ascii="Times New Roman" w:hAnsi="Times New Roman" w:cs="Times New Roman"/>
        </w:rPr>
        <w:t>White Paper on Neural Network Coding</w:t>
      </w:r>
    </w:p>
    <w:p w14:paraId="613D84BA" w14:textId="77777777" w:rsidR="008F78BA" w:rsidRDefault="008F78BA">
      <w:pPr>
        <w:spacing w:before="6"/>
      </w:pPr>
    </w:p>
    <w:p w14:paraId="1019D02E" w14:textId="77777777" w:rsidR="008F78BA" w:rsidRDefault="009E02C8">
      <w:pPr>
        <w:pStyle w:val="ad"/>
        <w:tabs>
          <w:tab w:val="left" w:pos="3099"/>
        </w:tabs>
        <w:spacing w:line="254" w:lineRule="auto"/>
        <w:ind w:left="3099" w:right="214" w:hanging="2996"/>
        <w:rPr>
          <w:rFonts w:ascii="Times New Roman" w:hAnsi="Times New Roman" w:cs="Times New Roman"/>
        </w:rPr>
      </w:pPr>
      <w:r>
        <w:rPr>
          <w:rFonts w:ascii="Times New Roman" w:hAnsi="Times New Roman" w:cs="Times New Roman"/>
          <w:b/>
        </w:rPr>
        <w:t>Status:</w:t>
      </w:r>
      <w:r>
        <w:rPr>
          <w:rFonts w:ascii="Times New Roman" w:hAnsi="Times New Roman" w:cs="Times New Roman"/>
        </w:rPr>
        <w:tab/>
        <w:t>Approved</w:t>
      </w:r>
    </w:p>
    <w:p w14:paraId="49542ACF" w14:textId="77777777" w:rsidR="008F78BA" w:rsidRDefault="008F78BA">
      <w:pPr>
        <w:tabs>
          <w:tab w:val="left" w:pos="3099"/>
        </w:tabs>
        <w:ind w:left="104"/>
      </w:pPr>
    </w:p>
    <w:p w14:paraId="3CFB2695" w14:textId="191DFCAB" w:rsidR="008F78BA" w:rsidRDefault="009E02C8">
      <w:pPr>
        <w:tabs>
          <w:tab w:val="left" w:pos="3099"/>
        </w:tabs>
        <w:ind w:left="104"/>
      </w:pPr>
      <w:r>
        <w:rPr>
          <w:b/>
        </w:rPr>
        <w:t>Date</w:t>
      </w:r>
      <w:r>
        <w:rPr>
          <w:b/>
          <w:spacing w:val="-16"/>
        </w:rPr>
        <w:t xml:space="preserve"> </w:t>
      </w:r>
      <w:r>
        <w:rPr>
          <w:b/>
        </w:rPr>
        <w:t>of</w:t>
      </w:r>
      <w:r>
        <w:rPr>
          <w:b/>
          <w:spacing w:val="-16"/>
        </w:rPr>
        <w:t xml:space="preserve"> </w:t>
      </w:r>
      <w:r>
        <w:rPr>
          <w:b/>
        </w:rPr>
        <w:t>document:</w:t>
      </w:r>
      <w:r>
        <w:tab/>
        <w:t>202</w:t>
      </w:r>
      <w:ins w:id="7" w:author="Bailer, Werner" w:date="2021-12-29T13:12:00Z">
        <w:r w:rsidR="00745822">
          <w:t>2</w:t>
        </w:r>
      </w:ins>
      <w:del w:id="8" w:author="Bailer, Werner" w:date="2021-12-29T13:12:00Z">
        <w:r w:rsidDel="00745822">
          <w:delText>1</w:delText>
        </w:r>
      </w:del>
      <w:r>
        <w:t>-</w:t>
      </w:r>
      <w:del w:id="9" w:author="Bailer, Werner" w:date="2021-12-29T13:12:00Z">
        <w:r w:rsidDel="00745822">
          <w:delText>1</w:delText>
        </w:r>
      </w:del>
      <w:r>
        <w:t>0</w:t>
      </w:r>
      <w:ins w:id="10" w:author="Bailer, Werner" w:date="2021-12-29T13:12:00Z">
        <w:r w:rsidR="00745822">
          <w:t>1</w:t>
        </w:r>
      </w:ins>
      <w:r>
        <w:t>-</w:t>
      </w:r>
      <w:ins w:id="11" w:author="Bailer, Werner" w:date="2021-12-29T13:12:00Z">
        <w:r w:rsidR="00745822">
          <w:t>2</w:t>
        </w:r>
      </w:ins>
      <w:ins w:id="12" w:author="Kyuheon Kim" w:date="2022-01-21T02:16:00Z">
        <w:r w:rsidR="00D24AA3">
          <w:t>3</w:t>
        </w:r>
      </w:ins>
      <w:ins w:id="13" w:author="Bailer, Werner" w:date="2021-12-29T13:12:00Z">
        <w:del w:id="14" w:author="Kyuheon Kim" w:date="2022-01-21T02:16:00Z">
          <w:r w:rsidR="00745822" w:rsidDel="00D24AA3">
            <w:delText>1</w:delText>
          </w:r>
        </w:del>
      </w:ins>
      <w:del w:id="15" w:author="Bailer, Werner" w:date="2021-12-29T13:12:00Z">
        <w:r w:rsidDel="00745822">
          <w:delText>15</w:delText>
        </w:r>
      </w:del>
    </w:p>
    <w:p w14:paraId="0A0404BD" w14:textId="77777777" w:rsidR="008F78BA" w:rsidRDefault="008F78BA">
      <w:pPr>
        <w:spacing w:before="1"/>
      </w:pPr>
    </w:p>
    <w:p w14:paraId="57367BA2" w14:textId="77777777" w:rsidR="008F78BA" w:rsidRDefault="009E02C8">
      <w:pPr>
        <w:tabs>
          <w:tab w:val="left" w:pos="3099"/>
        </w:tabs>
        <w:ind w:left="104"/>
      </w:pPr>
      <w:r>
        <w:rPr>
          <w:b/>
        </w:rPr>
        <w:t>Source:</w:t>
      </w:r>
      <w:r>
        <w:tab/>
        <w:t>ISO/IEC JTC 1/SC 29/</w:t>
      </w:r>
      <w:r w:rsidR="00507AA1">
        <w:t>AG</w:t>
      </w:r>
      <w:r w:rsidR="00507AA1">
        <w:rPr>
          <w:spacing w:val="4"/>
        </w:rPr>
        <w:t xml:space="preserve"> </w:t>
      </w:r>
      <w:r>
        <w:rPr>
          <w:spacing w:val="4"/>
        </w:rPr>
        <w:t>0</w:t>
      </w:r>
      <w:r w:rsidR="00507AA1">
        <w:t>3</w:t>
      </w:r>
    </w:p>
    <w:p w14:paraId="6031DFCC" w14:textId="77777777" w:rsidR="008F78BA" w:rsidRDefault="008F78BA">
      <w:pPr>
        <w:spacing w:before="1"/>
      </w:pPr>
    </w:p>
    <w:p w14:paraId="74638F2A" w14:textId="77777777" w:rsidR="008F78BA" w:rsidRDefault="009E02C8">
      <w:pPr>
        <w:tabs>
          <w:tab w:val="left" w:pos="3099"/>
        </w:tabs>
        <w:ind w:left="104"/>
        <w:rPr>
          <w:b/>
        </w:rPr>
      </w:pPr>
      <w:r>
        <w:rPr>
          <w:b/>
        </w:rPr>
        <w:t>Expected action:</w:t>
      </w:r>
      <w:r>
        <w:rPr>
          <w:b/>
        </w:rPr>
        <w:tab/>
      </w:r>
      <w:r>
        <w:t>None</w:t>
      </w:r>
    </w:p>
    <w:p w14:paraId="2A783A57" w14:textId="77777777" w:rsidR="008F78BA" w:rsidRDefault="008F78BA">
      <w:pPr>
        <w:tabs>
          <w:tab w:val="left" w:pos="3099"/>
        </w:tabs>
        <w:ind w:left="104"/>
        <w:rPr>
          <w:b/>
        </w:rPr>
      </w:pPr>
    </w:p>
    <w:p w14:paraId="6162EDA6" w14:textId="77777777" w:rsidR="008F78BA" w:rsidRDefault="009E02C8">
      <w:pPr>
        <w:tabs>
          <w:tab w:val="left" w:pos="3099"/>
        </w:tabs>
        <w:ind w:left="104"/>
        <w:rPr>
          <w:b/>
        </w:rPr>
      </w:pPr>
      <w:r>
        <w:rPr>
          <w:b/>
        </w:rPr>
        <w:t>Action due date:</w:t>
      </w:r>
      <w:r>
        <w:rPr>
          <w:b/>
        </w:rPr>
        <w:tab/>
      </w:r>
      <w:r>
        <w:t>None</w:t>
      </w:r>
    </w:p>
    <w:p w14:paraId="2B43F58A" w14:textId="77777777" w:rsidR="008F78BA" w:rsidRDefault="008F78BA">
      <w:pPr>
        <w:spacing w:before="1"/>
      </w:pPr>
    </w:p>
    <w:p w14:paraId="692F68C0" w14:textId="50A163AF" w:rsidR="008F78BA" w:rsidRDefault="009E02C8">
      <w:pPr>
        <w:tabs>
          <w:tab w:val="left" w:pos="3099"/>
        </w:tabs>
        <w:ind w:left="104"/>
      </w:pPr>
      <w:r>
        <w:rPr>
          <w:b/>
        </w:rPr>
        <w:t>No.</w:t>
      </w:r>
      <w:r>
        <w:rPr>
          <w:b/>
          <w:spacing w:val="5"/>
        </w:rPr>
        <w:t xml:space="preserve"> </w:t>
      </w:r>
      <w:r>
        <w:rPr>
          <w:b/>
        </w:rPr>
        <w:t>of</w:t>
      </w:r>
      <w:r>
        <w:rPr>
          <w:b/>
          <w:spacing w:val="6"/>
        </w:rPr>
        <w:t xml:space="preserve"> </w:t>
      </w:r>
      <w:r>
        <w:rPr>
          <w:b/>
        </w:rPr>
        <w:t>pages:</w:t>
      </w:r>
      <w:r>
        <w:tab/>
      </w:r>
      <w:ins w:id="16" w:author="Kyuheon Kim" w:date="2022-01-21T02:18:00Z">
        <w:r w:rsidR="00D24AA3">
          <w:t>6</w:t>
        </w:r>
      </w:ins>
      <w:del w:id="17" w:author="Kyuheon Kim" w:date="2022-01-21T02:18:00Z">
        <w:r w:rsidR="001B03B2" w:rsidDel="00D24AA3">
          <w:delText>5</w:delText>
        </w:r>
      </w:del>
      <w:r w:rsidR="00E2348C">
        <w:t xml:space="preserve"> </w:t>
      </w:r>
      <w:r>
        <w:t>(with</w:t>
      </w:r>
      <w:del w:id="18" w:author="Kyuheon Kim" w:date="2022-01-21T02:18:00Z">
        <w:r w:rsidDel="00D24AA3">
          <w:delText>out</w:delText>
        </w:r>
      </w:del>
      <w:r>
        <w:t xml:space="preserve"> cover</w:t>
      </w:r>
      <w:r>
        <w:rPr>
          <w:spacing w:val="-10"/>
        </w:rPr>
        <w:t xml:space="preserve"> </w:t>
      </w:r>
      <w:r>
        <w:t>page)</w:t>
      </w:r>
    </w:p>
    <w:p w14:paraId="5AD281BD" w14:textId="77777777" w:rsidR="008F78BA" w:rsidRDefault="008F78BA">
      <w:pPr>
        <w:spacing w:before="1"/>
      </w:pPr>
    </w:p>
    <w:p w14:paraId="58C81064" w14:textId="77777777" w:rsidR="008F78BA" w:rsidRDefault="009E02C8">
      <w:pPr>
        <w:tabs>
          <w:tab w:val="left" w:pos="3099"/>
        </w:tabs>
        <w:ind w:left="104"/>
      </w:pPr>
      <w:r>
        <w:rPr>
          <w:b/>
        </w:rPr>
        <w:t>Email</w:t>
      </w:r>
      <w:r>
        <w:rPr>
          <w:b/>
          <w:spacing w:val="5"/>
        </w:rPr>
        <w:t xml:space="preserve"> </w:t>
      </w:r>
      <w:r>
        <w:rPr>
          <w:b/>
        </w:rPr>
        <w:t>of</w:t>
      </w:r>
      <w:r>
        <w:rPr>
          <w:b/>
          <w:spacing w:val="6"/>
        </w:rPr>
        <w:t xml:space="preserve"> </w:t>
      </w:r>
      <w:r>
        <w:rPr>
          <w:b/>
        </w:rPr>
        <w:t>Convenor:</w:t>
      </w:r>
      <w:r>
        <w:tab/>
      </w:r>
      <w:r w:rsidR="00507AA1">
        <w:t>kyuheonkim@khu.ac.kr</w:t>
      </w:r>
    </w:p>
    <w:p w14:paraId="0E29B947" w14:textId="77777777" w:rsidR="008F78BA" w:rsidRDefault="008F78BA">
      <w:pPr>
        <w:spacing w:before="1"/>
      </w:pPr>
    </w:p>
    <w:p w14:paraId="71B59050" w14:textId="77777777" w:rsidR="008F78BA" w:rsidRPr="00386CD7" w:rsidRDefault="009E02C8">
      <w:pPr>
        <w:tabs>
          <w:tab w:val="left" w:pos="3099"/>
        </w:tabs>
        <w:ind w:left="104"/>
      </w:pPr>
      <w:r>
        <w:rPr>
          <w:b/>
        </w:rPr>
        <w:t>Committee</w:t>
      </w:r>
      <w:r>
        <w:rPr>
          <w:b/>
          <w:spacing w:val="-6"/>
        </w:rPr>
        <w:t xml:space="preserve"> </w:t>
      </w:r>
      <w:r>
        <w:rPr>
          <w:b/>
        </w:rPr>
        <w:t>URL:</w:t>
      </w:r>
      <w:r>
        <w:tab/>
      </w:r>
      <w:r w:rsidRPr="00386CD7">
        <w:t>https://isotc.iso.org/livelink/livelink/open/jtc1sc29</w:t>
      </w:r>
      <w:r w:rsidR="00507AA1" w:rsidRPr="00386CD7">
        <w:t>ag3</w:t>
      </w:r>
    </w:p>
    <w:p w14:paraId="5D6E3DC1" w14:textId="77777777" w:rsidR="008F78BA" w:rsidRDefault="008F78BA">
      <w:pPr>
        <w:tabs>
          <w:tab w:val="left" w:pos="3099"/>
        </w:tabs>
        <w:ind w:left="104"/>
        <w:rPr>
          <w:color w:val="0000EE"/>
          <w:u w:val="single"/>
        </w:rPr>
      </w:pPr>
    </w:p>
    <w:p w14:paraId="6943F625" w14:textId="77777777" w:rsidR="008F78BA" w:rsidRDefault="008F78BA">
      <w:pPr>
        <w:tabs>
          <w:tab w:val="left" w:pos="3099"/>
        </w:tabs>
        <w:ind w:left="104"/>
        <w:rPr>
          <w:color w:val="0000EE"/>
          <w:u w:val="single"/>
        </w:rPr>
      </w:pPr>
    </w:p>
    <w:p w14:paraId="6F46CBE5" w14:textId="77777777" w:rsidR="008F78BA" w:rsidRDefault="008F78BA">
      <w:pPr>
        <w:tabs>
          <w:tab w:val="left" w:pos="3099"/>
        </w:tabs>
        <w:ind w:left="104"/>
        <w:rPr>
          <w:color w:val="0000EE"/>
          <w:u w:val="single"/>
        </w:rPr>
      </w:pPr>
    </w:p>
    <w:p w14:paraId="0A0903F6" w14:textId="77777777" w:rsidR="008F78BA" w:rsidRDefault="008F78BA">
      <w:pPr>
        <w:tabs>
          <w:tab w:val="left" w:pos="3099"/>
        </w:tabs>
        <w:ind w:left="104"/>
        <w:rPr>
          <w:color w:val="0000EE"/>
          <w:u w:val="single"/>
        </w:rPr>
        <w:sectPr w:rsidR="008F78BA">
          <w:footerReference w:type="even" r:id="rId9"/>
          <w:footerReference w:type="default" r:id="rId10"/>
          <w:pgSz w:w="11900" w:h="16840"/>
          <w:pgMar w:top="540" w:right="980" w:bottom="280" w:left="1000" w:header="720" w:footer="720" w:gutter="0"/>
          <w:cols w:space="720"/>
          <w:docGrid w:linePitch="360"/>
        </w:sectPr>
      </w:pPr>
    </w:p>
    <w:p w14:paraId="16E999E9" w14:textId="77777777" w:rsidR="008F78BA" w:rsidRDefault="009E02C8">
      <w:pPr>
        <w:jc w:val="center"/>
        <w:rPr>
          <w:rFonts w:eastAsia="SimSun"/>
          <w:b/>
          <w:sz w:val="28"/>
          <w:lang w:val="en-GB" w:eastAsia="zh-CN"/>
        </w:rPr>
      </w:pPr>
      <w:r>
        <w:rPr>
          <w:rFonts w:eastAsia="SimSun"/>
          <w:b/>
          <w:sz w:val="28"/>
          <w:lang w:val="en-GB" w:eastAsia="zh-CN"/>
        </w:rPr>
        <w:lastRenderedPageBreak/>
        <w:t>INTERNATIONAL ORGANIZATION FOR STANDARDIZATION</w:t>
      </w:r>
    </w:p>
    <w:p w14:paraId="1AC23333" w14:textId="77777777" w:rsidR="008F78BA" w:rsidRDefault="009E02C8">
      <w:pPr>
        <w:jc w:val="center"/>
        <w:rPr>
          <w:rFonts w:eastAsia="SimSun"/>
          <w:b/>
          <w:sz w:val="28"/>
          <w:lang w:val="en-GB" w:eastAsia="zh-CN"/>
        </w:rPr>
      </w:pPr>
      <w:r>
        <w:rPr>
          <w:rFonts w:eastAsia="SimSun"/>
          <w:b/>
          <w:sz w:val="28"/>
          <w:lang w:val="en-GB" w:eastAsia="zh-CN"/>
        </w:rPr>
        <w:t>ORGANISATION INTERNATIONALE DE NORMALISATION</w:t>
      </w:r>
    </w:p>
    <w:p w14:paraId="2732DDCE" w14:textId="77777777" w:rsidR="008F78BA" w:rsidRPr="00386CD7" w:rsidRDefault="009E02C8">
      <w:pPr>
        <w:jc w:val="center"/>
        <w:rPr>
          <w:rFonts w:eastAsia="SimSun"/>
          <w:b/>
          <w:sz w:val="28"/>
          <w:lang w:eastAsia="zh-CN"/>
        </w:rPr>
      </w:pPr>
      <w:r w:rsidRPr="00386CD7">
        <w:rPr>
          <w:rFonts w:eastAsia="SimSun"/>
          <w:b/>
          <w:sz w:val="28"/>
          <w:lang w:eastAsia="zh-CN"/>
        </w:rPr>
        <w:t>ISO/IEC JTC 1/SC 29/</w:t>
      </w:r>
      <w:r w:rsidR="00507AA1" w:rsidRPr="00386CD7">
        <w:rPr>
          <w:rFonts w:eastAsia="SimSun"/>
          <w:b/>
          <w:sz w:val="28"/>
          <w:lang w:eastAsia="zh-CN"/>
        </w:rPr>
        <w:t xml:space="preserve">AG </w:t>
      </w:r>
      <w:r w:rsidRPr="00386CD7">
        <w:rPr>
          <w:rFonts w:eastAsia="SimSun"/>
          <w:b/>
          <w:sz w:val="28"/>
          <w:lang w:eastAsia="zh-CN"/>
        </w:rPr>
        <w:t>0</w:t>
      </w:r>
      <w:r w:rsidR="00507AA1" w:rsidRPr="00386CD7">
        <w:rPr>
          <w:rFonts w:eastAsia="SimSun"/>
          <w:b/>
          <w:sz w:val="28"/>
          <w:lang w:eastAsia="zh-CN"/>
        </w:rPr>
        <w:t>3</w:t>
      </w:r>
      <w:r w:rsidRPr="00386CD7">
        <w:rPr>
          <w:rFonts w:eastAsia="SimSun"/>
          <w:b/>
          <w:sz w:val="28"/>
          <w:lang w:eastAsia="zh-CN"/>
        </w:rPr>
        <w:t xml:space="preserve"> MPEG VIDEO CODING</w:t>
      </w:r>
    </w:p>
    <w:p w14:paraId="6573FD1A" w14:textId="77777777" w:rsidR="008F78BA" w:rsidRPr="00386CD7" w:rsidRDefault="008F78BA"/>
    <w:p w14:paraId="2DC1C369" w14:textId="1B2250A3" w:rsidR="008F78BA" w:rsidRPr="00386CD7" w:rsidRDefault="009E02C8">
      <w:pPr>
        <w:jc w:val="right"/>
        <w:rPr>
          <w:rFonts w:eastAsia="SimSun"/>
          <w:b/>
          <w:sz w:val="48"/>
          <w:lang w:eastAsia="zh-CN"/>
        </w:rPr>
      </w:pPr>
      <w:r w:rsidRPr="00386CD7">
        <w:rPr>
          <w:rFonts w:eastAsia="SimSun"/>
          <w:b/>
          <w:sz w:val="28"/>
          <w:lang w:eastAsia="zh-CN"/>
        </w:rPr>
        <w:t>ISO/IEC JTC 1/SC 29/</w:t>
      </w:r>
      <w:r w:rsidR="00507AA1" w:rsidRPr="00386CD7">
        <w:rPr>
          <w:rFonts w:eastAsia="SimSun"/>
          <w:b/>
          <w:sz w:val="28"/>
          <w:lang w:eastAsia="zh-CN"/>
        </w:rPr>
        <w:t xml:space="preserve">AG 03 </w:t>
      </w:r>
      <w:r w:rsidRPr="00386CD7">
        <w:rPr>
          <w:rFonts w:eastAsia="SimSun"/>
          <w:b/>
          <w:color w:val="FF0000"/>
          <w:sz w:val="48"/>
          <w:lang w:eastAsia="zh-CN"/>
        </w:rPr>
        <w:t>N0</w:t>
      </w:r>
      <w:ins w:id="28" w:author="Kyuheon Kim" w:date="2022-01-21T02:18:00Z">
        <w:r w:rsidR="00D24AA3">
          <w:rPr>
            <w:rFonts w:eastAsia="SimSun"/>
            <w:b/>
            <w:color w:val="FF0000"/>
            <w:sz w:val="48"/>
            <w:lang w:eastAsia="zh-CN"/>
          </w:rPr>
          <w:t>057</w:t>
        </w:r>
      </w:ins>
      <w:del w:id="29" w:author="Kyuheon Kim" w:date="2022-01-21T02:18:00Z">
        <w:r w:rsidRPr="00386CD7" w:rsidDel="00D24AA3">
          <w:rPr>
            <w:rFonts w:eastAsia="SimSun"/>
            <w:b/>
            <w:color w:val="FF0000"/>
            <w:sz w:val="48"/>
            <w:lang w:eastAsia="zh-CN"/>
          </w:rPr>
          <w:delText>xxx</w:delText>
        </w:r>
      </w:del>
    </w:p>
    <w:p w14:paraId="7D725B5F" w14:textId="77777777" w:rsidR="008F78BA" w:rsidRDefault="009E02C8">
      <w:pPr>
        <w:jc w:val="right"/>
        <w:rPr>
          <w:rFonts w:eastAsia="SimSun"/>
          <w:b/>
          <w:sz w:val="28"/>
          <w:lang w:val="en-GB" w:eastAsia="zh-CN"/>
        </w:rPr>
      </w:pPr>
      <w:del w:id="30" w:author="Bailer, Werner" w:date="2022-01-18T07:56:00Z">
        <w:r w:rsidDel="0099724D">
          <w:rPr>
            <w:rFonts w:eastAsia="SimSun"/>
            <w:b/>
            <w:sz w:val="28"/>
            <w:lang w:val="en-GB" w:eastAsia="zh-CN"/>
          </w:rPr>
          <w:delText xml:space="preserve">October </w:delText>
        </w:r>
      </w:del>
      <w:ins w:id="31" w:author="Bailer, Werner" w:date="2022-01-18T07:56:00Z">
        <w:r w:rsidR="0099724D">
          <w:rPr>
            <w:rFonts w:eastAsia="SimSun"/>
            <w:b/>
            <w:sz w:val="28"/>
            <w:lang w:val="en-GB" w:eastAsia="zh-CN"/>
          </w:rPr>
          <w:t xml:space="preserve">January </w:t>
        </w:r>
      </w:ins>
      <w:r>
        <w:rPr>
          <w:rFonts w:eastAsia="SimSun"/>
          <w:b/>
          <w:sz w:val="28"/>
          <w:lang w:val="en-GB" w:eastAsia="zh-CN"/>
        </w:rPr>
        <w:t>202</w:t>
      </w:r>
      <w:ins w:id="32" w:author="Bailer, Werner" w:date="2022-01-18T07:56:00Z">
        <w:r w:rsidR="0099724D">
          <w:rPr>
            <w:rFonts w:eastAsia="SimSun"/>
            <w:b/>
            <w:sz w:val="28"/>
            <w:lang w:val="en-GB" w:eastAsia="zh-CN"/>
          </w:rPr>
          <w:t>2</w:t>
        </w:r>
      </w:ins>
      <w:del w:id="33" w:author="Bailer, Werner" w:date="2022-01-18T07:56:00Z">
        <w:r w:rsidDel="0099724D">
          <w:rPr>
            <w:rFonts w:eastAsia="SimSun"/>
            <w:b/>
            <w:sz w:val="28"/>
            <w:lang w:val="en-GB" w:eastAsia="zh-CN"/>
          </w:rPr>
          <w:delText>1</w:delText>
        </w:r>
      </w:del>
      <w:r>
        <w:rPr>
          <w:rFonts w:eastAsia="SimSun"/>
          <w:b/>
          <w:sz w:val="28"/>
          <w:lang w:val="en-GB" w:eastAsia="zh-CN"/>
        </w:rPr>
        <w:t>, Online</w:t>
      </w:r>
    </w:p>
    <w:p w14:paraId="27284F9D" w14:textId="77777777" w:rsidR="008F78BA" w:rsidRDefault="008F78BA">
      <w:pPr>
        <w:jc w:val="right"/>
        <w:rPr>
          <w:rFonts w:eastAsia="SimSun"/>
          <w:b/>
          <w:sz w:val="28"/>
          <w:lang w:val="en-GB" w:eastAsia="zh-CN"/>
        </w:rPr>
      </w:pPr>
    </w:p>
    <w:p w14:paraId="5082F680" w14:textId="77777777" w:rsidR="008F78BA" w:rsidRDefault="008F78BA">
      <w:pPr>
        <w:jc w:val="right"/>
        <w:rPr>
          <w:rFonts w:eastAsia="SimSun"/>
          <w:b/>
          <w:sz w:val="28"/>
          <w:lang w:val="en-GB" w:eastAsia="zh-CN"/>
        </w:rPr>
      </w:pPr>
    </w:p>
    <w:tbl>
      <w:tblPr>
        <w:tblW w:w="9464" w:type="dxa"/>
        <w:tblLook w:val="01E0" w:firstRow="1" w:lastRow="1" w:firstColumn="1" w:lastColumn="1" w:noHBand="0" w:noVBand="0"/>
      </w:tblPr>
      <w:tblGrid>
        <w:gridCol w:w="1890"/>
        <w:gridCol w:w="7574"/>
      </w:tblGrid>
      <w:tr w:rsidR="008F78BA" w14:paraId="2508CF7E" w14:textId="77777777">
        <w:tc>
          <w:tcPr>
            <w:tcW w:w="1890" w:type="dxa"/>
          </w:tcPr>
          <w:p w14:paraId="4B377CBE" w14:textId="77777777" w:rsidR="008F78BA" w:rsidRDefault="009E02C8">
            <w:pPr>
              <w:rPr>
                <w:b/>
              </w:rPr>
            </w:pPr>
            <w:r>
              <w:rPr>
                <w:b/>
              </w:rPr>
              <w:t>Title</w:t>
            </w:r>
          </w:p>
        </w:tc>
        <w:tc>
          <w:tcPr>
            <w:tcW w:w="7574" w:type="dxa"/>
          </w:tcPr>
          <w:p w14:paraId="2AB9629C" w14:textId="181D479A" w:rsidR="008F78BA" w:rsidRDefault="009E02C8">
            <w:pPr>
              <w:rPr>
                <w:b/>
                <w:highlight w:val="yellow"/>
              </w:rPr>
            </w:pPr>
            <w:del w:id="34" w:author="Kyuheon Kim" w:date="2022-01-21T02:18:00Z">
              <w:r w:rsidDel="00D24AA3">
                <w:rPr>
                  <w:b/>
                </w:rPr>
                <w:delText xml:space="preserve">Draft </w:delText>
              </w:r>
            </w:del>
            <w:r>
              <w:rPr>
                <w:b/>
              </w:rPr>
              <w:t>White Paper on Neural Network Coding</w:t>
            </w:r>
          </w:p>
        </w:tc>
      </w:tr>
      <w:tr w:rsidR="008F78BA" w14:paraId="645FBC92" w14:textId="77777777">
        <w:tc>
          <w:tcPr>
            <w:tcW w:w="1890" w:type="dxa"/>
          </w:tcPr>
          <w:p w14:paraId="5E0CDFED" w14:textId="77777777" w:rsidR="008F78BA" w:rsidRDefault="009E02C8">
            <w:pPr>
              <w:rPr>
                <w:b/>
              </w:rPr>
            </w:pPr>
            <w:r>
              <w:rPr>
                <w:b/>
              </w:rPr>
              <w:t>Source</w:t>
            </w:r>
          </w:p>
        </w:tc>
        <w:tc>
          <w:tcPr>
            <w:tcW w:w="7574" w:type="dxa"/>
          </w:tcPr>
          <w:p w14:paraId="2EF7680E" w14:textId="77777777" w:rsidR="008F78BA" w:rsidRDefault="00507AA1">
            <w:pPr>
              <w:rPr>
                <w:b/>
              </w:rPr>
            </w:pPr>
            <w:r>
              <w:rPr>
                <w:b/>
                <w:lang w:val="fr-FR"/>
              </w:rPr>
              <w:t>AG 03</w:t>
            </w:r>
            <w:r w:rsidR="009E02C8">
              <w:rPr>
                <w:b/>
                <w:lang w:val="fr-FR"/>
              </w:rPr>
              <w:t xml:space="preserve">, </w:t>
            </w:r>
            <w:r w:rsidRPr="00507AA1">
              <w:rPr>
                <w:b/>
              </w:rPr>
              <w:t>MPEG Liaison and communication</w:t>
            </w:r>
          </w:p>
        </w:tc>
      </w:tr>
      <w:tr w:rsidR="008F78BA" w14:paraId="0BFAEEB2" w14:textId="77777777">
        <w:tc>
          <w:tcPr>
            <w:tcW w:w="1890" w:type="dxa"/>
          </w:tcPr>
          <w:p w14:paraId="47D224ED" w14:textId="77777777" w:rsidR="008F78BA" w:rsidRDefault="009E02C8">
            <w:pPr>
              <w:rPr>
                <w:b/>
              </w:rPr>
            </w:pPr>
            <w:r>
              <w:rPr>
                <w:b/>
              </w:rPr>
              <w:t>Status</w:t>
            </w:r>
          </w:p>
        </w:tc>
        <w:tc>
          <w:tcPr>
            <w:tcW w:w="7574" w:type="dxa"/>
          </w:tcPr>
          <w:p w14:paraId="63DF638C" w14:textId="77777777" w:rsidR="008F78BA" w:rsidRDefault="009E02C8">
            <w:pPr>
              <w:rPr>
                <w:b/>
                <w:lang w:val="fr-FR"/>
              </w:rPr>
            </w:pPr>
            <w:proofErr w:type="spellStart"/>
            <w:r>
              <w:rPr>
                <w:b/>
                <w:lang w:val="fr-FR"/>
              </w:rPr>
              <w:t>Approved</w:t>
            </w:r>
            <w:proofErr w:type="spellEnd"/>
          </w:p>
        </w:tc>
      </w:tr>
      <w:tr w:rsidR="008F78BA" w14:paraId="4DF65CCA" w14:textId="77777777">
        <w:tc>
          <w:tcPr>
            <w:tcW w:w="1890" w:type="dxa"/>
          </w:tcPr>
          <w:p w14:paraId="34A3C74E" w14:textId="77777777" w:rsidR="008F78BA" w:rsidRDefault="009E02C8">
            <w:pPr>
              <w:rPr>
                <w:b/>
              </w:rPr>
            </w:pPr>
            <w:r>
              <w:rPr>
                <w:b/>
              </w:rPr>
              <w:t>Serial Number</w:t>
            </w:r>
          </w:p>
        </w:tc>
        <w:tc>
          <w:tcPr>
            <w:tcW w:w="7574" w:type="dxa"/>
          </w:tcPr>
          <w:p w14:paraId="0A21CE5C" w14:textId="630C301F" w:rsidR="008F78BA" w:rsidRDefault="009E02C8">
            <w:pPr>
              <w:rPr>
                <w:b/>
                <w:lang w:val="fr-FR"/>
              </w:rPr>
            </w:pPr>
            <w:r>
              <w:rPr>
                <w:b/>
                <w:lang w:val="fr-FR"/>
              </w:rPr>
              <w:t>2</w:t>
            </w:r>
            <w:ins w:id="35" w:author="Kyuheon Kim" w:date="2022-01-21T02:18:00Z">
              <w:r w:rsidR="00D24AA3">
                <w:rPr>
                  <w:b/>
                  <w:lang w:val="fr-FR"/>
                </w:rPr>
                <w:t>1272</w:t>
              </w:r>
            </w:ins>
            <w:del w:id="36" w:author="Kyuheon Kim" w:date="2022-01-21T02:18:00Z">
              <w:r w:rsidDel="00D24AA3">
                <w:rPr>
                  <w:b/>
                  <w:lang w:val="fr-FR"/>
                </w:rPr>
                <w:delText>0xxx</w:delText>
              </w:r>
            </w:del>
          </w:p>
        </w:tc>
      </w:tr>
    </w:tbl>
    <w:p w14:paraId="7F528227" w14:textId="77777777" w:rsidR="008F78BA" w:rsidRDefault="008F78BA"/>
    <w:p w14:paraId="1B580B08" w14:textId="77777777" w:rsidR="008F78BA" w:rsidRDefault="008F78BA"/>
    <w:p w14:paraId="1BABE4EF" w14:textId="77777777" w:rsidR="008F78BA" w:rsidRDefault="009E02C8">
      <w:pPr>
        <w:pStyle w:val="BodyofPaper"/>
        <w:jc w:val="center"/>
        <w:rPr>
          <w:rFonts w:ascii="Arial" w:hAnsi="Arial" w:cs="Arial"/>
          <w:b/>
          <w:sz w:val="30"/>
          <w:szCs w:val="30"/>
        </w:rPr>
      </w:pPr>
      <w:r>
        <w:rPr>
          <w:rFonts w:ascii="Arial" w:hAnsi="Arial" w:cs="Arial"/>
          <w:b/>
          <w:sz w:val="30"/>
          <w:szCs w:val="30"/>
        </w:rPr>
        <w:t>Neural Network Coding (NNC) –</w:t>
      </w:r>
    </w:p>
    <w:p w14:paraId="2C7A730D" w14:textId="77777777" w:rsidR="008F78BA" w:rsidRDefault="009E02C8">
      <w:pPr>
        <w:pStyle w:val="BodyofPaper"/>
        <w:jc w:val="center"/>
        <w:rPr>
          <w:rFonts w:ascii="Arial" w:hAnsi="Arial" w:cs="Arial"/>
          <w:sz w:val="30"/>
          <w:szCs w:val="30"/>
        </w:rPr>
      </w:pPr>
      <w:r>
        <w:rPr>
          <w:rFonts w:ascii="Arial" w:hAnsi="Arial" w:cs="Arial"/>
          <w:b/>
          <w:sz w:val="30"/>
          <w:szCs w:val="30"/>
        </w:rPr>
        <w:t>Efficient Storage and Inference of Neural Networks for Multimedia Applications</w:t>
      </w:r>
    </w:p>
    <w:p w14:paraId="709C8579" w14:textId="77777777" w:rsidR="008F78BA" w:rsidRDefault="008F78BA">
      <w:pPr>
        <w:pStyle w:val="SPIEbodytext"/>
        <w:rPr>
          <w:rFonts w:ascii="Arial" w:hAnsi="Arial" w:cs="Arial"/>
        </w:rPr>
      </w:pPr>
    </w:p>
    <w:p w14:paraId="3FB9654C" w14:textId="77777777" w:rsidR="008F78BA" w:rsidRDefault="009E02C8">
      <w:r>
        <w:t xml:space="preserve">Artificial neural networks have been adopted for a broad range of tasks in almost every technical field, such as medical applications, transportation, network optimization, big data analysis, surveillance, speech, audio, image and video classification, image and video compression, and many more. Their recent success is based on the feasibility of processing much larger and complex neural networks (deep neural networks, DNNs) than in the past, and the availability of large-scale training data sets. An additional factor for the exponential growth </w:t>
      </w:r>
      <w:del w:id="37" w:author="Bailer, Werner" w:date="2022-01-20T14:33:00Z">
        <w:r w:rsidDel="00E86A88">
          <w:delText xml:space="preserve">are </w:delText>
        </w:r>
      </w:del>
      <w:ins w:id="38" w:author="Bailer, Werner" w:date="2022-01-20T14:33:00Z">
        <w:r w:rsidR="00E86A88">
          <w:t xml:space="preserve">is the appearance of </w:t>
        </w:r>
      </w:ins>
      <w:r>
        <w:t>new use cases, such as federated learning with continuous communication between many devices. Accordingly, this requires the highest compression in order to minimize the overall communication traffic, and reduce the size of networks for inference. Thus a standard for neural network coding (NNC) has been defined in ISO/IEC 15938-17 “Compression of Neural Networks for Multimedia Description and Analysis”.</w:t>
      </w:r>
    </w:p>
    <w:p w14:paraId="466FF5A4" w14:textId="77777777" w:rsidR="008F78BA" w:rsidRDefault="006457BB">
      <w:pPr>
        <w:rPr>
          <w:ins w:id="39" w:author="Bailer, Werner" w:date="2021-12-29T16:30:00Z"/>
        </w:rPr>
      </w:pPr>
      <w:ins w:id="40" w:author="Bailer, Werner" w:date="2021-12-29T16:30:00Z">
        <w:r>
          <w:t xml:space="preserve">Examples of specific applications targeted by the standard include </w:t>
        </w:r>
      </w:ins>
      <w:ins w:id="41" w:author="Bailer, Werner" w:date="2021-12-29T16:32:00Z">
        <w:r>
          <w:t>(</w:t>
        </w:r>
      </w:ins>
      <w:ins w:id="42" w:author="Bailer, Werner" w:date="2021-12-29T16:30:00Z">
        <w:r>
          <w:t>image</w:t>
        </w:r>
      </w:ins>
      <w:ins w:id="43" w:author="Bailer, Werner" w:date="2021-12-29T16:32:00Z">
        <w:r>
          <w:t>)</w:t>
        </w:r>
      </w:ins>
      <w:ins w:id="44" w:author="Bailer, Werner" w:date="2021-12-29T16:30:00Z">
        <w:r>
          <w:t xml:space="preserve"> classification,</w:t>
        </w:r>
      </w:ins>
      <w:ins w:id="45" w:author="Bailer, Werner" w:date="2021-12-29T16:32:00Z">
        <w:r>
          <w:t xml:space="preserve"> image/video compression or federated training. In many </w:t>
        </w:r>
      </w:ins>
      <w:ins w:id="46" w:author="Bailer, Werner" w:date="2021-12-29T16:33:00Z">
        <w:r>
          <w:t>(</w:t>
        </w:r>
      </w:ins>
      <w:ins w:id="47" w:author="Bailer, Werner" w:date="2021-12-29T16:32:00Z">
        <w:r>
          <w:t>image</w:t>
        </w:r>
      </w:ins>
      <w:ins w:id="48" w:author="Bailer, Werner" w:date="2021-12-29T16:33:00Z">
        <w:r>
          <w:t>)</w:t>
        </w:r>
      </w:ins>
      <w:ins w:id="49" w:author="Bailer, Werner" w:date="2021-12-29T16:32:00Z">
        <w:r>
          <w:t xml:space="preserve"> classification applications</w:t>
        </w:r>
      </w:ins>
      <w:ins w:id="50" w:author="Bailer, Werner" w:date="2021-12-29T16:33:00Z">
        <w:r>
          <w:t>,</w:t>
        </w:r>
      </w:ins>
      <w:ins w:id="51" w:author="Bailer, Werner" w:date="2021-12-29T16:32:00Z">
        <w:r>
          <w:t xml:space="preserve"> </w:t>
        </w:r>
      </w:ins>
      <w:ins w:id="52" w:author="Bailer, Werner" w:date="2021-12-29T16:30:00Z">
        <w:r>
          <w:t xml:space="preserve">trained models (and possibly updates) need to be deployed to a large number of target devices, such as mobile phones or smart cameras. </w:t>
        </w:r>
      </w:ins>
      <w:ins w:id="53" w:author="Bailer, Werner" w:date="2021-12-29T16:35:00Z">
        <w:r>
          <w:t xml:space="preserve">In image/video compression, models adjusted to specific content characteristics may need to be sent frequently to the decoder. </w:t>
        </w:r>
      </w:ins>
      <w:ins w:id="54" w:author="Bailer, Werner" w:date="2021-12-29T16:36:00Z">
        <w:r>
          <w:t xml:space="preserve">In federated training scenarios, updated models need to be exchanged frequently between nodes. All these use cases benefit from </w:t>
        </w:r>
      </w:ins>
      <w:ins w:id="55" w:author="Bailer, Werner" w:date="2021-12-29T16:37:00Z">
        <w:r>
          <w:t xml:space="preserve">smaller serialized representations of trained models, and many of the target use cases also benefit from more energy efficient inference </w:t>
        </w:r>
      </w:ins>
      <w:ins w:id="56" w:author="Bailer, Werner" w:date="2021-12-29T17:27:00Z">
        <w:r w:rsidR="004608BA">
          <w:t>with</w:t>
        </w:r>
      </w:ins>
      <w:ins w:id="57" w:author="Bailer, Werner" w:date="2021-12-29T16:37:00Z">
        <w:r>
          <w:t xml:space="preserve"> models of reduced </w:t>
        </w:r>
      </w:ins>
      <w:ins w:id="58" w:author="Bailer, Werner" w:date="2021-12-29T17:27:00Z">
        <w:r w:rsidR="004608BA">
          <w:t>complexity</w:t>
        </w:r>
      </w:ins>
      <w:ins w:id="59" w:author="Bailer, Werner" w:date="2021-12-29T16:37:00Z">
        <w:r>
          <w:t xml:space="preserve">. </w:t>
        </w:r>
      </w:ins>
    </w:p>
    <w:p w14:paraId="502F7709" w14:textId="77777777" w:rsidR="006457BB" w:rsidRDefault="006457BB"/>
    <w:p w14:paraId="47F661AC" w14:textId="77777777" w:rsidR="00F53200" w:rsidDel="006457BB" w:rsidRDefault="00F53200">
      <w:pPr>
        <w:rPr>
          <w:del w:id="60" w:author="Bailer, Werner" w:date="2021-12-29T16:37:00Z"/>
        </w:rPr>
      </w:pPr>
      <w:del w:id="61" w:author="Bailer, Werner" w:date="2021-12-29T16:37:00Z">
        <w:r w:rsidRPr="00ED1345" w:rsidDel="006457BB">
          <w:rPr>
            <w:highlight w:val="yellow"/>
          </w:rPr>
          <w:delText>[Ed.note: add benefits of using NNC in specific application areas]</w:delText>
        </w:r>
      </w:del>
    </w:p>
    <w:p w14:paraId="520DCF50" w14:textId="77777777" w:rsidR="008F78BA" w:rsidRDefault="009E02C8">
      <w:pPr>
        <w:pStyle w:val="1"/>
      </w:pPr>
      <w:r>
        <w:t>Scope of the specification and relation to exchange formats</w:t>
      </w:r>
    </w:p>
    <w:p w14:paraId="76D70301" w14:textId="77777777" w:rsidR="008F78BA" w:rsidRDefault="0011059B">
      <w:r>
        <w:t>As the</w:t>
      </w:r>
      <w:r w:rsidR="009E02C8">
        <w:t xml:space="preserve"> coding of neural networks is likely to have a hardware dependent and hardware independent component, </w:t>
      </w:r>
      <w:r>
        <w:t>the NNC standard</w:t>
      </w:r>
      <w:r w:rsidR="009E02C8">
        <w:t xml:space="preserve"> is designed as a toolbox of compression technologies. Some of these technologies require specific representations in an exchange format (i.e., sparse representations, adaptive quantization), and thus a normative specification for representing outputs of these technologies is defined. </w:t>
      </w:r>
      <w:r>
        <w:t xml:space="preserve">For other </w:t>
      </w:r>
      <w:r w:rsidR="00627586">
        <w:t>technologies (e.g. pruning)</w:t>
      </w:r>
      <w:r>
        <w:t xml:space="preserve">, that do not require a certain representation, NNC also specifies generic metadata. </w:t>
      </w:r>
      <w:r w:rsidR="007967DB">
        <w:t>Therefore,</w:t>
      </w:r>
      <w:r>
        <w:t xml:space="preserve"> </w:t>
      </w:r>
      <w:r w:rsidR="009E02C8">
        <w:t>NNC is independent of a particular neural network exchange format</w:t>
      </w:r>
      <w:r w:rsidR="007967DB">
        <w:t xml:space="preserve">. However, </w:t>
      </w:r>
      <w:r w:rsidR="009E02C8">
        <w:t xml:space="preserve">interoperability </w:t>
      </w:r>
      <w:r w:rsidR="007967DB">
        <w:t xml:space="preserve">solutions </w:t>
      </w:r>
      <w:r w:rsidR="009E02C8">
        <w:t xml:space="preserve">with </w:t>
      </w:r>
      <w:ins w:id="62" w:author="Bailer, Werner" w:date="2021-12-29T17:27:00Z">
        <w:r w:rsidR="00FC2CA5">
          <w:t xml:space="preserve">the </w:t>
        </w:r>
      </w:ins>
      <w:r w:rsidR="007967DB">
        <w:t xml:space="preserve">most </w:t>
      </w:r>
      <w:r w:rsidR="009E02C8">
        <w:lastRenderedPageBreak/>
        <w:t xml:space="preserve">common formats </w:t>
      </w:r>
      <w:r w:rsidR="007967DB">
        <w:t xml:space="preserve">are described in </w:t>
      </w:r>
      <w:r w:rsidR="009E02C8">
        <w:t>the annexes of the specification</w:t>
      </w:r>
      <w:r w:rsidR="007967DB">
        <w:t>, including</w:t>
      </w:r>
      <w:r w:rsidR="009E02C8">
        <w:t xml:space="preserve"> </w:t>
      </w:r>
      <w:proofErr w:type="spellStart"/>
      <w:r w:rsidR="009E02C8">
        <w:t>PyTorch</w:t>
      </w:r>
      <w:proofErr w:type="spellEnd"/>
      <w:r w:rsidR="009E02C8">
        <w:rPr>
          <w:rStyle w:val="af"/>
        </w:rPr>
        <w:footnoteReference w:id="1"/>
      </w:r>
      <w:r w:rsidR="009E02C8">
        <w:t>, TensorFlow</w:t>
      </w:r>
      <w:r w:rsidR="009E02C8">
        <w:rPr>
          <w:rStyle w:val="af"/>
        </w:rPr>
        <w:footnoteReference w:id="2"/>
      </w:r>
      <w:r w:rsidR="009E02C8">
        <w:t>, Open Neural Network Exchange (ONNX)</w:t>
      </w:r>
      <w:r w:rsidR="009E02C8">
        <w:rPr>
          <w:rStyle w:val="af"/>
        </w:rPr>
        <w:footnoteReference w:id="3"/>
      </w:r>
      <w:r w:rsidR="009E02C8">
        <w:t xml:space="preserve">, </w:t>
      </w:r>
      <w:del w:id="63" w:author="Bailer, Werner" w:date="2021-12-29T17:28:00Z">
        <w:r w:rsidR="009E02C8" w:rsidDel="00FC2CA5">
          <w:delText xml:space="preserve">or </w:delText>
        </w:r>
      </w:del>
      <w:ins w:id="64" w:author="Bailer, Werner" w:date="2021-12-29T17:28:00Z">
        <w:r w:rsidR="00FC2CA5">
          <w:t xml:space="preserve">and </w:t>
        </w:r>
      </w:ins>
      <w:r w:rsidR="009E02C8">
        <w:t>the Neural Network Exchange Format (NNEF)</w:t>
      </w:r>
      <w:r w:rsidR="009E02C8">
        <w:rPr>
          <w:rStyle w:val="af"/>
        </w:rPr>
        <w:footnoteReference w:id="4"/>
      </w:r>
      <w:r w:rsidR="007967DB">
        <w:t>. Interoperability with these formats is specified</w:t>
      </w:r>
      <w:r w:rsidR="009E02C8">
        <w:t xml:space="preserve"> in two ways: Either, NNC is used independently by compressing all parameter tensors of a neural network and including the respective NN structure or connection graph into the bitstream, or NNC is used within an external framework by also coding neural network parameters tensor-wise, while all structure data is handled by the </w:t>
      </w:r>
      <w:ins w:id="65" w:author="Bailer, Werner" w:date="2022-01-20T14:34:00Z">
        <w:r w:rsidR="0012464E">
          <w:t xml:space="preserve">external </w:t>
        </w:r>
      </w:ins>
      <w:r w:rsidR="009E02C8">
        <w:t>framework.</w:t>
      </w:r>
    </w:p>
    <w:p w14:paraId="319B407D" w14:textId="77777777" w:rsidR="00BE52EF" w:rsidRDefault="00BE52EF"/>
    <w:p w14:paraId="2C05D075" w14:textId="77777777" w:rsidR="008F78BA" w:rsidRDefault="009E02C8">
      <w:pPr>
        <w:pStyle w:val="1"/>
      </w:pPr>
      <w:r>
        <w:t>Features</w:t>
      </w:r>
      <w:r w:rsidR="00F8320B">
        <w:t xml:space="preserve"> of the standard</w:t>
      </w:r>
    </w:p>
    <w:p w14:paraId="761AD232" w14:textId="77777777" w:rsidR="008F78BA" w:rsidRDefault="009E02C8">
      <w:r>
        <w:t>Achieving compact representations of trained neural networks addresses two main goals: (</w:t>
      </w:r>
      <w:proofErr w:type="spellStart"/>
      <w:r>
        <w:t>i</w:t>
      </w:r>
      <w:proofErr w:type="spellEnd"/>
      <w:r>
        <w:t>) providing efficiency when the NN is stored or transmitted and (ii) allowing for resource-efficient inference. The importance of these goals depends on the specific use case. For example, for frequent updates in a federated training scenario involving nodes in a cloud infrastructure the efficient transmission is most important, while for infrequent deployments of a trained NN to an embedded device supporting efficient inference is crucial. Methods addressing the second goal also support the first one, and need to output a representation that can be used directly for inference (at least on specific target platforms), while methods addressing the first one will have additional coding steps requiring decoding at the receiving end.</w:t>
      </w:r>
    </w:p>
    <w:p w14:paraId="7DFEC31E" w14:textId="77777777" w:rsidR="008F78BA" w:rsidRDefault="008F78BA"/>
    <w:p w14:paraId="319058F3" w14:textId="77777777" w:rsidR="00860849" w:rsidRDefault="00E2348C">
      <w:pPr>
        <w:pStyle w:val="Text"/>
        <w:keepNext/>
        <w:keepLines/>
        <w:spacing w:before="60"/>
        <w:ind w:firstLine="0"/>
        <w:jc w:val="center"/>
      </w:pPr>
      <w:r>
        <w:rPr>
          <w:noProof/>
          <w:color w:val="000000" w:themeColor="text1"/>
          <w:sz w:val="22"/>
          <w:szCs w:val="22"/>
          <w:lang w:val="en-CA" w:eastAsia="en-CA"/>
        </w:rPr>
        <w:drawing>
          <wp:inline distT="0" distB="0" distL="0" distR="0" wp14:anchorId="7E129CA2" wp14:editId="2B0FE2B9">
            <wp:extent cx="5940425" cy="3341370"/>
            <wp:effectExtent l="0" t="0" r="317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NC_WhitePaper_Figure_v2.png"/>
                    <pic:cNvPicPr/>
                  </pic:nvPicPr>
                  <pic:blipFill>
                    <a:blip r:embed="rId11">
                      <a:extLst>
                        <a:ext uri="{28A0092B-C50C-407E-A947-70E740481C1C}">
                          <a14:useLocalDpi xmlns:a14="http://schemas.microsoft.com/office/drawing/2010/main" val="0"/>
                        </a:ext>
                      </a:extLst>
                    </a:blip>
                    <a:stretch>
                      <a:fillRect/>
                    </a:stretch>
                  </pic:blipFill>
                  <pic:spPr>
                    <a:xfrm>
                      <a:off x="0" y="0"/>
                      <a:ext cx="5940425" cy="3341370"/>
                    </a:xfrm>
                    <a:prstGeom prst="rect">
                      <a:avLst/>
                    </a:prstGeom>
                  </pic:spPr>
                </pic:pic>
              </a:graphicData>
            </a:graphic>
          </wp:inline>
        </w:drawing>
      </w:r>
    </w:p>
    <w:p w14:paraId="09B13048" w14:textId="77777777" w:rsidR="008F78BA" w:rsidRDefault="009E02C8">
      <w:pPr>
        <w:pStyle w:val="af0"/>
        <w:keepNext/>
        <w:keepLines/>
        <w:jc w:val="center"/>
        <w:rPr>
          <w:ins w:id="66" w:author="Bailer, Werner" w:date="2021-12-29T17:29:00Z"/>
          <w:color w:val="000000" w:themeColor="text1"/>
          <w:sz w:val="22"/>
          <w:szCs w:val="22"/>
        </w:rPr>
      </w:pPr>
      <w:bookmarkStart w:id="67" w:name="_Ref57029077"/>
      <w:r>
        <w:rPr>
          <w:color w:val="000000" w:themeColor="text1"/>
          <w:sz w:val="22"/>
          <w:szCs w:val="22"/>
        </w:rPr>
        <w:t>Fig. </w:t>
      </w:r>
      <w:r>
        <w:rPr>
          <w:i/>
          <w:color w:val="000000" w:themeColor="text1"/>
          <w:sz w:val="22"/>
          <w:szCs w:val="22"/>
        </w:rPr>
        <w:fldChar w:fldCharType="begin"/>
      </w:r>
      <w:r>
        <w:rPr>
          <w:color w:val="000000" w:themeColor="text1"/>
          <w:sz w:val="22"/>
          <w:szCs w:val="22"/>
        </w:rPr>
        <w:instrText xml:space="preserve"> SEQ Fig. \* ARABIC </w:instrText>
      </w:r>
      <w:r>
        <w:rPr>
          <w:i/>
          <w:color w:val="000000" w:themeColor="text1"/>
          <w:sz w:val="22"/>
          <w:szCs w:val="22"/>
        </w:rPr>
        <w:fldChar w:fldCharType="separate"/>
      </w:r>
      <w:r>
        <w:rPr>
          <w:color w:val="000000" w:themeColor="text1"/>
          <w:sz w:val="22"/>
          <w:szCs w:val="22"/>
        </w:rPr>
        <w:t>1</w:t>
      </w:r>
      <w:r>
        <w:rPr>
          <w:i/>
          <w:color w:val="000000" w:themeColor="text1"/>
          <w:sz w:val="22"/>
          <w:szCs w:val="22"/>
        </w:rPr>
        <w:fldChar w:fldCharType="end"/>
      </w:r>
      <w:bookmarkEnd w:id="67"/>
      <w:r>
        <w:rPr>
          <w:color w:val="000000" w:themeColor="text1"/>
          <w:sz w:val="22"/>
          <w:szCs w:val="22"/>
        </w:rPr>
        <w:t xml:space="preserve"> NN</w:t>
      </w:r>
      <w:r w:rsidR="00860849">
        <w:rPr>
          <w:color w:val="000000" w:themeColor="text1"/>
          <w:sz w:val="22"/>
          <w:szCs w:val="22"/>
        </w:rPr>
        <w:t>C</w:t>
      </w:r>
      <w:r>
        <w:rPr>
          <w:color w:val="000000" w:themeColor="text1"/>
          <w:sz w:val="22"/>
          <w:szCs w:val="22"/>
        </w:rPr>
        <w:t xml:space="preserve"> Overview.</w:t>
      </w:r>
    </w:p>
    <w:p w14:paraId="6D95F100" w14:textId="77777777" w:rsidR="00FC2CA5" w:rsidRPr="00FC2CA5" w:rsidRDefault="00FC2CA5">
      <w:pPr>
        <w:rPr>
          <w:rPrChange w:id="68" w:author="Bailer, Werner" w:date="2021-12-29T17:29:00Z">
            <w:rPr>
              <w:i/>
              <w:caps/>
              <w:color w:val="000000"/>
              <w:sz w:val="22"/>
              <w:szCs w:val="22"/>
            </w:rPr>
          </w:rPrChange>
        </w:rPr>
        <w:pPrChange w:id="69" w:author="Bailer, Werner" w:date="2021-12-29T17:29:00Z">
          <w:pPr>
            <w:pStyle w:val="af0"/>
            <w:keepNext/>
            <w:keepLines/>
            <w:jc w:val="center"/>
          </w:pPr>
        </w:pPrChange>
      </w:pPr>
    </w:p>
    <w:p w14:paraId="2C4B8BB5" w14:textId="77777777" w:rsidR="008F78BA" w:rsidRPr="00860849" w:rsidRDefault="0086084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rPr>
          <w:lang w:val="en-CA" w:eastAsia="ja-JP"/>
        </w:rPr>
        <w:pPrChange w:id="70" w:author="Bailer, Werner" w:date="2021-12-29T17:29:00Z">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pPr>
        </w:pPrChange>
      </w:pPr>
      <w:r w:rsidRPr="00860849">
        <w:rPr>
          <w:lang w:val="en-CA" w:eastAsia="ja-JP"/>
        </w:rPr>
        <w:t xml:space="preserve">NNC contains the following </w:t>
      </w:r>
      <w:r w:rsidR="00F725F9">
        <w:rPr>
          <w:lang w:val="en-CA" w:eastAsia="ja-JP"/>
        </w:rPr>
        <w:t>processing steps with associated coding tools:</w:t>
      </w:r>
    </w:p>
    <w:p w14:paraId="693B5839" w14:textId="77777777" w:rsidR="008F78BA" w:rsidRDefault="009E02C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rPr>
          <w:bCs/>
          <w:lang w:val="en-CA" w:eastAsia="ja-JP"/>
        </w:rPr>
      </w:pPr>
      <w:r>
        <w:rPr>
          <w:b/>
          <w:lang w:val="en-CA" w:eastAsia="ja-JP"/>
        </w:rPr>
        <w:t xml:space="preserve">Parameter reduction methods </w:t>
      </w:r>
      <w:r>
        <w:rPr>
          <w:bCs/>
          <w:lang w:val="en-CA" w:eastAsia="ja-JP"/>
        </w:rPr>
        <w:t xml:space="preserve">process a model to obtain a </w:t>
      </w:r>
      <w:ins w:id="71" w:author="Bailer, Werner" w:date="2021-12-29T17:32:00Z">
        <w:r w:rsidR="00FC2CA5">
          <w:rPr>
            <w:bCs/>
            <w:lang w:val="en-CA" w:eastAsia="ja-JP"/>
          </w:rPr>
          <w:t xml:space="preserve">more </w:t>
        </w:r>
      </w:ins>
      <w:r>
        <w:rPr>
          <w:bCs/>
          <w:lang w:val="en-CA" w:eastAsia="ja-JP"/>
        </w:rPr>
        <w:t xml:space="preserve">compact representation. Examples of such methods include </w:t>
      </w:r>
      <w:r>
        <w:rPr>
          <w:bCs/>
          <w:i/>
          <w:iCs/>
          <w:lang w:val="en-CA" w:eastAsia="ja-JP"/>
        </w:rPr>
        <w:t xml:space="preserve">parameter </w:t>
      </w:r>
      <w:proofErr w:type="spellStart"/>
      <w:r>
        <w:rPr>
          <w:bCs/>
          <w:i/>
          <w:iCs/>
          <w:lang w:val="en-CA" w:eastAsia="ja-JP"/>
        </w:rPr>
        <w:t>sparsification</w:t>
      </w:r>
      <w:proofErr w:type="spellEnd"/>
      <w:r>
        <w:rPr>
          <w:bCs/>
          <w:i/>
          <w:iCs/>
          <w:lang w:val="en-CA" w:eastAsia="ja-JP"/>
        </w:rPr>
        <w:t xml:space="preserve">, parameter pruning, weight unification, </w:t>
      </w:r>
      <w:r>
        <w:rPr>
          <w:bCs/>
          <w:lang w:val="en-CA" w:eastAsia="ja-JP"/>
        </w:rPr>
        <w:t>and</w:t>
      </w:r>
      <w:r>
        <w:rPr>
          <w:bCs/>
          <w:i/>
          <w:iCs/>
          <w:lang w:val="en-CA" w:eastAsia="ja-JP"/>
        </w:rPr>
        <w:t xml:space="preserve"> decomposition methods.</w:t>
      </w:r>
    </w:p>
    <w:p w14:paraId="24B468C3" w14:textId="77777777" w:rsidR="008F78BA" w:rsidRDefault="009E02C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rPr>
          <w:bCs/>
          <w:lang w:val="en-CA" w:eastAsia="ja-JP"/>
        </w:rPr>
      </w:pPr>
      <w:proofErr w:type="spellStart"/>
      <w:r>
        <w:rPr>
          <w:bCs/>
          <w:i/>
          <w:iCs/>
          <w:lang w:val="en-CA" w:eastAsia="ja-JP"/>
        </w:rPr>
        <w:lastRenderedPageBreak/>
        <w:t>Sparsification</w:t>
      </w:r>
      <w:proofErr w:type="spellEnd"/>
      <w:r>
        <w:rPr>
          <w:bCs/>
          <w:i/>
          <w:iCs/>
          <w:lang w:val="en-CA" w:eastAsia="ja-JP"/>
        </w:rPr>
        <w:t xml:space="preserve"> </w:t>
      </w:r>
      <w:r>
        <w:rPr>
          <w:bCs/>
          <w:lang w:val="en-CA" w:eastAsia="ja-JP"/>
        </w:rPr>
        <w:t>processes parameters or group</w:t>
      </w:r>
      <w:ins w:id="72" w:author="Bailer, Werner" w:date="2021-12-29T17:33:00Z">
        <w:r w:rsidR="00FC2CA5">
          <w:rPr>
            <w:bCs/>
            <w:lang w:val="en-CA" w:eastAsia="ja-JP"/>
          </w:rPr>
          <w:t>s</w:t>
        </w:r>
      </w:ins>
      <w:r>
        <w:rPr>
          <w:bCs/>
          <w:lang w:val="en-CA" w:eastAsia="ja-JP"/>
        </w:rPr>
        <w:t xml:space="preserve"> of parameters to produce a sparse representation of the model, e.g., by replacing some weight values with zeros. The </w:t>
      </w:r>
      <w:proofErr w:type="spellStart"/>
      <w:r>
        <w:rPr>
          <w:bCs/>
          <w:lang w:val="en-CA" w:eastAsia="ja-JP"/>
        </w:rPr>
        <w:t>sparsification</w:t>
      </w:r>
      <w:proofErr w:type="spellEnd"/>
      <w:r>
        <w:rPr>
          <w:bCs/>
          <w:lang w:val="en-CA" w:eastAsia="ja-JP"/>
        </w:rPr>
        <w:t xml:space="preserve"> </w:t>
      </w:r>
      <w:del w:id="73" w:author="Bailer, Werner" w:date="2021-12-29T17:33:00Z">
        <w:r w:rsidDel="00FC2CA5">
          <w:rPr>
            <w:bCs/>
            <w:lang w:val="en-CA" w:eastAsia="ja-JP"/>
          </w:rPr>
          <w:delText xml:space="preserve">can </w:delText>
        </w:r>
      </w:del>
      <w:ins w:id="74" w:author="Bailer, Werner" w:date="2021-12-29T17:33:00Z">
        <w:r w:rsidR="00FC2CA5">
          <w:rPr>
            <w:bCs/>
            <w:lang w:val="en-CA" w:eastAsia="ja-JP"/>
          </w:rPr>
          <w:t xml:space="preserve">may </w:t>
        </w:r>
      </w:ins>
      <w:r>
        <w:rPr>
          <w:bCs/>
          <w:lang w:val="en-CA" w:eastAsia="ja-JP"/>
        </w:rPr>
        <w:t xml:space="preserve">generate additional metadata (e.g. masks). The </w:t>
      </w:r>
      <w:proofErr w:type="spellStart"/>
      <w:r>
        <w:rPr>
          <w:bCs/>
          <w:lang w:val="en-CA" w:eastAsia="ja-JP"/>
        </w:rPr>
        <w:t>sparsification</w:t>
      </w:r>
      <w:proofErr w:type="spellEnd"/>
      <w:r>
        <w:rPr>
          <w:bCs/>
          <w:lang w:val="en-CA" w:eastAsia="ja-JP"/>
        </w:rPr>
        <w:t xml:space="preserve"> can be structured or unstructured. </w:t>
      </w:r>
      <w:r w:rsidR="00BE52EF">
        <w:rPr>
          <w:bCs/>
          <w:lang w:val="en-CA" w:eastAsia="ja-JP"/>
        </w:rPr>
        <w:t>NNC</w:t>
      </w:r>
      <w:r>
        <w:rPr>
          <w:bCs/>
          <w:lang w:val="en-CA" w:eastAsia="ja-JP"/>
        </w:rPr>
        <w:t xml:space="preserve"> includes methods for unstructured </w:t>
      </w:r>
      <w:proofErr w:type="spellStart"/>
      <w:r>
        <w:rPr>
          <w:bCs/>
          <w:lang w:val="en-CA" w:eastAsia="ja-JP"/>
        </w:rPr>
        <w:t>sparsification</w:t>
      </w:r>
      <w:proofErr w:type="spellEnd"/>
      <w:r>
        <w:rPr>
          <w:bCs/>
          <w:lang w:val="en-CA" w:eastAsia="ja-JP"/>
        </w:rPr>
        <w:t xml:space="preserve"> with compressibility </w:t>
      </w:r>
      <w:r>
        <w:rPr>
          <w:lang w:val="en-CA" w:eastAsia="ja-JP"/>
        </w:rPr>
        <w:t xml:space="preserve">loss, structured </w:t>
      </w:r>
      <w:proofErr w:type="spellStart"/>
      <w:r>
        <w:rPr>
          <w:bCs/>
          <w:lang w:val="en-CA" w:eastAsia="ja-JP"/>
        </w:rPr>
        <w:t>sparsification</w:t>
      </w:r>
      <w:proofErr w:type="spellEnd"/>
      <w:r>
        <w:rPr>
          <w:bCs/>
          <w:lang w:val="en-CA" w:eastAsia="ja-JP"/>
        </w:rPr>
        <w:t xml:space="preserve"> using micro-structured </w:t>
      </w:r>
      <w:proofErr w:type="spellStart"/>
      <w:r>
        <w:rPr>
          <w:lang w:val="en-CA" w:eastAsia="ja-JP"/>
        </w:rPr>
        <w:t>sparsification</w:t>
      </w:r>
      <w:proofErr w:type="spellEnd"/>
      <w:r>
        <w:rPr>
          <w:lang w:val="en-CA" w:eastAsia="ja-JP"/>
        </w:rPr>
        <w:t>.</w:t>
      </w:r>
    </w:p>
    <w:p w14:paraId="3823C374" w14:textId="77777777" w:rsidR="008F78BA" w:rsidRDefault="009E02C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pPr>
      <w:r>
        <w:rPr>
          <w:bCs/>
          <w:i/>
          <w:iCs/>
          <w:lang w:val="en-CA" w:eastAsia="ja-JP"/>
        </w:rPr>
        <w:t>Unification</w:t>
      </w:r>
      <w:r>
        <w:t xml:space="preserve"> processes the parameters to produce group</w:t>
      </w:r>
      <w:ins w:id="75" w:author="Bailer, Werner" w:date="2021-12-29T17:33:00Z">
        <w:r w:rsidR="00FC2CA5">
          <w:t>s</w:t>
        </w:r>
      </w:ins>
      <w:r>
        <w:t xml:space="preserve"> of similar parameters. Unification does not eliminate or constrain the weights to be zero, but it lowers the entropy of model parameters by making them similar to each other. </w:t>
      </w:r>
      <w:r w:rsidR="00BE52EF">
        <w:t>NNC</w:t>
      </w:r>
      <w:r>
        <w:t xml:space="preserve"> includes a method for weight unification</w:t>
      </w:r>
      <w:r>
        <w:rPr>
          <w:lang w:val="en-CA" w:eastAsia="ja-JP"/>
        </w:rPr>
        <w:t>.</w:t>
      </w:r>
    </w:p>
    <w:p w14:paraId="4F0DFEF9" w14:textId="77777777" w:rsidR="008F78BA" w:rsidRDefault="009E02C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rPr>
          <w:lang w:val="en-CA" w:eastAsia="ja-JP"/>
        </w:rPr>
      </w:pPr>
      <w:r>
        <w:rPr>
          <w:i/>
          <w:iCs/>
          <w:lang w:val="en-CA" w:eastAsia="ja-JP"/>
        </w:rPr>
        <w:t xml:space="preserve">Pruning </w:t>
      </w:r>
      <w:r>
        <w:rPr>
          <w:lang w:val="en-CA" w:eastAsia="ja-JP"/>
        </w:rPr>
        <w:t>reduces the number of parameters by eliminating parameters or group</w:t>
      </w:r>
      <w:ins w:id="76" w:author="Bailer, Werner" w:date="2021-12-29T17:33:00Z">
        <w:r w:rsidR="00FC2CA5">
          <w:rPr>
            <w:lang w:val="en-CA" w:eastAsia="ja-JP"/>
          </w:rPr>
          <w:t>s</w:t>
        </w:r>
      </w:ins>
      <w:r>
        <w:rPr>
          <w:lang w:val="en-CA" w:eastAsia="ja-JP"/>
        </w:rPr>
        <w:t xml:space="preserve"> of parameters. The procedure results in a dense representation which has less parameters in comparison to the original model, e.g., by removing some redundant convolution filters from the layers. </w:t>
      </w:r>
      <w:r w:rsidR="00BE52EF">
        <w:rPr>
          <w:lang w:val="en-CA" w:eastAsia="ja-JP"/>
        </w:rPr>
        <w:t>NNC</w:t>
      </w:r>
      <w:r>
        <w:rPr>
          <w:lang w:val="en-CA" w:eastAsia="ja-JP"/>
        </w:rPr>
        <w:t xml:space="preserve"> includes a </w:t>
      </w:r>
      <w:r>
        <w:rPr>
          <w:bCs/>
          <w:lang w:val="en-CA" w:eastAsia="ja-JP"/>
        </w:rPr>
        <w:t xml:space="preserve">method for </w:t>
      </w:r>
      <w:r>
        <w:rPr>
          <w:lang w:val="en-CA" w:eastAsia="ja-JP"/>
        </w:rPr>
        <w:t xml:space="preserve">combined pruning and </w:t>
      </w:r>
      <w:proofErr w:type="spellStart"/>
      <w:r>
        <w:rPr>
          <w:lang w:val="en-CA" w:eastAsia="ja-JP"/>
        </w:rPr>
        <w:t>sparsification</w:t>
      </w:r>
      <w:proofErr w:type="spellEnd"/>
      <w:r>
        <w:rPr>
          <w:lang w:val="en-CA" w:eastAsia="ja-JP"/>
        </w:rPr>
        <w:t>.</w:t>
      </w:r>
    </w:p>
    <w:p w14:paraId="66FB7B62" w14:textId="77777777" w:rsidR="008F78BA" w:rsidRDefault="009E02C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rPr>
          <w:lang w:val="en-CA" w:eastAsia="ja-JP"/>
        </w:rPr>
      </w:pPr>
      <w:r>
        <w:rPr>
          <w:bCs/>
          <w:i/>
          <w:iCs/>
          <w:lang w:val="en-CA" w:eastAsia="ja-JP"/>
        </w:rPr>
        <w:t xml:space="preserve">Decomposition </w:t>
      </w:r>
      <w:r>
        <w:rPr>
          <w:bCs/>
          <w:lang w:val="en-CA" w:eastAsia="ja-JP"/>
        </w:rPr>
        <w:t xml:space="preserve">performs a matrix decomposition operation to change the structure of the weights of a model. This </w:t>
      </w:r>
      <w:r>
        <w:rPr>
          <w:lang w:val="en-CA" w:eastAsia="ja-JP"/>
        </w:rPr>
        <w:t xml:space="preserve">standard </w:t>
      </w:r>
      <w:r>
        <w:rPr>
          <w:bCs/>
          <w:lang w:val="en-CA" w:eastAsia="ja-JP"/>
        </w:rPr>
        <w:t xml:space="preserve">includes a method for </w:t>
      </w:r>
      <w:r>
        <w:rPr>
          <w:lang w:val="en-CA" w:eastAsia="ja-JP"/>
        </w:rPr>
        <w:t>low rank/low displacement rank for convolutional and fully connected layers.</w:t>
      </w:r>
    </w:p>
    <w:p w14:paraId="58B95224" w14:textId="77777777" w:rsidR="008F78BA" w:rsidRDefault="009E02C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rPr>
          <w:lang w:val="en-CA" w:eastAsia="ja-JP"/>
        </w:rPr>
      </w:pPr>
      <w:r>
        <w:rPr>
          <w:bCs/>
          <w:lang w:val="en-CA" w:eastAsia="ja-JP"/>
        </w:rPr>
        <w:t xml:space="preserve">Along with the reduction methods mentioned above, this </w:t>
      </w:r>
      <w:r>
        <w:rPr>
          <w:lang w:val="en-CA" w:eastAsia="ja-JP"/>
        </w:rPr>
        <w:t xml:space="preserve">standard </w:t>
      </w:r>
      <w:r>
        <w:rPr>
          <w:bCs/>
          <w:lang w:val="en-CA" w:eastAsia="ja-JP"/>
        </w:rPr>
        <w:t>includes decomposition methods</w:t>
      </w:r>
      <w:r>
        <w:rPr>
          <w:lang w:val="en-CA" w:eastAsia="ja-JP"/>
        </w:rPr>
        <w:t xml:space="preserve"> that are introduced and tested as part of a parameter quantization technique. Examples of such methods are </w:t>
      </w:r>
      <w:proofErr w:type="spellStart"/>
      <w:r>
        <w:rPr>
          <w:bCs/>
          <w:lang w:val="en-CA" w:eastAsia="ja-JP"/>
        </w:rPr>
        <w:t>b</w:t>
      </w:r>
      <w:r>
        <w:rPr>
          <w:lang w:val="en-CA" w:eastAsia="ja-JP"/>
        </w:rPr>
        <w:t>atchnorm</w:t>
      </w:r>
      <w:proofErr w:type="spellEnd"/>
      <w:r>
        <w:rPr>
          <w:lang w:val="en-CA" w:eastAsia="ja-JP"/>
        </w:rPr>
        <w:t xml:space="preserve"> folding and local scaling adaptation. </w:t>
      </w:r>
    </w:p>
    <w:p w14:paraId="58910C5D" w14:textId="77777777" w:rsidR="008F78BA" w:rsidRDefault="009E02C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rPr>
          <w:lang w:val="en-CA" w:eastAsia="ja-JP"/>
        </w:rPr>
      </w:pPr>
      <w:r>
        <w:rPr>
          <w:bCs/>
          <w:lang w:val="en-CA" w:eastAsia="ja-JP"/>
        </w:rPr>
        <w:t>The parameter reduction methods could be combined or applied in sequence to produce a compact model.</w:t>
      </w:r>
    </w:p>
    <w:p w14:paraId="4F942B18" w14:textId="77777777" w:rsidR="008F78BA" w:rsidRDefault="009E02C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rPr>
          <w:lang w:val="en-CA" w:eastAsia="ja-JP"/>
        </w:rPr>
      </w:pPr>
      <w:r>
        <w:rPr>
          <w:b/>
          <w:lang w:val="en-CA" w:eastAsia="ja-JP"/>
        </w:rPr>
        <w:t>Parameter quantization methods</w:t>
      </w:r>
      <w:r>
        <w:rPr>
          <w:lang w:val="en-CA" w:eastAsia="ja-JP"/>
        </w:rPr>
        <w:t xml:space="preserve"> reduce the precision of the representation of parameters. If supported by the inference engine, the quantized representation can be used for </w:t>
      </w:r>
      <w:r w:rsidR="00BE52EF">
        <w:rPr>
          <w:lang w:val="en-CA" w:eastAsia="ja-JP"/>
        </w:rPr>
        <w:t>higher-</w:t>
      </w:r>
      <w:r>
        <w:rPr>
          <w:lang w:val="en-CA" w:eastAsia="ja-JP"/>
        </w:rPr>
        <w:t xml:space="preserve">efficient inference. </w:t>
      </w:r>
      <w:r w:rsidR="00BE52EF">
        <w:rPr>
          <w:lang w:val="en-CA" w:eastAsia="ja-JP"/>
        </w:rPr>
        <w:t>NNC</w:t>
      </w:r>
      <w:r>
        <w:rPr>
          <w:lang w:val="en-CA" w:eastAsia="ja-JP"/>
        </w:rPr>
        <w:t xml:space="preserve"> includes methods for uniform quantization, codebook-based quantization, dependent scalar quantization, and iterative QP optimization.</w:t>
      </w:r>
    </w:p>
    <w:p w14:paraId="0246135C" w14:textId="77777777" w:rsidR="008F78BA" w:rsidRDefault="009E02C8">
      <w:pPr>
        <w:rPr>
          <w:lang w:val="en-CA" w:eastAsia="ja-JP"/>
        </w:rPr>
      </w:pPr>
      <w:r>
        <w:rPr>
          <w:b/>
          <w:lang w:val="en-CA" w:eastAsia="ja-JP"/>
        </w:rPr>
        <w:t>Entropy coding methods</w:t>
      </w:r>
      <w:r>
        <w:rPr>
          <w:lang w:val="en-CA" w:eastAsia="ja-JP"/>
        </w:rPr>
        <w:t xml:space="preserve"> encode the results of parameter quantization methods. This standard includes </w:t>
      </w:r>
      <w:proofErr w:type="spellStart"/>
      <w:r>
        <w:rPr>
          <w:lang w:val="en-CA" w:eastAsia="ja-JP"/>
        </w:rPr>
        <w:t>DeepCABAC</w:t>
      </w:r>
      <w:proofErr w:type="spellEnd"/>
      <w:r>
        <w:rPr>
          <w:lang w:val="en-CA" w:eastAsia="ja-JP"/>
        </w:rPr>
        <w:t xml:space="preserve"> as entropy encoding method</w:t>
      </w:r>
    </w:p>
    <w:p w14:paraId="55616984" w14:textId="77777777" w:rsidR="00BE52EF" w:rsidRDefault="000B4CDF">
      <w:r>
        <w:t>More details about the methods are described in an overview paper [1].</w:t>
      </w:r>
    </w:p>
    <w:p w14:paraId="1519D688" w14:textId="77777777" w:rsidR="008F78BA" w:rsidRDefault="009E02C8">
      <w:pPr>
        <w:pStyle w:val="1"/>
      </w:pPr>
      <w:r>
        <w:t>Performance and reference software</w:t>
      </w:r>
    </w:p>
    <w:p w14:paraId="1B47E744" w14:textId="77777777" w:rsidR="008F78BA" w:rsidRDefault="009E02C8">
      <w:r>
        <w:t>The NNC standard provides a compression efficiency of up to 97% for transparent coding use cases, i.e. without degrading the classification and inference capability of the respective NN. This is reflected by the obtained evaluation results, where compression efficiency in terms of compressed bitrate vs. original NN bitrate is analyzed. Here, performance metrics for relevant use cases in multimedia for the original as well as decoded and reconstructed network are evaluated, such as constant top-1 and top-5 classification accuracy for image classification. In addition, much higher coding gains can be obtained if the classification accuracy is allowed to drop</w:t>
      </w:r>
      <w:r w:rsidR="00BE52EF">
        <w:t>.</w:t>
      </w:r>
      <w:r>
        <w:t xml:space="preserve"> </w:t>
      </w:r>
    </w:p>
    <w:p w14:paraId="307FD699" w14:textId="77777777" w:rsidR="008F78BA" w:rsidRDefault="008F78BA"/>
    <w:p w14:paraId="33587C95" w14:textId="77777777" w:rsidR="00BE52EF" w:rsidRDefault="009E02C8">
      <w:r>
        <w:t xml:space="preserve">The </w:t>
      </w:r>
      <w:r w:rsidR="00A05349">
        <w:t xml:space="preserve">NNC </w:t>
      </w:r>
      <w:r>
        <w:t>compression performance is evaluated for a verification dataset. The dataset includes three models (VGG16, ResNet50, MobileNetV2) for image classification, one model (</w:t>
      </w:r>
      <w:proofErr w:type="spellStart"/>
      <w:r>
        <w:t>DCase</w:t>
      </w:r>
      <w:proofErr w:type="spellEnd"/>
      <w:r>
        <w:t xml:space="preserve">) for audio classification and an image autoencoder (UC12B). The experiments were carried out, using the standard reference software NCTM (Neural Network Compression Test Model, version 6.0). </w:t>
      </w:r>
    </w:p>
    <w:p w14:paraId="64B0212A" w14:textId="77777777" w:rsidR="00CA29EA" w:rsidRDefault="00CA29EA"/>
    <w:p w14:paraId="53F53B92" w14:textId="77777777" w:rsidR="00BE52EF" w:rsidRDefault="00812AC2">
      <w:pPr>
        <w:pStyle w:val="af0"/>
        <w:keepNext/>
        <w:spacing w:after="120"/>
        <w:jc w:val="center"/>
        <w:pPrChange w:id="77" w:author="Bailer, Werner" w:date="2021-12-29T17:34:00Z">
          <w:pPr>
            <w:pStyle w:val="af0"/>
            <w:spacing w:after="120"/>
            <w:jc w:val="center"/>
          </w:pPr>
        </w:pPrChange>
      </w:pPr>
      <w:bookmarkStart w:id="78" w:name="_Ref85008269"/>
      <w:r>
        <w:lastRenderedPageBreak/>
        <w:t xml:space="preserve">Table </w:t>
      </w:r>
      <w:r w:rsidR="008F07BF">
        <w:fldChar w:fldCharType="begin"/>
      </w:r>
      <w:r w:rsidR="008F07BF">
        <w:instrText xml:space="preserve"> SEQ Table \* ARABIC </w:instrText>
      </w:r>
      <w:r w:rsidR="008F07BF">
        <w:fldChar w:fldCharType="separate"/>
      </w:r>
      <w:r>
        <w:rPr>
          <w:noProof/>
        </w:rPr>
        <w:t>1</w:t>
      </w:r>
      <w:r w:rsidR="008F07BF">
        <w:rPr>
          <w:noProof/>
        </w:rPr>
        <w:fldChar w:fldCharType="end"/>
      </w:r>
      <w:bookmarkEnd w:id="78"/>
      <w:r>
        <w:t xml:space="preserve">: </w:t>
      </w:r>
      <w:r w:rsidR="00CA29EA">
        <w:t>NNC Transparent Coding Results</w:t>
      </w:r>
    </w:p>
    <w:tbl>
      <w:tblPr>
        <w:tblStyle w:val="4-1"/>
        <w:tblW w:w="0" w:type="auto"/>
        <w:tblLook w:val="04A0" w:firstRow="1" w:lastRow="0" w:firstColumn="1" w:lastColumn="0" w:noHBand="0" w:noVBand="1"/>
      </w:tblPr>
      <w:tblGrid>
        <w:gridCol w:w="2875"/>
        <w:gridCol w:w="1080"/>
        <w:gridCol w:w="2025"/>
        <w:gridCol w:w="2025"/>
        <w:gridCol w:w="1340"/>
      </w:tblGrid>
      <w:tr w:rsidR="002C1423" w:rsidRPr="002C1423" w14:paraId="15678890" w14:textId="77777777" w:rsidTr="002C14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shd w:val="clear" w:color="auto" w:fill="B4C6E7" w:themeFill="accent1" w:themeFillTint="66"/>
          </w:tcPr>
          <w:p w14:paraId="01FB3ECA" w14:textId="77777777" w:rsidR="00BE52EF" w:rsidRPr="002C1423" w:rsidRDefault="00BE52EF" w:rsidP="002C1423">
            <w:pPr>
              <w:keepNext/>
              <w:keepLines/>
              <w:pBdr>
                <w:top w:val="none" w:sz="0" w:space="0" w:color="auto"/>
                <w:left w:val="none" w:sz="0" w:space="0" w:color="auto"/>
                <w:bottom w:val="none" w:sz="0" w:space="0" w:color="auto"/>
                <w:right w:val="none" w:sz="0" w:space="0" w:color="auto"/>
                <w:between w:val="none" w:sz="0" w:space="0" w:color="auto"/>
              </w:pBdr>
              <w:rPr>
                <w:rFonts w:ascii="Times New Roman" w:hAnsi="Times New Roman"/>
                <w:color w:val="auto"/>
              </w:rPr>
            </w:pPr>
            <w:r w:rsidRPr="002C1423">
              <w:rPr>
                <w:rFonts w:ascii="Times New Roman" w:hAnsi="Times New Roman"/>
                <w:color w:val="auto"/>
              </w:rPr>
              <w:t>Model</w:t>
            </w:r>
          </w:p>
        </w:tc>
        <w:tc>
          <w:tcPr>
            <w:tcW w:w="1080" w:type="dxa"/>
            <w:shd w:val="clear" w:color="auto" w:fill="B4C6E7" w:themeFill="accent1" w:themeFillTint="66"/>
          </w:tcPr>
          <w:p w14:paraId="1EA46A55" w14:textId="77777777" w:rsidR="00BE52EF" w:rsidRPr="002C1423" w:rsidRDefault="00BE52EF" w:rsidP="002C1423">
            <w:pPr>
              <w:keepNext/>
              <w:keepLines/>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rPr>
            </w:pPr>
            <w:proofErr w:type="spellStart"/>
            <w:r w:rsidRPr="002C1423">
              <w:rPr>
                <w:rFonts w:ascii="Times New Roman" w:hAnsi="Times New Roman"/>
                <w:i/>
                <w:color w:val="auto"/>
              </w:rPr>
              <w:t>c</w:t>
            </w:r>
            <w:r w:rsidRPr="002C1423">
              <w:rPr>
                <w:rFonts w:ascii="Times New Roman" w:hAnsi="Times New Roman"/>
                <w:i/>
                <w:color w:val="auto"/>
                <w:vertAlign w:val="subscript"/>
              </w:rPr>
              <w:t>r</w:t>
            </w:r>
            <w:proofErr w:type="spellEnd"/>
            <w:r w:rsidRPr="002C1423">
              <w:rPr>
                <w:rFonts w:ascii="Times New Roman" w:hAnsi="Times New Roman"/>
                <w:color w:val="auto"/>
              </w:rPr>
              <w:t xml:space="preserve"> in %</w:t>
            </w:r>
          </w:p>
        </w:tc>
        <w:tc>
          <w:tcPr>
            <w:tcW w:w="2025" w:type="dxa"/>
            <w:shd w:val="clear" w:color="auto" w:fill="B4C6E7" w:themeFill="accent1" w:themeFillTint="66"/>
          </w:tcPr>
          <w:p w14:paraId="248FF309" w14:textId="77777777" w:rsidR="00BE52EF" w:rsidRPr="002C1423" w:rsidRDefault="00E6561A" w:rsidP="002C1423">
            <w:pPr>
              <w:keepNext/>
              <w:keepLines/>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rPr>
            </w:pPr>
            <w:r>
              <w:rPr>
                <w:rFonts w:ascii="Times New Roman" w:hAnsi="Times New Roman"/>
                <w:color w:val="auto"/>
              </w:rPr>
              <w:t>T</w:t>
            </w:r>
            <w:r w:rsidR="00BE52EF" w:rsidRPr="002C1423">
              <w:rPr>
                <w:rFonts w:ascii="Times New Roman" w:hAnsi="Times New Roman"/>
                <w:color w:val="auto"/>
              </w:rPr>
              <w:t xml:space="preserve">op-1 / </w:t>
            </w:r>
            <w:r>
              <w:rPr>
                <w:rFonts w:ascii="Times New Roman" w:hAnsi="Times New Roman"/>
                <w:color w:val="auto"/>
              </w:rPr>
              <w:t>T</w:t>
            </w:r>
            <w:r w:rsidR="00BE52EF" w:rsidRPr="002C1423">
              <w:rPr>
                <w:rFonts w:ascii="Times New Roman" w:hAnsi="Times New Roman"/>
                <w:color w:val="auto"/>
              </w:rPr>
              <w:t>op-5</w:t>
            </w:r>
            <w:r w:rsidR="00BE52EF" w:rsidRPr="002C1423">
              <w:rPr>
                <w:rFonts w:ascii="Times New Roman" w:hAnsi="Times New Roman"/>
                <w:color w:val="auto"/>
              </w:rPr>
              <w:br/>
              <w:t xml:space="preserve">acc. </w:t>
            </w:r>
            <w:proofErr w:type="spellStart"/>
            <w:r w:rsidR="00BE52EF" w:rsidRPr="002C1423">
              <w:rPr>
                <w:rFonts w:ascii="Times New Roman" w:hAnsi="Times New Roman"/>
                <w:color w:val="auto"/>
              </w:rPr>
              <w:t>reconstr</w:t>
            </w:r>
            <w:proofErr w:type="spellEnd"/>
            <w:r w:rsidR="00BE52EF" w:rsidRPr="002C1423">
              <w:rPr>
                <w:rFonts w:ascii="Times New Roman" w:hAnsi="Times New Roman"/>
                <w:color w:val="auto"/>
              </w:rPr>
              <w:t>.</w:t>
            </w:r>
          </w:p>
        </w:tc>
        <w:tc>
          <w:tcPr>
            <w:tcW w:w="2025" w:type="dxa"/>
            <w:shd w:val="clear" w:color="auto" w:fill="B4C6E7" w:themeFill="accent1" w:themeFillTint="66"/>
          </w:tcPr>
          <w:p w14:paraId="416B5492" w14:textId="77777777" w:rsidR="00BE52EF" w:rsidRPr="002C1423" w:rsidRDefault="00E6561A" w:rsidP="002C1423">
            <w:pPr>
              <w:pStyle w:val="TableTitle"/>
              <w:keepNext/>
              <w:keepLines/>
              <w:cnfStyle w:val="100000000000" w:firstRow="1" w:lastRow="0" w:firstColumn="0" w:lastColumn="0" w:oddVBand="0" w:evenVBand="0" w:oddHBand="0" w:evenHBand="0" w:firstRowFirstColumn="0" w:firstRowLastColumn="0" w:lastRowFirstColumn="0" w:lastRowLastColumn="0"/>
              <w:rPr>
                <w:rFonts w:ascii="Times New Roman" w:hAnsi="Times New Roman"/>
                <w:smallCaps w:val="0"/>
                <w:color w:val="auto"/>
                <w:sz w:val="24"/>
                <w:szCs w:val="24"/>
              </w:rPr>
            </w:pPr>
            <w:r>
              <w:rPr>
                <w:rFonts w:ascii="Times New Roman" w:hAnsi="Times New Roman"/>
                <w:smallCaps w:val="0"/>
                <w:color w:val="auto"/>
                <w:sz w:val="24"/>
                <w:szCs w:val="24"/>
              </w:rPr>
              <w:t>T</w:t>
            </w:r>
            <w:r w:rsidR="00BE52EF" w:rsidRPr="002C1423">
              <w:rPr>
                <w:rFonts w:ascii="Times New Roman" w:hAnsi="Times New Roman"/>
                <w:smallCaps w:val="0"/>
                <w:color w:val="auto"/>
                <w:sz w:val="24"/>
                <w:szCs w:val="24"/>
              </w:rPr>
              <w:t xml:space="preserve">op-1 / </w:t>
            </w:r>
            <w:r>
              <w:rPr>
                <w:rFonts w:ascii="Times New Roman" w:hAnsi="Times New Roman"/>
                <w:smallCaps w:val="0"/>
                <w:color w:val="auto"/>
                <w:sz w:val="24"/>
                <w:szCs w:val="24"/>
              </w:rPr>
              <w:t>T</w:t>
            </w:r>
            <w:r w:rsidR="00BE52EF" w:rsidRPr="002C1423">
              <w:rPr>
                <w:rFonts w:ascii="Times New Roman" w:hAnsi="Times New Roman"/>
                <w:smallCaps w:val="0"/>
                <w:color w:val="auto"/>
                <w:sz w:val="24"/>
                <w:szCs w:val="24"/>
              </w:rPr>
              <w:t>op-5</w:t>
            </w:r>
          </w:p>
          <w:p w14:paraId="4D9836A3" w14:textId="77777777" w:rsidR="00BE52EF" w:rsidRPr="002C1423" w:rsidRDefault="00BE52EF" w:rsidP="002C1423">
            <w:pPr>
              <w:keepNext/>
              <w:keepLines/>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rPr>
            </w:pPr>
            <w:r w:rsidRPr="002C1423">
              <w:rPr>
                <w:rFonts w:ascii="Times New Roman" w:hAnsi="Times New Roman"/>
                <w:color w:val="auto"/>
              </w:rPr>
              <w:t>acc. original</w:t>
            </w:r>
          </w:p>
        </w:tc>
        <w:tc>
          <w:tcPr>
            <w:tcW w:w="1340" w:type="dxa"/>
            <w:shd w:val="clear" w:color="auto" w:fill="B4C6E7" w:themeFill="accent1" w:themeFillTint="66"/>
          </w:tcPr>
          <w:p w14:paraId="6374DDA2" w14:textId="77777777" w:rsidR="00BE52EF" w:rsidRPr="002C1423" w:rsidRDefault="00BE52EF" w:rsidP="002C1423">
            <w:pPr>
              <w:keepNext/>
              <w:keepLines/>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rPr>
            </w:pPr>
            <w:r w:rsidRPr="002C1423">
              <w:rPr>
                <w:rFonts w:ascii="Times New Roman" w:hAnsi="Times New Roman"/>
                <w:color w:val="auto"/>
              </w:rPr>
              <w:t>Orig. size (bytes)</w:t>
            </w:r>
          </w:p>
        </w:tc>
      </w:tr>
      <w:tr w:rsidR="002C1423" w:rsidRPr="002C1423" w14:paraId="53266A2B" w14:textId="77777777" w:rsidTr="002C14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shd w:val="clear" w:color="auto" w:fill="auto"/>
          </w:tcPr>
          <w:p w14:paraId="3FEEC7B1" w14:textId="77777777" w:rsidR="00BE52EF" w:rsidRPr="002C1423" w:rsidRDefault="00BE52EF" w:rsidP="002C1423">
            <w:pPr>
              <w:keepNext/>
              <w:keepLines/>
              <w:pBdr>
                <w:top w:val="none" w:sz="0" w:space="0" w:color="auto"/>
                <w:left w:val="none" w:sz="0" w:space="0" w:color="auto"/>
                <w:bottom w:val="none" w:sz="0" w:space="0" w:color="auto"/>
                <w:right w:val="none" w:sz="0" w:space="0" w:color="auto"/>
                <w:between w:val="none" w:sz="0" w:space="0" w:color="auto"/>
              </w:pBdr>
              <w:rPr>
                <w:rFonts w:ascii="Times New Roman" w:hAnsi="Times New Roman"/>
                <w:b w:val="0"/>
                <w:color w:val="auto"/>
              </w:rPr>
            </w:pPr>
            <w:r w:rsidRPr="002C1423">
              <w:rPr>
                <w:rFonts w:ascii="Times New Roman" w:hAnsi="Times New Roman"/>
                <w:b w:val="0"/>
                <w:color w:val="auto"/>
              </w:rPr>
              <w:t>VGG16</w:t>
            </w:r>
          </w:p>
        </w:tc>
        <w:tc>
          <w:tcPr>
            <w:tcW w:w="1080" w:type="dxa"/>
            <w:shd w:val="clear" w:color="auto" w:fill="auto"/>
          </w:tcPr>
          <w:p w14:paraId="466FA0CD" w14:textId="77777777" w:rsidR="00BE52EF" w:rsidRPr="002C1423" w:rsidRDefault="00BE52EF" w:rsidP="002C1423">
            <w:pPr>
              <w:keepNext/>
              <w:keepLines/>
              <w:pBdr>
                <w:top w:val="none" w:sz="0" w:space="0" w:color="auto"/>
                <w:left w:val="none" w:sz="0" w:space="0" w:color="auto"/>
                <w:bottom w:val="none" w:sz="0" w:space="0" w:color="auto"/>
                <w:right w:val="none" w:sz="0" w:space="0" w:color="auto"/>
                <w:between w:val="none" w:sz="0" w:space="0" w:color="auto"/>
              </w:pBd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rPr>
            </w:pPr>
            <w:r w:rsidRPr="002C1423">
              <w:rPr>
                <w:rFonts w:ascii="Times New Roman" w:hAnsi="Times New Roman"/>
                <w:color w:val="auto"/>
              </w:rPr>
              <w:t>2.98</w:t>
            </w:r>
          </w:p>
        </w:tc>
        <w:tc>
          <w:tcPr>
            <w:tcW w:w="2025" w:type="dxa"/>
            <w:shd w:val="clear" w:color="auto" w:fill="auto"/>
          </w:tcPr>
          <w:p w14:paraId="4378A799" w14:textId="77777777" w:rsidR="00BE52EF" w:rsidRPr="002C1423" w:rsidRDefault="00BE52EF" w:rsidP="002C1423">
            <w:pPr>
              <w:keepNext/>
              <w:keepLines/>
              <w:pBdr>
                <w:top w:val="none" w:sz="0" w:space="0" w:color="auto"/>
                <w:left w:val="none" w:sz="0" w:space="0" w:color="auto"/>
                <w:bottom w:val="none" w:sz="0" w:space="0" w:color="auto"/>
                <w:right w:val="none" w:sz="0" w:space="0" w:color="auto"/>
                <w:between w:val="none" w:sz="0" w:space="0" w:color="auto"/>
              </w:pBd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rPr>
            </w:pPr>
            <w:r w:rsidRPr="002C1423">
              <w:rPr>
                <w:rFonts w:ascii="Times New Roman" w:hAnsi="Times New Roman"/>
                <w:color w:val="auto"/>
              </w:rPr>
              <w:t>70.51 / 89.54</w:t>
            </w:r>
          </w:p>
        </w:tc>
        <w:tc>
          <w:tcPr>
            <w:tcW w:w="2025" w:type="dxa"/>
            <w:shd w:val="clear" w:color="auto" w:fill="auto"/>
          </w:tcPr>
          <w:p w14:paraId="06C26B3B" w14:textId="77777777" w:rsidR="00BE52EF" w:rsidRPr="002C1423" w:rsidRDefault="00BE52EF" w:rsidP="002C1423">
            <w:pPr>
              <w:keepNext/>
              <w:keepLines/>
              <w:pBdr>
                <w:top w:val="none" w:sz="0" w:space="0" w:color="auto"/>
                <w:left w:val="none" w:sz="0" w:space="0" w:color="auto"/>
                <w:bottom w:val="none" w:sz="0" w:space="0" w:color="auto"/>
                <w:right w:val="none" w:sz="0" w:space="0" w:color="auto"/>
                <w:between w:val="none" w:sz="0" w:space="0" w:color="auto"/>
              </w:pBd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rPr>
            </w:pPr>
            <w:r w:rsidRPr="002C1423">
              <w:rPr>
                <w:rFonts w:ascii="Times New Roman" w:hAnsi="Times New Roman"/>
                <w:color w:val="auto"/>
              </w:rPr>
              <w:t>70.93 / 89.85</w:t>
            </w:r>
          </w:p>
        </w:tc>
        <w:tc>
          <w:tcPr>
            <w:tcW w:w="1340" w:type="dxa"/>
            <w:shd w:val="clear" w:color="auto" w:fill="auto"/>
          </w:tcPr>
          <w:p w14:paraId="6B987752" w14:textId="77777777" w:rsidR="00BE52EF" w:rsidRPr="002C1423" w:rsidRDefault="00BE52EF" w:rsidP="002C1423">
            <w:pPr>
              <w:keepNext/>
              <w:keepLines/>
              <w:pBdr>
                <w:top w:val="none" w:sz="0" w:space="0" w:color="auto"/>
                <w:left w:val="none" w:sz="0" w:space="0" w:color="auto"/>
                <w:bottom w:val="none" w:sz="0" w:space="0" w:color="auto"/>
                <w:right w:val="none" w:sz="0" w:space="0" w:color="auto"/>
                <w:between w:val="none" w:sz="0" w:space="0" w:color="auto"/>
              </w:pBd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rPr>
            </w:pPr>
            <w:r w:rsidRPr="002C1423">
              <w:rPr>
                <w:rFonts w:ascii="Times New Roman" w:hAnsi="Times New Roman"/>
                <w:color w:val="auto"/>
              </w:rPr>
              <w:t>553.43 M</w:t>
            </w:r>
          </w:p>
        </w:tc>
      </w:tr>
      <w:tr w:rsidR="002C1423" w:rsidRPr="002C1423" w14:paraId="3FFBF0A9" w14:textId="77777777" w:rsidTr="002C1423">
        <w:tc>
          <w:tcPr>
            <w:cnfStyle w:val="001000000000" w:firstRow="0" w:lastRow="0" w:firstColumn="1" w:lastColumn="0" w:oddVBand="0" w:evenVBand="0" w:oddHBand="0" w:evenHBand="0" w:firstRowFirstColumn="0" w:firstRowLastColumn="0" w:lastRowFirstColumn="0" w:lastRowLastColumn="0"/>
            <w:tcW w:w="2875" w:type="dxa"/>
            <w:shd w:val="clear" w:color="auto" w:fill="auto"/>
          </w:tcPr>
          <w:p w14:paraId="03C3C453" w14:textId="77777777" w:rsidR="00BE52EF" w:rsidRPr="002C1423" w:rsidRDefault="00BE52EF" w:rsidP="002C1423">
            <w:pPr>
              <w:keepNext/>
              <w:keepLines/>
              <w:pBdr>
                <w:top w:val="none" w:sz="0" w:space="0" w:color="auto"/>
                <w:left w:val="none" w:sz="0" w:space="0" w:color="auto"/>
                <w:bottom w:val="none" w:sz="0" w:space="0" w:color="auto"/>
                <w:right w:val="none" w:sz="0" w:space="0" w:color="auto"/>
                <w:between w:val="none" w:sz="0" w:space="0" w:color="auto"/>
              </w:pBdr>
              <w:rPr>
                <w:b w:val="0"/>
                <w:color w:val="auto"/>
              </w:rPr>
            </w:pPr>
            <w:r w:rsidRPr="002C1423">
              <w:rPr>
                <w:b w:val="0"/>
                <w:color w:val="auto"/>
              </w:rPr>
              <w:t>ResNet50</w:t>
            </w:r>
          </w:p>
        </w:tc>
        <w:tc>
          <w:tcPr>
            <w:tcW w:w="1080" w:type="dxa"/>
            <w:shd w:val="clear" w:color="auto" w:fill="auto"/>
          </w:tcPr>
          <w:p w14:paraId="084F4952" w14:textId="77777777" w:rsidR="00BE52EF" w:rsidRPr="002C1423" w:rsidRDefault="00BE52EF" w:rsidP="002C1423">
            <w:pPr>
              <w:keepNext/>
              <w:keepLines/>
              <w:pBdr>
                <w:top w:val="none" w:sz="0" w:space="0" w:color="auto"/>
                <w:left w:val="none" w:sz="0" w:space="0" w:color="auto"/>
                <w:bottom w:val="none" w:sz="0" w:space="0" w:color="auto"/>
                <w:right w:val="none" w:sz="0" w:space="0" w:color="auto"/>
                <w:between w:val="none" w:sz="0" w:space="0" w:color="auto"/>
              </w:pBdr>
              <w:jc w:val="right"/>
              <w:cnfStyle w:val="000000000000" w:firstRow="0" w:lastRow="0" w:firstColumn="0" w:lastColumn="0" w:oddVBand="0" w:evenVBand="0" w:oddHBand="0" w:evenHBand="0" w:firstRowFirstColumn="0" w:firstRowLastColumn="0" w:lastRowFirstColumn="0" w:lastRowLastColumn="0"/>
            </w:pPr>
            <w:r w:rsidRPr="002C1423">
              <w:t>6.54</w:t>
            </w:r>
          </w:p>
        </w:tc>
        <w:tc>
          <w:tcPr>
            <w:tcW w:w="2025" w:type="dxa"/>
            <w:shd w:val="clear" w:color="auto" w:fill="auto"/>
          </w:tcPr>
          <w:p w14:paraId="64BC85DC" w14:textId="77777777" w:rsidR="00BE52EF" w:rsidRPr="002C1423" w:rsidRDefault="00BE52EF" w:rsidP="002C1423">
            <w:pPr>
              <w:keepNext/>
              <w:keepLines/>
              <w:pBdr>
                <w:top w:val="none" w:sz="0" w:space="0" w:color="auto"/>
                <w:left w:val="none" w:sz="0" w:space="0" w:color="auto"/>
                <w:bottom w:val="none" w:sz="0" w:space="0" w:color="auto"/>
                <w:right w:val="none" w:sz="0" w:space="0" w:color="auto"/>
                <w:between w:val="none" w:sz="0" w:space="0" w:color="auto"/>
              </w:pBdr>
              <w:jc w:val="right"/>
              <w:cnfStyle w:val="000000000000" w:firstRow="0" w:lastRow="0" w:firstColumn="0" w:lastColumn="0" w:oddVBand="0" w:evenVBand="0" w:oddHBand="0" w:evenHBand="0" w:firstRowFirstColumn="0" w:firstRowLastColumn="0" w:lastRowFirstColumn="0" w:lastRowLastColumn="0"/>
            </w:pPr>
            <w:r w:rsidRPr="002C1423">
              <w:t>74.42 / 91.80</w:t>
            </w:r>
          </w:p>
        </w:tc>
        <w:tc>
          <w:tcPr>
            <w:tcW w:w="2025" w:type="dxa"/>
            <w:shd w:val="clear" w:color="auto" w:fill="auto"/>
          </w:tcPr>
          <w:p w14:paraId="2F68362B" w14:textId="77777777" w:rsidR="00BE52EF" w:rsidRPr="002C1423" w:rsidRDefault="00BE52EF" w:rsidP="002C1423">
            <w:pPr>
              <w:keepNext/>
              <w:keepLines/>
              <w:pBdr>
                <w:top w:val="none" w:sz="0" w:space="0" w:color="auto"/>
                <w:left w:val="none" w:sz="0" w:space="0" w:color="auto"/>
                <w:bottom w:val="none" w:sz="0" w:space="0" w:color="auto"/>
                <w:right w:val="none" w:sz="0" w:space="0" w:color="auto"/>
                <w:between w:val="none" w:sz="0" w:space="0" w:color="auto"/>
              </w:pBdr>
              <w:jc w:val="right"/>
              <w:cnfStyle w:val="000000000000" w:firstRow="0" w:lastRow="0" w:firstColumn="0" w:lastColumn="0" w:oddVBand="0" w:evenVBand="0" w:oddHBand="0" w:evenHBand="0" w:firstRowFirstColumn="0" w:firstRowLastColumn="0" w:lastRowFirstColumn="0" w:lastRowLastColumn="0"/>
            </w:pPr>
            <w:r w:rsidRPr="002C1423">
              <w:t>74.98 / 92.15</w:t>
            </w:r>
          </w:p>
        </w:tc>
        <w:tc>
          <w:tcPr>
            <w:tcW w:w="1340" w:type="dxa"/>
            <w:shd w:val="clear" w:color="auto" w:fill="auto"/>
          </w:tcPr>
          <w:p w14:paraId="4BF2E304" w14:textId="77777777" w:rsidR="00BE52EF" w:rsidRPr="002C1423" w:rsidRDefault="00BE52EF" w:rsidP="002C1423">
            <w:pPr>
              <w:keepNext/>
              <w:keepLines/>
              <w:pBdr>
                <w:top w:val="none" w:sz="0" w:space="0" w:color="auto"/>
                <w:left w:val="none" w:sz="0" w:space="0" w:color="auto"/>
                <w:bottom w:val="none" w:sz="0" w:space="0" w:color="auto"/>
                <w:right w:val="none" w:sz="0" w:space="0" w:color="auto"/>
                <w:between w:val="none" w:sz="0" w:space="0" w:color="auto"/>
              </w:pBdr>
              <w:jc w:val="right"/>
              <w:cnfStyle w:val="000000000000" w:firstRow="0" w:lastRow="0" w:firstColumn="0" w:lastColumn="0" w:oddVBand="0" w:evenVBand="0" w:oddHBand="0" w:evenHBand="0" w:firstRowFirstColumn="0" w:firstRowLastColumn="0" w:lastRowFirstColumn="0" w:lastRowLastColumn="0"/>
            </w:pPr>
            <w:r w:rsidRPr="002C1423">
              <w:t>102.55 M</w:t>
            </w:r>
          </w:p>
        </w:tc>
      </w:tr>
      <w:tr w:rsidR="002C1423" w:rsidRPr="002C1423" w14:paraId="62EB1096" w14:textId="77777777" w:rsidTr="002C14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shd w:val="clear" w:color="auto" w:fill="auto"/>
          </w:tcPr>
          <w:p w14:paraId="3F4C65ED" w14:textId="77777777" w:rsidR="00BE52EF" w:rsidRPr="002C1423" w:rsidRDefault="00BE52EF" w:rsidP="002C1423">
            <w:pPr>
              <w:keepNext/>
              <w:keepLines/>
              <w:pBdr>
                <w:top w:val="none" w:sz="0" w:space="0" w:color="auto"/>
                <w:left w:val="none" w:sz="0" w:space="0" w:color="auto"/>
                <w:bottom w:val="none" w:sz="0" w:space="0" w:color="auto"/>
                <w:right w:val="none" w:sz="0" w:space="0" w:color="auto"/>
                <w:between w:val="none" w:sz="0" w:space="0" w:color="auto"/>
              </w:pBdr>
              <w:rPr>
                <w:rFonts w:ascii="Times New Roman" w:hAnsi="Times New Roman"/>
                <w:b w:val="0"/>
                <w:color w:val="auto"/>
              </w:rPr>
            </w:pPr>
            <w:r w:rsidRPr="002C1423">
              <w:rPr>
                <w:rFonts w:ascii="Times New Roman" w:hAnsi="Times New Roman"/>
                <w:b w:val="0"/>
                <w:color w:val="auto"/>
              </w:rPr>
              <w:t>MobileNetV2</w:t>
            </w:r>
          </w:p>
        </w:tc>
        <w:tc>
          <w:tcPr>
            <w:tcW w:w="1080" w:type="dxa"/>
            <w:shd w:val="clear" w:color="auto" w:fill="auto"/>
          </w:tcPr>
          <w:p w14:paraId="70EF0977" w14:textId="77777777" w:rsidR="00BE52EF" w:rsidRPr="002C1423" w:rsidRDefault="00BE52EF" w:rsidP="002C1423">
            <w:pPr>
              <w:keepNext/>
              <w:keepLines/>
              <w:pBdr>
                <w:top w:val="none" w:sz="0" w:space="0" w:color="auto"/>
                <w:left w:val="none" w:sz="0" w:space="0" w:color="auto"/>
                <w:bottom w:val="none" w:sz="0" w:space="0" w:color="auto"/>
                <w:right w:val="none" w:sz="0" w:space="0" w:color="auto"/>
                <w:between w:val="none" w:sz="0" w:space="0" w:color="auto"/>
              </w:pBd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rPr>
            </w:pPr>
            <w:r w:rsidRPr="002C1423">
              <w:rPr>
                <w:rFonts w:ascii="Times New Roman" w:hAnsi="Times New Roman"/>
                <w:color w:val="auto"/>
              </w:rPr>
              <w:t>12.18</w:t>
            </w:r>
          </w:p>
        </w:tc>
        <w:tc>
          <w:tcPr>
            <w:tcW w:w="2025" w:type="dxa"/>
            <w:shd w:val="clear" w:color="auto" w:fill="auto"/>
          </w:tcPr>
          <w:p w14:paraId="1D4B084D" w14:textId="77777777" w:rsidR="00BE52EF" w:rsidRPr="002C1423" w:rsidRDefault="00BE52EF" w:rsidP="002C1423">
            <w:pPr>
              <w:keepNext/>
              <w:keepLines/>
              <w:pBdr>
                <w:top w:val="none" w:sz="0" w:space="0" w:color="auto"/>
                <w:left w:val="none" w:sz="0" w:space="0" w:color="auto"/>
                <w:bottom w:val="none" w:sz="0" w:space="0" w:color="auto"/>
                <w:right w:val="none" w:sz="0" w:space="0" w:color="auto"/>
                <w:between w:val="none" w:sz="0" w:space="0" w:color="auto"/>
              </w:pBd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rPr>
            </w:pPr>
            <w:r w:rsidRPr="002C1423">
              <w:rPr>
                <w:rFonts w:ascii="Times New Roman" w:hAnsi="Times New Roman"/>
                <w:color w:val="auto"/>
              </w:rPr>
              <w:t>71.13 / 90.06</w:t>
            </w:r>
          </w:p>
        </w:tc>
        <w:tc>
          <w:tcPr>
            <w:tcW w:w="2025" w:type="dxa"/>
            <w:shd w:val="clear" w:color="auto" w:fill="auto"/>
          </w:tcPr>
          <w:p w14:paraId="628A455E" w14:textId="77777777" w:rsidR="00BE52EF" w:rsidRPr="002C1423" w:rsidRDefault="00BE52EF" w:rsidP="002C1423">
            <w:pPr>
              <w:keepNext/>
              <w:keepLines/>
              <w:pBdr>
                <w:top w:val="none" w:sz="0" w:space="0" w:color="auto"/>
                <w:left w:val="none" w:sz="0" w:space="0" w:color="auto"/>
                <w:bottom w:val="none" w:sz="0" w:space="0" w:color="auto"/>
                <w:right w:val="none" w:sz="0" w:space="0" w:color="auto"/>
                <w:between w:val="none" w:sz="0" w:space="0" w:color="auto"/>
              </w:pBd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rPr>
            </w:pPr>
            <w:r w:rsidRPr="002C1423">
              <w:rPr>
                <w:rFonts w:ascii="Times New Roman" w:hAnsi="Times New Roman"/>
                <w:color w:val="auto"/>
              </w:rPr>
              <w:t>71.47 / 90.27</w:t>
            </w:r>
          </w:p>
        </w:tc>
        <w:tc>
          <w:tcPr>
            <w:tcW w:w="1340" w:type="dxa"/>
            <w:shd w:val="clear" w:color="auto" w:fill="auto"/>
          </w:tcPr>
          <w:p w14:paraId="6D94075B" w14:textId="77777777" w:rsidR="00BE52EF" w:rsidRPr="002C1423" w:rsidRDefault="00BE52EF" w:rsidP="002C1423">
            <w:pPr>
              <w:keepNext/>
              <w:keepLines/>
              <w:pBdr>
                <w:top w:val="none" w:sz="0" w:space="0" w:color="auto"/>
                <w:left w:val="none" w:sz="0" w:space="0" w:color="auto"/>
                <w:bottom w:val="none" w:sz="0" w:space="0" w:color="auto"/>
                <w:right w:val="none" w:sz="0" w:space="0" w:color="auto"/>
                <w:between w:val="none" w:sz="0" w:space="0" w:color="auto"/>
              </w:pBd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olor w:val="auto"/>
              </w:rPr>
            </w:pPr>
            <w:r w:rsidRPr="002C1423">
              <w:rPr>
                <w:rFonts w:ascii="Times New Roman" w:hAnsi="Times New Roman"/>
                <w:color w:val="auto"/>
              </w:rPr>
              <w:t>14.16 M</w:t>
            </w:r>
          </w:p>
        </w:tc>
      </w:tr>
      <w:tr w:rsidR="002C1423" w:rsidRPr="002C1423" w14:paraId="4215A303" w14:textId="77777777" w:rsidTr="002C1423">
        <w:tc>
          <w:tcPr>
            <w:cnfStyle w:val="001000000000" w:firstRow="0" w:lastRow="0" w:firstColumn="1" w:lastColumn="0" w:oddVBand="0" w:evenVBand="0" w:oddHBand="0" w:evenHBand="0" w:firstRowFirstColumn="0" w:firstRowLastColumn="0" w:lastRowFirstColumn="0" w:lastRowLastColumn="0"/>
            <w:tcW w:w="2875" w:type="dxa"/>
            <w:shd w:val="clear" w:color="auto" w:fill="auto"/>
          </w:tcPr>
          <w:p w14:paraId="6EE8454C" w14:textId="77777777" w:rsidR="00BE52EF" w:rsidRPr="002C1423" w:rsidRDefault="00BE52EF" w:rsidP="002C1423">
            <w:pPr>
              <w:keepNext/>
              <w:keepLines/>
              <w:pBdr>
                <w:top w:val="none" w:sz="0" w:space="0" w:color="auto"/>
                <w:left w:val="none" w:sz="0" w:space="0" w:color="auto"/>
                <w:bottom w:val="none" w:sz="0" w:space="0" w:color="auto"/>
                <w:right w:val="none" w:sz="0" w:space="0" w:color="auto"/>
                <w:between w:val="none" w:sz="0" w:space="0" w:color="auto"/>
              </w:pBdr>
              <w:rPr>
                <w:b w:val="0"/>
                <w:color w:val="auto"/>
              </w:rPr>
            </w:pPr>
            <w:proofErr w:type="spellStart"/>
            <w:r w:rsidRPr="002C1423">
              <w:rPr>
                <w:b w:val="0"/>
                <w:color w:val="auto"/>
              </w:rPr>
              <w:t>DCase</w:t>
            </w:r>
            <w:proofErr w:type="spellEnd"/>
          </w:p>
        </w:tc>
        <w:tc>
          <w:tcPr>
            <w:tcW w:w="1080" w:type="dxa"/>
            <w:shd w:val="clear" w:color="auto" w:fill="auto"/>
          </w:tcPr>
          <w:p w14:paraId="5FB769A5" w14:textId="77777777" w:rsidR="00BE52EF" w:rsidRPr="002C1423" w:rsidRDefault="00BE52EF" w:rsidP="002C1423">
            <w:pPr>
              <w:keepNext/>
              <w:keepLines/>
              <w:pBdr>
                <w:top w:val="none" w:sz="0" w:space="0" w:color="auto"/>
                <w:left w:val="none" w:sz="0" w:space="0" w:color="auto"/>
                <w:bottom w:val="none" w:sz="0" w:space="0" w:color="auto"/>
                <w:right w:val="none" w:sz="0" w:space="0" w:color="auto"/>
                <w:between w:val="none" w:sz="0" w:space="0" w:color="auto"/>
              </w:pBdr>
              <w:jc w:val="right"/>
              <w:cnfStyle w:val="000000000000" w:firstRow="0" w:lastRow="0" w:firstColumn="0" w:lastColumn="0" w:oddVBand="0" w:evenVBand="0" w:oddHBand="0" w:evenHBand="0" w:firstRowFirstColumn="0" w:firstRowLastColumn="0" w:lastRowFirstColumn="0" w:lastRowLastColumn="0"/>
            </w:pPr>
            <w:r w:rsidRPr="002C1423">
              <w:t>4.12</w:t>
            </w:r>
          </w:p>
        </w:tc>
        <w:tc>
          <w:tcPr>
            <w:tcW w:w="2025" w:type="dxa"/>
            <w:shd w:val="clear" w:color="auto" w:fill="auto"/>
          </w:tcPr>
          <w:p w14:paraId="1A5CD4A8" w14:textId="77777777" w:rsidR="00BE52EF" w:rsidRPr="002C1423" w:rsidRDefault="00BE52EF" w:rsidP="002C1423">
            <w:pPr>
              <w:keepNext/>
              <w:keepLines/>
              <w:pBdr>
                <w:top w:val="none" w:sz="0" w:space="0" w:color="auto"/>
                <w:left w:val="none" w:sz="0" w:space="0" w:color="auto"/>
                <w:bottom w:val="none" w:sz="0" w:space="0" w:color="auto"/>
                <w:right w:val="none" w:sz="0" w:space="0" w:color="auto"/>
                <w:between w:val="none" w:sz="0" w:space="0" w:color="auto"/>
              </w:pBdr>
              <w:jc w:val="right"/>
              <w:cnfStyle w:val="000000000000" w:firstRow="0" w:lastRow="0" w:firstColumn="0" w:lastColumn="0" w:oddVBand="0" w:evenVBand="0" w:oddHBand="0" w:evenHBand="0" w:firstRowFirstColumn="0" w:firstRowLastColumn="0" w:lastRowFirstColumn="0" w:lastRowLastColumn="0"/>
            </w:pPr>
            <w:r w:rsidRPr="002C1423">
              <w:t>58.15 / 92.35</w:t>
            </w:r>
          </w:p>
        </w:tc>
        <w:tc>
          <w:tcPr>
            <w:tcW w:w="2025" w:type="dxa"/>
            <w:shd w:val="clear" w:color="auto" w:fill="auto"/>
          </w:tcPr>
          <w:p w14:paraId="7656F237" w14:textId="77777777" w:rsidR="00BE52EF" w:rsidRPr="002C1423" w:rsidRDefault="00BE52EF" w:rsidP="002C1423">
            <w:pPr>
              <w:keepNext/>
              <w:keepLines/>
              <w:pBdr>
                <w:top w:val="none" w:sz="0" w:space="0" w:color="auto"/>
                <w:left w:val="none" w:sz="0" w:space="0" w:color="auto"/>
                <w:bottom w:val="none" w:sz="0" w:space="0" w:color="auto"/>
                <w:right w:val="none" w:sz="0" w:space="0" w:color="auto"/>
                <w:between w:val="none" w:sz="0" w:space="0" w:color="auto"/>
              </w:pBdr>
              <w:jc w:val="right"/>
              <w:cnfStyle w:val="000000000000" w:firstRow="0" w:lastRow="0" w:firstColumn="0" w:lastColumn="0" w:oddVBand="0" w:evenVBand="0" w:oddHBand="0" w:evenHBand="0" w:firstRowFirstColumn="0" w:firstRowLastColumn="0" w:lastRowFirstColumn="0" w:lastRowLastColumn="0"/>
            </w:pPr>
            <w:r w:rsidRPr="002C1423">
              <w:t xml:space="preserve">58.27 / 91.85 </w:t>
            </w:r>
          </w:p>
        </w:tc>
        <w:tc>
          <w:tcPr>
            <w:tcW w:w="1340" w:type="dxa"/>
            <w:shd w:val="clear" w:color="auto" w:fill="auto"/>
          </w:tcPr>
          <w:p w14:paraId="0097293C" w14:textId="77777777" w:rsidR="00BE52EF" w:rsidRPr="002C1423" w:rsidRDefault="00BE52EF" w:rsidP="002C1423">
            <w:pPr>
              <w:keepNext/>
              <w:keepLines/>
              <w:pBdr>
                <w:top w:val="none" w:sz="0" w:space="0" w:color="auto"/>
                <w:left w:val="none" w:sz="0" w:space="0" w:color="auto"/>
                <w:bottom w:val="none" w:sz="0" w:space="0" w:color="auto"/>
                <w:right w:val="none" w:sz="0" w:space="0" w:color="auto"/>
                <w:between w:val="none" w:sz="0" w:space="0" w:color="auto"/>
              </w:pBdr>
              <w:jc w:val="right"/>
              <w:cnfStyle w:val="000000000000" w:firstRow="0" w:lastRow="0" w:firstColumn="0" w:lastColumn="0" w:oddVBand="0" w:evenVBand="0" w:oddHBand="0" w:evenHBand="0" w:firstRowFirstColumn="0" w:firstRowLastColumn="0" w:lastRowFirstColumn="0" w:lastRowLastColumn="0"/>
            </w:pPr>
            <w:r w:rsidRPr="002C1423">
              <w:t>467.26 k</w:t>
            </w:r>
          </w:p>
        </w:tc>
      </w:tr>
      <w:tr w:rsidR="002C1423" w:rsidRPr="002C1423" w14:paraId="29D6C7B6" w14:textId="77777777" w:rsidTr="002C14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shd w:val="clear" w:color="auto" w:fill="B4C6E7" w:themeFill="accent1" w:themeFillTint="66"/>
            <w:vAlign w:val="center"/>
          </w:tcPr>
          <w:p w14:paraId="531B771E" w14:textId="77777777" w:rsidR="002C1423" w:rsidRPr="002C1423" w:rsidRDefault="002C1423" w:rsidP="002C1423">
            <w:pPr>
              <w:keepNext/>
              <w:keepLines/>
              <w:rPr>
                <w:rFonts w:ascii="Times New Roman" w:hAnsi="Times New Roman"/>
                <w:color w:val="auto"/>
              </w:rPr>
            </w:pPr>
            <w:r w:rsidRPr="002C1423">
              <w:rPr>
                <w:rFonts w:ascii="Times New Roman" w:hAnsi="Times New Roman"/>
                <w:color w:val="auto"/>
              </w:rPr>
              <w:t>Model</w:t>
            </w:r>
          </w:p>
        </w:tc>
        <w:tc>
          <w:tcPr>
            <w:tcW w:w="1080" w:type="dxa"/>
            <w:shd w:val="clear" w:color="auto" w:fill="B4C6E7" w:themeFill="accent1" w:themeFillTint="66"/>
            <w:vAlign w:val="center"/>
          </w:tcPr>
          <w:p w14:paraId="5FB594B6" w14:textId="77777777" w:rsidR="002C1423" w:rsidRPr="002C1423" w:rsidRDefault="002C1423" w:rsidP="002C1423">
            <w:pPr>
              <w:keepNext/>
              <w:keepLine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color w:val="auto"/>
              </w:rPr>
            </w:pPr>
            <w:proofErr w:type="spellStart"/>
            <w:r w:rsidRPr="002C1423">
              <w:rPr>
                <w:rFonts w:ascii="Times New Roman" w:hAnsi="Times New Roman"/>
                <w:b/>
                <w:i/>
                <w:color w:val="auto"/>
              </w:rPr>
              <w:t>c</w:t>
            </w:r>
            <w:r w:rsidRPr="002C1423">
              <w:rPr>
                <w:rFonts w:ascii="Times New Roman" w:hAnsi="Times New Roman"/>
                <w:b/>
                <w:i/>
                <w:color w:val="auto"/>
                <w:vertAlign w:val="subscript"/>
              </w:rPr>
              <w:t>r</w:t>
            </w:r>
            <w:proofErr w:type="spellEnd"/>
            <w:r w:rsidRPr="002C1423">
              <w:rPr>
                <w:rFonts w:ascii="Times New Roman" w:hAnsi="Times New Roman"/>
                <w:b/>
                <w:color w:val="auto"/>
              </w:rPr>
              <w:t xml:space="preserve"> in %</w:t>
            </w:r>
          </w:p>
        </w:tc>
        <w:tc>
          <w:tcPr>
            <w:tcW w:w="2025" w:type="dxa"/>
            <w:shd w:val="clear" w:color="auto" w:fill="B4C6E7" w:themeFill="accent1" w:themeFillTint="66"/>
            <w:vAlign w:val="center"/>
          </w:tcPr>
          <w:p w14:paraId="5416E9A6" w14:textId="77777777" w:rsidR="002C1423" w:rsidRPr="002C1423" w:rsidRDefault="002C1423" w:rsidP="002C1423">
            <w:pPr>
              <w:keepNext/>
              <w:keepLine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color w:val="auto"/>
              </w:rPr>
            </w:pPr>
            <w:r w:rsidRPr="002C1423">
              <w:rPr>
                <w:rFonts w:ascii="Times New Roman" w:hAnsi="Times New Roman"/>
                <w:b/>
                <w:color w:val="auto"/>
              </w:rPr>
              <w:t>PSNR / SSIM</w:t>
            </w:r>
          </w:p>
          <w:p w14:paraId="0E0E75DA" w14:textId="77777777" w:rsidR="002C1423" w:rsidRPr="002C1423" w:rsidRDefault="002C1423" w:rsidP="002C1423">
            <w:pPr>
              <w:keepNext/>
              <w:keepLine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color w:val="auto"/>
              </w:rPr>
            </w:pPr>
            <w:r w:rsidRPr="002C1423">
              <w:rPr>
                <w:rFonts w:ascii="Times New Roman" w:hAnsi="Times New Roman"/>
                <w:b/>
                <w:color w:val="auto"/>
              </w:rPr>
              <w:t>reconstructed</w:t>
            </w:r>
          </w:p>
        </w:tc>
        <w:tc>
          <w:tcPr>
            <w:tcW w:w="2025" w:type="dxa"/>
            <w:shd w:val="clear" w:color="auto" w:fill="B4C6E7" w:themeFill="accent1" w:themeFillTint="66"/>
            <w:vAlign w:val="center"/>
          </w:tcPr>
          <w:p w14:paraId="5BCBD8ED" w14:textId="77777777" w:rsidR="002C1423" w:rsidRPr="002C1423" w:rsidRDefault="002C1423" w:rsidP="002C1423">
            <w:pPr>
              <w:keepNext/>
              <w:keepLine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color w:val="auto"/>
              </w:rPr>
            </w:pPr>
            <w:r w:rsidRPr="002C1423">
              <w:rPr>
                <w:rFonts w:ascii="Times New Roman" w:hAnsi="Times New Roman"/>
                <w:b/>
                <w:color w:val="auto"/>
              </w:rPr>
              <w:t>PSNR / SSIM</w:t>
            </w:r>
          </w:p>
          <w:p w14:paraId="364DE6CC" w14:textId="77777777" w:rsidR="002C1423" w:rsidRPr="002C1423" w:rsidRDefault="002C1423" w:rsidP="002C1423">
            <w:pPr>
              <w:keepNext/>
              <w:keepLine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color w:val="auto"/>
              </w:rPr>
            </w:pPr>
            <w:r w:rsidRPr="002C1423">
              <w:rPr>
                <w:rFonts w:ascii="Times New Roman" w:hAnsi="Times New Roman"/>
                <w:b/>
                <w:color w:val="auto"/>
              </w:rPr>
              <w:t>original</w:t>
            </w:r>
          </w:p>
        </w:tc>
        <w:tc>
          <w:tcPr>
            <w:tcW w:w="1340" w:type="dxa"/>
            <w:shd w:val="clear" w:color="auto" w:fill="B4C6E7" w:themeFill="accent1" w:themeFillTint="66"/>
            <w:vAlign w:val="center"/>
          </w:tcPr>
          <w:p w14:paraId="659BECC2" w14:textId="77777777" w:rsidR="002C1423" w:rsidRPr="002C1423" w:rsidRDefault="002C1423" w:rsidP="002C1423">
            <w:pPr>
              <w:keepNext/>
              <w:keepLine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color w:val="auto"/>
              </w:rPr>
            </w:pPr>
            <w:r w:rsidRPr="002C1423">
              <w:rPr>
                <w:rFonts w:ascii="Times New Roman" w:hAnsi="Times New Roman"/>
                <w:b/>
                <w:color w:val="auto"/>
              </w:rPr>
              <w:t>Orig. size (bytes)</w:t>
            </w:r>
          </w:p>
        </w:tc>
      </w:tr>
      <w:tr w:rsidR="002C1423" w:rsidRPr="002C1423" w14:paraId="1B96C8E0" w14:textId="77777777" w:rsidTr="00A03785">
        <w:tc>
          <w:tcPr>
            <w:cnfStyle w:val="001000000000" w:firstRow="0" w:lastRow="0" w:firstColumn="1" w:lastColumn="0" w:oddVBand="0" w:evenVBand="0" w:oddHBand="0" w:evenHBand="0" w:firstRowFirstColumn="0" w:firstRowLastColumn="0" w:lastRowFirstColumn="0" w:lastRowLastColumn="0"/>
            <w:tcW w:w="2875" w:type="dxa"/>
            <w:shd w:val="clear" w:color="auto" w:fill="auto"/>
            <w:vAlign w:val="center"/>
          </w:tcPr>
          <w:p w14:paraId="2FB866E9" w14:textId="77777777" w:rsidR="002C1423" w:rsidRPr="002C1423" w:rsidRDefault="00987755" w:rsidP="00386CD7">
            <w:pPr>
              <w:keepNext/>
              <w:keepLines/>
              <w:jc w:val="left"/>
              <w:rPr>
                <w:b w:val="0"/>
                <w:color w:val="auto"/>
              </w:rPr>
            </w:pPr>
            <w:r>
              <w:rPr>
                <w:b w:val="0"/>
                <w:color w:val="auto"/>
              </w:rPr>
              <w:t>auto-encoder for image compression</w:t>
            </w:r>
          </w:p>
        </w:tc>
        <w:tc>
          <w:tcPr>
            <w:tcW w:w="1080" w:type="dxa"/>
            <w:shd w:val="clear" w:color="auto" w:fill="auto"/>
            <w:vAlign w:val="center"/>
          </w:tcPr>
          <w:p w14:paraId="5050D1A9" w14:textId="77777777" w:rsidR="002C1423" w:rsidRPr="002C1423" w:rsidRDefault="002C1423" w:rsidP="002C1423">
            <w:pPr>
              <w:keepNext/>
              <w:keepLines/>
              <w:jc w:val="right"/>
              <w:cnfStyle w:val="000000000000" w:firstRow="0" w:lastRow="0" w:firstColumn="0" w:lastColumn="0" w:oddVBand="0" w:evenVBand="0" w:oddHBand="0" w:evenHBand="0" w:firstRowFirstColumn="0" w:firstRowLastColumn="0" w:lastRowFirstColumn="0" w:lastRowLastColumn="0"/>
            </w:pPr>
            <w:r w:rsidRPr="002C1423">
              <w:t>17.34</w:t>
            </w:r>
          </w:p>
        </w:tc>
        <w:tc>
          <w:tcPr>
            <w:tcW w:w="2025" w:type="dxa"/>
            <w:shd w:val="clear" w:color="auto" w:fill="auto"/>
            <w:vAlign w:val="center"/>
          </w:tcPr>
          <w:p w14:paraId="47881224" w14:textId="77777777" w:rsidR="002C1423" w:rsidRPr="002C1423" w:rsidRDefault="002C1423" w:rsidP="002C1423">
            <w:pPr>
              <w:keepNext/>
              <w:keepLines/>
              <w:jc w:val="right"/>
              <w:cnfStyle w:val="000000000000" w:firstRow="0" w:lastRow="0" w:firstColumn="0" w:lastColumn="0" w:oddVBand="0" w:evenVBand="0" w:oddHBand="0" w:evenHBand="0" w:firstRowFirstColumn="0" w:firstRowLastColumn="0" w:lastRowFirstColumn="0" w:lastRowLastColumn="0"/>
            </w:pPr>
            <w:r w:rsidRPr="002C1423">
              <w:t>29.98 / 0.954</w:t>
            </w:r>
          </w:p>
        </w:tc>
        <w:tc>
          <w:tcPr>
            <w:tcW w:w="2025" w:type="dxa"/>
            <w:shd w:val="clear" w:color="auto" w:fill="auto"/>
            <w:vAlign w:val="center"/>
          </w:tcPr>
          <w:p w14:paraId="4A2CCF70" w14:textId="77777777" w:rsidR="002C1423" w:rsidRPr="002C1423" w:rsidRDefault="002C1423" w:rsidP="002C1423">
            <w:pPr>
              <w:keepNext/>
              <w:keepLines/>
              <w:jc w:val="right"/>
              <w:cnfStyle w:val="000000000000" w:firstRow="0" w:lastRow="0" w:firstColumn="0" w:lastColumn="0" w:oddVBand="0" w:evenVBand="0" w:oddHBand="0" w:evenHBand="0" w:firstRowFirstColumn="0" w:firstRowLastColumn="0" w:lastRowFirstColumn="0" w:lastRowLastColumn="0"/>
            </w:pPr>
            <w:r w:rsidRPr="002C1423">
              <w:t>30.13 / 0.956</w:t>
            </w:r>
          </w:p>
        </w:tc>
        <w:tc>
          <w:tcPr>
            <w:tcW w:w="1340" w:type="dxa"/>
            <w:shd w:val="clear" w:color="auto" w:fill="auto"/>
            <w:vAlign w:val="center"/>
          </w:tcPr>
          <w:p w14:paraId="341EC5CB" w14:textId="77777777" w:rsidR="002C1423" w:rsidRPr="002C1423" w:rsidRDefault="002C1423" w:rsidP="002C1423">
            <w:pPr>
              <w:keepNext/>
              <w:keepLines/>
              <w:jc w:val="right"/>
              <w:cnfStyle w:val="000000000000" w:firstRow="0" w:lastRow="0" w:firstColumn="0" w:lastColumn="0" w:oddVBand="0" w:evenVBand="0" w:oddHBand="0" w:evenHBand="0" w:firstRowFirstColumn="0" w:firstRowLastColumn="0" w:lastRowFirstColumn="0" w:lastRowLastColumn="0"/>
            </w:pPr>
            <w:r w:rsidRPr="002C1423">
              <w:t>304.72 k</w:t>
            </w:r>
          </w:p>
        </w:tc>
      </w:tr>
    </w:tbl>
    <w:p w14:paraId="02A501D6" w14:textId="77777777" w:rsidR="00BE52EF" w:rsidRDefault="00BE52EF"/>
    <w:p w14:paraId="0F4414A9" w14:textId="77777777" w:rsidR="00BA57FA" w:rsidRDefault="00BA57FA">
      <w:r>
        <w:t xml:space="preserve">The coding results for the NN test set are </w:t>
      </w:r>
      <w:del w:id="79" w:author="Bailer, Werner" w:date="2021-12-29T17:35:00Z">
        <w:r w:rsidDel="00FC2CA5">
          <w:delText xml:space="preserve">given </w:delText>
        </w:r>
      </w:del>
      <w:ins w:id="80" w:author="Bailer, Werner" w:date="2021-12-29T17:35:00Z">
        <w:r w:rsidR="00FC2CA5">
          <w:t xml:space="preserve">provided </w:t>
        </w:r>
      </w:ins>
      <w:r>
        <w:t xml:space="preserve">in </w:t>
      </w:r>
      <w:r>
        <w:fldChar w:fldCharType="begin"/>
      </w:r>
      <w:r>
        <w:instrText xml:space="preserve"> REF _Ref85008269 \h </w:instrText>
      </w:r>
      <w:r>
        <w:fldChar w:fldCharType="separate"/>
      </w:r>
      <w:r>
        <w:t xml:space="preserve">Table </w:t>
      </w:r>
      <w:r>
        <w:rPr>
          <w:noProof/>
        </w:rPr>
        <w:t>1</w:t>
      </w:r>
      <w:r>
        <w:fldChar w:fldCharType="end"/>
      </w:r>
      <w:r>
        <w:t xml:space="preserve">, showing </w:t>
      </w:r>
      <w:r w:rsidRPr="002C1423">
        <w:t xml:space="preserve">transparent results at working points with </w:t>
      </w:r>
      <w:del w:id="81" w:author="Bailer, Werner" w:date="2021-12-29T17:35:00Z">
        <w:r w:rsidRPr="002C1423" w:rsidDel="00FC4038">
          <w:delText xml:space="preserve">the </w:delText>
        </w:r>
      </w:del>
      <w:r w:rsidR="00987755">
        <w:t>similar</w:t>
      </w:r>
      <w:r w:rsidRPr="002C1423">
        <w:t xml:space="preserve"> </w:t>
      </w:r>
      <w:r w:rsidR="00987755">
        <w:t>accuracy</w:t>
      </w:r>
      <w:r w:rsidRPr="002C1423">
        <w:t xml:space="preserve"> of original and rec</w:t>
      </w:r>
      <w:r>
        <w:t>onstructed pre-trained NNs for Top-1 / T</w:t>
      </w:r>
      <w:r w:rsidRPr="002C1423">
        <w:t xml:space="preserve">op-5 </w:t>
      </w:r>
      <w:r w:rsidR="00987755">
        <w:t xml:space="preserve">classification </w:t>
      </w:r>
      <w:r w:rsidRPr="002C1423">
        <w:t xml:space="preserve">accuracies and Peak Signal-to-Noise Ratio (PSNR) / Structural Similarity Index Measure (SSIM) for </w:t>
      </w:r>
      <w:r w:rsidR="00987755">
        <w:t>image compression</w:t>
      </w:r>
      <w:r w:rsidRPr="002C1423">
        <w:t>.</w:t>
      </w:r>
      <w:r>
        <w:t xml:space="preserve"> The NNC compression capability is given as </w:t>
      </w:r>
      <w:r w:rsidRPr="00E6561A">
        <w:t xml:space="preserve">compression ratio </w:t>
      </w:r>
      <w:proofErr w:type="spellStart"/>
      <w:r w:rsidRPr="00E6561A">
        <w:rPr>
          <w:i/>
        </w:rPr>
        <w:t>c</w:t>
      </w:r>
      <w:r w:rsidRPr="00E6561A">
        <w:rPr>
          <w:i/>
          <w:vertAlign w:val="subscript"/>
        </w:rPr>
        <w:t>r</w:t>
      </w:r>
      <w:proofErr w:type="spellEnd"/>
      <w:r w:rsidRPr="00BA57FA">
        <w:t xml:space="preserve"> </w:t>
      </w:r>
      <w:r>
        <w:t xml:space="preserve">in </w:t>
      </w:r>
      <w:r>
        <w:fldChar w:fldCharType="begin"/>
      </w:r>
      <w:r>
        <w:instrText xml:space="preserve"> REF _Ref85008269 \h </w:instrText>
      </w:r>
      <w:r>
        <w:fldChar w:fldCharType="separate"/>
      </w:r>
      <w:r>
        <w:t xml:space="preserve">Table </w:t>
      </w:r>
      <w:r>
        <w:rPr>
          <w:noProof/>
        </w:rPr>
        <w:t>1</w:t>
      </w:r>
      <w:r>
        <w:fldChar w:fldCharType="end"/>
      </w:r>
      <w:r>
        <w:t xml:space="preserve">: As an </w:t>
      </w:r>
      <w:proofErr w:type="gramStart"/>
      <w:r>
        <w:t>example</w:t>
      </w:r>
      <w:proofErr w:type="gramEnd"/>
      <w:r>
        <w:t xml:space="preserve"> for VGG16 with </w:t>
      </w:r>
      <w:proofErr w:type="spellStart"/>
      <w:r w:rsidRPr="00E6561A">
        <w:rPr>
          <w:i/>
        </w:rPr>
        <w:t>c</w:t>
      </w:r>
      <w:r w:rsidRPr="00E6561A">
        <w:rPr>
          <w:i/>
          <w:vertAlign w:val="subscript"/>
        </w:rPr>
        <w:t>r</w:t>
      </w:r>
      <w:proofErr w:type="spellEnd"/>
      <w:r>
        <w:t> = 2.98%, NNC is able to compress the neural network from ~553 Mbyte to a bitstream size of ~16.5</w:t>
      </w:r>
      <w:ins w:id="82" w:author="Bailer, Werner" w:date="2021-12-29T17:35:00Z">
        <w:r w:rsidR="00FC4038">
          <w:t xml:space="preserve"> </w:t>
        </w:r>
      </w:ins>
      <w:r>
        <w:t xml:space="preserve">Mbyte without </w:t>
      </w:r>
      <w:r w:rsidR="00D43F4C">
        <w:t>performance</w:t>
      </w:r>
      <w:r>
        <w:t xml:space="preserve"> degradation.</w:t>
      </w:r>
      <w:ins w:id="83" w:author="Bailer, Werner" w:date="2022-01-20T14:53:00Z">
        <w:r w:rsidR="005E48CA">
          <w:t xml:space="preserve"> More details about the evaluation procedure and further results can be found in [1].</w:t>
        </w:r>
      </w:ins>
    </w:p>
    <w:p w14:paraId="41D9476D" w14:textId="77777777" w:rsidR="00BA57FA" w:rsidRDefault="00BA57FA"/>
    <w:p w14:paraId="4795FBA3" w14:textId="77777777" w:rsidR="008F78BA" w:rsidRDefault="00CA29EA">
      <w:r>
        <w:t xml:space="preserve">For assessing coding contributions of individual tools, an exemplary analysis is given in </w:t>
      </w:r>
      <w:r>
        <w:fldChar w:fldCharType="begin"/>
      </w:r>
      <w:r>
        <w:instrText xml:space="preserve"> REF _Ref73625005 \h  \* MERGEFORMAT </w:instrText>
      </w:r>
      <w:r>
        <w:fldChar w:fldCharType="separate"/>
      </w:r>
      <w:r>
        <w:t>Fig. 2</w:t>
      </w:r>
      <w:r>
        <w:fldChar w:fldCharType="end"/>
      </w:r>
      <w:r>
        <w:t xml:space="preserve"> </w:t>
      </w:r>
      <w:r w:rsidRPr="00CA29EA">
        <w:t>for VGG16 and MobileNetV2.</w:t>
      </w:r>
      <w:r>
        <w:t xml:space="preserve"> </w:t>
      </w:r>
      <w:r w:rsidR="009E02C8">
        <w:t xml:space="preserve">Regarding overall coding pipelines, low rank decomposition reduces the overall number of parameters and provides data reduction as well. In contrast, </w:t>
      </w:r>
      <w:proofErr w:type="spellStart"/>
      <w:r w:rsidR="009E02C8">
        <w:t>sparsification</w:t>
      </w:r>
      <w:proofErr w:type="spellEnd"/>
      <w:r w:rsidR="009E02C8">
        <w:t xml:space="preserve"> and unification are not included, as these tools only reduce the number of unique values, but do not reduce the data size themselves. </w:t>
      </w:r>
      <w:r>
        <w:t xml:space="preserve">Therefore, </w:t>
      </w:r>
      <w:r>
        <w:fldChar w:fldCharType="begin"/>
      </w:r>
      <w:r>
        <w:instrText xml:space="preserve"> REF _Ref73625005 \h  \* MERGEFORMAT </w:instrText>
      </w:r>
      <w:r>
        <w:fldChar w:fldCharType="separate"/>
      </w:r>
      <w:r>
        <w:t>Fig. 2</w:t>
      </w:r>
      <w:r>
        <w:fldChar w:fldCharType="end"/>
      </w:r>
      <w:r>
        <w:t xml:space="preserve"> shows results for the (</w:t>
      </w:r>
      <w:r w:rsidRPr="002639BB">
        <w:t>pre</w:t>
      </w:r>
      <w:r>
        <w:t>-</w:t>
      </w:r>
      <w:r w:rsidRPr="002639BB">
        <w:t>trained</w:t>
      </w:r>
      <w:r>
        <w:t>)</w:t>
      </w:r>
      <w:r w:rsidRPr="002639BB">
        <w:t xml:space="preserve"> </w:t>
      </w:r>
      <w:r>
        <w:t xml:space="preserve">original </w:t>
      </w:r>
      <w:r w:rsidRPr="002639BB">
        <w:t>and low rank decomposition pipelines</w:t>
      </w:r>
      <w:r>
        <w:t>.</w:t>
      </w:r>
      <w:r w:rsidRPr="002639BB">
        <w:t xml:space="preserve"> </w:t>
      </w:r>
      <w:r w:rsidR="009E02C8">
        <w:t xml:space="preserve">For ease of results comparison, the working points </w:t>
      </w:r>
      <w:r>
        <w:t xml:space="preserve">for </w:t>
      </w:r>
      <w:r w:rsidR="009E02C8">
        <w:fldChar w:fldCharType="begin"/>
      </w:r>
      <w:r w:rsidR="009E02C8">
        <w:instrText xml:space="preserve"> REF _Ref73625005 \h  \* MERGEFORMAT </w:instrText>
      </w:r>
      <w:r w:rsidR="009E02C8">
        <w:fldChar w:fldCharType="separate"/>
      </w:r>
      <w:r w:rsidR="009E02C8">
        <w:t>Fig. 2</w:t>
      </w:r>
      <w:r w:rsidR="009E02C8">
        <w:fldChar w:fldCharType="end"/>
      </w:r>
      <w:r w:rsidR="009E02C8">
        <w:t xml:space="preserve"> are selected such that the models achieve top-1/top-5 accuracies of 70.5%/89.5% for VGG16 and around 68.6%/88.8% for MobileNetV2 only varying in a small range. Note that VGG16 does not contain batch norm layers, hence BN does not add coding gains for this NN. </w:t>
      </w:r>
    </w:p>
    <w:p w14:paraId="5FE36A4A" w14:textId="77777777" w:rsidR="008F78BA" w:rsidRDefault="008F78BA"/>
    <w:p w14:paraId="32717D10" w14:textId="77777777" w:rsidR="008F78BA" w:rsidRPr="004C612A" w:rsidRDefault="004C612A">
      <w:pPr>
        <w:pStyle w:val="Text"/>
        <w:keepNext/>
        <w:keepLines/>
        <w:ind w:firstLine="0"/>
        <w:jc w:val="center"/>
      </w:pPr>
      <w:r>
        <w:rPr>
          <w:noProof/>
          <w:lang w:val="en-CA" w:eastAsia="en-CA"/>
        </w:rPr>
        <w:drawing>
          <wp:inline distT="0" distB="0" distL="0" distR="0" wp14:anchorId="1B798E07" wp14:editId="214A6C93">
            <wp:extent cx="5940425" cy="2131060"/>
            <wp:effectExtent l="0" t="0" r="3175"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mpression_results_bars_new.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0425" cy="2131060"/>
                    </a:xfrm>
                    <a:prstGeom prst="rect">
                      <a:avLst/>
                    </a:prstGeom>
                  </pic:spPr>
                </pic:pic>
              </a:graphicData>
            </a:graphic>
          </wp:inline>
        </w:drawing>
      </w:r>
    </w:p>
    <w:p w14:paraId="46D7A308" w14:textId="77777777" w:rsidR="008F78BA" w:rsidRDefault="009E02C8">
      <w:pPr>
        <w:pStyle w:val="af0"/>
        <w:keepNext/>
        <w:keepLines/>
        <w:jc w:val="center"/>
        <w:rPr>
          <w:color w:val="000000"/>
          <w:sz w:val="24"/>
          <w:szCs w:val="24"/>
        </w:rPr>
      </w:pPr>
      <w:bookmarkStart w:id="84" w:name="_Ref73625005"/>
      <w:r>
        <w:rPr>
          <w:color w:val="000000" w:themeColor="text1"/>
          <w:sz w:val="24"/>
          <w:szCs w:val="24"/>
        </w:rPr>
        <w:t>Fig. </w:t>
      </w:r>
      <w:r>
        <w:rPr>
          <w:color w:val="000000" w:themeColor="text1"/>
          <w:sz w:val="24"/>
          <w:szCs w:val="24"/>
        </w:rPr>
        <w:fldChar w:fldCharType="begin"/>
      </w:r>
      <w:r>
        <w:rPr>
          <w:color w:val="000000" w:themeColor="text1"/>
          <w:sz w:val="24"/>
          <w:szCs w:val="24"/>
        </w:rPr>
        <w:instrText xml:space="preserve"> SEQ Fig. \* ARABIC </w:instrText>
      </w:r>
      <w:r>
        <w:rPr>
          <w:color w:val="000000" w:themeColor="text1"/>
          <w:sz w:val="24"/>
          <w:szCs w:val="24"/>
        </w:rPr>
        <w:fldChar w:fldCharType="separate"/>
      </w:r>
      <w:r>
        <w:rPr>
          <w:color w:val="000000" w:themeColor="text1"/>
          <w:sz w:val="24"/>
          <w:szCs w:val="24"/>
        </w:rPr>
        <w:t>2</w:t>
      </w:r>
      <w:r>
        <w:rPr>
          <w:color w:val="000000" w:themeColor="text1"/>
          <w:sz w:val="24"/>
          <w:szCs w:val="24"/>
        </w:rPr>
        <w:fldChar w:fldCharType="end"/>
      </w:r>
      <w:bookmarkEnd w:id="84"/>
      <w:r>
        <w:rPr>
          <w:color w:val="000000" w:themeColor="text1"/>
          <w:sz w:val="24"/>
          <w:szCs w:val="24"/>
        </w:rPr>
        <w:t xml:space="preserve"> Successive (lossy) coding results in terms of compression ratio for individual coding tools for pretrained original and low rank decomposition pipelines.</w:t>
      </w:r>
    </w:p>
    <w:p w14:paraId="59964A0A" w14:textId="77777777" w:rsidR="008F78BA" w:rsidRDefault="008F78BA"/>
    <w:p w14:paraId="75A33D31" w14:textId="77777777" w:rsidR="008F78BA" w:rsidRDefault="009E02C8">
      <w:r>
        <w:t xml:space="preserve">A complete implementation of the standard is provided as reference software in ISO/IEC 15938-18 (to be finalized in </w:t>
      </w:r>
      <w:ins w:id="85" w:author="Bailer, Werner" w:date="2022-01-20T14:40:00Z">
        <w:r w:rsidR="00F97A37">
          <w:t xml:space="preserve">fall </w:t>
        </w:r>
      </w:ins>
      <w:r>
        <w:t>2022).</w:t>
      </w:r>
    </w:p>
    <w:p w14:paraId="126F7FA8" w14:textId="77777777" w:rsidR="00CA29EA" w:rsidRDefault="00CA29EA"/>
    <w:p w14:paraId="5A811770" w14:textId="77777777" w:rsidR="008F78BA" w:rsidRDefault="009E02C8">
      <w:pPr>
        <w:pStyle w:val="1"/>
      </w:pPr>
      <w:r>
        <w:lastRenderedPageBreak/>
        <w:t xml:space="preserve">Outlook: Coding of incremental </w:t>
      </w:r>
      <w:r w:rsidR="0078633F">
        <w:t xml:space="preserve">neural network </w:t>
      </w:r>
      <w:r>
        <w:t>updates</w:t>
      </w:r>
    </w:p>
    <w:p w14:paraId="256D0180" w14:textId="77777777" w:rsidR="008F78BA" w:rsidRDefault="009E02C8">
      <w:r>
        <w:t xml:space="preserve">A second edition of the NNC standard, which focuses on incremental updates of neural networks is </w:t>
      </w:r>
      <w:del w:id="86" w:author="Bailer, Werner" w:date="2021-12-29T17:37:00Z">
        <w:r w:rsidDel="00AE17B6">
          <w:delText xml:space="preserve">in </w:delText>
        </w:r>
      </w:del>
      <w:ins w:id="87" w:author="Bailer, Werner" w:date="2021-12-29T17:37:00Z">
        <w:r w:rsidR="00AE17B6">
          <w:t xml:space="preserve">under </w:t>
        </w:r>
      </w:ins>
      <w:r>
        <w:t xml:space="preserve">preparation. Incremental coding deals with a base </w:t>
      </w:r>
      <w:r w:rsidR="00243E5A">
        <w:t xml:space="preserve">neural </w:t>
      </w:r>
      <w:r>
        <w:t xml:space="preserve">network (i.e. an instance of a trained neural network for the particular use case) and an updated </w:t>
      </w:r>
      <w:r w:rsidR="00243E5A">
        <w:t xml:space="preserve">neural </w:t>
      </w:r>
      <w:r>
        <w:t xml:space="preserve">network, which represents an incremental update with respect to the base </w:t>
      </w:r>
      <w:r w:rsidR="00243E5A">
        <w:t xml:space="preserve">neural </w:t>
      </w:r>
      <w:r>
        <w:t xml:space="preserve">network. The updated </w:t>
      </w:r>
      <w:r w:rsidR="00243E5A">
        <w:t>neural network</w:t>
      </w:r>
      <w:r>
        <w:t xml:space="preserve"> is typically the result of one of the following operations (this list is considered non-exhaustive):</w:t>
      </w:r>
    </w:p>
    <w:p w14:paraId="61DF4EDC" w14:textId="77777777" w:rsidR="008F78BA" w:rsidRDefault="00CA29EA">
      <w:pPr>
        <w:pStyle w:val="af1"/>
        <w:numPr>
          <w:ilvl w:val="0"/>
          <w:numId w:val="11"/>
        </w:numPr>
        <w:spacing w:before="120"/>
        <w:jc w:val="both"/>
      </w:pPr>
      <w:r>
        <w:t>The base neural network is r</w:t>
      </w:r>
      <w:r w:rsidR="009E02C8">
        <w:t>etrain</w:t>
      </w:r>
      <w:r>
        <w:t>ed</w:t>
      </w:r>
      <w:r w:rsidR="009E02C8">
        <w:t xml:space="preserve"> with other data or parameters.</w:t>
      </w:r>
    </w:p>
    <w:p w14:paraId="4EE13313" w14:textId="77777777" w:rsidR="008F78BA" w:rsidRDefault="009E02C8">
      <w:pPr>
        <w:pStyle w:val="af1"/>
        <w:numPr>
          <w:ilvl w:val="0"/>
          <w:numId w:val="11"/>
        </w:numPr>
        <w:spacing w:before="120"/>
        <w:jc w:val="both"/>
      </w:pPr>
      <w:r>
        <w:t xml:space="preserve">The base </w:t>
      </w:r>
      <w:r w:rsidR="00CA29EA">
        <w:t xml:space="preserve">neural </w:t>
      </w:r>
      <w:r>
        <w:t xml:space="preserve">network and the updated </w:t>
      </w:r>
      <w:r w:rsidR="00243E5A">
        <w:t xml:space="preserve">neural network </w:t>
      </w:r>
      <w:r>
        <w:t>are compressed versions of the same network with different compression ratio.</w:t>
      </w:r>
    </w:p>
    <w:p w14:paraId="307141FC" w14:textId="77777777" w:rsidR="008F78BA" w:rsidRDefault="009E02C8">
      <w:pPr>
        <w:pStyle w:val="af1"/>
        <w:numPr>
          <w:ilvl w:val="0"/>
          <w:numId w:val="11"/>
        </w:numPr>
        <w:spacing w:before="120"/>
        <w:jc w:val="both"/>
      </w:pPr>
      <w:r>
        <w:t xml:space="preserve">The updated </w:t>
      </w:r>
      <w:r w:rsidR="00CA29EA">
        <w:t xml:space="preserve">neural </w:t>
      </w:r>
      <w:r>
        <w:t xml:space="preserve">network is the result of applying transfer learning, starting from the base </w:t>
      </w:r>
      <w:r w:rsidR="005E4999">
        <w:t xml:space="preserve">neural </w:t>
      </w:r>
      <w:r>
        <w:t>network.</w:t>
      </w:r>
    </w:p>
    <w:p w14:paraId="03FD3179" w14:textId="77777777" w:rsidR="008F78BA" w:rsidRDefault="009E02C8">
      <w:pPr>
        <w:pStyle w:val="af1"/>
        <w:numPr>
          <w:ilvl w:val="0"/>
          <w:numId w:val="11"/>
        </w:numPr>
        <w:spacing w:before="120"/>
        <w:jc w:val="both"/>
      </w:pPr>
      <w:r>
        <w:t xml:space="preserve">The updated </w:t>
      </w:r>
      <w:r w:rsidR="00CA29EA">
        <w:t xml:space="preserve">neural </w:t>
      </w:r>
      <w:r>
        <w:t xml:space="preserve">network uses (part of) the base </w:t>
      </w:r>
      <w:r w:rsidR="005E4999">
        <w:t xml:space="preserve">neural </w:t>
      </w:r>
      <w:r>
        <w:t xml:space="preserve">network in its structure, possibly with retraining (parts of) the base </w:t>
      </w:r>
      <w:r w:rsidR="005E4999">
        <w:t xml:space="preserve">neural </w:t>
      </w:r>
      <w:r>
        <w:t>network.</w:t>
      </w:r>
    </w:p>
    <w:p w14:paraId="235FA907" w14:textId="77777777" w:rsidR="000B4CDF" w:rsidRDefault="000B4CDF" w:rsidP="000B4CDF">
      <w:pPr>
        <w:pStyle w:val="1"/>
      </w:pPr>
      <w:r>
        <w:t>References</w:t>
      </w:r>
    </w:p>
    <w:p w14:paraId="27E4429E" w14:textId="77777777" w:rsidR="000B4CDF" w:rsidRDefault="000B4CDF" w:rsidP="000B4CDF">
      <w:pPr>
        <w:tabs>
          <w:tab w:val="left" w:pos="1134"/>
        </w:tabs>
        <w:spacing w:before="120"/>
        <w:ind w:left="1134" w:hanging="1134"/>
      </w:pPr>
      <w:r>
        <w:t>[1]</w:t>
      </w:r>
      <w:r>
        <w:tab/>
      </w:r>
      <w:r w:rsidRPr="000B4CDF">
        <w:t xml:space="preserve">H. </w:t>
      </w:r>
      <w:proofErr w:type="spellStart"/>
      <w:r w:rsidRPr="000B4CDF">
        <w:t>Kirchhoffer</w:t>
      </w:r>
      <w:proofErr w:type="spellEnd"/>
      <w:r w:rsidRPr="000B4CDF">
        <w:t xml:space="preserve"> et al., "Overview of the Neural Network Compression and Representation (NNR) Standard," in IEEE Transactions on Circuits and Systems for Video Technology, </w:t>
      </w:r>
      <w:proofErr w:type="spellStart"/>
      <w:r w:rsidRPr="000B4CDF">
        <w:t>doi</w:t>
      </w:r>
      <w:proofErr w:type="spellEnd"/>
      <w:r w:rsidRPr="000B4CDF">
        <w:t>: 10.1109/TCSVT.2021.3095970.</w:t>
      </w:r>
    </w:p>
    <w:p w14:paraId="7ADC6F67" w14:textId="77777777" w:rsidR="008F78BA" w:rsidRDefault="008F78BA" w:rsidP="000B4CDF">
      <w:pPr>
        <w:ind w:left="1134" w:hanging="1134"/>
      </w:pPr>
    </w:p>
    <w:sectPr w:rsidR="008F78BA" w:rsidSect="00D24AA3">
      <w:pgSz w:w="11907" w:h="16840"/>
      <w:pgMar w:top="1418" w:right="1134" w:bottom="1418" w:left="1418" w:header="720" w:footer="720" w:gutter="0"/>
      <w:cols w:space="720"/>
      <w:titlePg/>
      <w:docGrid w:linePitch="360"/>
      <w:sectPrChange w:id="88" w:author="Kyuheon Kim" w:date="2022-01-21T02:17:00Z">
        <w:sectPr w:rsidR="008F78BA" w:rsidSect="00D24AA3">
          <w:pgMar w:top="1418" w:right="1134" w:bottom="1418" w:left="1418" w:header="720" w:footer="720" w:gutter="0"/>
          <w:titlePg w:val="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2E21E" w14:textId="77777777" w:rsidR="008F07BF" w:rsidRDefault="008F07BF">
      <w:r>
        <w:separator/>
      </w:r>
    </w:p>
  </w:endnote>
  <w:endnote w:type="continuationSeparator" w:id="0">
    <w:p w14:paraId="7CD0FB13" w14:textId="77777777" w:rsidR="008F07BF" w:rsidRDefault="008F0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ZapfDingbats">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돋움">
    <w:altName w:val="Dotum"/>
    <w:panose1 w:val="020B0600000101010101"/>
    <w:charset w:val="81"/>
    <w:family w:val="swiss"/>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 w:name="바탕">
    <w:altName w:val="Batang"/>
    <w:panose1 w:val="02030600000101010101"/>
    <w:charset w:val="81"/>
    <w:family w:val="roman"/>
    <w:pitch w:val="variable"/>
    <w:sig w:usb0="B00002AF" w:usb1="69D77CFB" w:usb2="00000030" w:usb3="00000000" w:csb0="002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ustomXmlInsRangeStart w:id="19" w:author="Kyuheon Kim" w:date="2022-01-21T02:17:00Z"/>
  <w:sdt>
    <w:sdtPr>
      <w:rPr>
        <w:rStyle w:val="af4"/>
      </w:rPr>
      <w:id w:val="1969775400"/>
      <w:docPartObj>
        <w:docPartGallery w:val="Page Numbers (Bottom of Page)"/>
        <w:docPartUnique/>
      </w:docPartObj>
    </w:sdtPr>
    <w:sdtEndPr>
      <w:rPr>
        <w:rStyle w:val="af4"/>
      </w:rPr>
    </w:sdtEndPr>
    <w:sdtContent>
      <w:customXmlInsRangeEnd w:id="19"/>
      <w:p w14:paraId="0F1BD900" w14:textId="277CBE2C" w:rsidR="00D24AA3" w:rsidRDefault="00D24AA3" w:rsidP="001F12E7">
        <w:pPr>
          <w:pStyle w:val="aa"/>
          <w:framePr w:wrap="none" w:vAnchor="text" w:hAnchor="margin" w:xAlign="center" w:y="1"/>
          <w:rPr>
            <w:ins w:id="20" w:author="Kyuheon Kim" w:date="2022-01-21T02:17:00Z"/>
            <w:rStyle w:val="af4"/>
          </w:rPr>
        </w:pPr>
        <w:ins w:id="21" w:author="Kyuheon Kim" w:date="2022-01-21T02:17:00Z">
          <w:r>
            <w:rPr>
              <w:rStyle w:val="af4"/>
            </w:rPr>
            <w:fldChar w:fldCharType="begin"/>
          </w:r>
          <w:r>
            <w:rPr>
              <w:rStyle w:val="af4"/>
            </w:rPr>
            <w:instrText xml:space="preserve"> PAGE </w:instrText>
          </w:r>
          <w:r>
            <w:rPr>
              <w:rStyle w:val="af4"/>
            </w:rPr>
            <w:fldChar w:fldCharType="end"/>
          </w:r>
        </w:ins>
      </w:p>
      <w:customXmlInsRangeStart w:id="22" w:author="Kyuheon Kim" w:date="2022-01-21T02:17:00Z"/>
    </w:sdtContent>
  </w:sdt>
  <w:customXmlInsRangeEnd w:id="22"/>
  <w:p w14:paraId="4405019E" w14:textId="77777777" w:rsidR="00D24AA3" w:rsidRDefault="00D24AA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ustomXmlInsRangeStart w:id="23" w:author="Kyuheon Kim" w:date="2022-01-21T02:17:00Z"/>
  <w:sdt>
    <w:sdtPr>
      <w:rPr>
        <w:rStyle w:val="af4"/>
      </w:rPr>
      <w:id w:val="746302784"/>
      <w:docPartObj>
        <w:docPartGallery w:val="Page Numbers (Bottom of Page)"/>
        <w:docPartUnique/>
      </w:docPartObj>
    </w:sdtPr>
    <w:sdtEndPr>
      <w:rPr>
        <w:rStyle w:val="af4"/>
      </w:rPr>
    </w:sdtEndPr>
    <w:sdtContent>
      <w:customXmlInsRangeEnd w:id="23"/>
      <w:p w14:paraId="5E0EA5CF" w14:textId="606F16EA" w:rsidR="00D24AA3" w:rsidRDefault="00D24AA3" w:rsidP="001F12E7">
        <w:pPr>
          <w:pStyle w:val="aa"/>
          <w:framePr w:wrap="none" w:vAnchor="text" w:hAnchor="margin" w:xAlign="center" w:y="1"/>
          <w:rPr>
            <w:ins w:id="24" w:author="Kyuheon Kim" w:date="2022-01-21T02:17:00Z"/>
            <w:rStyle w:val="af4"/>
          </w:rPr>
        </w:pPr>
        <w:ins w:id="25" w:author="Kyuheon Kim" w:date="2022-01-21T02:17:00Z">
          <w:r>
            <w:rPr>
              <w:rStyle w:val="af4"/>
            </w:rPr>
            <w:fldChar w:fldCharType="begin"/>
          </w:r>
          <w:r>
            <w:rPr>
              <w:rStyle w:val="af4"/>
            </w:rPr>
            <w:instrText xml:space="preserve"> PAGE </w:instrText>
          </w:r>
        </w:ins>
        <w:r>
          <w:rPr>
            <w:rStyle w:val="af4"/>
          </w:rPr>
          <w:fldChar w:fldCharType="separate"/>
        </w:r>
        <w:r>
          <w:rPr>
            <w:rStyle w:val="af4"/>
            <w:noProof/>
          </w:rPr>
          <w:t>1</w:t>
        </w:r>
        <w:ins w:id="26" w:author="Kyuheon Kim" w:date="2022-01-21T02:17:00Z">
          <w:r>
            <w:rPr>
              <w:rStyle w:val="af4"/>
            </w:rPr>
            <w:fldChar w:fldCharType="end"/>
          </w:r>
        </w:ins>
      </w:p>
      <w:customXmlInsRangeStart w:id="27" w:author="Kyuheon Kim" w:date="2022-01-21T02:17:00Z"/>
    </w:sdtContent>
  </w:sdt>
  <w:customXmlInsRangeEnd w:id="27"/>
  <w:p w14:paraId="1557A2D6" w14:textId="77777777" w:rsidR="00D24AA3" w:rsidRDefault="00D24AA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E05CA" w14:textId="77777777" w:rsidR="008F07BF" w:rsidRDefault="008F07BF">
      <w:r>
        <w:separator/>
      </w:r>
    </w:p>
  </w:footnote>
  <w:footnote w:type="continuationSeparator" w:id="0">
    <w:p w14:paraId="452D59A0" w14:textId="77777777" w:rsidR="008F07BF" w:rsidRDefault="008F07BF">
      <w:r>
        <w:continuationSeparator/>
      </w:r>
    </w:p>
  </w:footnote>
  <w:footnote w:id="1">
    <w:p w14:paraId="30184AF7" w14:textId="77777777" w:rsidR="008F78BA" w:rsidRDefault="009E02C8">
      <w:pPr>
        <w:pStyle w:val="ae"/>
      </w:pPr>
      <w:r>
        <w:rPr>
          <w:rStyle w:val="af"/>
        </w:rPr>
        <w:footnoteRef/>
      </w:r>
      <w:r>
        <w:t xml:space="preserve"> https://pytorch.org/</w:t>
      </w:r>
    </w:p>
  </w:footnote>
  <w:footnote w:id="2">
    <w:p w14:paraId="2F00B72E" w14:textId="77777777" w:rsidR="008F78BA" w:rsidRDefault="009E02C8">
      <w:pPr>
        <w:pStyle w:val="ae"/>
      </w:pPr>
      <w:r>
        <w:rPr>
          <w:rStyle w:val="af"/>
        </w:rPr>
        <w:footnoteRef/>
      </w:r>
      <w:r>
        <w:t xml:space="preserve"> https://www.tensorflow.org/</w:t>
      </w:r>
    </w:p>
  </w:footnote>
  <w:footnote w:id="3">
    <w:p w14:paraId="49802432" w14:textId="77777777" w:rsidR="008F78BA" w:rsidRPr="0011059B" w:rsidRDefault="009E02C8">
      <w:pPr>
        <w:pStyle w:val="ae"/>
      </w:pPr>
      <w:r>
        <w:rPr>
          <w:rStyle w:val="af"/>
        </w:rPr>
        <w:footnoteRef/>
      </w:r>
      <w:r>
        <w:t xml:space="preserve"> https://onnx.ai/</w:t>
      </w:r>
    </w:p>
  </w:footnote>
  <w:footnote w:id="4">
    <w:p w14:paraId="53F96CC0" w14:textId="77777777" w:rsidR="008F78BA" w:rsidRPr="0011059B" w:rsidRDefault="009E02C8">
      <w:pPr>
        <w:pStyle w:val="ae"/>
      </w:pPr>
      <w:r>
        <w:rPr>
          <w:rStyle w:val="af"/>
        </w:rPr>
        <w:footnoteRef/>
      </w:r>
      <w:r>
        <w:t xml:space="preserve"> https://www.khronos.org/nnef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71FEF"/>
    <w:multiLevelType w:val="hybridMultilevel"/>
    <w:tmpl w:val="BD7232B8"/>
    <w:lvl w:ilvl="0" w:tplc="0F7A1F2A">
      <w:start w:val="1"/>
      <w:numFmt w:val="bullet"/>
      <w:lvlText w:val=""/>
      <w:lvlJc w:val="left"/>
      <w:pPr>
        <w:ind w:left="720" w:hanging="360"/>
      </w:pPr>
      <w:rPr>
        <w:rFonts w:ascii="Symbol" w:hAnsi="Symbol" w:hint="default"/>
      </w:rPr>
    </w:lvl>
    <w:lvl w:ilvl="1" w:tplc="0768628A">
      <w:start w:val="1"/>
      <w:numFmt w:val="bullet"/>
      <w:lvlText w:val="o"/>
      <w:lvlJc w:val="left"/>
      <w:pPr>
        <w:ind w:left="1440" w:hanging="360"/>
      </w:pPr>
      <w:rPr>
        <w:rFonts w:ascii="Courier New" w:hAnsi="Courier New" w:cs="Courier New" w:hint="default"/>
      </w:rPr>
    </w:lvl>
    <w:lvl w:ilvl="2" w:tplc="DCE03D78">
      <w:start w:val="1"/>
      <w:numFmt w:val="bullet"/>
      <w:lvlText w:val=""/>
      <w:lvlJc w:val="left"/>
      <w:pPr>
        <w:ind w:left="2160" w:hanging="360"/>
      </w:pPr>
      <w:rPr>
        <w:rFonts w:ascii="Wingdings" w:hAnsi="Wingdings" w:hint="default"/>
      </w:rPr>
    </w:lvl>
    <w:lvl w:ilvl="3" w:tplc="A1C21300">
      <w:start w:val="1"/>
      <w:numFmt w:val="bullet"/>
      <w:lvlText w:val=""/>
      <w:lvlJc w:val="left"/>
      <w:pPr>
        <w:ind w:left="2880" w:hanging="360"/>
      </w:pPr>
      <w:rPr>
        <w:rFonts w:ascii="Symbol" w:hAnsi="Symbol" w:hint="default"/>
      </w:rPr>
    </w:lvl>
    <w:lvl w:ilvl="4" w:tplc="67580716">
      <w:start w:val="1"/>
      <w:numFmt w:val="bullet"/>
      <w:lvlText w:val="o"/>
      <w:lvlJc w:val="left"/>
      <w:pPr>
        <w:ind w:left="3600" w:hanging="360"/>
      </w:pPr>
      <w:rPr>
        <w:rFonts w:ascii="Courier New" w:hAnsi="Courier New" w:cs="Courier New" w:hint="default"/>
      </w:rPr>
    </w:lvl>
    <w:lvl w:ilvl="5" w:tplc="47B8D804">
      <w:start w:val="1"/>
      <w:numFmt w:val="bullet"/>
      <w:lvlText w:val=""/>
      <w:lvlJc w:val="left"/>
      <w:pPr>
        <w:ind w:left="4320" w:hanging="360"/>
      </w:pPr>
      <w:rPr>
        <w:rFonts w:ascii="Wingdings" w:hAnsi="Wingdings" w:hint="default"/>
      </w:rPr>
    </w:lvl>
    <w:lvl w:ilvl="6" w:tplc="B7C22C6A">
      <w:start w:val="1"/>
      <w:numFmt w:val="bullet"/>
      <w:lvlText w:val=""/>
      <w:lvlJc w:val="left"/>
      <w:pPr>
        <w:ind w:left="5040" w:hanging="360"/>
      </w:pPr>
      <w:rPr>
        <w:rFonts w:ascii="Symbol" w:hAnsi="Symbol" w:hint="default"/>
      </w:rPr>
    </w:lvl>
    <w:lvl w:ilvl="7" w:tplc="3BBC25E6">
      <w:start w:val="1"/>
      <w:numFmt w:val="bullet"/>
      <w:lvlText w:val="o"/>
      <w:lvlJc w:val="left"/>
      <w:pPr>
        <w:ind w:left="5760" w:hanging="360"/>
      </w:pPr>
      <w:rPr>
        <w:rFonts w:ascii="Courier New" w:hAnsi="Courier New" w:cs="Courier New" w:hint="default"/>
      </w:rPr>
    </w:lvl>
    <w:lvl w:ilvl="8" w:tplc="6F64B9B2">
      <w:start w:val="1"/>
      <w:numFmt w:val="bullet"/>
      <w:lvlText w:val=""/>
      <w:lvlJc w:val="left"/>
      <w:pPr>
        <w:ind w:left="6480" w:hanging="360"/>
      </w:pPr>
      <w:rPr>
        <w:rFonts w:ascii="Wingdings" w:hAnsi="Wingdings" w:hint="default"/>
      </w:rPr>
    </w:lvl>
  </w:abstractNum>
  <w:abstractNum w:abstractNumId="1" w15:restartNumberingAfterBreak="0">
    <w:nsid w:val="144B45E6"/>
    <w:multiLevelType w:val="hybridMultilevel"/>
    <w:tmpl w:val="A056737A"/>
    <w:lvl w:ilvl="0" w:tplc="80EA0BA4">
      <w:start w:val="1"/>
      <w:numFmt w:val="bullet"/>
      <w:lvlText w:val=""/>
      <w:lvlJc w:val="left"/>
      <w:pPr>
        <w:ind w:left="720" w:hanging="360"/>
      </w:pPr>
      <w:rPr>
        <w:rFonts w:ascii="Symbol" w:hAnsi="Symbol" w:hint="default"/>
      </w:rPr>
    </w:lvl>
    <w:lvl w:ilvl="1" w:tplc="14C423BE">
      <w:start w:val="1"/>
      <w:numFmt w:val="bullet"/>
      <w:lvlText w:val="o"/>
      <w:lvlJc w:val="left"/>
      <w:pPr>
        <w:ind w:left="1440" w:hanging="360"/>
      </w:pPr>
      <w:rPr>
        <w:rFonts w:ascii="Courier New" w:hAnsi="Courier New" w:cs="Courier New" w:hint="default"/>
      </w:rPr>
    </w:lvl>
    <w:lvl w:ilvl="2" w:tplc="93C226B6">
      <w:start w:val="1"/>
      <w:numFmt w:val="bullet"/>
      <w:lvlText w:val=""/>
      <w:lvlJc w:val="left"/>
      <w:pPr>
        <w:ind w:left="2160" w:hanging="360"/>
      </w:pPr>
      <w:rPr>
        <w:rFonts w:ascii="Wingdings" w:hAnsi="Wingdings" w:hint="default"/>
      </w:rPr>
    </w:lvl>
    <w:lvl w:ilvl="3" w:tplc="5EE00FA8">
      <w:start w:val="1"/>
      <w:numFmt w:val="bullet"/>
      <w:lvlText w:val=""/>
      <w:lvlJc w:val="left"/>
      <w:pPr>
        <w:ind w:left="2880" w:hanging="360"/>
      </w:pPr>
      <w:rPr>
        <w:rFonts w:ascii="Symbol" w:hAnsi="Symbol" w:hint="default"/>
      </w:rPr>
    </w:lvl>
    <w:lvl w:ilvl="4" w:tplc="1E0AC34C">
      <w:start w:val="1"/>
      <w:numFmt w:val="bullet"/>
      <w:lvlText w:val="o"/>
      <w:lvlJc w:val="left"/>
      <w:pPr>
        <w:ind w:left="3600" w:hanging="360"/>
      </w:pPr>
      <w:rPr>
        <w:rFonts w:ascii="Courier New" w:hAnsi="Courier New" w:cs="Courier New" w:hint="default"/>
      </w:rPr>
    </w:lvl>
    <w:lvl w:ilvl="5" w:tplc="C0421DD4">
      <w:start w:val="1"/>
      <w:numFmt w:val="bullet"/>
      <w:lvlText w:val=""/>
      <w:lvlJc w:val="left"/>
      <w:pPr>
        <w:ind w:left="4320" w:hanging="360"/>
      </w:pPr>
      <w:rPr>
        <w:rFonts w:ascii="Wingdings" w:hAnsi="Wingdings" w:hint="default"/>
      </w:rPr>
    </w:lvl>
    <w:lvl w:ilvl="6" w:tplc="8E0CD672">
      <w:start w:val="1"/>
      <w:numFmt w:val="bullet"/>
      <w:lvlText w:val=""/>
      <w:lvlJc w:val="left"/>
      <w:pPr>
        <w:ind w:left="5040" w:hanging="360"/>
      </w:pPr>
      <w:rPr>
        <w:rFonts w:ascii="Symbol" w:hAnsi="Symbol" w:hint="default"/>
      </w:rPr>
    </w:lvl>
    <w:lvl w:ilvl="7" w:tplc="715684BC">
      <w:start w:val="1"/>
      <w:numFmt w:val="bullet"/>
      <w:lvlText w:val="o"/>
      <w:lvlJc w:val="left"/>
      <w:pPr>
        <w:ind w:left="5760" w:hanging="360"/>
      </w:pPr>
      <w:rPr>
        <w:rFonts w:ascii="Courier New" w:hAnsi="Courier New" w:cs="Courier New" w:hint="default"/>
      </w:rPr>
    </w:lvl>
    <w:lvl w:ilvl="8" w:tplc="BEFA157E">
      <w:start w:val="1"/>
      <w:numFmt w:val="bullet"/>
      <w:lvlText w:val=""/>
      <w:lvlJc w:val="left"/>
      <w:pPr>
        <w:ind w:left="6480" w:hanging="360"/>
      </w:pPr>
      <w:rPr>
        <w:rFonts w:ascii="Wingdings" w:hAnsi="Wingdings" w:hint="default"/>
      </w:rPr>
    </w:lvl>
  </w:abstractNum>
  <w:abstractNum w:abstractNumId="2" w15:restartNumberingAfterBreak="0">
    <w:nsid w:val="2CAA2665"/>
    <w:multiLevelType w:val="hybridMultilevel"/>
    <w:tmpl w:val="71320D92"/>
    <w:lvl w:ilvl="0" w:tplc="DCF427FC">
      <w:start w:val="1"/>
      <w:numFmt w:val="bullet"/>
      <w:pStyle w:val="CharCharCharCharCharCharCharChar"/>
      <w:lvlText w:val=""/>
      <w:lvlJc w:val="left"/>
      <w:pPr>
        <w:tabs>
          <w:tab w:val="left" w:pos="851"/>
        </w:tabs>
        <w:ind w:left="851" w:hanging="851"/>
      </w:pPr>
      <w:rPr>
        <w:rFonts w:ascii="ZapfDingbats" w:hAnsi="ZapfDingbats" w:hint="default"/>
        <w:b/>
        <w:i w:val="0"/>
        <w:color w:val="70CEF5"/>
        <w:sz w:val="20"/>
        <w:szCs w:val="20"/>
      </w:rPr>
    </w:lvl>
    <w:lvl w:ilvl="1" w:tplc="6EEA7154">
      <w:start w:val="1"/>
      <w:numFmt w:val="bullet"/>
      <w:lvlText w:val="o"/>
      <w:lvlJc w:val="left"/>
      <w:pPr>
        <w:tabs>
          <w:tab w:val="left" w:pos="1440"/>
        </w:tabs>
        <w:ind w:left="1440" w:hanging="360"/>
      </w:pPr>
      <w:rPr>
        <w:rFonts w:ascii="Courier New" w:hAnsi="Courier New" w:cs="ZapfDingbats" w:hint="default"/>
      </w:rPr>
    </w:lvl>
    <w:lvl w:ilvl="2" w:tplc="433A6916">
      <w:start w:val="1"/>
      <w:numFmt w:val="bullet"/>
      <w:lvlText w:val=""/>
      <w:lvlJc w:val="left"/>
      <w:pPr>
        <w:tabs>
          <w:tab w:val="left" w:pos="2160"/>
        </w:tabs>
        <w:ind w:left="2160" w:hanging="360"/>
      </w:pPr>
      <w:rPr>
        <w:rFonts w:ascii="Wingdings" w:hAnsi="Wingdings" w:hint="default"/>
      </w:rPr>
    </w:lvl>
    <w:lvl w:ilvl="3" w:tplc="D8665602">
      <w:start w:val="1"/>
      <w:numFmt w:val="bullet"/>
      <w:lvlText w:val=""/>
      <w:lvlJc w:val="left"/>
      <w:pPr>
        <w:tabs>
          <w:tab w:val="left" w:pos="2880"/>
        </w:tabs>
        <w:ind w:left="2880" w:hanging="360"/>
      </w:pPr>
      <w:rPr>
        <w:rFonts w:ascii="Symbol" w:hAnsi="Symbol" w:hint="default"/>
      </w:rPr>
    </w:lvl>
    <w:lvl w:ilvl="4" w:tplc="E514F54C">
      <w:start w:val="1"/>
      <w:numFmt w:val="bullet"/>
      <w:lvlText w:val="o"/>
      <w:lvlJc w:val="left"/>
      <w:pPr>
        <w:tabs>
          <w:tab w:val="left" w:pos="3600"/>
        </w:tabs>
        <w:ind w:left="3600" w:hanging="360"/>
      </w:pPr>
      <w:rPr>
        <w:rFonts w:ascii="Courier New" w:hAnsi="Courier New" w:cs="ZapfDingbats" w:hint="default"/>
      </w:rPr>
    </w:lvl>
    <w:lvl w:ilvl="5" w:tplc="FCD88F8A">
      <w:start w:val="1"/>
      <w:numFmt w:val="bullet"/>
      <w:lvlText w:val=""/>
      <w:lvlJc w:val="left"/>
      <w:pPr>
        <w:tabs>
          <w:tab w:val="left" w:pos="4320"/>
        </w:tabs>
        <w:ind w:left="4320" w:hanging="360"/>
      </w:pPr>
      <w:rPr>
        <w:rFonts w:ascii="Wingdings" w:hAnsi="Wingdings" w:hint="default"/>
      </w:rPr>
    </w:lvl>
    <w:lvl w:ilvl="6" w:tplc="1B7CC398">
      <w:start w:val="1"/>
      <w:numFmt w:val="bullet"/>
      <w:lvlText w:val=""/>
      <w:lvlJc w:val="left"/>
      <w:pPr>
        <w:tabs>
          <w:tab w:val="left" w:pos="5040"/>
        </w:tabs>
        <w:ind w:left="5040" w:hanging="360"/>
      </w:pPr>
      <w:rPr>
        <w:rFonts w:ascii="Symbol" w:hAnsi="Symbol" w:hint="default"/>
      </w:rPr>
    </w:lvl>
    <w:lvl w:ilvl="7" w:tplc="3E9AF1F0">
      <w:start w:val="1"/>
      <w:numFmt w:val="bullet"/>
      <w:lvlText w:val="o"/>
      <w:lvlJc w:val="left"/>
      <w:pPr>
        <w:tabs>
          <w:tab w:val="left" w:pos="5760"/>
        </w:tabs>
        <w:ind w:left="5760" w:hanging="360"/>
      </w:pPr>
      <w:rPr>
        <w:rFonts w:ascii="Courier New" w:hAnsi="Courier New" w:cs="ZapfDingbats" w:hint="default"/>
      </w:rPr>
    </w:lvl>
    <w:lvl w:ilvl="8" w:tplc="134A6366">
      <w:start w:val="1"/>
      <w:numFmt w:val="bullet"/>
      <w:lvlText w:val=""/>
      <w:lvlJc w:val="left"/>
      <w:pPr>
        <w:tabs>
          <w:tab w:val="left" w:pos="6480"/>
        </w:tabs>
        <w:ind w:left="6480" w:hanging="360"/>
      </w:pPr>
      <w:rPr>
        <w:rFonts w:ascii="Wingdings" w:hAnsi="Wingdings" w:hint="default"/>
      </w:rPr>
    </w:lvl>
  </w:abstractNum>
  <w:abstractNum w:abstractNumId="3" w15:restartNumberingAfterBreak="0">
    <w:nsid w:val="2D805042"/>
    <w:multiLevelType w:val="hybridMultilevel"/>
    <w:tmpl w:val="7F266F34"/>
    <w:lvl w:ilvl="0" w:tplc="A5728598">
      <w:start w:val="1"/>
      <w:numFmt w:val="bullet"/>
      <w:lvlText w:val=""/>
      <w:lvlJc w:val="left"/>
      <w:pPr>
        <w:ind w:left="720" w:hanging="360"/>
      </w:pPr>
      <w:rPr>
        <w:rFonts w:ascii="Symbol" w:hAnsi="Symbol" w:hint="default"/>
      </w:rPr>
    </w:lvl>
    <w:lvl w:ilvl="1" w:tplc="90CED0E0">
      <w:start w:val="1"/>
      <w:numFmt w:val="bullet"/>
      <w:lvlText w:val="o"/>
      <w:lvlJc w:val="left"/>
      <w:pPr>
        <w:ind w:left="1440" w:hanging="360"/>
      </w:pPr>
      <w:rPr>
        <w:rFonts w:ascii="Courier New" w:hAnsi="Courier New" w:cs="Courier New" w:hint="default"/>
      </w:rPr>
    </w:lvl>
    <w:lvl w:ilvl="2" w:tplc="97E22D8C">
      <w:start w:val="1"/>
      <w:numFmt w:val="bullet"/>
      <w:lvlText w:val=""/>
      <w:lvlJc w:val="left"/>
      <w:pPr>
        <w:ind w:left="2160" w:hanging="360"/>
      </w:pPr>
      <w:rPr>
        <w:rFonts w:ascii="Wingdings" w:hAnsi="Wingdings" w:hint="default"/>
      </w:rPr>
    </w:lvl>
    <w:lvl w:ilvl="3" w:tplc="C1F46322">
      <w:start w:val="1"/>
      <w:numFmt w:val="bullet"/>
      <w:lvlText w:val=""/>
      <w:lvlJc w:val="left"/>
      <w:pPr>
        <w:ind w:left="2880" w:hanging="360"/>
      </w:pPr>
      <w:rPr>
        <w:rFonts w:ascii="Symbol" w:hAnsi="Symbol" w:hint="default"/>
      </w:rPr>
    </w:lvl>
    <w:lvl w:ilvl="4" w:tplc="8B8AD2F8">
      <w:start w:val="1"/>
      <w:numFmt w:val="bullet"/>
      <w:lvlText w:val="o"/>
      <w:lvlJc w:val="left"/>
      <w:pPr>
        <w:ind w:left="3600" w:hanging="360"/>
      </w:pPr>
      <w:rPr>
        <w:rFonts w:ascii="Courier New" w:hAnsi="Courier New" w:cs="Courier New" w:hint="default"/>
      </w:rPr>
    </w:lvl>
    <w:lvl w:ilvl="5" w:tplc="0F7C5CC6">
      <w:start w:val="1"/>
      <w:numFmt w:val="bullet"/>
      <w:lvlText w:val=""/>
      <w:lvlJc w:val="left"/>
      <w:pPr>
        <w:ind w:left="4320" w:hanging="360"/>
      </w:pPr>
      <w:rPr>
        <w:rFonts w:ascii="Wingdings" w:hAnsi="Wingdings" w:hint="default"/>
      </w:rPr>
    </w:lvl>
    <w:lvl w:ilvl="6" w:tplc="AF6C6CF6">
      <w:start w:val="1"/>
      <w:numFmt w:val="bullet"/>
      <w:lvlText w:val=""/>
      <w:lvlJc w:val="left"/>
      <w:pPr>
        <w:ind w:left="5040" w:hanging="360"/>
      </w:pPr>
      <w:rPr>
        <w:rFonts w:ascii="Symbol" w:hAnsi="Symbol" w:hint="default"/>
      </w:rPr>
    </w:lvl>
    <w:lvl w:ilvl="7" w:tplc="B78AC7D6">
      <w:start w:val="1"/>
      <w:numFmt w:val="bullet"/>
      <w:lvlText w:val="o"/>
      <w:lvlJc w:val="left"/>
      <w:pPr>
        <w:ind w:left="5760" w:hanging="360"/>
      </w:pPr>
      <w:rPr>
        <w:rFonts w:ascii="Courier New" w:hAnsi="Courier New" w:cs="Courier New" w:hint="default"/>
      </w:rPr>
    </w:lvl>
    <w:lvl w:ilvl="8" w:tplc="1182244E">
      <w:start w:val="1"/>
      <w:numFmt w:val="bullet"/>
      <w:lvlText w:val=""/>
      <w:lvlJc w:val="left"/>
      <w:pPr>
        <w:ind w:left="6480" w:hanging="360"/>
      </w:pPr>
      <w:rPr>
        <w:rFonts w:ascii="Wingdings" w:hAnsi="Wingdings" w:hint="default"/>
      </w:rPr>
    </w:lvl>
  </w:abstractNum>
  <w:abstractNum w:abstractNumId="4" w15:restartNumberingAfterBreak="0">
    <w:nsid w:val="31AB39D6"/>
    <w:multiLevelType w:val="hybridMultilevel"/>
    <w:tmpl w:val="31B072E2"/>
    <w:lvl w:ilvl="0" w:tplc="E244DA6E">
      <w:start w:val="1"/>
      <w:numFmt w:val="bullet"/>
      <w:lvlText w:val=""/>
      <w:lvlJc w:val="left"/>
      <w:pPr>
        <w:ind w:left="720" w:hanging="360"/>
      </w:pPr>
      <w:rPr>
        <w:rFonts w:ascii="Symbol" w:hAnsi="Symbol" w:hint="default"/>
      </w:rPr>
    </w:lvl>
    <w:lvl w:ilvl="1" w:tplc="47B09140">
      <w:start w:val="1"/>
      <w:numFmt w:val="bullet"/>
      <w:lvlText w:val="o"/>
      <w:lvlJc w:val="left"/>
      <w:pPr>
        <w:ind w:left="1440" w:hanging="360"/>
      </w:pPr>
      <w:rPr>
        <w:rFonts w:ascii="Courier New" w:hAnsi="Courier New" w:cs="Courier New" w:hint="default"/>
      </w:rPr>
    </w:lvl>
    <w:lvl w:ilvl="2" w:tplc="AB2AE538">
      <w:start w:val="1"/>
      <w:numFmt w:val="bullet"/>
      <w:lvlText w:val=""/>
      <w:lvlJc w:val="left"/>
      <w:pPr>
        <w:ind w:left="2160" w:hanging="360"/>
      </w:pPr>
      <w:rPr>
        <w:rFonts w:ascii="Wingdings" w:hAnsi="Wingdings" w:hint="default"/>
      </w:rPr>
    </w:lvl>
    <w:lvl w:ilvl="3" w:tplc="2534B8A4">
      <w:start w:val="1"/>
      <w:numFmt w:val="bullet"/>
      <w:lvlText w:val=""/>
      <w:lvlJc w:val="left"/>
      <w:pPr>
        <w:ind w:left="2880" w:hanging="360"/>
      </w:pPr>
      <w:rPr>
        <w:rFonts w:ascii="Symbol" w:hAnsi="Symbol" w:hint="default"/>
      </w:rPr>
    </w:lvl>
    <w:lvl w:ilvl="4" w:tplc="E9A89398">
      <w:start w:val="1"/>
      <w:numFmt w:val="bullet"/>
      <w:lvlText w:val="o"/>
      <w:lvlJc w:val="left"/>
      <w:pPr>
        <w:ind w:left="3600" w:hanging="360"/>
      </w:pPr>
      <w:rPr>
        <w:rFonts w:ascii="Courier New" w:hAnsi="Courier New" w:cs="Courier New" w:hint="default"/>
      </w:rPr>
    </w:lvl>
    <w:lvl w:ilvl="5" w:tplc="D7D4648A">
      <w:start w:val="1"/>
      <w:numFmt w:val="bullet"/>
      <w:lvlText w:val=""/>
      <w:lvlJc w:val="left"/>
      <w:pPr>
        <w:ind w:left="4320" w:hanging="360"/>
      </w:pPr>
      <w:rPr>
        <w:rFonts w:ascii="Wingdings" w:hAnsi="Wingdings" w:hint="default"/>
      </w:rPr>
    </w:lvl>
    <w:lvl w:ilvl="6" w:tplc="98BCD5EC">
      <w:start w:val="1"/>
      <w:numFmt w:val="bullet"/>
      <w:lvlText w:val=""/>
      <w:lvlJc w:val="left"/>
      <w:pPr>
        <w:ind w:left="5040" w:hanging="360"/>
      </w:pPr>
      <w:rPr>
        <w:rFonts w:ascii="Symbol" w:hAnsi="Symbol" w:hint="default"/>
      </w:rPr>
    </w:lvl>
    <w:lvl w:ilvl="7" w:tplc="7D5CA688">
      <w:start w:val="1"/>
      <w:numFmt w:val="bullet"/>
      <w:lvlText w:val="o"/>
      <w:lvlJc w:val="left"/>
      <w:pPr>
        <w:ind w:left="5760" w:hanging="360"/>
      </w:pPr>
      <w:rPr>
        <w:rFonts w:ascii="Courier New" w:hAnsi="Courier New" w:cs="Courier New" w:hint="default"/>
      </w:rPr>
    </w:lvl>
    <w:lvl w:ilvl="8" w:tplc="4192DFA2">
      <w:start w:val="1"/>
      <w:numFmt w:val="bullet"/>
      <w:lvlText w:val=""/>
      <w:lvlJc w:val="left"/>
      <w:pPr>
        <w:ind w:left="6480" w:hanging="360"/>
      </w:pPr>
      <w:rPr>
        <w:rFonts w:ascii="Wingdings" w:hAnsi="Wingdings" w:hint="default"/>
      </w:rPr>
    </w:lvl>
  </w:abstractNum>
  <w:abstractNum w:abstractNumId="5" w15:restartNumberingAfterBreak="0">
    <w:nsid w:val="32C201B4"/>
    <w:multiLevelType w:val="hybridMultilevel"/>
    <w:tmpl w:val="1A965F12"/>
    <w:lvl w:ilvl="0" w:tplc="945CF214">
      <w:start w:val="1"/>
      <w:numFmt w:val="bullet"/>
      <w:lvlText w:val=""/>
      <w:lvlJc w:val="left"/>
      <w:pPr>
        <w:ind w:left="720" w:hanging="360"/>
      </w:pPr>
      <w:rPr>
        <w:rFonts w:ascii="Symbol" w:hAnsi="Symbol" w:hint="default"/>
      </w:rPr>
    </w:lvl>
    <w:lvl w:ilvl="1" w:tplc="84867402">
      <w:start w:val="1"/>
      <w:numFmt w:val="bullet"/>
      <w:lvlText w:val="o"/>
      <w:lvlJc w:val="left"/>
      <w:pPr>
        <w:ind w:left="1440" w:hanging="360"/>
      </w:pPr>
      <w:rPr>
        <w:rFonts w:ascii="Courier New" w:hAnsi="Courier New" w:cs="Courier New" w:hint="default"/>
      </w:rPr>
    </w:lvl>
    <w:lvl w:ilvl="2" w:tplc="D5187240">
      <w:start w:val="1"/>
      <w:numFmt w:val="bullet"/>
      <w:lvlText w:val=""/>
      <w:lvlJc w:val="left"/>
      <w:pPr>
        <w:ind w:left="2160" w:hanging="360"/>
      </w:pPr>
      <w:rPr>
        <w:rFonts w:ascii="Wingdings" w:hAnsi="Wingdings" w:hint="default"/>
      </w:rPr>
    </w:lvl>
    <w:lvl w:ilvl="3" w:tplc="7C54329A">
      <w:start w:val="1"/>
      <w:numFmt w:val="bullet"/>
      <w:lvlText w:val=""/>
      <w:lvlJc w:val="left"/>
      <w:pPr>
        <w:ind w:left="2880" w:hanging="360"/>
      </w:pPr>
      <w:rPr>
        <w:rFonts w:ascii="Symbol" w:hAnsi="Symbol" w:hint="default"/>
      </w:rPr>
    </w:lvl>
    <w:lvl w:ilvl="4" w:tplc="A5FA0F1E">
      <w:start w:val="1"/>
      <w:numFmt w:val="bullet"/>
      <w:lvlText w:val="o"/>
      <w:lvlJc w:val="left"/>
      <w:pPr>
        <w:ind w:left="3600" w:hanging="360"/>
      </w:pPr>
      <w:rPr>
        <w:rFonts w:ascii="Courier New" w:hAnsi="Courier New" w:cs="Courier New" w:hint="default"/>
      </w:rPr>
    </w:lvl>
    <w:lvl w:ilvl="5" w:tplc="699E50A8">
      <w:start w:val="1"/>
      <w:numFmt w:val="bullet"/>
      <w:lvlText w:val=""/>
      <w:lvlJc w:val="left"/>
      <w:pPr>
        <w:ind w:left="4320" w:hanging="360"/>
      </w:pPr>
      <w:rPr>
        <w:rFonts w:ascii="Wingdings" w:hAnsi="Wingdings" w:hint="default"/>
      </w:rPr>
    </w:lvl>
    <w:lvl w:ilvl="6" w:tplc="AB209870">
      <w:start w:val="1"/>
      <w:numFmt w:val="bullet"/>
      <w:lvlText w:val=""/>
      <w:lvlJc w:val="left"/>
      <w:pPr>
        <w:ind w:left="5040" w:hanging="360"/>
      </w:pPr>
      <w:rPr>
        <w:rFonts w:ascii="Symbol" w:hAnsi="Symbol" w:hint="default"/>
      </w:rPr>
    </w:lvl>
    <w:lvl w:ilvl="7" w:tplc="76F4F0EE">
      <w:start w:val="1"/>
      <w:numFmt w:val="bullet"/>
      <w:lvlText w:val="o"/>
      <w:lvlJc w:val="left"/>
      <w:pPr>
        <w:ind w:left="5760" w:hanging="360"/>
      </w:pPr>
      <w:rPr>
        <w:rFonts w:ascii="Courier New" w:hAnsi="Courier New" w:cs="Courier New" w:hint="default"/>
      </w:rPr>
    </w:lvl>
    <w:lvl w:ilvl="8" w:tplc="6AA81948">
      <w:start w:val="1"/>
      <w:numFmt w:val="bullet"/>
      <w:lvlText w:val=""/>
      <w:lvlJc w:val="left"/>
      <w:pPr>
        <w:ind w:left="6480" w:hanging="360"/>
      </w:pPr>
      <w:rPr>
        <w:rFonts w:ascii="Wingdings" w:hAnsi="Wingdings" w:hint="default"/>
      </w:rPr>
    </w:lvl>
  </w:abstractNum>
  <w:abstractNum w:abstractNumId="6" w15:restartNumberingAfterBreak="0">
    <w:nsid w:val="3A947490"/>
    <w:multiLevelType w:val="hybridMultilevel"/>
    <w:tmpl w:val="33D600F8"/>
    <w:lvl w:ilvl="0" w:tplc="81669FA8">
      <w:start w:val="1"/>
      <w:numFmt w:val="bullet"/>
      <w:lvlText w:val="–"/>
      <w:lvlJc w:val="left"/>
      <w:pPr>
        <w:ind w:left="363" w:hanging="363"/>
      </w:pPr>
      <w:rPr>
        <w:rFonts w:ascii="Times New Roman" w:hAnsi="Times New Roman" w:cs="Times New Roman" w:hint="default"/>
      </w:rPr>
    </w:lvl>
    <w:lvl w:ilvl="1" w:tplc="85348558">
      <w:start w:val="1"/>
      <w:numFmt w:val="bullet"/>
      <w:lvlText w:val="o"/>
      <w:lvlJc w:val="left"/>
      <w:pPr>
        <w:ind w:left="1083" w:hanging="360"/>
      </w:pPr>
      <w:rPr>
        <w:rFonts w:ascii="Courier New" w:hAnsi="Courier New" w:cs="Courier New" w:hint="default"/>
      </w:rPr>
    </w:lvl>
    <w:lvl w:ilvl="2" w:tplc="0934799E">
      <w:start w:val="1"/>
      <w:numFmt w:val="bullet"/>
      <w:lvlText w:val=""/>
      <w:lvlJc w:val="left"/>
      <w:pPr>
        <w:ind w:left="1803" w:hanging="360"/>
      </w:pPr>
      <w:rPr>
        <w:rFonts w:ascii="Wingdings" w:hAnsi="Wingdings" w:hint="default"/>
      </w:rPr>
    </w:lvl>
    <w:lvl w:ilvl="3" w:tplc="2A06AD0E">
      <w:start w:val="1"/>
      <w:numFmt w:val="bullet"/>
      <w:lvlText w:val=""/>
      <w:lvlJc w:val="left"/>
      <w:pPr>
        <w:ind w:left="2523" w:hanging="360"/>
      </w:pPr>
      <w:rPr>
        <w:rFonts w:ascii="Symbol" w:hAnsi="Symbol" w:hint="default"/>
      </w:rPr>
    </w:lvl>
    <w:lvl w:ilvl="4" w:tplc="67D4CD54">
      <w:start w:val="1"/>
      <w:numFmt w:val="bullet"/>
      <w:lvlText w:val="o"/>
      <w:lvlJc w:val="left"/>
      <w:pPr>
        <w:ind w:left="3243" w:hanging="360"/>
      </w:pPr>
      <w:rPr>
        <w:rFonts w:ascii="Courier New" w:hAnsi="Courier New" w:cs="Courier New" w:hint="default"/>
      </w:rPr>
    </w:lvl>
    <w:lvl w:ilvl="5" w:tplc="858842B8">
      <w:start w:val="1"/>
      <w:numFmt w:val="bullet"/>
      <w:lvlText w:val=""/>
      <w:lvlJc w:val="left"/>
      <w:pPr>
        <w:ind w:left="3963" w:hanging="360"/>
      </w:pPr>
      <w:rPr>
        <w:rFonts w:ascii="Wingdings" w:hAnsi="Wingdings" w:hint="default"/>
      </w:rPr>
    </w:lvl>
    <w:lvl w:ilvl="6" w:tplc="E6AC0692">
      <w:start w:val="1"/>
      <w:numFmt w:val="bullet"/>
      <w:lvlText w:val=""/>
      <w:lvlJc w:val="left"/>
      <w:pPr>
        <w:ind w:left="4683" w:hanging="360"/>
      </w:pPr>
      <w:rPr>
        <w:rFonts w:ascii="Symbol" w:hAnsi="Symbol" w:hint="default"/>
      </w:rPr>
    </w:lvl>
    <w:lvl w:ilvl="7" w:tplc="86200E28">
      <w:start w:val="1"/>
      <w:numFmt w:val="bullet"/>
      <w:lvlText w:val="o"/>
      <w:lvlJc w:val="left"/>
      <w:pPr>
        <w:ind w:left="5403" w:hanging="360"/>
      </w:pPr>
      <w:rPr>
        <w:rFonts w:ascii="Courier New" w:hAnsi="Courier New" w:cs="Courier New" w:hint="default"/>
      </w:rPr>
    </w:lvl>
    <w:lvl w:ilvl="8" w:tplc="56E027C2">
      <w:start w:val="1"/>
      <w:numFmt w:val="bullet"/>
      <w:lvlText w:val=""/>
      <w:lvlJc w:val="left"/>
      <w:pPr>
        <w:ind w:left="6123" w:hanging="360"/>
      </w:pPr>
      <w:rPr>
        <w:rFonts w:ascii="Wingdings" w:hAnsi="Wingdings" w:hint="default"/>
      </w:rPr>
    </w:lvl>
  </w:abstractNum>
  <w:abstractNum w:abstractNumId="7" w15:restartNumberingAfterBreak="0">
    <w:nsid w:val="5E4A1954"/>
    <w:multiLevelType w:val="hybridMultilevel"/>
    <w:tmpl w:val="AE6E6654"/>
    <w:lvl w:ilvl="0" w:tplc="3716B65A">
      <w:start w:val="1"/>
      <w:numFmt w:val="bullet"/>
      <w:lvlText w:val=""/>
      <w:lvlJc w:val="left"/>
      <w:pPr>
        <w:ind w:left="720" w:hanging="360"/>
      </w:pPr>
      <w:rPr>
        <w:rFonts w:ascii="Symbol" w:hAnsi="Symbol" w:hint="default"/>
      </w:rPr>
    </w:lvl>
    <w:lvl w:ilvl="1" w:tplc="0FA48024">
      <w:start w:val="1"/>
      <w:numFmt w:val="bullet"/>
      <w:lvlText w:val="o"/>
      <w:lvlJc w:val="left"/>
      <w:pPr>
        <w:ind w:left="1440" w:hanging="360"/>
      </w:pPr>
      <w:rPr>
        <w:rFonts w:ascii="Courier New" w:hAnsi="Courier New" w:cs="Courier New" w:hint="default"/>
      </w:rPr>
    </w:lvl>
    <w:lvl w:ilvl="2" w:tplc="7FFAFFEC">
      <w:start w:val="1"/>
      <w:numFmt w:val="bullet"/>
      <w:lvlText w:val=""/>
      <w:lvlJc w:val="left"/>
      <w:pPr>
        <w:ind w:left="2160" w:hanging="360"/>
      </w:pPr>
      <w:rPr>
        <w:rFonts w:ascii="Wingdings" w:hAnsi="Wingdings" w:hint="default"/>
      </w:rPr>
    </w:lvl>
    <w:lvl w:ilvl="3" w:tplc="B2D65632">
      <w:start w:val="1"/>
      <w:numFmt w:val="bullet"/>
      <w:lvlText w:val=""/>
      <w:lvlJc w:val="left"/>
      <w:pPr>
        <w:ind w:left="2880" w:hanging="360"/>
      </w:pPr>
      <w:rPr>
        <w:rFonts w:ascii="Symbol" w:hAnsi="Symbol" w:hint="default"/>
      </w:rPr>
    </w:lvl>
    <w:lvl w:ilvl="4" w:tplc="3DB258F4">
      <w:start w:val="1"/>
      <w:numFmt w:val="bullet"/>
      <w:lvlText w:val="o"/>
      <w:lvlJc w:val="left"/>
      <w:pPr>
        <w:ind w:left="3600" w:hanging="360"/>
      </w:pPr>
      <w:rPr>
        <w:rFonts w:ascii="Courier New" w:hAnsi="Courier New" w:cs="Courier New" w:hint="default"/>
      </w:rPr>
    </w:lvl>
    <w:lvl w:ilvl="5" w:tplc="E6607E3E">
      <w:start w:val="1"/>
      <w:numFmt w:val="bullet"/>
      <w:lvlText w:val=""/>
      <w:lvlJc w:val="left"/>
      <w:pPr>
        <w:ind w:left="4320" w:hanging="360"/>
      </w:pPr>
      <w:rPr>
        <w:rFonts w:ascii="Wingdings" w:hAnsi="Wingdings" w:hint="default"/>
      </w:rPr>
    </w:lvl>
    <w:lvl w:ilvl="6" w:tplc="70DAF4AC">
      <w:start w:val="1"/>
      <w:numFmt w:val="bullet"/>
      <w:lvlText w:val=""/>
      <w:lvlJc w:val="left"/>
      <w:pPr>
        <w:ind w:left="5040" w:hanging="360"/>
      </w:pPr>
      <w:rPr>
        <w:rFonts w:ascii="Symbol" w:hAnsi="Symbol" w:hint="default"/>
      </w:rPr>
    </w:lvl>
    <w:lvl w:ilvl="7" w:tplc="303E3182">
      <w:start w:val="1"/>
      <w:numFmt w:val="bullet"/>
      <w:lvlText w:val="o"/>
      <w:lvlJc w:val="left"/>
      <w:pPr>
        <w:ind w:left="5760" w:hanging="360"/>
      </w:pPr>
      <w:rPr>
        <w:rFonts w:ascii="Courier New" w:hAnsi="Courier New" w:cs="Courier New" w:hint="default"/>
      </w:rPr>
    </w:lvl>
    <w:lvl w:ilvl="8" w:tplc="BBD2173E">
      <w:start w:val="1"/>
      <w:numFmt w:val="bullet"/>
      <w:lvlText w:val=""/>
      <w:lvlJc w:val="left"/>
      <w:pPr>
        <w:ind w:left="6480" w:hanging="360"/>
      </w:pPr>
      <w:rPr>
        <w:rFonts w:ascii="Wingdings" w:hAnsi="Wingdings" w:hint="default"/>
      </w:rPr>
    </w:lvl>
  </w:abstractNum>
  <w:abstractNum w:abstractNumId="8" w15:restartNumberingAfterBreak="0">
    <w:nsid w:val="634A524A"/>
    <w:multiLevelType w:val="hybridMultilevel"/>
    <w:tmpl w:val="637E4E7E"/>
    <w:lvl w:ilvl="0" w:tplc="CD6652FE">
      <w:start w:val="1"/>
      <w:numFmt w:val="bullet"/>
      <w:lvlText w:val=""/>
      <w:lvlJc w:val="left"/>
      <w:pPr>
        <w:ind w:left="720" w:hanging="360"/>
      </w:pPr>
      <w:rPr>
        <w:rFonts w:ascii="Symbol" w:hAnsi="Symbol" w:hint="default"/>
      </w:rPr>
    </w:lvl>
    <w:lvl w:ilvl="1" w:tplc="593A8EC0">
      <w:start w:val="1"/>
      <w:numFmt w:val="bullet"/>
      <w:lvlText w:val="o"/>
      <w:lvlJc w:val="left"/>
      <w:pPr>
        <w:ind w:left="1440" w:hanging="360"/>
      </w:pPr>
      <w:rPr>
        <w:rFonts w:ascii="Courier New" w:hAnsi="Courier New" w:cs="Courier New" w:hint="default"/>
      </w:rPr>
    </w:lvl>
    <w:lvl w:ilvl="2" w:tplc="C9601834">
      <w:start w:val="1"/>
      <w:numFmt w:val="bullet"/>
      <w:lvlText w:val=""/>
      <w:lvlJc w:val="left"/>
      <w:pPr>
        <w:ind w:left="2160" w:hanging="360"/>
      </w:pPr>
      <w:rPr>
        <w:rFonts w:ascii="Wingdings" w:hAnsi="Wingdings" w:hint="default"/>
      </w:rPr>
    </w:lvl>
    <w:lvl w:ilvl="3" w:tplc="F9642B2E">
      <w:start w:val="1"/>
      <w:numFmt w:val="bullet"/>
      <w:lvlText w:val=""/>
      <w:lvlJc w:val="left"/>
      <w:pPr>
        <w:ind w:left="2880" w:hanging="360"/>
      </w:pPr>
      <w:rPr>
        <w:rFonts w:ascii="Symbol" w:hAnsi="Symbol" w:hint="default"/>
      </w:rPr>
    </w:lvl>
    <w:lvl w:ilvl="4" w:tplc="EB420460">
      <w:start w:val="1"/>
      <w:numFmt w:val="bullet"/>
      <w:lvlText w:val="o"/>
      <w:lvlJc w:val="left"/>
      <w:pPr>
        <w:ind w:left="3600" w:hanging="360"/>
      </w:pPr>
      <w:rPr>
        <w:rFonts w:ascii="Courier New" w:hAnsi="Courier New" w:cs="Courier New" w:hint="default"/>
      </w:rPr>
    </w:lvl>
    <w:lvl w:ilvl="5" w:tplc="3F38AC5E">
      <w:start w:val="1"/>
      <w:numFmt w:val="bullet"/>
      <w:lvlText w:val=""/>
      <w:lvlJc w:val="left"/>
      <w:pPr>
        <w:ind w:left="4320" w:hanging="360"/>
      </w:pPr>
      <w:rPr>
        <w:rFonts w:ascii="Wingdings" w:hAnsi="Wingdings" w:hint="default"/>
      </w:rPr>
    </w:lvl>
    <w:lvl w:ilvl="6" w:tplc="22E29190">
      <w:start w:val="1"/>
      <w:numFmt w:val="bullet"/>
      <w:lvlText w:val=""/>
      <w:lvlJc w:val="left"/>
      <w:pPr>
        <w:ind w:left="5040" w:hanging="360"/>
      </w:pPr>
      <w:rPr>
        <w:rFonts w:ascii="Symbol" w:hAnsi="Symbol" w:hint="default"/>
      </w:rPr>
    </w:lvl>
    <w:lvl w:ilvl="7" w:tplc="E466B75E">
      <w:start w:val="1"/>
      <w:numFmt w:val="bullet"/>
      <w:lvlText w:val="o"/>
      <w:lvlJc w:val="left"/>
      <w:pPr>
        <w:ind w:left="5760" w:hanging="360"/>
      </w:pPr>
      <w:rPr>
        <w:rFonts w:ascii="Courier New" w:hAnsi="Courier New" w:cs="Courier New" w:hint="default"/>
      </w:rPr>
    </w:lvl>
    <w:lvl w:ilvl="8" w:tplc="2EBA00DE">
      <w:start w:val="1"/>
      <w:numFmt w:val="bullet"/>
      <w:lvlText w:val=""/>
      <w:lvlJc w:val="left"/>
      <w:pPr>
        <w:ind w:left="6480" w:hanging="360"/>
      </w:pPr>
      <w:rPr>
        <w:rFonts w:ascii="Wingdings" w:hAnsi="Wingdings" w:hint="default"/>
      </w:rPr>
    </w:lvl>
  </w:abstractNum>
  <w:abstractNum w:abstractNumId="9" w15:restartNumberingAfterBreak="0">
    <w:nsid w:val="69C03AC5"/>
    <w:multiLevelType w:val="hybridMultilevel"/>
    <w:tmpl w:val="AB3E15E0"/>
    <w:lvl w:ilvl="0" w:tplc="B01A5EE4">
      <w:start w:val="1"/>
      <w:numFmt w:val="bullet"/>
      <w:lvlText w:val=""/>
      <w:lvlJc w:val="left"/>
      <w:pPr>
        <w:ind w:left="360" w:hanging="360"/>
      </w:pPr>
      <w:rPr>
        <w:rFonts w:ascii="Symbol" w:hAnsi="Symbol" w:hint="default"/>
      </w:rPr>
    </w:lvl>
    <w:lvl w:ilvl="1" w:tplc="E20EC102">
      <w:start w:val="1"/>
      <w:numFmt w:val="bullet"/>
      <w:lvlText w:val="o"/>
      <w:lvlJc w:val="left"/>
      <w:pPr>
        <w:ind w:left="1080" w:hanging="360"/>
      </w:pPr>
      <w:rPr>
        <w:rFonts w:ascii="Courier New" w:hAnsi="Courier New" w:cs="Courier New" w:hint="default"/>
      </w:rPr>
    </w:lvl>
    <w:lvl w:ilvl="2" w:tplc="264CAEA8">
      <w:start w:val="1"/>
      <w:numFmt w:val="bullet"/>
      <w:lvlText w:val=""/>
      <w:lvlJc w:val="left"/>
      <w:pPr>
        <w:ind w:left="1800" w:hanging="360"/>
      </w:pPr>
      <w:rPr>
        <w:rFonts w:ascii="Wingdings" w:hAnsi="Wingdings" w:hint="default"/>
      </w:rPr>
    </w:lvl>
    <w:lvl w:ilvl="3" w:tplc="E0E43C72">
      <w:start w:val="1"/>
      <w:numFmt w:val="bullet"/>
      <w:lvlText w:val=""/>
      <w:lvlJc w:val="left"/>
      <w:pPr>
        <w:ind w:left="2520" w:hanging="360"/>
      </w:pPr>
      <w:rPr>
        <w:rFonts w:ascii="Symbol" w:hAnsi="Symbol" w:hint="default"/>
      </w:rPr>
    </w:lvl>
    <w:lvl w:ilvl="4" w:tplc="69649D48">
      <w:start w:val="1"/>
      <w:numFmt w:val="bullet"/>
      <w:lvlText w:val="o"/>
      <w:lvlJc w:val="left"/>
      <w:pPr>
        <w:ind w:left="3240" w:hanging="360"/>
      </w:pPr>
      <w:rPr>
        <w:rFonts w:ascii="Courier New" w:hAnsi="Courier New" w:cs="Courier New" w:hint="default"/>
      </w:rPr>
    </w:lvl>
    <w:lvl w:ilvl="5" w:tplc="84CE6F4E">
      <w:start w:val="1"/>
      <w:numFmt w:val="bullet"/>
      <w:lvlText w:val=""/>
      <w:lvlJc w:val="left"/>
      <w:pPr>
        <w:ind w:left="3960" w:hanging="360"/>
      </w:pPr>
      <w:rPr>
        <w:rFonts w:ascii="Wingdings" w:hAnsi="Wingdings" w:hint="default"/>
      </w:rPr>
    </w:lvl>
    <w:lvl w:ilvl="6" w:tplc="93327B50">
      <w:start w:val="1"/>
      <w:numFmt w:val="bullet"/>
      <w:lvlText w:val=""/>
      <w:lvlJc w:val="left"/>
      <w:pPr>
        <w:ind w:left="4680" w:hanging="360"/>
      </w:pPr>
      <w:rPr>
        <w:rFonts w:ascii="Symbol" w:hAnsi="Symbol" w:hint="default"/>
      </w:rPr>
    </w:lvl>
    <w:lvl w:ilvl="7" w:tplc="2E444DDC">
      <w:start w:val="1"/>
      <w:numFmt w:val="bullet"/>
      <w:lvlText w:val="o"/>
      <w:lvlJc w:val="left"/>
      <w:pPr>
        <w:ind w:left="5400" w:hanging="360"/>
      </w:pPr>
      <w:rPr>
        <w:rFonts w:ascii="Courier New" w:hAnsi="Courier New" w:cs="Courier New" w:hint="default"/>
      </w:rPr>
    </w:lvl>
    <w:lvl w:ilvl="8" w:tplc="6762783E">
      <w:start w:val="1"/>
      <w:numFmt w:val="bullet"/>
      <w:lvlText w:val=""/>
      <w:lvlJc w:val="left"/>
      <w:pPr>
        <w:ind w:left="6120" w:hanging="360"/>
      </w:pPr>
      <w:rPr>
        <w:rFonts w:ascii="Wingdings" w:hAnsi="Wingdings" w:hint="default"/>
      </w:rPr>
    </w:lvl>
  </w:abstractNum>
  <w:abstractNum w:abstractNumId="10" w15:restartNumberingAfterBreak="0">
    <w:nsid w:val="74EE2770"/>
    <w:multiLevelType w:val="multilevel"/>
    <w:tmpl w:val="8FD444D4"/>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10"/>
  </w:num>
  <w:num w:numId="2">
    <w:abstractNumId w:val="6"/>
  </w:num>
  <w:num w:numId="3">
    <w:abstractNumId w:val="9"/>
  </w:num>
  <w:num w:numId="4">
    <w:abstractNumId w:val="2"/>
  </w:num>
  <w:num w:numId="5">
    <w:abstractNumId w:val="7"/>
  </w:num>
  <w:num w:numId="6">
    <w:abstractNumId w:val="0"/>
  </w:num>
  <w:num w:numId="7">
    <w:abstractNumId w:val="1"/>
  </w:num>
  <w:num w:numId="8">
    <w:abstractNumId w:val="3"/>
  </w:num>
  <w:num w:numId="9">
    <w:abstractNumId w:val="5"/>
  </w:num>
  <w:num w:numId="10">
    <w:abstractNumId w:val="8"/>
  </w:num>
  <w:num w:numId="11">
    <w:abstractNumId w:val="4"/>
  </w:num>
  <w:num w:numId="1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yuheon Kim">
    <w15:presenceInfo w15:providerId="AD" w15:userId="S::kyuheonkim@office.khu.ac.kr::a6d2a758-cf7b-4521-ab7c-3cf9eeb76ab0"/>
  </w15:person>
  <w15:person w15:author="Bailer, Werner">
    <w15:presenceInfo w15:providerId="AD" w15:userId="S-1-5-21-1708537768-2025429265-839522115-30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bordersDoNotSurroundHeader/>
  <w:bordersDoNotSurroundFooter/>
  <w:activeWritingStyle w:appName="MSWord" w:lang="de-AT"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0"/>
  <w:activeWritingStyle w:appName="MSWord" w:lang="en-CA" w:vendorID="64" w:dllVersion="6" w:nlCheck="1" w:checkStyle="1"/>
  <w:activeWritingStyle w:appName="MSWord" w:lang="en-CA" w:vendorID="64" w:dllVersion="4096" w:nlCheck="1" w:checkStyle="0"/>
  <w:activeWritingStyle w:appName="MSWord" w:lang="en-US" w:vendorID="64" w:dllVersion="4096" w:nlCheck="1" w:checkStyle="0"/>
  <w:activeWritingStyle w:appName="MSWord" w:lang="de-AT"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8BA"/>
    <w:rsid w:val="00067856"/>
    <w:rsid w:val="000B4CDF"/>
    <w:rsid w:val="000E56C9"/>
    <w:rsid w:val="0011059B"/>
    <w:rsid w:val="0012464E"/>
    <w:rsid w:val="001B03B2"/>
    <w:rsid w:val="00243E5A"/>
    <w:rsid w:val="002C1423"/>
    <w:rsid w:val="00386CD7"/>
    <w:rsid w:val="004608BA"/>
    <w:rsid w:val="004C612A"/>
    <w:rsid w:val="00507AA1"/>
    <w:rsid w:val="00552D4E"/>
    <w:rsid w:val="005E48CA"/>
    <w:rsid w:val="005E4999"/>
    <w:rsid w:val="00627586"/>
    <w:rsid w:val="006457BB"/>
    <w:rsid w:val="007427D2"/>
    <w:rsid w:val="00745822"/>
    <w:rsid w:val="0078633F"/>
    <w:rsid w:val="007967DB"/>
    <w:rsid w:val="00812AC2"/>
    <w:rsid w:val="00860849"/>
    <w:rsid w:val="008F07BF"/>
    <w:rsid w:val="008F78BA"/>
    <w:rsid w:val="00987755"/>
    <w:rsid w:val="0099724D"/>
    <w:rsid w:val="009E02C8"/>
    <w:rsid w:val="00A05349"/>
    <w:rsid w:val="00AE17B6"/>
    <w:rsid w:val="00BA57FA"/>
    <w:rsid w:val="00BE52EF"/>
    <w:rsid w:val="00C26590"/>
    <w:rsid w:val="00CA29EA"/>
    <w:rsid w:val="00D24AA3"/>
    <w:rsid w:val="00D43F4C"/>
    <w:rsid w:val="00DE751C"/>
    <w:rsid w:val="00E2348C"/>
    <w:rsid w:val="00E6561A"/>
    <w:rsid w:val="00E86A88"/>
    <w:rsid w:val="00ED1345"/>
    <w:rsid w:val="00F53200"/>
    <w:rsid w:val="00F725F9"/>
    <w:rsid w:val="00F8320B"/>
    <w:rsid w:val="00F97A37"/>
    <w:rsid w:val="00FC2CA5"/>
    <w:rsid w:val="00FC40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3E5E3"/>
  <w15:docId w15:val="{ABA9C285-E913-49F6-BC67-6D0D655F1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jc w:val="both"/>
    </w:pPr>
    <w:rPr>
      <w:sz w:val="24"/>
      <w:szCs w:val="24"/>
    </w:rPr>
  </w:style>
  <w:style w:type="paragraph" w:styleId="1">
    <w:name w:val="heading 1"/>
    <w:basedOn w:val="a"/>
    <w:next w:val="a"/>
    <w:link w:val="1Char"/>
    <w:uiPriority w:val="9"/>
    <w:qFormat/>
    <w:pPr>
      <w:keepNext/>
      <w:numPr>
        <w:numId w:val="1"/>
      </w:numPr>
      <w:spacing w:before="240" w:after="60"/>
      <w:outlineLvl w:val="0"/>
    </w:pPr>
    <w:rPr>
      <w:rFonts w:ascii="Calibri" w:eastAsia="Times New Roman" w:hAnsi="Calibri"/>
      <w:b/>
      <w:bCs/>
      <w:sz w:val="32"/>
      <w:szCs w:val="32"/>
    </w:rPr>
  </w:style>
  <w:style w:type="paragraph" w:styleId="2">
    <w:name w:val="heading 2"/>
    <w:basedOn w:val="a"/>
    <w:next w:val="a"/>
    <w:link w:val="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3">
    <w:name w:val="heading 3"/>
    <w:basedOn w:val="a"/>
    <w:next w:val="a"/>
    <w:link w:val="3Char"/>
    <w:uiPriority w:val="9"/>
    <w:qFormat/>
    <w:pPr>
      <w:keepNext/>
      <w:numPr>
        <w:ilvl w:val="2"/>
        <w:numId w:val="1"/>
      </w:numPr>
      <w:spacing w:before="240" w:after="60"/>
      <w:outlineLvl w:val="2"/>
    </w:pPr>
    <w:rPr>
      <w:rFonts w:ascii="Calibri" w:eastAsia="Times New Roman" w:hAnsi="Calibri"/>
      <w:b/>
      <w:bCs/>
      <w:sz w:val="26"/>
      <w:szCs w:val="26"/>
    </w:rPr>
  </w:style>
  <w:style w:type="paragraph" w:styleId="4">
    <w:name w:val="heading 4"/>
    <w:basedOn w:val="a"/>
    <w:next w:val="a"/>
    <w:link w:val="4Char"/>
    <w:uiPriority w:val="9"/>
    <w:qFormat/>
    <w:pPr>
      <w:keepNext/>
      <w:numPr>
        <w:ilvl w:val="3"/>
        <w:numId w:val="1"/>
      </w:numPr>
      <w:spacing w:before="240" w:after="60"/>
      <w:outlineLvl w:val="3"/>
    </w:pPr>
    <w:rPr>
      <w:rFonts w:ascii="Cambria" w:eastAsia="Times New Roman" w:hAnsi="Cambria"/>
      <w:b/>
      <w:bCs/>
      <w:sz w:val="28"/>
      <w:szCs w:val="28"/>
    </w:rPr>
  </w:style>
  <w:style w:type="paragraph" w:styleId="5">
    <w:name w:val="heading 5"/>
    <w:basedOn w:val="a"/>
    <w:next w:val="a"/>
    <w:link w:val="5Char"/>
    <w:uiPriority w:val="9"/>
    <w:qFormat/>
    <w:pPr>
      <w:numPr>
        <w:ilvl w:val="4"/>
        <w:numId w:val="1"/>
      </w:numPr>
      <w:spacing w:before="240" w:after="60"/>
      <w:outlineLvl w:val="4"/>
    </w:pPr>
    <w:rPr>
      <w:rFonts w:ascii="Cambria" w:eastAsia="Times New Roman" w:hAnsi="Cambria"/>
      <w:b/>
      <w:bCs/>
      <w:i/>
      <w:iCs/>
      <w:sz w:val="26"/>
      <w:szCs w:val="26"/>
    </w:rPr>
  </w:style>
  <w:style w:type="paragraph" w:styleId="6">
    <w:name w:val="heading 6"/>
    <w:basedOn w:val="a"/>
    <w:next w:val="a"/>
    <w:link w:val="6Char"/>
    <w:uiPriority w:val="9"/>
    <w:qFormat/>
    <w:pPr>
      <w:numPr>
        <w:ilvl w:val="5"/>
        <w:numId w:val="1"/>
      </w:numPr>
      <w:spacing w:before="240" w:after="60"/>
      <w:outlineLvl w:val="5"/>
    </w:pPr>
    <w:rPr>
      <w:rFonts w:ascii="Cambria" w:eastAsia="Times New Roman" w:hAnsi="Cambria"/>
      <w:b/>
      <w:bCs/>
      <w:sz w:val="22"/>
      <w:szCs w:val="22"/>
    </w:rPr>
  </w:style>
  <w:style w:type="paragraph" w:styleId="7">
    <w:name w:val="heading 7"/>
    <w:basedOn w:val="a"/>
    <w:next w:val="a"/>
    <w:link w:val="7Char"/>
    <w:uiPriority w:val="9"/>
    <w:qFormat/>
    <w:pPr>
      <w:numPr>
        <w:ilvl w:val="6"/>
        <w:numId w:val="1"/>
      </w:numPr>
      <w:spacing w:before="240" w:after="60"/>
      <w:outlineLvl w:val="6"/>
    </w:pPr>
    <w:rPr>
      <w:rFonts w:ascii="Cambria" w:eastAsia="Times New Roman" w:hAnsi="Cambria"/>
    </w:rPr>
  </w:style>
  <w:style w:type="paragraph" w:styleId="8">
    <w:name w:val="heading 8"/>
    <w:basedOn w:val="a"/>
    <w:next w:val="a"/>
    <w:link w:val="8Char"/>
    <w:uiPriority w:val="9"/>
    <w:qFormat/>
    <w:pPr>
      <w:numPr>
        <w:ilvl w:val="7"/>
        <w:numId w:val="1"/>
      </w:numPr>
      <w:spacing w:before="240" w:after="60"/>
      <w:outlineLvl w:val="7"/>
    </w:pPr>
    <w:rPr>
      <w:rFonts w:ascii="Cambria" w:eastAsia="Times New Roman" w:hAnsi="Cambria"/>
      <w:i/>
      <w:iCs/>
    </w:rPr>
  </w:style>
  <w:style w:type="paragraph" w:styleId="9">
    <w:name w:val="heading 9"/>
    <w:basedOn w:val="a"/>
    <w:next w:val="a"/>
    <w:link w:val="9Char"/>
    <w:uiPriority w:val="9"/>
    <w:qFormat/>
    <w:pPr>
      <w:numPr>
        <w:ilvl w:val="8"/>
        <w:numId w:val="1"/>
      </w:numPr>
      <w:spacing w:before="240" w:after="60"/>
      <w:outlineLvl w:val="8"/>
    </w:pPr>
    <w:rPr>
      <w:rFonts w:ascii="Calibri" w:eastAsia="Times New Roman"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paragraph" w:styleId="a3">
    <w:name w:val="No Spacing"/>
    <w:uiPriority w:val="1"/>
    <w:qFormat/>
  </w:style>
  <w:style w:type="character" w:customStyle="1" w:styleId="TitleChar">
    <w:name w:val="Title Char"/>
    <w:basedOn w:val="a0"/>
    <w:uiPriority w:val="10"/>
    <w:rPr>
      <w:sz w:val="48"/>
      <w:szCs w:val="48"/>
    </w:rPr>
  </w:style>
  <w:style w:type="paragraph" w:styleId="a4">
    <w:name w:val="Subtitle"/>
    <w:basedOn w:val="a"/>
    <w:next w:val="a"/>
    <w:link w:val="Char"/>
    <w:uiPriority w:val="11"/>
    <w:qFormat/>
    <w:pPr>
      <w:spacing w:before="200" w:after="200"/>
    </w:pPr>
  </w:style>
  <w:style w:type="character" w:customStyle="1" w:styleId="Char">
    <w:name w:val="부제 Char"/>
    <w:basedOn w:val="a0"/>
    <w:link w:val="a4"/>
    <w:uiPriority w:val="11"/>
    <w:rPr>
      <w:sz w:val="24"/>
      <w:szCs w:val="24"/>
    </w:rPr>
  </w:style>
  <w:style w:type="paragraph" w:styleId="a5">
    <w:name w:val="Quote"/>
    <w:basedOn w:val="a"/>
    <w:next w:val="a"/>
    <w:link w:val="Char0"/>
    <w:uiPriority w:val="29"/>
    <w:qFormat/>
    <w:pPr>
      <w:ind w:left="720" w:right="720"/>
    </w:pPr>
    <w:rPr>
      <w:i/>
    </w:rPr>
  </w:style>
  <w:style w:type="character" w:customStyle="1" w:styleId="Char0">
    <w:name w:val="인용 Char"/>
    <w:link w:val="a5"/>
    <w:uiPriority w:val="29"/>
    <w:rPr>
      <w:i/>
    </w:rPr>
  </w:style>
  <w:style w:type="paragraph" w:styleId="a6">
    <w:name w:val="Intense Quote"/>
    <w:basedOn w:val="a"/>
    <w:next w:val="a"/>
    <w:link w:val="Char1"/>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har1">
    <w:name w:val="강한 인용 Char"/>
    <w:link w:val="a6"/>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table" w:styleId="a7">
    <w:name w:val="Grid Table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0">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20">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0">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40">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50">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1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1-1">
    <w:name w:val="Grid Table 1 Light Accent 1"/>
    <w:basedOn w:val="a1"/>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styleId="1-2">
    <w:name w:val="Grid Table 1 Light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1-3">
    <w:name w:val="Grid Table 1 Light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1-4">
    <w:name w:val="Grid Table 1 Light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1-5">
    <w:name w:val="Grid Table 1 Light Accent 5"/>
    <w:basedOn w:val="a1"/>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styleId="1-6">
    <w:name w:val="Grid Table 1 Light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1">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2-1">
    <w:name w:val="Grid Table 2 Accent 1"/>
    <w:basedOn w:val="a1"/>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2-2">
    <w:name w:val="Grid Table 2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2-3">
    <w:name w:val="Grid Table 2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2-4">
    <w:name w:val="Grid Table 2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2-5">
    <w:name w:val="Grid Table 2 Accent 5"/>
    <w:basedOn w:val="a1"/>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2-6">
    <w:name w:val="Grid Table 2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31">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3-1">
    <w:name w:val="Grid Table 3 Accent 1"/>
    <w:basedOn w:val="a1"/>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3-2">
    <w:name w:val="Grid Table 3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3-3">
    <w:name w:val="Grid Table 3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3-4">
    <w:name w:val="Grid Table 3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3-5">
    <w:name w:val="Grid Table 3 Accent 5"/>
    <w:basedOn w:val="a1"/>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3-6">
    <w:name w:val="Grid Table 3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41">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4-1">
    <w:name w:val="Grid Table 4 Accent 1"/>
    <w:basedOn w:val="a1"/>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styleId="4-2">
    <w:name w:val="Grid Table 4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4-3">
    <w:name w:val="Grid Table 4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4-4">
    <w:name w:val="Grid Table 4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4-5">
    <w:name w:val="Grid Table 4 Accent 5"/>
    <w:basedOn w:val="a1"/>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4-6">
    <w:name w:val="Grid Table 4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51">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styleId="5-2">
    <w:name w:val="Grid Table 5 Dark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5-3">
    <w:name w:val="Grid Table 5 Dark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styleId="5-5">
    <w:name w:val="Grid Table 5 Dark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styleId="5-6">
    <w:name w:val="Grid Table 5 Dark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60">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6-1">
    <w:name w:val="Grid Table 6 Colorful Accent 1"/>
    <w:basedOn w:val="a1"/>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6-2">
    <w:name w:val="Grid Table 6 Colorful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6-3">
    <w:name w:val="Grid Table 6 Colorful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6-4">
    <w:name w:val="Grid Table 6 Colorful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6-5">
    <w:name w:val="Grid Table 6 Colorful Accent 5"/>
    <w:basedOn w:val="a1"/>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6-6">
    <w:name w:val="Grid Table 6 Colorful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70">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7-1">
    <w:name w:val="Grid Table 7 Colorful Accent 1"/>
    <w:basedOn w:val="a1"/>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7-2">
    <w:name w:val="Grid Table 7 Colorful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7-3">
    <w:name w:val="Grid Table 7 Colorful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7-4">
    <w:name w:val="Grid Table 7 Colorful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7-5">
    <w:name w:val="Grid Table 7 Colorful Accent 5"/>
    <w:basedOn w:val="a1"/>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7-6">
    <w:name w:val="Grid Table 7 Colorful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12">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1-10">
    <w:name w:val="List Table 1 Light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styleId="1-20">
    <w:name w:val="List Table 1 Light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1-30">
    <w:name w:val="List Table 1 Light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1-40">
    <w:name w:val="List Table 1 Light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1-50">
    <w:name w:val="List Table 1 Light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styleId="1-60">
    <w:name w:val="List Table 1 Light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22">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2-10">
    <w:name w:val="List Table 2 Accent 1"/>
    <w:basedOn w:val="a1"/>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2-20">
    <w:name w:val="List Table 2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2-30">
    <w:name w:val="List Table 2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2-40">
    <w:name w:val="List Table 2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2-50">
    <w:name w:val="List Table 2 Accent 5"/>
    <w:basedOn w:val="a1"/>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2-60">
    <w:name w:val="List Table 2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32">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3-10">
    <w:name w:val="List Table 3 Accent 1"/>
    <w:basedOn w:val="a1"/>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styleId="3-20">
    <w:name w:val="List Table 3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3-30">
    <w:name w:val="List Table 3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3-40">
    <w:name w:val="List Table 3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3-50">
    <w:name w:val="List Table 3 Accent 5"/>
    <w:basedOn w:val="a1"/>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styleId="3-60">
    <w:name w:val="List Table 3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2">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4-10">
    <w:name w:val="List Table 4 Accent 1"/>
    <w:basedOn w:val="a1"/>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4-20">
    <w:name w:val="List Table 4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4-30">
    <w:name w:val="List Table 4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4-40">
    <w:name w:val="List Table 4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4-50">
    <w:name w:val="List Table 4 Accent 5"/>
    <w:basedOn w:val="a1"/>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4-60">
    <w:name w:val="List Table 4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52">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5-1">
    <w:name w:val="List Table 5 Dark Accent 1"/>
    <w:basedOn w:val="a1"/>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styleId="5-20">
    <w:name w:val="List Table 5 Dark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styleId="5-30">
    <w:name w:val="List Table 5 Dark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styleId="5-4">
    <w:name w:val="List Table 5 Dark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styleId="5-50">
    <w:name w:val="List Table 5 Dark Accent 5"/>
    <w:basedOn w:val="a1"/>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styleId="5-60">
    <w:name w:val="List Table 5 Dark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61">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6-10">
    <w:name w:val="List Table 6 Colorful Accent 1"/>
    <w:basedOn w:val="a1"/>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6-20">
    <w:name w:val="List Table 6 Colorful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6-30">
    <w:name w:val="List Table 6 Colorful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6-40">
    <w:name w:val="List Table 6 Colorful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6-50">
    <w:name w:val="List Table 6 Colorful Accent 5"/>
    <w:basedOn w:val="a1"/>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6-60">
    <w:name w:val="List Table 6 Colorful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71">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7-10">
    <w:name w:val="List Table 7 Colorful Accent 1"/>
    <w:basedOn w:val="a1"/>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7-20">
    <w:name w:val="List Table 7 Colorful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7-30">
    <w:name w:val="List Table 7 Colorful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7-40">
    <w:name w:val="List Table 7 Colorful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7-50">
    <w:name w:val="List Table 7 Colorful Accent 5"/>
    <w:basedOn w:val="a1"/>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7-60">
    <w:name w:val="List Table 7 Colorful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szCs w:val="20"/>
      <w:lang w:val="de-DE" w:eastAsia="de-D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1"/>
    <w:uiPriority w:val="99"/>
    <w:rPr>
      <w:color w:val="404040"/>
      <w:szCs w:val="20"/>
      <w:lang w:val="de-DE" w:eastAsia="de-D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a1"/>
    <w:uiPriority w:val="99"/>
    <w:rPr>
      <w:color w:val="404040"/>
      <w:szCs w:val="20"/>
      <w:lang w:val="de-DE" w:eastAsia="de-D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a1"/>
    <w:uiPriority w:val="99"/>
    <w:rPr>
      <w:color w:val="404040"/>
      <w:szCs w:val="20"/>
      <w:lang w:val="de-DE" w:eastAsia="de-D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a1"/>
    <w:uiPriority w:val="99"/>
    <w:rPr>
      <w:color w:val="404040"/>
      <w:szCs w:val="20"/>
      <w:lang w:val="de-DE" w:eastAsia="de-D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a1"/>
    <w:uiPriority w:val="99"/>
    <w:rPr>
      <w:color w:val="404040"/>
      <w:szCs w:val="20"/>
      <w:lang w:val="de-DE" w:eastAsia="de-D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a1"/>
    <w:uiPriority w:val="99"/>
    <w:rPr>
      <w:color w:val="404040"/>
      <w:szCs w:val="20"/>
      <w:lang w:val="de-DE" w:eastAsia="de-D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a1"/>
    <w:uiPriority w:val="99"/>
    <w:rPr>
      <w:color w:val="404040"/>
      <w:szCs w:val="20"/>
      <w:lang w:val="de-DE"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1"/>
    <w:uiPriority w:val="99"/>
    <w:rPr>
      <w:color w:val="404040"/>
      <w:szCs w:val="20"/>
      <w:lang w:val="de-DE"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a1"/>
    <w:uiPriority w:val="99"/>
    <w:rPr>
      <w:color w:val="404040"/>
      <w:szCs w:val="20"/>
      <w:lang w:val="de-DE"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a1"/>
    <w:uiPriority w:val="99"/>
    <w:rPr>
      <w:color w:val="404040"/>
      <w:szCs w:val="20"/>
      <w:lang w:val="de-DE"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a1"/>
    <w:uiPriority w:val="99"/>
    <w:rPr>
      <w:color w:val="404040"/>
      <w:szCs w:val="20"/>
      <w:lang w:val="de-DE"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a1"/>
    <w:uiPriority w:val="99"/>
    <w:rPr>
      <w:color w:val="404040"/>
      <w:szCs w:val="20"/>
      <w:lang w:val="de-DE"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a1"/>
    <w:uiPriority w:val="99"/>
    <w:rPr>
      <w:color w:val="404040"/>
      <w:szCs w:val="20"/>
      <w:lang w:val="de-DE"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13">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3">
    <w:name w:val="toc 4"/>
    <w:basedOn w:val="a"/>
    <w:next w:val="a"/>
    <w:uiPriority w:val="39"/>
    <w:unhideWhenUsed/>
    <w:pPr>
      <w:spacing w:after="57"/>
      <w:ind w:left="850"/>
    </w:pPr>
  </w:style>
  <w:style w:type="paragraph" w:styleId="53">
    <w:name w:val="toc 5"/>
    <w:basedOn w:val="a"/>
    <w:next w:val="a"/>
    <w:uiPriority w:val="39"/>
    <w:unhideWhenUsed/>
    <w:pPr>
      <w:spacing w:after="57"/>
      <w:ind w:left="1134"/>
    </w:pPr>
  </w:style>
  <w:style w:type="paragraph" w:styleId="62">
    <w:name w:val="toc 6"/>
    <w:basedOn w:val="a"/>
    <w:next w:val="a"/>
    <w:uiPriority w:val="39"/>
    <w:unhideWhenUsed/>
    <w:pPr>
      <w:spacing w:after="57"/>
      <w:ind w:left="1417"/>
    </w:pPr>
  </w:style>
  <w:style w:type="paragraph" w:styleId="72">
    <w:name w:val="toc 7"/>
    <w:basedOn w:val="a"/>
    <w:next w:val="a"/>
    <w:uiPriority w:val="39"/>
    <w:unhideWhenUsed/>
    <w:pPr>
      <w:spacing w:after="57"/>
      <w:ind w:left="1701"/>
    </w:pPr>
  </w:style>
  <w:style w:type="paragraph" w:styleId="80">
    <w:name w:val="toc 8"/>
    <w:basedOn w:val="a"/>
    <w:next w:val="a"/>
    <w:uiPriority w:val="39"/>
    <w:unhideWhenUsed/>
    <w:pPr>
      <w:spacing w:after="57"/>
      <w:ind w:left="1984"/>
    </w:pPr>
  </w:style>
  <w:style w:type="paragraph" w:styleId="90">
    <w:name w:val="toc 9"/>
    <w:basedOn w:val="a"/>
    <w:next w:val="a"/>
    <w:uiPriority w:val="39"/>
    <w:unhideWhenUsed/>
    <w:pPr>
      <w:spacing w:after="57"/>
      <w:ind w:left="2268"/>
    </w:pPr>
  </w:style>
  <w:style w:type="paragraph" w:styleId="TOC">
    <w:name w:val="TOC Heading"/>
    <w:uiPriority w:val="39"/>
    <w:unhideWhenUsed/>
  </w:style>
  <w:style w:type="table" w:styleId="a8">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Char">
    <w:name w:val="제목 1 Char"/>
    <w:link w:val="1"/>
    <w:uiPriority w:val="9"/>
    <w:rPr>
      <w:rFonts w:ascii="Calibri" w:eastAsia="Times New Roman" w:hAnsi="Calibri" w:cs="Times New Roman"/>
      <w:b/>
      <w:bCs/>
      <w:sz w:val="32"/>
      <w:szCs w:val="32"/>
    </w:rPr>
  </w:style>
  <w:style w:type="character" w:customStyle="1" w:styleId="2Char">
    <w:name w:val="제목 2 Char"/>
    <w:link w:val="2"/>
    <w:uiPriority w:val="9"/>
    <w:semiHidden/>
    <w:rPr>
      <w:rFonts w:ascii="Calibri" w:eastAsia="Times New Roman" w:hAnsi="Calibri" w:cs="Times New Roman"/>
      <w:b/>
      <w:bCs/>
      <w:i/>
      <w:iCs/>
      <w:sz w:val="28"/>
      <w:szCs w:val="28"/>
    </w:rPr>
  </w:style>
  <w:style w:type="character" w:customStyle="1" w:styleId="3Char">
    <w:name w:val="제목 3 Char"/>
    <w:link w:val="3"/>
    <w:uiPriority w:val="9"/>
    <w:semiHidden/>
    <w:rPr>
      <w:rFonts w:ascii="Calibri" w:eastAsia="Times New Roman" w:hAnsi="Calibri" w:cs="Times New Roman"/>
      <w:b/>
      <w:bCs/>
      <w:sz w:val="26"/>
      <w:szCs w:val="26"/>
    </w:rPr>
  </w:style>
  <w:style w:type="character" w:customStyle="1" w:styleId="4Char">
    <w:name w:val="제목 4 Char"/>
    <w:link w:val="4"/>
    <w:uiPriority w:val="9"/>
    <w:semiHidden/>
    <w:rPr>
      <w:rFonts w:ascii="Cambria" w:eastAsia="Times New Roman" w:hAnsi="Cambria" w:cs="Times New Roman"/>
      <w:b/>
      <w:bCs/>
      <w:sz w:val="28"/>
      <w:szCs w:val="28"/>
    </w:rPr>
  </w:style>
  <w:style w:type="character" w:customStyle="1" w:styleId="5Char">
    <w:name w:val="제목 5 Char"/>
    <w:link w:val="5"/>
    <w:uiPriority w:val="9"/>
    <w:semiHidden/>
    <w:rPr>
      <w:rFonts w:ascii="Cambria" w:eastAsia="Times New Roman" w:hAnsi="Cambria" w:cs="Times New Roman"/>
      <w:b/>
      <w:bCs/>
      <w:i/>
      <w:iCs/>
      <w:sz w:val="26"/>
      <w:szCs w:val="26"/>
    </w:rPr>
  </w:style>
  <w:style w:type="character" w:customStyle="1" w:styleId="6Char">
    <w:name w:val="제목 6 Char"/>
    <w:link w:val="6"/>
    <w:uiPriority w:val="9"/>
    <w:semiHidden/>
    <w:rPr>
      <w:rFonts w:ascii="Cambria" w:eastAsia="Times New Roman" w:hAnsi="Cambria" w:cs="Times New Roman"/>
      <w:b/>
      <w:bCs/>
      <w:sz w:val="22"/>
      <w:szCs w:val="22"/>
    </w:rPr>
  </w:style>
  <w:style w:type="character" w:customStyle="1" w:styleId="7Char">
    <w:name w:val="제목 7 Char"/>
    <w:link w:val="7"/>
    <w:uiPriority w:val="9"/>
    <w:semiHidden/>
    <w:rPr>
      <w:rFonts w:ascii="Cambria" w:eastAsia="Times New Roman" w:hAnsi="Cambria" w:cs="Times New Roman"/>
      <w:sz w:val="24"/>
      <w:szCs w:val="24"/>
    </w:rPr>
  </w:style>
  <w:style w:type="character" w:customStyle="1" w:styleId="8Char">
    <w:name w:val="제목 8 Char"/>
    <w:link w:val="8"/>
    <w:uiPriority w:val="9"/>
    <w:semiHidden/>
    <w:rPr>
      <w:rFonts w:ascii="Cambria" w:eastAsia="Times New Roman" w:hAnsi="Cambria" w:cs="Times New Roman"/>
      <w:i/>
      <w:iCs/>
      <w:sz w:val="24"/>
      <w:szCs w:val="24"/>
    </w:rPr>
  </w:style>
  <w:style w:type="character" w:customStyle="1" w:styleId="9Char">
    <w:name w:val="제목 9 Char"/>
    <w:link w:val="9"/>
    <w:uiPriority w:val="9"/>
    <w:semiHidden/>
    <w:rPr>
      <w:rFonts w:ascii="Calibri" w:eastAsia="Times New Roman" w:hAnsi="Calibri" w:cs="Times New Roman"/>
      <w:sz w:val="22"/>
      <w:szCs w:val="22"/>
    </w:rPr>
  </w:style>
  <w:style w:type="paragraph" w:styleId="a9">
    <w:name w:val="header"/>
    <w:basedOn w:val="a"/>
    <w:link w:val="Char2"/>
    <w:uiPriority w:val="99"/>
    <w:unhideWhenUsed/>
    <w:pPr>
      <w:tabs>
        <w:tab w:val="center" w:pos="4252"/>
        <w:tab w:val="right" w:pos="8504"/>
      </w:tabs>
    </w:pPr>
  </w:style>
  <w:style w:type="character" w:customStyle="1" w:styleId="Char2">
    <w:name w:val="머리글 Char"/>
    <w:link w:val="a9"/>
    <w:uiPriority w:val="99"/>
    <w:rPr>
      <w:sz w:val="24"/>
      <w:szCs w:val="24"/>
      <w:lang w:eastAsia="en-US"/>
    </w:rPr>
  </w:style>
  <w:style w:type="paragraph" w:styleId="aa">
    <w:name w:val="footer"/>
    <w:basedOn w:val="a"/>
    <w:link w:val="Char3"/>
    <w:uiPriority w:val="99"/>
    <w:unhideWhenUsed/>
    <w:pPr>
      <w:tabs>
        <w:tab w:val="center" w:pos="4252"/>
        <w:tab w:val="right" w:pos="8504"/>
      </w:tabs>
    </w:pPr>
  </w:style>
  <w:style w:type="character" w:customStyle="1" w:styleId="Char3">
    <w:name w:val="바닥글 Char"/>
    <w:link w:val="aa"/>
    <w:uiPriority w:val="99"/>
    <w:rPr>
      <w:sz w:val="24"/>
      <w:szCs w:val="24"/>
      <w:lang w:eastAsia="en-US"/>
    </w:rPr>
  </w:style>
  <w:style w:type="character" w:styleId="ab">
    <w:name w:val="Hyperlink"/>
    <w:basedOn w:val="a0"/>
    <w:uiPriority w:val="99"/>
    <w:rPr>
      <w:rFonts w:cs="Times New Roman"/>
      <w:color w:val="0000FF"/>
      <w:u w:val="single"/>
    </w:rPr>
  </w:style>
  <w:style w:type="paragraph" w:styleId="ac">
    <w:name w:val="Title"/>
    <w:basedOn w:val="a"/>
    <w:link w:val="Char4"/>
    <w:uiPriority w:val="10"/>
    <w:qFormat/>
    <w:pPr>
      <w:widowControl w:val="0"/>
      <w:spacing w:before="90"/>
      <w:ind w:left="1194"/>
      <w:jc w:val="left"/>
    </w:pPr>
    <w:rPr>
      <w:rFonts w:ascii="Arial" w:eastAsia="Arial" w:hAnsi="Arial" w:cs="Arial"/>
      <w:b/>
      <w:bCs/>
      <w:sz w:val="29"/>
      <w:szCs w:val="29"/>
      <w:u w:val="single"/>
    </w:rPr>
  </w:style>
  <w:style w:type="character" w:customStyle="1" w:styleId="Char4">
    <w:name w:val="제목 Char"/>
    <w:basedOn w:val="a0"/>
    <w:link w:val="ac"/>
    <w:uiPriority w:val="10"/>
    <w:rPr>
      <w:rFonts w:ascii="Arial" w:eastAsia="Arial" w:hAnsi="Arial" w:cs="Arial"/>
      <w:b/>
      <w:bCs/>
      <w:sz w:val="29"/>
      <w:szCs w:val="29"/>
      <w:u w:val="single"/>
    </w:rPr>
  </w:style>
  <w:style w:type="paragraph" w:styleId="ad">
    <w:name w:val="Body Text"/>
    <w:basedOn w:val="a"/>
    <w:link w:val="Char5"/>
    <w:uiPriority w:val="1"/>
    <w:semiHidden/>
    <w:unhideWhenUsed/>
    <w:qFormat/>
    <w:pPr>
      <w:widowControl w:val="0"/>
      <w:spacing w:before="1"/>
      <w:jc w:val="left"/>
    </w:pPr>
    <w:rPr>
      <w:rFonts w:ascii="Arial" w:eastAsia="Arial" w:hAnsi="Arial" w:cs="Arial"/>
    </w:rPr>
  </w:style>
  <w:style w:type="character" w:customStyle="1" w:styleId="Char5">
    <w:name w:val="본문 Char"/>
    <w:basedOn w:val="a0"/>
    <w:link w:val="ad"/>
    <w:uiPriority w:val="1"/>
    <w:semiHidden/>
    <w:rPr>
      <w:rFonts w:ascii="Arial" w:eastAsia="Arial" w:hAnsi="Arial" w:cs="Arial"/>
      <w:sz w:val="24"/>
      <w:szCs w:val="24"/>
    </w:rPr>
  </w:style>
  <w:style w:type="paragraph" w:customStyle="1" w:styleId="CharCharCharCharCharCharCharChar">
    <w:name w:val="Char Char Char Char Char Char Char Char"/>
    <w:semiHidden/>
    <w:pPr>
      <w:keepNext/>
      <w:numPr>
        <w:numId w:val="4"/>
      </w:numPr>
      <w:spacing w:before="60" w:after="60"/>
      <w:jc w:val="both"/>
    </w:pPr>
    <w:rPr>
      <w:rFonts w:ascii="Arial" w:eastAsia="SimSun" w:hAnsi="Arial" w:cs="Arial"/>
      <w:color w:val="0000FF"/>
      <w:lang w:eastAsia="zh-CN"/>
    </w:rPr>
  </w:style>
  <w:style w:type="paragraph" w:customStyle="1" w:styleId="BodyofPaper">
    <w:name w:val="*Body of Paper*"/>
    <w:basedOn w:val="a"/>
    <w:link w:val="BodyofPaperChar"/>
    <w:uiPriority w:val="99"/>
    <w:rPr>
      <w:rFonts w:eastAsia="Times New Roman"/>
      <w:sz w:val="20"/>
      <w:szCs w:val="20"/>
    </w:rPr>
  </w:style>
  <w:style w:type="character" w:customStyle="1" w:styleId="BodyofPaperChar">
    <w:name w:val="*Body of Paper* Char"/>
    <w:link w:val="BodyofPaper"/>
    <w:uiPriority w:val="99"/>
    <w:rPr>
      <w:rFonts w:eastAsia="Times New Roman"/>
    </w:rPr>
  </w:style>
  <w:style w:type="paragraph" w:customStyle="1" w:styleId="SPIEbodytext">
    <w:name w:val="SPIE body text"/>
    <w:basedOn w:val="a"/>
    <w:link w:val="SPIEbodytextCharChar"/>
    <w:uiPriority w:val="99"/>
    <w:pPr>
      <w:spacing w:after="120"/>
    </w:pPr>
    <w:rPr>
      <w:rFonts w:eastAsia="Times New Roman"/>
      <w:sz w:val="20"/>
    </w:rPr>
  </w:style>
  <w:style w:type="character" w:customStyle="1" w:styleId="SPIEbodytextCharChar">
    <w:name w:val="SPIE body text Char Char"/>
    <w:link w:val="SPIEbodytext"/>
    <w:uiPriority w:val="99"/>
    <w:rPr>
      <w:rFonts w:eastAsia="Times New Roman"/>
      <w:szCs w:val="24"/>
    </w:rPr>
  </w:style>
  <w:style w:type="paragraph" w:styleId="ae">
    <w:name w:val="footnote text"/>
    <w:basedOn w:val="a"/>
    <w:link w:val="Char6"/>
    <w:semiHidden/>
    <w:unhideWhenUsed/>
    <w:pPr>
      <w:jc w:val="left"/>
    </w:pPr>
    <w:rPr>
      <w:rFonts w:eastAsia="Times New Roman"/>
      <w:sz w:val="20"/>
      <w:szCs w:val="20"/>
    </w:rPr>
  </w:style>
  <w:style w:type="character" w:customStyle="1" w:styleId="Char6">
    <w:name w:val="각주 텍스트 Char"/>
    <w:basedOn w:val="a0"/>
    <w:link w:val="ae"/>
    <w:semiHidden/>
    <w:rPr>
      <w:rFonts w:eastAsia="Times New Roman"/>
    </w:rPr>
  </w:style>
  <w:style w:type="character" w:styleId="af">
    <w:name w:val="footnote reference"/>
    <w:semiHidden/>
    <w:unhideWhenUsed/>
    <w:rPr>
      <w:vertAlign w:val="superscript"/>
    </w:rPr>
  </w:style>
  <w:style w:type="paragraph" w:styleId="af0">
    <w:name w:val="caption"/>
    <w:basedOn w:val="a"/>
    <w:next w:val="a"/>
    <w:link w:val="Char7"/>
    <w:unhideWhenUsed/>
    <w:qFormat/>
    <w:pPr>
      <w:jc w:val="left"/>
    </w:pPr>
    <w:rPr>
      <w:b/>
      <w:bCs/>
      <w:sz w:val="20"/>
      <w:szCs w:val="20"/>
    </w:rPr>
  </w:style>
  <w:style w:type="paragraph" w:styleId="af1">
    <w:name w:val="List Paragraph"/>
    <w:basedOn w:val="a"/>
    <w:link w:val="Char8"/>
    <w:uiPriority w:val="34"/>
    <w:qFormat/>
    <w:pPr>
      <w:ind w:left="720"/>
      <w:contextualSpacing/>
      <w:jc w:val="left"/>
    </w:pPr>
  </w:style>
  <w:style w:type="paragraph" w:customStyle="1" w:styleId="Text">
    <w:name w:val="Text"/>
    <w:basedOn w:val="a"/>
    <w:link w:val="TextChar"/>
    <w:pPr>
      <w:widowControl w:val="0"/>
      <w:spacing w:line="252" w:lineRule="auto"/>
      <w:ind w:firstLine="202"/>
    </w:pPr>
    <w:rPr>
      <w:rFonts w:eastAsia="SimSun"/>
      <w:sz w:val="20"/>
      <w:szCs w:val="20"/>
    </w:rPr>
  </w:style>
  <w:style w:type="character" w:customStyle="1" w:styleId="TextChar">
    <w:name w:val="Text Char"/>
    <w:basedOn w:val="a0"/>
    <w:link w:val="Text"/>
    <w:rPr>
      <w:rFonts w:eastAsia="SimSun"/>
    </w:rPr>
  </w:style>
  <w:style w:type="character" w:customStyle="1" w:styleId="Char7">
    <w:name w:val="캡션 Char"/>
    <w:link w:val="af0"/>
    <w:rPr>
      <w:b/>
      <w:bCs/>
    </w:rPr>
  </w:style>
  <w:style w:type="character" w:customStyle="1" w:styleId="Char8">
    <w:name w:val="목록 단락 Char"/>
    <w:link w:val="af1"/>
    <w:uiPriority w:val="34"/>
    <w:rPr>
      <w:sz w:val="24"/>
      <w:szCs w:val="24"/>
    </w:rPr>
  </w:style>
  <w:style w:type="paragraph" w:styleId="af2">
    <w:name w:val="Balloon Text"/>
    <w:basedOn w:val="a"/>
    <w:link w:val="Char9"/>
    <w:uiPriority w:val="99"/>
    <w:semiHidden/>
    <w:unhideWhenUsed/>
    <w:rsid w:val="0011059B"/>
    <w:rPr>
      <w:rFonts w:ascii="Segoe UI" w:hAnsi="Segoe UI" w:cs="Segoe UI"/>
      <w:sz w:val="18"/>
      <w:szCs w:val="18"/>
    </w:rPr>
  </w:style>
  <w:style w:type="character" w:customStyle="1" w:styleId="Char9">
    <w:name w:val="풍선 도움말 텍스트 Char"/>
    <w:basedOn w:val="a0"/>
    <w:link w:val="af2"/>
    <w:uiPriority w:val="99"/>
    <w:semiHidden/>
    <w:rsid w:val="0011059B"/>
    <w:rPr>
      <w:rFonts w:ascii="Segoe UI" w:hAnsi="Segoe UI" w:cs="Segoe UI"/>
      <w:sz w:val="18"/>
      <w:szCs w:val="18"/>
    </w:rPr>
  </w:style>
  <w:style w:type="paragraph" w:customStyle="1" w:styleId="TableTitle">
    <w:name w:val="Table Title"/>
    <w:basedOn w:val="a"/>
    <w:rsid w:val="00BE52EF"/>
    <w:pPr>
      <w:pBdr>
        <w:top w:val="none" w:sz="0" w:space="0" w:color="auto"/>
        <w:left w:val="none" w:sz="0" w:space="0" w:color="auto"/>
        <w:bottom w:val="none" w:sz="0" w:space="0" w:color="auto"/>
        <w:right w:val="none" w:sz="0" w:space="0" w:color="auto"/>
        <w:between w:val="none" w:sz="0" w:space="0" w:color="auto"/>
      </w:pBdr>
      <w:jc w:val="center"/>
    </w:pPr>
    <w:rPr>
      <w:rFonts w:eastAsia="Times New Roman"/>
      <w:smallCaps/>
      <w:sz w:val="16"/>
      <w:szCs w:val="16"/>
    </w:rPr>
  </w:style>
  <w:style w:type="paragraph" w:styleId="af3">
    <w:name w:val="Revision"/>
    <w:hidden/>
    <w:uiPriority w:val="99"/>
    <w:semiHidden/>
    <w:rsid w:val="00D24AA3"/>
    <w:pPr>
      <w:pBdr>
        <w:top w:val="none" w:sz="0" w:space="0" w:color="auto"/>
        <w:left w:val="none" w:sz="0" w:space="0" w:color="auto"/>
        <w:bottom w:val="none" w:sz="0" w:space="0" w:color="auto"/>
        <w:right w:val="none" w:sz="0" w:space="0" w:color="auto"/>
        <w:between w:val="none" w:sz="0" w:space="0" w:color="auto"/>
      </w:pBdr>
    </w:pPr>
    <w:rPr>
      <w:sz w:val="24"/>
      <w:szCs w:val="24"/>
    </w:rPr>
  </w:style>
  <w:style w:type="character" w:styleId="af4">
    <w:name w:val="page number"/>
    <w:basedOn w:val="a0"/>
    <w:uiPriority w:val="99"/>
    <w:semiHidden/>
    <w:unhideWhenUsed/>
    <w:rsid w:val="00D24A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돋움"/>
        <a:cs typeface="Arial"/>
      </a:majorFont>
      <a:minorFont>
        <a:latin typeface="Calibri"/>
        <a:ea typeface="바탕"/>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C6FAF8-748E-4D7B-BBA1-9077E946F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1817</Words>
  <Characters>10359</Characters>
  <Application>Microsoft Office Word</Application>
  <DocSecurity>0</DocSecurity>
  <Lines>86</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12152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Gary Sullivan</dc:creator>
  <cp:keywords/>
  <cp:lastModifiedBy>Kyuheon Kim</cp:lastModifiedBy>
  <cp:revision>125</cp:revision>
  <dcterms:created xsi:type="dcterms:W3CDTF">2017-10-26T15:42:00Z</dcterms:created>
  <dcterms:modified xsi:type="dcterms:W3CDTF">2022-01-20T17:34:00Z</dcterms:modified>
</cp:coreProperties>
</file>