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67D657" w14:textId="35548A80" w:rsidR="00CB798F" w:rsidRPr="00C955C7" w:rsidRDefault="00E843CE" w:rsidP="00385C5D">
      <w:pPr>
        <w:pStyle w:val="Title"/>
        <w:tabs>
          <w:tab w:val="left" w:pos="4589"/>
        </w:tabs>
        <w:jc w:val="right"/>
        <w:rPr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955C7">
        <w:rPr>
          <w:w w:val="115"/>
          <w:sz w:val="28"/>
          <w:szCs w:val="28"/>
          <w:u w:val="thick"/>
          <w:lang w:val="en-GB"/>
        </w:rPr>
        <w:t>ISO/IEC JTC 1/SC</w:t>
      </w:r>
      <w:r w:rsidR="004E45B6" w:rsidRPr="00C955C7">
        <w:rPr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w w:val="115"/>
          <w:sz w:val="28"/>
          <w:szCs w:val="28"/>
          <w:u w:val="thick"/>
          <w:lang w:val="en-GB"/>
        </w:rPr>
        <w:t>29/</w:t>
      </w:r>
      <w:r w:rsidR="00540DEA" w:rsidRPr="00C955C7">
        <w:rPr>
          <w:w w:val="115"/>
          <w:sz w:val="28"/>
          <w:szCs w:val="28"/>
          <w:u w:val="thick"/>
          <w:lang w:val="en-GB"/>
        </w:rPr>
        <w:t>WG 03</w:t>
      </w:r>
      <w:r w:rsidR="00263789" w:rsidRPr="00C955C7">
        <w:rPr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w w:val="115"/>
          <w:sz w:val="48"/>
          <w:szCs w:val="48"/>
          <w:u w:val="thick"/>
          <w:lang w:val="en-GB"/>
        </w:rPr>
        <w:t>N</w:t>
      </w:r>
      <w:r w:rsidR="004C352E" w:rsidRPr="00227F5F">
        <w:rPr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227F5F">
        <w:rPr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227F5F">
        <w:rPr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FB3160" w:rsidRPr="00227F5F">
        <w:rPr>
          <w:spacing w:val="28"/>
          <w:w w:val="115"/>
          <w:sz w:val="48"/>
          <w:szCs w:val="48"/>
          <w:u w:val="thick"/>
          <w:lang w:val="en-GB"/>
        </w:rPr>
        <w:t>00481</w:t>
      </w:r>
      <w:r w:rsidR="004C352E" w:rsidRPr="00227F5F">
        <w:rPr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C955C7" w:rsidRDefault="00CB798F">
      <w:pPr>
        <w:rPr>
          <w:b/>
          <w:sz w:val="20"/>
          <w:lang w:val="en-GB"/>
        </w:rPr>
      </w:pPr>
    </w:p>
    <w:p w14:paraId="1C7F2D41" w14:textId="3CA79274" w:rsidR="00CB798F" w:rsidRPr="00C955C7" w:rsidRDefault="00CB798F">
      <w:pPr>
        <w:rPr>
          <w:b/>
          <w:sz w:val="20"/>
          <w:lang w:val="en-GB"/>
        </w:rPr>
      </w:pPr>
    </w:p>
    <w:p w14:paraId="55F7DB2C" w14:textId="25F357F6" w:rsidR="00CB798F" w:rsidRPr="00C955C7" w:rsidRDefault="00E843CE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227F5F" w:rsidRPr="00196997" w:rsidRDefault="00227F5F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Systems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" filled="f" strokeweight=".27094mm">
                <v:textbox inset="0,0,0,0">
                  <w:txbxContent>
                    <w:p w14:paraId="0B92F43C" w14:textId="1A6546A5" w:rsidR="00227F5F" w:rsidRPr="00196997" w:rsidRDefault="00227F5F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Systems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C955C7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Document</w:t>
      </w:r>
      <w:r w:rsidRPr="00C955C7">
        <w:rPr>
          <w:b/>
          <w:snapToGrid w:val="0"/>
          <w:spacing w:val="14"/>
          <w:lang w:val="en-GB"/>
        </w:rPr>
        <w:t xml:space="preserve"> </w:t>
      </w:r>
      <w:r w:rsidRPr="00C955C7">
        <w:rPr>
          <w:b/>
          <w:snapToGrid w:val="0"/>
          <w:lang w:val="en-GB"/>
        </w:rPr>
        <w:t>type:</w:t>
      </w:r>
      <w:r w:rsidRPr="00C955C7">
        <w:rPr>
          <w:snapToGrid w:val="0"/>
          <w:lang w:val="en-GB"/>
        </w:rPr>
        <w:tab/>
      </w:r>
      <w:r w:rsidR="00385C5D" w:rsidRPr="00C955C7">
        <w:rPr>
          <w:snapToGrid w:val="0"/>
          <w:lang w:val="en-GB"/>
        </w:rPr>
        <w:t>Output Document</w:t>
      </w:r>
    </w:p>
    <w:p w14:paraId="19E086F8" w14:textId="4F77EC27" w:rsidR="00CB798F" w:rsidRPr="00C955C7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Title:</w:t>
      </w:r>
      <w:r w:rsidRPr="00C955C7">
        <w:rPr>
          <w:snapToGrid w:val="0"/>
          <w:lang w:val="en-GB"/>
        </w:rPr>
        <w:tab/>
      </w:r>
      <w:r w:rsidR="004C352E" w:rsidRPr="00227F5F">
        <w:rPr>
          <w:snapToGrid w:val="0"/>
          <w:lang w:val="en-GB"/>
        </w:rPr>
        <w:fldChar w:fldCharType="begin"/>
      </w:r>
      <w:r w:rsidR="004C352E" w:rsidRPr="00227F5F">
        <w:rPr>
          <w:snapToGrid w:val="0"/>
          <w:lang w:val="en-GB"/>
        </w:rPr>
        <w:instrText xml:space="preserve"> TITLE  \* MERGEFORMAT </w:instrText>
      </w:r>
      <w:r w:rsidR="004C352E" w:rsidRPr="00227F5F">
        <w:rPr>
          <w:snapToGrid w:val="0"/>
          <w:lang w:val="en-GB"/>
        </w:rPr>
        <w:fldChar w:fldCharType="separate"/>
      </w:r>
      <w:r w:rsidR="00E94DB3" w:rsidRPr="00227F5F">
        <w:rPr>
          <w:snapToGrid w:val="0"/>
          <w:lang w:val="en-GB"/>
        </w:rPr>
        <w:t>WD of ISO/IEC 23090-7 AMD 1 Common Metadata for Immersive Media</w:t>
      </w:r>
      <w:r w:rsidR="004C352E" w:rsidRPr="00227F5F">
        <w:rPr>
          <w:snapToGrid w:val="0"/>
          <w:lang w:val="en-GB"/>
        </w:rPr>
        <w:fldChar w:fldCharType="end"/>
      </w:r>
    </w:p>
    <w:p w14:paraId="5C1A346D" w14:textId="189819F4" w:rsidR="00FF2653" w:rsidRPr="00C955C7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Status:</w:t>
      </w:r>
      <w:r w:rsidRPr="00C955C7">
        <w:rPr>
          <w:snapToGrid w:val="0"/>
          <w:lang w:val="en-GB"/>
        </w:rPr>
        <w:tab/>
      </w:r>
      <w:r w:rsidR="00385C5D" w:rsidRPr="00C955C7">
        <w:rPr>
          <w:snapToGrid w:val="0"/>
          <w:lang w:val="en-GB"/>
        </w:rPr>
        <w:t>Approved</w:t>
      </w:r>
    </w:p>
    <w:p w14:paraId="1718C661" w14:textId="05AD65C6" w:rsidR="00CB798F" w:rsidRPr="00C955C7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Date</w:t>
      </w:r>
      <w:r w:rsidRPr="00C955C7">
        <w:rPr>
          <w:b/>
          <w:snapToGrid w:val="0"/>
          <w:spacing w:val="-16"/>
          <w:lang w:val="en-GB"/>
        </w:rPr>
        <w:t xml:space="preserve"> </w:t>
      </w:r>
      <w:r w:rsidRPr="00C955C7">
        <w:rPr>
          <w:b/>
          <w:snapToGrid w:val="0"/>
          <w:lang w:val="en-GB"/>
        </w:rPr>
        <w:t>of</w:t>
      </w:r>
      <w:r w:rsidRPr="00C955C7">
        <w:rPr>
          <w:b/>
          <w:snapToGrid w:val="0"/>
          <w:spacing w:val="-16"/>
          <w:lang w:val="en-GB"/>
        </w:rPr>
        <w:t xml:space="preserve"> </w:t>
      </w:r>
      <w:r w:rsidRPr="00C955C7">
        <w:rPr>
          <w:b/>
          <w:snapToGrid w:val="0"/>
          <w:lang w:val="en-GB"/>
        </w:rPr>
        <w:t>document:</w:t>
      </w:r>
      <w:r w:rsidRPr="00C955C7">
        <w:rPr>
          <w:snapToGrid w:val="0"/>
          <w:lang w:val="en-GB"/>
        </w:rPr>
        <w:tab/>
      </w:r>
      <w:r w:rsidR="00C955C7" w:rsidRPr="00227F5F">
        <w:rPr>
          <w:snapToGrid w:val="0"/>
          <w:lang w:val="en-GB"/>
        </w:rPr>
        <w:fldChar w:fldCharType="begin"/>
      </w:r>
      <w:r w:rsidR="00C955C7" w:rsidRPr="00227F5F">
        <w:rPr>
          <w:snapToGrid w:val="0"/>
          <w:lang w:val="en-GB"/>
        </w:rPr>
        <w:instrText xml:space="preserve"> SAVEDATE  \@ "yyyy-MM-dd" </w:instrText>
      </w:r>
      <w:r w:rsidR="00C955C7" w:rsidRPr="00227F5F">
        <w:rPr>
          <w:snapToGrid w:val="0"/>
          <w:lang w:val="en-GB"/>
        </w:rPr>
        <w:fldChar w:fldCharType="separate"/>
      </w:r>
      <w:r w:rsidR="003A1657">
        <w:rPr>
          <w:noProof/>
          <w:snapToGrid w:val="0"/>
          <w:lang w:val="en-GB"/>
        </w:rPr>
        <w:t>2022-01-26</w:t>
      </w:r>
      <w:r w:rsidR="00C955C7" w:rsidRPr="00227F5F">
        <w:rPr>
          <w:snapToGrid w:val="0"/>
          <w:lang w:val="en-GB"/>
        </w:rPr>
        <w:fldChar w:fldCharType="end"/>
      </w:r>
    </w:p>
    <w:p w14:paraId="254323E8" w14:textId="322B67C3" w:rsidR="00CB798F" w:rsidRPr="00C955C7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Source:</w:t>
      </w:r>
      <w:r w:rsidRPr="00C955C7">
        <w:rPr>
          <w:snapToGrid w:val="0"/>
          <w:lang w:val="en-GB"/>
        </w:rPr>
        <w:tab/>
        <w:t>ISO/IEC JTC 1/SC 29/</w:t>
      </w:r>
      <w:r w:rsidR="00540DEA" w:rsidRPr="00C955C7">
        <w:rPr>
          <w:snapToGrid w:val="0"/>
          <w:lang w:val="en-GB"/>
        </w:rPr>
        <w:t>WG 03</w:t>
      </w:r>
    </w:p>
    <w:p w14:paraId="6AB1DF60" w14:textId="16081C01" w:rsidR="00CB798F" w:rsidRPr="00C955C7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No.</w:t>
      </w:r>
      <w:r w:rsidRPr="00C955C7">
        <w:rPr>
          <w:b/>
          <w:snapToGrid w:val="0"/>
          <w:spacing w:val="5"/>
          <w:lang w:val="en-GB"/>
        </w:rPr>
        <w:t xml:space="preserve"> </w:t>
      </w:r>
      <w:r w:rsidRPr="00C955C7">
        <w:rPr>
          <w:b/>
          <w:snapToGrid w:val="0"/>
          <w:lang w:val="en-GB"/>
        </w:rPr>
        <w:t>of</w:t>
      </w:r>
      <w:r w:rsidRPr="00C955C7">
        <w:rPr>
          <w:b/>
          <w:snapToGrid w:val="0"/>
          <w:spacing w:val="6"/>
          <w:lang w:val="en-GB"/>
        </w:rPr>
        <w:t xml:space="preserve"> </w:t>
      </w:r>
      <w:r w:rsidRPr="00C955C7">
        <w:rPr>
          <w:b/>
          <w:snapToGrid w:val="0"/>
          <w:lang w:val="en-GB"/>
        </w:rPr>
        <w:t>pages:</w:t>
      </w:r>
      <w:r w:rsidRPr="00C955C7">
        <w:rPr>
          <w:snapToGrid w:val="0"/>
          <w:lang w:val="en-GB"/>
        </w:rPr>
        <w:tab/>
      </w:r>
      <w:r w:rsidR="00C955C7" w:rsidRPr="00C955C7">
        <w:rPr>
          <w:snapToGrid w:val="0"/>
          <w:lang w:val="en-GB"/>
        </w:rPr>
        <w:fldChar w:fldCharType="begin"/>
      </w:r>
      <w:r w:rsidR="00C955C7" w:rsidRPr="00C955C7">
        <w:rPr>
          <w:snapToGrid w:val="0"/>
          <w:lang w:val="en-GB"/>
        </w:rPr>
        <w:instrText xml:space="preserve"> NUMPAGES  \* Arabic </w:instrText>
      </w:r>
      <w:r w:rsidR="00C955C7" w:rsidRPr="00C955C7">
        <w:rPr>
          <w:snapToGrid w:val="0"/>
          <w:lang w:val="en-GB"/>
        </w:rPr>
        <w:fldChar w:fldCharType="separate"/>
      </w:r>
      <w:r w:rsidR="006A22FB">
        <w:rPr>
          <w:noProof/>
          <w:snapToGrid w:val="0"/>
          <w:lang w:val="en-GB"/>
        </w:rPr>
        <w:t>11</w:t>
      </w:r>
      <w:r w:rsidR="00C955C7" w:rsidRPr="00C955C7">
        <w:rPr>
          <w:snapToGrid w:val="0"/>
          <w:lang w:val="en-GB"/>
        </w:rPr>
        <w:fldChar w:fldCharType="end"/>
      </w:r>
      <w:r w:rsidRPr="00C955C7">
        <w:rPr>
          <w:snapToGrid w:val="0"/>
          <w:lang w:val="en-GB"/>
        </w:rPr>
        <w:t xml:space="preserve"> (with cover</w:t>
      </w:r>
      <w:r w:rsidRPr="00C955C7">
        <w:rPr>
          <w:snapToGrid w:val="0"/>
          <w:spacing w:val="-10"/>
          <w:lang w:val="en-GB"/>
        </w:rPr>
        <w:t xml:space="preserve"> </w:t>
      </w:r>
      <w:r w:rsidRPr="00C955C7">
        <w:rPr>
          <w:snapToGrid w:val="0"/>
          <w:lang w:val="en-GB"/>
        </w:rPr>
        <w:t>page)</w:t>
      </w:r>
    </w:p>
    <w:p w14:paraId="60A86B64" w14:textId="0CFFD4C0" w:rsidR="00FF2653" w:rsidRPr="00C955C7" w:rsidRDefault="00FF2653" w:rsidP="004C352E">
      <w:pPr>
        <w:tabs>
          <w:tab w:val="left" w:pos="3099"/>
        </w:tabs>
        <w:spacing w:before="240"/>
        <w:ind w:left="104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Email</w:t>
      </w:r>
      <w:r w:rsidRPr="00C955C7">
        <w:rPr>
          <w:b/>
          <w:snapToGrid w:val="0"/>
          <w:spacing w:val="5"/>
          <w:lang w:val="en-GB"/>
        </w:rPr>
        <w:t xml:space="preserve"> </w:t>
      </w:r>
      <w:r w:rsidRPr="00C955C7">
        <w:rPr>
          <w:b/>
          <w:snapToGrid w:val="0"/>
          <w:lang w:val="en-GB"/>
        </w:rPr>
        <w:t>of</w:t>
      </w:r>
      <w:r w:rsidRPr="00C955C7">
        <w:rPr>
          <w:b/>
          <w:snapToGrid w:val="0"/>
          <w:spacing w:val="6"/>
          <w:lang w:val="en-GB"/>
        </w:rPr>
        <w:t xml:space="preserve"> </w:t>
      </w:r>
      <w:r w:rsidRPr="00C955C7">
        <w:rPr>
          <w:b/>
          <w:snapToGrid w:val="0"/>
          <w:lang w:val="en-GB"/>
        </w:rPr>
        <w:t>Convenor:</w:t>
      </w:r>
      <w:r w:rsidRPr="00C955C7">
        <w:rPr>
          <w:snapToGrid w:val="0"/>
          <w:lang w:val="en-GB"/>
        </w:rPr>
        <w:tab/>
      </w:r>
      <w:proofErr w:type="spellStart"/>
      <w:proofErr w:type="gramStart"/>
      <w:r w:rsidR="000C78E6" w:rsidRPr="00C955C7">
        <w:rPr>
          <w:snapToGrid w:val="0"/>
          <w:lang w:val="en-GB"/>
        </w:rPr>
        <w:t>young.L</w:t>
      </w:r>
      <w:proofErr w:type="spellEnd"/>
      <w:proofErr w:type="gramEnd"/>
      <w:r w:rsidR="00196997" w:rsidRPr="00C955C7">
        <w:rPr>
          <w:snapToGrid w:val="0"/>
          <w:lang w:val="en-GB"/>
        </w:rPr>
        <w:t xml:space="preserve"> </w:t>
      </w:r>
      <w:r w:rsidRPr="00C955C7">
        <w:rPr>
          <w:snapToGrid w:val="0"/>
          <w:lang w:val="en-GB"/>
        </w:rPr>
        <w:t>@</w:t>
      </w:r>
      <w:r w:rsidR="00196997" w:rsidRPr="00C955C7">
        <w:rPr>
          <w:snapToGrid w:val="0"/>
          <w:lang w:val="en-GB"/>
        </w:rPr>
        <w:t xml:space="preserve"> </w:t>
      </w:r>
      <w:proofErr w:type="spellStart"/>
      <w:r w:rsidR="00196997" w:rsidRPr="00C955C7">
        <w:rPr>
          <w:snapToGrid w:val="0"/>
          <w:lang w:val="en-GB"/>
        </w:rPr>
        <w:t>samsung</w:t>
      </w:r>
      <w:proofErr w:type="spellEnd"/>
      <w:r w:rsidR="00196997" w:rsidRPr="00C955C7">
        <w:rPr>
          <w:snapToGrid w:val="0"/>
          <w:lang w:val="en-GB"/>
        </w:rPr>
        <w:t xml:space="preserve"> </w:t>
      </w:r>
      <w:r w:rsidR="000C78E6" w:rsidRPr="00C955C7">
        <w:rPr>
          <w:snapToGrid w:val="0"/>
          <w:lang w:val="en-GB"/>
        </w:rPr>
        <w:t>.</w:t>
      </w:r>
      <w:r w:rsidR="00196997" w:rsidRPr="00C955C7">
        <w:rPr>
          <w:snapToGrid w:val="0"/>
          <w:lang w:val="en-GB"/>
        </w:rPr>
        <w:t xml:space="preserve"> </w:t>
      </w:r>
      <w:r w:rsidR="000C78E6" w:rsidRPr="00C955C7">
        <w:rPr>
          <w:snapToGrid w:val="0"/>
          <w:lang w:val="en-GB"/>
        </w:rPr>
        <w:t>com</w:t>
      </w:r>
    </w:p>
    <w:p w14:paraId="1FFAF59B" w14:textId="0B5B72AD" w:rsidR="00CB798F" w:rsidRPr="00C955C7" w:rsidRDefault="004E45B6" w:rsidP="004C352E">
      <w:pPr>
        <w:tabs>
          <w:tab w:val="left" w:pos="3099"/>
        </w:tabs>
        <w:spacing w:before="240"/>
        <w:ind w:left="104"/>
        <w:rPr>
          <w:snapToGrid w:val="0"/>
          <w:color w:val="0000EE"/>
          <w:u w:color="0000EE"/>
          <w:lang w:val="en-GB"/>
        </w:rPr>
      </w:pPr>
      <w:r w:rsidRPr="00C955C7">
        <w:rPr>
          <w:b/>
          <w:snapToGrid w:val="0"/>
          <w:lang w:val="en-GB"/>
        </w:rPr>
        <w:t>Committee</w:t>
      </w:r>
      <w:r w:rsidRPr="00C955C7">
        <w:rPr>
          <w:b/>
          <w:snapToGrid w:val="0"/>
          <w:spacing w:val="-6"/>
          <w:lang w:val="en-GB"/>
        </w:rPr>
        <w:t xml:space="preserve"> </w:t>
      </w:r>
      <w:r w:rsidRPr="00C955C7">
        <w:rPr>
          <w:b/>
          <w:snapToGrid w:val="0"/>
          <w:lang w:val="en-GB"/>
        </w:rPr>
        <w:t>URL:</w:t>
      </w:r>
      <w:r w:rsidRPr="00C955C7">
        <w:rPr>
          <w:snapToGrid w:val="0"/>
          <w:lang w:val="en-GB"/>
        </w:rPr>
        <w:tab/>
      </w:r>
      <w:hyperlink r:id="rId9" w:history="1">
        <w:r w:rsidR="000C78E6" w:rsidRPr="00C955C7">
          <w:rPr>
            <w:rStyle w:val="Hyperlink"/>
            <w:snapToGrid w:val="0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  <w:lang w:val="en-GB"/>
        </w:rPr>
      </w:pPr>
    </w:p>
    <w:p w14:paraId="71F3EE19" w14:textId="77777777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  <w:lang w:val="en-GB"/>
        </w:rPr>
        <w:sectPr w:rsidR="00F03F9B" w:rsidRPr="00C955C7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955C7" w:rsidRDefault="00385C5D" w:rsidP="00385C5D">
      <w:pPr>
        <w:jc w:val="center"/>
        <w:rPr>
          <w:rFonts w:eastAsia="SimSun"/>
          <w:b/>
          <w:sz w:val="28"/>
          <w:lang w:val="en-GB" w:eastAsia="zh-CN"/>
        </w:rPr>
      </w:pPr>
      <w:r w:rsidRPr="00C955C7">
        <w:rPr>
          <w:rFonts w:eastAsia="SimSun"/>
          <w:b/>
          <w:sz w:val="28"/>
          <w:lang w:val="en-GB" w:eastAsia="zh-CN"/>
        </w:rPr>
        <w:lastRenderedPageBreak/>
        <w:t>INTERNATIONAL ORGANI</w:t>
      </w:r>
      <w:r w:rsidR="00954B0D" w:rsidRPr="00C955C7">
        <w:rPr>
          <w:rFonts w:eastAsia="SimSun"/>
          <w:b/>
          <w:sz w:val="28"/>
          <w:lang w:val="en-GB" w:eastAsia="zh-CN"/>
        </w:rPr>
        <w:t>Z</w:t>
      </w:r>
      <w:r w:rsidRPr="00C955C7">
        <w:rPr>
          <w:rFonts w:eastAsia="SimSun"/>
          <w:b/>
          <w:sz w:val="28"/>
          <w:lang w:val="en-GB" w:eastAsia="zh-CN"/>
        </w:rPr>
        <w:t>ATION FOR STANDARDI</w:t>
      </w:r>
      <w:r w:rsidR="00954B0D" w:rsidRPr="00C955C7">
        <w:rPr>
          <w:rFonts w:eastAsia="SimSun"/>
          <w:b/>
          <w:sz w:val="28"/>
          <w:lang w:val="en-GB" w:eastAsia="zh-CN"/>
        </w:rPr>
        <w:t>Z</w:t>
      </w:r>
      <w:r w:rsidRPr="00C955C7">
        <w:rPr>
          <w:rFonts w:eastAsia="SimSun"/>
          <w:b/>
          <w:sz w:val="28"/>
          <w:lang w:val="en-GB" w:eastAsia="zh-CN"/>
        </w:rPr>
        <w:t>ATION</w:t>
      </w:r>
    </w:p>
    <w:p w14:paraId="7FCF95DB" w14:textId="77777777" w:rsidR="00385C5D" w:rsidRPr="00C955C7" w:rsidRDefault="00385C5D" w:rsidP="00385C5D">
      <w:pPr>
        <w:jc w:val="center"/>
        <w:rPr>
          <w:rFonts w:eastAsia="SimSun"/>
          <w:b/>
          <w:sz w:val="28"/>
          <w:lang w:val="en-GB" w:eastAsia="zh-CN"/>
        </w:rPr>
      </w:pPr>
      <w:r w:rsidRPr="00C955C7">
        <w:rPr>
          <w:rFonts w:eastAsia="SimSun"/>
          <w:b/>
          <w:sz w:val="28"/>
          <w:lang w:val="en-GB" w:eastAsia="zh-CN"/>
        </w:rPr>
        <w:t>ORGANISATION INTERNATIONALE DE NORMALISATION</w:t>
      </w:r>
    </w:p>
    <w:p w14:paraId="0D92B76F" w14:textId="2C7DB9CE" w:rsidR="00385C5D" w:rsidRPr="00C955C7" w:rsidRDefault="00385C5D" w:rsidP="00385C5D">
      <w:pPr>
        <w:jc w:val="center"/>
        <w:rPr>
          <w:rFonts w:eastAsia="SimSun"/>
          <w:b/>
          <w:sz w:val="28"/>
          <w:lang w:val="en-GB" w:eastAsia="zh-CN"/>
        </w:rPr>
      </w:pPr>
      <w:r w:rsidRPr="00C955C7">
        <w:rPr>
          <w:rFonts w:eastAsia="SimSun"/>
          <w:b/>
          <w:sz w:val="28"/>
          <w:lang w:val="en-GB" w:eastAsia="zh-CN"/>
        </w:rPr>
        <w:t>ISO/IEC JTC 1/SC 29/</w:t>
      </w:r>
      <w:r w:rsidR="00540DEA" w:rsidRPr="00C955C7">
        <w:rPr>
          <w:rFonts w:eastAsia="SimSun"/>
          <w:b/>
          <w:sz w:val="28"/>
          <w:lang w:val="en-GB" w:eastAsia="zh-CN"/>
        </w:rPr>
        <w:t>WG 03</w:t>
      </w:r>
      <w:r w:rsidR="00EF2D59" w:rsidRPr="00C955C7">
        <w:rPr>
          <w:rFonts w:eastAsia="SimSun"/>
          <w:b/>
          <w:sz w:val="28"/>
          <w:lang w:val="en-GB" w:eastAsia="zh-CN"/>
        </w:rPr>
        <w:t xml:space="preserve"> MPEG SYSTEMS</w:t>
      </w:r>
    </w:p>
    <w:p w14:paraId="54CED6D6" w14:textId="3DBE72DA" w:rsidR="00385C5D" w:rsidRPr="00C955C7" w:rsidRDefault="00385C5D" w:rsidP="00385C5D">
      <w:pPr>
        <w:jc w:val="right"/>
        <w:rPr>
          <w:rFonts w:eastAsia="SimSun"/>
          <w:b/>
          <w:sz w:val="48"/>
          <w:lang w:val="en-GB" w:eastAsia="zh-CN"/>
        </w:rPr>
      </w:pPr>
      <w:r w:rsidRPr="00C955C7">
        <w:rPr>
          <w:rFonts w:eastAsia="SimSun"/>
          <w:b/>
          <w:sz w:val="28"/>
          <w:lang w:val="en-GB" w:eastAsia="zh-CN"/>
        </w:rPr>
        <w:t>ISO/IEC JTC 1/SC 29/</w:t>
      </w:r>
      <w:r w:rsidR="00540DEA" w:rsidRPr="00C955C7">
        <w:rPr>
          <w:rFonts w:eastAsia="SimSun"/>
          <w:b/>
          <w:sz w:val="28"/>
          <w:lang w:val="en-GB" w:eastAsia="zh-CN"/>
        </w:rPr>
        <w:t>WG 03</w:t>
      </w:r>
      <w:r w:rsidRPr="00C955C7">
        <w:rPr>
          <w:rFonts w:eastAsia="SimSun"/>
          <w:b/>
          <w:sz w:val="28"/>
          <w:lang w:val="en-GB" w:eastAsia="zh-CN"/>
        </w:rPr>
        <w:t xml:space="preserve"> </w:t>
      </w:r>
      <w:r w:rsidRPr="00E94DB3">
        <w:rPr>
          <w:rFonts w:eastAsia="SimSun"/>
          <w:b/>
          <w:sz w:val="48"/>
          <w:lang w:val="en-GB" w:eastAsia="zh-CN"/>
        </w:rPr>
        <w:t>N</w:t>
      </w:r>
      <w:r w:rsidR="004C352E" w:rsidRPr="00227F5F">
        <w:rPr>
          <w:rFonts w:eastAsia="SimSun"/>
          <w:b/>
          <w:sz w:val="48"/>
          <w:lang w:val="en-GB" w:eastAsia="zh-CN"/>
        </w:rPr>
        <w:fldChar w:fldCharType="begin"/>
      </w:r>
      <w:r w:rsidR="004C352E" w:rsidRPr="00227F5F">
        <w:rPr>
          <w:rFonts w:eastAsia="SimSun"/>
          <w:b/>
          <w:sz w:val="48"/>
          <w:lang w:val="en-GB" w:eastAsia="zh-CN"/>
        </w:rPr>
        <w:instrText xml:space="preserve"> DOCPROPERTY "WGNumber" \* MERGEFORMAT </w:instrText>
      </w:r>
      <w:r w:rsidR="004C352E" w:rsidRPr="00227F5F">
        <w:rPr>
          <w:rFonts w:eastAsia="SimSun"/>
          <w:b/>
          <w:sz w:val="48"/>
          <w:lang w:val="en-GB" w:eastAsia="zh-CN"/>
        </w:rPr>
        <w:fldChar w:fldCharType="separate"/>
      </w:r>
      <w:r w:rsidR="00E94DB3" w:rsidRPr="00227F5F">
        <w:rPr>
          <w:rFonts w:eastAsia="SimSun"/>
          <w:b/>
          <w:sz w:val="48"/>
          <w:lang w:val="en-GB" w:eastAsia="zh-CN"/>
        </w:rPr>
        <w:t>00481</w:t>
      </w:r>
      <w:r w:rsidR="004C352E" w:rsidRPr="00227F5F">
        <w:rPr>
          <w:rFonts w:eastAsia="SimSun"/>
          <w:b/>
          <w:sz w:val="48"/>
          <w:lang w:val="en-GB" w:eastAsia="zh-CN"/>
        </w:rPr>
        <w:fldChar w:fldCharType="end"/>
      </w:r>
    </w:p>
    <w:p w14:paraId="40403B12" w14:textId="19D83460" w:rsidR="00954B0D" w:rsidRPr="00C955C7" w:rsidRDefault="00BC1590" w:rsidP="004C352E">
      <w:pPr>
        <w:spacing w:after="480"/>
        <w:jc w:val="right"/>
        <w:rPr>
          <w:rFonts w:eastAsia="SimSun"/>
          <w:b/>
          <w:sz w:val="28"/>
          <w:lang w:val="en-GB" w:eastAsia="zh-CN"/>
        </w:rPr>
      </w:pPr>
      <w:r w:rsidRPr="00227F5F">
        <w:rPr>
          <w:rFonts w:eastAsia="SimSun"/>
          <w:b/>
          <w:sz w:val="28"/>
          <w:lang w:val="en-GB" w:eastAsia="zh-CN"/>
        </w:rPr>
        <w:fldChar w:fldCharType="begin"/>
      </w:r>
      <w:r w:rsidRPr="00227F5F">
        <w:rPr>
          <w:rFonts w:eastAsia="SimSun"/>
          <w:b/>
          <w:sz w:val="28"/>
          <w:lang w:val="en-GB" w:eastAsia="zh-CN"/>
        </w:rPr>
        <w:instrText xml:space="preserve"> SAVEDATE \@ "MMMM yyyy" \* MERGEFORMAT </w:instrText>
      </w:r>
      <w:r w:rsidRPr="00227F5F">
        <w:rPr>
          <w:rFonts w:eastAsia="SimSun"/>
          <w:b/>
          <w:sz w:val="28"/>
          <w:lang w:val="en-GB" w:eastAsia="zh-CN"/>
        </w:rPr>
        <w:fldChar w:fldCharType="separate"/>
      </w:r>
      <w:r w:rsidR="003A1657">
        <w:rPr>
          <w:rFonts w:eastAsia="SimSun"/>
          <w:b/>
          <w:noProof/>
          <w:sz w:val="28"/>
          <w:lang w:val="en-GB" w:eastAsia="zh-CN"/>
        </w:rPr>
        <w:t>January 2022</w:t>
      </w:r>
      <w:r w:rsidRPr="00227F5F">
        <w:rPr>
          <w:rFonts w:eastAsia="SimSun"/>
          <w:b/>
          <w:sz w:val="28"/>
          <w:lang w:val="en-GB" w:eastAsia="zh-CN"/>
        </w:rPr>
        <w:fldChar w:fldCharType="end"/>
      </w:r>
      <w:r w:rsidR="00954B0D" w:rsidRPr="00C955C7">
        <w:rPr>
          <w:rFonts w:eastAsia="SimSun"/>
          <w:b/>
          <w:sz w:val="28"/>
          <w:lang w:val="en-GB" w:eastAsia="zh-CN"/>
        </w:rPr>
        <w:t>, Virtual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C955C7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C955C7" w:rsidRDefault="00954B0D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5027187F" w:rsidR="00954B0D" w:rsidRPr="00227F5F" w:rsidRDefault="004C352E">
            <w:pPr>
              <w:suppressAutoHyphens/>
              <w:rPr>
                <w:b/>
                <w:lang w:val="en-GB"/>
              </w:rPr>
            </w:pPr>
            <w:r w:rsidRPr="00227F5F">
              <w:rPr>
                <w:b/>
                <w:lang w:val="en-GB"/>
              </w:rPr>
              <w:fldChar w:fldCharType="begin"/>
            </w:r>
            <w:r w:rsidRPr="00227F5F">
              <w:rPr>
                <w:b/>
                <w:lang w:val="en-GB"/>
              </w:rPr>
              <w:instrText xml:space="preserve"> TITLE  \* MERGEFORMAT </w:instrText>
            </w:r>
            <w:r w:rsidRPr="00227F5F">
              <w:rPr>
                <w:b/>
                <w:lang w:val="en-GB"/>
              </w:rPr>
              <w:fldChar w:fldCharType="separate"/>
            </w:r>
            <w:r w:rsidR="00E94DB3" w:rsidRPr="00227F5F">
              <w:rPr>
                <w:b/>
                <w:lang w:val="en-GB"/>
              </w:rPr>
              <w:t>WD of ISO/IEC 23090-7 AMD 1 Common Metadata for Immersive Media</w:t>
            </w:r>
            <w:r w:rsidRPr="00227F5F">
              <w:rPr>
                <w:b/>
                <w:lang w:val="en-GB"/>
              </w:rPr>
              <w:fldChar w:fldCharType="end"/>
            </w:r>
          </w:p>
        </w:tc>
      </w:tr>
      <w:tr w:rsidR="00954B0D" w:rsidRPr="00C955C7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C955C7" w:rsidRDefault="00954B0D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C955C7" w:rsidRDefault="00540DEA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WG 03</w:t>
            </w:r>
            <w:r w:rsidR="00954B0D" w:rsidRPr="00C955C7">
              <w:rPr>
                <w:b/>
                <w:lang w:val="en-GB"/>
              </w:rPr>
              <w:t xml:space="preserve">, MPEG </w:t>
            </w:r>
            <w:r w:rsidR="00F419DA" w:rsidRPr="00C955C7">
              <w:rPr>
                <w:b/>
                <w:lang w:val="en-GB"/>
              </w:rPr>
              <w:t>Systems</w:t>
            </w:r>
          </w:p>
        </w:tc>
      </w:tr>
      <w:tr w:rsidR="00954B0D" w:rsidRPr="00C955C7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C955C7" w:rsidRDefault="00954B0D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C955C7" w:rsidRDefault="00954B0D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C955C7" w:rsidRDefault="00954B0D" w:rsidP="00B21DCE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77785614" w:rsidR="00954B0D" w:rsidRPr="00C955C7" w:rsidRDefault="004C352E" w:rsidP="00B21DCE">
            <w:pPr>
              <w:suppressAutoHyphens/>
              <w:rPr>
                <w:b/>
                <w:lang w:val="en-GB"/>
              </w:rPr>
            </w:pPr>
            <w:r w:rsidRPr="00227F5F">
              <w:rPr>
                <w:b/>
                <w:lang w:val="en-GB"/>
              </w:rPr>
              <w:fldChar w:fldCharType="begin"/>
            </w:r>
            <w:r w:rsidRPr="00227F5F">
              <w:rPr>
                <w:b/>
                <w:lang w:val="en-GB"/>
              </w:rPr>
              <w:instrText xml:space="preserve"> DOCPROPERTY "MDMSNumber" \* MERGEFORMAT </w:instrText>
            </w:r>
            <w:r w:rsidRPr="00227F5F">
              <w:rPr>
                <w:b/>
                <w:lang w:val="en-GB"/>
              </w:rPr>
              <w:fldChar w:fldCharType="separate"/>
            </w:r>
            <w:r w:rsidR="00E94DB3" w:rsidRPr="00227F5F">
              <w:rPr>
                <w:b/>
                <w:lang w:val="en-GB"/>
              </w:rPr>
              <w:t>21197</w:t>
            </w:r>
            <w:r w:rsidRPr="00227F5F">
              <w:rPr>
                <w:b/>
                <w:lang w:val="en-GB"/>
              </w:rPr>
              <w:fldChar w:fldCharType="end"/>
            </w:r>
          </w:p>
        </w:tc>
      </w:tr>
    </w:tbl>
    <w:p w14:paraId="4508E2BD" w14:textId="47D9EADE" w:rsidR="00483DE1" w:rsidRDefault="00E91AD9">
      <w:pPr>
        <w:pStyle w:val="TOC1"/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eastAsia="zh-CN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TOC \o "1-3" \h \z \u </w:instrText>
      </w:r>
      <w:r>
        <w:rPr>
          <w:lang w:val="en-GB"/>
        </w:rPr>
        <w:fldChar w:fldCharType="separate"/>
      </w:r>
      <w:hyperlink w:anchor="_Toc94083873" w:history="1">
        <w:r w:rsidR="00483DE1" w:rsidRPr="0076451B">
          <w:rPr>
            <w:rStyle w:val="Hyperlink"/>
            <w:noProof/>
            <w:lang w:val="en-GB"/>
          </w:rPr>
          <w:t>1</w:t>
        </w:r>
        <w:r w:rsidR="00483DE1">
          <w:rPr>
            <w:rFonts w:eastAsiaTheme="minorEastAsia" w:cstheme="minorBidi"/>
            <w:b w:val="0"/>
            <w:bCs w:val="0"/>
            <w:i w:val="0"/>
            <w:iCs w:val="0"/>
            <w:noProof/>
            <w:sz w:val="22"/>
            <w:szCs w:val="22"/>
            <w:lang w:eastAsia="zh-CN"/>
          </w:rPr>
          <w:tab/>
        </w:r>
        <w:r w:rsidR="00483DE1" w:rsidRPr="0076451B">
          <w:rPr>
            <w:rStyle w:val="Hyperlink"/>
            <w:noProof/>
            <w:lang w:val="en-GB"/>
          </w:rPr>
          <w:t>Introduction</w:t>
        </w:r>
        <w:r w:rsidR="00483DE1">
          <w:rPr>
            <w:noProof/>
            <w:webHidden/>
          </w:rPr>
          <w:tab/>
        </w:r>
        <w:r w:rsidR="00483DE1">
          <w:rPr>
            <w:noProof/>
            <w:webHidden/>
          </w:rPr>
          <w:fldChar w:fldCharType="begin"/>
        </w:r>
        <w:r w:rsidR="00483DE1">
          <w:rPr>
            <w:noProof/>
            <w:webHidden/>
          </w:rPr>
          <w:instrText xml:space="preserve"> PAGEREF _Toc94083873 \h </w:instrText>
        </w:r>
        <w:r w:rsidR="00483DE1">
          <w:rPr>
            <w:noProof/>
            <w:webHidden/>
          </w:rPr>
        </w:r>
        <w:r w:rsidR="00483DE1">
          <w:rPr>
            <w:noProof/>
            <w:webHidden/>
          </w:rPr>
          <w:fldChar w:fldCharType="separate"/>
        </w:r>
        <w:r w:rsidR="00483DE1">
          <w:rPr>
            <w:noProof/>
            <w:webHidden/>
          </w:rPr>
          <w:t>3</w:t>
        </w:r>
        <w:r w:rsidR="00483DE1">
          <w:rPr>
            <w:noProof/>
            <w:webHidden/>
          </w:rPr>
          <w:fldChar w:fldCharType="end"/>
        </w:r>
      </w:hyperlink>
    </w:p>
    <w:p w14:paraId="00EF4036" w14:textId="1D8E8CB1" w:rsidR="00483DE1" w:rsidRDefault="008E4394">
      <w:pPr>
        <w:pStyle w:val="TOC1"/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eastAsia="zh-CN"/>
        </w:rPr>
      </w:pPr>
      <w:hyperlink w:anchor="_Toc94083874" w:history="1">
        <w:r w:rsidR="00483DE1" w:rsidRPr="0076451B">
          <w:rPr>
            <w:rStyle w:val="Hyperlink"/>
            <w:noProof/>
            <w:lang w:eastAsia="ja-JP"/>
          </w:rPr>
          <w:t>2</w:t>
        </w:r>
        <w:r w:rsidR="00483DE1">
          <w:rPr>
            <w:rFonts w:eastAsiaTheme="minorEastAsia" w:cstheme="minorBidi"/>
            <w:b w:val="0"/>
            <w:bCs w:val="0"/>
            <w:i w:val="0"/>
            <w:iCs w:val="0"/>
            <w:noProof/>
            <w:sz w:val="22"/>
            <w:szCs w:val="22"/>
            <w:lang w:eastAsia="zh-CN"/>
          </w:rPr>
          <w:tab/>
        </w:r>
        <w:r w:rsidR="00483DE1" w:rsidRPr="0076451B">
          <w:rPr>
            <w:rStyle w:val="Hyperlink"/>
            <w:noProof/>
            <w:lang w:eastAsia="ja-JP"/>
          </w:rPr>
          <w:t>Scope</w:t>
        </w:r>
        <w:r w:rsidR="00483DE1">
          <w:rPr>
            <w:noProof/>
            <w:webHidden/>
          </w:rPr>
          <w:tab/>
        </w:r>
        <w:r w:rsidR="00483DE1">
          <w:rPr>
            <w:noProof/>
            <w:webHidden/>
          </w:rPr>
          <w:fldChar w:fldCharType="begin"/>
        </w:r>
        <w:r w:rsidR="00483DE1">
          <w:rPr>
            <w:noProof/>
            <w:webHidden/>
          </w:rPr>
          <w:instrText xml:space="preserve"> PAGEREF _Toc94083874 \h </w:instrText>
        </w:r>
        <w:r w:rsidR="00483DE1">
          <w:rPr>
            <w:noProof/>
            <w:webHidden/>
          </w:rPr>
        </w:r>
        <w:r w:rsidR="00483DE1">
          <w:rPr>
            <w:noProof/>
            <w:webHidden/>
          </w:rPr>
          <w:fldChar w:fldCharType="separate"/>
        </w:r>
        <w:r w:rsidR="00483DE1">
          <w:rPr>
            <w:noProof/>
            <w:webHidden/>
          </w:rPr>
          <w:t>3</w:t>
        </w:r>
        <w:r w:rsidR="00483DE1">
          <w:rPr>
            <w:noProof/>
            <w:webHidden/>
          </w:rPr>
          <w:fldChar w:fldCharType="end"/>
        </w:r>
      </w:hyperlink>
    </w:p>
    <w:p w14:paraId="757EF908" w14:textId="65B5570F" w:rsidR="00483DE1" w:rsidRDefault="008E4394">
      <w:pPr>
        <w:pStyle w:val="TOC1"/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eastAsia="zh-CN"/>
        </w:rPr>
      </w:pPr>
      <w:hyperlink w:anchor="_Toc94083875" w:history="1">
        <w:r w:rsidR="00483DE1" w:rsidRPr="0076451B">
          <w:rPr>
            <w:rStyle w:val="Hyperlink"/>
            <w:noProof/>
            <w:lang w:eastAsia="ja-JP"/>
          </w:rPr>
          <w:t>3</w:t>
        </w:r>
        <w:r w:rsidR="00483DE1">
          <w:rPr>
            <w:rFonts w:eastAsiaTheme="minorEastAsia" w:cstheme="minorBidi"/>
            <w:b w:val="0"/>
            <w:bCs w:val="0"/>
            <w:i w:val="0"/>
            <w:iCs w:val="0"/>
            <w:noProof/>
            <w:sz w:val="22"/>
            <w:szCs w:val="22"/>
            <w:lang w:eastAsia="zh-CN"/>
          </w:rPr>
          <w:tab/>
        </w:r>
        <w:r w:rsidR="00483DE1" w:rsidRPr="0076451B">
          <w:rPr>
            <w:rStyle w:val="Hyperlink"/>
            <w:noProof/>
            <w:lang w:eastAsia="ja-JP"/>
          </w:rPr>
          <w:t xml:space="preserve">Guiding principles </w:t>
        </w:r>
        <w:r w:rsidR="00483DE1">
          <w:rPr>
            <w:noProof/>
            <w:webHidden/>
          </w:rPr>
          <w:tab/>
        </w:r>
        <w:r w:rsidR="00483DE1">
          <w:rPr>
            <w:noProof/>
            <w:webHidden/>
          </w:rPr>
          <w:fldChar w:fldCharType="begin"/>
        </w:r>
        <w:r w:rsidR="00483DE1">
          <w:rPr>
            <w:noProof/>
            <w:webHidden/>
          </w:rPr>
          <w:instrText xml:space="preserve"> PAGEREF _Toc94083875 \h </w:instrText>
        </w:r>
        <w:r w:rsidR="00483DE1">
          <w:rPr>
            <w:noProof/>
            <w:webHidden/>
          </w:rPr>
        </w:r>
        <w:r w:rsidR="00483DE1">
          <w:rPr>
            <w:noProof/>
            <w:webHidden/>
          </w:rPr>
          <w:fldChar w:fldCharType="separate"/>
        </w:r>
        <w:r w:rsidR="00483DE1">
          <w:rPr>
            <w:noProof/>
            <w:webHidden/>
          </w:rPr>
          <w:t>3</w:t>
        </w:r>
        <w:r w:rsidR="00483DE1">
          <w:rPr>
            <w:noProof/>
            <w:webHidden/>
          </w:rPr>
          <w:fldChar w:fldCharType="end"/>
        </w:r>
      </w:hyperlink>
    </w:p>
    <w:p w14:paraId="2324A890" w14:textId="16E03E2E" w:rsidR="00483DE1" w:rsidRDefault="008E4394">
      <w:pPr>
        <w:pStyle w:val="TOC1"/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eastAsia="zh-CN"/>
        </w:rPr>
      </w:pPr>
      <w:hyperlink w:anchor="_Toc94083876" w:history="1">
        <w:r w:rsidR="00483DE1" w:rsidRPr="0076451B">
          <w:rPr>
            <w:rStyle w:val="Hyperlink"/>
            <w:noProof/>
            <w:lang w:eastAsia="ja-JP"/>
          </w:rPr>
          <w:t>4</w:t>
        </w:r>
        <w:r w:rsidR="00483DE1">
          <w:rPr>
            <w:rFonts w:eastAsiaTheme="minorEastAsia" w:cstheme="minorBidi"/>
            <w:b w:val="0"/>
            <w:bCs w:val="0"/>
            <w:i w:val="0"/>
            <w:iCs w:val="0"/>
            <w:noProof/>
            <w:sz w:val="22"/>
            <w:szCs w:val="22"/>
            <w:lang w:eastAsia="zh-CN"/>
          </w:rPr>
          <w:tab/>
        </w:r>
        <w:r w:rsidR="00483DE1" w:rsidRPr="0076451B">
          <w:rPr>
            <w:rStyle w:val="Hyperlink"/>
            <w:noProof/>
            <w:lang w:eastAsia="ja-JP"/>
          </w:rPr>
          <w:t xml:space="preserve">Usage of </w:t>
        </w:r>
        <w:r w:rsidR="00483DE1" w:rsidRPr="0076451B">
          <w:rPr>
            <w:rStyle w:val="Hyperlink"/>
            <w:noProof/>
          </w:rPr>
          <w:t>Metadata</w:t>
        </w:r>
        <w:r w:rsidR="00483DE1" w:rsidRPr="0076451B">
          <w:rPr>
            <w:rStyle w:val="Hyperlink"/>
            <w:noProof/>
            <w:lang w:eastAsia="ja-JP"/>
          </w:rPr>
          <w:t xml:space="preserve"> in ISOBMFF</w:t>
        </w:r>
        <w:r w:rsidR="00483DE1">
          <w:rPr>
            <w:noProof/>
            <w:webHidden/>
          </w:rPr>
          <w:tab/>
        </w:r>
        <w:r w:rsidR="00483DE1">
          <w:rPr>
            <w:noProof/>
            <w:webHidden/>
          </w:rPr>
          <w:fldChar w:fldCharType="begin"/>
        </w:r>
        <w:r w:rsidR="00483DE1">
          <w:rPr>
            <w:noProof/>
            <w:webHidden/>
          </w:rPr>
          <w:instrText xml:space="preserve"> PAGEREF _Toc94083876 \h </w:instrText>
        </w:r>
        <w:r w:rsidR="00483DE1">
          <w:rPr>
            <w:noProof/>
            <w:webHidden/>
          </w:rPr>
        </w:r>
        <w:r w:rsidR="00483DE1">
          <w:rPr>
            <w:noProof/>
            <w:webHidden/>
          </w:rPr>
          <w:fldChar w:fldCharType="separate"/>
        </w:r>
        <w:r w:rsidR="00483DE1">
          <w:rPr>
            <w:noProof/>
            <w:webHidden/>
          </w:rPr>
          <w:t>3</w:t>
        </w:r>
        <w:r w:rsidR="00483DE1">
          <w:rPr>
            <w:noProof/>
            <w:webHidden/>
          </w:rPr>
          <w:fldChar w:fldCharType="end"/>
        </w:r>
      </w:hyperlink>
    </w:p>
    <w:p w14:paraId="506356AE" w14:textId="36B430ED" w:rsidR="00483DE1" w:rsidRDefault="008E4394">
      <w:pPr>
        <w:pStyle w:val="TOC1"/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eastAsia="zh-CN"/>
        </w:rPr>
      </w:pPr>
      <w:hyperlink w:anchor="_Toc94083877" w:history="1">
        <w:r w:rsidR="00483DE1" w:rsidRPr="0076451B">
          <w:rPr>
            <w:rStyle w:val="Hyperlink"/>
            <w:noProof/>
            <w:lang w:eastAsia="ja-JP"/>
          </w:rPr>
          <w:t>5</w:t>
        </w:r>
        <w:r w:rsidR="00483DE1">
          <w:rPr>
            <w:rFonts w:eastAsiaTheme="minorEastAsia" w:cstheme="minorBidi"/>
            <w:b w:val="0"/>
            <w:bCs w:val="0"/>
            <w:i w:val="0"/>
            <w:iCs w:val="0"/>
            <w:noProof/>
            <w:sz w:val="22"/>
            <w:szCs w:val="22"/>
            <w:lang w:eastAsia="zh-CN"/>
          </w:rPr>
          <w:tab/>
        </w:r>
        <w:r w:rsidR="00483DE1" w:rsidRPr="0076451B">
          <w:rPr>
            <w:rStyle w:val="Hyperlink"/>
            <w:noProof/>
            <w:lang w:eastAsia="ja-JP"/>
          </w:rPr>
          <w:t>Metadata of individual features</w:t>
        </w:r>
        <w:r w:rsidR="00483DE1">
          <w:rPr>
            <w:noProof/>
            <w:webHidden/>
          </w:rPr>
          <w:tab/>
        </w:r>
        <w:r w:rsidR="00483DE1">
          <w:rPr>
            <w:noProof/>
            <w:webHidden/>
          </w:rPr>
          <w:fldChar w:fldCharType="begin"/>
        </w:r>
        <w:r w:rsidR="00483DE1">
          <w:rPr>
            <w:noProof/>
            <w:webHidden/>
          </w:rPr>
          <w:instrText xml:space="preserve"> PAGEREF _Toc94083877 \h </w:instrText>
        </w:r>
        <w:r w:rsidR="00483DE1">
          <w:rPr>
            <w:noProof/>
            <w:webHidden/>
          </w:rPr>
        </w:r>
        <w:r w:rsidR="00483DE1">
          <w:rPr>
            <w:noProof/>
            <w:webHidden/>
          </w:rPr>
          <w:fldChar w:fldCharType="separate"/>
        </w:r>
        <w:r w:rsidR="00483DE1">
          <w:rPr>
            <w:noProof/>
            <w:webHidden/>
          </w:rPr>
          <w:t>3</w:t>
        </w:r>
        <w:r w:rsidR="00483DE1">
          <w:rPr>
            <w:noProof/>
            <w:webHidden/>
          </w:rPr>
          <w:fldChar w:fldCharType="end"/>
        </w:r>
      </w:hyperlink>
    </w:p>
    <w:p w14:paraId="0E013E29" w14:textId="1C2249B1" w:rsidR="00483DE1" w:rsidRDefault="008E4394">
      <w:pPr>
        <w:pStyle w:val="TOC2"/>
        <w:tabs>
          <w:tab w:val="left" w:pos="960"/>
          <w:tab w:val="right" w:leader="dot" w:pos="9010"/>
        </w:tabs>
        <w:rPr>
          <w:rFonts w:eastAsiaTheme="minorEastAsia" w:cstheme="minorBidi"/>
          <w:b w:val="0"/>
          <w:bCs w:val="0"/>
          <w:noProof/>
          <w:lang w:eastAsia="zh-CN"/>
        </w:rPr>
      </w:pPr>
      <w:hyperlink w:anchor="_Toc94083878" w:history="1">
        <w:r w:rsidR="00483DE1" w:rsidRPr="0076451B">
          <w:rPr>
            <w:rStyle w:val="Hyperlink"/>
            <w:noProof/>
            <w:lang w:eastAsia="ja-JP"/>
          </w:rPr>
          <w:t>5.1</w:t>
        </w:r>
        <w:r w:rsidR="00483DE1">
          <w:rPr>
            <w:rFonts w:eastAsiaTheme="minorEastAsia" w:cstheme="minorBidi"/>
            <w:b w:val="0"/>
            <w:bCs w:val="0"/>
            <w:noProof/>
            <w:lang w:eastAsia="zh-CN"/>
          </w:rPr>
          <w:tab/>
        </w:r>
        <w:r w:rsidR="00483DE1" w:rsidRPr="0076451B">
          <w:rPr>
            <w:rStyle w:val="Hyperlink"/>
            <w:noProof/>
            <w:lang w:eastAsia="ja-JP"/>
          </w:rPr>
          <w:t>Basic</w:t>
        </w:r>
        <w:r w:rsidR="00483DE1">
          <w:rPr>
            <w:noProof/>
            <w:webHidden/>
          </w:rPr>
          <w:tab/>
        </w:r>
        <w:r w:rsidR="00483DE1">
          <w:rPr>
            <w:noProof/>
            <w:webHidden/>
          </w:rPr>
          <w:fldChar w:fldCharType="begin"/>
        </w:r>
        <w:r w:rsidR="00483DE1">
          <w:rPr>
            <w:noProof/>
            <w:webHidden/>
          </w:rPr>
          <w:instrText xml:space="preserve"> PAGEREF _Toc94083878 \h </w:instrText>
        </w:r>
        <w:r w:rsidR="00483DE1">
          <w:rPr>
            <w:noProof/>
            <w:webHidden/>
          </w:rPr>
        </w:r>
        <w:r w:rsidR="00483DE1">
          <w:rPr>
            <w:noProof/>
            <w:webHidden/>
          </w:rPr>
          <w:fldChar w:fldCharType="separate"/>
        </w:r>
        <w:r w:rsidR="00483DE1">
          <w:rPr>
            <w:noProof/>
            <w:webHidden/>
          </w:rPr>
          <w:t>3</w:t>
        </w:r>
        <w:r w:rsidR="00483DE1">
          <w:rPr>
            <w:noProof/>
            <w:webHidden/>
          </w:rPr>
          <w:fldChar w:fldCharType="end"/>
        </w:r>
      </w:hyperlink>
    </w:p>
    <w:p w14:paraId="60BA626A" w14:textId="1B23C3AD" w:rsidR="00483DE1" w:rsidRDefault="008E4394">
      <w:pPr>
        <w:pStyle w:val="TOC3"/>
        <w:tabs>
          <w:tab w:val="left" w:pos="1200"/>
          <w:tab w:val="right" w:leader="dot" w:pos="9010"/>
        </w:tabs>
        <w:rPr>
          <w:rFonts w:eastAsiaTheme="minorEastAsia" w:cstheme="minorBidi"/>
          <w:noProof/>
          <w:sz w:val="22"/>
          <w:szCs w:val="22"/>
          <w:lang w:eastAsia="zh-CN"/>
        </w:rPr>
      </w:pPr>
      <w:hyperlink w:anchor="_Toc94083879" w:history="1">
        <w:r w:rsidR="00483DE1" w:rsidRPr="0076451B">
          <w:rPr>
            <w:rStyle w:val="Hyperlink"/>
            <w:noProof/>
            <w:lang w:eastAsia="ja-JP"/>
          </w:rPr>
          <w:t>5.1.1</w:t>
        </w:r>
        <w:r w:rsidR="00483DE1">
          <w:rPr>
            <w:rFonts w:eastAsiaTheme="minorEastAsia" w:cstheme="minorBidi"/>
            <w:noProof/>
            <w:sz w:val="22"/>
            <w:szCs w:val="22"/>
            <w:lang w:eastAsia="zh-CN"/>
          </w:rPr>
          <w:tab/>
        </w:r>
        <w:r w:rsidR="00483DE1" w:rsidRPr="0076451B">
          <w:rPr>
            <w:rStyle w:val="Hyperlink"/>
            <w:noProof/>
            <w:lang w:eastAsia="ja-JP"/>
          </w:rPr>
          <w:t>Coordinate Systems</w:t>
        </w:r>
        <w:r w:rsidR="00483DE1">
          <w:rPr>
            <w:noProof/>
            <w:webHidden/>
          </w:rPr>
          <w:tab/>
        </w:r>
        <w:r w:rsidR="00483DE1">
          <w:rPr>
            <w:noProof/>
            <w:webHidden/>
          </w:rPr>
          <w:fldChar w:fldCharType="begin"/>
        </w:r>
        <w:r w:rsidR="00483DE1">
          <w:rPr>
            <w:noProof/>
            <w:webHidden/>
          </w:rPr>
          <w:instrText xml:space="preserve"> PAGEREF _Toc94083879 \h </w:instrText>
        </w:r>
        <w:r w:rsidR="00483DE1">
          <w:rPr>
            <w:noProof/>
            <w:webHidden/>
          </w:rPr>
        </w:r>
        <w:r w:rsidR="00483DE1">
          <w:rPr>
            <w:noProof/>
            <w:webHidden/>
          </w:rPr>
          <w:fldChar w:fldCharType="separate"/>
        </w:r>
        <w:r w:rsidR="00483DE1">
          <w:rPr>
            <w:noProof/>
            <w:webHidden/>
          </w:rPr>
          <w:t>3</w:t>
        </w:r>
        <w:r w:rsidR="00483DE1">
          <w:rPr>
            <w:noProof/>
            <w:webHidden/>
          </w:rPr>
          <w:fldChar w:fldCharType="end"/>
        </w:r>
      </w:hyperlink>
    </w:p>
    <w:p w14:paraId="695E6D33" w14:textId="04A9B9C0" w:rsidR="00483DE1" w:rsidRDefault="008E4394">
      <w:pPr>
        <w:pStyle w:val="TOC3"/>
        <w:tabs>
          <w:tab w:val="left" w:pos="1200"/>
          <w:tab w:val="right" w:leader="dot" w:pos="9010"/>
        </w:tabs>
        <w:rPr>
          <w:rFonts w:eastAsiaTheme="minorEastAsia" w:cstheme="minorBidi"/>
          <w:noProof/>
          <w:sz w:val="22"/>
          <w:szCs w:val="22"/>
          <w:lang w:eastAsia="zh-CN"/>
        </w:rPr>
      </w:pPr>
      <w:hyperlink w:anchor="_Toc94083880" w:history="1">
        <w:r w:rsidR="00483DE1" w:rsidRPr="0076451B">
          <w:rPr>
            <w:rStyle w:val="Hyperlink"/>
            <w:noProof/>
            <w:lang w:eastAsia="ja-JP"/>
          </w:rPr>
          <w:t>5.1.2</w:t>
        </w:r>
        <w:r w:rsidR="00483DE1">
          <w:rPr>
            <w:rFonts w:eastAsiaTheme="minorEastAsia" w:cstheme="minorBidi"/>
            <w:noProof/>
            <w:sz w:val="22"/>
            <w:szCs w:val="22"/>
            <w:lang w:eastAsia="zh-CN"/>
          </w:rPr>
          <w:tab/>
        </w:r>
        <w:r w:rsidR="00483DE1" w:rsidRPr="0076451B">
          <w:rPr>
            <w:rStyle w:val="Hyperlink"/>
            <w:noProof/>
            <w:lang w:eastAsia="ja-JP"/>
          </w:rPr>
          <w:t>Vector3</w:t>
        </w:r>
        <w:r w:rsidR="00483DE1">
          <w:rPr>
            <w:noProof/>
            <w:webHidden/>
          </w:rPr>
          <w:tab/>
        </w:r>
        <w:r w:rsidR="00483DE1">
          <w:rPr>
            <w:noProof/>
            <w:webHidden/>
          </w:rPr>
          <w:fldChar w:fldCharType="begin"/>
        </w:r>
        <w:r w:rsidR="00483DE1">
          <w:rPr>
            <w:noProof/>
            <w:webHidden/>
          </w:rPr>
          <w:instrText xml:space="preserve"> PAGEREF _Toc94083880 \h </w:instrText>
        </w:r>
        <w:r w:rsidR="00483DE1">
          <w:rPr>
            <w:noProof/>
            <w:webHidden/>
          </w:rPr>
        </w:r>
        <w:r w:rsidR="00483DE1">
          <w:rPr>
            <w:noProof/>
            <w:webHidden/>
          </w:rPr>
          <w:fldChar w:fldCharType="separate"/>
        </w:r>
        <w:r w:rsidR="00483DE1">
          <w:rPr>
            <w:noProof/>
            <w:webHidden/>
          </w:rPr>
          <w:t>4</w:t>
        </w:r>
        <w:r w:rsidR="00483DE1">
          <w:rPr>
            <w:noProof/>
            <w:webHidden/>
          </w:rPr>
          <w:fldChar w:fldCharType="end"/>
        </w:r>
      </w:hyperlink>
    </w:p>
    <w:p w14:paraId="66901E8F" w14:textId="1437FE39" w:rsidR="00483DE1" w:rsidRDefault="008E4394">
      <w:pPr>
        <w:pStyle w:val="TOC3"/>
        <w:tabs>
          <w:tab w:val="left" w:pos="1200"/>
          <w:tab w:val="right" w:leader="dot" w:pos="9010"/>
        </w:tabs>
        <w:rPr>
          <w:rFonts w:eastAsiaTheme="minorEastAsia" w:cstheme="minorBidi"/>
          <w:noProof/>
          <w:sz w:val="22"/>
          <w:szCs w:val="22"/>
          <w:lang w:eastAsia="zh-CN"/>
        </w:rPr>
      </w:pPr>
      <w:hyperlink w:anchor="_Toc94083881" w:history="1">
        <w:r w:rsidR="00483DE1" w:rsidRPr="0076451B">
          <w:rPr>
            <w:rStyle w:val="Hyperlink"/>
            <w:noProof/>
          </w:rPr>
          <w:t>5.1.3</w:t>
        </w:r>
        <w:r w:rsidR="00483DE1">
          <w:rPr>
            <w:rFonts w:eastAsiaTheme="minorEastAsia" w:cstheme="minorBidi"/>
            <w:noProof/>
            <w:sz w:val="22"/>
            <w:szCs w:val="22"/>
            <w:lang w:eastAsia="zh-CN"/>
          </w:rPr>
          <w:tab/>
        </w:r>
        <w:r w:rsidR="00483DE1" w:rsidRPr="0076451B">
          <w:rPr>
            <w:rStyle w:val="Hyperlink"/>
            <w:noProof/>
          </w:rPr>
          <w:t>Orientation in 3D space</w:t>
        </w:r>
        <w:r w:rsidR="00483DE1">
          <w:rPr>
            <w:noProof/>
            <w:webHidden/>
          </w:rPr>
          <w:tab/>
        </w:r>
        <w:r w:rsidR="00483DE1">
          <w:rPr>
            <w:noProof/>
            <w:webHidden/>
          </w:rPr>
          <w:fldChar w:fldCharType="begin"/>
        </w:r>
        <w:r w:rsidR="00483DE1">
          <w:rPr>
            <w:noProof/>
            <w:webHidden/>
          </w:rPr>
          <w:instrText xml:space="preserve"> PAGEREF _Toc94083881 \h </w:instrText>
        </w:r>
        <w:r w:rsidR="00483DE1">
          <w:rPr>
            <w:noProof/>
            <w:webHidden/>
          </w:rPr>
        </w:r>
        <w:r w:rsidR="00483DE1">
          <w:rPr>
            <w:noProof/>
            <w:webHidden/>
          </w:rPr>
          <w:fldChar w:fldCharType="separate"/>
        </w:r>
        <w:r w:rsidR="00483DE1">
          <w:rPr>
            <w:noProof/>
            <w:webHidden/>
          </w:rPr>
          <w:t>4</w:t>
        </w:r>
        <w:r w:rsidR="00483DE1">
          <w:rPr>
            <w:noProof/>
            <w:webHidden/>
          </w:rPr>
          <w:fldChar w:fldCharType="end"/>
        </w:r>
      </w:hyperlink>
    </w:p>
    <w:p w14:paraId="41F13668" w14:textId="2A74EDB8" w:rsidR="00483DE1" w:rsidRDefault="008E4394">
      <w:pPr>
        <w:pStyle w:val="TOC3"/>
        <w:tabs>
          <w:tab w:val="left" w:pos="1200"/>
          <w:tab w:val="right" w:leader="dot" w:pos="9010"/>
        </w:tabs>
        <w:rPr>
          <w:rFonts w:eastAsiaTheme="minorEastAsia" w:cstheme="minorBidi"/>
          <w:noProof/>
          <w:sz w:val="22"/>
          <w:szCs w:val="22"/>
          <w:lang w:eastAsia="zh-CN"/>
        </w:rPr>
      </w:pPr>
      <w:hyperlink w:anchor="_Toc94083882" w:history="1">
        <w:r w:rsidR="00483DE1" w:rsidRPr="0076451B">
          <w:rPr>
            <w:rStyle w:val="Hyperlink"/>
            <w:noProof/>
            <w:lang w:eastAsia="zh-CN"/>
          </w:rPr>
          <w:t>5.1.4</w:t>
        </w:r>
        <w:r w:rsidR="00483DE1">
          <w:rPr>
            <w:rFonts w:eastAsiaTheme="minorEastAsia" w:cstheme="minorBidi"/>
            <w:noProof/>
            <w:sz w:val="22"/>
            <w:szCs w:val="22"/>
            <w:lang w:eastAsia="zh-CN"/>
          </w:rPr>
          <w:tab/>
        </w:r>
        <w:r w:rsidR="00483DE1" w:rsidRPr="0076451B">
          <w:rPr>
            <w:rStyle w:val="Hyperlink"/>
            <w:noProof/>
            <w:lang w:eastAsia="zh-CN"/>
          </w:rPr>
          <w:t>Rotations in the Unit Sphere Coordinate System</w:t>
        </w:r>
        <w:r w:rsidR="00483DE1">
          <w:rPr>
            <w:noProof/>
            <w:webHidden/>
          </w:rPr>
          <w:tab/>
        </w:r>
        <w:r w:rsidR="00483DE1">
          <w:rPr>
            <w:noProof/>
            <w:webHidden/>
          </w:rPr>
          <w:fldChar w:fldCharType="begin"/>
        </w:r>
        <w:r w:rsidR="00483DE1">
          <w:rPr>
            <w:noProof/>
            <w:webHidden/>
          </w:rPr>
          <w:instrText xml:space="preserve"> PAGEREF _Toc94083882 \h </w:instrText>
        </w:r>
        <w:r w:rsidR="00483DE1">
          <w:rPr>
            <w:noProof/>
            <w:webHidden/>
          </w:rPr>
        </w:r>
        <w:r w:rsidR="00483DE1">
          <w:rPr>
            <w:noProof/>
            <w:webHidden/>
          </w:rPr>
          <w:fldChar w:fldCharType="separate"/>
        </w:r>
        <w:r w:rsidR="00483DE1">
          <w:rPr>
            <w:noProof/>
            <w:webHidden/>
          </w:rPr>
          <w:t>5</w:t>
        </w:r>
        <w:r w:rsidR="00483DE1">
          <w:rPr>
            <w:noProof/>
            <w:webHidden/>
          </w:rPr>
          <w:fldChar w:fldCharType="end"/>
        </w:r>
      </w:hyperlink>
    </w:p>
    <w:p w14:paraId="5DC1012E" w14:textId="7EA64D17" w:rsidR="00483DE1" w:rsidRDefault="008E4394">
      <w:pPr>
        <w:pStyle w:val="TOC3"/>
        <w:tabs>
          <w:tab w:val="left" w:pos="1200"/>
          <w:tab w:val="right" w:leader="dot" w:pos="9010"/>
        </w:tabs>
        <w:rPr>
          <w:rFonts w:eastAsiaTheme="minorEastAsia" w:cstheme="minorBidi"/>
          <w:noProof/>
          <w:sz w:val="22"/>
          <w:szCs w:val="22"/>
          <w:lang w:eastAsia="zh-CN"/>
        </w:rPr>
      </w:pPr>
      <w:hyperlink w:anchor="_Toc94083883" w:history="1">
        <w:r w:rsidR="00483DE1" w:rsidRPr="0076451B">
          <w:rPr>
            <w:rStyle w:val="Hyperlink"/>
            <w:noProof/>
          </w:rPr>
          <w:t>5.1.5</w:t>
        </w:r>
        <w:r w:rsidR="00483DE1">
          <w:rPr>
            <w:rFonts w:eastAsiaTheme="minorEastAsia" w:cstheme="minorBidi"/>
            <w:noProof/>
            <w:sz w:val="22"/>
            <w:szCs w:val="22"/>
            <w:lang w:eastAsia="zh-CN"/>
          </w:rPr>
          <w:tab/>
        </w:r>
        <w:r w:rsidR="00483DE1" w:rsidRPr="0076451B">
          <w:rPr>
            <w:rStyle w:val="Hyperlink"/>
            <w:noProof/>
          </w:rPr>
          <w:t>Scaling</w:t>
        </w:r>
        <w:r w:rsidR="00483DE1">
          <w:rPr>
            <w:noProof/>
            <w:webHidden/>
          </w:rPr>
          <w:tab/>
        </w:r>
        <w:r w:rsidR="00483DE1">
          <w:rPr>
            <w:noProof/>
            <w:webHidden/>
          </w:rPr>
          <w:fldChar w:fldCharType="begin"/>
        </w:r>
        <w:r w:rsidR="00483DE1">
          <w:rPr>
            <w:noProof/>
            <w:webHidden/>
          </w:rPr>
          <w:instrText xml:space="preserve"> PAGEREF _Toc94083883 \h </w:instrText>
        </w:r>
        <w:r w:rsidR="00483DE1">
          <w:rPr>
            <w:noProof/>
            <w:webHidden/>
          </w:rPr>
        </w:r>
        <w:r w:rsidR="00483DE1">
          <w:rPr>
            <w:noProof/>
            <w:webHidden/>
          </w:rPr>
          <w:fldChar w:fldCharType="separate"/>
        </w:r>
        <w:r w:rsidR="00483DE1">
          <w:rPr>
            <w:noProof/>
            <w:webHidden/>
          </w:rPr>
          <w:t>5</w:t>
        </w:r>
        <w:r w:rsidR="00483DE1">
          <w:rPr>
            <w:noProof/>
            <w:webHidden/>
          </w:rPr>
          <w:fldChar w:fldCharType="end"/>
        </w:r>
      </w:hyperlink>
    </w:p>
    <w:p w14:paraId="505733E7" w14:textId="4303C0B0" w:rsidR="00483DE1" w:rsidRDefault="008E4394">
      <w:pPr>
        <w:pStyle w:val="TOC2"/>
        <w:tabs>
          <w:tab w:val="left" w:pos="960"/>
          <w:tab w:val="right" w:leader="dot" w:pos="9010"/>
        </w:tabs>
        <w:rPr>
          <w:rFonts w:eastAsiaTheme="minorEastAsia" w:cstheme="minorBidi"/>
          <w:b w:val="0"/>
          <w:bCs w:val="0"/>
          <w:noProof/>
          <w:lang w:eastAsia="zh-CN"/>
        </w:rPr>
      </w:pPr>
      <w:hyperlink w:anchor="_Toc94083886" w:history="1">
        <w:r w:rsidR="00483DE1" w:rsidRPr="0076451B">
          <w:rPr>
            <w:rStyle w:val="Hyperlink"/>
            <w:noProof/>
            <w:lang w:eastAsia="ja-JP"/>
          </w:rPr>
          <w:t>5.2</w:t>
        </w:r>
        <w:r w:rsidR="00483DE1">
          <w:rPr>
            <w:rFonts w:eastAsiaTheme="minorEastAsia" w:cstheme="minorBidi"/>
            <w:b w:val="0"/>
            <w:bCs w:val="0"/>
            <w:noProof/>
            <w:lang w:eastAsia="zh-CN"/>
          </w:rPr>
          <w:tab/>
        </w:r>
        <w:r w:rsidR="00483DE1" w:rsidRPr="0076451B">
          <w:rPr>
            <w:rStyle w:val="Hyperlink"/>
            <w:noProof/>
            <w:lang w:eastAsia="ja-JP"/>
          </w:rPr>
          <w:t>Viewing Spaces</w:t>
        </w:r>
        <w:r w:rsidR="00483DE1">
          <w:rPr>
            <w:noProof/>
            <w:webHidden/>
          </w:rPr>
          <w:tab/>
        </w:r>
        <w:r w:rsidR="00483DE1">
          <w:rPr>
            <w:noProof/>
            <w:webHidden/>
          </w:rPr>
          <w:fldChar w:fldCharType="begin"/>
        </w:r>
        <w:r w:rsidR="00483DE1">
          <w:rPr>
            <w:noProof/>
            <w:webHidden/>
          </w:rPr>
          <w:instrText xml:space="preserve"> PAGEREF _Toc94083886 \h </w:instrText>
        </w:r>
        <w:r w:rsidR="00483DE1">
          <w:rPr>
            <w:noProof/>
            <w:webHidden/>
          </w:rPr>
        </w:r>
        <w:r w:rsidR="00483DE1">
          <w:rPr>
            <w:noProof/>
            <w:webHidden/>
          </w:rPr>
          <w:fldChar w:fldCharType="separate"/>
        </w:r>
        <w:r w:rsidR="00483DE1">
          <w:rPr>
            <w:noProof/>
            <w:webHidden/>
          </w:rPr>
          <w:t>6</w:t>
        </w:r>
        <w:r w:rsidR="00483DE1">
          <w:rPr>
            <w:noProof/>
            <w:webHidden/>
          </w:rPr>
          <w:fldChar w:fldCharType="end"/>
        </w:r>
      </w:hyperlink>
    </w:p>
    <w:p w14:paraId="3C6EF7DD" w14:textId="504BE822" w:rsidR="00483DE1" w:rsidRDefault="008E4394">
      <w:pPr>
        <w:pStyle w:val="TOC3"/>
        <w:tabs>
          <w:tab w:val="left" w:pos="1200"/>
          <w:tab w:val="right" w:leader="dot" w:pos="9010"/>
        </w:tabs>
        <w:rPr>
          <w:rFonts w:eastAsiaTheme="minorEastAsia" w:cstheme="minorBidi"/>
          <w:noProof/>
          <w:sz w:val="22"/>
          <w:szCs w:val="22"/>
          <w:lang w:eastAsia="zh-CN"/>
        </w:rPr>
      </w:pPr>
      <w:hyperlink w:anchor="_Toc94083887" w:history="1">
        <w:r w:rsidR="00483DE1" w:rsidRPr="0076451B">
          <w:rPr>
            <w:rStyle w:val="Hyperlink"/>
            <w:noProof/>
            <w:lang w:eastAsia="ja-JP"/>
          </w:rPr>
          <w:t>5.2.1</w:t>
        </w:r>
        <w:r w:rsidR="00483DE1">
          <w:rPr>
            <w:rFonts w:eastAsiaTheme="minorEastAsia" w:cstheme="minorBidi"/>
            <w:noProof/>
            <w:sz w:val="22"/>
            <w:szCs w:val="22"/>
            <w:lang w:eastAsia="zh-CN"/>
          </w:rPr>
          <w:tab/>
        </w:r>
        <w:r w:rsidR="00483DE1" w:rsidRPr="0076451B">
          <w:rPr>
            <w:rStyle w:val="Hyperlink"/>
            <w:noProof/>
            <w:lang w:eastAsia="ja-JP"/>
          </w:rPr>
          <w:t>Cuboid Viewing Spaces</w:t>
        </w:r>
        <w:r w:rsidR="00483DE1">
          <w:rPr>
            <w:noProof/>
            <w:webHidden/>
          </w:rPr>
          <w:tab/>
        </w:r>
        <w:r w:rsidR="00483DE1">
          <w:rPr>
            <w:noProof/>
            <w:webHidden/>
          </w:rPr>
          <w:fldChar w:fldCharType="begin"/>
        </w:r>
        <w:r w:rsidR="00483DE1">
          <w:rPr>
            <w:noProof/>
            <w:webHidden/>
          </w:rPr>
          <w:instrText xml:space="preserve"> PAGEREF _Toc94083887 \h </w:instrText>
        </w:r>
        <w:r w:rsidR="00483DE1">
          <w:rPr>
            <w:noProof/>
            <w:webHidden/>
          </w:rPr>
        </w:r>
        <w:r w:rsidR="00483DE1">
          <w:rPr>
            <w:noProof/>
            <w:webHidden/>
          </w:rPr>
          <w:fldChar w:fldCharType="separate"/>
        </w:r>
        <w:r w:rsidR="00483DE1">
          <w:rPr>
            <w:noProof/>
            <w:webHidden/>
          </w:rPr>
          <w:t>6</w:t>
        </w:r>
        <w:r w:rsidR="00483DE1">
          <w:rPr>
            <w:noProof/>
            <w:webHidden/>
          </w:rPr>
          <w:fldChar w:fldCharType="end"/>
        </w:r>
      </w:hyperlink>
    </w:p>
    <w:p w14:paraId="0827B60D" w14:textId="7C0E32F1" w:rsidR="00483DE1" w:rsidRDefault="008E4394">
      <w:pPr>
        <w:pStyle w:val="TOC2"/>
        <w:tabs>
          <w:tab w:val="left" w:pos="960"/>
          <w:tab w:val="right" w:leader="dot" w:pos="9010"/>
        </w:tabs>
        <w:rPr>
          <w:rFonts w:eastAsiaTheme="minorEastAsia" w:cstheme="minorBidi"/>
          <w:b w:val="0"/>
          <w:bCs w:val="0"/>
          <w:noProof/>
          <w:lang w:eastAsia="zh-CN"/>
        </w:rPr>
      </w:pPr>
      <w:hyperlink w:anchor="_Toc94083892" w:history="1">
        <w:r w:rsidR="00483DE1" w:rsidRPr="0076451B">
          <w:rPr>
            <w:rStyle w:val="Hyperlink"/>
            <w:noProof/>
            <w:lang w:eastAsia="ja-JP"/>
          </w:rPr>
          <w:t>5.3</w:t>
        </w:r>
        <w:r w:rsidR="00483DE1">
          <w:rPr>
            <w:rFonts w:eastAsiaTheme="minorEastAsia" w:cstheme="minorBidi"/>
            <w:b w:val="0"/>
            <w:bCs w:val="0"/>
            <w:noProof/>
            <w:lang w:eastAsia="zh-CN"/>
          </w:rPr>
          <w:tab/>
        </w:r>
        <w:r w:rsidR="00483DE1" w:rsidRPr="0076451B">
          <w:rPr>
            <w:rStyle w:val="Hyperlink"/>
            <w:noProof/>
            <w:lang w:eastAsia="ja-JP"/>
          </w:rPr>
          <w:t>Regions</w:t>
        </w:r>
        <w:r w:rsidR="00483DE1">
          <w:rPr>
            <w:noProof/>
            <w:webHidden/>
          </w:rPr>
          <w:tab/>
        </w:r>
        <w:r w:rsidR="00483DE1">
          <w:rPr>
            <w:noProof/>
            <w:webHidden/>
          </w:rPr>
          <w:fldChar w:fldCharType="begin"/>
        </w:r>
        <w:r w:rsidR="00483DE1">
          <w:rPr>
            <w:noProof/>
            <w:webHidden/>
          </w:rPr>
          <w:instrText xml:space="preserve"> PAGEREF _Toc94083892 \h </w:instrText>
        </w:r>
        <w:r w:rsidR="00483DE1">
          <w:rPr>
            <w:noProof/>
            <w:webHidden/>
          </w:rPr>
        </w:r>
        <w:r w:rsidR="00483DE1">
          <w:rPr>
            <w:noProof/>
            <w:webHidden/>
          </w:rPr>
          <w:fldChar w:fldCharType="separate"/>
        </w:r>
        <w:r w:rsidR="00483DE1">
          <w:rPr>
            <w:noProof/>
            <w:webHidden/>
          </w:rPr>
          <w:t>6</w:t>
        </w:r>
        <w:r w:rsidR="00483DE1">
          <w:rPr>
            <w:noProof/>
            <w:webHidden/>
          </w:rPr>
          <w:fldChar w:fldCharType="end"/>
        </w:r>
      </w:hyperlink>
    </w:p>
    <w:p w14:paraId="767FBF40" w14:textId="5A6690B0" w:rsidR="00483DE1" w:rsidRDefault="008E4394">
      <w:pPr>
        <w:pStyle w:val="TOC3"/>
        <w:tabs>
          <w:tab w:val="left" w:pos="1200"/>
          <w:tab w:val="right" w:leader="dot" w:pos="9010"/>
        </w:tabs>
        <w:rPr>
          <w:rFonts w:eastAsiaTheme="minorEastAsia" w:cstheme="minorBidi"/>
          <w:noProof/>
          <w:sz w:val="22"/>
          <w:szCs w:val="22"/>
          <w:lang w:eastAsia="zh-CN"/>
        </w:rPr>
      </w:pPr>
      <w:hyperlink w:anchor="_Toc94083893" w:history="1">
        <w:r w:rsidR="00483DE1" w:rsidRPr="0076451B">
          <w:rPr>
            <w:rStyle w:val="Hyperlink"/>
            <w:noProof/>
            <w:lang w:eastAsia="ja-JP"/>
          </w:rPr>
          <w:t>5.3.1</w:t>
        </w:r>
        <w:r w:rsidR="00483DE1">
          <w:rPr>
            <w:rFonts w:eastAsiaTheme="minorEastAsia" w:cstheme="minorBidi"/>
            <w:noProof/>
            <w:sz w:val="22"/>
            <w:szCs w:val="22"/>
            <w:lang w:eastAsia="zh-CN"/>
          </w:rPr>
          <w:tab/>
        </w:r>
        <w:r w:rsidR="00483DE1" w:rsidRPr="0076451B">
          <w:rPr>
            <w:rStyle w:val="Hyperlink"/>
            <w:noProof/>
            <w:lang w:eastAsia="ja-JP"/>
          </w:rPr>
          <w:t>Cuboid Regions</w:t>
        </w:r>
        <w:r w:rsidR="00483DE1">
          <w:rPr>
            <w:noProof/>
            <w:webHidden/>
          </w:rPr>
          <w:tab/>
        </w:r>
        <w:r w:rsidR="00483DE1">
          <w:rPr>
            <w:noProof/>
            <w:webHidden/>
          </w:rPr>
          <w:fldChar w:fldCharType="begin"/>
        </w:r>
        <w:r w:rsidR="00483DE1">
          <w:rPr>
            <w:noProof/>
            <w:webHidden/>
          </w:rPr>
          <w:instrText xml:space="preserve"> PAGEREF _Toc94083893 \h </w:instrText>
        </w:r>
        <w:r w:rsidR="00483DE1">
          <w:rPr>
            <w:noProof/>
            <w:webHidden/>
          </w:rPr>
        </w:r>
        <w:r w:rsidR="00483DE1">
          <w:rPr>
            <w:noProof/>
            <w:webHidden/>
          </w:rPr>
          <w:fldChar w:fldCharType="separate"/>
        </w:r>
        <w:r w:rsidR="00483DE1">
          <w:rPr>
            <w:noProof/>
            <w:webHidden/>
          </w:rPr>
          <w:t>6</w:t>
        </w:r>
        <w:r w:rsidR="00483DE1">
          <w:rPr>
            <w:noProof/>
            <w:webHidden/>
          </w:rPr>
          <w:fldChar w:fldCharType="end"/>
        </w:r>
      </w:hyperlink>
    </w:p>
    <w:p w14:paraId="1DD8F2BD" w14:textId="22605691" w:rsidR="00483DE1" w:rsidRDefault="008E4394">
      <w:pPr>
        <w:pStyle w:val="TOC2"/>
        <w:tabs>
          <w:tab w:val="left" w:pos="960"/>
          <w:tab w:val="right" w:leader="dot" w:pos="9010"/>
        </w:tabs>
        <w:rPr>
          <w:rFonts w:eastAsiaTheme="minorEastAsia" w:cstheme="minorBidi"/>
          <w:b w:val="0"/>
          <w:bCs w:val="0"/>
          <w:noProof/>
          <w:lang w:eastAsia="zh-CN"/>
        </w:rPr>
      </w:pPr>
      <w:hyperlink w:anchor="_Toc94083894" w:history="1">
        <w:r w:rsidR="00483DE1" w:rsidRPr="0076451B">
          <w:rPr>
            <w:rStyle w:val="Hyperlink"/>
            <w:noProof/>
            <w:lang w:eastAsia="ja-JP"/>
          </w:rPr>
          <w:t>5.4</w:t>
        </w:r>
        <w:r w:rsidR="00483DE1">
          <w:rPr>
            <w:rFonts w:eastAsiaTheme="minorEastAsia" w:cstheme="minorBidi"/>
            <w:b w:val="0"/>
            <w:bCs w:val="0"/>
            <w:noProof/>
            <w:lang w:eastAsia="zh-CN"/>
          </w:rPr>
          <w:tab/>
        </w:r>
        <w:r w:rsidR="00483DE1" w:rsidRPr="0076451B">
          <w:rPr>
            <w:rStyle w:val="Hyperlink"/>
            <w:noProof/>
            <w:lang w:eastAsia="ja-JP"/>
          </w:rPr>
          <w:t>Viewpoint</w:t>
        </w:r>
        <w:r w:rsidR="00483DE1">
          <w:rPr>
            <w:noProof/>
            <w:webHidden/>
          </w:rPr>
          <w:tab/>
        </w:r>
        <w:r w:rsidR="00483DE1">
          <w:rPr>
            <w:noProof/>
            <w:webHidden/>
          </w:rPr>
          <w:fldChar w:fldCharType="begin"/>
        </w:r>
        <w:r w:rsidR="00483DE1">
          <w:rPr>
            <w:noProof/>
            <w:webHidden/>
          </w:rPr>
          <w:instrText xml:space="preserve"> PAGEREF _Toc94083894 \h </w:instrText>
        </w:r>
        <w:r w:rsidR="00483DE1">
          <w:rPr>
            <w:noProof/>
            <w:webHidden/>
          </w:rPr>
        </w:r>
        <w:r w:rsidR="00483DE1">
          <w:rPr>
            <w:noProof/>
            <w:webHidden/>
          </w:rPr>
          <w:fldChar w:fldCharType="separate"/>
        </w:r>
        <w:r w:rsidR="00483DE1">
          <w:rPr>
            <w:noProof/>
            <w:webHidden/>
          </w:rPr>
          <w:t>7</w:t>
        </w:r>
        <w:r w:rsidR="00483DE1">
          <w:rPr>
            <w:noProof/>
            <w:webHidden/>
          </w:rPr>
          <w:fldChar w:fldCharType="end"/>
        </w:r>
      </w:hyperlink>
    </w:p>
    <w:p w14:paraId="26E4F323" w14:textId="53C4F2F7" w:rsidR="00483DE1" w:rsidRDefault="008E4394">
      <w:pPr>
        <w:pStyle w:val="TOC3"/>
        <w:tabs>
          <w:tab w:val="left" w:pos="1200"/>
          <w:tab w:val="right" w:leader="dot" w:pos="9010"/>
        </w:tabs>
        <w:rPr>
          <w:rFonts w:eastAsiaTheme="minorEastAsia" w:cstheme="minorBidi"/>
          <w:noProof/>
          <w:sz w:val="22"/>
          <w:szCs w:val="22"/>
          <w:lang w:eastAsia="zh-CN"/>
        </w:rPr>
      </w:pPr>
      <w:hyperlink w:anchor="_Toc94083899" w:history="1">
        <w:r w:rsidR="00483DE1" w:rsidRPr="0076451B">
          <w:rPr>
            <w:rStyle w:val="Hyperlink"/>
            <w:noProof/>
          </w:rPr>
          <w:t>5.4.1</w:t>
        </w:r>
        <w:r w:rsidR="00483DE1">
          <w:rPr>
            <w:rFonts w:eastAsiaTheme="minorEastAsia" w:cstheme="minorBidi"/>
            <w:noProof/>
            <w:sz w:val="22"/>
            <w:szCs w:val="22"/>
            <w:lang w:eastAsia="zh-CN"/>
          </w:rPr>
          <w:tab/>
        </w:r>
        <w:r w:rsidR="00483DE1" w:rsidRPr="0076451B">
          <w:rPr>
            <w:rStyle w:val="Hyperlink"/>
            <w:noProof/>
          </w:rPr>
          <w:t>Syntax</w:t>
        </w:r>
        <w:r w:rsidR="00483DE1">
          <w:rPr>
            <w:noProof/>
            <w:webHidden/>
          </w:rPr>
          <w:tab/>
        </w:r>
        <w:r w:rsidR="00483DE1">
          <w:rPr>
            <w:noProof/>
            <w:webHidden/>
          </w:rPr>
          <w:fldChar w:fldCharType="begin"/>
        </w:r>
        <w:r w:rsidR="00483DE1">
          <w:rPr>
            <w:noProof/>
            <w:webHidden/>
          </w:rPr>
          <w:instrText xml:space="preserve"> PAGEREF _Toc94083899 \h </w:instrText>
        </w:r>
        <w:r w:rsidR="00483DE1">
          <w:rPr>
            <w:noProof/>
            <w:webHidden/>
          </w:rPr>
        </w:r>
        <w:r w:rsidR="00483DE1">
          <w:rPr>
            <w:noProof/>
            <w:webHidden/>
          </w:rPr>
          <w:fldChar w:fldCharType="separate"/>
        </w:r>
        <w:r w:rsidR="00483DE1">
          <w:rPr>
            <w:noProof/>
            <w:webHidden/>
          </w:rPr>
          <w:t>7</w:t>
        </w:r>
        <w:r w:rsidR="00483DE1">
          <w:rPr>
            <w:noProof/>
            <w:webHidden/>
          </w:rPr>
          <w:fldChar w:fldCharType="end"/>
        </w:r>
      </w:hyperlink>
    </w:p>
    <w:p w14:paraId="38503B37" w14:textId="57F0F329" w:rsidR="00483DE1" w:rsidRDefault="008E4394">
      <w:pPr>
        <w:pStyle w:val="TOC3"/>
        <w:tabs>
          <w:tab w:val="left" w:pos="1200"/>
          <w:tab w:val="right" w:leader="dot" w:pos="9010"/>
        </w:tabs>
        <w:rPr>
          <w:rFonts w:eastAsiaTheme="minorEastAsia" w:cstheme="minorBidi"/>
          <w:noProof/>
          <w:sz w:val="22"/>
          <w:szCs w:val="22"/>
          <w:lang w:eastAsia="zh-CN"/>
        </w:rPr>
      </w:pPr>
      <w:hyperlink w:anchor="_Toc94083900" w:history="1">
        <w:r w:rsidR="00483DE1" w:rsidRPr="0076451B">
          <w:rPr>
            <w:rStyle w:val="Hyperlink"/>
            <w:noProof/>
            <w:lang w:val="en-GB" w:eastAsia="ja-JP"/>
          </w:rPr>
          <w:t>5.4.2</w:t>
        </w:r>
        <w:r w:rsidR="00483DE1">
          <w:rPr>
            <w:rFonts w:eastAsiaTheme="minorEastAsia" w:cstheme="minorBidi"/>
            <w:noProof/>
            <w:sz w:val="22"/>
            <w:szCs w:val="22"/>
            <w:lang w:eastAsia="zh-CN"/>
          </w:rPr>
          <w:tab/>
        </w:r>
        <w:r w:rsidR="00483DE1" w:rsidRPr="0076451B">
          <w:rPr>
            <w:rStyle w:val="Hyperlink"/>
            <w:noProof/>
            <w:lang w:val="en-GB" w:eastAsia="ja-JP"/>
          </w:rPr>
          <w:t>Semantics</w:t>
        </w:r>
        <w:r w:rsidR="00483DE1">
          <w:rPr>
            <w:noProof/>
            <w:webHidden/>
          </w:rPr>
          <w:tab/>
        </w:r>
        <w:r w:rsidR="00483DE1">
          <w:rPr>
            <w:noProof/>
            <w:webHidden/>
          </w:rPr>
          <w:fldChar w:fldCharType="begin"/>
        </w:r>
        <w:r w:rsidR="00483DE1">
          <w:rPr>
            <w:noProof/>
            <w:webHidden/>
          </w:rPr>
          <w:instrText xml:space="preserve"> PAGEREF _Toc94083900 \h </w:instrText>
        </w:r>
        <w:r w:rsidR="00483DE1">
          <w:rPr>
            <w:noProof/>
            <w:webHidden/>
          </w:rPr>
        </w:r>
        <w:r w:rsidR="00483DE1">
          <w:rPr>
            <w:noProof/>
            <w:webHidden/>
          </w:rPr>
          <w:fldChar w:fldCharType="separate"/>
        </w:r>
        <w:r w:rsidR="00483DE1">
          <w:rPr>
            <w:noProof/>
            <w:webHidden/>
          </w:rPr>
          <w:t>7</w:t>
        </w:r>
        <w:r w:rsidR="00483DE1">
          <w:rPr>
            <w:noProof/>
            <w:webHidden/>
          </w:rPr>
          <w:fldChar w:fldCharType="end"/>
        </w:r>
      </w:hyperlink>
    </w:p>
    <w:p w14:paraId="78FC7AFA" w14:textId="69012E71" w:rsidR="00483DE1" w:rsidRDefault="008E4394">
      <w:pPr>
        <w:pStyle w:val="TOC2"/>
        <w:tabs>
          <w:tab w:val="left" w:pos="960"/>
          <w:tab w:val="right" w:leader="dot" w:pos="9010"/>
        </w:tabs>
        <w:rPr>
          <w:rFonts w:eastAsiaTheme="minorEastAsia" w:cstheme="minorBidi"/>
          <w:b w:val="0"/>
          <w:bCs w:val="0"/>
          <w:noProof/>
          <w:lang w:eastAsia="zh-CN"/>
        </w:rPr>
      </w:pPr>
      <w:hyperlink w:anchor="_Toc94083903" w:history="1">
        <w:r w:rsidR="00483DE1" w:rsidRPr="0076451B">
          <w:rPr>
            <w:rStyle w:val="Hyperlink"/>
            <w:noProof/>
            <w:lang w:eastAsia="ja-JP"/>
          </w:rPr>
          <w:t>5.5</w:t>
        </w:r>
        <w:r w:rsidR="00483DE1">
          <w:rPr>
            <w:rFonts w:eastAsiaTheme="minorEastAsia" w:cstheme="minorBidi"/>
            <w:b w:val="0"/>
            <w:bCs w:val="0"/>
            <w:noProof/>
            <w:lang w:eastAsia="zh-CN"/>
          </w:rPr>
          <w:tab/>
        </w:r>
        <w:r w:rsidR="00483DE1" w:rsidRPr="0076451B">
          <w:rPr>
            <w:rStyle w:val="Hyperlink"/>
            <w:noProof/>
          </w:rPr>
          <w:t>Extrinsics</w:t>
        </w:r>
        <w:r w:rsidR="00483DE1">
          <w:rPr>
            <w:noProof/>
            <w:webHidden/>
          </w:rPr>
          <w:tab/>
        </w:r>
        <w:r w:rsidR="00483DE1">
          <w:rPr>
            <w:noProof/>
            <w:webHidden/>
          </w:rPr>
          <w:fldChar w:fldCharType="begin"/>
        </w:r>
        <w:r w:rsidR="00483DE1">
          <w:rPr>
            <w:noProof/>
            <w:webHidden/>
          </w:rPr>
          <w:instrText xml:space="preserve"> PAGEREF _Toc94083903 \h </w:instrText>
        </w:r>
        <w:r w:rsidR="00483DE1">
          <w:rPr>
            <w:noProof/>
            <w:webHidden/>
          </w:rPr>
        </w:r>
        <w:r w:rsidR="00483DE1">
          <w:rPr>
            <w:noProof/>
            <w:webHidden/>
          </w:rPr>
          <w:fldChar w:fldCharType="separate"/>
        </w:r>
        <w:r w:rsidR="00483DE1">
          <w:rPr>
            <w:noProof/>
            <w:webHidden/>
          </w:rPr>
          <w:t>7</w:t>
        </w:r>
        <w:r w:rsidR="00483DE1">
          <w:rPr>
            <w:noProof/>
            <w:webHidden/>
          </w:rPr>
          <w:fldChar w:fldCharType="end"/>
        </w:r>
      </w:hyperlink>
    </w:p>
    <w:p w14:paraId="0906CC66" w14:textId="3E979106" w:rsidR="00483DE1" w:rsidRDefault="008E4394">
      <w:pPr>
        <w:pStyle w:val="TOC3"/>
        <w:tabs>
          <w:tab w:val="left" w:pos="1200"/>
          <w:tab w:val="right" w:leader="dot" w:pos="9010"/>
        </w:tabs>
        <w:rPr>
          <w:rFonts w:eastAsiaTheme="minorEastAsia" w:cstheme="minorBidi"/>
          <w:noProof/>
          <w:sz w:val="22"/>
          <w:szCs w:val="22"/>
          <w:lang w:eastAsia="zh-CN"/>
        </w:rPr>
      </w:pPr>
      <w:hyperlink w:anchor="_Toc94083904" w:history="1">
        <w:r w:rsidR="00483DE1" w:rsidRPr="0076451B">
          <w:rPr>
            <w:rStyle w:val="Hyperlink"/>
            <w:noProof/>
            <w:lang w:eastAsia="ja-JP"/>
          </w:rPr>
          <w:t>5.5.1</w:t>
        </w:r>
        <w:r w:rsidR="00483DE1">
          <w:rPr>
            <w:rFonts w:eastAsiaTheme="minorEastAsia" w:cstheme="minorBidi"/>
            <w:noProof/>
            <w:sz w:val="22"/>
            <w:szCs w:val="22"/>
            <w:lang w:eastAsia="zh-CN"/>
          </w:rPr>
          <w:tab/>
        </w:r>
        <w:r w:rsidR="00483DE1" w:rsidRPr="0076451B">
          <w:rPr>
            <w:rStyle w:val="Hyperlink"/>
            <w:noProof/>
            <w:lang w:eastAsia="ja-JP"/>
          </w:rPr>
          <w:t>Syntax</w:t>
        </w:r>
        <w:r w:rsidR="00483DE1">
          <w:rPr>
            <w:noProof/>
            <w:webHidden/>
          </w:rPr>
          <w:tab/>
        </w:r>
        <w:r w:rsidR="00483DE1">
          <w:rPr>
            <w:noProof/>
            <w:webHidden/>
          </w:rPr>
          <w:fldChar w:fldCharType="begin"/>
        </w:r>
        <w:r w:rsidR="00483DE1">
          <w:rPr>
            <w:noProof/>
            <w:webHidden/>
          </w:rPr>
          <w:instrText xml:space="preserve"> PAGEREF _Toc94083904 \h </w:instrText>
        </w:r>
        <w:r w:rsidR="00483DE1">
          <w:rPr>
            <w:noProof/>
            <w:webHidden/>
          </w:rPr>
        </w:r>
        <w:r w:rsidR="00483DE1">
          <w:rPr>
            <w:noProof/>
            <w:webHidden/>
          </w:rPr>
          <w:fldChar w:fldCharType="separate"/>
        </w:r>
        <w:r w:rsidR="00483DE1">
          <w:rPr>
            <w:noProof/>
            <w:webHidden/>
          </w:rPr>
          <w:t>8</w:t>
        </w:r>
        <w:r w:rsidR="00483DE1">
          <w:rPr>
            <w:noProof/>
            <w:webHidden/>
          </w:rPr>
          <w:fldChar w:fldCharType="end"/>
        </w:r>
      </w:hyperlink>
    </w:p>
    <w:p w14:paraId="64DC1708" w14:textId="0FAB0089" w:rsidR="00483DE1" w:rsidRDefault="008E4394">
      <w:pPr>
        <w:pStyle w:val="TOC3"/>
        <w:tabs>
          <w:tab w:val="left" w:pos="1200"/>
          <w:tab w:val="right" w:leader="dot" w:pos="9010"/>
        </w:tabs>
        <w:rPr>
          <w:rFonts w:eastAsiaTheme="minorEastAsia" w:cstheme="minorBidi"/>
          <w:noProof/>
          <w:sz w:val="22"/>
          <w:szCs w:val="22"/>
          <w:lang w:eastAsia="zh-CN"/>
        </w:rPr>
      </w:pPr>
      <w:hyperlink w:anchor="_Toc94083905" w:history="1">
        <w:r w:rsidR="00483DE1" w:rsidRPr="0076451B">
          <w:rPr>
            <w:rStyle w:val="Hyperlink"/>
            <w:noProof/>
            <w:lang w:eastAsia="ja-JP"/>
          </w:rPr>
          <w:t>5.5.2</w:t>
        </w:r>
        <w:r w:rsidR="00483DE1">
          <w:rPr>
            <w:rFonts w:eastAsiaTheme="minorEastAsia" w:cstheme="minorBidi"/>
            <w:noProof/>
            <w:sz w:val="22"/>
            <w:szCs w:val="22"/>
            <w:lang w:eastAsia="zh-CN"/>
          </w:rPr>
          <w:tab/>
        </w:r>
        <w:r w:rsidR="00483DE1" w:rsidRPr="0076451B">
          <w:rPr>
            <w:rStyle w:val="Hyperlink"/>
            <w:noProof/>
            <w:lang w:eastAsia="ja-JP"/>
          </w:rPr>
          <w:t>Semantics:</w:t>
        </w:r>
        <w:r w:rsidR="00483DE1">
          <w:rPr>
            <w:noProof/>
            <w:webHidden/>
          </w:rPr>
          <w:tab/>
        </w:r>
        <w:r w:rsidR="00483DE1">
          <w:rPr>
            <w:noProof/>
            <w:webHidden/>
          </w:rPr>
          <w:fldChar w:fldCharType="begin"/>
        </w:r>
        <w:r w:rsidR="00483DE1">
          <w:rPr>
            <w:noProof/>
            <w:webHidden/>
          </w:rPr>
          <w:instrText xml:space="preserve"> PAGEREF _Toc94083905 \h </w:instrText>
        </w:r>
        <w:r w:rsidR="00483DE1">
          <w:rPr>
            <w:noProof/>
            <w:webHidden/>
          </w:rPr>
        </w:r>
        <w:r w:rsidR="00483DE1">
          <w:rPr>
            <w:noProof/>
            <w:webHidden/>
          </w:rPr>
          <w:fldChar w:fldCharType="separate"/>
        </w:r>
        <w:r w:rsidR="00483DE1">
          <w:rPr>
            <w:noProof/>
            <w:webHidden/>
          </w:rPr>
          <w:t>8</w:t>
        </w:r>
        <w:r w:rsidR="00483DE1">
          <w:rPr>
            <w:noProof/>
            <w:webHidden/>
          </w:rPr>
          <w:fldChar w:fldCharType="end"/>
        </w:r>
      </w:hyperlink>
    </w:p>
    <w:p w14:paraId="6A6C6DAA" w14:textId="0CFC9916" w:rsidR="00483DE1" w:rsidRDefault="008E4394">
      <w:pPr>
        <w:pStyle w:val="TOC2"/>
        <w:tabs>
          <w:tab w:val="left" w:pos="960"/>
          <w:tab w:val="right" w:leader="dot" w:pos="9010"/>
        </w:tabs>
        <w:rPr>
          <w:rFonts w:eastAsiaTheme="minorEastAsia" w:cstheme="minorBidi"/>
          <w:b w:val="0"/>
          <w:bCs w:val="0"/>
          <w:noProof/>
          <w:lang w:eastAsia="zh-CN"/>
        </w:rPr>
      </w:pPr>
      <w:hyperlink w:anchor="_Toc94083906" w:history="1">
        <w:r w:rsidR="00483DE1" w:rsidRPr="0076451B">
          <w:rPr>
            <w:rStyle w:val="Hyperlink"/>
            <w:noProof/>
            <w:lang w:eastAsia="ja-JP"/>
          </w:rPr>
          <w:t>5.6</w:t>
        </w:r>
        <w:r w:rsidR="00483DE1">
          <w:rPr>
            <w:rFonts w:eastAsiaTheme="minorEastAsia" w:cstheme="minorBidi"/>
            <w:b w:val="0"/>
            <w:bCs w:val="0"/>
            <w:noProof/>
            <w:lang w:eastAsia="zh-CN"/>
          </w:rPr>
          <w:tab/>
        </w:r>
        <w:r w:rsidR="00483DE1" w:rsidRPr="0076451B">
          <w:rPr>
            <w:rStyle w:val="Hyperlink"/>
            <w:noProof/>
            <w:lang w:eastAsia="ja-JP"/>
          </w:rPr>
          <w:t>Intrinsics</w:t>
        </w:r>
        <w:r w:rsidR="00483DE1">
          <w:rPr>
            <w:noProof/>
            <w:webHidden/>
          </w:rPr>
          <w:tab/>
        </w:r>
        <w:r w:rsidR="00483DE1">
          <w:rPr>
            <w:noProof/>
            <w:webHidden/>
          </w:rPr>
          <w:fldChar w:fldCharType="begin"/>
        </w:r>
        <w:r w:rsidR="00483DE1">
          <w:rPr>
            <w:noProof/>
            <w:webHidden/>
          </w:rPr>
          <w:instrText xml:space="preserve"> PAGEREF _Toc94083906 \h </w:instrText>
        </w:r>
        <w:r w:rsidR="00483DE1">
          <w:rPr>
            <w:noProof/>
            <w:webHidden/>
          </w:rPr>
        </w:r>
        <w:r w:rsidR="00483DE1">
          <w:rPr>
            <w:noProof/>
            <w:webHidden/>
          </w:rPr>
          <w:fldChar w:fldCharType="separate"/>
        </w:r>
        <w:r w:rsidR="00483DE1">
          <w:rPr>
            <w:noProof/>
            <w:webHidden/>
          </w:rPr>
          <w:t>9</w:t>
        </w:r>
        <w:r w:rsidR="00483DE1">
          <w:rPr>
            <w:noProof/>
            <w:webHidden/>
          </w:rPr>
          <w:fldChar w:fldCharType="end"/>
        </w:r>
      </w:hyperlink>
    </w:p>
    <w:p w14:paraId="5CB7F1D7" w14:textId="21421536" w:rsidR="00483DE1" w:rsidRDefault="008E4394">
      <w:pPr>
        <w:pStyle w:val="TOC1"/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eastAsia="zh-CN"/>
        </w:rPr>
      </w:pPr>
      <w:hyperlink w:anchor="_Toc94083907" w:history="1">
        <w:r w:rsidR="00483DE1" w:rsidRPr="0076451B">
          <w:rPr>
            <w:rStyle w:val="Hyperlink"/>
            <w:noProof/>
            <w:lang w:eastAsia="ja-JP"/>
          </w:rPr>
          <w:t>6</w:t>
        </w:r>
        <w:r w:rsidR="00483DE1">
          <w:rPr>
            <w:rFonts w:eastAsiaTheme="minorEastAsia" w:cstheme="minorBidi"/>
            <w:b w:val="0"/>
            <w:bCs w:val="0"/>
            <w:i w:val="0"/>
            <w:iCs w:val="0"/>
            <w:noProof/>
            <w:sz w:val="22"/>
            <w:szCs w:val="22"/>
            <w:lang w:eastAsia="zh-CN"/>
          </w:rPr>
          <w:tab/>
        </w:r>
        <w:r w:rsidR="00483DE1" w:rsidRPr="0076451B">
          <w:rPr>
            <w:rStyle w:val="Hyperlink"/>
            <w:noProof/>
            <w:lang w:eastAsia="ja-JP"/>
          </w:rPr>
          <w:t>Metadata of spatially related features</w:t>
        </w:r>
        <w:r w:rsidR="00483DE1">
          <w:rPr>
            <w:noProof/>
            <w:webHidden/>
          </w:rPr>
          <w:tab/>
        </w:r>
        <w:r w:rsidR="00483DE1">
          <w:rPr>
            <w:noProof/>
            <w:webHidden/>
          </w:rPr>
          <w:fldChar w:fldCharType="begin"/>
        </w:r>
        <w:r w:rsidR="00483DE1">
          <w:rPr>
            <w:noProof/>
            <w:webHidden/>
          </w:rPr>
          <w:instrText xml:space="preserve"> PAGEREF _Toc94083907 \h </w:instrText>
        </w:r>
        <w:r w:rsidR="00483DE1">
          <w:rPr>
            <w:noProof/>
            <w:webHidden/>
          </w:rPr>
        </w:r>
        <w:r w:rsidR="00483DE1">
          <w:rPr>
            <w:noProof/>
            <w:webHidden/>
          </w:rPr>
          <w:fldChar w:fldCharType="separate"/>
        </w:r>
        <w:r w:rsidR="00483DE1">
          <w:rPr>
            <w:noProof/>
            <w:webHidden/>
          </w:rPr>
          <w:t>10</w:t>
        </w:r>
        <w:r w:rsidR="00483DE1">
          <w:rPr>
            <w:noProof/>
            <w:webHidden/>
          </w:rPr>
          <w:fldChar w:fldCharType="end"/>
        </w:r>
      </w:hyperlink>
    </w:p>
    <w:p w14:paraId="17C5B234" w14:textId="1D0C6134" w:rsidR="00483DE1" w:rsidRDefault="008E4394">
      <w:pPr>
        <w:pStyle w:val="TOC2"/>
        <w:tabs>
          <w:tab w:val="left" w:pos="960"/>
          <w:tab w:val="right" w:leader="dot" w:pos="9010"/>
        </w:tabs>
        <w:rPr>
          <w:rFonts w:eastAsiaTheme="minorEastAsia" w:cstheme="minorBidi"/>
          <w:b w:val="0"/>
          <w:bCs w:val="0"/>
          <w:noProof/>
          <w:lang w:eastAsia="zh-CN"/>
        </w:rPr>
      </w:pPr>
      <w:hyperlink w:anchor="_Toc94083908" w:history="1">
        <w:r w:rsidR="00483DE1" w:rsidRPr="0076451B">
          <w:rPr>
            <w:rStyle w:val="Hyperlink"/>
            <w:noProof/>
            <w:lang w:eastAsia="ja-JP"/>
          </w:rPr>
          <w:t>6.1</w:t>
        </w:r>
        <w:r w:rsidR="00483DE1">
          <w:rPr>
            <w:rFonts w:eastAsiaTheme="minorEastAsia" w:cstheme="minorBidi"/>
            <w:b w:val="0"/>
            <w:bCs w:val="0"/>
            <w:noProof/>
            <w:lang w:eastAsia="zh-CN"/>
          </w:rPr>
          <w:tab/>
        </w:r>
        <w:r w:rsidR="00483DE1" w:rsidRPr="0076451B">
          <w:rPr>
            <w:rStyle w:val="Hyperlink"/>
            <w:noProof/>
            <w:lang w:eastAsia="ja-JP"/>
          </w:rPr>
          <w:t>Localized coordinate systems (e.g., one is in another “global” coordinate system)</w:t>
        </w:r>
        <w:r w:rsidR="00483DE1">
          <w:rPr>
            <w:noProof/>
            <w:webHidden/>
          </w:rPr>
          <w:tab/>
        </w:r>
        <w:r w:rsidR="00483DE1">
          <w:rPr>
            <w:noProof/>
            <w:webHidden/>
          </w:rPr>
          <w:fldChar w:fldCharType="begin"/>
        </w:r>
        <w:r w:rsidR="00483DE1">
          <w:rPr>
            <w:noProof/>
            <w:webHidden/>
          </w:rPr>
          <w:instrText xml:space="preserve"> PAGEREF _Toc94083908 \h </w:instrText>
        </w:r>
        <w:r w:rsidR="00483DE1">
          <w:rPr>
            <w:noProof/>
            <w:webHidden/>
          </w:rPr>
        </w:r>
        <w:r w:rsidR="00483DE1">
          <w:rPr>
            <w:noProof/>
            <w:webHidden/>
          </w:rPr>
          <w:fldChar w:fldCharType="separate"/>
        </w:r>
        <w:r w:rsidR="00483DE1">
          <w:rPr>
            <w:noProof/>
            <w:webHidden/>
          </w:rPr>
          <w:t>10</w:t>
        </w:r>
        <w:r w:rsidR="00483DE1">
          <w:rPr>
            <w:noProof/>
            <w:webHidden/>
          </w:rPr>
          <w:fldChar w:fldCharType="end"/>
        </w:r>
      </w:hyperlink>
    </w:p>
    <w:p w14:paraId="16523A5A" w14:textId="63BB1D9D" w:rsidR="00483DE1" w:rsidRDefault="008E4394">
      <w:pPr>
        <w:pStyle w:val="TOC2"/>
        <w:tabs>
          <w:tab w:val="left" w:pos="960"/>
          <w:tab w:val="right" w:leader="dot" w:pos="9010"/>
        </w:tabs>
        <w:rPr>
          <w:rFonts w:eastAsiaTheme="minorEastAsia" w:cstheme="minorBidi"/>
          <w:b w:val="0"/>
          <w:bCs w:val="0"/>
          <w:noProof/>
          <w:lang w:eastAsia="zh-CN"/>
        </w:rPr>
      </w:pPr>
      <w:hyperlink w:anchor="_Toc94083909" w:history="1">
        <w:r w:rsidR="00483DE1" w:rsidRPr="0076451B">
          <w:rPr>
            <w:rStyle w:val="Hyperlink"/>
            <w:noProof/>
            <w:lang w:eastAsia="ja-JP"/>
          </w:rPr>
          <w:t>6.2</w:t>
        </w:r>
        <w:r w:rsidR="00483DE1">
          <w:rPr>
            <w:rFonts w:eastAsiaTheme="minorEastAsia" w:cstheme="minorBidi"/>
            <w:b w:val="0"/>
            <w:bCs w:val="0"/>
            <w:noProof/>
            <w:lang w:eastAsia="zh-CN"/>
          </w:rPr>
          <w:tab/>
        </w:r>
        <w:r w:rsidR="00483DE1" w:rsidRPr="0076451B">
          <w:rPr>
            <w:rStyle w:val="Hyperlink"/>
            <w:noProof/>
            <w:lang w:eastAsia="ja-JP"/>
          </w:rPr>
          <w:t>Localized viewing spaces (e.g., one is in another “larger” viewing space)</w:t>
        </w:r>
        <w:r w:rsidR="00483DE1">
          <w:rPr>
            <w:noProof/>
            <w:webHidden/>
          </w:rPr>
          <w:tab/>
        </w:r>
        <w:r w:rsidR="00483DE1">
          <w:rPr>
            <w:noProof/>
            <w:webHidden/>
          </w:rPr>
          <w:fldChar w:fldCharType="begin"/>
        </w:r>
        <w:r w:rsidR="00483DE1">
          <w:rPr>
            <w:noProof/>
            <w:webHidden/>
          </w:rPr>
          <w:instrText xml:space="preserve"> PAGEREF _Toc94083909 \h </w:instrText>
        </w:r>
        <w:r w:rsidR="00483DE1">
          <w:rPr>
            <w:noProof/>
            <w:webHidden/>
          </w:rPr>
        </w:r>
        <w:r w:rsidR="00483DE1">
          <w:rPr>
            <w:noProof/>
            <w:webHidden/>
          </w:rPr>
          <w:fldChar w:fldCharType="separate"/>
        </w:r>
        <w:r w:rsidR="00483DE1">
          <w:rPr>
            <w:noProof/>
            <w:webHidden/>
          </w:rPr>
          <w:t>10</w:t>
        </w:r>
        <w:r w:rsidR="00483DE1">
          <w:rPr>
            <w:noProof/>
            <w:webHidden/>
          </w:rPr>
          <w:fldChar w:fldCharType="end"/>
        </w:r>
      </w:hyperlink>
    </w:p>
    <w:p w14:paraId="6B9550C8" w14:textId="7E5F6C83" w:rsidR="00483DE1" w:rsidRDefault="008E4394">
      <w:pPr>
        <w:pStyle w:val="TOC2"/>
        <w:tabs>
          <w:tab w:val="left" w:pos="960"/>
          <w:tab w:val="right" w:leader="dot" w:pos="9010"/>
        </w:tabs>
        <w:rPr>
          <w:rFonts w:eastAsiaTheme="minorEastAsia" w:cstheme="minorBidi"/>
          <w:b w:val="0"/>
          <w:bCs w:val="0"/>
          <w:noProof/>
          <w:lang w:eastAsia="zh-CN"/>
        </w:rPr>
      </w:pPr>
      <w:hyperlink w:anchor="_Toc94083910" w:history="1">
        <w:r w:rsidR="00483DE1" w:rsidRPr="0076451B">
          <w:rPr>
            <w:rStyle w:val="Hyperlink"/>
            <w:noProof/>
            <w:lang w:eastAsia="ja-JP"/>
          </w:rPr>
          <w:t>6.3</w:t>
        </w:r>
        <w:r w:rsidR="00483DE1">
          <w:rPr>
            <w:rFonts w:eastAsiaTheme="minorEastAsia" w:cstheme="minorBidi"/>
            <w:b w:val="0"/>
            <w:bCs w:val="0"/>
            <w:noProof/>
            <w:lang w:eastAsia="zh-CN"/>
          </w:rPr>
          <w:tab/>
        </w:r>
        <w:r w:rsidR="00483DE1" w:rsidRPr="0076451B">
          <w:rPr>
            <w:rStyle w:val="Hyperlink"/>
            <w:noProof/>
            <w:lang w:eastAsia="ja-JP"/>
          </w:rPr>
          <w:t>Sub-regions (e.g., one or more are parts of another “source” region)</w:t>
        </w:r>
        <w:r w:rsidR="00483DE1">
          <w:rPr>
            <w:noProof/>
            <w:webHidden/>
          </w:rPr>
          <w:tab/>
        </w:r>
        <w:r w:rsidR="00483DE1">
          <w:rPr>
            <w:noProof/>
            <w:webHidden/>
          </w:rPr>
          <w:fldChar w:fldCharType="begin"/>
        </w:r>
        <w:r w:rsidR="00483DE1">
          <w:rPr>
            <w:noProof/>
            <w:webHidden/>
          </w:rPr>
          <w:instrText xml:space="preserve"> PAGEREF _Toc94083910 \h </w:instrText>
        </w:r>
        <w:r w:rsidR="00483DE1">
          <w:rPr>
            <w:noProof/>
            <w:webHidden/>
          </w:rPr>
        </w:r>
        <w:r w:rsidR="00483DE1">
          <w:rPr>
            <w:noProof/>
            <w:webHidden/>
          </w:rPr>
          <w:fldChar w:fldCharType="separate"/>
        </w:r>
        <w:r w:rsidR="00483DE1">
          <w:rPr>
            <w:noProof/>
            <w:webHidden/>
          </w:rPr>
          <w:t>10</w:t>
        </w:r>
        <w:r w:rsidR="00483DE1">
          <w:rPr>
            <w:noProof/>
            <w:webHidden/>
          </w:rPr>
          <w:fldChar w:fldCharType="end"/>
        </w:r>
      </w:hyperlink>
    </w:p>
    <w:p w14:paraId="5A48EA70" w14:textId="1662DFC4" w:rsidR="00483DE1" w:rsidRDefault="008E4394">
      <w:pPr>
        <w:pStyle w:val="TOC2"/>
        <w:tabs>
          <w:tab w:val="left" w:pos="960"/>
          <w:tab w:val="right" w:leader="dot" w:pos="9010"/>
        </w:tabs>
        <w:rPr>
          <w:rFonts w:eastAsiaTheme="minorEastAsia" w:cstheme="minorBidi"/>
          <w:b w:val="0"/>
          <w:bCs w:val="0"/>
          <w:noProof/>
          <w:lang w:eastAsia="zh-CN"/>
        </w:rPr>
      </w:pPr>
      <w:hyperlink w:anchor="_Toc94083911" w:history="1">
        <w:r w:rsidR="00483DE1" w:rsidRPr="0076451B">
          <w:rPr>
            <w:rStyle w:val="Hyperlink"/>
            <w:noProof/>
            <w:lang w:eastAsia="ja-JP"/>
          </w:rPr>
          <w:t>6.4</w:t>
        </w:r>
        <w:r w:rsidR="00483DE1">
          <w:rPr>
            <w:rFonts w:eastAsiaTheme="minorEastAsia" w:cstheme="minorBidi"/>
            <w:b w:val="0"/>
            <w:bCs w:val="0"/>
            <w:noProof/>
            <w:lang w:eastAsia="zh-CN"/>
          </w:rPr>
          <w:tab/>
        </w:r>
        <w:r w:rsidR="00483DE1" w:rsidRPr="0076451B">
          <w:rPr>
            <w:rStyle w:val="Hyperlink"/>
            <w:noProof/>
            <w:lang w:eastAsia="ja-JP"/>
          </w:rPr>
          <w:t>Objects in Regions (e.g., one or more objects are in a “containing” region)</w:t>
        </w:r>
        <w:r w:rsidR="00483DE1">
          <w:rPr>
            <w:noProof/>
            <w:webHidden/>
          </w:rPr>
          <w:tab/>
        </w:r>
        <w:r w:rsidR="00483DE1">
          <w:rPr>
            <w:noProof/>
            <w:webHidden/>
          </w:rPr>
          <w:fldChar w:fldCharType="begin"/>
        </w:r>
        <w:r w:rsidR="00483DE1">
          <w:rPr>
            <w:noProof/>
            <w:webHidden/>
          </w:rPr>
          <w:instrText xml:space="preserve"> PAGEREF _Toc94083911 \h </w:instrText>
        </w:r>
        <w:r w:rsidR="00483DE1">
          <w:rPr>
            <w:noProof/>
            <w:webHidden/>
          </w:rPr>
        </w:r>
        <w:r w:rsidR="00483DE1">
          <w:rPr>
            <w:noProof/>
            <w:webHidden/>
          </w:rPr>
          <w:fldChar w:fldCharType="separate"/>
        </w:r>
        <w:r w:rsidR="00483DE1">
          <w:rPr>
            <w:noProof/>
            <w:webHidden/>
          </w:rPr>
          <w:t>10</w:t>
        </w:r>
        <w:r w:rsidR="00483DE1">
          <w:rPr>
            <w:noProof/>
            <w:webHidden/>
          </w:rPr>
          <w:fldChar w:fldCharType="end"/>
        </w:r>
      </w:hyperlink>
    </w:p>
    <w:p w14:paraId="3A56A62D" w14:textId="35A15940" w:rsidR="00483DE1" w:rsidRDefault="008E4394">
      <w:pPr>
        <w:pStyle w:val="TOC2"/>
        <w:tabs>
          <w:tab w:val="left" w:pos="960"/>
          <w:tab w:val="right" w:leader="dot" w:pos="9010"/>
        </w:tabs>
        <w:rPr>
          <w:rFonts w:eastAsiaTheme="minorEastAsia" w:cstheme="minorBidi"/>
          <w:b w:val="0"/>
          <w:bCs w:val="0"/>
          <w:noProof/>
          <w:lang w:eastAsia="zh-CN"/>
        </w:rPr>
      </w:pPr>
      <w:hyperlink w:anchor="_Toc94083912" w:history="1">
        <w:r w:rsidR="00483DE1" w:rsidRPr="0076451B">
          <w:rPr>
            <w:rStyle w:val="Hyperlink"/>
            <w:noProof/>
            <w:lang w:eastAsia="ja-JP"/>
          </w:rPr>
          <w:t>6.5</w:t>
        </w:r>
        <w:r w:rsidR="00483DE1">
          <w:rPr>
            <w:rFonts w:eastAsiaTheme="minorEastAsia" w:cstheme="minorBidi"/>
            <w:b w:val="0"/>
            <w:bCs w:val="0"/>
            <w:noProof/>
            <w:lang w:eastAsia="zh-CN"/>
          </w:rPr>
          <w:tab/>
        </w:r>
        <w:r w:rsidR="00483DE1" w:rsidRPr="0076451B">
          <w:rPr>
            <w:rStyle w:val="Hyperlink"/>
            <w:noProof/>
            <w:lang w:eastAsia="ja-JP"/>
          </w:rPr>
          <w:t>Overlay of Regions/Objects (e.g., one is in front a “background” region)</w:t>
        </w:r>
        <w:r w:rsidR="00483DE1">
          <w:rPr>
            <w:noProof/>
            <w:webHidden/>
          </w:rPr>
          <w:tab/>
        </w:r>
        <w:r w:rsidR="00483DE1">
          <w:rPr>
            <w:noProof/>
            <w:webHidden/>
          </w:rPr>
          <w:fldChar w:fldCharType="begin"/>
        </w:r>
        <w:r w:rsidR="00483DE1">
          <w:rPr>
            <w:noProof/>
            <w:webHidden/>
          </w:rPr>
          <w:instrText xml:space="preserve"> PAGEREF _Toc94083912 \h </w:instrText>
        </w:r>
        <w:r w:rsidR="00483DE1">
          <w:rPr>
            <w:noProof/>
            <w:webHidden/>
          </w:rPr>
        </w:r>
        <w:r w:rsidR="00483DE1">
          <w:rPr>
            <w:noProof/>
            <w:webHidden/>
          </w:rPr>
          <w:fldChar w:fldCharType="separate"/>
        </w:r>
        <w:r w:rsidR="00483DE1">
          <w:rPr>
            <w:noProof/>
            <w:webHidden/>
          </w:rPr>
          <w:t>10</w:t>
        </w:r>
        <w:r w:rsidR="00483DE1">
          <w:rPr>
            <w:noProof/>
            <w:webHidden/>
          </w:rPr>
          <w:fldChar w:fldCharType="end"/>
        </w:r>
      </w:hyperlink>
    </w:p>
    <w:p w14:paraId="2931DDDF" w14:textId="4D04C69A" w:rsidR="00483DE1" w:rsidRDefault="008E4394">
      <w:pPr>
        <w:pStyle w:val="TOC1"/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eastAsia="zh-CN"/>
        </w:rPr>
      </w:pPr>
      <w:hyperlink w:anchor="_Toc94083913" w:history="1">
        <w:r w:rsidR="00483DE1" w:rsidRPr="0076451B">
          <w:rPr>
            <w:rStyle w:val="Hyperlink"/>
            <w:noProof/>
            <w:lang w:eastAsia="ja-JP"/>
          </w:rPr>
          <w:t>7</w:t>
        </w:r>
        <w:r w:rsidR="00483DE1">
          <w:rPr>
            <w:rFonts w:eastAsiaTheme="minorEastAsia" w:cstheme="minorBidi"/>
            <w:b w:val="0"/>
            <w:bCs w:val="0"/>
            <w:i w:val="0"/>
            <w:iCs w:val="0"/>
            <w:noProof/>
            <w:sz w:val="22"/>
            <w:szCs w:val="22"/>
            <w:lang w:eastAsia="zh-CN"/>
          </w:rPr>
          <w:tab/>
        </w:r>
        <w:r w:rsidR="00483DE1" w:rsidRPr="0076451B">
          <w:rPr>
            <w:rStyle w:val="Hyperlink"/>
            <w:noProof/>
            <w:lang w:eastAsia="ja-JP"/>
          </w:rPr>
          <w:t>Dynamic metadata tracks</w:t>
        </w:r>
        <w:r w:rsidR="00483DE1">
          <w:rPr>
            <w:noProof/>
            <w:webHidden/>
          </w:rPr>
          <w:tab/>
        </w:r>
        <w:r w:rsidR="00483DE1">
          <w:rPr>
            <w:noProof/>
            <w:webHidden/>
          </w:rPr>
          <w:fldChar w:fldCharType="begin"/>
        </w:r>
        <w:r w:rsidR="00483DE1">
          <w:rPr>
            <w:noProof/>
            <w:webHidden/>
          </w:rPr>
          <w:instrText xml:space="preserve"> PAGEREF _Toc94083913 \h </w:instrText>
        </w:r>
        <w:r w:rsidR="00483DE1">
          <w:rPr>
            <w:noProof/>
            <w:webHidden/>
          </w:rPr>
        </w:r>
        <w:r w:rsidR="00483DE1">
          <w:rPr>
            <w:noProof/>
            <w:webHidden/>
          </w:rPr>
          <w:fldChar w:fldCharType="separate"/>
        </w:r>
        <w:r w:rsidR="00483DE1">
          <w:rPr>
            <w:noProof/>
            <w:webHidden/>
          </w:rPr>
          <w:t>10</w:t>
        </w:r>
        <w:r w:rsidR="00483DE1">
          <w:rPr>
            <w:noProof/>
            <w:webHidden/>
          </w:rPr>
          <w:fldChar w:fldCharType="end"/>
        </w:r>
      </w:hyperlink>
    </w:p>
    <w:p w14:paraId="79197F76" w14:textId="44527566" w:rsidR="00483DE1" w:rsidRDefault="008E4394">
      <w:pPr>
        <w:pStyle w:val="TOC1"/>
        <w:rPr>
          <w:rFonts w:eastAsiaTheme="minorEastAsia" w:cstheme="minorBidi"/>
          <w:b w:val="0"/>
          <w:bCs w:val="0"/>
          <w:i w:val="0"/>
          <w:iCs w:val="0"/>
          <w:noProof/>
          <w:sz w:val="22"/>
          <w:szCs w:val="22"/>
          <w:lang w:eastAsia="zh-CN"/>
        </w:rPr>
      </w:pPr>
      <w:hyperlink w:anchor="_Toc94083914" w:history="1">
        <w:r w:rsidR="00483DE1" w:rsidRPr="0076451B">
          <w:rPr>
            <w:rStyle w:val="Hyperlink"/>
            <w:noProof/>
            <w:lang w:eastAsia="ja-JP"/>
          </w:rPr>
          <w:t>8</w:t>
        </w:r>
        <w:r w:rsidR="00483DE1">
          <w:rPr>
            <w:rFonts w:eastAsiaTheme="minorEastAsia" w:cstheme="minorBidi"/>
            <w:b w:val="0"/>
            <w:bCs w:val="0"/>
            <w:i w:val="0"/>
            <w:iCs w:val="0"/>
            <w:noProof/>
            <w:sz w:val="22"/>
            <w:szCs w:val="22"/>
            <w:lang w:eastAsia="zh-CN"/>
          </w:rPr>
          <w:tab/>
        </w:r>
        <w:r w:rsidR="00483DE1" w:rsidRPr="0076451B">
          <w:rPr>
            <w:rStyle w:val="Hyperlink"/>
            <w:noProof/>
            <w:lang w:eastAsia="ja-JP"/>
          </w:rPr>
          <w:t xml:space="preserve">DASH </w:t>
        </w:r>
        <w:r w:rsidR="00483DE1" w:rsidRPr="0076451B">
          <w:rPr>
            <w:rStyle w:val="Hyperlink"/>
            <w:noProof/>
          </w:rPr>
          <w:t>descriptors</w:t>
        </w:r>
        <w:r w:rsidR="00483DE1">
          <w:rPr>
            <w:noProof/>
            <w:webHidden/>
          </w:rPr>
          <w:tab/>
        </w:r>
        <w:r w:rsidR="00483DE1">
          <w:rPr>
            <w:noProof/>
            <w:webHidden/>
          </w:rPr>
          <w:fldChar w:fldCharType="begin"/>
        </w:r>
        <w:r w:rsidR="00483DE1">
          <w:rPr>
            <w:noProof/>
            <w:webHidden/>
          </w:rPr>
          <w:instrText xml:space="preserve"> PAGEREF _Toc94083914 \h </w:instrText>
        </w:r>
        <w:r w:rsidR="00483DE1">
          <w:rPr>
            <w:noProof/>
            <w:webHidden/>
          </w:rPr>
        </w:r>
        <w:r w:rsidR="00483DE1">
          <w:rPr>
            <w:noProof/>
            <w:webHidden/>
          </w:rPr>
          <w:fldChar w:fldCharType="separate"/>
        </w:r>
        <w:r w:rsidR="00483DE1">
          <w:rPr>
            <w:noProof/>
            <w:webHidden/>
          </w:rPr>
          <w:t>10</w:t>
        </w:r>
        <w:r w:rsidR="00483DE1">
          <w:rPr>
            <w:noProof/>
            <w:webHidden/>
          </w:rPr>
          <w:fldChar w:fldCharType="end"/>
        </w:r>
      </w:hyperlink>
    </w:p>
    <w:p w14:paraId="0ED60B5E" w14:textId="623BCEB2" w:rsidR="00E91AD9" w:rsidRDefault="00E91AD9" w:rsidP="00A070BB">
      <w:pPr>
        <w:rPr>
          <w:lang w:val="en-GB"/>
        </w:rPr>
      </w:pPr>
      <w:r>
        <w:rPr>
          <w:lang w:val="en-GB"/>
        </w:rPr>
        <w:fldChar w:fldCharType="end"/>
      </w:r>
    </w:p>
    <w:p w14:paraId="211E7377" w14:textId="2DF9A550" w:rsidR="00A070BB" w:rsidRDefault="00FB3160" w:rsidP="00A070BB">
      <w:pPr>
        <w:rPr>
          <w:lang w:val="en-GB"/>
        </w:rPr>
      </w:pPr>
      <w:r>
        <w:rPr>
          <w:lang w:val="en-GB"/>
        </w:rPr>
        <w:br w:type="page"/>
      </w:r>
    </w:p>
    <w:p w14:paraId="5D47B383" w14:textId="514F1424" w:rsidR="003E6299" w:rsidRDefault="003E6299" w:rsidP="00227F5F">
      <w:pPr>
        <w:pStyle w:val="Heading1"/>
        <w:rPr>
          <w:lang w:val="en-GB"/>
        </w:rPr>
      </w:pPr>
      <w:bookmarkStart w:id="0" w:name="_Toc94083873"/>
      <w:r>
        <w:rPr>
          <w:lang w:val="en-GB"/>
        </w:rPr>
        <w:lastRenderedPageBreak/>
        <w:t>Introduction</w:t>
      </w:r>
      <w:bookmarkEnd w:id="0"/>
    </w:p>
    <w:p w14:paraId="4F4FA7A7" w14:textId="47034038" w:rsidR="00FB3160" w:rsidDel="00A070BB" w:rsidRDefault="00FB3160" w:rsidP="00FB3160">
      <w:pPr>
        <w:rPr>
          <w:del w:id="1" w:author="Dimitri Podborski" w:date="2022-01-25T17:54:00Z"/>
        </w:rPr>
      </w:pPr>
      <w:r w:rsidRPr="000F5FF0">
        <w:t>Many parts of ISO/IEC 23090 have developed metadata definition</w:t>
      </w:r>
      <w:ins w:id="2" w:author="Dimitri Podborski" w:date="2022-01-25T18:34:00Z">
        <w:r w:rsidR="00125984">
          <w:t>s</w:t>
        </w:r>
      </w:ins>
      <w:r w:rsidRPr="000F5FF0">
        <w:t xml:space="preserve">. Some of them are </w:t>
      </w:r>
      <w:del w:id="3" w:author="Dimitri Podborski" w:date="2022-01-25T18:34:00Z">
        <w:r w:rsidRPr="000F5FF0" w:rsidDel="00125984">
          <w:delText xml:space="preserve">quite </w:delText>
        </w:r>
      </w:del>
      <w:ins w:id="4" w:author="Dimitri Podborski" w:date="2022-01-25T18:34:00Z">
        <w:r w:rsidR="00125984">
          <w:t>very</w:t>
        </w:r>
        <w:r w:rsidR="00125984" w:rsidRPr="000F5FF0">
          <w:t xml:space="preserve"> </w:t>
        </w:r>
      </w:ins>
      <w:r w:rsidRPr="000F5FF0">
        <w:t>similar</w:t>
      </w:r>
      <w:ins w:id="5" w:author="Dimitri Podborski" w:date="2022-01-25T18:34:00Z">
        <w:r w:rsidR="00125984">
          <w:t xml:space="preserve"> to</w:t>
        </w:r>
      </w:ins>
      <w:r w:rsidRPr="000F5FF0">
        <w:t xml:space="preserve"> each other. </w:t>
      </w:r>
      <w:del w:id="6" w:author="Dimitri Podborski" w:date="2022-01-25T18:34:00Z">
        <w:r w:rsidRPr="000F5FF0" w:rsidDel="00125984">
          <w:delText>For harmonization among</w:delText>
        </w:r>
      </w:del>
      <w:ins w:id="7" w:author="Dimitri Podborski" w:date="2022-01-25T18:34:00Z">
        <w:r w:rsidR="00125984">
          <w:t>In order to harmonize between</w:t>
        </w:r>
      </w:ins>
      <w:r w:rsidRPr="000F5FF0">
        <w:t xml:space="preserve"> the parts and </w:t>
      </w:r>
      <w:ins w:id="8" w:author="Dimitri Podborski" w:date="2022-01-25T18:34:00Z">
        <w:r w:rsidR="00125984">
          <w:t xml:space="preserve">to </w:t>
        </w:r>
      </w:ins>
      <w:r w:rsidRPr="000F5FF0">
        <w:t xml:space="preserve">reuse </w:t>
      </w:r>
      <w:del w:id="9" w:author="Dimitri Podborski" w:date="2022-01-25T18:34:00Z">
        <w:r w:rsidRPr="000F5FF0" w:rsidDel="00125984">
          <w:delText xml:space="preserve">of </w:delText>
        </w:r>
      </w:del>
      <w:r w:rsidRPr="000F5FF0">
        <w:t xml:space="preserve">already defined metadata for </w:t>
      </w:r>
      <w:del w:id="10" w:author="Dimitri Podborski" w:date="2022-01-25T18:34:00Z">
        <w:r w:rsidRPr="000F5FF0" w:rsidDel="00125984">
          <w:delText xml:space="preserve">the </w:delText>
        </w:r>
      </w:del>
      <w:r w:rsidRPr="000F5FF0">
        <w:t xml:space="preserve">future development, </w:t>
      </w:r>
      <w:ins w:id="11" w:author="Dimitri Podborski" w:date="2022-01-25T18:35:00Z">
        <w:r w:rsidR="00125984">
          <w:t xml:space="preserve">the purpose of </w:t>
        </w:r>
      </w:ins>
      <w:r w:rsidRPr="000F5FF0">
        <w:t xml:space="preserve">this amendment </w:t>
      </w:r>
      <w:del w:id="12" w:author="Dimitri Podborski" w:date="2022-01-25T18:35:00Z">
        <w:r w:rsidRPr="000F5FF0" w:rsidDel="00125984">
          <w:delText xml:space="preserve">intends </w:delText>
        </w:r>
      </w:del>
      <w:ins w:id="13" w:author="Dimitri Podborski" w:date="2022-01-25T18:35:00Z">
        <w:r w:rsidR="00125984">
          <w:t>is to</w:t>
        </w:r>
        <w:r w:rsidR="00125984" w:rsidRPr="000F5FF0">
          <w:t xml:space="preserve"> </w:t>
        </w:r>
      </w:ins>
      <w:r w:rsidRPr="000F5FF0">
        <w:t xml:space="preserve">collect the metadata defined by the parts of ISO/IEC 23090, </w:t>
      </w:r>
      <w:proofErr w:type="gramStart"/>
      <w:r w:rsidRPr="000F5FF0">
        <w:t>e.g.</w:t>
      </w:r>
      <w:proofErr w:type="gramEnd"/>
      <w:r w:rsidRPr="000F5FF0">
        <w:t xml:space="preserve"> 23090-10, 23090-18 </w:t>
      </w:r>
      <w:del w:id="14" w:author="Dimitri Podborski" w:date="2022-01-25T18:35:00Z">
        <w:r w:rsidRPr="000F5FF0" w:rsidDel="00125984">
          <w:delText>and so on</w:delText>
        </w:r>
      </w:del>
      <w:ins w:id="15" w:author="Dimitri Podborski" w:date="2022-01-25T18:35:00Z">
        <w:r w:rsidR="00125984">
          <w:t>etc.</w:t>
        </w:r>
      </w:ins>
      <w:r w:rsidRPr="000F5FF0">
        <w:t xml:space="preserve">, and </w:t>
      </w:r>
      <w:del w:id="16" w:author="Dimitri Podborski" w:date="2022-01-25T18:35:00Z">
        <w:r w:rsidRPr="000F5FF0" w:rsidDel="00125984">
          <w:delText xml:space="preserve">study </w:delText>
        </w:r>
      </w:del>
      <w:ins w:id="17" w:author="Dimitri Podborski" w:date="2022-01-25T18:35:00Z">
        <w:r w:rsidR="00125984">
          <w:t>to explore</w:t>
        </w:r>
        <w:r w:rsidR="00125984" w:rsidRPr="000F5FF0">
          <w:t xml:space="preserve"> </w:t>
        </w:r>
      </w:ins>
      <w:r w:rsidRPr="000F5FF0">
        <w:t xml:space="preserve">harmonization </w:t>
      </w:r>
      <w:del w:id="18" w:author="Dimitri Podborski" w:date="2022-01-25T18:35:00Z">
        <w:r w:rsidRPr="000F5FF0" w:rsidDel="00125984">
          <w:delText xml:space="preserve">among </w:delText>
        </w:r>
      </w:del>
      <w:ins w:id="19" w:author="Dimitri Podborski" w:date="2022-01-25T18:35:00Z">
        <w:r w:rsidR="00125984">
          <w:t>between</w:t>
        </w:r>
        <w:r w:rsidR="00125984" w:rsidRPr="000F5FF0">
          <w:t xml:space="preserve"> </w:t>
        </w:r>
      </w:ins>
      <w:r w:rsidRPr="000F5FF0">
        <w:t>them. The scope of the new amendment does</w:t>
      </w:r>
      <w:ins w:id="20" w:author="Dimitri Podborski" w:date="2022-01-25T18:36:00Z">
        <w:r w:rsidR="00125984">
          <w:t xml:space="preserve"> </w:t>
        </w:r>
      </w:ins>
      <w:r w:rsidRPr="000F5FF0">
        <w:t>n</w:t>
      </w:r>
      <w:ins w:id="21" w:author="Dimitri Podborski" w:date="2022-01-25T18:36:00Z">
        <w:r w:rsidR="00125984">
          <w:t>o</w:t>
        </w:r>
      </w:ins>
      <w:del w:id="22" w:author="Dimitri Podborski" w:date="2022-01-25T18:36:00Z">
        <w:r w:rsidRPr="000F5FF0" w:rsidDel="00125984">
          <w:delText>’</w:delText>
        </w:r>
      </w:del>
      <w:r w:rsidRPr="000F5FF0">
        <w:t>t expand the scope of the original project.</w:t>
      </w:r>
      <w:r>
        <w:t xml:space="preserve"> </w:t>
      </w:r>
    </w:p>
    <w:p w14:paraId="3DDF9F83" w14:textId="77777777" w:rsidR="00FB3160" w:rsidRDefault="00FB3160" w:rsidP="00FB3160"/>
    <w:p w14:paraId="242A2C97" w14:textId="03DE94B8" w:rsidR="003E6299" w:rsidRPr="00670CB8" w:rsidRDefault="00FB3160" w:rsidP="00227F5F">
      <w:pPr>
        <w:pStyle w:val="Heading1"/>
        <w:rPr>
          <w:lang w:eastAsia="ja-JP"/>
        </w:rPr>
      </w:pPr>
      <w:bookmarkStart w:id="23" w:name="_Toc94083874"/>
      <w:r w:rsidRPr="000F5FF0">
        <w:rPr>
          <w:rFonts w:eastAsia="MS Mincho"/>
          <w:lang w:eastAsia="ja-JP"/>
        </w:rPr>
        <w:t>Scope</w:t>
      </w:r>
      <w:del w:id="24" w:author="Dimitri Podborski" w:date="2022-01-25T17:54:00Z">
        <w:r w:rsidRPr="000F5FF0" w:rsidDel="00A070BB">
          <w:rPr>
            <w:rFonts w:eastAsia="MS Mincho"/>
            <w:lang w:eastAsia="ja-JP"/>
          </w:rPr>
          <w:delText>:</w:delText>
        </w:r>
        <w:bookmarkEnd w:id="23"/>
        <w:r w:rsidRPr="000F5FF0" w:rsidDel="00A070BB">
          <w:rPr>
            <w:rFonts w:eastAsia="MS Mincho"/>
            <w:lang w:eastAsia="ja-JP"/>
          </w:rPr>
          <w:delText xml:space="preserve"> </w:delText>
        </w:r>
      </w:del>
    </w:p>
    <w:p w14:paraId="17C680C1" w14:textId="77777777" w:rsidR="00FB3160" w:rsidRPr="009951EF" w:rsidRDefault="00FB3160" w:rsidP="00FB3160">
      <w:pPr>
        <w:pStyle w:val="ListParagraph"/>
        <w:numPr>
          <w:ilvl w:val="0"/>
          <w:numId w:val="6"/>
        </w:numPr>
        <w:tabs>
          <w:tab w:val="left" w:pos="403"/>
        </w:tabs>
        <w:spacing w:after="240" w:line="240" w:lineRule="atLeast"/>
        <w:contextualSpacing/>
        <w:rPr>
          <w:lang w:eastAsia="ja-JP"/>
        </w:rPr>
      </w:pPr>
      <w:r w:rsidRPr="009951EF">
        <w:rPr>
          <w:lang w:eastAsia="ja-JP"/>
        </w:rPr>
        <w:t xml:space="preserve">metadata collected from and applicable to all MPEG-I parts </w:t>
      </w:r>
    </w:p>
    <w:p w14:paraId="35462B47" w14:textId="77777777" w:rsidR="00FB3160" w:rsidRPr="009951EF" w:rsidRDefault="00FB3160" w:rsidP="00FB3160">
      <w:pPr>
        <w:pStyle w:val="ListParagraph"/>
        <w:numPr>
          <w:ilvl w:val="0"/>
          <w:numId w:val="6"/>
        </w:numPr>
        <w:tabs>
          <w:tab w:val="left" w:pos="403"/>
        </w:tabs>
        <w:spacing w:after="240" w:line="240" w:lineRule="atLeast"/>
        <w:contextualSpacing/>
        <w:rPr>
          <w:lang w:eastAsia="ja-JP"/>
        </w:rPr>
      </w:pPr>
      <w:r w:rsidRPr="009951EF">
        <w:rPr>
          <w:lang w:eastAsia="ja-JP"/>
        </w:rPr>
        <w:t>23090: 5, 7, 9, 10, 12, 14, 18</w:t>
      </w:r>
    </w:p>
    <w:p w14:paraId="5FF7215A" w14:textId="77777777" w:rsidR="00FB3160" w:rsidRPr="009951EF" w:rsidRDefault="00FB3160" w:rsidP="00FB3160">
      <w:pPr>
        <w:pStyle w:val="ListParagraph"/>
        <w:numPr>
          <w:ilvl w:val="0"/>
          <w:numId w:val="6"/>
        </w:numPr>
        <w:tabs>
          <w:tab w:val="left" w:pos="403"/>
        </w:tabs>
        <w:spacing w:after="240" w:line="240" w:lineRule="atLeast"/>
        <w:contextualSpacing/>
        <w:rPr>
          <w:lang w:eastAsia="ja-JP"/>
        </w:rPr>
      </w:pPr>
      <w:r w:rsidRPr="009951EF">
        <w:rPr>
          <w:lang w:eastAsia="ja-JP"/>
        </w:rPr>
        <w:t>23001: 10</w:t>
      </w:r>
    </w:p>
    <w:p w14:paraId="26C75C61" w14:textId="76B7D3C1" w:rsidR="00FB3160" w:rsidRDefault="00FB3160" w:rsidP="00227F5F">
      <w:pPr>
        <w:pStyle w:val="Heading1"/>
        <w:rPr>
          <w:lang w:eastAsia="ja-JP"/>
        </w:rPr>
      </w:pPr>
      <w:bookmarkStart w:id="25" w:name="_Toc94083875"/>
      <w:commentRangeStart w:id="26"/>
      <w:r w:rsidRPr="000F5FF0">
        <w:rPr>
          <w:rFonts w:eastAsia="MS Mincho"/>
          <w:lang w:eastAsia="ja-JP"/>
        </w:rPr>
        <w:t xml:space="preserve">Guiding principles </w:t>
      </w:r>
      <w:commentRangeEnd w:id="26"/>
      <w:r w:rsidR="00106EAF">
        <w:rPr>
          <w:rStyle w:val="CommentReference"/>
          <w:rFonts w:eastAsia="MS Mincho"/>
          <w:b w:val="0"/>
          <w:bCs w:val="0"/>
          <w:kern w:val="0"/>
        </w:rPr>
        <w:commentReference w:id="26"/>
      </w:r>
      <w:bookmarkEnd w:id="25"/>
    </w:p>
    <w:p w14:paraId="492FB12E" w14:textId="77777777" w:rsidR="00FB3160" w:rsidDel="00A070BB" w:rsidRDefault="00FB3160" w:rsidP="00FB3160">
      <w:pPr>
        <w:rPr>
          <w:del w:id="27" w:author="Dimitri Podborski" w:date="2022-01-25T17:57:00Z"/>
          <w:lang w:eastAsia="ja-JP"/>
        </w:rPr>
      </w:pPr>
      <w:r>
        <w:rPr>
          <w:lang w:eastAsia="ja-JP"/>
        </w:rPr>
        <w:t>TBD</w:t>
      </w:r>
    </w:p>
    <w:p w14:paraId="45AD178A" w14:textId="77777777" w:rsidR="00FB3160" w:rsidRPr="000F5FF0" w:rsidRDefault="00FB3160" w:rsidP="00FB3160">
      <w:pPr>
        <w:rPr>
          <w:lang w:eastAsia="ja-JP"/>
        </w:rPr>
      </w:pPr>
    </w:p>
    <w:p w14:paraId="1C6CDD34" w14:textId="1CC47A4E" w:rsidR="00FB3160" w:rsidRPr="000F5FF0" w:rsidRDefault="00FB3160" w:rsidP="00227F5F">
      <w:pPr>
        <w:pStyle w:val="Heading1"/>
        <w:rPr>
          <w:lang w:eastAsia="ja-JP"/>
        </w:rPr>
      </w:pPr>
      <w:bookmarkStart w:id="28" w:name="_Toc94083876"/>
      <w:commentRangeStart w:id="29"/>
      <w:r w:rsidRPr="000F5FF0">
        <w:rPr>
          <w:rFonts w:eastAsia="MS Mincho"/>
          <w:lang w:eastAsia="ja-JP"/>
        </w:rPr>
        <w:t xml:space="preserve">Usage of </w:t>
      </w:r>
      <w:r w:rsidRPr="00227F5F">
        <w:rPr>
          <w:rFonts w:eastAsia="MS Mincho"/>
        </w:rPr>
        <w:t>Metadata</w:t>
      </w:r>
      <w:r w:rsidRPr="000F5FF0">
        <w:rPr>
          <w:rFonts w:eastAsia="MS Mincho"/>
          <w:lang w:eastAsia="ja-JP"/>
        </w:rPr>
        <w:t xml:space="preserve"> in ISOBMFF</w:t>
      </w:r>
      <w:commentRangeEnd w:id="29"/>
      <w:r w:rsidR="00106EAF">
        <w:rPr>
          <w:rStyle w:val="CommentReference"/>
          <w:rFonts w:eastAsia="MS Mincho"/>
          <w:b w:val="0"/>
          <w:bCs w:val="0"/>
          <w:kern w:val="0"/>
        </w:rPr>
        <w:commentReference w:id="29"/>
      </w:r>
      <w:bookmarkEnd w:id="28"/>
    </w:p>
    <w:p w14:paraId="176EE617" w14:textId="77777777" w:rsidR="00FB3160" w:rsidRPr="009951EF" w:rsidRDefault="00FB3160" w:rsidP="00FB3160">
      <w:pPr>
        <w:pStyle w:val="ListParagraph"/>
        <w:numPr>
          <w:ilvl w:val="0"/>
          <w:numId w:val="6"/>
        </w:numPr>
        <w:tabs>
          <w:tab w:val="left" w:pos="403"/>
        </w:tabs>
        <w:spacing w:after="240" w:line="240" w:lineRule="atLeast"/>
        <w:contextualSpacing/>
        <w:rPr>
          <w:lang w:eastAsia="ja-JP"/>
        </w:rPr>
      </w:pPr>
      <w:r w:rsidRPr="009951EF">
        <w:rPr>
          <w:lang w:eastAsia="ja-JP"/>
        </w:rPr>
        <w:t>Static: extension of containing boxes</w:t>
      </w:r>
    </w:p>
    <w:p w14:paraId="147DBDCD" w14:textId="77777777" w:rsidR="00FB3160" w:rsidDel="00A070BB" w:rsidRDefault="00FB3160" w:rsidP="00FB3160">
      <w:pPr>
        <w:pStyle w:val="ListParagraph"/>
        <w:numPr>
          <w:ilvl w:val="0"/>
          <w:numId w:val="6"/>
        </w:numPr>
        <w:tabs>
          <w:tab w:val="left" w:pos="403"/>
        </w:tabs>
        <w:spacing w:after="240" w:line="240" w:lineRule="atLeast"/>
        <w:contextualSpacing/>
        <w:rPr>
          <w:del w:id="30" w:author="Dimitri Podborski" w:date="2022-01-25T17:57:00Z"/>
          <w:lang w:eastAsia="ja-JP"/>
        </w:rPr>
      </w:pPr>
      <w:r w:rsidRPr="009951EF">
        <w:rPr>
          <w:lang w:eastAsia="ja-JP"/>
        </w:rPr>
        <w:t>Dynamic: timed metadata tracks</w:t>
      </w:r>
    </w:p>
    <w:p w14:paraId="36E712DA" w14:textId="77777777" w:rsidR="00FB3160" w:rsidRPr="009951EF" w:rsidRDefault="00FB3160" w:rsidP="00227F5F">
      <w:pPr>
        <w:pStyle w:val="ListParagraph"/>
        <w:numPr>
          <w:ilvl w:val="0"/>
          <w:numId w:val="6"/>
        </w:numPr>
        <w:tabs>
          <w:tab w:val="left" w:pos="403"/>
        </w:tabs>
        <w:spacing w:after="240" w:line="240" w:lineRule="atLeast"/>
        <w:contextualSpacing/>
        <w:rPr>
          <w:lang w:eastAsia="ja-JP"/>
        </w:rPr>
      </w:pPr>
    </w:p>
    <w:p w14:paraId="59CB0392" w14:textId="11A514E8" w:rsidR="00FB3160" w:rsidRPr="000F5FF0" w:rsidRDefault="00FB3160" w:rsidP="00227F5F">
      <w:pPr>
        <w:pStyle w:val="Heading1"/>
        <w:rPr>
          <w:lang w:eastAsia="ja-JP"/>
        </w:rPr>
      </w:pPr>
      <w:bookmarkStart w:id="31" w:name="_Toc94083877"/>
      <w:r w:rsidRPr="000F5FF0">
        <w:rPr>
          <w:rFonts w:eastAsia="MS Mincho"/>
          <w:lang w:eastAsia="ja-JP"/>
        </w:rPr>
        <w:t>Metadata of individual features</w:t>
      </w:r>
      <w:bookmarkEnd w:id="31"/>
    </w:p>
    <w:p w14:paraId="5C54D1BA" w14:textId="5944428E" w:rsidR="00FB3160" w:rsidRPr="00D31E2E" w:rsidRDefault="00FB3160" w:rsidP="00227F5F">
      <w:pPr>
        <w:pStyle w:val="Heading2"/>
        <w:rPr>
          <w:lang w:eastAsia="ja-JP"/>
        </w:rPr>
      </w:pPr>
      <w:bookmarkStart w:id="32" w:name="_Toc94083878"/>
      <w:r w:rsidRPr="00D31E2E">
        <w:rPr>
          <w:rFonts w:eastAsia="MS Mincho"/>
          <w:lang w:eastAsia="ja-JP"/>
        </w:rPr>
        <w:t>Basic</w:t>
      </w:r>
      <w:bookmarkEnd w:id="32"/>
      <w:r w:rsidRPr="00D31E2E">
        <w:rPr>
          <w:rFonts w:eastAsia="MS Mincho"/>
          <w:lang w:eastAsia="ja-JP"/>
        </w:rPr>
        <w:t xml:space="preserve"> </w:t>
      </w:r>
    </w:p>
    <w:p w14:paraId="3CFEB6AB" w14:textId="033D42FB" w:rsidR="00FB3160" w:rsidRPr="00D31E2E" w:rsidRDefault="00FB3160" w:rsidP="00227F5F">
      <w:pPr>
        <w:pStyle w:val="Heading3"/>
        <w:rPr>
          <w:lang w:eastAsia="ja-JP"/>
        </w:rPr>
      </w:pPr>
      <w:bookmarkStart w:id="33" w:name="_Toc94083879"/>
      <w:r w:rsidRPr="00D31E2E">
        <w:rPr>
          <w:rFonts w:eastAsia="MS Mincho"/>
          <w:lang w:eastAsia="ja-JP"/>
        </w:rPr>
        <w:t>Coordinate Systems</w:t>
      </w:r>
      <w:bookmarkEnd w:id="33"/>
    </w:p>
    <w:p w14:paraId="12B29FC1" w14:textId="77777777" w:rsidR="00FB3160" w:rsidRDefault="00FB3160" w:rsidP="00FB3160">
      <w:pPr>
        <w:contextualSpacing/>
      </w:pPr>
      <w:r>
        <w:t>The following MPEG-I reference coordinate s</w:t>
      </w:r>
      <w:r w:rsidRPr="00F67C74">
        <w:t>ystem</w:t>
      </w:r>
      <w:r>
        <w:t xml:space="preserve"> is a right-handed 3D Cartesian coordinate system with 6 degrees of freedoms (</w:t>
      </w:r>
      <w:proofErr w:type="spellStart"/>
      <w:r>
        <w:t>DoFs</w:t>
      </w:r>
      <w:proofErr w:type="spellEnd"/>
      <w:r>
        <w:t xml:space="preserve">): 3 translations along the 3 x-y-z dimensions, and 3 rotations about the 3 x-y-z dimensions with the right-hand: </w:t>
      </w:r>
    </w:p>
    <w:p w14:paraId="69A77C96" w14:textId="77777777" w:rsidR="00FB3160" w:rsidRDefault="008649EF" w:rsidP="00FB3160">
      <w:pPr>
        <w:ind w:left="360"/>
        <w:jc w:val="center"/>
      </w:pPr>
      <w:r w:rsidRPr="00F67C74">
        <w:rPr>
          <w:noProof/>
        </w:rPr>
        <w:object w:dxaOrig="3675" w:dyaOrig="2895" w14:anchorId="4AE521B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99.5pt;height:156.75pt;mso-width-percent:0;mso-height-percent:0;mso-width-percent:0;mso-height-percent:0" o:ole="">
            <v:imagedata r:id="rId14" o:title=""/>
          </v:shape>
          <o:OLEObject Type="Embed" ProgID="Visio.Drawing.15" ShapeID="_x0000_i1025" DrawAspect="Content" ObjectID="_1704864527" r:id="rId15"/>
        </w:object>
      </w:r>
    </w:p>
    <w:p w14:paraId="59637FA6" w14:textId="77777777" w:rsidR="00FB3160" w:rsidRDefault="00FB3160" w:rsidP="00FB3160">
      <w:pPr>
        <w:contextualSpacing/>
      </w:pPr>
      <w:r>
        <w:t xml:space="preserve">With this coordinate system, the following variations can be derived: </w:t>
      </w:r>
    </w:p>
    <w:p w14:paraId="5924F87E" w14:textId="77777777" w:rsidR="00FB3160" w:rsidRDefault="00FB3160" w:rsidP="00FB3160">
      <w:pPr>
        <w:pStyle w:val="ListParagraph"/>
        <w:numPr>
          <w:ilvl w:val="0"/>
          <w:numId w:val="7"/>
        </w:numPr>
        <w:contextualSpacing/>
      </w:pPr>
      <w:r>
        <w:lastRenderedPageBreak/>
        <w:t xml:space="preserve">Coordinate system – Cartesian coordinate system: the reference coordinate system with the 3 translations but without the 3 rotations. </w:t>
      </w:r>
    </w:p>
    <w:p w14:paraId="7A5DD6E8" w14:textId="77777777" w:rsidR="00FB3160" w:rsidRDefault="00FB3160" w:rsidP="00FB3160">
      <w:pPr>
        <w:pStyle w:val="ListParagraph"/>
        <w:numPr>
          <w:ilvl w:val="0"/>
          <w:numId w:val="7"/>
        </w:numPr>
        <w:contextualSpacing/>
      </w:pPr>
      <w:r>
        <w:t xml:space="preserve">Unit sphere coordinate system (OMAF specific): the reference coordinate system on the unite sphere with only the 3 rotations. </w:t>
      </w:r>
    </w:p>
    <w:p w14:paraId="7D0A7A03" w14:textId="77777777" w:rsidR="00FB3160" w:rsidRDefault="00FB3160" w:rsidP="00FB3160">
      <w:pPr>
        <w:pStyle w:val="ListParagraph"/>
        <w:numPr>
          <w:ilvl w:val="0"/>
          <w:numId w:val="7"/>
        </w:numPr>
        <w:contextualSpacing/>
      </w:pPr>
      <w:r>
        <w:t xml:space="preserve">Object coordinate space – referring to object space, where manipulation is done relative to object origin: the reference coordinate system with the origin at the object origin and with the 3 translations and 3 rotations limited to the object space (or object viewing space). </w:t>
      </w:r>
    </w:p>
    <w:p w14:paraId="15F7CF7C" w14:textId="77777777" w:rsidR="00FB3160" w:rsidRDefault="00FB3160" w:rsidP="00FB3160">
      <w:pPr>
        <w:pStyle w:val="ListParagraph"/>
        <w:numPr>
          <w:ilvl w:val="0"/>
          <w:numId w:val="7"/>
        </w:numPr>
        <w:contextualSpacing/>
      </w:pPr>
      <w:r>
        <w:t>World coordinate space – referring to scene space, where manipulation is done relative to scene origin: the reference coordinate system with the origin at the scene origin and with the 3 translations and 3 rotations limited to the scene space (or scene viewing space).</w:t>
      </w:r>
    </w:p>
    <w:p w14:paraId="5EDF8E67" w14:textId="77777777" w:rsidR="00FB3160" w:rsidRDefault="00FB3160" w:rsidP="00FB3160">
      <w:pPr>
        <w:pStyle w:val="ListParagraph"/>
        <w:numPr>
          <w:ilvl w:val="0"/>
          <w:numId w:val="7"/>
        </w:numPr>
        <w:contextualSpacing/>
      </w:pPr>
      <w:r>
        <w:t>Provide example of how to move between different spaces; (TBD)</w:t>
      </w:r>
    </w:p>
    <w:p w14:paraId="31C523BF" w14:textId="35020737" w:rsidR="003E6299" w:rsidRDefault="003E6299" w:rsidP="003E6299">
      <w:pPr>
        <w:pStyle w:val="Heading3"/>
        <w:rPr>
          <w:ins w:id="34" w:author="Dimitri Podborski" w:date="2022-01-25T18:37:00Z"/>
          <w:rFonts w:eastAsia="MS Mincho"/>
          <w:lang w:eastAsia="ja-JP"/>
        </w:rPr>
      </w:pPr>
      <w:bookmarkStart w:id="35" w:name="_Toc94083880"/>
      <w:ins w:id="36" w:author="Dimitri Podborski" w:date="2022-01-25T18:38:00Z">
        <w:r>
          <w:rPr>
            <w:rFonts w:eastAsia="MS Mincho"/>
            <w:lang w:eastAsia="ja-JP"/>
          </w:rPr>
          <w:t>Vector3</w:t>
        </w:r>
      </w:ins>
      <w:bookmarkEnd w:id="35"/>
    </w:p>
    <w:p w14:paraId="4166F4C3" w14:textId="330BD1BC" w:rsidR="00FB3160" w:rsidRPr="00D31E2E" w:rsidDel="00A070BB" w:rsidRDefault="00FB3160" w:rsidP="00227F5F">
      <w:pPr>
        <w:pStyle w:val="Heading3"/>
        <w:numPr>
          <w:ilvl w:val="0"/>
          <w:numId w:val="0"/>
        </w:numPr>
        <w:rPr>
          <w:del w:id="37" w:author="Dimitri Podborski" w:date="2022-01-25T17:58:00Z"/>
          <w:lang w:eastAsia="ja-JP"/>
        </w:rPr>
      </w:pPr>
      <w:del w:id="38" w:author="Dimitri Podborski" w:date="2022-01-25T18:09:00Z">
        <w:r w:rsidRPr="00D31E2E" w:rsidDel="00E455A2">
          <w:rPr>
            <w:rFonts w:eastAsia="MS Mincho"/>
            <w:lang w:eastAsia="ja-JP"/>
          </w:rPr>
          <w:delText>Dimensions, Positions (or Offsets, Translations, Locations), Sizes (or Ranges)</w:delText>
        </w:r>
      </w:del>
    </w:p>
    <w:p w14:paraId="25C8B389" w14:textId="66EE6E0D" w:rsidR="00FB3160" w:rsidDel="003E6299" w:rsidRDefault="00FB3160" w:rsidP="00227F5F">
      <w:pPr>
        <w:pStyle w:val="Heading3"/>
        <w:numPr>
          <w:ilvl w:val="0"/>
          <w:numId w:val="0"/>
        </w:numPr>
        <w:rPr>
          <w:del w:id="39" w:author="Dimitri Podborski" w:date="2022-01-25T18:38:00Z"/>
        </w:rPr>
      </w:pPr>
    </w:p>
    <w:p w14:paraId="1F9C4851" w14:textId="1FD61A7B" w:rsidR="00FB3160" w:rsidRDefault="00FB3160" w:rsidP="00227F5F">
      <w:pPr>
        <w:contextualSpacing/>
      </w:pPr>
      <w:bookmarkStart w:id="40" w:name="_Toc80301694"/>
      <w:r>
        <w:t>Dimensions, positions</w:t>
      </w:r>
      <w:ins w:id="41" w:author="Dimitri Podborski" w:date="2022-01-25T18:09:00Z">
        <w:r w:rsidR="00E455A2">
          <w:t xml:space="preserve">, </w:t>
        </w:r>
      </w:ins>
      <w:del w:id="42" w:author="Dimitri Podborski" w:date="2022-01-25T18:09:00Z">
        <w:r w:rsidDel="00E455A2">
          <w:delText xml:space="preserve"> and </w:delText>
        </w:r>
      </w:del>
      <w:r>
        <w:t xml:space="preserve">sizes </w:t>
      </w:r>
      <w:del w:id="43" w:author="Dimitri Podborski" w:date="2022-01-25T18:09:00Z">
        <w:r w:rsidDel="00E455A2">
          <w:delText xml:space="preserve">are </w:delText>
        </w:r>
      </w:del>
      <w:ins w:id="44" w:author="Dimitri Podborski" w:date="2022-01-25T18:09:00Z">
        <w:r w:rsidR="00E455A2">
          <w:t xml:space="preserve">can be </w:t>
        </w:r>
      </w:ins>
      <w:r>
        <w:t>defined using the following 3D vector</w:t>
      </w:r>
      <w:bookmarkEnd w:id="40"/>
      <w:r>
        <w:t xml:space="preserve"> data structure.</w:t>
      </w:r>
    </w:p>
    <w:p w14:paraId="498F1215" w14:textId="2A852F4A" w:rsidR="00FB3160" w:rsidRPr="00643CA9" w:rsidRDefault="00FB3160" w:rsidP="00227F5F">
      <w:pPr>
        <w:pStyle w:val="Heading4"/>
        <w:rPr>
          <w:lang w:eastAsia="ja-JP"/>
        </w:rPr>
      </w:pPr>
      <w:r w:rsidRPr="00643CA9">
        <w:rPr>
          <w:rFonts w:eastAsia="MS Mincho"/>
          <w:lang w:eastAsia="ja-JP"/>
        </w:rPr>
        <w:t>Syntax</w:t>
      </w:r>
    </w:p>
    <w:p w14:paraId="10B5947C" w14:textId="4D7BF1D0" w:rsidR="00FB3160" w:rsidRPr="00D66528" w:rsidDel="0021592F" w:rsidRDefault="00FB3160" w:rsidP="00227F5F">
      <w:pPr>
        <w:pStyle w:val="code"/>
        <w:rPr>
          <w:del w:id="45" w:author="Dimitri Podborski" w:date="2022-01-25T17:59:00Z"/>
        </w:rPr>
      </w:pPr>
      <w:r w:rsidRPr="00D66528">
        <w:t>aligned(8) class Vector3(</w:t>
      </w:r>
      <w:ins w:id="46" w:author="Dimitri Podborski" w:date="2022-01-25T18:00:00Z">
        <w:r w:rsidR="0021592F">
          <w:t xml:space="preserve">unsigned </w:t>
        </w:r>
      </w:ins>
      <w:r>
        <w:t xml:space="preserve">int </w:t>
      </w:r>
      <w:r w:rsidRPr="00D66528">
        <w:t>precision</w:t>
      </w:r>
      <w:ins w:id="47" w:author="Dimitri Podborski" w:date="2022-01-25T18:00:00Z">
        <w:r w:rsidR="0021592F">
          <w:t>_bytes_minus1</w:t>
        </w:r>
      </w:ins>
      <w:del w:id="48" w:author="Dimitri Podborski" w:date="2022-01-25T18:00:00Z">
        <w:r w:rsidRPr="00D66528" w:rsidDel="0021592F">
          <w:delText xml:space="preserve"> = 32</w:delText>
        </w:r>
      </w:del>
      <w:r w:rsidRPr="00D66528">
        <w:t>) {</w:t>
      </w:r>
    </w:p>
    <w:p w14:paraId="210E1F42" w14:textId="2EC68661" w:rsidR="00FB3160" w:rsidDel="0021592F" w:rsidRDefault="00FB3160" w:rsidP="00227F5F">
      <w:pPr>
        <w:pStyle w:val="code"/>
        <w:rPr>
          <w:del w:id="49" w:author="Dimitri Podborski" w:date="2022-01-25T18:00:00Z"/>
        </w:rPr>
      </w:pPr>
      <w:del w:id="50" w:author="Dimitri Podborski" w:date="2022-01-25T18:00:00Z">
        <w:r w:rsidDel="0021592F">
          <w:tab/>
        </w:r>
        <w:r w:rsidRPr="00645465" w:rsidDel="0021592F">
          <w:delText>int reserved_bits = 8 - (precision*3) % 8;</w:delText>
        </w:r>
      </w:del>
    </w:p>
    <w:p w14:paraId="35D1E205" w14:textId="7DE7DB2F" w:rsidR="00FB3160" w:rsidDel="0021592F" w:rsidRDefault="00FB3160" w:rsidP="00227F5F">
      <w:pPr>
        <w:pStyle w:val="code"/>
        <w:rPr>
          <w:del w:id="51" w:author="Dimitri Podborski" w:date="2022-01-25T18:00:00Z"/>
        </w:rPr>
      </w:pPr>
      <w:del w:id="52" w:author="Dimitri Podborski" w:date="2022-01-25T18:00:00Z">
        <w:r w:rsidRPr="00941F32" w:rsidDel="0021592F">
          <w:tab/>
        </w:r>
        <w:r w:rsidRPr="00645465" w:rsidDel="0021592F">
          <w:delText>if</w:delText>
        </w:r>
        <w:r w:rsidDel="0021592F">
          <w:delText xml:space="preserve"> </w:delText>
        </w:r>
        <w:r w:rsidRPr="00645465" w:rsidDel="0021592F">
          <w:delText>(reserved_bits != 8) {</w:delText>
        </w:r>
      </w:del>
    </w:p>
    <w:p w14:paraId="4FD8B8C0" w14:textId="6BD4775C" w:rsidR="00FB3160" w:rsidDel="0021592F" w:rsidRDefault="00FB3160" w:rsidP="00227F5F">
      <w:pPr>
        <w:pStyle w:val="code"/>
        <w:rPr>
          <w:del w:id="53" w:author="Dimitri Podborski" w:date="2022-01-25T18:00:00Z"/>
        </w:rPr>
      </w:pPr>
      <w:del w:id="54" w:author="Dimitri Podborski" w:date="2022-01-25T18:00:00Z">
        <w:r w:rsidRPr="00941F32" w:rsidDel="0021592F">
          <w:tab/>
        </w:r>
        <w:r w:rsidDel="0021592F">
          <w:tab/>
        </w:r>
        <w:r w:rsidRPr="00645465" w:rsidDel="0021592F">
          <w:delText>bit(reserved_bits) reserved</w:delText>
        </w:r>
        <w:r w:rsidDel="0021592F">
          <w:delText xml:space="preserve"> = 0</w:delText>
        </w:r>
        <w:r w:rsidRPr="00645465" w:rsidDel="0021592F">
          <w:delText>;</w:delText>
        </w:r>
      </w:del>
    </w:p>
    <w:p w14:paraId="48347CE9" w14:textId="2EE6D09B" w:rsidR="00FB3160" w:rsidDel="0021592F" w:rsidRDefault="00FB3160" w:rsidP="00227F5F">
      <w:pPr>
        <w:pStyle w:val="code"/>
        <w:rPr>
          <w:del w:id="55" w:author="Dimitri Podborski" w:date="2022-01-25T18:00:00Z"/>
        </w:rPr>
      </w:pPr>
      <w:del w:id="56" w:author="Dimitri Podborski" w:date="2022-01-25T18:00:00Z">
        <w:r w:rsidRPr="00941F32" w:rsidDel="0021592F">
          <w:tab/>
        </w:r>
        <w:r w:rsidDel="0021592F">
          <w:delText>}</w:delText>
        </w:r>
      </w:del>
    </w:p>
    <w:p w14:paraId="20A8C459" w14:textId="3CB6AD6B" w:rsidR="00FB3160" w:rsidRPr="00941F32" w:rsidDel="0021592F" w:rsidRDefault="0021592F" w:rsidP="00227F5F">
      <w:pPr>
        <w:pStyle w:val="code"/>
        <w:rPr>
          <w:del w:id="57" w:author="Dimitri Podborski" w:date="2022-01-25T18:00:00Z"/>
        </w:rPr>
      </w:pPr>
      <w:ins w:id="58" w:author="Dimitri Podborski" w:date="2022-01-25T18:00:00Z">
        <w:r>
          <w:br/>
        </w:r>
      </w:ins>
      <w:r w:rsidR="00FB3160" w:rsidRPr="00941F32">
        <w:tab/>
      </w:r>
      <w:del w:id="59" w:author="XinWang MediaTek" w:date="2022-01-21T15:35:00Z">
        <w:r w:rsidR="00FB3160" w:rsidRPr="003D49AC" w:rsidDel="00B21DCE">
          <w:rPr>
            <w:highlight w:val="yellow"/>
          </w:rPr>
          <w:delText>un</w:delText>
        </w:r>
      </w:del>
      <w:r w:rsidR="00FB3160" w:rsidRPr="00941F32">
        <w:t>signed int(</w:t>
      </w:r>
      <w:ins w:id="60" w:author="Dimitri Podborski" w:date="2022-01-25T18:01:00Z">
        <w:r>
          <w:t>(</w:t>
        </w:r>
        <w:r w:rsidRPr="00D66528">
          <w:t>precision</w:t>
        </w:r>
        <w:r>
          <w:t>_bytes_minus1+1)*8</w:t>
        </w:r>
      </w:ins>
      <w:del w:id="61" w:author="Dimitri Podborski" w:date="2022-01-25T18:01:00Z">
        <w:r w:rsidR="00FB3160" w:rsidDel="0021592F">
          <w:delText>precision</w:delText>
        </w:r>
      </w:del>
      <w:r w:rsidR="00FB3160" w:rsidRPr="00941F32">
        <w:t>) x;</w:t>
      </w:r>
    </w:p>
    <w:p w14:paraId="05814BAC" w14:textId="2135DB14" w:rsidR="00FB3160" w:rsidRPr="00941F32" w:rsidDel="0021592F" w:rsidRDefault="0021592F" w:rsidP="00227F5F">
      <w:pPr>
        <w:pStyle w:val="code"/>
        <w:rPr>
          <w:del w:id="62" w:author="Dimitri Podborski" w:date="2022-01-25T18:00:00Z"/>
        </w:rPr>
      </w:pPr>
      <w:ins w:id="63" w:author="Dimitri Podborski" w:date="2022-01-25T18:00:00Z">
        <w:r>
          <w:br/>
        </w:r>
      </w:ins>
      <w:r w:rsidR="00FB3160" w:rsidRPr="00941F32">
        <w:tab/>
      </w:r>
      <w:del w:id="64" w:author="XinWang MediaTek" w:date="2022-01-21T15:35:00Z">
        <w:r w:rsidR="00FB3160" w:rsidRPr="003D49AC" w:rsidDel="00B21DCE">
          <w:rPr>
            <w:highlight w:val="yellow"/>
          </w:rPr>
          <w:delText>un</w:delText>
        </w:r>
      </w:del>
      <w:r w:rsidR="00FB3160" w:rsidRPr="00941F32">
        <w:t>signed int(</w:t>
      </w:r>
      <w:ins w:id="65" w:author="Dimitri Podborski" w:date="2022-01-25T18:01:00Z">
        <w:r>
          <w:t>(</w:t>
        </w:r>
        <w:r w:rsidRPr="00D66528">
          <w:t>precision</w:t>
        </w:r>
        <w:r>
          <w:t>_bytes_minus1+1)*8</w:t>
        </w:r>
      </w:ins>
      <w:del w:id="66" w:author="Dimitri Podborski" w:date="2022-01-25T18:01:00Z">
        <w:r w:rsidR="00FB3160" w:rsidDel="0021592F">
          <w:delText>precision</w:delText>
        </w:r>
      </w:del>
      <w:r w:rsidR="00FB3160" w:rsidRPr="00941F32">
        <w:t>) y;</w:t>
      </w:r>
    </w:p>
    <w:p w14:paraId="4C40C7F2" w14:textId="0EAEA31B" w:rsidR="00FB3160" w:rsidDel="0021592F" w:rsidRDefault="0021592F" w:rsidP="00227F5F">
      <w:pPr>
        <w:pStyle w:val="code"/>
        <w:rPr>
          <w:del w:id="67" w:author="Dimitri Podborski" w:date="2022-01-25T18:00:00Z"/>
        </w:rPr>
      </w:pPr>
      <w:ins w:id="68" w:author="Dimitri Podborski" w:date="2022-01-25T18:00:00Z">
        <w:r>
          <w:br/>
        </w:r>
      </w:ins>
      <w:r w:rsidR="00FB3160" w:rsidRPr="00941F32">
        <w:tab/>
      </w:r>
      <w:del w:id="69" w:author="XinWang MediaTek" w:date="2022-01-21T15:35:00Z">
        <w:r w:rsidR="00FB3160" w:rsidRPr="003D49AC" w:rsidDel="00B21DCE">
          <w:rPr>
            <w:highlight w:val="yellow"/>
          </w:rPr>
          <w:delText>un</w:delText>
        </w:r>
      </w:del>
      <w:r w:rsidR="00FB3160" w:rsidRPr="00941F32">
        <w:t>signed int(</w:t>
      </w:r>
      <w:ins w:id="70" w:author="Dimitri Podborski" w:date="2022-01-25T18:01:00Z">
        <w:r>
          <w:t>(</w:t>
        </w:r>
        <w:r w:rsidRPr="00D66528">
          <w:t>precision</w:t>
        </w:r>
        <w:r>
          <w:t>_bytes_minus1+1)*8</w:t>
        </w:r>
      </w:ins>
      <w:del w:id="71" w:author="Dimitri Podborski" w:date="2022-01-25T18:01:00Z">
        <w:r w:rsidR="00FB3160" w:rsidDel="0021592F">
          <w:delText>precision</w:delText>
        </w:r>
      </w:del>
      <w:r w:rsidR="00FB3160" w:rsidRPr="00941F32">
        <w:t>) z;</w:t>
      </w:r>
    </w:p>
    <w:p w14:paraId="6C436D2C" w14:textId="013521D9" w:rsidR="00FB3160" w:rsidRDefault="0021592F" w:rsidP="00227F5F">
      <w:pPr>
        <w:pStyle w:val="code"/>
        <w:rPr>
          <w:lang w:eastAsia="ja-JP"/>
        </w:rPr>
      </w:pPr>
      <w:ins w:id="72" w:author="Dimitri Podborski" w:date="2022-01-25T18:00:00Z">
        <w:r>
          <w:br/>
        </w:r>
      </w:ins>
      <w:r w:rsidR="00FB3160" w:rsidRPr="00941F32">
        <w:t>}</w:t>
      </w:r>
    </w:p>
    <w:p w14:paraId="71C01E27" w14:textId="74285574" w:rsidR="00FB3160" w:rsidRDefault="00FB3160" w:rsidP="00A070BB">
      <w:pPr>
        <w:pStyle w:val="Heading4"/>
        <w:rPr>
          <w:ins w:id="73" w:author="Dimitri Podborski" w:date="2022-01-25T21:23:00Z"/>
          <w:rFonts w:eastAsia="MS Mincho"/>
          <w:lang w:eastAsia="ja-JP"/>
        </w:rPr>
      </w:pPr>
      <w:r w:rsidRPr="00643CA9">
        <w:rPr>
          <w:rFonts w:eastAsia="MS Mincho"/>
          <w:lang w:eastAsia="ja-JP"/>
        </w:rPr>
        <w:t>Semantics</w:t>
      </w:r>
    </w:p>
    <w:p w14:paraId="4A633DF3" w14:textId="49EE7E13" w:rsidR="001E18AC" w:rsidRPr="001E18AC" w:rsidRDefault="001E18AC" w:rsidP="00227F5F">
      <w:pPr>
        <w:rPr>
          <w:ins w:id="74" w:author="Dimitri Podborski" w:date="2022-01-25T18:09:00Z"/>
          <w:lang w:eastAsia="ja-JP"/>
        </w:rPr>
      </w:pPr>
      <w:ins w:id="75" w:author="Dimitri Podborski" w:date="2022-01-25T21:23:00Z">
        <w:r w:rsidRPr="00227F5F">
          <w:rPr>
            <w:rStyle w:val="codeZchn"/>
          </w:rPr>
          <w:t>precision_bytes_minus1</w:t>
        </w:r>
        <w:r>
          <w:rPr>
            <w:lang w:eastAsia="ja-JP"/>
          </w:rPr>
          <w:t xml:space="preserve">: Plus 1, specifies the </w:t>
        </w:r>
      </w:ins>
      <w:ins w:id="76" w:author="Dimitri Podborski" w:date="2022-01-25T21:24:00Z">
        <w:r>
          <w:rPr>
            <w:lang w:eastAsia="ja-JP"/>
          </w:rPr>
          <w:t>precision of Vector3 components in bytes.</w:t>
        </w:r>
      </w:ins>
    </w:p>
    <w:p w14:paraId="74324601" w14:textId="33267579" w:rsidR="00635C0D" w:rsidRPr="00E455A2" w:rsidDel="00635C0D" w:rsidRDefault="00635C0D" w:rsidP="00227F5F">
      <w:pPr>
        <w:ind w:left="360" w:hanging="360"/>
        <w:rPr>
          <w:del w:id="77" w:author="Dimitri Podborski" w:date="2022-01-25T18:11:00Z"/>
          <w:lang w:eastAsia="ja-JP"/>
          <w:rPrChange w:id="78" w:author="Dimitri Podborski" w:date="2022-01-25T18:09:00Z">
            <w:rPr>
              <w:del w:id="79" w:author="Dimitri Podborski" w:date="2022-01-25T18:11:00Z"/>
              <w:b/>
              <w:bCs/>
              <w:lang w:eastAsia="ja-JP"/>
            </w:rPr>
          </w:rPrChange>
        </w:rPr>
      </w:pPr>
      <w:ins w:id="80" w:author="Dimitri Podborski" w:date="2022-01-25T18:10:00Z">
        <w:r w:rsidRPr="00227F5F">
          <w:rPr>
            <w:rStyle w:val="codeZchn"/>
          </w:rPr>
          <w:t>x</w:t>
        </w:r>
        <w:r>
          <w:rPr>
            <w:lang w:eastAsia="ja-JP"/>
          </w:rPr>
          <w:t xml:space="preserve">, </w:t>
        </w:r>
        <w:r w:rsidRPr="00227F5F">
          <w:rPr>
            <w:rStyle w:val="codeZchn"/>
          </w:rPr>
          <w:t>y</w:t>
        </w:r>
        <w:r>
          <w:rPr>
            <w:lang w:eastAsia="ja-JP"/>
          </w:rPr>
          <w:t xml:space="preserve"> and </w:t>
        </w:r>
        <w:r w:rsidRPr="00227F5F">
          <w:rPr>
            <w:rStyle w:val="codeZchn"/>
          </w:rPr>
          <w:t>z</w:t>
        </w:r>
        <w:r>
          <w:rPr>
            <w:lang w:eastAsia="ja-JP"/>
          </w:rPr>
          <w:t xml:space="preserve">: </w:t>
        </w:r>
        <w:r w:rsidRPr="00C44DF0">
          <w:rPr>
            <w:szCs w:val="20"/>
          </w:rPr>
          <w:t xml:space="preserve">specify the x, y, and z coordinate values, respectively, of </w:t>
        </w:r>
        <w:r>
          <w:rPr>
            <w:szCs w:val="20"/>
          </w:rPr>
          <w:t xml:space="preserve">a 3D point </w:t>
        </w:r>
        <w:r w:rsidRPr="00C44DF0">
          <w:rPr>
            <w:szCs w:val="20"/>
          </w:rPr>
          <w:t>in the Cartesian coordinate</w:t>
        </w:r>
        <w:r>
          <w:rPr>
            <w:szCs w:val="20"/>
          </w:rPr>
          <w:t xml:space="preserve"> system</w:t>
        </w:r>
      </w:ins>
    </w:p>
    <w:p w14:paraId="7251B108" w14:textId="7525B54C" w:rsidR="00FB3160" w:rsidRPr="00E06F14" w:rsidDel="00635C0D" w:rsidRDefault="00FB3160" w:rsidP="00227F5F">
      <w:pPr>
        <w:ind w:left="360" w:hanging="360"/>
        <w:rPr>
          <w:del w:id="81" w:author="Dimitri Podborski" w:date="2022-01-25T18:11:00Z"/>
        </w:rPr>
      </w:pPr>
      <w:del w:id="82" w:author="Dimitri Podborski" w:date="2022-01-25T18:11:00Z">
        <w:r w:rsidRPr="00D66528" w:rsidDel="00635C0D">
          <w:rPr>
            <w:rFonts w:ascii="Courier" w:hAnsi="Courier"/>
            <w:sz w:val="20"/>
          </w:rPr>
          <w:delText>x</w:delText>
        </w:r>
        <w:r w:rsidRPr="00C44DF0" w:rsidDel="00635C0D">
          <w:rPr>
            <w:szCs w:val="20"/>
          </w:rPr>
          <w:delText xml:space="preserve">, </w:delText>
        </w:r>
        <w:r w:rsidRPr="00D66528" w:rsidDel="00635C0D">
          <w:rPr>
            <w:rFonts w:ascii="Courier" w:hAnsi="Courier"/>
            <w:sz w:val="20"/>
          </w:rPr>
          <w:delText>y</w:delText>
        </w:r>
        <w:r w:rsidRPr="00C44DF0" w:rsidDel="00635C0D">
          <w:rPr>
            <w:szCs w:val="20"/>
          </w:rPr>
          <w:delText>, and</w:delText>
        </w:r>
        <w:r w:rsidRPr="003A6500" w:rsidDel="00635C0D">
          <w:rPr>
            <w:szCs w:val="20"/>
          </w:rPr>
          <w:delText xml:space="preserve"> </w:delText>
        </w:r>
        <w:r w:rsidRPr="00D66528" w:rsidDel="00635C0D">
          <w:rPr>
            <w:rFonts w:ascii="Courier" w:hAnsi="Courier"/>
            <w:sz w:val="20"/>
          </w:rPr>
          <w:delText>z</w:delText>
        </w:r>
        <w:r w:rsidRPr="000753F9" w:rsidDel="00635C0D">
          <w:rPr>
            <w:szCs w:val="20"/>
          </w:rPr>
          <w:delText xml:space="preserve"> </w:delText>
        </w:r>
        <w:r w:rsidRPr="00C44DF0" w:rsidDel="00635C0D">
          <w:rPr>
            <w:szCs w:val="20"/>
          </w:rPr>
          <w:delText xml:space="preserve">specify the x, y, and z coordinate values, respectively, of </w:delText>
        </w:r>
        <w:r w:rsidDel="00635C0D">
          <w:rPr>
            <w:szCs w:val="20"/>
          </w:rPr>
          <w:delText xml:space="preserve">a 3D point </w:delText>
        </w:r>
        <w:r w:rsidRPr="00C44DF0" w:rsidDel="00635C0D">
          <w:rPr>
            <w:szCs w:val="20"/>
          </w:rPr>
          <w:delText>in the Cartesian coordinate</w:delText>
        </w:r>
        <w:r w:rsidDel="00635C0D">
          <w:rPr>
            <w:szCs w:val="20"/>
          </w:rPr>
          <w:delText xml:space="preserve"> system</w:delText>
        </w:r>
        <w:r w:rsidRPr="00C44DF0" w:rsidDel="00635C0D">
          <w:rPr>
            <w:szCs w:val="20"/>
          </w:rPr>
          <w:delText>.</w:delText>
        </w:r>
      </w:del>
    </w:p>
    <w:p w14:paraId="43016B47" w14:textId="77777777" w:rsidR="00FB3160" w:rsidRDefault="00FB3160" w:rsidP="00227F5F">
      <w:pPr>
        <w:ind w:left="360" w:hanging="360"/>
      </w:pPr>
    </w:p>
    <w:p w14:paraId="287D67DF" w14:textId="77777777" w:rsidR="00FB3160" w:rsidRDefault="00FB3160" w:rsidP="00FB3160">
      <w:pPr>
        <w:pStyle w:val="ListParagraph"/>
        <w:numPr>
          <w:ilvl w:val="0"/>
          <w:numId w:val="9"/>
        </w:numPr>
        <w:contextualSpacing/>
      </w:pPr>
      <w:r w:rsidRPr="006D69BF">
        <w:t>Define syntax structures</w:t>
      </w:r>
      <w:r>
        <w:t xml:space="preserve"> Vector3Uint, Vector3Int, Vector3Float</w:t>
      </w:r>
    </w:p>
    <w:p w14:paraId="6E06B11F" w14:textId="77777777" w:rsidR="00FB3160" w:rsidRPr="006D69BF" w:rsidRDefault="00FB3160" w:rsidP="00FB3160">
      <w:pPr>
        <w:pStyle w:val="ListParagraph"/>
        <w:numPr>
          <w:ilvl w:val="0"/>
          <w:numId w:val="6"/>
        </w:numPr>
        <w:contextualSpacing/>
      </w:pPr>
      <w:r>
        <w:t>Define translation processes whenever required</w:t>
      </w:r>
    </w:p>
    <w:p w14:paraId="11C5EDAC" w14:textId="6CD47232" w:rsidR="00FB3160" w:rsidRDefault="00FB3160" w:rsidP="00FB3160">
      <w:pPr>
        <w:pStyle w:val="ListParagraph"/>
        <w:numPr>
          <w:ilvl w:val="0"/>
          <w:numId w:val="6"/>
        </w:numPr>
        <w:contextualSpacing/>
        <w:rPr>
          <w:ins w:id="83" w:author="Dimitri Podborski" w:date="2022-01-25T18:38:00Z"/>
        </w:rPr>
      </w:pPr>
      <w:r>
        <w:t>Use them consistently when 3d positions, offsets, dimensions, translations or scaling is handled</w:t>
      </w:r>
    </w:p>
    <w:p w14:paraId="2D2DD530" w14:textId="117DA8CF" w:rsidR="003E6299" w:rsidRDefault="003E6299" w:rsidP="00227F5F">
      <w:pPr>
        <w:pStyle w:val="Heading3"/>
      </w:pPr>
      <w:bookmarkStart w:id="84" w:name="_Toc94083881"/>
      <w:commentRangeStart w:id="85"/>
      <w:ins w:id="86" w:author="Dimitri Podborski" w:date="2022-01-25T18:38:00Z">
        <w:r>
          <w:t>Orientation in 3D space</w:t>
        </w:r>
      </w:ins>
      <w:commentRangeEnd w:id="85"/>
      <w:ins w:id="87" w:author="Dimitri Podborski" w:date="2022-01-25T21:00:00Z">
        <w:r w:rsidR="00441D74">
          <w:rPr>
            <w:rStyle w:val="CommentReference"/>
            <w:rFonts w:eastAsia="MS Mincho"/>
            <w:b w:val="0"/>
            <w:bCs w:val="0"/>
          </w:rPr>
          <w:commentReference w:id="85"/>
        </w:r>
      </w:ins>
      <w:bookmarkEnd w:id="84"/>
    </w:p>
    <w:p w14:paraId="713B9940" w14:textId="6733C38F" w:rsidR="00FB3160" w:rsidRPr="00D31E2E" w:rsidDel="0021592F" w:rsidRDefault="00FB3160" w:rsidP="00227F5F">
      <w:pPr>
        <w:pStyle w:val="Heading3"/>
        <w:numPr>
          <w:ilvl w:val="0"/>
          <w:numId w:val="0"/>
        </w:numPr>
        <w:rPr>
          <w:del w:id="88" w:author="Dimitri Podborski" w:date="2022-01-25T18:02:00Z"/>
          <w:lang w:eastAsia="ja-JP"/>
        </w:rPr>
      </w:pPr>
      <w:del w:id="89" w:author="Dimitri Podborski" w:date="2022-01-25T18:38:00Z">
        <w:r w:rsidRPr="00D31E2E" w:rsidDel="003E6299">
          <w:rPr>
            <w:rFonts w:eastAsia="MS Mincho"/>
            <w:lang w:eastAsia="ja-JP"/>
          </w:rPr>
          <w:delText>Rotations and orientations</w:delText>
        </w:r>
        <w:r w:rsidDel="003E6299">
          <w:rPr>
            <w:rFonts w:eastAsia="MS Mincho"/>
            <w:lang w:eastAsia="ja-JP"/>
          </w:rPr>
          <w:delText xml:space="preserve"> in Quaternion Representation</w:delText>
        </w:r>
      </w:del>
    </w:p>
    <w:p w14:paraId="16732E2E" w14:textId="2A0B4D75" w:rsidR="00FB3160" w:rsidDel="003E6299" w:rsidRDefault="00FB3160" w:rsidP="00227F5F">
      <w:pPr>
        <w:pStyle w:val="Heading3"/>
        <w:numPr>
          <w:ilvl w:val="0"/>
          <w:numId w:val="0"/>
        </w:numPr>
        <w:rPr>
          <w:del w:id="90" w:author="Dimitri Podborski" w:date="2022-01-25T18:38:00Z"/>
        </w:rPr>
      </w:pPr>
    </w:p>
    <w:p w14:paraId="5BBF4CFD" w14:textId="77777777" w:rsidR="00FB3160" w:rsidRDefault="00FB3160" w:rsidP="00FB3160">
      <w:pPr>
        <w:contextualSpacing/>
      </w:pPr>
      <w:r>
        <w:t xml:space="preserve">Rotations and orientations using the following </w:t>
      </w:r>
      <w:r w:rsidRPr="0072738C">
        <w:t>quaternion</w:t>
      </w:r>
      <w:r>
        <w:t xml:space="preserve"> representation are defined as follows:</w:t>
      </w:r>
    </w:p>
    <w:p w14:paraId="54F95B2D" w14:textId="10926CE1" w:rsidR="00FB3160" w:rsidRPr="00586EAE" w:rsidRDefault="00FB3160" w:rsidP="00227F5F">
      <w:pPr>
        <w:pStyle w:val="Heading4"/>
        <w:rPr>
          <w:lang w:eastAsia="ja-JP"/>
        </w:rPr>
      </w:pPr>
      <w:bookmarkStart w:id="91" w:name="_Toc57208312"/>
      <w:commentRangeStart w:id="92"/>
      <w:r w:rsidRPr="00586EAE">
        <w:rPr>
          <w:rFonts w:eastAsia="MS Mincho"/>
          <w:lang w:eastAsia="ja-JP"/>
        </w:rPr>
        <w:t>Syntax</w:t>
      </w:r>
      <w:bookmarkEnd w:id="91"/>
      <w:commentRangeEnd w:id="92"/>
      <w:r w:rsidR="003F7278">
        <w:rPr>
          <w:rStyle w:val="CommentReference"/>
          <w:rFonts w:ascii="Times New Roman" w:eastAsia="MS Mincho" w:hAnsi="Times New Roman"/>
          <w:b w:val="0"/>
          <w:bCs w:val="0"/>
        </w:rPr>
        <w:commentReference w:id="92"/>
      </w:r>
    </w:p>
    <w:p w14:paraId="7D2BC24F" w14:textId="0C592316" w:rsidR="00FB3160" w:rsidDel="0021592F" w:rsidRDefault="00FB3160" w:rsidP="00227F5F">
      <w:pPr>
        <w:pStyle w:val="code"/>
        <w:rPr>
          <w:del w:id="93" w:author="Dimitri Podborski" w:date="2022-01-25T18:03:00Z"/>
        </w:rPr>
      </w:pPr>
      <w:r w:rsidRPr="007B1E6F">
        <w:t xml:space="preserve">aligned(8) class </w:t>
      </w:r>
      <w:r>
        <w:t>Q</w:t>
      </w:r>
      <w:r w:rsidRPr="0072738C">
        <w:t>uaternion</w:t>
      </w:r>
      <w:r>
        <w:t>Rotation</w:t>
      </w:r>
      <w:r w:rsidRPr="007B1E6F" w:rsidDel="00B97079">
        <w:t xml:space="preserve"> </w:t>
      </w:r>
      <w:r w:rsidRPr="00B84547">
        <w:t>() {</w:t>
      </w:r>
    </w:p>
    <w:p w14:paraId="12CA3F4C" w14:textId="6EAFEC1D" w:rsidR="00FB3160" w:rsidDel="0021592F" w:rsidRDefault="0021592F" w:rsidP="00227F5F">
      <w:pPr>
        <w:pStyle w:val="code"/>
        <w:rPr>
          <w:del w:id="94" w:author="Dimitri Podborski" w:date="2022-01-25T18:03:00Z"/>
        </w:rPr>
      </w:pPr>
      <w:ins w:id="95" w:author="Dimitri Podborski" w:date="2022-01-25T18:03:00Z">
        <w:r>
          <w:br/>
        </w:r>
      </w:ins>
      <w:commentRangeStart w:id="96"/>
      <w:r w:rsidR="00FB3160" w:rsidRPr="00B84547">
        <w:tab/>
        <w:t>signed int(32) quat_x;</w:t>
      </w:r>
      <w:del w:id="97" w:author="Dimitri Podborski" w:date="2022-01-25T18:03:00Z">
        <w:r w:rsidR="00FB3160" w:rsidRPr="00B84547" w:rsidDel="0021592F">
          <w:delText xml:space="preserve"> </w:delText>
        </w:r>
      </w:del>
    </w:p>
    <w:p w14:paraId="73EAFDFB" w14:textId="60557E62" w:rsidR="00FB3160" w:rsidDel="0021592F" w:rsidRDefault="0021592F" w:rsidP="00227F5F">
      <w:pPr>
        <w:pStyle w:val="code"/>
        <w:rPr>
          <w:del w:id="98" w:author="Dimitri Podborski" w:date="2022-01-25T18:03:00Z"/>
        </w:rPr>
      </w:pPr>
      <w:ins w:id="99" w:author="Dimitri Podborski" w:date="2022-01-25T18:03:00Z">
        <w:r>
          <w:br/>
        </w:r>
      </w:ins>
      <w:r w:rsidR="00FB3160" w:rsidRPr="00B84547">
        <w:tab/>
        <w:t>signed int(32) quat_y;</w:t>
      </w:r>
      <w:del w:id="100" w:author="Dimitri Podborski" w:date="2022-01-25T18:03:00Z">
        <w:r w:rsidR="00FB3160" w:rsidRPr="00B84547" w:rsidDel="0021592F">
          <w:delText xml:space="preserve"> </w:delText>
        </w:r>
      </w:del>
    </w:p>
    <w:p w14:paraId="191E68F1" w14:textId="0407D8EB" w:rsidR="00FB3160" w:rsidDel="0021592F" w:rsidRDefault="0021592F" w:rsidP="00227F5F">
      <w:pPr>
        <w:pStyle w:val="code"/>
        <w:rPr>
          <w:del w:id="101" w:author="Dimitri Podborski" w:date="2022-01-25T18:03:00Z"/>
        </w:rPr>
      </w:pPr>
      <w:ins w:id="102" w:author="Dimitri Podborski" w:date="2022-01-25T18:03:00Z">
        <w:r>
          <w:br/>
        </w:r>
      </w:ins>
      <w:r w:rsidR="00FB3160" w:rsidRPr="00B84547">
        <w:tab/>
        <w:t>signed int(32) quat_z;</w:t>
      </w:r>
      <w:commentRangeEnd w:id="96"/>
      <w:r w:rsidR="00FB3160">
        <w:rPr>
          <w:rStyle w:val="CommentReference"/>
          <w:lang w:val="en-US"/>
        </w:rPr>
        <w:commentReference w:id="96"/>
      </w:r>
    </w:p>
    <w:p w14:paraId="3EACA89D" w14:textId="3C195CB4" w:rsidR="00FB3160" w:rsidRPr="007D2436" w:rsidRDefault="0021592F" w:rsidP="00227F5F">
      <w:pPr>
        <w:pStyle w:val="code"/>
      </w:pPr>
      <w:ins w:id="104" w:author="Dimitri Podborski" w:date="2022-01-25T18:03:00Z">
        <w:r>
          <w:br/>
        </w:r>
      </w:ins>
      <w:r w:rsidR="00FB3160" w:rsidRPr="007B1E6F">
        <w:t>}</w:t>
      </w:r>
    </w:p>
    <w:p w14:paraId="00CD5852" w14:textId="648D3DDE" w:rsidR="00FB3160" w:rsidRPr="00586EAE" w:rsidRDefault="00FB3160" w:rsidP="00227F5F">
      <w:pPr>
        <w:pStyle w:val="Heading4"/>
        <w:rPr>
          <w:lang w:eastAsia="ja-JP"/>
        </w:rPr>
      </w:pPr>
      <w:bookmarkStart w:id="105" w:name="_Toc57208313"/>
      <w:r w:rsidRPr="00586EAE">
        <w:rPr>
          <w:rFonts w:eastAsia="MS Mincho"/>
          <w:lang w:eastAsia="ja-JP"/>
        </w:rPr>
        <w:t>Semantics</w:t>
      </w:r>
      <w:bookmarkEnd w:id="105"/>
    </w:p>
    <w:p w14:paraId="60C1E7A0" w14:textId="77777777" w:rsidR="00FB3160" w:rsidRDefault="00FB3160" w:rsidP="00FB3160">
      <w:pPr>
        <w:tabs>
          <w:tab w:val="left" w:pos="1701"/>
        </w:tabs>
        <w:spacing w:after="160"/>
        <w:ind w:left="1440" w:hanging="360"/>
      </w:pPr>
      <w:proofErr w:type="spellStart"/>
      <w:r w:rsidRPr="00371670">
        <w:rPr>
          <w:rStyle w:val="codeChar"/>
          <w:rFonts w:ascii="Courier" w:hAnsi="Courier"/>
        </w:rPr>
        <w:t>quat_x</w:t>
      </w:r>
      <w:proofErr w:type="spellEnd"/>
      <w:r w:rsidRPr="00371670">
        <w:t xml:space="preserve">, </w:t>
      </w:r>
      <w:proofErr w:type="spellStart"/>
      <w:r w:rsidRPr="00371670">
        <w:rPr>
          <w:rStyle w:val="codeChar"/>
          <w:rFonts w:ascii="Courier" w:hAnsi="Courier"/>
        </w:rPr>
        <w:t>quat_y</w:t>
      </w:r>
      <w:proofErr w:type="spellEnd"/>
      <w:r>
        <w:t xml:space="preserve">, </w:t>
      </w:r>
      <w:r w:rsidRPr="00371670">
        <w:t xml:space="preserve">and </w:t>
      </w:r>
      <w:proofErr w:type="spellStart"/>
      <w:r w:rsidRPr="00371670">
        <w:rPr>
          <w:rStyle w:val="codeChar"/>
          <w:rFonts w:ascii="Courier" w:hAnsi="Courier"/>
        </w:rPr>
        <w:t>quat_z</w:t>
      </w:r>
      <w:proofErr w:type="spellEnd"/>
      <w:r>
        <w:t xml:space="preserve">, </w:t>
      </w:r>
      <w:r w:rsidRPr="00371670">
        <w:t xml:space="preserve">indicate the x, y, and z components, respectively, of the rotation using the quaternion representation. </w:t>
      </w:r>
      <w:r>
        <w:t>The values shall be in the range of –</w:t>
      </w:r>
      <w:r w:rsidRPr="00956A6D">
        <w:t xml:space="preserve"> 2</w:t>
      </w:r>
      <w:r>
        <w:rPr>
          <w:vertAlign w:val="superscript"/>
        </w:rPr>
        <w:t>30</w:t>
      </w:r>
      <w:r w:rsidRPr="00956A6D">
        <w:t xml:space="preserve"> to 2</w:t>
      </w:r>
      <w:r w:rsidRPr="007D2436">
        <w:rPr>
          <w:vertAlign w:val="superscript"/>
        </w:rPr>
        <w:t>30</w:t>
      </w:r>
      <w:r>
        <w:t>, inclusive. When the component of rotation is not present, its value shall be inferred to be equal to 0. The value of rotation components may be calculated as follows:</w:t>
      </w:r>
    </w:p>
    <w:p w14:paraId="09DFDAEB" w14:textId="77777777" w:rsidR="00FB3160" w:rsidRPr="007D2436" w:rsidRDefault="00FB3160" w:rsidP="00FB3160">
      <w:pPr>
        <w:tabs>
          <w:tab w:val="left" w:pos="806"/>
          <w:tab w:val="left" w:pos="1210"/>
          <w:tab w:val="left" w:pos="1613"/>
          <w:tab w:val="left" w:pos="2016"/>
          <w:tab w:val="left" w:pos="2419"/>
          <w:tab w:val="left" w:pos="2822"/>
          <w:tab w:val="left" w:pos="3226"/>
          <w:tab w:val="left" w:pos="3629"/>
          <w:tab w:val="left" w:pos="4032"/>
          <w:tab w:val="left" w:pos="4435"/>
          <w:tab w:val="right" w:pos="9677"/>
        </w:tabs>
        <w:ind w:left="720"/>
        <w:jc w:val="center"/>
        <w:rPr>
          <w:color w:val="000000" w:themeColor="text1"/>
          <w:lang w:val="fr-FR"/>
        </w:rPr>
      </w:pPr>
      <w:proofErr w:type="spellStart"/>
      <w:proofErr w:type="gramStart"/>
      <w:r w:rsidRPr="007D2436">
        <w:rPr>
          <w:bCs/>
          <w:color w:val="000000" w:themeColor="text1"/>
          <w:lang w:val="fr-FR"/>
        </w:rPr>
        <w:t>qX</w:t>
      </w:r>
      <w:proofErr w:type="spellEnd"/>
      <w:proofErr w:type="gramEnd"/>
      <w:r w:rsidRPr="007D2436">
        <w:rPr>
          <w:bCs/>
          <w:color w:val="000000" w:themeColor="text1"/>
          <w:lang w:val="fr-FR"/>
        </w:rPr>
        <w:t> </w:t>
      </w:r>
      <w:r w:rsidRPr="007D2436">
        <w:rPr>
          <w:color w:val="000000" w:themeColor="text1"/>
          <w:lang w:val="fr-FR" w:eastAsia="ja-JP"/>
        </w:rPr>
        <w:t>= </w:t>
      </w:r>
      <w:proofErr w:type="spellStart"/>
      <w:r w:rsidRPr="007D2436">
        <w:rPr>
          <w:bCs/>
          <w:color w:val="000000" w:themeColor="text1"/>
          <w:lang w:val="fr-FR"/>
        </w:rPr>
        <w:t>quat_x</w:t>
      </w:r>
      <w:proofErr w:type="spellEnd"/>
      <w:r w:rsidRPr="007D2436">
        <w:rPr>
          <w:bCs/>
          <w:color w:val="000000" w:themeColor="text1"/>
          <w:lang w:val="fr-FR"/>
        </w:rPr>
        <w:t> </w:t>
      </w:r>
      <w:r w:rsidRPr="00956A6D">
        <w:rPr>
          <w:rFonts w:cs="Symbol"/>
          <w:color w:val="000000" w:themeColor="text1"/>
          <w:lang w:val="en-CA"/>
        </w:rPr>
        <w:sym w:font="Symbol" w:char="F0B8"/>
      </w:r>
      <w:r w:rsidRPr="007D2436">
        <w:rPr>
          <w:color w:val="000000" w:themeColor="text1"/>
          <w:lang w:val="fr-FR" w:eastAsia="ja-JP"/>
        </w:rPr>
        <w:t> </w:t>
      </w:r>
      <w:r w:rsidRPr="007D2436">
        <w:rPr>
          <w:color w:val="000000" w:themeColor="text1"/>
          <w:sz w:val="20"/>
          <w:szCs w:val="20"/>
          <w:lang w:val="fr-FR"/>
        </w:rPr>
        <w:t>2</w:t>
      </w:r>
      <w:r w:rsidRPr="007D2436">
        <w:rPr>
          <w:color w:val="000000" w:themeColor="text1"/>
          <w:sz w:val="20"/>
          <w:szCs w:val="20"/>
          <w:vertAlign w:val="superscript"/>
          <w:lang w:val="fr-FR"/>
        </w:rPr>
        <w:t>30</w:t>
      </w:r>
      <w:r w:rsidRPr="007D2436">
        <w:rPr>
          <w:color w:val="000000" w:themeColor="text1"/>
          <w:sz w:val="20"/>
          <w:szCs w:val="20"/>
          <w:lang w:val="fr-FR"/>
        </w:rPr>
        <w:t xml:space="preserve">, </w:t>
      </w:r>
      <w:proofErr w:type="spellStart"/>
      <w:r w:rsidRPr="007D2436">
        <w:rPr>
          <w:bCs/>
          <w:color w:val="000000" w:themeColor="text1"/>
          <w:lang w:val="fr-FR"/>
        </w:rPr>
        <w:t>qY</w:t>
      </w:r>
      <w:proofErr w:type="spellEnd"/>
      <w:r w:rsidRPr="007D2436">
        <w:rPr>
          <w:bCs/>
          <w:color w:val="000000" w:themeColor="text1"/>
          <w:lang w:val="fr-FR"/>
        </w:rPr>
        <w:t> </w:t>
      </w:r>
      <w:r w:rsidRPr="007D2436">
        <w:rPr>
          <w:color w:val="000000" w:themeColor="text1"/>
          <w:lang w:val="fr-FR" w:eastAsia="ja-JP"/>
        </w:rPr>
        <w:t>= </w:t>
      </w:r>
      <w:r w:rsidRPr="007D2436">
        <w:rPr>
          <w:bCs/>
          <w:color w:val="000000" w:themeColor="text1"/>
          <w:lang w:val="fr-FR"/>
        </w:rPr>
        <w:t xml:space="preserve"> </w:t>
      </w:r>
      <w:proofErr w:type="spellStart"/>
      <w:r w:rsidRPr="007D2436">
        <w:rPr>
          <w:bCs/>
          <w:color w:val="000000" w:themeColor="text1"/>
          <w:lang w:val="fr-FR"/>
        </w:rPr>
        <w:t>quat_y</w:t>
      </w:r>
      <w:proofErr w:type="spellEnd"/>
      <w:r w:rsidRPr="007D2436">
        <w:rPr>
          <w:bCs/>
          <w:color w:val="000000" w:themeColor="text1"/>
          <w:lang w:val="fr-FR"/>
        </w:rPr>
        <w:t> </w:t>
      </w:r>
      <w:r w:rsidRPr="00956A6D">
        <w:rPr>
          <w:rFonts w:cs="Symbol"/>
          <w:color w:val="000000" w:themeColor="text1"/>
          <w:lang w:val="en-CA"/>
        </w:rPr>
        <w:sym w:font="Symbol" w:char="F0B8"/>
      </w:r>
      <w:r w:rsidRPr="007D2436">
        <w:rPr>
          <w:color w:val="000000" w:themeColor="text1"/>
          <w:lang w:val="fr-FR" w:eastAsia="ja-JP"/>
        </w:rPr>
        <w:t> </w:t>
      </w:r>
      <w:r w:rsidRPr="007D2436">
        <w:rPr>
          <w:color w:val="000000" w:themeColor="text1"/>
          <w:sz w:val="20"/>
          <w:szCs w:val="20"/>
          <w:lang w:val="fr-FR"/>
        </w:rPr>
        <w:t>2</w:t>
      </w:r>
      <w:r w:rsidRPr="007D2436">
        <w:rPr>
          <w:color w:val="000000" w:themeColor="text1"/>
          <w:sz w:val="20"/>
          <w:szCs w:val="20"/>
          <w:vertAlign w:val="superscript"/>
          <w:lang w:val="fr-FR"/>
        </w:rPr>
        <w:t>30</w:t>
      </w:r>
      <w:r w:rsidRPr="007D2436">
        <w:rPr>
          <w:color w:val="000000" w:themeColor="text1"/>
          <w:sz w:val="20"/>
          <w:szCs w:val="20"/>
          <w:lang w:val="fr-FR"/>
        </w:rPr>
        <w:t xml:space="preserve">, </w:t>
      </w:r>
      <w:proofErr w:type="spellStart"/>
      <w:r w:rsidRPr="007D2436">
        <w:rPr>
          <w:bCs/>
          <w:color w:val="000000" w:themeColor="text1"/>
          <w:lang w:val="fr-FR"/>
        </w:rPr>
        <w:t>qZ</w:t>
      </w:r>
      <w:proofErr w:type="spellEnd"/>
      <w:r w:rsidRPr="007D2436">
        <w:rPr>
          <w:bCs/>
          <w:color w:val="000000" w:themeColor="text1"/>
          <w:lang w:val="fr-FR"/>
        </w:rPr>
        <w:t> </w:t>
      </w:r>
      <w:r w:rsidRPr="007D2436">
        <w:rPr>
          <w:color w:val="000000" w:themeColor="text1"/>
          <w:lang w:val="fr-FR" w:eastAsia="ja-JP"/>
        </w:rPr>
        <w:t>= </w:t>
      </w:r>
      <w:proofErr w:type="spellStart"/>
      <w:r w:rsidRPr="007D2436">
        <w:rPr>
          <w:bCs/>
          <w:color w:val="000000" w:themeColor="text1"/>
          <w:lang w:val="fr-FR"/>
        </w:rPr>
        <w:t>quat_z</w:t>
      </w:r>
      <w:proofErr w:type="spellEnd"/>
      <w:r w:rsidRPr="007D2436">
        <w:rPr>
          <w:bCs/>
          <w:color w:val="000000" w:themeColor="text1"/>
          <w:lang w:val="fr-FR"/>
        </w:rPr>
        <w:t> </w:t>
      </w:r>
      <w:r w:rsidRPr="00956A6D">
        <w:rPr>
          <w:rFonts w:cs="Symbol"/>
          <w:color w:val="000000" w:themeColor="text1"/>
          <w:lang w:val="en-CA"/>
        </w:rPr>
        <w:sym w:font="Symbol" w:char="F0B8"/>
      </w:r>
      <w:r w:rsidRPr="007D2436">
        <w:rPr>
          <w:color w:val="000000" w:themeColor="text1"/>
          <w:lang w:val="fr-FR" w:eastAsia="ja-JP"/>
        </w:rPr>
        <w:t> </w:t>
      </w:r>
      <w:r w:rsidRPr="007D2436">
        <w:rPr>
          <w:color w:val="000000" w:themeColor="text1"/>
          <w:sz w:val="20"/>
          <w:szCs w:val="20"/>
          <w:lang w:val="fr-FR"/>
        </w:rPr>
        <w:t>2</w:t>
      </w:r>
      <w:r w:rsidRPr="007D2436">
        <w:rPr>
          <w:color w:val="000000" w:themeColor="text1"/>
          <w:sz w:val="20"/>
          <w:szCs w:val="20"/>
          <w:vertAlign w:val="superscript"/>
          <w:lang w:val="fr-FR"/>
        </w:rPr>
        <w:t>30</w:t>
      </w:r>
    </w:p>
    <w:p w14:paraId="6BDE16A0" w14:textId="77777777" w:rsidR="00FB3160" w:rsidRPr="0017580F" w:rsidRDefault="00FB3160" w:rsidP="00FB3160">
      <w:pPr>
        <w:ind w:left="1080"/>
      </w:pPr>
      <w:r w:rsidRPr="0017580F">
        <w:t xml:space="preserve">The fourth component, </w:t>
      </w:r>
      <w:proofErr w:type="spellStart"/>
      <w:r w:rsidRPr="0017580F">
        <w:rPr>
          <w:bCs/>
          <w:color w:val="000000" w:themeColor="text1"/>
        </w:rPr>
        <w:t>qW</w:t>
      </w:r>
      <w:proofErr w:type="spellEnd"/>
      <w:r w:rsidRPr="0017580F">
        <w:rPr>
          <w:bCs/>
          <w:color w:val="000000" w:themeColor="text1"/>
        </w:rPr>
        <w:t>,</w:t>
      </w:r>
      <w:r w:rsidRPr="0017580F">
        <w:t xml:space="preserve"> </w:t>
      </w:r>
      <w:r w:rsidRPr="0017580F">
        <w:rPr>
          <w:bCs/>
          <w:color w:val="000000" w:themeColor="text1"/>
        </w:rPr>
        <w:t>for the rotation using the quaternion representation</w:t>
      </w:r>
      <w:r w:rsidRPr="0017580F">
        <w:t xml:space="preserve"> is calculated as follows:</w:t>
      </w:r>
    </w:p>
    <w:p w14:paraId="4216ED3D" w14:textId="77777777" w:rsidR="00FB3160" w:rsidRPr="00371670" w:rsidRDefault="00FB3160" w:rsidP="00FB3160">
      <w:pPr>
        <w:ind w:left="720"/>
        <w:jc w:val="center"/>
        <w:rPr>
          <w:rFonts w:eastAsia="Times New Roman"/>
          <w:bCs/>
        </w:rPr>
      </w:pPr>
      <w:proofErr w:type="spellStart"/>
      <w:r w:rsidRPr="0017580F">
        <w:t>qW</w:t>
      </w:r>
      <w:proofErr w:type="spellEnd"/>
      <w:r w:rsidRPr="0017580F">
        <w:t> = </w:t>
      </w:r>
      <w:proofErr w:type="gramStart"/>
      <w:r w:rsidRPr="0017580F">
        <w:t>Sqrt( 1</w:t>
      </w:r>
      <w:proofErr w:type="gramEnd"/>
      <w:r w:rsidRPr="0017580F">
        <w:t> – ( </w:t>
      </w:r>
      <w:proofErr w:type="spellStart"/>
      <w:r w:rsidRPr="0017580F">
        <w:t>qX</w:t>
      </w:r>
      <w:proofErr w:type="spellEnd"/>
      <w:r w:rsidRPr="0017580F">
        <w:rPr>
          <w:bCs/>
          <w:position w:val="6"/>
          <w:vertAlign w:val="superscript"/>
        </w:rPr>
        <w:t>2</w:t>
      </w:r>
      <w:r w:rsidRPr="0017580F">
        <w:rPr>
          <w:bCs/>
        </w:rPr>
        <w:t> + </w:t>
      </w:r>
      <w:proofErr w:type="spellStart"/>
      <w:r w:rsidRPr="0017580F">
        <w:t>qY</w:t>
      </w:r>
      <w:proofErr w:type="spellEnd"/>
      <w:r w:rsidRPr="0017580F">
        <w:rPr>
          <w:bCs/>
          <w:position w:val="6"/>
          <w:vertAlign w:val="superscript"/>
        </w:rPr>
        <w:t>2</w:t>
      </w:r>
      <w:r w:rsidRPr="0017580F">
        <w:rPr>
          <w:bCs/>
        </w:rPr>
        <w:t> + </w:t>
      </w:r>
      <w:proofErr w:type="spellStart"/>
      <w:r w:rsidRPr="0017580F">
        <w:t>qZ</w:t>
      </w:r>
      <w:proofErr w:type="spellEnd"/>
      <w:r w:rsidRPr="0017580F">
        <w:rPr>
          <w:bCs/>
          <w:position w:val="6"/>
          <w:vertAlign w:val="superscript"/>
        </w:rPr>
        <w:t>2</w:t>
      </w:r>
      <w:r w:rsidRPr="0017580F">
        <w:rPr>
          <w:bCs/>
        </w:rPr>
        <w:t> ) )</w:t>
      </w:r>
    </w:p>
    <w:p w14:paraId="04981368" w14:textId="77777777" w:rsidR="00FB3160" w:rsidRDefault="00FB3160" w:rsidP="00FB3160">
      <w:pPr>
        <w:ind w:left="1434" w:hanging="357"/>
        <w:rPr>
          <w:bCs/>
        </w:rPr>
      </w:pPr>
      <w:r w:rsidRPr="00371670">
        <w:rPr>
          <w:bCs/>
        </w:rPr>
        <w:t>The point (w, x, y, z) represents a rotation around the axis directed by the vector (x, y, z) by an angle 2*cos ^{-</w:t>
      </w:r>
      <w:proofErr w:type="gramStart"/>
      <w:r w:rsidRPr="00371670">
        <w:rPr>
          <w:bCs/>
        </w:rPr>
        <w:t>1}(</w:t>
      </w:r>
      <w:proofErr w:type="gramEnd"/>
      <w:r w:rsidRPr="00371670">
        <w:rPr>
          <w:bCs/>
        </w:rPr>
        <w:t>w)=2*sin ^{-1}(sqrt(x^{2}+y^{2}+z^{2})).</w:t>
      </w:r>
    </w:p>
    <w:p w14:paraId="592D32E1" w14:textId="30A50AB7" w:rsidR="00FB3160" w:rsidRDefault="00FB3160" w:rsidP="00FB3160">
      <w:pPr>
        <w:pStyle w:val="Note1"/>
        <w:ind w:left="1004"/>
        <w:rPr>
          <w:ins w:id="106" w:author="Dimitri Podborski" w:date="2022-01-25T18:39:00Z"/>
          <w:lang w:eastAsia="zh-CN"/>
        </w:rPr>
      </w:pPr>
      <w:r w:rsidRPr="007D2436">
        <w:rPr>
          <w:lang w:eastAsia="zh-CN"/>
        </w:rPr>
        <w:t>N</w:t>
      </w:r>
      <w:r>
        <w:rPr>
          <w:lang w:eastAsia="zh-CN"/>
        </w:rPr>
        <w:t xml:space="preserve">OTE – </w:t>
      </w:r>
      <w:r w:rsidRPr="007D2436">
        <w:rPr>
          <w:lang w:eastAsia="zh-CN"/>
        </w:rPr>
        <w:t xml:space="preserve">As aligned ISO/IEC FDIS 23090-5, </w:t>
      </w:r>
      <w:proofErr w:type="spellStart"/>
      <w:r w:rsidRPr="007D2436">
        <w:rPr>
          <w:lang w:eastAsia="zh-CN"/>
        </w:rPr>
        <w:t>qW</w:t>
      </w:r>
      <w:proofErr w:type="spellEnd"/>
      <w:r w:rsidRPr="007D2436">
        <w:rPr>
          <w:lang w:eastAsia="zh-CN"/>
        </w:rPr>
        <w:t xml:space="preserve"> is always positive. If a negative </w:t>
      </w:r>
      <w:proofErr w:type="spellStart"/>
      <w:r w:rsidRPr="007D2436">
        <w:rPr>
          <w:lang w:eastAsia="zh-CN"/>
        </w:rPr>
        <w:t>qW</w:t>
      </w:r>
      <w:proofErr w:type="spellEnd"/>
      <w:r w:rsidRPr="007D2436">
        <w:rPr>
          <w:lang w:eastAsia="zh-CN"/>
        </w:rPr>
        <w:t xml:space="preserve"> is desired, one </w:t>
      </w:r>
      <w:r>
        <w:rPr>
          <w:lang w:eastAsia="zh-CN"/>
        </w:rPr>
        <w:t>can</w:t>
      </w:r>
      <w:r w:rsidRPr="007D2436">
        <w:rPr>
          <w:lang w:eastAsia="zh-CN"/>
        </w:rPr>
        <w:t xml:space="preserve"> signal all three syntax elements, </w:t>
      </w:r>
      <w:proofErr w:type="spellStart"/>
      <w:r w:rsidRPr="007D2436">
        <w:rPr>
          <w:lang w:eastAsia="zh-CN"/>
        </w:rPr>
        <w:t>quat_x</w:t>
      </w:r>
      <w:proofErr w:type="spellEnd"/>
      <w:r w:rsidRPr="007D2436">
        <w:rPr>
          <w:rFonts w:eastAsiaTheme="minorEastAsia"/>
          <w:lang w:eastAsia="zh-CN"/>
        </w:rPr>
        <w:t xml:space="preserve">, </w:t>
      </w:r>
      <w:proofErr w:type="spellStart"/>
      <w:r w:rsidRPr="007D2436">
        <w:rPr>
          <w:lang w:eastAsia="zh-CN"/>
        </w:rPr>
        <w:t>quat_y</w:t>
      </w:r>
      <w:proofErr w:type="spellEnd"/>
      <w:r w:rsidRPr="007D2436">
        <w:rPr>
          <w:rFonts w:eastAsiaTheme="minorEastAsia"/>
          <w:lang w:eastAsia="zh-CN"/>
        </w:rPr>
        <w:t xml:space="preserve">, and </w:t>
      </w:r>
      <w:proofErr w:type="spellStart"/>
      <w:r w:rsidRPr="007D2436">
        <w:rPr>
          <w:lang w:eastAsia="zh-CN"/>
        </w:rPr>
        <w:t>quat_z</w:t>
      </w:r>
      <w:proofErr w:type="spellEnd"/>
      <w:r w:rsidRPr="007D2436">
        <w:rPr>
          <w:lang w:eastAsia="zh-CN"/>
        </w:rPr>
        <w:t xml:space="preserve"> with an opposite sign, which is equivalent.</w:t>
      </w:r>
    </w:p>
    <w:p w14:paraId="4698D48A" w14:textId="15D2A233" w:rsidR="003E6299" w:rsidRDefault="003E6299" w:rsidP="003E6299">
      <w:pPr>
        <w:rPr>
          <w:ins w:id="107" w:author="Dimitri Podborski" w:date="2022-01-25T18:39:00Z"/>
          <w:lang w:eastAsia="zh-CN"/>
        </w:rPr>
      </w:pPr>
    </w:p>
    <w:p w14:paraId="4CA53B25" w14:textId="4E5B3251" w:rsidR="003E6299" w:rsidRPr="007D2436" w:rsidRDefault="003E6299" w:rsidP="00227F5F">
      <w:pPr>
        <w:pStyle w:val="Heading3"/>
        <w:rPr>
          <w:lang w:eastAsia="zh-CN"/>
        </w:rPr>
      </w:pPr>
      <w:bookmarkStart w:id="108" w:name="_Toc94083882"/>
      <w:ins w:id="109" w:author="Dimitri Podborski" w:date="2022-01-25T18:39:00Z">
        <w:r>
          <w:rPr>
            <w:lang w:eastAsia="zh-CN"/>
          </w:rPr>
          <w:lastRenderedPageBreak/>
          <w:t>Rotations in the Unit Sphere Coordinate System</w:t>
        </w:r>
      </w:ins>
      <w:bookmarkEnd w:id="108"/>
    </w:p>
    <w:p w14:paraId="3605C11F" w14:textId="6A4B9070" w:rsidR="00FB3160" w:rsidRPr="00D31E2E" w:rsidDel="00FE5DE9" w:rsidRDefault="00FB3160" w:rsidP="00227F5F">
      <w:pPr>
        <w:pStyle w:val="Heading3"/>
        <w:numPr>
          <w:ilvl w:val="0"/>
          <w:numId w:val="0"/>
        </w:numPr>
        <w:rPr>
          <w:del w:id="110" w:author="Dimitri Podborski" w:date="2022-01-25T18:16:00Z"/>
          <w:lang w:eastAsia="ja-JP"/>
        </w:rPr>
      </w:pPr>
      <w:del w:id="111" w:author="Dimitri Podborski" w:date="2022-01-25T18:40:00Z">
        <w:r w:rsidRPr="00D31E2E" w:rsidDel="003E6299">
          <w:rPr>
            <w:rFonts w:eastAsia="MS Mincho"/>
            <w:lang w:eastAsia="ja-JP"/>
          </w:rPr>
          <w:delText xml:space="preserve">Rotations </w:delText>
        </w:r>
        <w:r w:rsidDel="003E6299">
          <w:rPr>
            <w:rFonts w:eastAsia="MS Mincho"/>
            <w:lang w:eastAsia="ja-JP"/>
          </w:rPr>
          <w:delText xml:space="preserve">in the </w:delText>
        </w:r>
        <w:r w:rsidRPr="000F5CCA" w:rsidDel="003E6299">
          <w:rPr>
            <w:rFonts w:eastAsia="MS Mincho"/>
            <w:lang w:eastAsia="ja-JP"/>
          </w:rPr>
          <w:delText xml:space="preserve">Unit </w:delText>
        </w:r>
        <w:r w:rsidDel="003E6299">
          <w:rPr>
            <w:rFonts w:eastAsia="MS Mincho"/>
            <w:lang w:eastAsia="ja-JP"/>
          </w:rPr>
          <w:delText>S</w:delText>
        </w:r>
        <w:r w:rsidRPr="000F5CCA" w:rsidDel="003E6299">
          <w:rPr>
            <w:rFonts w:eastAsia="MS Mincho"/>
            <w:lang w:eastAsia="ja-JP"/>
          </w:rPr>
          <w:delText xml:space="preserve">phere </w:delText>
        </w:r>
        <w:r w:rsidDel="003E6299">
          <w:rPr>
            <w:rFonts w:eastAsia="MS Mincho"/>
            <w:lang w:eastAsia="ja-JP"/>
          </w:rPr>
          <w:delText>C</w:delText>
        </w:r>
        <w:r w:rsidRPr="000F5CCA" w:rsidDel="003E6299">
          <w:rPr>
            <w:rFonts w:eastAsia="MS Mincho"/>
            <w:lang w:eastAsia="ja-JP"/>
          </w:rPr>
          <w:delText xml:space="preserve">oordinate </w:delText>
        </w:r>
        <w:r w:rsidDel="003E6299">
          <w:rPr>
            <w:rFonts w:eastAsia="MS Mincho"/>
            <w:lang w:eastAsia="ja-JP"/>
          </w:rPr>
          <w:delText>S</w:delText>
        </w:r>
        <w:r w:rsidRPr="000F5CCA" w:rsidDel="003E6299">
          <w:rPr>
            <w:rFonts w:eastAsia="MS Mincho"/>
            <w:lang w:eastAsia="ja-JP"/>
          </w:rPr>
          <w:delText>ystem</w:delText>
        </w:r>
      </w:del>
    </w:p>
    <w:p w14:paraId="15CEA4DF" w14:textId="3B66C469" w:rsidR="00FB3160" w:rsidDel="003E6299" w:rsidRDefault="00FB3160" w:rsidP="00227F5F">
      <w:pPr>
        <w:pStyle w:val="Heading3"/>
        <w:numPr>
          <w:ilvl w:val="0"/>
          <w:numId w:val="0"/>
        </w:numPr>
        <w:rPr>
          <w:del w:id="112" w:author="Dimitri Podborski" w:date="2022-01-25T18:40:00Z"/>
        </w:rPr>
      </w:pPr>
    </w:p>
    <w:p w14:paraId="3397B3FD" w14:textId="77777777" w:rsidR="00FB3160" w:rsidRDefault="00FB3160" w:rsidP="00FB3160">
      <w:pPr>
        <w:contextualSpacing/>
      </w:pPr>
      <w:r>
        <w:t>Rotations in the unit sphere coordinate system are defined as follows:</w:t>
      </w:r>
    </w:p>
    <w:p w14:paraId="5DE0B47E" w14:textId="15D37063" w:rsidR="00FB3160" w:rsidRPr="00586EAE" w:rsidRDefault="00FB3160" w:rsidP="00227F5F">
      <w:pPr>
        <w:pStyle w:val="Heading4"/>
        <w:rPr>
          <w:lang w:eastAsia="ja-JP"/>
        </w:rPr>
      </w:pPr>
      <w:r w:rsidRPr="00586EAE">
        <w:rPr>
          <w:rFonts w:eastAsia="MS Mincho"/>
          <w:lang w:eastAsia="ja-JP"/>
        </w:rPr>
        <w:t>Syntax</w:t>
      </w:r>
    </w:p>
    <w:p w14:paraId="10793FD6" w14:textId="77777777" w:rsidR="00FB3160" w:rsidRDefault="00FB3160" w:rsidP="00227F5F">
      <w:pPr>
        <w:pStyle w:val="code"/>
      </w:pPr>
      <w:r w:rsidRPr="007B1E6F">
        <w:t xml:space="preserve">aligned(8) class </w:t>
      </w:r>
      <w:bookmarkStart w:id="113" w:name="_Hlk92919195"/>
      <w:r>
        <w:t>UnitRotation</w:t>
      </w:r>
      <w:bookmarkEnd w:id="113"/>
      <w:r w:rsidRPr="007B1E6F" w:rsidDel="00B97079">
        <w:t xml:space="preserve"> </w:t>
      </w:r>
      <w:r w:rsidRPr="00B84547">
        <w:t>() {</w:t>
      </w:r>
    </w:p>
    <w:p w14:paraId="1692A41A" w14:textId="77777777" w:rsidR="00FB3160" w:rsidRDefault="00FB3160" w:rsidP="00227F5F">
      <w:pPr>
        <w:pStyle w:val="code"/>
      </w:pPr>
      <w:commentRangeStart w:id="114"/>
      <w:commentRangeStart w:id="115"/>
      <w:r w:rsidRPr="00B84547">
        <w:tab/>
        <w:t xml:space="preserve">signed int(32) </w:t>
      </w:r>
      <w:r>
        <w:t>y</w:t>
      </w:r>
      <w:r w:rsidRPr="00B84547">
        <w:t xml:space="preserve">; </w:t>
      </w:r>
    </w:p>
    <w:p w14:paraId="12AE2522" w14:textId="77777777" w:rsidR="00FB3160" w:rsidRDefault="00FB3160" w:rsidP="00227F5F">
      <w:pPr>
        <w:pStyle w:val="code"/>
      </w:pPr>
      <w:r w:rsidRPr="00B84547">
        <w:tab/>
        <w:t>signed int(32)</w:t>
      </w:r>
      <w:r>
        <w:t xml:space="preserve"> p</w:t>
      </w:r>
      <w:r w:rsidRPr="00B84547">
        <w:t xml:space="preserve">; </w:t>
      </w:r>
    </w:p>
    <w:p w14:paraId="3DD338DB" w14:textId="77777777" w:rsidR="00FB3160" w:rsidRDefault="00FB3160" w:rsidP="00227F5F">
      <w:pPr>
        <w:pStyle w:val="code"/>
      </w:pPr>
      <w:r w:rsidRPr="00B84547">
        <w:tab/>
        <w:t xml:space="preserve">signed int(32) </w:t>
      </w:r>
      <w:r>
        <w:t>r</w:t>
      </w:r>
      <w:r w:rsidRPr="00B84547">
        <w:t>;</w:t>
      </w:r>
      <w:commentRangeEnd w:id="114"/>
      <w:r>
        <w:rPr>
          <w:rStyle w:val="CommentReference"/>
          <w:lang w:val="en-US"/>
        </w:rPr>
        <w:commentReference w:id="114"/>
      </w:r>
      <w:commentRangeEnd w:id="115"/>
      <w:r w:rsidR="003F7278">
        <w:rPr>
          <w:rStyle w:val="CommentReference"/>
          <w:rFonts w:ascii="Times New Roman" w:hAnsi="Times New Roman"/>
          <w:noProof w:val="0"/>
          <w:lang w:val="en-US"/>
        </w:rPr>
        <w:commentReference w:id="115"/>
      </w:r>
    </w:p>
    <w:p w14:paraId="6B39098A" w14:textId="77777777" w:rsidR="00FB3160" w:rsidRPr="007D2436" w:rsidRDefault="00FB3160" w:rsidP="00227F5F">
      <w:pPr>
        <w:pStyle w:val="code"/>
      </w:pPr>
      <w:r w:rsidRPr="007B1E6F">
        <w:t>}</w:t>
      </w:r>
    </w:p>
    <w:p w14:paraId="062FE720" w14:textId="2E1FEDB1" w:rsidR="00FB3160" w:rsidRPr="00586EAE" w:rsidRDefault="00FB3160" w:rsidP="00227F5F">
      <w:pPr>
        <w:pStyle w:val="Heading4"/>
        <w:rPr>
          <w:lang w:eastAsia="ja-JP"/>
        </w:rPr>
      </w:pPr>
      <w:r w:rsidRPr="00586EAE">
        <w:rPr>
          <w:rFonts w:eastAsia="MS Mincho"/>
          <w:lang w:eastAsia="ja-JP"/>
        </w:rPr>
        <w:t>Semantics</w:t>
      </w:r>
    </w:p>
    <w:p w14:paraId="76C270FE" w14:textId="77777777" w:rsidR="00FB3160" w:rsidRPr="004F3EE4" w:rsidRDefault="00FB3160" w:rsidP="00FB3160">
      <w:pPr>
        <w:tabs>
          <w:tab w:val="left" w:pos="1701"/>
        </w:tabs>
        <w:spacing w:after="160"/>
        <w:ind w:left="1080" w:hanging="360"/>
        <w:rPr>
          <w:rFonts w:eastAsia="Times New Roman"/>
          <w:sz w:val="20"/>
          <w:lang w:val="en-CA"/>
        </w:rPr>
      </w:pPr>
      <w:r>
        <w:rPr>
          <w:rStyle w:val="codeChar"/>
          <w:rFonts w:ascii="Courier" w:hAnsi="Courier"/>
        </w:rPr>
        <w:t>y</w:t>
      </w:r>
      <w:r w:rsidRPr="00371670">
        <w:t xml:space="preserve">, </w:t>
      </w:r>
      <w:r>
        <w:rPr>
          <w:rStyle w:val="codeChar"/>
          <w:rFonts w:ascii="Courier" w:hAnsi="Courier"/>
        </w:rPr>
        <w:t>p</w:t>
      </w:r>
      <w:r>
        <w:t xml:space="preserve">, </w:t>
      </w:r>
      <w:r w:rsidRPr="00371670">
        <w:t xml:space="preserve">and </w:t>
      </w:r>
      <w:r>
        <w:rPr>
          <w:rStyle w:val="codeChar"/>
          <w:rFonts w:ascii="Courier" w:hAnsi="Courier"/>
        </w:rPr>
        <w:t>r</w:t>
      </w:r>
      <w:r>
        <w:t xml:space="preserve"> </w:t>
      </w:r>
      <w:r w:rsidRPr="00371670">
        <w:t xml:space="preserve">indicate the </w:t>
      </w:r>
      <w:r>
        <w:t xml:space="preserve">yaw, pitch and roll specify </w:t>
      </w:r>
      <w:r w:rsidRPr="00B038B0">
        <w:rPr>
          <w:rFonts w:eastAsia="Times New Roman"/>
          <w:sz w:val="20"/>
        </w:rPr>
        <w:t>the yaw, pitch, and roll angles, respectively, of the rotation that is applied to the unit sphere, in units of 2</w:t>
      </w:r>
      <w:r w:rsidRPr="00B038B0">
        <w:rPr>
          <w:rFonts w:eastAsia="Times New Roman"/>
          <w:sz w:val="20"/>
          <w:vertAlign w:val="superscript"/>
        </w:rPr>
        <w:t>−16</w:t>
      </w:r>
      <w:r w:rsidRPr="00B038B0">
        <w:rPr>
          <w:rFonts w:eastAsia="Times New Roman"/>
          <w:sz w:val="20"/>
        </w:rPr>
        <w:t xml:space="preserve"> degrees, relative to </w:t>
      </w:r>
      <w:r>
        <w:rPr>
          <w:rFonts w:eastAsia="Times New Roman"/>
          <w:sz w:val="20"/>
        </w:rPr>
        <w:t>underlying</w:t>
      </w:r>
      <w:r w:rsidRPr="00B038B0">
        <w:rPr>
          <w:rFonts w:eastAsia="Times New Roman"/>
          <w:sz w:val="20"/>
        </w:rPr>
        <w:t xml:space="preserve"> coordinate </w:t>
      </w:r>
      <w:r w:rsidRPr="00B038B0">
        <w:rPr>
          <w:rFonts w:eastAsiaTheme="minorEastAsia" w:hint="eastAsia"/>
          <w:sz w:val="20"/>
          <w:lang w:eastAsia="ko-KR"/>
        </w:rPr>
        <w:t>axes</w:t>
      </w:r>
      <w:r w:rsidRPr="00B038B0">
        <w:rPr>
          <w:rFonts w:eastAsia="Times New Roman"/>
          <w:sz w:val="20"/>
        </w:rPr>
        <w:t xml:space="preserve">. </w:t>
      </w:r>
      <w:r w:rsidRPr="00B038B0">
        <w:rPr>
          <w:rFonts w:ascii="Courier" w:eastAsia="Times New Roman" w:hAnsi="Courier"/>
          <w:sz w:val="20"/>
        </w:rPr>
        <w:t>y</w:t>
      </w:r>
      <w:r w:rsidRPr="00B038B0">
        <w:rPr>
          <w:rFonts w:eastAsia="Times New Roman"/>
          <w:sz w:val="20"/>
        </w:rPr>
        <w:t xml:space="preserve"> shall be in the range of </w:t>
      </w:r>
      <w:r w:rsidRPr="00B038B0">
        <w:rPr>
          <w:rFonts w:eastAsia="Times New Roman"/>
          <w:sz w:val="20"/>
          <w:lang w:val="en-CA"/>
        </w:rPr>
        <w:t>−180 * 2</w:t>
      </w:r>
      <w:r w:rsidRPr="00B038B0">
        <w:rPr>
          <w:rFonts w:eastAsia="Times New Roman"/>
          <w:sz w:val="20"/>
          <w:vertAlign w:val="superscript"/>
          <w:lang w:val="en-CA"/>
        </w:rPr>
        <w:t>16</w:t>
      </w:r>
      <w:r w:rsidRPr="00B038B0">
        <w:rPr>
          <w:rFonts w:eastAsia="Times New Roman"/>
          <w:sz w:val="20"/>
          <w:lang w:val="en-CA"/>
        </w:rPr>
        <w:t xml:space="preserve"> to 180 *2</w:t>
      </w:r>
      <w:r w:rsidRPr="00B038B0">
        <w:rPr>
          <w:rFonts w:eastAsia="Times New Roman"/>
          <w:sz w:val="20"/>
          <w:vertAlign w:val="superscript"/>
          <w:lang w:val="en-CA"/>
        </w:rPr>
        <w:t>16</w:t>
      </w:r>
      <w:r w:rsidRPr="00B038B0">
        <w:rPr>
          <w:rFonts w:eastAsia="Times New Roman"/>
          <w:sz w:val="20"/>
          <w:lang w:val="en-CA"/>
        </w:rPr>
        <w:t xml:space="preserve"> − 1, inclusive. </w:t>
      </w:r>
      <w:r w:rsidRPr="00B038B0">
        <w:rPr>
          <w:rFonts w:ascii="Courier" w:eastAsia="Times New Roman" w:hAnsi="Courier"/>
          <w:sz w:val="20"/>
          <w:lang w:val="en-CA"/>
        </w:rPr>
        <w:t>p</w:t>
      </w:r>
      <w:r w:rsidRPr="00B038B0">
        <w:rPr>
          <w:rFonts w:eastAsia="Times New Roman"/>
          <w:sz w:val="20"/>
          <w:lang w:val="en-CA"/>
        </w:rPr>
        <w:t xml:space="preserve"> shall be in the range of −90 * 2</w:t>
      </w:r>
      <w:r w:rsidRPr="00B038B0">
        <w:rPr>
          <w:rFonts w:eastAsia="Times New Roman"/>
          <w:sz w:val="20"/>
          <w:vertAlign w:val="superscript"/>
          <w:lang w:val="en-CA"/>
        </w:rPr>
        <w:t>16</w:t>
      </w:r>
      <w:r w:rsidRPr="00B038B0">
        <w:rPr>
          <w:rFonts w:eastAsia="Times New Roman"/>
          <w:sz w:val="20"/>
          <w:lang w:val="en-CA"/>
        </w:rPr>
        <w:t xml:space="preserve"> to 90 * 2</w:t>
      </w:r>
      <w:r w:rsidRPr="00B038B0">
        <w:rPr>
          <w:rFonts w:eastAsia="Times New Roman"/>
          <w:sz w:val="20"/>
          <w:vertAlign w:val="superscript"/>
          <w:lang w:val="en-CA"/>
        </w:rPr>
        <w:t>16</w:t>
      </w:r>
      <w:r w:rsidRPr="00B038B0">
        <w:rPr>
          <w:rFonts w:eastAsia="Times New Roman"/>
          <w:sz w:val="20"/>
          <w:lang w:val="en-CA"/>
        </w:rPr>
        <w:t xml:space="preserve">, inclusive. </w:t>
      </w:r>
      <w:r w:rsidRPr="00B038B0">
        <w:rPr>
          <w:rFonts w:ascii="Courier" w:eastAsia="Times New Roman" w:hAnsi="Courier"/>
          <w:sz w:val="20"/>
          <w:lang w:val="en-CA"/>
        </w:rPr>
        <w:t>r</w:t>
      </w:r>
      <w:r w:rsidRPr="00B038B0">
        <w:rPr>
          <w:rFonts w:eastAsia="Times New Roman"/>
          <w:sz w:val="20"/>
          <w:lang w:val="en-CA"/>
        </w:rPr>
        <w:t xml:space="preserve"> shall be in the range of −180 * 2</w:t>
      </w:r>
      <w:r w:rsidRPr="00B038B0">
        <w:rPr>
          <w:rFonts w:eastAsia="Times New Roman"/>
          <w:sz w:val="20"/>
          <w:vertAlign w:val="superscript"/>
          <w:lang w:val="en-CA"/>
        </w:rPr>
        <w:t>16</w:t>
      </w:r>
      <w:r w:rsidRPr="00B038B0">
        <w:rPr>
          <w:rFonts w:eastAsia="Times New Roman"/>
          <w:sz w:val="20"/>
          <w:lang w:val="en-CA"/>
        </w:rPr>
        <w:t xml:space="preserve"> to 180 * 2</w:t>
      </w:r>
      <w:r w:rsidRPr="00B038B0">
        <w:rPr>
          <w:rFonts w:eastAsia="Times New Roman"/>
          <w:sz w:val="20"/>
          <w:vertAlign w:val="superscript"/>
          <w:lang w:val="en-CA"/>
        </w:rPr>
        <w:t>16</w:t>
      </w:r>
      <w:r w:rsidRPr="00B038B0">
        <w:rPr>
          <w:rFonts w:eastAsia="Times New Roman"/>
          <w:sz w:val="20"/>
          <w:lang w:val="en-CA"/>
        </w:rPr>
        <w:t> − 1, inclusive.</w:t>
      </w:r>
    </w:p>
    <w:p w14:paraId="1C75AD39" w14:textId="77777777" w:rsidR="00FB3160" w:rsidRDefault="00FB3160" w:rsidP="00FB3160">
      <w:pPr>
        <w:pStyle w:val="ListParagraph"/>
        <w:numPr>
          <w:ilvl w:val="0"/>
          <w:numId w:val="8"/>
        </w:numPr>
        <w:contextualSpacing/>
      </w:pPr>
      <w:r w:rsidRPr="006D69BF">
        <w:t>Define syntax structures</w:t>
      </w:r>
      <w:r>
        <w:t xml:space="preserve"> and processes</w:t>
      </w:r>
      <w:r w:rsidRPr="006D69BF">
        <w:t xml:space="preserve"> for rotation and orientation</w:t>
      </w:r>
    </w:p>
    <w:p w14:paraId="69831B60" w14:textId="29C634ED" w:rsidR="00FB3160" w:rsidRDefault="00FB3160" w:rsidP="00FB3160">
      <w:pPr>
        <w:pStyle w:val="ListParagraph"/>
        <w:numPr>
          <w:ilvl w:val="0"/>
          <w:numId w:val="8"/>
        </w:numPr>
        <w:contextualSpacing/>
        <w:rPr>
          <w:ins w:id="116" w:author="Dimitri Podborski" w:date="2022-01-25T19:48:00Z"/>
        </w:rPr>
      </w:pPr>
      <w:r>
        <w:t>Make sure that other syntax structures use orientation and rotation correctly and efficiently</w:t>
      </w:r>
    </w:p>
    <w:p w14:paraId="33E93E91" w14:textId="586F5E72" w:rsidR="001215D8" w:rsidRDefault="004475E7" w:rsidP="00227F5F">
      <w:pPr>
        <w:pStyle w:val="Heading3"/>
      </w:pPr>
      <w:bookmarkStart w:id="117" w:name="_Toc94083883"/>
      <w:ins w:id="118" w:author="Dimitri Podborski" w:date="2022-01-25T19:48:00Z">
        <w:r>
          <w:t>Scaling</w:t>
        </w:r>
      </w:ins>
      <w:bookmarkEnd w:id="117"/>
    </w:p>
    <w:p w14:paraId="65BE3080" w14:textId="036BDAAE" w:rsidR="00FB3160" w:rsidRPr="00D31E2E" w:rsidDel="00FE5DE9" w:rsidRDefault="00FB3160" w:rsidP="00227F5F">
      <w:pPr>
        <w:pStyle w:val="Heading3"/>
        <w:rPr>
          <w:del w:id="119" w:author="Dimitri Podborski" w:date="2022-01-25T18:16:00Z"/>
          <w:lang w:eastAsia="ja-JP"/>
        </w:rPr>
      </w:pPr>
      <w:bookmarkStart w:id="120" w:name="_Toc94083884"/>
      <w:del w:id="121" w:author="Dimitri Podborski" w:date="2022-01-25T19:48:00Z">
        <w:r w:rsidRPr="00D31E2E" w:rsidDel="004475E7">
          <w:rPr>
            <w:rFonts w:eastAsia="MS Mincho"/>
            <w:lang w:eastAsia="ja-JP"/>
          </w:rPr>
          <w:delText>Scaling</w:delText>
        </w:r>
      </w:del>
      <w:bookmarkEnd w:id="120"/>
    </w:p>
    <w:p w14:paraId="4C579DA7" w14:textId="2BA936DE" w:rsidR="00FB3160" w:rsidDel="004475E7" w:rsidRDefault="00FB3160" w:rsidP="00227F5F">
      <w:pPr>
        <w:pStyle w:val="Heading3"/>
        <w:rPr>
          <w:del w:id="122" w:author="Dimitri Podborski" w:date="2022-01-25T19:48:00Z"/>
        </w:rPr>
      </w:pPr>
      <w:bookmarkStart w:id="123" w:name="_Toc94083885"/>
      <w:bookmarkEnd w:id="123"/>
    </w:p>
    <w:p w14:paraId="5847F2DF" w14:textId="77777777" w:rsidR="00FB3160" w:rsidDel="00FE5DE9" w:rsidRDefault="00FB3160" w:rsidP="00FB3160">
      <w:pPr>
        <w:tabs>
          <w:tab w:val="left" w:pos="403"/>
        </w:tabs>
        <w:spacing w:after="240" w:line="240" w:lineRule="atLeast"/>
        <w:contextualSpacing/>
        <w:rPr>
          <w:del w:id="124" w:author="Dimitri Podborski" w:date="2022-01-25T18:16:00Z"/>
        </w:rPr>
      </w:pPr>
      <w:r w:rsidRPr="000F5CCA">
        <w:t xml:space="preserve">Scaling </w:t>
      </w:r>
      <w:r>
        <w:t>in 3-dimension is defined using the following data structure:</w:t>
      </w:r>
    </w:p>
    <w:p w14:paraId="5B3D41BB" w14:textId="77777777" w:rsidR="00FB3160" w:rsidRPr="000F5CCA" w:rsidRDefault="00FB3160" w:rsidP="00FB3160">
      <w:pPr>
        <w:tabs>
          <w:tab w:val="left" w:pos="403"/>
        </w:tabs>
        <w:spacing w:after="240" w:line="240" w:lineRule="atLeast"/>
        <w:contextualSpacing/>
      </w:pPr>
    </w:p>
    <w:p w14:paraId="580F9247" w14:textId="0C4083E7" w:rsidR="00FB3160" w:rsidRPr="0072738C" w:rsidRDefault="00FB3160" w:rsidP="00227F5F">
      <w:pPr>
        <w:pStyle w:val="Heading4"/>
        <w:rPr>
          <w:lang w:eastAsia="ja-JP"/>
        </w:rPr>
      </w:pPr>
      <w:r w:rsidRPr="00227F5F">
        <w:rPr>
          <w:rFonts w:eastAsia="MS Mincho"/>
        </w:rPr>
        <w:t>Syntax</w:t>
      </w:r>
    </w:p>
    <w:p w14:paraId="686B847C" w14:textId="77777777" w:rsidR="00FB3160" w:rsidRPr="00D66528" w:rsidRDefault="00FB3160" w:rsidP="00227F5F">
      <w:pPr>
        <w:pStyle w:val="code"/>
      </w:pPr>
      <w:r w:rsidRPr="00D66528">
        <w:t xml:space="preserve">aligned(8) class </w:t>
      </w:r>
      <w:r>
        <w:t>3DScaling</w:t>
      </w:r>
      <w:r w:rsidRPr="00D66528">
        <w:t xml:space="preserve"> (unsigned int(8) scale_precision) {</w:t>
      </w:r>
    </w:p>
    <w:p w14:paraId="7FC668F4" w14:textId="77777777" w:rsidR="00FB3160" w:rsidRPr="00D66528" w:rsidRDefault="00FB3160" w:rsidP="00227F5F">
      <w:pPr>
        <w:pStyle w:val="code"/>
      </w:pPr>
      <w:r>
        <w:t xml:space="preserve">  </w:t>
      </w:r>
      <w:r w:rsidRPr="00D66528">
        <w:t>Vector3 scale(scale_precision);</w:t>
      </w:r>
    </w:p>
    <w:p w14:paraId="79B545A8" w14:textId="77777777" w:rsidR="00FB3160" w:rsidRDefault="00FB3160" w:rsidP="00FB3160">
      <w:pPr>
        <w:ind w:left="720"/>
        <w:rPr>
          <w:lang w:eastAsia="ja-JP"/>
        </w:rPr>
      </w:pPr>
      <w:r w:rsidRPr="00D66528">
        <w:rPr>
          <w:rFonts w:ascii="Courier New" w:hAnsi="Courier New"/>
          <w:sz w:val="20"/>
        </w:rPr>
        <w:t>}</w:t>
      </w:r>
    </w:p>
    <w:p w14:paraId="3A3E4953" w14:textId="102A804F" w:rsidR="00FB3160" w:rsidRPr="0072738C" w:rsidRDefault="00FB3160" w:rsidP="00227F5F">
      <w:pPr>
        <w:pStyle w:val="Heading4"/>
        <w:rPr>
          <w:lang w:eastAsia="ja-JP"/>
        </w:rPr>
      </w:pPr>
      <w:r w:rsidRPr="0072738C">
        <w:rPr>
          <w:rFonts w:eastAsia="MS Mincho"/>
          <w:lang w:eastAsia="ja-JP"/>
        </w:rPr>
        <w:t>Semantics</w:t>
      </w:r>
    </w:p>
    <w:p w14:paraId="028FC268" w14:textId="77777777" w:rsidR="00FB3160" w:rsidRPr="00271A85" w:rsidRDefault="00FB3160" w:rsidP="00FB3160">
      <w:pPr>
        <w:tabs>
          <w:tab w:val="left" w:pos="1701"/>
        </w:tabs>
        <w:ind w:left="1434" w:hanging="357"/>
        <w:rPr>
          <w:szCs w:val="20"/>
        </w:rPr>
      </w:pPr>
      <w:proofErr w:type="spellStart"/>
      <w:r>
        <w:rPr>
          <w:rFonts w:ascii="Courier" w:hAnsi="Courier"/>
          <w:sz w:val="20"/>
        </w:rPr>
        <w:t>scale_precision</w:t>
      </w:r>
      <w:proofErr w:type="spellEnd"/>
      <w:r w:rsidRPr="000753F9">
        <w:rPr>
          <w:szCs w:val="20"/>
        </w:rPr>
        <w:t xml:space="preserve"> </w:t>
      </w:r>
      <w:r w:rsidRPr="00C44DF0">
        <w:rPr>
          <w:szCs w:val="20"/>
        </w:rPr>
        <w:t>indicat</w:t>
      </w:r>
      <w:r>
        <w:rPr>
          <w:szCs w:val="20"/>
        </w:rPr>
        <w:t xml:space="preserve">es the precision of </w:t>
      </w:r>
      <w:r>
        <w:rPr>
          <w:rFonts w:ascii="Courier" w:hAnsi="Courier"/>
          <w:sz w:val="20"/>
        </w:rPr>
        <w:t>scale</w:t>
      </w:r>
      <w:r>
        <w:rPr>
          <w:szCs w:val="20"/>
        </w:rPr>
        <w:t xml:space="preserve"> in number of bits.</w:t>
      </w:r>
    </w:p>
    <w:p w14:paraId="6021CDAC" w14:textId="77777777" w:rsidR="00FB3160" w:rsidRPr="00E06F14" w:rsidRDefault="00FB3160" w:rsidP="00FB3160">
      <w:pPr>
        <w:ind w:left="1440" w:hanging="360"/>
      </w:pPr>
      <w:proofErr w:type="spellStart"/>
      <w:r w:rsidRPr="00A42187">
        <w:rPr>
          <w:rFonts w:ascii="Courier" w:hAnsi="Courier"/>
          <w:sz w:val="20"/>
        </w:rPr>
        <w:t>scale.</w:t>
      </w:r>
      <w:r w:rsidRPr="00E23869">
        <w:rPr>
          <w:rFonts w:ascii="Courier" w:hAnsi="Courier"/>
          <w:sz w:val="20"/>
        </w:rPr>
        <w:t>x</w:t>
      </w:r>
      <w:proofErr w:type="spellEnd"/>
      <w:r w:rsidRPr="00C44DF0">
        <w:rPr>
          <w:szCs w:val="20"/>
        </w:rPr>
        <w:t xml:space="preserve">, </w:t>
      </w:r>
      <w:proofErr w:type="spellStart"/>
      <w:proofErr w:type="gramStart"/>
      <w:r>
        <w:rPr>
          <w:rFonts w:ascii="Courier" w:hAnsi="Courier"/>
          <w:sz w:val="20"/>
        </w:rPr>
        <w:t>scale.</w:t>
      </w:r>
      <w:r w:rsidRPr="00E23869">
        <w:rPr>
          <w:rFonts w:ascii="Courier" w:hAnsi="Courier"/>
          <w:sz w:val="20"/>
        </w:rPr>
        <w:t>y</w:t>
      </w:r>
      <w:proofErr w:type="spellEnd"/>
      <w:proofErr w:type="gramEnd"/>
      <w:r w:rsidRPr="00C44DF0">
        <w:rPr>
          <w:szCs w:val="20"/>
        </w:rPr>
        <w:t>, and</w:t>
      </w:r>
      <w:r w:rsidRPr="00E23869">
        <w:rPr>
          <w:szCs w:val="20"/>
        </w:rPr>
        <w:t xml:space="preserve"> </w:t>
      </w:r>
      <w:proofErr w:type="spellStart"/>
      <w:r>
        <w:rPr>
          <w:rFonts w:ascii="Courier" w:hAnsi="Courier"/>
          <w:sz w:val="20"/>
        </w:rPr>
        <w:t>scale.</w:t>
      </w:r>
      <w:r w:rsidRPr="00E23869">
        <w:rPr>
          <w:rFonts w:ascii="Courier" w:hAnsi="Courier"/>
          <w:sz w:val="20"/>
        </w:rPr>
        <w:t>z</w:t>
      </w:r>
      <w:proofErr w:type="spellEnd"/>
      <w:r w:rsidRPr="000753F9">
        <w:rPr>
          <w:szCs w:val="20"/>
        </w:rPr>
        <w:t xml:space="preserve"> </w:t>
      </w:r>
      <w:r w:rsidRPr="00C44DF0">
        <w:rPr>
          <w:szCs w:val="20"/>
        </w:rPr>
        <w:t xml:space="preserve">indicate the </w:t>
      </w:r>
      <w:r>
        <w:rPr>
          <w:szCs w:val="20"/>
        </w:rPr>
        <w:t xml:space="preserve">scaling </w:t>
      </w:r>
      <w:r w:rsidRPr="00C44DF0">
        <w:rPr>
          <w:szCs w:val="20"/>
        </w:rPr>
        <w:t>extension in the Cartesian coordinates along the x, y, and z axes, respectively, relative to the origin</w:t>
      </w:r>
      <w:r>
        <w:rPr>
          <w:szCs w:val="20"/>
        </w:rPr>
        <w:t xml:space="preserve"> </w:t>
      </w:r>
      <w:r w:rsidRPr="00B15378">
        <w:rPr>
          <w:rFonts w:ascii="Courier" w:hAnsi="Courier"/>
          <w:sz w:val="20"/>
          <w:szCs w:val="20"/>
        </w:rPr>
        <w:t>(0,0,0)</w:t>
      </w:r>
      <w:r>
        <w:rPr>
          <w:sz w:val="20"/>
          <w:szCs w:val="15"/>
        </w:rPr>
        <w:t>.</w:t>
      </w:r>
    </w:p>
    <w:p w14:paraId="0BDC1AAE" w14:textId="77777777" w:rsidR="00FB3160" w:rsidRDefault="00FB3160" w:rsidP="00FB3160">
      <w:pPr>
        <w:pStyle w:val="ListParagraph"/>
        <w:tabs>
          <w:tab w:val="left" w:pos="403"/>
        </w:tabs>
        <w:spacing w:after="240" w:line="240" w:lineRule="atLeast"/>
        <w:ind w:left="720"/>
        <w:contextualSpacing/>
        <w:rPr>
          <w:highlight w:val="yellow"/>
          <w:lang w:eastAsia="ja-JP"/>
        </w:rPr>
      </w:pPr>
    </w:p>
    <w:p w14:paraId="15F82B81" w14:textId="77777777" w:rsidR="00FB3160" w:rsidRDefault="00FB3160" w:rsidP="00FB3160">
      <w:pPr>
        <w:pStyle w:val="ListParagraph"/>
        <w:tabs>
          <w:tab w:val="left" w:pos="403"/>
        </w:tabs>
        <w:spacing w:after="240" w:line="240" w:lineRule="atLeast"/>
        <w:ind w:left="720"/>
        <w:contextualSpacing/>
        <w:rPr>
          <w:highlight w:val="yellow"/>
          <w:lang w:eastAsia="ja-JP"/>
        </w:rPr>
      </w:pPr>
    </w:p>
    <w:p w14:paraId="6CA9A05E" w14:textId="223AEE53" w:rsidR="00FB3160" w:rsidRDefault="00FB3160" w:rsidP="00FB3160">
      <w:pPr>
        <w:pStyle w:val="ListParagraph"/>
        <w:numPr>
          <w:ilvl w:val="0"/>
          <w:numId w:val="10"/>
        </w:numPr>
        <w:tabs>
          <w:tab w:val="left" w:pos="403"/>
        </w:tabs>
        <w:spacing w:after="240" w:line="240" w:lineRule="atLeast"/>
        <w:contextualSpacing/>
        <w:rPr>
          <w:ins w:id="125" w:author="Dimitri Podborski" w:date="2022-01-25T19:48:00Z"/>
          <w:highlight w:val="yellow"/>
          <w:lang w:eastAsia="ja-JP"/>
        </w:rPr>
      </w:pPr>
      <w:r w:rsidRPr="00B63C07">
        <w:rPr>
          <w:highlight w:val="yellow"/>
          <w:lang w:eastAsia="ja-JP"/>
        </w:rPr>
        <w:lastRenderedPageBreak/>
        <w:t>TBD</w:t>
      </w:r>
      <w:r>
        <w:rPr>
          <w:highlight w:val="yellow"/>
          <w:lang w:eastAsia="ja-JP"/>
        </w:rPr>
        <w:t>: How does differ from scaling defined in 4.1.2</w:t>
      </w:r>
    </w:p>
    <w:p w14:paraId="49D5A3AB" w14:textId="19817B70" w:rsidR="004475E7" w:rsidRDefault="004475E7" w:rsidP="004475E7">
      <w:pPr>
        <w:pStyle w:val="Heading2"/>
        <w:rPr>
          <w:ins w:id="126" w:author="Dimitri Podborski" w:date="2022-01-25T19:49:00Z"/>
          <w:lang w:eastAsia="ja-JP"/>
        </w:rPr>
      </w:pPr>
      <w:bookmarkStart w:id="127" w:name="_Toc94083886"/>
      <w:ins w:id="128" w:author="Dimitri Podborski" w:date="2022-01-25T19:48:00Z">
        <w:r w:rsidRPr="00227F5F">
          <w:rPr>
            <w:lang w:eastAsia="ja-JP"/>
          </w:rPr>
          <w:t>Viewing Spaces</w:t>
        </w:r>
      </w:ins>
      <w:bookmarkEnd w:id="127"/>
    </w:p>
    <w:p w14:paraId="17692600" w14:textId="2B82BEF7" w:rsidR="004475E7" w:rsidRPr="00227F5F" w:rsidRDefault="004475E7" w:rsidP="00227F5F">
      <w:pPr>
        <w:pStyle w:val="Heading3"/>
        <w:rPr>
          <w:lang w:eastAsia="ja-JP"/>
        </w:rPr>
      </w:pPr>
      <w:bookmarkStart w:id="129" w:name="_Toc94083887"/>
      <w:ins w:id="130" w:author="Dimitri Podborski" w:date="2022-01-25T19:49:00Z">
        <w:r>
          <w:rPr>
            <w:lang w:eastAsia="ja-JP"/>
          </w:rPr>
          <w:t>Cuboid Viewing Spaces</w:t>
        </w:r>
      </w:ins>
      <w:bookmarkEnd w:id="129"/>
    </w:p>
    <w:p w14:paraId="427A324E" w14:textId="760DAA32" w:rsidR="00FB3160" w:rsidRPr="00D31E2E" w:rsidDel="00FE5DE9" w:rsidRDefault="00FB3160" w:rsidP="00227F5F">
      <w:pPr>
        <w:pStyle w:val="Heading2"/>
        <w:rPr>
          <w:del w:id="131" w:author="Dimitri Podborski" w:date="2022-01-25T18:17:00Z"/>
          <w:lang w:eastAsia="ja-JP"/>
        </w:rPr>
      </w:pPr>
      <w:bookmarkStart w:id="132" w:name="_Toc94083888"/>
      <w:del w:id="133" w:author="Dimitri Podborski" w:date="2022-01-25T19:49:00Z">
        <w:r w:rsidRPr="00D31E2E" w:rsidDel="004475E7">
          <w:rPr>
            <w:rFonts w:eastAsia="MS Mincho"/>
            <w:lang w:eastAsia="ja-JP"/>
          </w:rPr>
          <w:delText>Viewing Spaces</w:delText>
        </w:r>
      </w:del>
      <w:bookmarkEnd w:id="132"/>
    </w:p>
    <w:p w14:paraId="64E8B36C" w14:textId="05874316" w:rsidR="00FB3160" w:rsidDel="004475E7" w:rsidRDefault="00FB3160" w:rsidP="00227F5F">
      <w:pPr>
        <w:pStyle w:val="Heading2"/>
        <w:rPr>
          <w:del w:id="134" w:author="Dimitri Podborski" w:date="2022-01-25T19:49:00Z"/>
          <w:lang w:eastAsia="ja-JP"/>
        </w:rPr>
      </w:pPr>
      <w:bookmarkStart w:id="135" w:name="_Toc94083889"/>
      <w:bookmarkEnd w:id="135"/>
    </w:p>
    <w:p w14:paraId="4E383550" w14:textId="7D3D7E37" w:rsidR="00FB3160" w:rsidRPr="000D29F1" w:rsidDel="00FE5DE9" w:rsidRDefault="00FB3160" w:rsidP="00227F5F">
      <w:pPr>
        <w:pStyle w:val="Heading3"/>
        <w:rPr>
          <w:del w:id="136" w:author="Dimitri Podborski" w:date="2022-01-25T18:17:00Z"/>
          <w:lang w:eastAsia="ja-JP"/>
        </w:rPr>
      </w:pPr>
      <w:bookmarkStart w:id="137" w:name="_Toc94083890"/>
      <w:del w:id="138" w:author="Dimitri Podborski" w:date="2022-01-25T19:49:00Z">
        <w:r w:rsidDel="004475E7">
          <w:rPr>
            <w:rFonts w:eastAsia="MS Mincho"/>
            <w:lang w:eastAsia="ja-JP"/>
          </w:rPr>
          <w:delText>Cuboid Viewing Spaces</w:delText>
        </w:r>
      </w:del>
      <w:bookmarkEnd w:id="137"/>
    </w:p>
    <w:p w14:paraId="5D621A4C" w14:textId="3BDA60E5" w:rsidR="00FB3160" w:rsidDel="004475E7" w:rsidRDefault="00FB3160" w:rsidP="00227F5F">
      <w:pPr>
        <w:pStyle w:val="Heading3"/>
        <w:rPr>
          <w:del w:id="139" w:author="Dimitri Podborski" w:date="2022-01-25T19:49:00Z"/>
        </w:rPr>
      </w:pPr>
      <w:bookmarkStart w:id="140" w:name="_Toc94083891"/>
      <w:bookmarkEnd w:id="140"/>
    </w:p>
    <w:p w14:paraId="1797C674" w14:textId="77777777" w:rsidR="00FB3160" w:rsidDel="00FE5DE9" w:rsidRDefault="00FB3160" w:rsidP="00FB3160">
      <w:pPr>
        <w:tabs>
          <w:tab w:val="left" w:pos="403"/>
        </w:tabs>
        <w:spacing w:after="240" w:line="240" w:lineRule="atLeast"/>
        <w:contextualSpacing/>
        <w:rPr>
          <w:del w:id="141" w:author="Dimitri Podborski" w:date="2022-01-25T18:17:00Z"/>
        </w:rPr>
      </w:pPr>
      <w:r>
        <w:t>A cuboid viewing space is defined as follows:</w:t>
      </w:r>
    </w:p>
    <w:p w14:paraId="34A518BF" w14:textId="77777777" w:rsidR="00FB3160" w:rsidRDefault="00FB3160" w:rsidP="00FB3160">
      <w:pPr>
        <w:tabs>
          <w:tab w:val="left" w:pos="403"/>
        </w:tabs>
        <w:spacing w:after="240" w:line="240" w:lineRule="atLeast"/>
        <w:contextualSpacing/>
      </w:pPr>
    </w:p>
    <w:p w14:paraId="3CB3319A" w14:textId="58E7F5B8" w:rsidR="00FB3160" w:rsidRPr="0072738C" w:rsidRDefault="00FB3160" w:rsidP="00227F5F">
      <w:pPr>
        <w:pStyle w:val="Heading4"/>
        <w:rPr>
          <w:lang w:eastAsia="ja-JP"/>
        </w:rPr>
      </w:pPr>
      <w:r w:rsidRPr="0072738C">
        <w:rPr>
          <w:rFonts w:eastAsia="MS Mincho"/>
          <w:lang w:eastAsia="ja-JP"/>
        </w:rPr>
        <w:t>Syntax</w:t>
      </w:r>
    </w:p>
    <w:p w14:paraId="4182AF19" w14:textId="77777777" w:rsidR="00FB3160" w:rsidRDefault="00FB3160" w:rsidP="00227F5F">
      <w:pPr>
        <w:pStyle w:val="code"/>
      </w:pPr>
      <w:r w:rsidRPr="00491569">
        <w:t xml:space="preserve">aligned(8) class </w:t>
      </w:r>
      <w:r>
        <w:t>ViewingSpace</w:t>
      </w:r>
      <w:r w:rsidRPr="00491569">
        <w:t>(</w:t>
      </w:r>
      <w:r>
        <w:rPr>
          <w:lang w:eastAsia="ja-JP"/>
        </w:rPr>
        <w:t>unsigned int(8) precision</w:t>
      </w:r>
      <w:r w:rsidRPr="00491569">
        <w:t>) {</w:t>
      </w:r>
    </w:p>
    <w:p w14:paraId="4D8416DE" w14:textId="77777777" w:rsidR="00FB3160" w:rsidRPr="00491569" w:rsidRDefault="00FB3160" w:rsidP="00227F5F">
      <w:pPr>
        <w:pStyle w:val="code"/>
      </w:pPr>
      <w:r>
        <w:tab/>
      </w:r>
      <w:r w:rsidRPr="00491569">
        <w:t xml:space="preserve">Vector3 </w:t>
      </w:r>
      <w:bookmarkStart w:id="142" w:name="_Hlk92917845"/>
      <w:r w:rsidRPr="00491569">
        <w:t>anchor</w:t>
      </w:r>
      <w:bookmarkEnd w:id="142"/>
      <w:r w:rsidRPr="00491569">
        <w:t>(</w:t>
      </w:r>
      <w:r>
        <w:rPr>
          <w:lang w:eastAsia="ja-JP"/>
        </w:rPr>
        <w:t>precision)</w:t>
      </w:r>
      <w:r w:rsidRPr="00491569">
        <w:t>;</w:t>
      </w:r>
      <w:r w:rsidRPr="00491569">
        <w:tab/>
      </w:r>
    </w:p>
    <w:p w14:paraId="5F6E12BF" w14:textId="77777777" w:rsidR="00FB3160" w:rsidRPr="00491569" w:rsidRDefault="00FB3160" w:rsidP="00227F5F">
      <w:pPr>
        <w:pStyle w:val="code"/>
      </w:pPr>
      <w:r w:rsidRPr="00491569">
        <w:tab/>
        <w:t xml:space="preserve">Vector3 </w:t>
      </w:r>
      <w:bookmarkStart w:id="143" w:name="_Hlk92917979"/>
      <w:r w:rsidRPr="00491569">
        <w:t>dimensions</w:t>
      </w:r>
      <w:bookmarkEnd w:id="143"/>
      <w:r w:rsidRPr="00491569">
        <w:t>(</w:t>
      </w:r>
      <w:r>
        <w:rPr>
          <w:lang w:eastAsia="ja-JP"/>
        </w:rPr>
        <w:t>precision</w:t>
      </w:r>
      <w:r w:rsidRPr="00491569">
        <w:t>);</w:t>
      </w:r>
    </w:p>
    <w:p w14:paraId="1CD209E6" w14:textId="77777777" w:rsidR="00FB3160" w:rsidDel="00FE5DE9" w:rsidRDefault="00FB3160" w:rsidP="00227F5F">
      <w:pPr>
        <w:pStyle w:val="code"/>
        <w:rPr>
          <w:del w:id="144" w:author="Dimitri Podborski" w:date="2022-01-25T18:17:00Z"/>
        </w:rPr>
      </w:pPr>
      <w:r w:rsidRPr="00491569">
        <w:t>}</w:t>
      </w:r>
    </w:p>
    <w:p w14:paraId="40D26E3C" w14:textId="77777777" w:rsidR="00FB3160" w:rsidRDefault="00FB3160" w:rsidP="00227F5F">
      <w:pPr>
        <w:pStyle w:val="code"/>
        <w:rPr>
          <w:lang w:eastAsia="ja-JP"/>
        </w:rPr>
      </w:pPr>
    </w:p>
    <w:p w14:paraId="63DBB7AE" w14:textId="6AE8F7C6" w:rsidR="00FB3160" w:rsidRPr="0072738C" w:rsidRDefault="00FB3160" w:rsidP="00227F5F">
      <w:pPr>
        <w:pStyle w:val="Heading4"/>
        <w:rPr>
          <w:lang w:eastAsia="ja-JP"/>
        </w:rPr>
      </w:pPr>
      <w:r w:rsidRPr="0072738C">
        <w:rPr>
          <w:rFonts w:eastAsia="MS Mincho"/>
          <w:lang w:eastAsia="ja-JP"/>
        </w:rPr>
        <w:t>Semantics</w:t>
      </w:r>
    </w:p>
    <w:p w14:paraId="7F227DC7" w14:textId="77777777" w:rsidR="00FB3160" w:rsidRPr="00271A85" w:rsidRDefault="00FB3160" w:rsidP="00FB3160">
      <w:pPr>
        <w:tabs>
          <w:tab w:val="left" w:pos="1701"/>
        </w:tabs>
        <w:ind w:left="1434" w:hanging="357"/>
        <w:rPr>
          <w:szCs w:val="20"/>
        </w:rPr>
      </w:pPr>
      <w:proofErr w:type="spellStart"/>
      <w:r w:rsidRPr="00E34E8F">
        <w:rPr>
          <w:rFonts w:ascii="Courier" w:hAnsi="Courier"/>
          <w:sz w:val="20"/>
        </w:rPr>
        <w:t>anchor</w:t>
      </w:r>
      <w:r w:rsidRPr="00A42187">
        <w:rPr>
          <w:rFonts w:ascii="Courier" w:hAnsi="Courier"/>
          <w:sz w:val="20"/>
        </w:rPr>
        <w:t>.</w:t>
      </w:r>
      <w:r w:rsidRPr="00E23869">
        <w:rPr>
          <w:rFonts w:ascii="Courier" w:hAnsi="Courier"/>
          <w:sz w:val="20"/>
        </w:rPr>
        <w:t>x</w:t>
      </w:r>
      <w:proofErr w:type="spellEnd"/>
      <w:r w:rsidRPr="00C44DF0">
        <w:rPr>
          <w:szCs w:val="20"/>
        </w:rPr>
        <w:t xml:space="preserve">, </w:t>
      </w:r>
      <w:proofErr w:type="spellStart"/>
      <w:proofErr w:type="gramStart"/>
      <w:r w:rsidRPr="00E34E8F">
        <w:rPr>
          <w:rFonts w:ascii="Courier" w:hAnsi="Courier"/>
          <w:sz w:val="20"/>
        </w:rPr>
        <w:t>anchor</w:t>
      </w:r>
      <w:r>
        <w:rPr>
          <w:rFonts w:ascii="Courier" w:hAnsi="Courier"/>
          <w:sz w:val="20"/>
        </w:rPr>
        <w:t>.</w:t>
      </w:r>
      <w:r w:rsidRPr="00E23869">
        <w:rPr>
          <w:rFonts w:ascii="Courier" w:hAnsi="Courier"/>
          <w:sz w:val="20"/>
        </w:rPr>
        <w:t>y</w:t>
      </w:r>
      <w:proofErr w:type="spellEnd"/>
      <w:proofErr w:type="gramEnd"/>
      <w:r w:rsidRPr="00C44DF0">
        <w:rPr>
          <w:szCs w:val="20"/>
        </w:rPr>
        <w:t>, and</w:t>
      </w:r>
      <w:r w:rsidRPr="00E23869">
        <w:rPr>
          <w:szCs w:val="20"/>
        </w:rPr>
        <w:t xml:space="preserve"> </w:t>
      </w:r>
      <w:proofErr w:type="spellStart"/>
      <w:r w:rsidRPr="00E34E8F">
        <w:rPr>
          <w:rFonts w:ascii="Courier" w:hAnsi="Courier"/>
          <w:sz w:val="20"/>
        </w:rPr>
        <w:t>anchor</w:t>
      </w:r>
      <w:r>
        <w:rPr>
          <w:rFonts w:ascii="Courier" w:hAnsi="Courier"/>
          <w:sz w:val="20"/>
        </w:rPr>
        <w:t>.</w:t>
      </w:r>
      <w:r w:rsidRPr="00E23869">
        <w:rPr>
          <w:rFonts w:ascii="Courier" w:hAnsi="Courier"/>
          <w:sz w:val="20"/>
        </w:rPr>
        <w:t>z</w:t>
      </w:r>
      <w:proofErr w:type="spellEnd"/>
      <w:r w:rsidRPr="000753F9">
        <w:rPr>
          <w:szCs w:val="20"/>
        </w:rPr>
        <w:t xml:space="preserve"> </w:t>
      </w:r>
      <w:r w:rsidRPr="00C44DF0">
        <w:rPr>
          <w:szCs w:val="20"/>
        </w:rPr>
        <w:t xml:space="preserve">indicate </w:t>
      </w:r>
      <w:r>
        <w:rPr>
          <w:szCs w:val="20"/>
        </w:rPr>
        <w:t xml:space="preserve">the x, y, z position values of the anchor point of the viewing space, </w:t>
      </w:r>
      <w:r w:rsidRPr="00C44DF0">
        <w:rPr>
          <w:szCs w:val="20"/>
        </w:rPr>
        <w:t>respectively, relative to the origin</w:t>
      </w:r>
      <w:r>
        <w:rPr>
          <w:szCs w:val="20"/>
        </w:rPr>
        <w:t xml:space="preserve"> </w:t>
      </w:r>
      <w:r w:rsidRPr="00B15378">
        <w:rPr>
          <w:rFonts w:ascii="Courier" w:hAnsi="Courier"/>
          <w:sz w:val="20"/>
          <w:szCs w:val="20"/>
        </w:rPr>
        <w:t>(0,0,0)</w:t>
      </w:r>
      <w:r>
        <w:rPr>
          <w:szCs w:val="20"/>
        </w:rPr>
        <w:t>.</w:t>
      </w:r>
    </w:p>
    <w:p w14:paraId="694026E3" w14:textId="77777777" w:rsidR="00FB3160" w:rsidRPr="00E06F14" w:rsidRDefault="00FB3160" w:rsidP="00FB3160">
      <w:pPr>
        <w:ind w:left="1440" w:hanging="360"/>
      </w:pPr>
      <w:proofErr w:type="spellStart"/>
      <w:r w:rsidRPr="007F728C">
        <w:rPr>
          <w:rFonts w:ascii="Courier" w:hAnsi="Courier"/>
          <w:sz w:val="20"/>
        </w:rPr>
        <w:t>dimensions</w:t>
      </w:r>
      <w:r w:rsidRPr="00A42187">
        <w:rPr>
          <w:rFonts w:ascii="Courier" w:hAnsi="Courier"/>
          <w:sz w:val="20"/>
        </w:rPr>
        <w:t>.</w:t>
      </w:r>
      <w:r w:rsidRPr="00E23869">
        <w:rPr>
          <w:rFonts w:ascii="Courier" w:hAnsi="Courier"/>
          <w:sz w:val="20"/>
        </w:rPr>
        <w:t>x</w:t>
      </w:r>
      <w:proofErr w:type="spellEnd"/>
      <w:r w:rsidRPr="00C44DF0">
        <w:rPr>
          <w:szCs w:val="20"/>
        </w:rPr>
        <w:t xml:space="preserve">, </w:t>
      </w:r>
      <w:proofErr w:type="spellStart"/>
      <w:proofErr w:type="gramStart"/>
      <w:r w:rsidRPr="007F728C">
        <w:rPr>
          <w:rFonts w:ascii="Courier" w:hAnsi="Courier"/>
          <w:sz w:val="20"/>
        </w:rPr>
        <w:t>dimensions</w:t>
      </w:r>
      <w:r>
        <w:rPr>
          <w:rFonts w:ascii="Courier" w:hAnsi="Courier"/>
          <w:sz w:val="20"/>
        </w:rPr>
        <w:t>.</w:t>
      </w:r>
      <w:r w:rsidRPr="00E23869">
        <w:rPr>
          <w:rFonts w:ascii="Courier" w:hAnsi="Courier"/>
          <w:sz w:val="20"/>
        </w:rPr>
        <w:t>y</w:t>
      </w:r>
      <w:proofErr w:type="spellEnd"/>
      <w:proofErr w:type="gramEnd"/>
      <w:r w:rsidRPr="00C44DF0">
        <w:rPr>
          <w:szCs w:val="20"/>
        </w:rPr>
        <w:t>, and</w:t>
      </w:r>
      <w:r w:rsidRPr="00E23869">
        <w:rPr>
          <w:szCs w:val="20"/>
        </w:rPr>
        <w:t xml:space="preserve"> </w:t>
      </w:r>
      <w:proofErr w:type="spellStart"/>
      <w:r w:rsidRPr="007F728C">
        <w:rPr>
          <w:rFonts w:ascii="Courier" w:hAnsi="Courier"/>
          <w:sz w:val="20"/>
        </w:rPr>
        <w:t>dimensions</w:t>
      </w:r>
      <w:r>
        <w:rPr>
          <w:rFonts w:ascii="Courier" w:hAnsi="Courier"/>
          <w:sz w:val="20"/>
        </w:rPr>
        <w:t>.</w:t>
      </w:r>
      <w:r w:rsidRPr="00E23869">
        <w:rPr>
          <w:rFonts w:ascii="Courier" w:hAnsi="Courier"/>
          <w:sz w:val="20"/>
        </w:rPr>
        <w:t>z</w:t>
      </w:r>
      <w:proofErr w:type="spellEnd"/>
      <w:r w:rsidRPr="000753F9">
        <w:rPr>
          <w:szCs w:val="20"/>
        </w:rPr>
        <w:t xml:space="preserve"> </w:t>
      </w:r>
      <w:r w:rsidRPr="00C44DF0">
        <w:rPr>
          <w:szCs w:val="20"/>
        </w:rPr>
        <w:t xml:space="preserve">indicate the </w:t>
      </w:r>
      <w:r>
        <w:rPr>
          <w:szCs w:val="20"/>
        </w:rPr>
        <w:t>dimensions</w:t>
      </w:r>
      <w:r w:rsidRPr="00C44DF0">
        <w:rPr>
          <w:szCs w:val="20"/>
        </w:rPr>
        <w:t xml:space="preserve"> </w:t>
      </w:r>
      <w:r>
        <w:rPr>
          <w:szCs w:val="20"/>
        </w:rPr>
        <w:t xml:space="preserve">(or ranges) </w:t>
      </w:r>
      <w:r w:rsidRPr="00C44DF0">
        <w:rPr>
          <w:szCs w:val="20"/>
        </w:rPr>
        <w:t xml:space="preserve">in the Cartesian coordinates along the x, y, and z axes, respectively, </w:t>
      </w:r>
      <w:r>
        <w:rPr>
          <w:szCs w:val="20"/>
        </w:rPr>
        <w:t>from</w:t>
      </w:r>
      <w:r w:rsidRPr="00C44DF0">
        <w:rPr>
          <w:szCs w:val="20"/>
        </w:rPr>
        <w:t xml:space="preserve"> to the </w:t>
      </w:r>
      <w:r>
        <w:rPr>
          <w:szCs w:val="20"/>
        </w:rPr>
        <w:t xml:space="preserve">anchor </w:t>
      </w:r>
      <w:r w:rsidRPr="00B15378">
        <w:rPr>
          <w:rFonts w:ascii="Courier" w:hAnsi="Courier"/>
          <w:sz w:val="20"/>
          <w:szCs w:val="20"/>
        </w:rPr>
        <w:t>(</w:t>
      </w:r>
      <w:proofErr w:type="spellStart"/>
      <w:r w:rsidRPr="00E34E8F">
        <w:rPr>
          <w:rFonts w:ascii="Courier" w:hAnsi="Courier"/>
          <w:sz w:val="20"/>
        </w:rPr>
        <w:t>anchor</w:t>
      </w:r>
      <w:r w:rsidRPr="00A42187">
        <w:rPr>
          <w:rFonts w:ascii="Courier" w:hAnsi="Courier"/>
          <w:sz w:val="20"/>
        </w:rPr>
        <w:t>.</w:t>
      </w:r>
      <w:r w:rsidRPr="00E23869">
        <w:rPr>
          <w:rFonts w:ascii="Courier" w:hAnsi="Courier"/>
          <w:sz w:val="20"/>
        </w:rPr>
        <w:t>x</w:t>
      </w:r>
      <w:proofErr w:type="spellEnd"/>
      <w:r w:rsidRPr="00C44DF0">
        <w:rPr>
          <w:szCs w:val="20"/>
        </w:rPr>
        <w:t xml:space="preserve">, </w:t>
      </w:r>
      <w:proofErr w:type="spellStart"/>
      <w:r w:rsidRPr="00E34E8F">
        <w:rPr>
          <w:rFonts w:ascii="Courier" w:hAnsi="Courier"/>
          <w:sz w:val="20"/>
        </w:rPr>
        <w:t>anchor</w:t>
      </w:r>
      <w:r>
        <w:rPr>
          <w:rFonts w:ascii="Courier" w:hAnsi="Courier"/>
          <w:sz w:val="20"/>
        </w:rPr>
        <w:t>.</w:t>
      </w:r>
      <w:r w:rsidRPr="00E23869">
        <w:rPr>
          <w:rFonts w:ascii="Courier" w:hAnsi="Courier"/>
          <w:sz w:val="20"/>
        </w:rPr>
        <w:t>y</w:t>
      </w:r>
      <w:proofErr w:type="spellEnd"/>
      <w:r w:rsidRPr="00C44DF0">
        <w:rPr>
          <w:szCs w:val="20"/>
        </w:rPr>
        <w:t xml:space="preserve">, </w:t>
      </w:r>
      <w:proofErr w:type="spellStart"/>
      <w:r w:rsidRPr="00E34E8F">
        <w:rPr>
          <w:rFonts w:ascii="Courier" w:hAnsi="Courier"/>
          <w:sz w:val="20"/>
        </w:rPr>
        <w:t>anchor</w:t>
      </w:r>
      <w:r>
        <w:rPr>
          <w:rFonts w:ascii="Courier" w:hAnsi="Courier"/>
          <w:sz w:val="20"/>
        </w:rPr>
        <w:t>.</w:t>
      </w:r>
      <w:r w:rsidRPr="00E23869">
        <w:rPr>
          <w:rFonts w:ascii="Courier" w:hAnsi="Courier"/>
          <w:sz w:val="20"/>
        </w:rPr>
        <w:t>z</w:t>
      </w:r>
      <w:proofErr w:type="spellEnd"/>
      <w:r w:rsidRPr="00B15378">
        <w:rPr>
          <w:rFonts w:ascii="Courier" w:hAnsi="Courier"/>
          <w:sz w:val="20"/>
          <w:szCs w:val="20"/>
        </w:rPr>
        <w:t>)</w:t>
      </w:r>
      <w:r>
        <w:rPr>
          <w:sz w:val="20"/>
          <w:szCs w:val="15"/>
        </w:rPr>
        <w:t>.</w:t>
      </w:r>
    </w:p>
    <w:p w14:paraId="5D20CC5F" w14:textId="77777777" w:rsidR="00FB3160" w:rsidRDefault="00FB3160" w:rsidP="00FB3160">
      <w:pPr>
        <w:pStyle w:val="ListParagraph"/>
        <w:tabs>
          <w:tab w:val="left" w:pos="403"/>
        </w:tabs>
        <w:spacing w:after="240" w:line="240" w:lineRule="atLeast"/>
        <w:ind w:left="720"/>
        <w:contextualSpacing/>
        <w:rPr>
          <w:lang w:eastAsia="ja-JP"/>
        </w:rPr>
      </w:pPr>
    </w:p>
    <w:p w14:paraId="4E4D46A8" w14:textId="77777777" w:rsidR="00FB3160" w:rsidRPr="009951EF" w:rsidRDefault="00FB3160" w:rsidP="00FB3160">
      <w:pPr>
        <w:pStyle w:val="ListParagraph"/>
        <w:numPr>
          <w:ilvl w:val="0"/>
          <w:numId w:val="6"/>
        </w:numPr>
        <w:tabs>
          <w:tab w:val="left" w:pos="403"/>
        </w:tabs>
        <w:spacing w:after="240" w:line="240" w:lineRule="atLeast"/>
        <w:contextualSpacing/>
        <w:rPr>
          <w:lang w:eastAsia="ja-JP"/>
        </w:rPr>
      </w:pPr>
      <w:r w:rsidRPr="009951EF">
        <w:rPr>
          <w:lang w:eastAsia="ja-JP"/>
        </w:rPr>
        <w:t>Dimensions: 3D and 2D</w:t>
      </w:r>
    </w:p>
    <w:p w14:paraId="059C7553" w14:textId="77777777" w:rsidR="00FB3160" w:rsidRPr="009951EF" w:rsidRDefault="00FB3160" w:rsidP="00FB3160">
      <w:pPr>
        <w:pStyle w:val="ListParagraph"/>
        <w:numPr>
          <w:ilvl w:val="1"/>
          <w:numId w:val="6"/>
        </w:numPr>
        <w:tabs>
          <w:tab w:val="left" w:pos="403"/>
        </w:tabs>
        <w:spacing w:after="240" w:line="240" w:lineRule="atLeast"/>
        <w:contextualSpacing/>
        <w:rPr>
          <w:highlight w:val="yellow"/>
          <w:lang w:eastAsia="ja-JP"/>
        </w:rPr>
      </w:pPr>
      <w:r w:rsidRPr="009951EF">
        <w:rPr>
          <w:highlight w:val="yellow"/>
          <w:lang w:eastAsia="ja-JP"/>
        </w:rPr>
        <w:t>TBD: What is a 2D viewing space?</w:t>
      </w:r>
    </w:p>
    <w:p w14:paraId="5E4D9FE8" w14:textId="77777777" w:rsidR="00FB3160" w:rsidRDefault="00FB3160" w:rsidP="00FB3160">
      <w:pPr>
        <w:pStyle w:val="ListParagraph"/>
        <w:numPr>
          <w:ilvl w:val="0"/>
          <w:numId w:val="6"/>
        </w:numPr>
        <w:tabs>
          <w:tab w:val="left" w:pos="403"/>
        </w:tabs>
        <w:spacing w:after="240" w:line="240" w:lineRule="atLeast"/>
        <w:contextualSpacing/>
        <w:rPr>
          <w:lang w:eastAsia="ja-JP"/>
        </w:rPr>
      </w:pPr>
      <w:r>
        <w:rPr>
          <w:lang w:eastAsia="ja-JP"/>
        </w:rPr>
        <w:t xml:space="preserve">Shapes: </w:t>
      </w:r>
      <w:r w:rsidRPr="00AD4EC8">
        <w:rPr>
          <w:lang w:eastAsia="ja-JP"/>
        </w:rPr>
        <w:t xml:space="preserve">Cuboid </w:t>
      </w:r>
      <w:r>
        <w:rPr>
          <w:lang w:eastAsia="ja-JP"/>
        </w:rPr>
        <w:t xml:space="preserve">(Bounding Box), </w:t>
      </w:r>
      <w:r w:rsidRPr="00AD4EC8">
        <w:rPr>
          <w:lang w:eastAsia="ja-JP"/>
        </w:rPr>
        <w:t>Sphere</w:t>
      </w:r>
      <w:r>
        <w:rPr>
          <w:lang w:eastAsia="ja-JP"/>
        </w:rPr>
        <w:t xml:space="preserve">, </w:t>
      </w:r>
      <w:r w:rsidRPr="00AD4EC8">
        <w:rPr>
          <w:lang w:eastAsia="ja-JP"/>
        </w:rPr>
        <w:t>Cylinder</w:t>
      </w:r>
      <w:r>
        <w:rPr>
          <w:lang w:eastAsia="ja-JP"/>
        </w:rPr>
        <w:t xml:space="preserve">, </w:t>
      </w:r>
      <w:r w:rsidRPr="00AD4EC8">
        <w:rPr>
          <w:rFonts w:hint="eastAsia"/>
          <w:lang w:eastAsia="ja-JP"/>
        </w:rPr>
        <w:t>Ellipsoid</w:t>
      </w:r>
      <w:r>
        <w:rPr>
          <w:lang w:eastAsia="ja-JP"/>
        </w:rPr>
        <w:t xml:space="preserve">, etc. </w:t>
      </w:r>
    </w:p>
    <w:p w14:paraId="62FC6E4E" w14:textId="481A72F3" w:rsidR="00FB3160" w:rsidRPr="00D31E2E" w:rsidRDefault="00FB3160" w:rsidP="00227F5F">
      <w:pPr>
        <w:pStyle w:val="Heading2"/>
        <w:rPr>
          <w:lang w:eastAsia="ja-JP"/>
        </w:rPr>
      </w:pPr>
      <w:bookmarkStart w:id="145" w:name="_Toc94083892"/>
      <w:r w:rsidRPr="00D31E2E">
        <w:rPr>
          <w:rFonts w:eastAsia="MS Mincho"/>
          <w:lang w:eastAsia="ja-JP"/>
        </w:rPr>
        <w:t>Regions</w:t>
      </w:r>
      <w:bookmarkEnd w:id="145"/>
    </w:p>
    <w:p w14:paraId="09209D2D" w14:textId="182B3732" w:rsidR="00FB3160" w:rsidRPr="000D29F1" w:rsidRDefault="00FB3160" w:rsidP="00227F5F">
      <w:pPr>
        <w:pStyle w:val="Heading3"/>
        <w:rPr>
          <w:lang w:eastAsia="ja-JP"/>
        </w:rPr>
      </w:pPr>
      <w:bookmarkStart w:id="146" w:name="_Toc94083893"/>
      <w:r>
        <w:rPr>
          <w:rFonts w:eastAsia="MS Mincho"/>
          <w:lang w:eastAsia="ja-JP"/>
        </w:rPr>
        <w:t>Cuboid Regions</w:t>
      </w:r>
      <w:bookmarkStart w:id="147" w:name="_Hlk92919039"/>
      <w:bookmarkEnd w:id="146"/>
    </w:p>
    <w:bookmarkEnd w:id="147"/>
    <w:p w14:paraId="433A7DF8" w14:textId="626B2DC2" w:rsidR="00FB3160" w:rsidDel="00670CB8" w:rsidRDefault="00FB3160" w:rsidP="00227F5F">
      <w:pPr>
        <w:pStyle w:val="code"/>
        <w:rPr>
          <w:del w:id="148" w:author="Dimitri Podborski" w:date="2022-01-25T21:18:00Z"/>
          <w:lang w:eastAsia="ja-JP"/>
        </w:rPr>
      </w:pPr>
      <w:r>
        <w:rPr>
          <w:lang w:eastAsia="ja-JP"/>
        </w:rPr>
        <w:t>aligned(8) class CubiodRegion (</w:t>
      </w:r>
    </w:p>
    <w:p w14:paraId="35FF7CE5" w14:textId="3B9347E8" w:rsidR="00FB3160" w:rsidDel="00670CB8" w:rsidRDefault="00670CB8" w:rsidP="00227F5F">
      <w:pPr>
        <w:pStyle w:val="code"/>
        <w:rPr>
          <w:del w:id="149" w:author="Dimitri Podborski" w:date="2022-01-25T21:19:00Z"/>
          <w:lang w:eastAsia="ja-JP"/>
        </w:rPr>
      </w:pPr>
      <w:ins w:id="150" w:author="Dimitri Podborski" w:date="2022-01-25T21:18:00Z">
        <w:r>
          <w:rPr>
            <w:lang w:eastAsia="ja-JP"/>
          </w:rPr>
          <w:br/>
        </w:r>
      </w:ins>
      <w:r w:rsidR="00FB3160">
        <w:rPr>
          <w:lang w:eastAsia="ja-JP"/>
        </w:rPr>
        <w:tab/>
      </w:r>
      <w:r w:rsidR="00FB3160">
        <w:rPr>
          <w:lang w:eastAsia="ja-JP"/>
        </w:rPr>
        <w:tab/>
        <w:t>unsigned int(1) anchor_included,</w:t>
      </w:r>
      <w:del w:id="151" w:author="Dimitri Podborski" w:date="2022-01-25T21:19:00Z">
        <w:r w:rsidR="00FB3160" w:rsidDel="00670CB8">
          <w:rPr>
            <w:lang w:eastAsia="ja-JP"/>
          </w:rPr>
          <w:delText xml:space="preserve"> </w:delText>
        </w:r>
      </w:del>
    </w:p>
    <w:p w14:paraId="256722F4" w14:textId="082849C0" w:rsidR="00FB3160" w:rsidDel="00670CB8" w:rsidRDefault="00670CB8" w:rsidP="00227F5F">
      <w:pPr>
        <w:pStyle w:val="code"/>
        <w:rPr>
          <w:del w:id="152" w:author="Dimitri Podborski" w:date="2022-01-25T21:19:00Z"/>
          <w:lang w:eastAsia="ja-JP"/>
        </w:rPr>
      </w:pPr>
      <w:ins w:id="153" w:author="Dimitri Podborski" w:date="2022-01-25T21:19:00Z">
        <w:r>
          <w:rPr>
            <w:lang w:eastAsia="ja-JP"/>
          </w:rPr>
          <w:br/>
        </w:r>
      </w:ins>
      <w:r w:rsidR="00FB3160">
        <w:rPr>
          <w:lang w:eastAsia="ja-JP"/>
        </w:rPr>
        <w:tab/>
      </w:r>
      <w:r w:rsidR="00FB3160">
        <w:rPr>
          <w:lang w:eastAsia="ja-JP"/>
        </w:rPr>
        <w:tab/>
        <w:t>unsigned int(1) scale_included,</w:t>
      </w:r>
      <w:del w:id="154" w:author="Dimitri Podborski" w:date="2022-01-25T21:19:00Z">
        <w:r w:rsidR="00FB3160" w:rsidDel="00670CB8">
          <w:rPr>
            <w:lang w:eastAsia="ja-JP"/>
          </w:rPr>
          <w:delText xml:space="preserve"> </w:delText>
        </w:r>
      </w:del>
    </w:p>
    <w:p w14:paraId="00B4A23E" w14:textId="1845C72E" w:rsidR="00FB3160" w:rsidDel="00670CB8" w:rsidRDefault="00670CB8" w:rsidP="00227F5F">
      <w:pPr>
        <w:pStyle w:val="code"/>
        <w:rPr>
          <w:del w:id="155" w:author="Dimitri Podborski" w:date="2022-01-25T21:19:00Z"/>
          <w:lang w:eastAsia="ja-JP"/>
        </w:rPr>
      </w:pPr>
      <w:ins w:id="156" w:author="Dimitri Podborski" w:date="2022-01-25T21:19:00Z">
        <w:r>
          <w:rPr>
            <w:lang w:eastAsia="ja-JP"/>
          </w:rPr>
          <w:br/>
        </w:r>
      </w:ins>
      <w:r w:rsidR="00FB3160">
        <w:rPr>
          <w:lang w:eastAsia="ja-JP"/>
        </w:rPr>
        <w:tab/>
      </w:r>
      <w:r w:rsidR="00FB3160">
        <w:rPr>
          <w:lang w:eastAsia="ja-JP"/>
        </w:rPr>
        <w:tab/>
        <w:t>unsigned int(8) precision)</w:t>
      </w:r>
    </w:p>
    <w:p w14:paraId="2CC0CF75" w14:textId="519A0599" w:rsidR="00FB3160" w:rsidDel="00670CB8" w:rsidRDefault="00670CB8" w:rsidP="00227F5F">
      <w:pPr>
        <w:pStyle w:val="code"/>
        <w:rPr>
          <w:del w:id="157" w:author="Dimitri Podborski" w:date="2022-01-25T21:19:00Z"/>
          <w:lang w:eastAsia="ja-JP"/>
        </w:rPr>
      </w:pPr>
      <w:ins w:id="158" w:author="Dimitri Podborski" w:date="2022-01-25T21:19:00Z">
        <w:r>
          <w:rPr>
            <w:lang w:eastAsia="ja-JP"/>
          </w:rPr>
          <w:lastRenderedPageBreak/>
          <w:br/>
        </w:r>
      </w:ins>
      <w:r w:rsidR="00FB3160">
        <w:rPr>
          <w:lang w:eastAsia="ja-JP"/>
        </w:rPr>
        <w:t>{</w:t>
      </w:r>
    </w:p>
    <w:p w14:paraId="7BE3986A" w14:textId="1361C4B8" w:rsidR="00FB3160" w:rsidRPr="00A53EC0" w:rsidDel="00670CB8" w:rsidRDefault="00670CB8" w:rsidP="00227F5F">
      <w:pPr>
        <w:pStyle w:val="code"/>
        <w:rPr>
          <w:del w:id="159" w:author="Dimitri Podborski" w:date="2022-01-25T21:19:00Z"/>
          <w:lang w:eastAsia="ja-JP"/>
        </w:rPr>
      </w:pPr>
      <w:ins w:id="160" w:author="Dimitri Podborski" w:date="2022-01-25T21:19:00Z">
        <w:r>
          <w:rPr>
            <w:lang w:eastAsia="ja-JP"/>
          </w:rPr>
          <w:br/>
        </w:r>
        <w:r>
          <w:rPr>
            <w:lang w:eastAsia="ja-JP"/>
          </w:rPr>
          <w:tab/>
        </w:r>
      </w:ins>
      <w:del w:id="161" w:author="Dimitri Podborski" w:date="2022-01-25T21:19:00Z">
        <w:r w:rsidR="00FB3160" w:rsidDel="00670CB8">
          <w:rPr>
            <w:lang w:eastAsia="ja-JP"/>
          </w:rPr>
          <w:delText xml:space="preserve">     </w:delText>
        </w:r>
      </w:del>
      <w:r w:rsidR="00FB3160">
        <w:rPr>
          <w:lang w:eastAsia="ja-JP"/>
        </w:rPr>
        <w:t>unsigned int(16) id;</w:t>
      </w:r>
      <w:del w:id="162" w:author="Dimitri Podborski" w:date="2022-01-25T21:19:00Z">
        <w:r w:rsidR="00FB3160" w:rsidDel="00670CB8">
          <w:rPr>
            <w:lang w:eastAsia="ja-JP"/>
          </w:rPr>
          <w:delText xml:space="preserve"> </w:delText>
        </w:r>
      </w:del>
    </w:p>
    <w:p w14:paraId="655B08D6" w14:textId="3D293329" w:rsidR="00FB3160" w:rsidRPr="00A53EC0" w:rsidDel="00670CB8" w:rsidRDefault="00670CB8" w:rsidP="00227F5F">
      <w:pPr>
        <w:pStyle w:val="code"/>
        <w:rPr>
          <w:del w:id="163" w:author="Dimitri Podborski" w:date="2022-01-25T21:19:00Z"/>
          <w:lang w:eastAsia="ja-JP"/>
        </w:rPr>
      </w:pPr>
      <w:ins w:id="164" w:author="Dimitri Podborski" w:date="2022-01-25T21:19:00Z">
        <w:r>
          <w:rPr>
            <w:lang w:eastAsia="ja-JP"/>
          </w:rPr>
          <w:br/>
        </w:r>
        <w:r>
          <w:rPr>
            <w:lang w:eastAsia="ja-JP"/>
          </w:rPr>
          <w:tab/>
        </w:r>
      </w:ins>
      <w:del w:id="165" w:author="Dimitri Podborski" w:date="2022-01-25T21:19:00Z">
        <w:r w:rsidR="00FB3160" w:rsidDel="00670CB8">
          <w:rPr>
            <w:lang w:eastAsia="ja-JP"/>
          </w:rPr>
          <w:delText xml:space="preserve">     </w:delText>
        </w:r>
      </w:del>
      <w:r w:rsidR="00FB3160">
        <w:rPr>
          <w:lang w:eastAsia="ja-JP"/>
        </w:rPr>
        <w:t>unsigned int(32) size;</w:t>
      </w:r>
      <w:del w:id="166" w:author="Dimitri Podborski" w:date="2022-01-25T21:19:00Z">
        <w:r w:rsidR="00FB3160" w:rsidDel="00670CB8">
          <w:rPr>
            <w:lang w:eastAsia="ja-JP"/>
          </w:rPr>
          <w:delText xml:space="preserve"> </w:delText>
        </w:r>
      </w:del>
    </w:p>
    <w:p w14:paraId="706EF8BE" w14:textId="15A13D36" w:rsidR="00FB3160" w:rsidDel="00670CB8" w:rsidRDefault="00670CB8" w:rsidP="00227F5F">
      <w:pPr>
        <w:pStyle w:val="code"/>
        <w:rPr>
          <w:del w:id="167" w:author="Dimitri Podborski" w:date="2022-01-25T21:19:00Z"/>
          <w:lang w:eastAsia="ja-JP"/>
        </w:rPr>
      </w:pPr>
      <w:ins w:id="168" w:author="Dimitri Podborski" w:date="2022-01-25T21:19:00Z">
        <w:r>
          <w:rPr>
            <w:lang w:eastAsia="ja-JP"/>
          </w:rPr>
          <w:br/>
        </w:r>
      </w:ins>
      <w:r w:rsidR="00FB3160">
        <w:rPr>
          <w:lang w:eastAsia="ja-JP"/>
        </w:rPr>
        <w:tab/>
      </w:r>
      <w:del w:id="169" w:author="Dimitri Podborski" w:date="2022-01-25T21:19:00Z">
        <w:r w:rsidR="00FB3160" w:rsidDel="00670CB8">
          <w:rPr>
            <w:lang w:eastAsia="ja-JP"/>
          </w:rPr>
          <w:tab/>
        </w:r>
      </w:del>
      <w:r w:rsidR="00FB3160">
        <w:rPr>
          <w:lang w:eastAsia="ja-JP"/>
        </w:rPr>
        <w:t>if (anchor_included) { // anchor is not 0,0,0</w:t>
      </w:r>
    </w:p>
    <w:p w14:paraId="6C498CA7" w14:textId="3C8A555A" w:rsidR="00FB3160" w:rsidDel="00670CB8" w:rsidRDefault="00670CB8" w:rsidP="00227F5F">
      <w:pPr>
        <w:pStyle w:val="code"/>
        <w:rPr>
          <w:del w:id="170" w:author="Dimitri Podborski" w:date="2022-01-25T21:19:00Z"/>
          <w:lang w:eastAsia="ja-JP"/>
        </w:rPr>
      </w:pPr>
      <w:ins w:id="171" w:author="Dimitri Podborski" w:date="2022-01-25T21:19:00Z">
        <w:r>
          <w:rPr>
            <w:lang w:eastAsia="ja-JP"/>
          </w:rPr>
          <w:br/>
        </w:r>
      </w:ins>
      <w:r w:rsidR="00FB3160">
        <w:rPr>
          <w:lang w:eastAsia="ja-JP"/>
        </w:rPr>
        <w:tab/>
      </w:r>
      <w:r w:rsidR="00FB3160">
        <w:rPr>
          <w:lang w:eastAsia="ja-JP"/>
        </w:rPr>
        <w:tab/>
      </w:r>
      <w:del w:id="172" w:author="Dimitri Podborski" w:date="2022-01-25T21:19:00Z">
        <w:r w:rsidR="00FB3160" w:rsidDel="00670CB8">
          <w:rPr>
            <w:lang w:eastAsia="ja-JP"/>
          </w:rPr>
          <w:tab/>
        </w:r>
      </w:del>
      <w:r w:rsidR="00FB3160">
        <w:rPr>
          <w:lang w:eastAsia="ja-JP"/>
        </w:rPr>
        <w:t>Vector3 anchor(precision);</w:t>
      </w:r>
    </w:p>
    <w:p w14:paraId="5CA5D7C8" w14:textId="31F3EFFF" w:rsidR="00FB3160" w:rsidDel="00670CB8" w:rsidRDefault="00670CB8" w:rsidP="00227F5F">
      <w:pPr>
        <w:pStyle w:val="code"/>
        <w:rPr>
          <w:del w:id="173" w:author="Dimitri Podborski" w:date="2022-01-25T21:19:00Z"/>
          <w:lang w:eastAsia="ja-JP"/>
        </w:rPr>
      </w:pPr>
      <w:ins w:id="174" w:author="Dimitri Podborski" w:date="2022-01-25T21:19:00Z">
        <w:r>
          <w:rPr>
            <w:lang w:eastAsia="ja-JP"/>
          </w:rPr>
          <w:br/>
        </w:r>
      </w:ins>
      <w:r w:rsidR="00FB3160">
        <w:rPr>
          <w:lang w:eastAsia="ja-JP"/>
        </w:rPr>
        <w:tab/>
      </w:r>
      <w:del w:id="175" w:author="Dimitri Podborski" w:date="2022-01-25T21:19:00Z">
        <w:r w:rsidR="00FB3160" w:rsidDel="00670CB8">
          <w:rPr>
            <w:lang w:eastAsia="ja-JP"/>
          </w:rPr>
          <w:tab/>
        </w:r>
      </w:del>
      <w:r w:rsidR="00FB3160">
        <w:rPr>
          <w:lang w:eastAsia="ja-JP"/>
        </w:rPr>
        <w:t>}</w:t>
      </w:r>
    </w:p>
    <w:p w14:paraId="6153E9E6" w14:textId="47DDA586" w:rsidR="00FB3160" w:rsidDel="00670CB8" w:rsidRDefault="00670CB8" w:rsidP="00227F5F">
      <w:pPr>
        <w:pStyle w:val="code"/>
        <w:rPr>
          <w:del w:id="176" w:author="Dimitri Podborski" w:date="2022-01-25T21:19:00Z"/>
          <w:lang w:eastAsia="ja-JP"/>
        </w:rPr>
      </w:pPr>
      <w:ins w:id="177" w:author="Dimitri Podborski" w:date="2022-01-25T21:19:00Z">
        <w:r>
          <w:rPr>
            <w:lang w:eastAsia="ja-JP"/>
          </w:rPr>
          <w:br/>
        </w:r>
      </w:ins>
      <w:r w:rsidR="00FB3160">
        <w:rPr>
          <w:lang w:eastAsia="ja-JP"/>
        </w:rPr>
        <w:tab/>
      </w:r>
      <w:del w:id="178" w:author="Dimitri Podborski" w:date="2022-01-25T21:19:00Z">
        <w:r w:rsidR="00FB3160" w:rsidDel="00670CB8">
          <w:rPr>
            <w:lang w:eastAsia="ja-JP"/>
          </w:rPr>
          <w:tab/>
        </w:r>
      </w:del>
      <w:r w:rsidR="00FB3160">
        <w:rPr>
          <w:lang w:eastAsia="ja-JP"/>
        </w:rPr>
        <w:t>if (scale_included) { // scale is not (1,1,1)</w:t>
      </w:r>
    </w:p>
    <w:p w14:paraId="6B40F904" w14:textId="6687ADB0" w:rsidR="00FB3160" w:rsidDel="00670CB8" w:rsidRDefault="00670CB8" w:rsidP="00227F5F">
      <w:pPr>
        <w:pStyle w:val="code"/>
        <w:rPr>
          <w:del w:id="179" w:author="Dimitri Podborski" w:date="2022-01-25T21:20:00Z"/>
          <w:lang w:eastAsia="ja-JP"/>
        </w:rPr>
      </w:pPr>
      <w:ins w:id="180" w:author="Dimitri Podborski" w:date="2022-01-25T21:19:00Z">
        <w:r>
          <w:rPr>
            <w:lang w:eastAsia="ja-JP"/>
          </w:rPr>
          <w:br/>
        </w:r>
      </w:ins>
      <w:r w:rsidR="00FB3160">
        <w:rPr>
          <w:lang w:eastAsia="ja-JP"/>
        </w:rPr>
        <w:tab/>
      </w:r>
      <w:r w:rsidR="00FB3160">
        <w:rPr>
          <w:lang w:eastAsia="ja-JP"/>
        </w:rPr>
        <w:tab/>
      </w:r>
      <w:del w:id="181" w:author="Dimitri Podborski" w:date="2022-01-25T21:20:00Z">
        <w:r w:rsidR="00FB3160" w:rsidDel="00670CB8">
          <w:rPr>
            <w:lang w:eastAsia="ja-JP"/>
          </w:rPr>
          <w:tab/>
        </w:r>
      </w:del>
      <w:r w:rsidR="00FB3160">
        <w:rPr>
          <w:lang w:eastAsia="ja-JP"/>
        </w:rPr>
        <w:t>Vector3 scale(precision);</w:t>
      </w:r>
    </w:p>
    <w:p w14:paraId="369DEDD6" w14:textId="20BDCE5D" w:rsidR="00FB3160" w:rsidDel="00670CB8" w:rsidRDefault="00670CB8" w:rsidP="00227F5F">
      <w:pPr>
        <w:pStyle w:val="code"/>
        <w:rPr>
          <w:del w:id="182" w:author="Dimitri Podborski" w:date="2022-01-25T21:20:00Z"/>
          <w:lang w:eastAsia="ja-JP"/>
        </w:rPr>
      </w:pPr>
      <w:ins w:id="183" w:author="Dimitri Podborski" w:date="2022-01-25T21:20:00Z">
        <w:r>
          <w:rPr>
            <w:lang w:eastAsia="ja-JP"/>
          </w:rPr>
          <w:br/>
        </w:r>
      </w:ins>
      <w:r w:rsidR="00FB3160">
        <w:rPr>
          <w:lang w:eastAsia="ja-JP"/>
        </w:rPr>
        <w:tab/>
      </w:r>
      <w:del w:id="184" w:author="Dimitri Podborski" w:date="2022-01-25T21:20:00Z">
        <w:r w:rsidR="00FB3160" w:rsidDel="00670CB8">
          <w:rPr>
            <w:lang w:eastAsia="ja-JP"/>
          </w:rPr>
          <w:tab/>
        </w:r>
      </w:del>
      <w:r w:rsidR="00FB3160">
        <w:rPr>
          <w:lang w:eastAsia="ja-JP"/>
        </w:rPr>
        <w:t>}</w:t>
      </w:r>
    </w:p>
    <w:p w14:paraId="63BA0D6C" w14:textId="664DA1A4" w:rsidR="00FB3160" w:rsidDel="00670CB8" w:rsidRDefault="00670CB8" w:rsidP="00227F5F">
      <w:pPr>
        <w:pStyle w:val="code"/>
        <w:rPr>
          <w:del w:id="185" w:author="Dimitri Podborski" w:date="2022-01-25T21:20:00Z"/>
          <w:lang w:eastAsia="ja-JP"/>
        </w:rPr>
      </w:pPr>
      <w:ins w:id="186" w:author="Dimitri Podborski" w:date="2022-01-25T21:20:00Z">
        <w:r>
          <w:rPr>
            <w:lang w:eastAsia="ja-JP"/>
          </w:rPr>
          <w:br/>
        </w:r>
      </w:ins>
      <w:r w:rsidR="00FB3160">
        <w:rPr>
          <w:lang w:eastAsia="ja-JP"/>
        </w:rPr>
        <w:tab/>
      </w:r>
      <w:del w:id="187" w:author="Dimitri Podborski" w:date="2022-01-25T21:20:00Z">
        <w:r w:rsidR="00FB3160" w:rsidDel="00670CB8">
          <w:rPr>
            <w:lang w:eastAsia="ja-JP"/>
          </w:rPr>
          <w:tab/>
        </w:r>
      </w:del>
      <w:r w:rsidR="00FB3160">
        <w:rPr>
          <w:lang w:eastAsia="ja-JP"/>
        </w:rPr>
        <w:t>Vector3 dimension(precision);</w:t>
      </w:r>
    </w:p>
    <w:p w14:paraId="17F84A33" w14:textId="426AF161" w:rsidR="004475E7" w:rsidRDefault="00670CB8" w:rsidP="00227F5F">
      <w:pPr>
        <w:pStyle w:val="code"/>
        <w:rPr>
          <w:ins w:id="188" w:author="Dimitri Podborski" w:date="2022-01-25T19:49:00Z"/>
          <w:lang w:eastAsia="ja-JP"/>
        </w:rPr>
      </w:pPr>
      <w:ins w:id="189" w:author="Dimitri Podborski" w:date="2022-01-25T21:20:00Z">
        <w:r>
          <w:rPr>
            <w:lang w:eastAsia="ja-JP"/>
          </w:rPr>
          <w:br/>
        </w:r>
      </w:ins>
      <w:r w:rsidR="00FB3160">
        <w:rPr>
          <w:lang w:eastAsia="ja-JP"/>
        </w:rPr>
        <w:tab/>
        <w:t>}</w:t>
      </w:r>
    </w:p>
    <w:p w14:paraId="0DD61857" w14:textId="67738760" w:rsidR="004475E7" w:rsidRPr="00670CB8" w:rsidRDefault="004475E7" w:rsidP="00227F5F">
      <w:pPr>
        <w:pStyle w:val="Heading4"/>
        <w:rPr>
          <w:lang w:eastAsia="ja-JP"/>
        </w:rPr>
      </w:pPr>
      <w:ins w:id="190" w:author="Dimitri Podborski" w:date="2022-01-25T19:49:00Z">
        <w:r>
          <w:rPr>
            <w:lang w:val="en-GB" w:eastAsia="ja-JP"/>
          </w:rPr>
          <w:t>Semantics</w:t>
        </w:r>
      </w:ins>
    </w:p>
    <w:p w14:paraId="20E3F5F6" w14:textId="6D0BAA81" w:rsidR="00FB3160" w:rsidRPr="0072738C" w:rsidDel="00FE5DE9" w:rsidRDefault="00FB3160" w:rsidP="00227F5F">
      <w:pPr>
        <w:pStyle w:val="Heading4"/>
        <w:rPr>
          <w:del w:id="191" w:author="Dimitri Podborski" w:date="2022-01-25T18:17:00Z"/>
          <w:lang w:eastAsia="ja-JP"/>
        </w:rPr>
      </w:pPr>
      <w:del w:id="192" w:author="Dimitri Podborski" w:date="2022-01-25T19:49:00Z">
        <w:r w:rsidRPr="0072738C" w:rsidDel="004475E7">
          <w:rPr>
            <w:rFonts w:eastAsia="MS Mincho"/>
            <w:lang w:eastAsia="ja-JP"/>
          </w:rPr>
          <w:delText>Semantics</w:delText>
        </w:r>
      </w:del>
    </w:p>
    <w:p w14:paraId="645FB283" w14:textId="7398FFFC" w:rsidR="00FB3160" w:rsidRPr="00FE5DE9" w:rsidDel="004475E7" w:rsidRDefault="00FB3160" w:rsidP="00227F5F">
      <w:pPr>
        <w:pStyle w:val="Heading4"/>
        <w:rPr>
          <w:del w:id="193" w:author="Dimitri Podborski" w:date="2022-01-25T19:49:00Z"/>
          <w:lang w:val="en-GB" w:eastAsia="ja-JP"/>
        </w:rPr>
      </w:pPr>
    </w:p>
    <w:p w14:paraId="465024C1" w14:textId="77777777" w:rsidR="00FB3160" w:rsidRDefault="00FB3160" w:rsidP="00FB3160">
      <w:pPr>
        <w:pStyle w:val="ListParagraph"/>
        <w:numPr>
          <w:ilvl w:val="0"/>
          <w:numId w:val="6"/>
        </w:numPr>
        <w:tabs>
          <w:tab w:val="left" w:pos="403"/>
        </w:tabs>
        <w:spacing w:after="240" w:line="240" w:lineRule="atLeast"/>
        <w:contextualSpacing/>
        <w:rPr>
          <w:lang w:eastAsia="ja-JP"/>
        </w:rPr>
      </w:pPr>
      <w:r>
        <w:rPr>
          <w:lang w:eastAsia="ja-JP"/>
        </w:rPr>
        <w:t>Dimensions: 2D and 3D</w:t>
      </w:r>
    </w:p>
    <w:p w14:paraId="0B9EDFCD" w14:textId="77777777" w:rsidR="00FB3160" w:rsidRDefault="00FB3160" w:rsidP="00FB3160">
      <w:pPr>
        <w:pStyle w:val="ListParagraph"/>
        <w:numPr>
          <w:ilvl w:val="0"/>
          <w:numId w:val="6"/>
        </w:numPr>
        <w:tabs>
          <w:tab w:val="left" w:pos="403"/>
        </w:tabs>
        <w:spacing w:after="240" w:line="240" w:lineRule="atLeast"/>
        <w:contextualSpacing/>
        <w:rPr>
          <w:lang w:eastAsia="ja-JP"/>
        </w:rPr>
      </w:pPr>
      <w:r>
        <w:rPr>
          <w:lang w:eastAsia="ja-JP"/>
        </w:rPr>
        <w:t>Shapes</w:t>
      </w:r>
    </w:p>
    <w:p w14:paraId="68FC6D39" w14:textId="77777777" w:rsidR="00FB3160" w:rsidRDefault="00FB3160" w:rsidP="00FB3160">
      <w:pPr>
        <w:pStyle w:val="ListParagraph"/>
        <w:numPr>
          <w:ilvl w:val="0"/>
          <w:numId w:val="6"/>
        </w:numPr>
        <w:tabs>
          <w:tab w:val="left" w:pos="403"/>
        </w:tabs>
        <w:spacing w:after="240" w:line="240" w:lineRule="atLeast"/>
        <w:contextualSpacing/>
        <w:rPr>
          <w:lang w:eastAsia="ja-JP"/>
        </w:rPr>
      </w:pPr>
      <w:r>
        <w:rPr>
          <w:lang w:eastAsia="ja-JP"/>
        </w:rPr>
        <w:t>Sizes</w:t>
      </w:r>
    </w:p>
    <w:p w14:paraId="36F714ED" w14:textId="77777777" w:rsidR="00FB3160" w:rsidRPr="00B63C07" w:rsidRDefault="00FB3160" w:rsidP="00FB3160">
      <w:pPr>
        <w:pStyle w:val="ListParagraph"/>
        <w:numPr>
          <w:ilvl w:val="1"/>
          <w:numId w:val="6"/>
        </w:numPr>
        <w:tabs>
          <w:tab w:val="left" w:pos="403"/>
        </w:tabs>
        <w:spacing w:after="240" w:line="240" w:lineRule="atLeast"/>
        <w:contextualSpacing/>
        <w:rPr>
          <w:highlight w:val="yellow"/>
          <w:lang w:eastAsia="ja-JP"/>
        </w:rPr>
      </w:pPr>
      <w:r w:rsidRPr="00B63C07">
        <w:rPr>
          <w:highlight w:val="yellow"/>
          <w:lang w:eastAsia="ja-JP"/>
        </w:rPr>
        <w:t>TBD: Depending on the definition isn’t the size of the region or shape included in the definition itself?</w:t>
      </w:r>
    </w:p>
    <w:p w14:paraId="3FEA8D2F" w14:textId="77777777" w:rsidR="00FB3160" w:rsidRDefault="00FB3160" w:rsidP="00FB3160">
      <w:pPr>
        <w:pStyle w:val="ListParagraph"/>
        <w:numPr>
          <w:ilvl w:val="0"/>
          <w:numId w:val="6"/>
        </w:numPr>
        <w:tabs>
          <w:tab w:val="left" w:pos="403"/>
        </w:tabs>
        <w:spacing w:after="240" w:line="240" w:lineRule="atLeast"/>
        <w:contextualSpacing/>
        <w:rPr>
          <w:lang w:eastAsia="ja-JP"/>
        </w:rPr>
      </w:pPr>
      <w:r>
        <w:rPr>
          <w:lang w:eastAsia="ja-JP"/>
        </w:rPr>
        <w:t>IDs</w:t>
      </w:r>
    </w:p>
    <w:p w14:paraId="243709AF" w14:textId="60E7E84B" w:rsidR="00FB3160" w:rsidRDefault="00FB3160" w:rsidP="00FB3160">
      <w:pPr>
        <w:pStyle w:val="ListParagraph"/>
        <w:numPr>
          <w:ilvl w:val="1"/>
          <w:numId w:val="6"/>
        </w:numPr>
        <w:tabs>
          <w:tab w:val="left" w:pos="403"/>
        </w:tabs>
        <w:spacing w:after="240" w:line="240" w:lineRule="atLeast"/>
        <w:contextualSpacing/>
        <w:rPr>
          <w:ins w:id="194" w:author="Dimitri Podborski" w:date="2022-01-25T19:50:00Z"/>
          <w:highlight w:val="yellow"/>
          <w:lang w:eastAsia="ja-JP"/>
        </w:rPr>
      </w:pPr>
      <w:r>
        <w:rPr>
          <w:highlight w:val="yellow"/>
          <w:lang w:eastAsia="ja-JP"/>
        </w:rPr>
        <w:t xml:space="preserve">TBD: </w:t>
      </w:r>
      <w:r w:rsidRPr="00B63C07">
        <w:rPr>
          <w:highlight w:val="yellow"/>
          <w:lang w:eastAsia="ja-JP"/>
        </w:rPr>
        <w:t>Not sure if ID can be considered generic enough. People can create other standard specific structures that use the common metadata here.</w:t>
      </w:r>
    </w:p>
    <w:p w14:paraId="3025EDF3" w14:textId="1DE5BA1E" w:rsidR="004804CD" w:rsidRPr="00227F5F" w:rsidRDefault="004804CD" w:rsidP="00227F5F">
      <w:pPr>
        <w:pStyle w:val="Heading2"/>
        <w:rPr>
          <w:lang w:eastAsia="ja-JP"/>
        </w:rPr>
      </w:pPr>
      <w:bookmarkStart w:id="195" w:name="_Toc94083894"/>
      <w:commentRangeStart w:id="196"/>
      <w:ins w:id="197" w:author="Dimitri Podborski" w:date="2022-01-25T19:50:00Z">
        <w:r>
          <w:rPr>
            <w:lang w:eastAsia="ja-JP"/>
          </w:rPr>
          <w:t>Viewpoint</w:t>
        </w:r>
      </w:ins>
      <w:commentRangeEnd w:id="196"/>
      <w:ins w:id="198" w:author="Dimitri Podborski" w:date="2022-01-25T21:06:00Z">
        <w:r w:rsidR="00931D2F">
          <w:rPr>
            <w:rStyle w:val="CommentReference"/>
            <w:rFonts w:ascii="Times New Roman" w:eastAsia="MS Mincho" w:hAnsi="Times New Roman"/>
            <w:b w:val="0"/>
            <w:bCs w:val="0"/>
            <w:iCs w:val="0"/>
          </w:rPr>
          <w:commentReference w:id="196"/>
        </w:r>
      </w:ins>
      <w:bookmarkEnd w:id="195"/>
    </w:p>
    <w:p w14:paraId="6E7B4E98" w14:textId="4F401D61" w:rsidR="00FB3160" w:rsidRPr="00D31E2E" w:rsidDel="00FE5DE9" w:rsidRDefault="00FB3160" w:rsidP="00227F5F">
      <w:pPr>
        <w:pStyle w:val="Heading2"/>
        <w:rPr>
          <w:del w:id="199" w:author="Dimitri Podborski" w:date="2022-01-25T18:20:00Z"/>
          <w:lang w:eastAsia="ja-JP"/>
        </w:rPr>
      </w:pPr>
      <w:bookmarkStart w:id="200" w:name="_Toc94083895"/>
      <w:del w:id="201" w:author="Dimitri Podborski" w:date="2022-01-25T19:50:00Z">
        <w:r w:rsidRPr="00D31E2E" w:rsidDel="004804CD">
          <w:rPr>
            <w:rFonts w:eastAsia="MS Mincho"/>
            <w:lang w:eastAsia="ja-JP"/>
          </w:rPr>
          <w:delText>Viewpoints</w:delText>
        </w:r>
      </w:del>
      <w:bookmarkEnd w:id="200"/>
    </w:p>
    <w:p w14:paraId="0B831D20" w14:textId="3BBA7AA7" w:rsidR="00FB3160" w:rsidDel="004804CD" w:rsidRDefault="00FB3160" w:rsidP="00227F5F">
      <w:pPr>
        <w:pStyle w:val="Heading2"/>
        <w:rPr>
          <w:del w:id="202" w:author="Dimitri Podborski" w:date="2022-01-25T19:50:00Z"/>
          <w:lang w:eastAsia="ja-JP"/>
        </w:rPr>
      </w:pPr>
      <w:bookmarkStart w:id="203" w:name="_Toc94083896"/>
      <w:bookmarkEnd w:id="203"/>
    </w:p>
    <w:p w14:paraId="40010A80" w14:textId="70CE80EA" w:rsidR="00FB3160" w:rsidDel="00FE5DE9" w:rsidRDefault="00FB3160" w:rsidP="00227F5F">
      <w:pPr>
        <w:pStyle w:val="Heading3"/>
        <w:rPr>
          <w:del w:id="204" w:author="Dimitri Podborski" w:date="2022-01-25T18:20:00Z"/>
          <w:lang w:eastAsia="ja-JP"/>
        </w:rPr>
      </w:pPr>
      <w:bookmarkStart w:id="205" w:name="_Toc94083897"/>
      <w:del w:id="206" w:author="Dimitri Podborski" w:date="2022-01-25T19:50:00Z">
        <w:r w:rsidDel="004804CD">
          <w:rPr>
            <w:rFonts w:eastAsia="MS Mincho"/>
            <w:lang w:eastAsia="ja-JP"/>
          </w:rPr>
          <w:delText>Viewpoint</w:delText>
        </w:r>
      </w:del>
      <w:bookmarkEnd w:id="205"/>
    </w:p>
    <w:p w14:paraId="02FC9AFC" w14:textId="099D3B93" w:rsidR="00FB3160" w:rsidDel="004804CD" w:rsidRDefault="00FB3160" w:rsidP="00227F5F">
      <w:pPr>
        <w:pStyle w:val="Heading3"/>
        <w:rPr>
          <w:del w:id="207" w:author="Dimitri Podborski" w:date="2022-01-25T19:50:00Z"/>
        </w:rPr>
      </w:pPr>
      <w:bookmarkStart w:id="208" w:name="_Toc94083898"/>
      <w:bookmarkEnd w:id="208"/>
    </w:p>
    <w:p w14:paraId="2FD257CA" w14:textId="6F6312BC" w:rsidR="00FB3160" w:rsidDel="004804CD" w:rsidRDefault="00FB3160" w:rsidP="00FB3160">
      <w:pPr>
        <w:tabs>
          <w:tab w:val="left" w:pos="403"/>
        </w:tabs>
        <w:spacing w:after="240" w:line="240" w:lineRule="atLeast"/>
        <w:contextualSpacing/>
        <w:rPr>
          <w:del w:id="209" w:author="Dimitri Podborski" w:date="2022-01-25T18:20:00Z"/>
        </w:rPr>
      </w:pPr>
      <w:r>
        <w:t>A viewpoint (an anchor and a rotation) is defined as follows:</w:t>
      </w:r>
      <w:del w:id="210" w:author="Dimitri Podborski" w:date="2022-01-25T19:52:00Z">
        <w:r w:rsidDel="004804CD">
          <w:delText xml:space="preserve"> </w:delText>
        </w:r>
      </w:del>
    </w:p>
    <w:p w14:paraId="46D2ABA2" w14:textId="7860B6BC" w:rsidR="004804CD" w:rsidRDefault="004804CD" w:rsidP="00FB3160">
      <w:pPr>
        <w:tabs>
          <w:tab w:val="left" w:pos="403"/>
        </w:tabs>
        <w:spacing w:after="240" w:line="240" w:lineRule="atLeast"/>
        <w:contextualSpacing/>
        <w:rPr>
          <w:ins w:id="211" w:author="Dimitri Podborski" w:date="2022-01-25T19:52:00Z"/>
        </w:rPr>
      </w:pPr>
    </w:p>
    <w:p w14:paraId="337EBA9A" w14:textId="0E7B720D" w:rsidR="00FB3160" w:rsidRDefault="004804CD" w:rsidP="00227F5F">
      <w:pPr>
        <w:pStyle w:val="Heading3"/>
      </w:pPr>
      <w:bookmarkStart w:id="212" w:name="_Toc94083899"/>
      <w:ins w:id="213" w:author="Dimitri Podborski" w:date="2022-01-25T19:52:00Z">
        <w:r>
          <w:t>Syntax</w:t>
        </w:r>
      </w:ins>
      <w:bookmarkEnd w:id="212"/>
    </w:p>
    <w:p w14:paraId="1FC964BD" w14:textId="6F28E33A" w:rsidR="00FB3160" w:rsidRPr="0072738C" w:rsidDel="00FE5DE9" w:rsidRDefault="00FB3160" w:rsidP="00227F5F">
      <w:pPr>
        <w:pStyle w:val="code"/>
        <w:rPr>
          <w:del w:id="214" w:author="Dimitri Podborski" w:date="2022-01-25T18:20:00Z"/>
          <w:lang w:eastAsia="ja-JP"/>
        </w:rPr>
      </w:pPr>
      <w:del w:id="215" w:author="Dimitri Podborski" w:date="2022-01-25T19:52:00Z">
        <w:r w:rsidRPr="0072738C" w:rsidDel="004804CD">
          <w:rPr>
            <w:lang w:eastAsia="ja-JP"/>
          </w:rPr>
          <w:delText>Syntax</w:delText>
        </w:r>
      </w:del>
    </w:p>
    <w:p w14:paraId="0C2A6262" w14:textId="0EA20968" w:rsidR="00FB3160" w:rsidRPr="008B6797" w:rsidDel="004804CD" w:rsidRDefault="00FB3160" w:rsidP="00227F5F">
      <w:pPr>
        <w:pStyle w:val="code"/>
        <w:rPr>
          <w:del w:id="216" w:author="Dimitri Podborski" w:date="2022-01-25T19:52:00Z"/>
        </w:rPr>
      </w:pPr>
    </w:p>
    <w:p w14:paraId="510CF429" w14:textId="7B1F2699" w:rsidR="00FB3160" w:rsidDel="00670CB8" w:rsidRDefault="00FB3160" w:rsidP="00227F5F">
      <w:pPr>
        <w:pStyle w:val="code"/>
        <w:rPr>
          <w:del w:id="217" w:author="Dimitri Podborski" w:date="2022-01-25T21:20:00Z"/>
          <w:lang w:eastAsia="ja-JP"/>
        </w:rPr>
      </w:pPr>
      <w:r>
        <w:rPr>
          <w:lang w:eastAsia="ja-JP"/>
        </w:rPr>
        <w:t xml:space="preserve">aligned(8) class </w:t>
      </w:r>
      <w:bookmarkStart w:id="218" w:name="_Hlk92919302"/>
      <w:r>
        <w:rPr>
          <w:lang w:eastAsia="ja-JP"/>
        </w:rPr>
        <w:t>Viewpoint</w:t>
      </w:r>
      <w:bookmarkEnd w:id="218"/>
      <w:r>
        <w:rPr>
          <w:lang w:eastAsia="ja-JP"/>
        </w:rPr>
        <w:t xml:space="preserve"> (</w:t>
      </w:r>
    </w:p>
    <w:p w14:paraId="78FFA953" w14:textId="4F7D1416" w:rsidR="00FB3160" w:rsidDel="00670CB8" w:rsidRDefault="00FB3160" w:rsidP="00227F5F">
      <w:pPr>
        <w:pStyle w:val="code"/>
        <w:rPr>
          <w:del w:id="219" w:author="Dimitri Podborski" w:date="2022-01-25T21:20:00Z"/>
          <w:lang w:eastAsia="ja-JP"/>
        </w:rPr>
      </w:pPr>
      <w:del w:id="220" w:author="Dimitri Podborski" w:date="2022-01-25T21:21:00Z">
        <w:r w:rsidDel="00670CB8">
          <w:rPr>
            <w:lang w:eastAsia="ja-JP"/>
          </w:rPr>
          <w:tab/>
        </w:r>
      </w:del>
      <w:del w:id="221" w:author="Dimitri Podborski" w:date="2022-01-25T21:20:00Z">
        <w:r w:rsidDel="00670CB8">
          <w:rPr>
            <w:lang w:eastAsia="ja-JP"/>
          </w:rPr>
          <w:tab/>
        </w:r>
      </w:del>
      <w:r>
        <w:rPr>
          <w:lang w:eastAsia="ja-JP"/>
        </w:rPr>
        <w:t>unsigned int</w:t>
      </w:r>
      <w:del w:id="222" w:author="Dimitri Podborski" w:date="2022-01-25T21:21:00Z">
        <w:r w:rsidDel="00670CB8">
          <w:rPr>
            <w:lang w:eastAsia="ja-JP"/>
          </w:rPr>
          <w:delText>(1)</w:delText>
        </w:r>
      </w:del>
      <w:r>
        <w:rPr>
          <w:lang w:eastAsia="ja-JP"/>
        </w:rPr>
        <w:t xml:space="preserve"> anchor_included,</w:t>
      </w:r>
      <w:del w:id="223" w:author="Dimitri Podborski" w:date="2022-01-25T21:20:00Z">
        <w:r w:rsidDel="00670CB8">
          <w:rPr>
            <w:lang w:eastAsia="ja-JP"/>
          </w:rPr>
          <w:delText xml:space="preserve"> </w:delText>
        </w:r>
      </w:del>
    </w:p>
    <w:p w14:paraId="030FCC98" w14:textId="11199481" w:rsidR="00FB3160" w:rsidDel="00670CB8" w:rsidRDefault="00670CB8" w:rsidP="00227F5F">
      <w:pPr>
        <w:pStyle w:val="code"/>
        <w:rPr>
          <w:del w:id="224" w:author="Dimitri Podborski" w:date="2022-01-25T21:20:00Z"/>
          <w:lang w:eastAsia="ja-JP"/>
        </w:rPr>
      </w:pPr>
      <w:ins w:id="225" w:author="Dimitri Podborski" w:date="2022-01-25T21:21:00Z">
        <w:r>
          <w:rPr>
            <w:lang w:eastAsia="ja-JP"/>
          </w:rPr>
          <w:t xml:space="preserve"> </w:t>
        </w:r>
      </w:ins>
      <w:del w:id="226" w:author="Dimitri Podborski" w:date="2022-01-25T21:21:00Z">
        <w:r w:rsidR="00FB3160" w:rsidDel="00670CB8">
          <w:rPr>
            <w:lang w:eastAsia="ja-JP"/>
          </w:rPr>
          <w:tab/>
        </w:r>
      </w:del>
      <w:del w:id="227" w:author="Dimitri Podborski" w:date="2022-01-25T21:20:00Z">
        <w:r w:rsidR="00FB3160" w:rsidDel="00670CB8">
          <w:rPr>
            <w:lang w:eastAsia="ja-JP"/>
          </w:rPr>
          <w:tab/>
        </w:r>
      </w:del>
      <w:r w:rsidR="00FB3160">
        <w:rPr>
          <w:lang w:eastAsia="ja-JP"/>
        </w:rPr>
        <w:t>unsigned int</w:t>
      </w:r>
      <w:del w:id="228" w:author="Dimitri Podborski" w:date="2022-01-25T21:21:00Z">
        <w:r w:rsidR="00FB3160" w:rsidDel="00670CB8">
          <w:rPr>
            <w:lang w:eastAsia="ja-JP"/>
          </w:rPr>
          <w:delText>(8)</w:delText>
        </w:r>
      </w:del>
      <w:r w:rsidR="00FB3160">
        <w:rPr>
          <w:lang w:eastAsia="ja-JP"/>
        </w:rPr>
        <w:t xml:space="preserve"> precision)</w:t>
      </w:r>
    </w:p>
    <w:p w14:paraId="10288504" w14:textId="6A244760" w:rsidR="00FB3160" w:rsidDel="00670CB8" w:rsidRDefault="00670CB8" w:rsidP="00227F5F">
      <w:pPr>
        <w:pStyle w:val="code"/>
        <w:rPr>
          <w:del w:id="229" w:author="Dimitri Podborski" w:date="2022-01-25T21:20:00Z"/>
          <w:lang w:eastAsia="ja-JP"/>
        </w:rPr>
      </w:pPr>
      <w:ins w:id="230" w:author="Dimitri Podborski" w:date="2022-01-25T21:20:00Z">
        <w:r>
          <w:rPr>
            <w:lang w:eastAsia="ja-JP"/>
          </w:rPr>
          <w:br/>
          <w:t>{</w:t>
        </w:r>
      </w:ins>
      <w:del w:id="231" w:author="Dimitri Podborski" w:date="2022-01-25T21:20:00Z">
        <w:r w:rsidR="00FB3160" w:rsidDel="00670CB8">
          <w:rPr>
            <w:lang w:eastAsia="ja-JP"/>
          </w:rPr>
          <w:delText>{</w:delText>
        </w:r>
      </w:del>
    </w:p>
    <w:p w14:paraId="7D839ADB" w14:textId="684E318E" w:rsidR="00FB3160" w:rsidDel="00670CB8" w:rsidRDefault="00670CB8" w:rsidP="00227F5F">
      <w:pPr>
        <w:pStyle w:val="code"/>
        <w:rPr>
          <w:del w:id="232" w:author="Dimitri Podborski" w:date="2022-01-25T21:21:00Z"/>
          <w:lang w:eastAsia="ja-JP"/>
        </w:rPr>
      </w:pPr>
      <w:ins w:id="233" w:author="Dimitri Podborski" w:date="2022-01-25T21:20:00Z">
        <w:r>
          <w:rPr>
            <w:lang w:eastAsia="ja-JP"/>
          </w:rPr>
          <w:br/>
        </w:r>
      </w:ins>
      <w:r w:rsidR="00FB3160">
        <w:rPr>
          <w:lang w:eastAsia="ja-JP"/>
        </w:rPr>
        <w:tab/>
      </w:r>
      <w:del w:id="234" w:author="Dimitri Podborski" w:date="2022-01-25T21:21:00Z">
        <w:r w:rsidR="00FB3160" w:rsidDel="00670CB8">
          <w:rPr>
            <w:lang w:eastAsia="ja-JP"/>
          </w:rPr>
          <w:tab/>
        </w:r>
      </w:del>
      <w:r w:rsidR="00FB3160">
        <w:rPr>
          <w:lang w:eastAsia="ja-JP"/>
        </w:rPr>
        <w:t>if (anchor_included) { // anchor is not 0,0,0</w:t>
      </w:r>
    </w:p>
    <w:p w14:paraId="3CD8C170" w14:textId="15B0C306" w:rsidR="00FB3160" w:rsidDel="00670CB8" w:rsidRDefault="00670CB8" w:rsidP="00227F5F">
      <w:pPr>
        <w:pStyle w:val="code"/>
        <w:rPr>
          <w:del w:id="235" w:author="Dimitri Podborski" w:date="2022-01-25T21:21:00Z"/>
          <w:lang w:eastAsia="ja-JP"/>
        </w:rPr>
      </w:pPr>
      <w:ins w:id="236" w:author="Dimitri Podborski" w:date="2022-01-25T21:21:00Z">
        <w:r>
          <w:rPr>
            <w:lang w:eastAsia="ja-JP"/>
          </w:rPr>
          <w:br/>
        </w:r>
      </w:ins>
      <w:r w:rsidR="00FB3160">
        <w:rPr>
          <w:lang w:eastAsia="ja-JP"/>
        </w:rPr>
        <w:tab/>
      </w:r>
      <w:r w:rsidR="00FB3160">
        <w:rPr>
          <w:lang w:eastAsia="ja-JP"/>
        </w:rPr>
        <w:tab/>
      </w:r>
      <w:del w:id="237" w:author="Dimitri Podborski" w:date="2022-01-25T21:21:00Z">
        <w:r w:rsidR="00FB3160" w:rsidDel="00670CB8">
          <w:rPr>
            <w:lang w:eastAsia="ja-JP"/>
          </w:rPr>
          <w:tab/>
        </w:r>
      </w:del>
      <w:r w:rsidR="00FB3160">
        <w:rPr>
          <w:lang w:eastAsia="ja-JP"/>
        </w:rPr>
        <w:t>Vector3 anchor(precision);</w:t>
      </w:r>
    </w:p>
    <w:p w14:paraId="6281C585" w14:textId="7637C8DF" w:rsidR="00FB3160" w:rsidDel="00670CB8" w:rsidRDefault="00670CB8" w:rsidP="00227F5F">
      <w:pPr>
        <w:pStyle w:val="code"/>
        <w:rPr>
          <w:del w:id="238" w:author="Dimitri Podborski" w:date="2022-01-25T21:21:00Z"/>
          <w:lang w:eastAsia="ja-JP"/>
        </w:rPr>
      </w:pPr>
      <w:ins w:id="239" w:author="Dimitri Podborski" w:date="2022-01-25T21:21:00Z">
        <w:r>
          <w:rPr>
            <w:lang w:eastAsia="ja-JP"/>
          </w:rPr>
          <w:br/>
        </w:r>
      </w:ins>
      <w:r w:rsidR="00FB3160">
        <w:rPr>
          <w:lang w:eastAsia="ja-JP"/>
        </w:rPr>
        <w:tab/>
      </w:r>
      <w:del w:id="240" w:author="Dimitri Podborski" w:date="2022-01-25T21:21:00Z">
        <w:r w:rsidR="00FB3160" w:rsidDel="00670CB8">
          <w:rPr>
            <w:lang w:eastAsia="ja-JP"/>
          </w:rPr>
          <w:tab/>
        </w:r>
      </w:del>
      <w:r w:rsidR="00FB3160">
        <w:rPr>
          <w:lang w:eastAsia="ja-JP"/>
        </w:rPr>
        <w:t>}</w:t>
      </w:r>
    </w:p>
    <w:p w14:paraId="2783655F" w14:textId="2FC7B8E3" w:rsidR="00FB3160" w:rsidDel="00670CB8" w:rsidRDefault="00670CB8" w:rsidP="00227F5F">
      <w:pPr>
        <w:pStyle w:val="code"/>
        <w:rPr>
          <w:del w:id="241" w:author="Dimitri Podborski" w:date="2022-01-25T21:21:00Z"/>
          <w:lang w:eastAsia="ja-JP"/>
        </w:rPr>
      </w:pPr>
      <w:ins w:id="242" w:author="Dimitri Podborski" w:date="2022-01-25T21:21:00Z">
        <w:r>
          <w:rPr>
            <w:lang w:eastAsia="ja-JP"/>
          </w:rPr>
          <w:br/>
        </w:r>
      </w:ins>
      <w:r w:rsidR="00FB3160">
        <w:rPr>
          <w:lang w:eastAsia="ja-JP"/>
        </w:rPr>
        <w:tab/>
      </w:r>
      <w:del w:id="243" w:author="Dimitri Podborski" w:date="2022-01-25T21:21:00Z">
        <w:r w:rsidR="00FB3160" w:rsidDel="00670CB8">
          <w:rPr>
            <w:lang w:eastAsia="ja-JP"/>
          </w:rPr>
          <w:tab/>
        </w:r>
      </w:del>
      <w:commentRangeStart w:id="244"/>
      <w:r w:rsidR="00FB3160" w:rsidRPr="00A53EC0">
        <w:rPr>
          <w:lang w:eastAsia="ja-JP"/>
        </w:rPr>
        <w:t>UnitRotation</w:t>
      </w:r>
      <w:r w:rsidR="00FB3160">
        <w:rPr>
          <w:lang w:eastAsia="ja-JP"/>
        </w:rPr>
        <w:t xml:space="preserve"> </w:t>
      </w:r>
      <w:commentRangeEnd w:id="244"/>
      <w:r w:rsidR="003F7278">
        <w:rPr>
          <w:rStyle w:val="CommentReference"/>
          <w:rFonts w:ascii="Times New Roman" w:hAnsi="Times New Roman"/>
          <w:noProof w:val="0"/>
          <w:lang w:val="en-US"/>
        </w:rPr>
        <w:commentReference w:id="244"/>
      </w:r>
      <w:r w:rsidR="00FB3160">
        <w:rPr>
          <w:lang w:eastAsia="ja-JP"/>
        </w:rPr>
        <w:t>rotation(precision);</w:t>
      </w:r>
    </w:p>
    <w:p w14:paraId="76D4B01F" w14:textId="1C0CB99A" w:rsidR="00FB3160" w:rsidDel="004804CD" w:rsidRDefault="00670CB8" w:rsidP="00227F5F">
      <w:pPr>
        <w:pStyle w:val="code"/>
        <w:rPr>
          <w:del w:id="245" w:author="Dimitri Podborski" w:date="2022-01-25T18:18:00Z"/>
          <w:lang w:eastAsia="ja-JP"/>
        </w:rPr>
      </w:pPr>
      <w:ins w:id="246" w:author="Dimitri Podborski" w:date="2022-01-25T21:21:00Z">
        <w:r>
          <w:rPr>
            <w:lang w:eastAsia="ja-JP"/>
          </w:rPr>
          <w:br/>
        </w:r>
      </w:ins>
      <w:del w:id="247" w:author="Dimitri Podborski" w:date="2022-01-25T21:22:00Z">
        <w:r w:rsidR="00FB3160" w:rsidDel="00670CB8">
          <w:rPr>
            <w:lang w:eastAsia="ja-JP"/>
          </w:rPr>
          <w:tab/>
        </w:r>
      </w:del>
      <w:r w:rsidR="00FB3160">
        <w:rPr>
          <w:lang w:eastAsia="ja-JP"/>
        </w:rPr>
        <w:t>}</w:t>
      </w:r>
    </w:p>
    <w:p w14:paraId="44227A71" w14:textId="78A4B681" w:rsidR="004804CD" w:rsidRDefault="004804CD" w:rsidP="00827100">
      <w:pPr>
        <w:pStyle w:val="code"/>
        <w:rPr>
          <w:ins w:id="248" w:author="Dimitri Podborski" w:date="2022-01-25T19:52:00Z"/>
          <w:lang w:eastAsia="ja-JP"/>
        </w:rPr>
      </w:pPr>
    </w:p>
    <w:p w14:paraId="61FA5F82" w14:textId="4963EAAA" w:rsidR="004804CD" w:rsidRDefault="004804CD" w:rsidP="00827100">
      <w:pPr>
        <w:pStyle w:val="Heading3"/>
        <w:rPr>
          <w:ins w:id="249" w:author="Dimitri Podborski" w:date="2022-01-25T19:52:00Z"/>
          <w:lang w:val="en-GB" w:eastAsia="ja-JP"/>
        </w:rPr>
      </w:pPr>
      <w:bookmarkStart w:id="250" w:name="_Toc94083900"/>
      <w:ins w:id="251" w:author="Dimitri Podborski" w:date="2022-01-25T19:52:00Z">
        <w:r>
          <w:rPr>
            <w:lang w:val="en-GB" w:eastAsia="ja-JP"/>
          </w:rPr>
          <w:t>Semantics</w:t>
        </w:r>
        <w:bookmarkEnd w:id="250"/>
      </w:ins>
    </w:p>
    <w:p w14:paraId="58758175" w14:textId="64456C13" w:rsidR="00FB3160" w:rsidRPr="00827100" w:rsidDel="004804CD" w:rsidRDefault="00FB3160" w:rsidP="00827100">
      <w:pPr>
        <w:pStyle w:val="code"/>
        <w:rPr>
          <w:del w:id="252" w:author="Dimitri Podborski" w:date="2022-01-25T19:52:00Z"/>
        </w:rPr>
      </w:pPr>
      <w:bookmarkStart w:id="253" w:name="_Toc94032974"/>
      <w:bookmarkStart w:id="254" w:name="_Toc94033034"/>
      <w:bookmarkStart w:id="255" w:name="_Toc94036135"/>
      <w:bookmarkEnd w:id="253"/>
      <w:bookmarkEnd w:id="254"/>
      <w:bookmarkEnd w:id="255"/>
    </w:p>
    <w:p w14:paraId="2EF44A6F" w14:textId="5771F38F" w:rsidR="00FB3160" w:rsidRPr="00827100" w:rsidDel="00FE5DE9" w:rsidRDefault="00FB3160" w:rsidP="00827100">
      <w:pPr>
        <w:pStyle w:val="Heading4"/>
        <w:rPr>
          <w:del w:id="256" w:author="Dimitri Podborski" w:date="2022-01-25T18:18:00Z"/>
        </w:rPr>
      </w:pPr>
      <w:del w:id="257" w:author="Dimitri Podborski" w:date="2022-01-25T19:52:00Z">
        <w:r w:rsidRPr="00827100" w:rsidDel="004804CD">
          <w:delText>Semantics</w:delText>
        </w:r>
      </w:del>
      <w:bookmarkStart w:id="258" w:name="_Toc94032975"/>
      <w:bookmarkStart w:id="259" w:name="_Toc94033035"/>
      <w:bookmarkStart w:id="260" w:name="_Toc94036136"/>
      <w:bookmarkEnd w:id="258"/>
      <w:bookmarkEnd w:id="259"/>
      <w:bookmarkEnd w:id="260"/>
    </w:p>
    <w:p w14:paraId="6CD8517F" w14:textId="4999A1E5" w:rsidR="00FB3160" w:rsidRPr="00827100" w:rsidDel="004804CD" w:rsidRDefault="00FB3160" w:rsidP="00827100">
      <w:pPr>
        <w:pStyle w:val="Heading4"/>
        <w:rPr>
          <w:del w:id="261" w:author="Dimitri Podborski" w:date="2022-01-25T19:52:00Z"/>
        </w:rPr>
      </w:pPr>
      <w:bookmarkStart w:id="262" w:name="_Toc94032976"/>
      <w:bookmarkStart w:id="263" w:name="_Toc94033036"/>
      <w:bookmarkStart w:id="264" w:name="_Toc94036137"/>
      <w:bookmarkEnd w:id="262"/>
      <w:bookmarkEnd w:id="263"/>
      <w:bookmarkEnd w:id="264"/>
    </w:p>
    <w:p w14:paraId="41BB78C9" w14:textId="0BEF12BA" w:rsidR="00FB3160" w:rsidRPr="004804CD" w:rsidDel="00FE5DE9" w:rsidRDefault="00FB3160" w:rsidP="00827100">
      <w:pPr>
        <w:pStyle w:val="Heading2"/>
        <w:rPr>
          <w:del w:id="265" w:author="Dimitri Podborski" w:date="2022-01-25T18:18:00Z"/>
          <w:rPrChange w:id="266" w:author="Dimitri Podborski" w:date="2022-01-25T19:53:00Z">
            <w:rPr>
              <w:del w:id="267" w:author="Dimitri Podborski" w:date="2022-01-25T18:18:00Z"/>
              <w:lang w:eastAsia="ja-JP"/>
            </w:rPr>
          </w:rPrChange>
        </w:rPr>
      </w:pPr>
      <w:bookmarkStart w:id="268" w:name="_Toc94083901"/>
      <w:commentRangeStart w:id="269"/>
      <w:del w:id="270" w:author="Dimitri Podborski" w:date="2022-01-25T19:53:00Z">
        <w:r w:rsidRPr="00827100" w:rsidDel="004804CD">
          <w:delText>Viewports</w:delText>
        </w:r>
        <w:commentRangeEnd w:id="269"/>
        <w:r w:rsidRPr="004804CD" w:rsidDel="004804CD">
          <w:rPr>
            <w:rStyle w:val="CommentReference"/>
            <w:sz w:val="28"/>
            <w:szCs w:val="28"/>
          </w:rPr>
          <w:commentReference w:id="269"/>
        </w:r>
      </w:del>
      <w:bookmarkStart w:id="271" w:name="_Toc94032977"/>
      <w:bookmarkStart w:id="272" w:name="_Toc94033037"/>
      <w:bookmarkStart w:id="273" w:name="_Toc94036138"/>
      <w:bookmarkEnd w:id="268"/>
      <w:bookmarkEnd w:id="271"/>
      <w:bookmarkEnd w:id="272"/>
      <w:bookmarkEnd w:id="273"/>
    </w:p>
    <w:p w14:paraId="50159667" w14:textId="6E0D1684" w:rsidR="00FB3160" w:rsidRPr="004804CD" w:rsidDel="004804CD" w:rsidRDefault="00FB3160" w:rsidP="00827100">
      <w:pPr>
        <w:pStyle w:val="Heading2"/>
        <w:rPr>
          <w:del w:id="274" w:author="Dimitri Podborski" w:date="2022-01-25T19:53:00Z"/>
          <w:rPrChange w:id="275" w:author="Dimitri Podborski" w:date="2022-01-25T19:53:00Z">
            <w:rPr>
              <w:del w:id="276" w:author="Dimitri Podborski" w:date="2022-01-25T19:53:00Z"/>
              <w:lang w:eastAsia="ja-JP"/>
            </w:rPr>
          </w:rPrChange>
        </w:rPr>
      </w:pPr>
      <w:bookmarkStart w:id="277" w:name="_Toc94032978"/>
      <w:bookmarkStart w:id="278" w:name="_Toc94033038"/>
      <w:bookmarkStart w:id="279" w:name="_Toc94036139"/>
      <w:bookmarkStart w:id="280" w:name="_Toc94083902"/>
      <w:bookmarkEnd w:id="277"/>
      <w:bookmarkEnd w:id="278"/>
      <w:bookmarkEnd w:id="279"/>
      <w:bookmarkEnd w:id="280"/>
    </w:p>
    <w:p w14:paraId="6737D006" w14:textId="77777777" w:rsidR="00FB3160" w:rsidRPr="0076216A" w:rsidRDefault="00FB3160" w:rsidP="00827100">
      <w:pPr>
        <w:pStyle w:val="Heading2"/>
        <w:rPr>
          <w:lang w:eastAsia="ja-JP"/>
        </w:rPr>
      </w:pPr>
      <w:bookmarkStart w:id="281" w:name="_Toc94083903"/>
      <w:proofErr w:type="spellStart"/>
      <w:r w:rsidRPr="004804CD">
        <w:rPr>
          <w:rFonts w:eastAsia="MS Mincho"/>
          <w:rPrChange w:id="282" w:author="Dimitri Podborski" w:date="2022-01-25T19:53:00Z">
            <w:rPr>
              <w:lang w:eastAsia="ja-JP"/>
            </w:rPr>
          </w:rPrChange>
        </w:rPr>
        <w:t>Extrinsics</w:t>
      </w:r>
      <w:bookmarkEnd w:id="281"/>
      <w:proofErr w:type="spellEnd"/>
    </w:p>
    <w:p w14:paraId="63345184" w14:textId="77777777" w:rsidR="00FB3160" w:rsidRDefault="00FB3160" w:rsidP="00FB3160">
      <w:pPr>
        <w:pStyle w:val="ListParagraph"/>
        <w:numPr>
          <w:ilvl w:val="1"/>
          <w:numId w:val="6"/>
        </w:numPr>
        <w:tabs>
          <w:tab w:val="left" w:pos="403"/>
        </w:tabs>
        <w:spacing w:after="240" w:line="240" w:lineRule="atLeast"/>
        <w:contextualSpacing/>
        <w:rPr>
          <w:lang w:eastAsia="ja-JP"/>
        </w:rPr>
      </w:pPr>
      <w:r>
        <w:rPr>
          <w:lang w:eastAsia="ja-JP"/>
        </w:rPr>
        <w:t>O</w:t>
      </w:r>
      <w:r w:rsidRPr="00242749">
        <w:rPr>
          <w:lang w:eastAsia="ja-JP"/>
        </w:rPr>
        <w:t>rientations</w:t>
      </w:r>
    </w:p>
    <w:p w14:paraId="69281EE6" w14:textId="77777777" w:rsidR="00FB3160" w:rsidRDefault="00FB3160" w:rsidP="00FB3160">
      <w:pPr>
        <w:pStyle w:val="ListParagraph"/>
        <w:numPr>
          <w:ilvl w:val="1"/>
          <w:numId w:val="6"/>
        </w:numPr>
        <w:tabs>
          <w:tab w:val="left" w:pos="403"/>
        </w:tabs>
        <w:spacing w:after="240" w:line="240" w:lineRule="atLeast"/>
        <w:contextualSpacing/>
        <w:rPr>
          <w:lang w:eastAsia="ja-JP"/>
        </w:rPr>
      </w:pPr>
      <w:r>
        <w:rPr>
          <w:lang w:eastAsia="ja-JP"/>
        </w:rPr>
        <w:t>Positions</w:t>
      </w:r>
    </w:p>
    <w:p w14:paraId="4336579D" w14:textId="5CFC1130" w:rsidR="00FB3160" w:rsidRDefault="00FB3160" w:rsidP="00FB3160">
      <w:pPr>
        <w:pStyle w:val="ListParagraph"/>
        <w:numPr>
          <w:ilvl w:val="1"/>
          <w:numId w:val="6"/>
        </w:numPr>
        <w:tabs>
          <w:tab w:val="left" w:pos="403"/>
        </w:tabs>
        <w:spacing w:after="240" w:line="240" w:lineRule="atLeast"/>
        <w:contextualSpacing/>
        <w:rPr>
          <w:ins w:id="283" w:author="XinWang MediaTek" w:date="2022-01-21T15:37:00Z"/>
          <w:lang w:eastAsia="ja-JP"/>
        </w:rPr>
      </w:pPr>
      <w:r>
        <w:rPr>
          <w:lang w:eastAsia="ja-JP"/>
        </w:rPr>
        <w:t>IDs</w:t>
      </w:r>
    </w:p>
    <w:p w14:paraId="1E069707" w14:textId="77777777" w:rsidR="00B21DCE" w:rsidRPr="00B21DCE" w:rsidRDefault="00B21DCE" w:rsidP="00B21DCE">
      <w:pPr>
        <w:rPr>
          <w:ins w:id="284" w:author="XinWang MediaTek" w:date="2022-01-21T15:38:00Z"/>
        </w:rPr>
      </w:pPr>
      <w:commentRangeStart w:id="285"/>
      <w:ins w:id="286" w:author="XinWang MediaTek" w:date="2022-01-21T15:38:00Z">
        <w:r w:rsidRPr="00B21DCE">
          <w:t xml:space="preserve">Camera extrinsic parameters are often represented by a static </w:t>
        </w:r>
        <w:proofErr w:type="gramStart"/>
        <w:r w:rsidRPr="00B21DCE">
          <w:t>metadata,</w:t>
        </w:r>
        <w:proofErr w:type="gramEnd"/>
        <w:r w:rsidRPr="00B21DCE">
          <w:t xml:space="preserve"> however it may also be desirable to be able to store camera </w:t>
        </w:r>
        <w:proofErr w:type="spellStart"/>
        <w:r w:rsidRPr="00B21DCE">
          <w:t>extrinsics</w:t>
        </w:r>
        <w:proofErr w:type="spellEnd"/>
        <w:r w:rsidRPr="00B21DCE">
          <w:t xml:space="preserve"> as timed metadata tracks. If so, it would be useful if the same structure could be used for both the item property and timed metadata.</w:t>
        </w:r>
      </w:ins>
    </w:p>
    <w:p w14:paraId="7DDC9792" w14:textId="77777777" w:rsidR="00B21DCE" w:rsidRPr="00B21DCE" w:rsidRDefault="00B21DCE" w:rsidP="00B21DCE">
      <w:pPr>
        <w:rPr>
          <w:ins w:id="287" w:author="XinWang MediaTek" w:date="2022-01-21T15:38:00Z"/>
        </w:rPr>
      </w:pPr>
      <w:ins w:id="288" w:author="XinWang MediaTek" w:date="2022-01-21T15:38:00Z">
        <w:r w:rsidRPr="00B21DCE">
          <w:t>To efficiently do that, the following signaling is needed:</w:t>
        </w:r>
      </w:ins>
    </w:p>
    <w:p w14:paraId="12AFA671" w14:textId="77777777" w:rsidR="00B21DCE" w:rsidRPr="00B21DCE" w:rsidRDefault="00B21DCE" w:rsidP="00B21DCE">
      <w:pPr>
        <w:numPr>
          <w:ilvl w:val="0"/>
          <w:numId w:val="13"/>
        </w:numPr>
        <w:contextualSpacing/>
        <w:rPr>
          <w:ins w:id="289" w:author="XinWang MediaTek" w:date="2022-01-21T15:38:00Z"/>
        </w:rPr>
      </w:pPr>
      <w:ins w:id="290" w:author="XinWang MediaTek" w:date="2022-01-21T15:38:00Z">
        <w:r w:rsidRPr="00B21DCE">
          <w:t>A variable bit-precision is needed so that the object size can be kept down.</w:t>
        </w:r>
      </w:ins>
    </w:p>
    <w:p w14:paraId="7790EDD3" w14:textId="77777777" w:rsidR="00B21DCE" w:rsidRPr="00B21DCE" w:rsidRDefault="00B21DCE" w:rsidP="00B21DCE">
      <w:pPr>
        <w:numPr>
          <w:ilvl w:val="0"/>
          <w:numId w:val="13"/>
        </w:numPr>
        <w:contextualSpacing/>
        <w:rPr>
          <w:ins w:id="291" w:author="XinWang MediaTek" w:date="2022-01-21T15:38:00Z"/>
        </w:rPr>
      </w:pPr>
      <w:ins w:id="292" w:author="XinWang MediaTek" w:date="2022-01-21T15:38:00Z">
        <w:r w:rsidRPr="00B21DCE">
          <w:t>The unit positioning needs to be variable to address multiple ranges.</w:t>
        </w:r>
      </w:ins>
    </w:p>
    <w:p w14:paraId="0E00C160" w14:textId="77777777" w:rsidR="00B21DCE" w:rsidRPr="00B21DCE" w:rsidRDefault="00B21DCE" w:rsidP="00B21DCE">
      <w:pPr>
        <w:numPr>
          <w:ilvl w:val="0"/>
          <w:numId w:val="13"/>
        </w:numPr>
        <w:contextualSpacing/>
        <w:rPr>
          <w:ins w:id="293" w:author="XinWang MediaTek" w:date="2022-01-21T15:38:00Z"/>
        </w:rPr>
      </w:pPr>
      <w:ins w:id="294" w:author="XinWang MediaTek" w:date="2022-01-21T15:38:00Z">
        <w:r w:rsidRPr="00B21DCE">
          <w:t>The denominator for orientation signaling needs to be variable.</w:t>
        </w:r>
      </w:ins>
    </w:p>
    <w:p w14:paraId="4E072DF5" w14:textId="77777777" w:rsidR="00B21DCE" w:rsidRPr="00B21DCE" w:rsidRDefault="00B21DCE" w:rsidP="00B21DCE">
      <w:pPr>
        <w:numPr>
          <w:ilvl w:val="0"/>
          <w:numId w:val="13"/>
        </w:numPr>
        <w:contextualSpacing/>
        <w:rPr>
          <w:ins w:id="295" w:author="XinWang MediaTek" w:date="2022-01-21T15:38:00Z"/>
        </w:rPr>
      </w:pPr>
      <w:bookmarkStart w:id="296" w:name="_Ref89858337"/>
      <w:ins w:id="297" w:author="XinWang MediaTek" w:date="2022-01-21T15:38:00Z">
        <w:r w:rsidRPr="00B21DCE">
          <w:lastRenderedPageBreak/>
          <w:t>It needs to be possible to store relative and absolute values.</w:t>
        </w:r>
        <w:bookmarkEnd w:id="296"/>
      </w:ins>
    </w:p>
    <w:p w14:paraId="047ADEAF" w14:textId="77777777" w:rsidR="00B21DCE" w:rsidRPr="0076216A" w:rsidRDefault="00B21DCE" w:rsidP="00827100">
      <w:pPr>
        <w:pStyle w:val="Heading3"/>
        <w:rPr>
          <w:ins w:id="298" w:author="XinWang MediaTek" w:date="2022-01-21T15:38:00Z"/>
          <w:lang w:eastAsia="ja-JP"/>
        </w:rPr>
      </w:pPr>
      <w:bookmarkStart w:id="299" w:name="_Toc94083904"/>
      <w:ins w:id="300" w:author="XinWang MediaTek" w:date="2022-01-21T15:38:00Z">
        <w:r w:rsidRPr="0076216A">
          <w:rPr>
            <w:rFonts w:eastAsia="MS Mincho"/>
            <w:lang w:eastAsia="ja-JP"/>
          </w:rPr>
          <w:t>Syntax</w:t>
        </w:r>
        <w:bookmarkEnd w:id="299"/>
      </w:ins>
    </w:p>
    <w:p w14:paraId="78BD8868" w14:textId="77777777" w:rsidR="00B21DCE" w:rsidRPr="00B21DCE" w:rsidRDefault="00B21DCE" w:rsidP="00827100">
      <w:pPr>
        <w:keepLines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jc w:val="left"/>
        <w:rPr>
          <w:ins w:id="301" w:author="XinWang MediaTek" w:date="2022-01-21T15:38:00Z"/>
          <w:rFonts w:ascii="Courier" w:eastAsia="MS PMincho" w:hAnsi="Courier"/>
          <w:noProof/>
          <w:lang w:val="en-GB"/>
        </w:rPr>
      </w:pPr>
      <w:ins w:id="302" w:author="XinWang MediaTek" w:date="2022-01-21T15:38:00Z">
        <w:r w:rsidRPr="00B21DCE">
          <w:rPr>
            <w:rFonts w:ascii="Courier" w:eastAsia="MS PMincho" w:hAnsi="Courier"/>
            <w:noProof/>
            <w:lang w:val="en-GB"/>
          </w:rPr>
          <w:t xml:space="preserve">class CameraExtrinsics(unsigned char </w:t>
        </w:r>
        <w:r w:rsidRPr="00B21DCE">
          <w:rPr>
            <w:rFonts w:ascii="Courier" w:eastAsia="MS PMincho" w:hAnsi="Courier"/>
            <w:b/>
            <w:bCs/>
            <w:noProof/>
            <w:lang w:val="en-GB"/>
          </w:rPr>
          <w:t>abs_flag</w:t>
        </w:r>
        <w:r w:rsidRPr="00B21DCE">
          <w:rPr>
            <w:rFonts w:ascii="Courier" w:eastAsia="MS PMincho" w:hAnsi="Courier"/>
            <w:noProof/>
            <w:lang w:val="en-GB"/>
          </w:rPr>
          <w:t xml:space="preserve">, unsigned char </w:t>
        </w:r>
        <w:r w:rsidRPr="00B21DCE">
          <w:rPr>
            <w:rFonts w:ascii="Courier" w:eastAsia="MS PMincho" w:hAnsi="Courier"/>
            <w:b/>
            <w:bCs/>
            <w:noProof/>
            <w:lang w:val="en-GB"/>
          </w:rPr>
          <w:t>mode</w:t>
        </w:r>
        <w:r w:rsidRPr="00B21DCE">
          <w:rPr>
            <w:rFonts w:ascii="Courier" w:eastAsia="MS PMincho" w:hAnsi="Courier"/>
            <w:noProof/>
            <w:lang w:val="en-GB"/>
          </w:rPr>
          <w:t xml:space="preserve">, unsigned char </w:t>
        </w:r>
        <w:r w:rsidRPr="00B21DCE">
          <w:rPr>
            <w:rFonts w:ascii="Courier" w:eastAsia="MS PMincho" w:hAnsi="Courier"/>
            <w:b/>
            <w:bCs/>
            <w:noProof/>
            <w:lang w:val="en-GB"/>
          </w:rPr>
          <w:t>pos_bytes_minus1</w:t>
        </w:r>
        <w:r w:rsidRPr="00B21DCE">
          <w:rPr>
            <w:rFonts w:ascii="Courier" w:eastAsia="MS PMincho" w:hAnsi="Courier"/>
            <w:noProof/>
            <w:lang w:val="en-GB"/>
          </w:rPr>
          <w:t xml:space="preserve">, unsigned char </w:t>
        </w:r>
        <w:r w:rsidRPr="00B21DCE">
          <w:rPr>
            <w:rFonts w:ascii="Courier" w:eastAsia="MS PMincho" w:hAnsi="Courier"/>
            <w:b/>
            <w:bCs/>
            <w:noProof/>
            <w:lang w:val="en-GB"/>
          </w:rPr>
          <w:t>pos_unit</w:t>
        </w:r>
        <w:r w:rsidRPr="00B21DCE">
          <w:rPr>
            <w:rFonts w:ascii="Courier" w:eastAsia="MS PMincho" w:hAnsi="Courier"/>
            <w:noProof/>
            <w:lang w:val="en-GB"/>
          </w:rPr>
          <w:t xml:space="preserve">, unsigned char </w:t>
        </w:r>
        <w:r w:rsidRPr="00B21DCE">
          <w:rPr>
            <w:rFonts w:ascii="Courier" w:eastAsia="MS PMincho" w:hAnsi="Courier"/>
            <w:b/>
            <w:bCs/>
            <w:noProof/>
            <w:lang w:val="en-GB"/>
          </w:rPr>
          <w:t>quat_bytes_minus1</w:t>
        </w:r>
        <w:r w:rsidRPr="00B21DCE">
          <w:rPr>
            <w:rFonts w:ascii="Courier" w:eastAsia="MS PMincho" w:hAnsi="Courier"/>
            <w:noProof/>
            <w:lang w:val="en-GB"/>
          </w:rPr>
          <w:t xml:space="preserve">, unsigned char </w:t>
        </w:r>
        <w:r w:rsidRPr="00B21DCE">
          <w:rPr>
            <w:rFonts w:ascii="Courier" w:eastAsia="MS PMincho" w:hAnsi="Courier"/>
            <w:b/>
            <w:bCs/>
            <w:noProof/>
            <w:lang w:val="en-GB"/>
          </w:rPr>
          <w:t>quat_den_bits_minus1</w:t>
        </w:r>
        <w:r w:rsidRPr="00B21DCE">
          <w:rPr>
            <w:rFonts w:ascii="Courier" w:eastAsia="MS PMincho" w:hAnsi="Courier"/>
            <w:noProof/>
            <w:lang w:val="en-GB"/>
          </w:rPr>
          <w:t>) {</w:t>
        </w:r>
        <w:r w:rsidRPr="00B21DCE">
          <w:rPr>
            <w:rFonts w:ascii="Courier" w:eastAsia="MS PMincho" w:hAnsi="Courier"/>
            <w:noProof/>
            <w:lang w:val="en-GB"/>
          </w:rPr>
          <w:br/>
        </w:r>
        <w:commentRangeStart w:id="303"/>
        <w:commentRangeStart w:id="304"/>
        <w:r w:rsidRPr="00B21DCE">
          <w:rPr>
            <w:rFonts w:ascii="Courier" w:eastAsia="MS PMincho" w:hAnsi="Courier"/>
            <w:noProof/>
            <w:lang w:val="en-GB"/>
          </w:rPr>
          <w:tab/>
          <w:t>if(mode &amp; 0x1 || mode &amp; 0x2)</w:t>
        </w:r>
        <w:r w:rsidRPr="00B21DCE">
          <w:rPr>
            <w:rFonts w:ascii="Courier" w:eastAsia="MS PMincho" w:hAnsi="Courier"/>
            <w:noProof/>
          </w:rPr>
          <w:t xml:space="preserve"> </w:t>
        </w:r>
        <w:r w:rsidRPr="00B21DCE">
          <w:rPr>
            <w:rFonts w:ascii="Courier" w:eastAsia="MS PMincho" w:hAnsi="Courier"/>
            <w:noProof/>
            <w:lang w:val="en-GB"/>
          </w:rPr>
          <w:t>{</w:t>
        </w:r>
        <w:r w:rsidRPr="00B21DCE">
          <w:rPr>
            <w:rFonts w:ascii="Courier" w:eastAsia="MS PMincho" w:hAnsi="Courier"/>
            <w:noProof/>
            <w:lang w:val="en-GB"/>
          </w:rPr>
          <w:br/>
        </w:r>
        <w:r w:rsidRPr="00B21DCE">
          <w:rPr>
            <w:rFonts w:ascii="Courier" w:eastAsia="MS PMincho" w:hAnsi="Courier"/>
            <w:noProof/>
            <w:lang w:val="en-GB"/>
          </w:rPr>
          <w:tab/>
        </w:r>
        <w:r w:rsidRPr="00B21DCE">
          <w:rPr>
            <w:rFonts w:ascii="Courier" w:eastAsia="MS PMincho" w:hAnsi="Courier"/>
            <w:noProof/>
            <w:lang w:val="en-GB"/>
          </w:rPr>
          <w:tab/>
          <w:t>signed int((p</w:t>
        </w:r>
        <w:r w:rsidRPr="00B21DCE">
          <w:rPr>
            <w:rFonts w:ascii="Courier" w:eastAsia="MS PMincho" w:hAnsi="Courier"/>
            <w:noProof/>
          </w:rPr>
          <w:t>os</w:t>
        </w:r>
        <w:r w:rsidRPr="00B21DCE">
          <w:rPr>
            <w:rFonts w:ascii="Courier" w:eastAsia="MS PMincho" w:hAnsi="Courier"/>
            <w:noProof/>
            <w:lang w:val="en-GB"/>
          </w:rPr>
          <w:t xml:space="preserve">_bytes_minus1+1)*8) </w:t>
        </w:r>
        <w:r w:rsidRPr="00B21DCE">
          <w:rPr>
            <w:rFonts w:ascii="Courier" w:eastAsia="MS PMincho" w:hAnsi="Courier"/>
            <w:noProof/>
          </w:rPr>
          <w:t>pos_</w:t>
        </w:r>
        <w:r w:rsidRPr="00B21DCE">
          <w:rPr>
            <w:rFonts w:ascii="Courier" w:eastAsia="MS PMincho" w:hAnsi="Courier"/>
            <w:noProof/>
            <w:lang w:val="en-GB"/>
          </w:rPr>
          <w:t>x;</w:t>
        </w:r>
        <w:r w:rsidRPr="00B21DCE">
          <w:rPr>
            <w:rFonts w:ascii="Courier" w:eastAsia="MS PMincho" w:hAnsi="Courier"/>
            <w:noProof/>
            <w:lang w:val="en-GB"/>
          </w:rPr>
          <w:br/>
        </w:r>
        <w:r w:rsidRPr="00B21DCE">
          <w:rPr>
            <w:rFonts w:ascii="Courier" w:eastAsia="MS PMincho" w:hAnsi="Courier"/>
            <w:noProof/>
            <w:lang w:val="en-GB"/>
          </w:rPr>
          <w:tab/>
          <w:t>}</w:t>
        </w:r>
        <w:r w:rsidRPr="00B21DCE">
          <w:rPr>
            <w:rFonts w:ascii="Courier" w:eastAsia="MS PMincho" w:hAnsi="Courier"/>
            <w:noProof/>
            <w:lang w:val="en-GB"/>
          </w:rPr>
          <w:br/>
        </w:r>
        <w:r w:rsidRPr="00B21DCE">
          <w:rPr>
            <w:rFonts w:ascii="Courier" w:eastAsia="MS PMincho" w:hAnsi="Courier"/>
            <w:noProof/>
            <w:lang w:val="en-GB"/>
          </w:rPr>
          <w:tab/>
          <w:t>if(mode &amp; 0x2)</w:t>
        </w:r>
        <w:r w:rsidRPr="00B21DCE">
          <w:rPr>
            <w:rFonts w:ascii="Courier" w:eastAsia="MS PMincho" w:hAnsi="Courier"/>
            <w:noProof/>
          </w:rPr>
          <w:t xml:space="preserve"> </w:t>
        </w:r>
        <w:r w:rsidRPr="00B21DCE">
          <w:rPr>
            <w:rFonts w:ascii="Courier" w:eastAsia="MS PMincho" w:hAnsi="Courier"/>
            <w:noProof/>
            <w:lang w:val="en-GB"/>
          </w:rPr>
          <w:t>{</w:t>
        </w:r>
        <w:r w:rsidRPr="00B21DCE">
          <w:rPr>
            <w:rFonts w:ascii="Courier" w:eastAsia="MS PMincho" w:hAnsi="Courier"/>
            <w:noProof/>
            <w:lang w:val="en-GB"/>
          </w:rPr>
          <w:br/>
        </w:r>
        <w:r w:rsidRPr="00B21DCE">
          <w:rPr>
            <w:rFonts w:ascii="Courier" w:eastAsia="MS PMincho" w:hAnsi="Courier"/>
            <w:noProof/>
            <w:lang w:val="en-GB"/>
          </w:rPr>
          <w:tab/>
        </w:r>
        <w:r w:rsidRPr="00B21DCE">
          <w:rPr>
            <w:rFonts w:ascii="Courier" w:eastAsia="MS PMincho" w:hAnsi="Courier"/>
            <w:noProof/>
            <w:lang w:val="en-GB"/>
          </w:rPr>
          <w:tab/>
          <w:t>signed int((p</w:t>
        </w:r>
        <w:r w:rsidRPr="00B21DCE">
          <w:rPr>
            <w:rFonts w:ascii="Courier" w:eastAsia="MS PMincho" w:hAnsi="Courier"/>
            <w:noProof/>
          </w:rPr>
          <w:t>os</w:t>
        </w:r>
        <w:r w:rsidRPr="00B21DCE">
          <w:rPr>
            <w:rFonts w:ascii="Courier" w:eastAsia="MS PMincho" w:hAnsi="Courier"/>
            <w:noProof/>
            <w:lang w:val="en-GB"/>
          </w:rPr>
          <w:t xml:space="preserve">_bytes_minus1+1)*8) </w:t>
        </w:r>
        <w:r w:rsidRPr="00B21DCE">
          <w:rPr>
            <w:rFonts w:ascii="Courier" w:eastAsia="MS PMincho" w:hAnsi="Courier"/>
            <w:noProof/>
          </w:rPr>
          <w:t>pos_</w:t>
        </w:r>
        <w:r w:rsidRPr="00B21DCE">
          <w:rPr>
            <w:rFonts w:ascii="Courier" w:eastAsia="MS PMincho" w:hAnsi="Courier"/>
            <w:noProof/>
            <w:lang w:val="en-GB"/>
          </w:rPr>
          <w:t>y;</w:t>
        </w:r>
        <w:r w:rsidRPr="00B21DCE">
          <w:rPr>
            <w:rFonts w:ascii="Courier" w:eastAsia="MS PMincho" w:hAnsi="Courier"/>
            <w:noProof/>
            <w:lang w:val="en-GB"/>
          </w:rPr>
          <w:br/>
        </w:r>
        <w:r w:rsidRPr="00B21DCE">
          <w:rPr>
            <w:rFonts w:ascii="Courier" w:eastAsia="MS PMincho" w:hAnsi="Courier"/>
            <w:noProof/>
            <w:lang w:val="en-GB"/>
          </w:rPr>
          <w:tab/>
        </w:r>
        <w:r w:rsidRPr="00B21DCE">
          <w:rPr>
            <w:rFonts w:ascii="Courier" w:eastAsia="MS PMincho" w:hAnsi="Courier"/>
            <w:noProof/>
            <w:lang w:val="en-GB"/>
          </w:rPr>
          <w:tab/>
          <w:t>signed int((p</w:t>
        </w:r>
        <w:r w:rsidRPr="00B21DCE">
          <w:rPr>
            <w:rFonts w:ascii="Courier" w:eastAsia="MS PMincho" w:hAnsi="Courier"/>
            <w:noProof/>
          </w:rPr>
          <w:t>os</w:t>
        </w:r>
        <w:r w:rsidRPr="00B21DCE">
          <w:rPr>
            <w:rFonts w:ascii="Courier" w:eastAsia="MS PMincho" w:hAnsi="Courier"/>
            <w:noProof/>
            <w:lang w:val="en-GB"/>
          </w:rPr>
          <w:t xml:space="preserve">_bytes_minus1+1)*8) </w:t>
        </w:r>
        <w:r w:rsidRPr="00B21DCE">
          <w:rPr>
            <w:rFonts w:ascii="Courier" w:eastAsia="MS PMincho" w:hAnsi="Courier"/>
            <w:noProof/>
          </w:rPr>
          <w:t>pos_</w:t>
        </w:r>
        <w:r w:rsidRPr="00B21DCE">
          <w:rPr>
            <w:rFonts w:ascii="Courier" w:eastAsia="MS PMincho" w:hAnsi="Courier"/>
            <w:noProof/>
            <w:lang w:val="en-GB"/>
          </w:rPr>
          <w:t>z;</w:t>
        </w:r>
        <w:r w:rsidRPr="00B21DCE">
          <w:rPr>
            <w:rFonts w:ascii="Courier" w:eastAsia="MS PMincho" w:hAnsi="Courier"/>
            <w:noProof/>
            <w:lang w:val="en-GB"/>
          </w:rPr>
          <w:br/>
        </w:r>
        <w:r w:rsidRPr="00B21DCE">
          <w:rPr>
            <w:rFonts w:ascii="Courier" w:eastAsia="MS PMincho" w:hAnsi="Courier"/>
            <w:noProof/>
            <w:lang w:val="en-GB"/>
          </w:rPr>
          <w:tab/>
          <w:t>}</w:t>
        </w:r>
        <w:r w:rsidRPr="00B21DCE">
          <w:rPr>
            <w:rFonts w:ascii="Courier" w:eastAsia="MS PMincho" w:hAnsi="Courier"/>
            <w:noProof/>
            <w:lang w:val="en-GB"/>
          </w:rPr>
          <w:br/>
        </w:r>
      </w:ins>
      <w:commentRangeEnd w:id="303"/>
      <w:ins w:id="305" w:author="XinWang MediaTek" w:date="2022-01-21T15:39:00Z">
        <w:r>
          <w:rPr>
            <w:rStyle w:val="CommentReference"/>
          </w:rPr>
          <w:commentReference w:id="303"/>
        </w:r>
      </w:ins>
      <w:commentRangeEnd w:id="304"/>
      <w:r w:rsidR="00713787">
        <w:rPr>
          <w:rStyle w:val="CommentReference"/>
        </w:rPr>
        <w:commentReference w:id="304"/>
      </w:r>
      <w:ins w:id="306" w:author="XinWang MediaTek" w:date="2022-01-21T15:38:00Z">
        <w:r w:rsidRPr="00B21DCE">
          <w:rPr>
            <w:rFonts w:ascii="Courier" w:eastAsia="MS PMincho" w:hAnsi="Courier"/>
            <w:noProof/>
            <w:lang w:val="en-GB"/>
          </w:rPr>
          <w:tab/>
          <w:t>if(mode &amp; 0x4)</w:t>
        </w:r>
        <w:r w:rsidRPr="00B21DCE">
          <w:rPr>
            <w:rFonts w:ascii="Courier" w:eastAsia="MS PMincho" w:hAnsi="Courier"/>
            <w:noProof/>
          </w:rPr>
          <w:t xml:space="preserve"> </w:t>
        </w:r>
        <w:r w:rsidRPr="00B21DCE">
          <w:rPr>
            <w:rFonts w:ascii="Courier" w:eastAsia="MS PMincho" w:hAnsi="Courier"/>
            <w:noProof/>
            <w:lang w:val="en-GB"/>
          </w:rPr>
          <w:t>{</w:t>
        </w:r>
        <w:r w:rsidRPr="00B21DCE">
          <w:rPr>
            <w:rFonts w:ascii="Courier" w:eastAsia="MS PMincho" w:hAnsi="Courier"/>
            <w:noProof/>
            <w:lang w:val="en-GB"/>
          </w:rPr>
          <w:br/>
        </w:r>
        <w:r w:rsidRPr="00B21DCE">
          <w:rPr>
            <w:rFonts w:ascii="Courier" w:eastAsia="MS PMincho" w:hAnsi="Courier"/>
            <w:noProof/>
            <w:lang w:val="en-GB"/>
          </w:rPr>
          <w:tab/>
        </w:r>
        <w:r w:rsidRPr="00B21DCE">
          <w:rPr>
            <w:rFonts w:ascii="Courier" w:eastAsia="MS PMincho" w:hAnsi="Courier"/>
            <w:noProof/>
            <w:lang w:val="en-GB"/>
          </w:rPr>
          <w:tab/>
          <w:t>signed int((</w:t>
        </w:r>
        <w:r w:rsidRPr="00B21DCE">
          <w:rPr>
            <w:rFonts w:ascii="Courier" w:eastAsia="MS PMincho" w:hAnsi="Courier"/>
            <w:noProof/>
          </w:rPr>
          <w:t>quat</w:t>
        </w:r>
        <w:r w:rsidRPr="00B21DCE">
          <w:rPr>
            <w:rFonts w:ascii="Courier" w:eastAsia="MS PMincho" w:hAnsi="Courier"/>
            <w:noProof/>
            <w:lang w:val="en-GB"/>
          </w:rPr>
          <w:t>_bytes_minus1+1)*8) quat_x;</w:t>
        </w:r>
        <w:r w:rsidRPr="00B21DCE">
          <w:rPr>
            <w:rFonts w:ascii="Courier" w:eastAsia="MS PMincho" w:hAnsi="Courier"/>
            <w:noProof/>
            <w:lang w:val="en-GB"/>
          </w:rPr>
          <w:br/>
        </w:r>
        <w:r w:rsidRPr="00B21DCE">
          <w:rPr>
            <w:rFonts w:ascii="Courier" w:eastAsia="MS PMincho" w:hAnsi="Courier"/>
            <w:noProof/>
            <w:lang w:val="en-GB"/>
          </w:rPr>
          <w:tab/>
        </w:r>
        <w:r w:rsidRPr="00B21DCE">
          <w:rPr>
            <w:rFonts w:ascii="Courier" w:eastAsia="MS PMincho" w:hAnsi="Courier"/>
            <w:noProof/>
            <w:lang w:val="en-GB"/>
          </w:rPr>
          <w:tab/>
          <w:t>signed int((</w:t>
        </w:r>
        <w:r w:rsidRPr="00B21DCE">
          <w:rPr>
            <w:rFonts w:ascii="Courier" w:eastAsia="MS PMincho" w:hAnsi="Courier"/>
            <w:noProof/>
          </w:rPr>
          <w:t>quat</w:t>
        </w:r>
        <w:r w:rsidRPr="00B21DCE">
          <w:rPr>
            <w:rFonts w:ascii="Courier" w:eastAsia="MS PMincho" w:hAnsi="Courier"/>
            <w:noProof/>
            <w:lang w:val="en-GB"/>
          </w:rPr>
          <w:t>_bytes_minus1+1)*8) quat_y;</w:t>
        </w:r>
        <w:r w:rsidRPr="00B21DCE">
          <w:rPr>
            <w:rFonts w:ascii="Courier" w:eastAsia="MS PMincho" w:hAnsi="Courier"/>
            <w:noProof/>
            <w:lang w:val="en-GB"/>
          </w:rPr>
          <w:br/>
        </w:r>
        <w:r w:rsidRPr="00B21DCE">
          <w:rPr>
            <w:rFonts w:ascii="Courier" w:eastAsia="MS PMincho" w:hAnsi="Courier"/>
            <w:noProof/>
            <w:lang w:val="en-GB"/>
          </w:rPr>
          <w:tab/>
        </w:r>
        <w:r w:rsidRPr="00B21DCE">
          <w:rPr>
            <w:rFonts w:ascii="Courier" w:eastAsia="MS PMincho" w:hAnsi="Courier"/>
            <w:noProof/>
            <w:lang w:val="en-GB"/>
          </w:rPr>
          <w:tab/>
          <w:t>signed int((</w:t>
        </w:r>
        <w:r w:rsidRPr="00B21DCE">
          <w:rPr>
            <w:rFonts w:ascii="Courier" w:eastAsia="MS PMincho" w:hAnsi="Courier"/>
            <w:noProof/>
          </w:rPr>
          <w:t>quat</w:t>
        </w:r>
        <w:r w:rsidRPr="00B21DCE">
          <w:rPr>
            <w:rFonts w:ascii="Courier" w:eastAsia="MS PMincho" w:hAnsi="Courier"/>
            <w:noProof/>
            <w:lang w:val="en-GB"/>
          </w:rPr>
          <w:t>_bytes_minus1+1)*8) quat_z;</w:t>
        </w:r>
        <w:r w:rsidRPr="00B21DCE">
          <w:rPr>
            <w:rFonts w:ascii="Courier" w:eastAsia="MS PMincho" w:hAnsi="Courier"/>
            <w:noProof/>
            <w:lang w:val="en-GB"/>
          </w:rPr>
          <w:br/>
        </w:r>
        <w:r w:rsidRPr="00B21DCE">
          <w:rPr>
            <w:rFonts w:ascii="Courier" w:eastAsia="MS PMincho" w:hAnsi="Courier"/>
            <w:noProof/>
            <w:lang w:val="en-GB"/>
          </w:rPr>
          <w:tab/>
          <w:t>}</w:t>
        </w:r>
        <w:r w:rsidRPr="00B21DCE">
          <w:rPr>
            <w:rFonts w:ascii="Courier" w:eastAsia="MS PMincho" w:hAnsi="Courier"/>
            <w:noProof/>
            <w:lang w:val="en-GB"/>
          </w:rPr>
          <w:br/>
          <w:t>};</w:t>
        </w:r>
      </w:ins>
    </w:p>
    <w:p w14:paraId="1A26FDC3" w14:textId="77777777" w:rsidR="00B21DCE" w:rsidRPr="0076216A" w:rsidRDefault="00B21DCE" w:rsidP="00827100">
      <w:pPr>
        <w:pStyle w:val="Heading3"/>
        <w:rPr>
          <w:ins w:id="307" w:author="XinWang MediaTek" w:date="2022-01-21T15:38:00Z"/>
          <w:lang w:eastAsia="ja-JP"/>
        </w:rPr>
      </w:pPr>
      <w:bookmarkStart w:id="308" w:name="_Toc94083905"/>
      <w:ins w:id="309" w:author="XinWang MediaTek" w:date="2022-01-21T15:38:00Z">
        <w:r w:rsidRPr="0076216A">
          <w:rPr>
            <w:rFonts w:eastAsia="MS Mincho"/>
            <w:lang w:eastAsia="ja-JP"/>
          </w:rPr>
          <w:t>Semantics:</w:t>
        </w:r>
        <w:bookmarkEnd w:id="308"/>
      </w:ins>
    </w:p>
    <w:p w14:paraId="64E1DE9B" w14:textId="77777777" w:rsidR="00B21DCE" w:rsidRPr="00B21DCE" w:rsidRDefault="00B21DCE" w:rsidP="00B21DCE">
      <w:pPr>
        <w:rPr>
          <w:ins w:id="310" w:author="XinWang MediaTek" w:date="2022-01-21T15:38:00Z"/>
          <w:lang w:val="en-GB"/>
        </w:rPr>
      </w:pPr>
      <w:ins w:id="311" w:author="XinWang MediaTek" w:date="2022-01-21T15:38:00Z">
        <w:r w:rsidRPr="00B21DCE">
          <w:rPr>
            <w:rFonts w:ascii="Courier" w:hAnsi="Courier"/>
            <w:b/>
            <w:bCs/>
            <w:noProof/>
            <w:sz w:val="20"/>
            <w:szCs w:val="20"/>
            <w:lang w:val="en-GB"/>
          </w:rPr>
          <w:t>abs_flag</w:t>
        </w:r>
        <w:r w:rsidRPr="00B21DCE">
          <w:rPr>
            <w:b/>
            <w:bCs/>
            <w:lang w:val="en-GB"/>
          </w:rPr>
          <w:t>:</w:t>
        </w:r>
        <w:r w:rsidRPr="00B21DCE">
          <w:rPr>
            <w:lang w:val="en-GB"/>
          </w:rPr>
          <w:t xml:space="preserve"> If 1, absolute position and orientation is specified. If 0, the specified values are added relative to the previously coded position and orientation.</w:t>
        </w:r>
      </w:ins>
    </w:p>
    <w:p w14:paraId="4825C610" w14:textId="77777777" w:rsidR="00B21DCE" w:rsidRPr="00B21DCE" w:rsidRDefault="00B21DCE" w:rsidP="00B21DCE">
      <w:pPr>
        <w:rPr>
          <w:ins w:id="312" w:author="XinWang MediaTek" w:date="2022-01-21T15:38:00Z"/>
          <w:lang w:val="en-GB"/>
        </w:rPr>
      </w:pPr>
      <w:ins w:id="313" w:author="XinWang MediaTek" w:date="2022-01-21T15:38:00Z">
        <w:r w:rsidRPr="00B21DCE">
          <w:rPr>
            <w:rFonts w:ascii="Courier" w:hAnsi="Courier"/>
            <w:b/>
            <w:bCs/>
            <w:noProof/>
            <w:sz w:val="20"/>
            <w:szCs w:val="20"/>
            <w:lang w:val="en-GB"/>
          </w:rPr>
          <w:t>mode</w:t>
        </w:r>
        <w:r w:rsidRPr="00B21DCE">
          <w:rPr>
            <w:lang w:val="en-GB"/>
          </w:rPr>
          <w:t>: Signalling mode; Valid values are:</w:t>
        </w:r>
      </w:ins>
    </w:p>
    <w:p w14:paraId="6C2C20E9" w14:textId="77777777" w:rsidR="00B21DCE" w:rsidRPr="00B21DCE" w:rsidRDefault="00B21DCE" w:rsidP="00B21DCE">
      <w:pPr>
        <w:ind w:left="1080" w:hanging="540"/>
        <w:rPr>
          <w:ins w:id="314" w:author="XinWang MediaTek" w:date="2022-01-21T15:38:00Z"/>
          <w:rFonts w:ascii="Courier" w:hAnsi="Courier"/>
          <w:noProof/>
          <w:sz w:val="20"/>
          <w:szCs w:val="20"/>
          <w:lang w:val="en-GB"/>
        </w:rPr>
      </w:pPr>
      <w:ins w:id="315" w:author="XinWang MediaTek" w:date="2022-01-21T15:38:00Z">
        <w:r w:rsidRPr="00B21DCE">
          <w:rPr>
            <w:rFonts w:ascii="Courier" w:hAnsi="Courier"/>
            <w:noProof/>
            <w:sz w:val="20"/>
            <w:szCs w:val="20"/>
            <w:lang w:val="en-GB"/>
          </w:rPr>
          <w:t>1</w:t>
        </w:r>
        <w:r w:rsidRPr="00B21DCE">
          <w:rPr>
            <w:lang w:val="en-GB"/>
          </w:rPr>
          <w:t>:</w:t>
        </w:r>
        <w:r w:rsidRPr="00B21DCE">
          <w:rPr>
            <w:lang w:val="en-GB"/>
          </w:rPr>
          <w:tab/>
          <w:t xml:space="preserve">Only the position is signalled along </w:t>
        </w:r>
        <w:r w:rsidRPr="00B21DCE">
          <w:t>the x-axis.</w:t>
        </w:r>
      </w:ins>
    </w:p>
    <w:p w14:paraId="73F78753" w14:textId="77777777" w:rsidR="00B21DCE" w:rsidRPr="00B21DCE" w:rsidRDefault="00B21DCE" w:rsidP="00B21DCE">
      <w:pPr>
        <w:ind w:left="1080" w:hanging="540"/>
        <w:rPr>
          <w:ins w:id="316" w:author="XinWang MediaTek" w:date="2022-01-21T15:38:00Z"/>
        </w:rPr>
      </w:pPr>
      <w:ins w:id="317" w:author="XinWang MediaTek" w:date="2022-01-21T15:38:00Z">
        <w:r w:rsidRPr="00B21DCE">
          <w:rPr>
            <w:rFonts w:ascii="Courier" w:hAnsi="Courier"/>
            <w:noProof/>
            <w:sz w:val="20"/>
            <w:szCs w:val="20"/>
            <w:lang w:val="en-GB"/>
          </w:rPr>
          <w:t>2</w:t>
        </w:r>
        <w:r w:rsidRPr="00B21DCE">
          <w:t>:</w:t>
        </w:r>
        <w:r w:rsidRPr="00B21DCE">
          <w:rPr>
            <w:lang w:val="en-GB"/>
          </w:rPr>
          <w:tab/>
          <w:t>Only the position is signalled along multiple axes.</w:t>
        </w:r>
      </w:ins>
    </w:p>
    <w:p w14:paraId="7A0F5E94" w14:textId="77777777" w:rsidR="00B21DCE" w:rsidRPr="00B21DCE" w:rsidRDefault="00B21DCE" w:rsidP="00B21DCE">
      <w:pPr>
        <w:ind w:left="1080" w:hanging="540"/>
        <w:rPr>
          <w:ins w:id="318" w:author="XinWang MediaTek" w:date="2022-01-21T15:38:00Z"/>
          <w:lang w:val="en-GB"/>
        </w:rPr>
      </w:pPr>
      <w:ins w:id="319" w:author="XinWang MediaTek" w:date="2022-01-21T15:38:00Z">
        <w:r w:rsidRPr="00B21DCE">
          <w:rPr>
            <w:rFonts w:ascii="Courier" w:hAnsi="Courier"/>
            <w:noProof/>
            <w:sz w:val="20"/>
            <w:szCs w:val="20"/>
            <w:lang w:val="en-GB"/>
          </w:rPr>
          <w:t>4</w:t>
        </w:r>
        <w:r w:rsidRPr="00B21DCE">
          <w:t>:</w:t>
        </w:r>
        <w:r w:rsidRPr="00B21DCE">
          <w:rPr>
            <w:lang w:val="en-GB"/>
          </w:rPr>
          <w:tab/>
          <w:t>Only orientation is signalled.</w:t>
        </w:r>
      </w:ins>
    </w:p>
    <w:p w14:paraId="3AAC5578" w14:textId="77777777" w:rsidR="00B21DCE" w:rsidRPr="00B21DCE" w:rsidRDefault="00B21DCE" w:rsidP="00B21DCE">
      <w:pPr>
        <w:ind w:left="1080" w:hanging="540"/>
        <w:rPr>
          <w:ins w:id="320" w:author="XinWang MediaTek" w:date="2022-01-21T15:38:00Z"/>
          <w:lang w:val="en-GB"/>
        </w:rPr>
      </w:pPr>
      <w:ins w:id="321" w:author="XinWang MediaTek" w:date="2022-01-21T15:38:00Z">
        <w:r w:rsidRPr="00B21DCE">
          <w:rPr>
            <w:rFonts w:ascii="Courier" w:hAnsi="Courier"/>
            <w:noProof/>
            <w:sz w:val="20"/>
            <w:szCs w:val="20"/>
            <w:lang w:val="en-GB"/>
          </w:rPr>
          <w:t>6</w:t>
        </w:r>
        <w:r w:rsidRPr="00B21DCE">
          <w:t>:</w:t>
        </w:r>
        <w:r w:rsidRPr="00B21DCE">
          <w:rPr>
            <w:lang w:val="en-GB"/>
          </w:rPr>
          <w:tab/>
          <w:t>Orientation and position is signalled along multiple axes.</w:t>
        </w:r>
      </w:ins>
    </w:p>
    <w:p w14:paraId="0057A042" w14:textId="77777777" w:rsidR="00B21DCE" w:rsidRPr="00B21DCE" w:rsidRDefault="00B21DCE" w:rsidP="00B21DCE">
      <w:pPr>
        <w:rPr>
          <w:ins w:id="322" w:author="XinWang MediaTek" w:date="2022-01-21T15:38:00Z"/>
          <w:lang w:val="en-GB"/>
        </w:rPr>
      </w:pPr>
      <w:ins w:id="323" w:author="XinWang MediaTek" w:date="2022-01-21T15:38:00Z">
        <w:r w:rsidRPr="00B21DCE">
          <w:rPr>
            <w:rFonts w:ascii="Courier" w:hAnsi="Courier"/>
            <w:b/>
            <w:bCs/>
            <w:noProof/>
            <w:sz w:val="20"/>
            <w:szCs w:val="20"/>
            <w:lang w:val="en-GB"/>
          </w:rPr>
          <w:t>pos_bytes_minus1</w:t>
        </w:r>
        <w:r w:rsidRPr="00B21DCE">
          <w:rPr>
            <w:lang w:val="en-GB"/>
          </w:rPr>
          <w:t xml:space="preserve">: Plus 1 indicates the number of bytes to be read for </w:t>
        </w:r>
        <w:r w:rsidRPr="00B21DCE">
          <w:rPr>
            <w:rFonts w:ascii="Courier" w:hAnsi="Courier"/>
            <w:noProof/>
            <w:sz w:val="20"/>
            <w:szCs w:val="20"/>
            <w:lang w:val="en-GB"/>
          </w:rPr>
          <w:t>pos_x, pos_y</w:t>
        </w:r>
        <w:r w:rsidRPr="00B21DCE">
          <w:rPr>
            <w:lang w:val="en-GB"/>
          </w:rPr>
          <w:t xml:space="preserve"> and </w:t>
        </w:r>
        <w:r w:rsidRPr="00B21DCE">
          <w:rPr>
            <w:rFonts w:ascii="Courier" w:hAnsi="Courier"/>
            <w:noProof/>
            <w:sz w:val="20"/>
            <w:szCs w:val="20"/>
            <w:lang w:val="en-GB"/>
          </w:rPr>
          <w:t>pos_z</w:t>
        </w:r>
        <w:r w:rsidRPr="00B21DCE">
          <w:rPr>
            <w:b/>
            <w:bCs/>
            <w:lang w:val="en-GB"/>
          </w:rPr>
          <w:t>.</w:t>
        </w:r>
        <w:r w:rsidRPr="00B21DCE">
          <w:rPr>
            <w:lang w:val="en-GB"/>
          </w:rPr>
          <w:t xml:space="preserve"> Valid values are in the range from </w:t>
        </w:r>
        <w:r w:rsidRPr="00B21DCE">
          <w:rPr>
            <w:rFonts w:ascii="Courier" w:hAnsi="Courier"/>
            <w:noProof/>
            <w:sz w:val="20"/>
            <w:szCs w:val="20"/>
            <w:lang w:val="en-GB"/>
          </w:rPr>
          <w:t>[0, 3]</w:t>
        </w:r>
        <w:r w:rsidRPr="00B21DCE">
          <w:rPr>
            <w:lang w:val="en-GB"/>
          </w:rPr>
          <w:t>.</w:t>
        </w:r>
      </w:ins>
    </w:p>
    <w:p w14:paraId="3CABB847" w14:textId="77777777" w:rsidR="00B21DCE" w:rsidRPr="00B21DCE" w:rsidRDefault="00B21DCE" w:rsidP="00B21DCE">
      <w:pPr>
        <w:rPr>
          <w:ins w:id="324" w:author="XinWang MediaTek" w:date="2022-01-21T15:38:00Z"/>
          <w:lang w:val="en-GB"/>
        </w:rPr>
      </w:pPr>
      <w:ins w:id="325" w:author="XinWang MediaTek" w:date="2022-01-21T15:38:00Z">
        <w:r w:rsidRPr="00B21DCE">
          <w:rPr>
            <w:rFonts w:ascii="Courier" w:hAnsi="Courier"/>
            <w:b/>
            <w:bCs/>
            <w:noProof/>
            <w:sz w:val="20"/>
            <w:szCs w:val="20"/>
            <w:lang w:val="en-GB"/>
          </w:rPr>
          <w:t>pos_unit</w:t>
        </w:r>
        <w:r w:rsidRPr="00B21DCE">
          <w:rPr>
            <w:b/>
            <w:bCs/>
            <w:lang w:val="en-GB"/>
          </w:rPr>
          <w:t>:</w:t>
        </w:r>
        <w:r w:rsidRPr="00B21DCE">
          <w:rPr>
            <w:lang w:val="en-GB"/>
          </w:rPr>
          <w:t xml:space="preserve"> Unit of </w:t>
        </w:r>
        <w:r w:rsidRPr="00B21DCE">
          <w:rPr>
            <w:rFonts w:ascii="Courier" w:hAnsi="Courier"/>
            <w:noProof/>
            <w:sz w:val="20"/>
            <w:szCs w:val="20"/>
            <w:lang w:val="en-GB"/>
          </w:rPr>
          <w:t>pos_x, pos_y</w:t>
        </w:r>
        <w:r w:rsidRPr="00B21DCE">
          <w:rPr>
            <w:lang w:val="en-GB"/>
          </w:rPr>
          <w:t xml:space="preserve"> and </w:t>
        </w:r>
        <w:r w:rsidRPr="00B21DCE">
          <w:rPr>
            <w:rFonts w:ascii="Courier" w:hAnsi="Courier"/>
            <w:noProof/>
            <w:sz w:val="20"/>
            <w:szCs w:val="20"/>
            <w:lang w:val="en-GB"/>
          </w:rPr>
          <w:t>pos_z</w:t>
        </w:r>
        <w:r w:rsidRPr="00B21DCE">
          <w:rPr>
            <w:lang w:val="en-GB"/>
          </w:rPr>
          <w:t xml:space="preserve">. Valid values are in the range from </w:t>
        </w:r>
        <w:r w:rsidRPr="00B21DCE">
          <w:rPr>
            <w:rFonts w:ascii="Courier" w:hAnsi="Courier"/>
            <w:noProof/>
            <w:sz w:val="20"/>
            <w:szCs w:val="20"/>
            <w:lang w:val="en-GB"/>
          </w:rPr>
          <w:t>[0, 2]</w:t>
        </w:r>
        <w:r w:rsidRPr="00B21DCE">
          <w:rPr>
            <w:lang w:val="en-GB"/>
          </w:rPr>
          <w:t>, where</w:t>
        </w:r>
      </w:ins>
    </w:p>
    <w:p w14:paraId="22C94D65" w14:textId="77777777" w:rsidR="00B21DCE" w:rsidRPr="00B21DCE" w:rsidRDefault="00B21DCE" w:rsidP="00B21DCE">
      <w:pPr>
        <w:rPr>
          <w:ins w:id="326" w:author="XinWang MediaTek" w:date="2022-01-21T15:38:00Z"/>
        </w:rPr>
      </w:pPr>
      <w:ins w:id="327" w:author="XinWang MediaTek" w:date="2022-01-21T15:38:00Z">
        <w:r w:rsidRPr="00B21DCE">
          <w:rPr>
            <w:lang w:val="en-GB"/>
          </w:rPr>
          <w:tab/>
          <w:t xml:space="preserve">0: </w:t>
        </w:r>
        <w:r w:rsidRPr="00B21DCE">
          <w:t>µm</w:t>
        </w:r>
      </w:ins>
    </w:p>
    <w:p w14:paraId="1FAAD623" w14:textId="77777777" w:rsidR="00B21DCE" w:rsidRPr="00B21DCE" w:rsidRDefault="00B21DCE" w:rsidP="00B21DCE">
      <w:pPr>
        <w:rPr>
          <w:ins w:id="328" w:author="XinWang MediaTek" w:date="2022-01-21T15:38:00Z"/>
        </w:rPr>
      </w:pPr>
      <w:ins w:id="329" w:author="XinWang MediaTek" w:date="2022-01-21T15:38:00Z">
        <w:r w:rsidRPr="00B21DCE">
          <w:tab/>
          <w:t>1: mm</w:t>
        </w:r>
      </w:ins>
    </w:p>
    <w:p w14:paraId="77E5CA43" w14:textId="77777777" w:rsidR="00B21DCE" w:rsidRPr="00B21DCE" w:rsidRDefault="00B21DCE" w:rsidP="00B21DCE">
      <w:pPr>
        <w:rPr>
          <w:ins w:id="330" w:author="XinWang MediaTek" w:date="2022-01-21T15:38:00Z"/>
        </w:rPr>
      </w:pPr>
      <w:ins w:id="331" w:author="XinWang MediaTek" w:date="2022-01-21T15:38:00Z">
        <w:r w:rsidRPr="00B21DCE">
          <w:tab/>
          <w:t>2: m</w:t>
        </w:r>
      </w:ins>
    </w:p>
    <w:p w14:paraId="458D6C78" w14:textId="77777777" w:rsidR="00B21DCE" w:rsidRPr="00B21DCE" w:rsidRDefault="00B21DCE" w:rsidP="00B21DCE">
      <w:pPr>
        <w:rPr>
          <w:ins w:id="332" w:author="XinWang MediaTek" w:date="2022-01-21T15:38:00Z"/>
        </w:rPr>
      </w:pPr>
      <w:ins w:id="333" w:author="XinWang MediaTek" w:date="2022-01-21T15:38:00Z">
        <w:r w:rsidRPr="00B21DCE">
          <w:rPr>
            <w:rFonts w:ascii="Courier" w:hAnsi="Courier"/>
            <w:b/>
            <w:bCs/>
            <w:noProof/>
            <w:sz w:val="20"/>
            <w:szCs w:val="20"/>
            <w:lang w:val="en-GB"/>
          </w:rPr>
          <w:t>quat_bytes_minus1</w:t>
        </w:r>
        <w:r w:rsidRPr="00B21DCE">
          <w:t xml:space="preserve">: Plus 1 indicates the number of bytes to be read for </w:t>
        </w:r>
        <w:r w:rsidRPr="00B21DCE">
          <w:rPr>
            <w:rFonts w:ascii="Courier" w:hAnsi="Courier"/>
            <w:noProof/>
            <w:sz w:val="20"/>
            <w:szCs w:val="20"/>
            <w:lang w:val="en-GB"/>
          </w:rPr>
          <w:t>quat_x, quat_y, quat_z</w:t>
        </w:r>
        <w:r w:rsidRPr="00B21DCE">
          <w:rPr>
            <w:b/>
            <w:bCs/>
          </w:rPr>
          <w:t>.</w:t>
        </w:r>
        <w:r w:rsidRPr="00B21DCE">
          <w:t xml:space="preserve"> </w:t>
        </w:r>
        <w:r w:rsidRPr="00B21DCE">
          <w:rPr>
            <w:lang w:val="en-GB"/>
          </w:rPr>
          <w:t xml:space="preserve">Valid values are in the range from </w:t>
        </w:r>
        <w:r w:rsidRPr="00B21DCE">
          <w:rPr>
            <w:rFonts w:ascii="Courier" w:hAnsi="Courier"/>
            <w:noProof/>
            <w:sz w:val="20"/>
            <w:szCs w:val="20"/>
            <w:lang w:val="en-GB"/>
          </w:rPr>
          <w:t>[0, 1]</w:t>
        </w:r>
        <w:r w:rsidRPr="00B21DCE">
          <w:rPr>
            <w:lang w:val="en-GB"/>
          </w:rPr>
          <w:t>.</w:t>
        </w:r>
      </w:ins>
    </w:p>
    <w:p w14:paraId="5D870272" w14:textId="77777777" w:rsidR="00B21DCE" w:rsidRPr="00B21DCE" w:rsidRDefault="00B21DCE" w:rsidP="00B21DCE">
      <w:pPr>
        <w:rPr>
          <w:ins w:id="334" w:author="XinWang MediaTek" w:date="2022-01-21T15:38:00Z"/>
        </w:rPr>
      </w:pPr>
      <w:ins w:id="335" w:author="XinWang MediaTek" w:date="2022-01-21T15:38:00Z">
        <w:r w:rsidRPr="00B21DCE">
          <w:rPr>
            <w:rFonts w:ascii="Courier" w:hAnsi="Courier"/>
            <w:b/>
            <w:bCs/>
            <w:noProof/>
            <w:sz w:val="20"/>
            <w:szCs w:val="20"/>
            <w:lang w:val="en-GB"/>
          </w:rPr>
          <w:t>quat_den_bits_minus1</w:t>
        </w:r>
        <w:r w:rsidRPr="00B21DCE">
          <w:rPr>
            <w:b/>
            <w:bCs/>
          </w:rPr>
          <w:t xml:space="preserve">: </w:t>
        </w:r>
        <w:r w:rsidRPr="00B21DCE">
          <w:t xml:space="preserve">Specifies the denominator of </w:t>
        </w:r>
        <w:r w:rsidRPr="00B21DCE">
          <w:rPr>
            <w:rFonts w:ascii="Courier" w:hAnsi="Courier"/>
            <w:noProof/>
            <w:sz w:val="20"/>
            <w:szCs w:val="20"/>
            <w:lang w:val="en-GB"/>
          </w:rPr>
          <w:t>quat_x, quat_y</w:t>
        </w:r>
        <w:r w:rsidRPr="00B21DCE">
          <w:t xml:space="preserve"> and </w:t>
        </w:r>
        <w:r w:rsidRPr="00B21DCE">
          <w:rPr>
            <w:rFonts w:ascii="Courier" w:hAnsi="Courier"/>
            <w:noProof/>
            <w:sz w:val="20"/>
            <w:szCs w:val="20"/>
            <w:lang w:val="en-GB"/>
          </w:rPr>
          <w:t>quat_z</w:t>
        </w:r>
        <w:r w:rsidRPr="00B21DCE">
          <w:t xml:space="preserve">. Valid values for </w:t>
        </w:r>
        <w:r w:rsidRPr="00B21DCE">
          <w:rPr>
            <w:rFonts w:ascii="Courier" w:hAnsi="Courier"/>
            <w:noProof/>
            <w:sz w:val="20"/>
            <w:szCs w:val="20"/>
            <w:lang w:val="en-GB"/>
          </w:rPr>
          <w:t>quat_den_bits_minus1</w:t>
        </w:r>
        <w:r w:rsidRPr="00B21DCE">
          <w:t xml:space="preserve"> are in the range from </w:t>
        </w:r>
        <w:r w:rsidRPr="00B21DCE">
          <w:rPr>
            <w:rFonts w:ascii="Courier" w:hAnsi="Courier"/>
            <w:noProof/>
            <w:sz w:val="20"/>
            <w:szCs w:val="20"/>
            <w:lang w:val="en-GB"/>
          </w:rPr>
          <w:t>[0, 13]</w:t>
        </w:r>
        <w:r w:rsidRPr="00B21DCE">
          <w:t>. The denominator is computed as follows:</w:t>
        </w:r>
      </w:ins>
    </w:p>
    <w:p w14:paraId="1F75BADD" w14:textId="77777777" w:rsidR="00B21DCE" w:rsidRPr="00B21DCE" w:rsidRDefault="00B21DCE" w:rsidP="00B21DCE">
      <w:pPr>
        <w:keepLines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rPr>
          <w:ins w:id="336" w:author="XinWang MediaTek" w:date="2022-01-21T15:38:00Z"/>
          <w:rFonts w:ascii="Courier" w:eastAsia="MS PMincho" w:hAnsi="Courier"/>
          <w:noProof/>
          <w:szCs w:val="20"/>
          <w:vertAlign w:val="superscript"/>
          <w:lang w:val="en-GB"/>
        </w:rPr>
      </w:pPr>
      <w:ins w:id="337" w:author="XinWang MediaTek" w:date="2022-01-21T15:38:00Z">
        <w:r w:rsidRPr="00B21DCE">
          <w:rPr>
            <w:rFonts w:ascii="Courier" w:eastAsia="MS PMincho" w:hAnsi="Courier"/>
            <w:noProof/>
            <w:lang w:val="en-GB"/>
          </w:rPr>
          <w:t xml:space="preserve">denominator = </w:t>
        </w:r>
        <w:r w:rsidRPr="00B21DCE">
          <w:rPr>
            <w:rFonts w:ascii="Courier" w:eastAsia="MS PMincho" w:hAnsi="Courier"/>
            <w:noProof/>
            <w:szCs w:val="20"/>
            <w:lang w:val="en-GB"/>
          </w:rPr>
          <w:t>2</w:t>
        </w:r>
        <w:r w:rsidRPr="00B21DCE">
          <w:rPr>
            <w:rFonts w:ascii="Courier" w:eastAsia="MS PMincho" w:hAnsi="Courier"/>
            <w:b/>
            <w:bCs/>
            <w:noProof/>
            <w:szCs w:val="20"/>
            <w:vertAlign w:val="superscript"/>
            <w:lang w:val="en-GB"/>
          </w:rPr>
          <w:t xml:space="preserve">quat_den_bits_minus1 </w:t>
        </w:r>
        <w:r w:rsidRPr="00B21DCE">
          <w:rPr>
            <w:rFonts w:ascii="Courier" w:eastAsia="MS PMincho" w:hAnsi="Courier"/>
            <w:noProof/>
            <w:szCs w:val="20"/>
            <w:vertAlign w:val="superscript"/>
            <w:lang w:val="en-GB"/>
          </w:rPr>
          <w:t>+ 1</w:t>
        </w:r>
      </w:ins>
    </w:p>
    <w:p w14:paraId="028E75E6" w14:textId="77777777" w:rsidR="00B21DCE" w:rsidRPr="00B21DCE" w:rsidRDefault="00B21DCE" w:rsidP="00B21DCE">
      <w:pPr>
        <w:rPr>
          <w:ins w:id="338" w:author="XinWang MediaTek" w:date="2022-01-21T15:38:00Z"/>
        </w:rPr>
      </w:pPr>
      <w:ins w:id="339" w:author="XinWang MediaTek" w:date="2022-01-21T15:38:00Z">
        <w:r w:rsidRPr="00B21DCE">
          <w:rPr>
            <w:rFonts w:ascii="Courier" w:hAnsi="Courier"/>
            <w:noProof/>
            <w:sz w:val="20"/>
            <w:szCs w:val="20"/>
            <w:lang w:val="en-GB"/>
          </w:rPr>
          <w:lastRenderedPageBreak/>
          <w:t>pos_x</w:t>
        </w:r>
        <w:r w:rsidRPr="00B21DCE">
          <w:t xml:space="preserve">: Specifies the x-coordinate of the location of the camera in units specified by </w:t>
        </w:r>
        <w:r w:rsidRPr="00B21DCE">
          <w:rPr>
            <w:rFonts w:ascii="Courier" w:hAnsi="Courier"/>
            <w:noProof/>
            <w:sz w:val="20"/>
            <w:szCs w:val="20"/>
            <w:lang w:val="en-GB"/>
          </w:rPr>
          <w:t>pos_unit</w:t>
        </w:r>
        <w:r w:rsidRPr="00B21DCE">
          <w:t xml:space="preserve">. When not present, its value shall be inferred to be 0 if </w:t>
        </w:r>
        <w:r w:rsidRPr="00B21DCE">
          <w:rPr>
            <w:rFonts w:ascii="Courier" w:hAnsi="Courier"/>
            <w:noProof/>
            <w:sz w:val="20"/>
            <w:szCs w:val="20"/>
            <w:lang w:val="en-GB"/>
          </w:rPr>
          <w:t>abs_flag</w:t>
        </w:r>
        <w:r w:rsidRPr="00B21DCE">
          <w:t xml:space="preserve"> is 1.</w:t>
        </w:r>
      </w:ins>
    </w:p>
    <w:p w14:paraId="2E4DA237" w14:textId="77777777" w:rsidR="00B21DCE" w:rsidRPr="00B21DCE" w:rsidRDefault="00B21DCE" w:rsidP="00B21DCE">
      <w:pPr>
        <w:rPr>
          <w:ins w:id="340" w:author="XinWang MediaTek" w:date="2022-01-21T15:38:00Z"/>
        </w:rPr>
      </w:pPr>
      <w:ins w:id="341" w:author="XinWang MediaTek" w:date="2022-01-21T15:38:00Z">
        <w:r w:rsidRPr="00B21DCE">
          <w:rPr>
            <w:rFonts w:ascii="Courier" w:hAnsi="Courier"/>
            <w:noProof/>
            <w:sz w:val="20"/>
            <w:szCs w:val="20"/>
            <w:lang w:val="en-GB"/>
          </w:rPr>
          <w:t>pos_y</w:t>
        </w:r>
        <w:r w:rsidRPr="00B21DCE">
          <w:t xml:space="preserve">: Specifies the y-coordinate of the location of the camera in units specified by </w:t>
        </w:r>
        <w:r w:rsidRPr="00B21DCE">
          <w:rPr>
            <w:rFonts w:ascii="Courier" w:hAnsi="Courier"/>
            <w:noProof/>
            <w:sz w:val="20"/>
            <w:szCs w:val="20"/>
            <w:lang w:val="en-GB"/>
          </w:rPr>
          <w:t>pos_unit</w:t>
        </w:r>
        <w:r w:rsidRPr="00B21DCE">
          <w:t xml:space="preserve">. When not present, its value shall be inferred to be 0 if </w:t>
        </w:r>
        <w:r w:rsidRPr="00B21DCE">
          <w:rPr>
            <w:rFonts w:ascii="Courier" w:hAnsi="Courier"/>
            <w:noProof/>
            <w:sz w:val="20"/>
            <w:szCs w:val="20"/>
            <w:lang w:val="en-GB"/>
          </w:rPr>
          <w:t>abs_flag</w:t>
        </w:r>
        <w:r w:rsidRPr="00B21DCE">
          <w:t xml:space="preserve"> is 1.</w:t>
        </w:r>
      </w:ins>
    </w:p>
    <w:p w14:paraId="7354F185" w14:textId="77777777" w:rsidR="00B21DCE" w:rsidRPr="00B21DCE" w:rsidRDefault="00B21DCE" w:rsidP="00B21DCE">
      <w:pPr>
        <w:rPr>
          <w:ins w:id="342" w:author="XinWang MediaTek" w:date="2022-01-21T15:38:00Z"/>
        </w:rPr>
      </w:pPr>
      <w:ins w:id="343" w:author="XinWang MediaTek" w:date="2022-01-21T15:38:00Z">
        <w:r w:rsidRPr="00B21DCE">
          <w:rPr>
            <w:rFonts w:ascii="Courier" w:hAnsi="Courier"/>
            <w:noProof/>
            <w:sz w:val="20"/>
            <w:szCs w:val="20"/>
            <w:lang w:val="en-GB"/>
          </w:rPr>
          <w:t>pos_z</w:t>
        </w:r>
        <w:r w:rsidRPr="00B21DCE">
          <w:t xml:space="preserve">: Specifies the z-coordinate of the location of the camera in units specified by </w:t>
        </w:r>
        <w:r w:rsidRPr="00B21DCE">
          <w:rPr>
            <w:rFonts w:ascii="Courier" w:hAnsi="Courier"/>
            <w:noProof/>
            <w:sz w:val="20"/>
            <w:szCs w:val="20"/>
            <w:lang w:val="en-GB"/>
          </w:rPr>
          <w:t>pos_unit</w:t>
        </w:r>
        <w:r w:rsidRPr="00B21DCE">
          <w:t xml:space="preserve">. When not present, its value shall be inferred to be 0 if </w:t>
        </w:r>
        <w:r w:rsidRPr="00B21DCE">
          <w:rPr>
            <w:rFonts w:ascii="Courier" w:hAnsi="Courier"/>
            <w:noProof/>
            <w:sz w:val="20"/>
            <w:szCs w:val="20"/>
            <w:lang w:val="en-GB"/>
          </w:rPr>
          <w:t>abs_flag</w:t>
        </w:r>
        <w:r w:rsidRPr="00B21DCE">
          <w:t xml:space="preserve"> is 1.</w:t>
        </w:r>
      </w:ins>
    </w:p>
    <w:p w14:paraId="1CC26E7C" w14:textId="77777777" w:rsidR="00B21DCE" w:rsidRPr="00B21DCE" w:rsidRDefault="00B21DCE" w:rsidP="00B21DCE">
      <w:pPr>
        <w:rPr>
          <w:ins w:id="344" w:author="XinWang MediaTek" w:date="2022-01-21T15:38:00Z"/>
        </w:rPr>
      </w:pPr>
      <w:ins w:id="345" w:author="XinWang MediaTek" w:date="2022-01-21T15:38:00Z">
        <w:r w:rsidRPr="00B21DCE">
          <w:rPr>
            <w:rFonts w:ascii="Courier" w:hAnsi="Courier"/>
            <w:noProof/>
            <w:sz w:val="20"/>
            <w:szCs w:val="20"/>
            <w:lang w:val="en-GB"/>
          </w:rPr>
          <w:t>quat_x</w:t>
        </w:r>
        <w:r w:rsidRPr="00B21DCE">
          <w:t xml:space="preserve">: Specifies the x component, </w:t>
        </w:r>
        <w:r w:rsidRPr="00B21DCE">
          <w:rPr>
            <w:rFonts w:ascii="Courier" w:hAnsi="Courier"/>
            <w:noProof/>
            <w:lang w:val="en-GB"/>
          </w:rPr>
          <w:t>qX</w:t>
        </w:r>
        <w:r w:rsidRPr="00B21DCE">
          <w:t xml:space="preserve">, for the rotation of the camera using the quaternion representation. The range of </w:t>
        </w:r>
        <w:r w:rsidRPr="00B21DCE">
          <w:rPr>
            <w:rFonts w:ascii="Courier" w:hAnsi="Courier"/>
            <w:noProof/>
            <w:sz w:val="20"/>
            <w:szCs w:val="20"/>
            <w:lang w:val="en-GB"/>
          </w:rPr>
          <w:t>quat_x</w:t>
        </w:r>
        <w:r w:rsidRPr="00B21DCE">
          <w:t xml:space="preserve"> shall be in the range of -2</w:t>
        </w:r>
        <w:r w:rsidRPr="00B21DCE">
          <w:rPr>
            <w:vertAlign w:val="superscript"/>
          </w:rPr>
          <w:t>quat_den_bits_minus1+1</w:t>
        </w:r>
        <w:r w:rsidRPr="00B21DCE">
          <w:t xml:space="preserve"> to 2</w:t>
        </w:r>
        <w:r w:rsidRPr="00B21DCE">
          <w:rPr>
            <w:vertAlign w:val="superscript"/>
          </w:rPr>
          <w:t>quat_den_bits_minus1+1</w:t>
        </w:r>
        <w:r w:rsidRPr="00B21DCE">
          <w:t xml:space="preserve">, inclusive. When not present, its value shall be inferred to be 0 if </w:t>
        </w:r>
        <w:r w:rsidRPr="00B21DCE">
          <w:rPr>
            <w:rFonts w:ascii="Courier" w:hAnsi="Courier"/>
            <w:noProof/>
            <w:sz w:val="20"/>
            <w:szCs w:val="20"/>
            <w:lang w:val="en-GB"/>
          </w:rPr>
          <w:t>abs_flag</w:t>
        </w:r>
        <w:r w:rsidRPr="00B21DCE">
          <w:t xml:space="preserve"> is set to 1.</w:t>
        </w:r>
      </w:ins>
    </w:p>
    <w:p w14:paraId="6A154590" w14:textId="77777777" w:rsidR="00B21DCE" w:rsidRPr="00B21DCE" w:rsidRDefault="00B21DCE" w:rsidP="00B21DCE">
      <w:pPr>
        <w:rPr>
          <w:ins w:id="346" w:author="XinWang MediaTek" w:date="2022-01-21T15:38:00Z"/>
        </w:rPr>
      </w:pPr>
      <w:ins w:id="347" w:author="XinWang MediaTek" w:date="2022-01-21T15:38:00Z">
        <w:r w:rsidRPr="00B21DCE">
          <w:rPr>
            <w:rFonts w:ascii="Courier" w:hAnsi="Courier"/>
            <w:noProof/>
            <w:sz w:val="20"/>
            <w:szCs w:val="20"/>
            <w:lang w:val="en-GB"/>
          </w:rPr>
          <w:t>quat_y</w:t>
        </w:r>
        <w:r w:rsidRPr="00B21DCE">
          <w:t xml:space="preserve">: Specifies the y component, </w:t>
        </w:r>
        <w:r w:rsidRPr="00B21DCE">
          <w:rPr>
            <w:rFonts w:ascii="Courier" w:hAnsi="Courier"/>
            <w:noProof/>
            <w:lang w:val="en-GB"/>
          </w:rPr>
          <w:t>qY</w:t>
        </w:r>
        <w:r w:rsidRPr="00B21DCE">
          <w:t xml:space="preserve">, for the rotation of the camera using the quaternion representation. The range of </w:t>
        </w:r>
        <w:r w:rsidRPr="00B21DCE">
          <w:rPr>
            <w:rFonts w:ascii="Courier" w:hAnsi="Courier"/>
            <w:noProof/>
            <w:sz w:val="20"/>
            <w:szCs w:val="20"/>
            <w:lang w:val="en-GB"/>
          </w:rPr>
          <w:t>quat_y</w:t>
        </w:r>
        <w:r w:rsidRPr="00B21DCE">
          <w:t xml:space="preserve"> shall be in the range of -2</w:t>
        </w:r>
        <w:r w:rsidRPr="00B21DCE">
          <w:rPr>
            <w:vertAlign w:val="superscript"/>
          </w:rPr>
          <w:t>quat_den_bits_minus1+1</w:t>
        </w:r>
        <w:r w:rsidRPr="00B21DCE">
          <w:t xml:space="preserve"> to 2</w:t>
        </w:r>
        <w:r w:rsidRPr="00B21DCE">
          <w:rPr>
            <w:vertAlign w:val="superscript"/>
          </w:rPr>
          <w:t>quat_den_bits_minus1+1</w:t>
        </w:r>
        <w:r w:rsidRPr="00B21DCE">
          <w:t xml:space="preserve">, inclusive. When not present, its value shall be inferred to be 0 if </w:t>
        </w:r>
        <w:r w:rsidRPr="00B21DCE">
          <w:rPr>
            <w:rFonts w:ascii="Courier" w:hAnsi="Courier"/>
            <w:noProof/>
            <w:sz w:val="20"/>
            <w:szCs w:val="20"/>
            <w:lang w:val="en-GB"/>
          </w:rPr>
          <w:t>abs_flag</w:t>
        </w:r>
        <w:r w:rsidRPr="00B21DCE">
          <w:t xml:space="preserve"> is set to 1.</w:t>
        </w:r>
      </w:ins>
    </w:p>
    <w:p w14:paraId="4D1AA032" w14:textId="77777777" w:rsidR="00B21DCE" w:rsidRPr="00B21DCE" w:rsidRDefault="00B21DCE" w:rsidP="00B21DCE">
      <w:pPr>
        <w:rPr>
          <w:ins w:id="348" w:author="XinWang MediaTek" w:date="2022-01-21T15:38:00Z"/>
        </w:rPr>
      </w:pPr>
      <w:ins w:id="349" w:author="XinWang MediaTek" w:date="2022-01-21T15:38:00Z">
        <w:r w:rsidRPr="00B21DCE">
          <w:rPr>
            <w:rFonts w:ascii="Courier" w:hAnsi="Courier"/>
            <w:noProof/>
            <w:sz w:val="20"/>
            <w:szCs w:val="20"/>
            <w:lang w:val="en-GB"/>
          </w:rPr>
          <w:t>quat_z</w:t>
        </w:r>
        <w:r w:rsidRPr="00B21DCE">
          <w:t xml:space="preserve">: Specifies the z component, </w:t>
        </w:r>
        <w:r w:rsidRPr="00B21DCE">
          <w:rPr>
            <w:rFonts w:ascii="Courier" w:hAnsi="Courier"/>
            <w:noProof/>
            <w:lang w:val="en-GB"/>
          </w:rPr>
          <w:t>qZ</w:t>
        </w:r>
        <w:r w:rsidRPr="00B21DCE">
          <w:t xml:space="preserve">, for the rotation of the camera using the quaternion representation. The range of </w:t>
        </w:r>
        <w:r w:rsidRPr="00B21DCE">
          <w:rPr>
            <w:rFonts w:ascii="Courier" w:hAnsi="Courier"/>
            <w:noProof/>
            <w:sz w:val="20"/>
            <w:szCs w:val="20"/>
            <w:lang w:val="en-GB"/>
          </w:rPr>
          <w:t>quat_z</w:t>
        </w:r>
        <w:r w:rsidRPr="00B21DCE">
          <w:rPr>
            <w:lang w:val="en-GB"/>
          </w:rPr>
          <w:t xml:space="preserve"> </w:t>
        </w:r>
        <w:r w:rsidRPr="00B21DCE">
          <w:t>shall be in the range of -2</w:t>
        </w:r>
        <w:r w:rsidRPr="00B21DCE">
          <w:rPr>
            <w:vertAlign w:val="superscript"/>
          </w:rPr>
          <w:t>quat_den_bits_minus1+1</w:t>
        </w:r>
        <w:r w:rsidRPr="00B21DCE">
          <w:t xml:space="preserve"> to 2</w:t>
        </w:r>
        <w:r w:rsidRPr="00B21DCE">
          <w:rPr>
            <w:vertAlign w:val="superscript"/>
          </w:rPr>
          <w:t>quat_den_bits_minus1+1</w:t>
        </w:r>
        <w:r w:rsidRPr="00B21DCE">
          <w:t xml:space="preserve">, inclusive. When not present, its value shall be inferred to be 0 if </w:t>
        </w:r>
        <w:r w:rsidRPr="00B21DCE">
          <w:rPr>
            <w:rFonts w:ascii="Courier" w:hAnsi="Courier"/>
            <w:noProof/>
            <w:sz w:val="20"/>
            <w:szCs w:val="20"/>
            <w:lang w:val="en-GB"/>
          </w:rPr>
          <w:t>abs_flag</w:t>
        </w:r>
        <w:r w:rsidRPr="00B21DCE">
          <w:t xml:space="preserve"> is set to 1.</w:t>
        </w:r>
      </w:ins>
    </w:p>
    <w:p w14:paraId="118073CF" w14:textId="77777777" w:rsidR="00B21DCE" w:rsidRPr="00B21DCE" w:rsidRDefault="00B21DCE" w:rsidP="00B21DCE">
      <w:pPr>
        <w:rPr>
          <w:ins w:id="350" w:author="XinWang MediaTek" w:date="2022-01-21T15:38:00Z"/>
        </w:rPr>
      </w:pPr>
      <w:ins w:id="351" w:author="XinWang MediaTek" w:date="2022-01-21T15:38:00Z">
        <w:r w:rsidRPr="00B21DCE">
          <w:t>The values of the quaternion representation are computed as follows:</w:t>
        </w:r>
      </w:ins>
    </w:p>
    <w:p w14:paraId="07E79748" w14:textId="77777777" w:rsidR="00B21DCE" w:rsidRPr="00B21DCE" w:rsidRDefault="00B21DCE" w:rsidP="00827100">
      <w:pPr>
        <w:keepLines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jc w:val="left"/>
        <w:rPr>
          <w:ins w:id="352" w:author="XinWang MediaTek" w:date="2022-01-21T15:38:00Z"/>
          <w:rFonts w:ascii="Courier" w:eastAsia="MS PMincho" w:hAnsi="Courier"/>
          <w:noProof/>
          <w:lang w:val="en-GB"/>
        </w:rPr>
      </w:pPr>
      <w:ins w:id="353" w:author="XinWang MediaTek" w:date="2022-01-21T15:38:00Z">
        <w:r w:rsidRPr="00B21DCE">
          <w:rPr>
            <w:rFonts w:ascii="Courier" w:eastAsia="MS PMincho" w:hAnsi="Courier"/>
            <w:noProof/>
            <w:lang w:val="en-GB"/>
          </w:rPr>
          <w:t xml:space="preserve">qX = </w:t>
        </w:r>
        <w:r w:rsidRPr="00B21DCE">
          <w:rPr>
            <w:rFonts w:ascii="Courier" w:eastAsia="MS PMincho" w:hAnsi="Courier"/>
            <w:b/>
            <w:bCs/>
            <w:noProof/>
            <w:lang w:val="en-GB"/>
          </w:rPr>
          <w:t>quat_x</w:t>
        </w:r>
        <w:r w:rsidRPr="00B21DCE">
          <w:rPr>
            <w:rFonts w:ascii="Courier" w:eastAsia="MS PMincho" w:hAnsi="Courier"/>
            <w:noProof/>
            <w:lang w:val="en-GB"/>
          </w:rPr>
          <w:t xml:space="preserve"> / denominator</w:t>
        </w:r>
        <w:r w:rsidRPr="00B21DCE">
          <w:rPr>
            <w:rFonts w:ascii="Courier" w:eastAsia="MS PMincho" w:hAnsi="Courier"/>
            <w:noProof/>
            <w:lang w:val="en-GB"/>
          </w:rPr>
          <w:br/>
          <w:t xml:space="preserve">qY = </w:t>
        </w:r>
        <w:r w:rsidRPr="00B21DCE">
          <w:rPr>
            <w:rFonts w:ascii="Courier" w:eastAsia="MS PMincho" w:hAnsi="Courier"/>
            <w:b/>
            <w:bCs/>
            <w:noProof/>
            <w:lang w:val="en-GB"/>
          </w:rPr>
          <w:t>quat_y</w:t>
        </w:r>
        <w:r w:rsidRPr="00B21DCE">
          <w:rPr>
            <w:rFonts w:ascii="Courier" w:eastAsia="MS PMincho" w:hAnsi="Courier"/>
            <w:noProof/>
            <w:lang w:val="en-GB"/>
          </w:rPr>
          <w:t xml:space="preserve"> / denominator</w:t>
        </w:r>
        <w:r w:rsidRPr="00B21DCE">
          <w:rPr>
            <w:rFonts w:ascii="Courier" w:eastAsia="MS PMincho" w:hAnsi="Courier"/>
            <w:noProof/>
            <w:lang w:val="en-GB"/>
          </w:rPr>
          <w:br/>
          <w:t xml:space="preserve">qZ = </w:t>
        </w:r>
        <w:r w:rsidRPr="00B21DCE">
          <w:rPr>
            <w:rFonts w:ascii="Courier" w:eastAsia="MS PMincho" w:hAnsi="Courier"/>
            <w:b/>
            <w:bCs/>
            <w:noProof/>
            <w:lang w:val="en-GB"/>
          </w:rPr>
          <w:t>quat_z</w:t>
        </w:r>
        <w:r w:rsidRPr="00B21DCE">
          <w:rPr>
            <w:rFonts w:ascii="Courier" w:eastAsia="MS PMincho" w:hAnsi="Courier"/>
            <w:noProof/>
            <w:lang w:val="en-GB"/>
          </w:rPr>
          <w:t xml:space="preserve"> / denominator</w:t>
        </w:r>
      </w:ins>
    </w:p>
    <w:p w14:paraId="5AA358C8" w14:textId="77777777" w:rsidR="00B21DCE" w:rsidRPr="00B21DCE" w:rsidRDefault="00B21DCE" w:rsidP="00B21DCE">
      <w:pPr>
        <w:rPr>
          <w:ins w:id="354" w:author="XinWang MediaTek" w:date="2022-01-21T15:38:00Z"/>
        </w:rPr>
      </w:pPr>
      <w:ins w:id="355" w:author="XinWang MediaTek" w:date="2022-01-21T15:38:00Z">
        <w:r w:rsidRPr="00B21DCE">
          <w:t>It is a requirement of bitstream conformance that:</w:t>
        </w:r>
      </w:ins>
    </w:p>
    <w:p w14:paraId="4791D044" w14:textId="77777777" w:rsidR="00B21DCE" w:rsidRPr="00B21DCE" w:rsidRDefault="00B21DCE" w:rsidP="00B21DCE">
      <w:pPr>
        <w:keepLines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rPr>
          <w:ins w:id="356" w:author="XinWang MediaTek" w:date="2022-01-21T15:38:00Z"/>
          <w:rFonts w:ascii="Courier" w:eastAsia="MS PMincho" w:hAnsi="Courier"/>
          <w:noProof/>
          <w:lang w:val="en-GB"/>
        </w:rPr>
      </w:pPr>
      <w:ins w:id="357" w:author="XinWang MediaTek" w:date="2022-01-21T15:38:00Z">
        <w:r w:rsidRPr="00B21DCE">
          <w:rPr>
            <w:rFonts w:ascii="Courier" w:eastAsia="MS PMincho" w:hAnsi="Courier"/>
            <w:noProof/>
            <w:lang w:val="en-GB"/>
          </w:rPr>
          <w:t>qX</w:t>
        </w:r>
        <w:r w:rsidRPr="00B21DCE">
          <w:rPr>
            <w:rFonts w:ascii="Courier" w:eastAsia="MS PMincho" w:hAnsi="Courier"/>
            <w:noProof/>
            <w:vertAlign w:val="superscript"/>
            <w:lang w:val="en-GB"/>
          </w:rPr>
          <w:t>2</w:t>
        </w:r>
        <w:r w:rsidRPr="00B21DCE">
          <w:rPr>
            <w:rFonts w:ascii="Courier" w:eastAsia="MS PMincho" w:hAnsi="Courier"/>
            <w:noProof/>
            <w:lang w:val="en-GB"/>
          </w:rPr>
          <w:t xml:space="preserve"> + qY</w:t>
        </w:r>
        <w:r w:rsidRPr="00B21DCE">
          <w:rPr>
            <w:rFonts w:ascii="Courier" w:eastAsia="MS PMincho" w:hAnsi="Courier"/>
            <w:noProof/>
            <w:vertAlign w:val="superscript"/>
            <w:lang w:val="en-GB"/>
          </w:rPr>
          <w:t>2</w:t>
        </w:r>
        <w:r w:rsidRPr="00B21DCE">
          <w:rPr>
            <w:rFonts w:ascii="Courier" w:eastAsia="MS PMincho" w:hAnsi="Courier"/>
            <w:noProof/>
            <w:lang w:val="en-GB"/>
          </w:rPr>
          <w:t xml:space="preserve"> +qZ</w:t>
        </w:r>
        <w:r w:rsidRPr="00B21DCE">
          <w:rPr>
            <w:rFonts w:ascii="Courier" w:eastAsia="MS PMincho" w:hAnsi="Courier"/>
            <w:noProof/>
            <w:vertAlign w:val="superscript"/>
            <w:lang w:val="en-GB"/>
          </w:rPr>
          <w:t>2</w:t>
        </w:r>
        <w:r w:rsidRPr="00B21DCE">
          <w:rPr>
            <w:rFonts w:ascii="Courier" w:eastAsia="MS PMincho" w:hAnsi="Courier"/>
            <w:noProof/>
            <w:lang w:val="en-GB"/>
          </w:rPr>
          <w:t xml:space="preserve"> &lt;= 1</w:t>
        </w:r>
      </w:ins>
    </w:p>
    <w:p w14:paraId="3FEF91DA" w14:textId="77777777" w:rsidR="00B21DCE" w:rsidRPr="00B21DCE" w:rsidRDefault="00B21DCE" w:rsidP="00B21DCE">
      <w:pPr>
        <w:rPr>
          <w:ins w:id="358" w:author="XinWang MediaTek" w:date="2022-01-21T15:38:00Z"/>
        </w:rPr>
      </w:pPr>
      <w:ins w:id="359" w:author="XinWang MediaTek" w:date="2022-01-21T15:38:00Z">
        <w:r w:rsidRPr="00B21DCE">
          <w:t xml:space="preserve">The fourth component of the quaternion representation, </w:t>
        </w:r>
        <w:r w:rsidRPr="00B21DCE">
          <w:rPr>
            <w:rFonts w:ascii="Courier" w:hAnsi="Courier"/>
            <w:noProof/>
            <w:sz w:val="20"/>
            <w:szCs w:val="20"/>
            <w:lang w:val="en-GB"/>
          </w:rPr>
          <w:t>qW</w:t>
        </w:r>
        <w:r w:rsidRPr="00B21DCE">
          <w:t>, is computed as follows:</w:t>
        </w:r>
      </w:ins>
    </w:p>
    <w:p w14:paraId="64BB272B" w14:textId="77777777" w:rsidR="00B21DCE" w:rsidRPr="00B21DCE" w:rsidRDefault="00B21DCE" w:rsidP="00B21DCE">
      <w:pPr>
        <w:keepLines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rPr>
          <w:ins w:id="360" w:author="XinWang MediaTek" w:date="2022-01-21T15:38:00Z"/>
          <w:rFonts w:ascii="Courier" w:eastAsia="MS PMincho" w:hAnsi="Courier"/>
          <w:noProof/>
          <w:lang w:val="en-GB"/>
        </w:rPr>
      </w:pPr>
      <w:ins w:id="361" w:author="XinWang MediaTek" w:date="2022-01-21T15:38:00Z">
        <w:r w:rsidRPr="00B21DCE">
          <w:rPr>
            <w:rFonts w:ascii="Courier" w:eastAsia="MS PMincho" w:hAnsi="Courier"/>
            <w:noProof/>
            <w:lang w:val="en-GB"/>
          </w:rPr>
          <w:t>qW = Sqrt( 1 – ( qX</w:t>
        </w:r>
        <w:r w:rsidRPr="00B21DCE">
          <w:rPr>
            <w:rFonts w:ascii="Courier" w:eastAsia="MS PMincho" w:hAnsi="Courier"/>
            <w:noProof/>
            <w:vertAlign w:val="superscript"/>
            <w:lang w:val="en-GB"/>
          </w:rPr>
          <w:t>2</w:t>
        </w:r>
        <w:r w:rsidRPr="00B21DCE">
          <w:rPr>
            <w:rFonts w:ascii="Courier" w:eastAsia="MS PMincho" w:hAnsi="Courier"/>
            <w:noProof/>
            <w:lang w:val="en-GB"/>
          </w:rPr>
          <w:t xml:space="preserve"> + qY</w:t>
        </w:r>
        <w:r w:rsidRPr="00B21DCE">
          <w:rPr>
            <w:rFonts w:ascii="Courier" w:eastAsia="MS PMincho" w:hAnsi="Courier"/>
            <w:noProof/>
            <w:vertAlign w:val="superscript"/>
            <w:lang w:val="en-GB"/>
          </w:rPr>
          <w:t>2</w:t>
        </w:r>
        <w:r w:rsidRPr="00B21DCE">
          <w:rPr>
            <w:rFonts w:ascii="Courier" w:eastAsia="MS PMincho" w:hAnsi="Courier"/>
            <w:noProof/>
            <w:lang w:val="en-GB"/>
          </w:rPr>
          <w:t xml:space="preserve"> + qZ</w:t>
        </w:r>
        <w:r w:rsidRPr="00B21DCE">
          <w:rPr>
            <w:rFonts w:ascii="Courier" w:eastAsia="MS PMincho" w:hAnsi="Courier"/>
            <w:noProof/>
            <w:vertAlign w:val="superscript"/>
            <w:lang w:val="en-GB"/>
          </w:rPr>
          <w:t>2</w:t>
        </w:r>
        <w:r w:rsidRPr="00B21DCE">
          <w:rPr>
            <w:rFonts w:ascii="Courier" w:eastAsia="MS PMincho" w:hAnsi="Courier"/>
            <w:noProof/>
            <w:lang w:val="en-GB"/>
          </w:rPr>
          <w:t xml:space="preserve"> ) )</w:t>
        </w:r>
      </w:ins>
      <w:commentRangeEnd w:id="285"/>
      <w:ins w:id="362" w:author="XinWang MediaTek" w:date="2022-01-21T15:39:00Z">
        <w:r>
          <w:rPr>
            <w:rStyle w:val="CommentReference"/>
          </w:rPr>
          <w:commentReference w:id="285"/>
        </w:r>
      </w:ins>
    </w:p>
    <w:p w14:paraId="4850F121" w14:textId="1AB1300E" w:rsidR="00F53C36" w:rsidRDefault="00F53C36" w:rsidP="00F53C36">
      <w:pPr>
        <w:pStyle w:val="Heading2"/>
        <w:rPr>
          <w:ins w:id="363" w:author="Dimitri Podborski" w:date="2022-01-25T20:38:00Z"/>
          <w:lang w:eastAsia="ja-JP"/>
        </w:rPr>
      </w:pPr>
      <w:bookmarkStart w:id="364" w:name="_Toc94083906"/>
      <w:proofErr w:type="spellStart"/>
      <w:ins w:id="365" w:author="Dimitri Podborski" w:date="2022-01-25T20:37:00Z">
        <w:r>
          <w:rPr>
            <w:lang w:eastAsia="ja-JP"/>
          </w:rPr>
          <w:t>Intrinsics</w:t>
        </w:r>
      </w:ins>
      <w:bookmarkEnd w:id="364"/>
      <w:proofErr w:type="spellEnd"/>
    </w:p>
    <w:p w14:paraId="1A8D4CC0" w14:textId="2D5E94AD" w:rsidR="00F53C36" w:rsidRPr="00F53C36" w:rsidRDefault="00F53C36" w:rsidP="00827100">
      <w:pPr>
        <w:rPr>
          <w:lang w:eastAsia="ja-JP"/>
        </w:rPr>
      </w:pPr>
      <w:ins w:id="366" w:author="Dimitri Podborski" w:date="2022-01-25T20:38:00Z">
        <w:r>
          <w:rPr>
            <w:lang w:eastAsia="ja-JP"/>
          </w:rPr>
          <w:t>TBD</w:t>
        </w:r>
      </w:ins>
    </w:p>
    <w:p w14:paraId="16CBF7C2" w14:textId="77777777" w:rsidR="00FB3160" w:rsidRDefault="00FB3160" w:rsidP="00FB3160">
      <w:pPr>
        <w:pStyle w:val="ListParagraph"/>
        <w:numPr>
          <w:ilvl w:val="0"/>
          <w:numId w:val="6"/>
        </w:numPr>
        <w:tabs>
          <w:tab w:val="left" w:pos="403"/>
        </w:tabs>
        <w:spacing w:after="240" w:line="240" w:lineRule="atLeast"/>
        <w:contextualSpacing/>
        <w:rPr>
          <w:lang w:eastAsia="ja-JP"/>
        </w:rPr>
      </w:pPr>
      <w:proofErr w:type="spellStart"/>
      <w:r>
        <w:rPr>
          <w:lang w:eastAsia="ja-JP"/>
        </w:rPr>
        <w:t>Intrinsics</w:t>
      </w:r>
      <w:proofErr w:type="spellEnd"/>
    </w:p>
    <w:p w14:paraId="29EC7929" w14:textId="77777777" w:rsidR="00FB3160" w:rsidRDefault="00FB3160" w:rsidP="00FB3160">
      <w:pPr>
        <w:pStyle w:val="ListParagraph"/>
        <w:numPr>
          <w:ilvl w:val="1"/>
          <w:numId w:val="6"/>
        </w:numPr>
        <w:tabs>
          <w:tab w:val="left" w:pos="403"/>
        </w:tabs>
        <w:spacing w:after="240" w:line="240" w:lineRule="atLeast"/>
        <w:contextualSpacing/>
        <w:rPr>
          <w:lang w:eastAsia="ja-JP"/>
        </w:rPr>
      </w:pPr>
      <w:r>
        <w:rPr>
          <w:lang w:eastAsia="ja-JP"/>
        </w:rPr>
        <w:t>Type</w:t>
      </w:r>
    </w:p>
    <w:p w14:paraId="6FF0EFC2" w14:textId="77777777" w:rsidR="00FB3160" w:rsidRDefault="00FB3160" w:rsidP="00FB3160">
      <w:pPr>
        <w:pStyle w:val="ListParagraph"/>
        <w:numPr>
          <w:ilvl w:val="1"/>
          <w:numId w:val="6"/>
        </w:numPr>
        <w:tabs>
          <w:tab w:val="left" w:pos="403"/>
        </w:tabs>
        <w:spacing w:after="240" w:line="240" w:lineRule="atLeast"/>
        <w:contextualSpacing/>
        <w:rPr>
          <w:lang w:eastAsia="ja-JP"/>
        </w:rPr>
      </w:pPr>
      <w:r>
        <w:rPr>
          <w:lang w:eastAsia="ja-JP"/>
        </w:rPr>
        <w:t>Type dependent parameters</w:t>
      </w:r>
    </w:p>
    <w:p w14:paraId="092AEBD4" w14:textId="77777777" w:rsidR="00FB3160" w:rsidRPr="009951EF" w:rsidRDefault="00FB3160" w:rsidP="00FB3160">
      <w:pPr>
        <w:pStyle w:val="ListParagraph"/>
        <w:numPr>
          <w:ilvl w:val="0"/>
          <w:numId w:val="6"/>
        </w:numPr>
        <w:tabs>
          <w:tab w:val="left" w:pos="403"/>
        </w:tabs>
        <w:spacing w:after="240" w:line="240" w:lineRule="atLeast"/>
        <w:contextualSpacing/>
        <w:rPr>
          <w:lang w:eastAsia="ja-JP"/>
        </w:rPr>
      </w:pPr>
      <w:r w:rsidRPr="009951EF">
        <w:rPr>
          <w:lang w:eastAsia="ja-JP"/>
        </w:rPr>
        <w:t>Objects/Components</w:t>
      </w:r>
    </w:p>
    <w:p w14:paraId="4EA5CB5A" w14:textId="77777777" w:rsidR="00FB3160" w:rsidRPr="00D31E2E" w:rsidRDefault="00FB3160" w:rsidP="00FB3160">
      <w:pPr>
        <w:pStyle w:val="ListParagraph"/>
        <w:numPr>
          <w:ilvl w:val="1"/>
          <w:numId w:val="6"/>
        </w:numPr>
        <w:tabs>
          <w:tab w:val="left" w:pos="403"/>
        </w:tabs>
        <w:spacing w:after="240" w:line="240" w:lineRule="atLeast"/>
        <w:contextualSpacing/>
        <w:rPr>
          <w:highlight w:val="yellow"/>
          <w:lang w:eastAsia="ja-JP"/>
        </w:rPr>
      </w:pPr>
      <w:r w:rsidRPr="00D31E2E">
        <w:rPr>
          <w:highlight w:val="yellow"/>
          <w:lang w:eastAsia="ja-JP"/>
        </w:rPr>
        <w:t>TBD: we need to discuss, if this is generally used by other specifications.</w:t>
      </w:r>
    </w:p>
    <w:p w14:paraId="49772365" w14:textId="77777777" w:rsidR="00FB3160" w:rsidRPr="009951EF" w:rsidRDefault="00FB3160" w:rsidP="00FB3160">
      <w:pPr>
        <w:pStyle w:val="ListParagraph"/>
        <w:numPr>
          <w:ilvl w:val="1"/>
          <w:numId w:val="6"/>
        </w:numPr>
        <w:tabs>
          <w:tab w:val="left" w:pos="403"/>
        </w:tabs>
        <w:spacing w:after="240" w:line="240" w:lineRule="atLeast"/>
        <w:contextualSpacing/>
        <w:rPr>
          <w:lang w:eastAsia="ja-JP"/>
        </w:rPr>
      </w:pPr>
      <w:r w:rsidRPr="009951EF">
        <w:rPr>
          <w:lang w:eastAsia="ja-JP"/>
        </w:rPr>
        <w:t>Shape</w:t>
      </w:r>
    </w:p>
    <w:p w14:paraId="7A95C283" w14:textId="77777777" w:rsidR="00FB3160" w:rsidRPr="009951EF" w:rsidRDefault="00FB3160" w:rsidP="00FB3160">
      <w:pPr>
        <w:pStyle w:val="ListParagraph"/>
        <w:numPr>
          <w:ilvl w:val="1"/>
          <w:numId w:val="6"/>
        </w:numPr>
        <w:tabs>
          <w:tab w:val="left" w:pos="403"/>
        </w:tabs>
        <w:spacing w:after="240" w:line="240" w:lineRule="atLeast"/>
        <w:contextualSpacing/>
        <w:rPr>
          <w:lang w:eastAsia="ja-JP"/>
        </w:rPr>
      </w:pPr>
      <w:r w:rsidRPr="009951EF">
        <w:rPr>
          <w:lang w:eastAsia="ja-JP"/>
        </w:rPr>
        <w:t>Sizes</w:t>
      </w:r>
    </w:p>
    <w:p w14:paraId="5E542036" w14:textId="77777777" w:rsidR="00FB3160" w:rsidRPr="009951EF" w:rsidRDefault="00FB3160" w:rsidP="00FB3160">
      <w:pPr>
        <w:pStyle w:val="ListParagraph"/>
        <w:numPr>
          <w:ilvl w:val="1"/>
          <w:numId w:val="6"/>
        </w:numPr>
        <w:tabs>
          <w:tab w:val="left" w:pos="403"/>
        </w:tabs>
        <w:spacing w:after="240" w:line="240" w:lineRule="atLeast"/>
        <w:contextualSpacing/>
        <w:rPr>
          <w:lang w:eastAsia="ja-JP"/>
        </w:rPr>
      </w:pPr>
      <w:r w:rsidRPr="009951EF">
        <w:rPr>
          <w:lang w:eastAsia="ja-JP"/>
        </w:rPr>
        <w:t>Attributes</w:t>
      </w:r>
    </w:p>
    <w:p w14:paraId="5C64A4F0" w14:textId="77777777" w:rsidR="00FB3160" w:rsidRDefault="00FB3160" w:rsidP="00FB3160">
      <w:pPr>
        <w:pStyle w:val="ListParagraph"/>
        <w:numPr>
          <w:ilvl w:val="1"/>
          <w:numId w:val="6"/>
        </w:numPr>
        <w:tabs>
          <w:tab w:val="left" w:pos="403"/>
        </w:tabs>
        <w:spacing w:after="240" w:line="240" w:lineRule="atLeast"/>
        <w:contextualSpacing/>
        <w:rPr>
          <w:lang w:eastAsia="ja-JP"/>
        </w:rPr>
      </w:pPr>
      <w:r w:rsidRPr="009951EF">
        <w:rPr>
          <w:lang w:eastAsia="ja-JP"/>
        </w:rPr>
        <w:t>IDs</w:t>
      </w:r>
    </w:p>
    <w:p w14:paraId="1C18658E" w14:textId="77777777" w:rsidR="00FB3160" w:rsidRPr="00D31E2E" w:rsidRDefault="00FB3160" w:rsidP="00FB3160">
      <w:pPr>
        <w:rPr>
          <w:lang w:eastAsia="ja-JP"/>
        </w:rPr>
      </w:pPr>
    </w:p>
    <w:p w14:paraId="6EFCAE4F" w14:textId="77777777" w:rsidR="00FB3160" w:rsidRPr="009951EF" w:rsidRDefault="00FB3160" w:rsidP="00FB3160">
      <w:pPr>
        <w:tabs>
          <w:tab w:val="left" w:pos="403"/>
        </w:tabs>
        <w:spacing w:after="240" w:line="240" w:lineRule="atLeast"/>
        <w:contextualSpacing/>
        <w:rPr>
          <w:lang w:eastAsia="ja-JP"/>
        </w:rPr>
      </w:pPr>
    </w:p>
    <w:p w14:paraId="6EB7EF9A" w14:textId="5910921B" w:rsidR="00FB3160" w:rsidRPr="000F5FF0" w:rsidRDefault="00FB3160" w:rsidP="00827100">
      <w:pPr>
        <w:pStyle w:val="Heading1"/>
        <w:rPr>
          <w:lang w:eastAsia="ja-JP"/>
        </w:rPr>
      </w:pPr>
      <w:bookmarkStart w:id="367" w:name="_Toc94083907"/>
      <w:r w:rsidRPr="000F5FF0">
        <w:rPr>
          <w:rFonts w:eastAsia="MS Mincho"/>
          <w:lang w:eastAsia="ja-JP"/>
        </w:rPr>
        <w:lastRenderedPageBreak/>
        <w:t>Metadata of spatially related features</w:t>
      </w:r>
      <w:bookmarkEnd w:id="367"/>
    </w:p>
    <w:p w14:paraId="216FDE29" w14:textId="2F939EEC" w:rsidR="00FB3160" w:rsidRPr="00D31E2E" w:rsidRDefault="00FB3160" w:rsidP="00827100">
      <w:pPr>
        <w:pStyle w:val="Heading2"/>
        <w:rPr>
          <w:lang w:eastAsia="ja-JP"/>
        </w:rPr>
      </w:pPr>
      <w:bookmarkStart w:id="368" w:name="_Toc94083908"/>
      <w:r w:rsidRPr="00D31E2E">
        <w:rPr>
          <w:rFonts w:eastAsia="MS Mincho"/>
          <w:lang w:eastAsia="ja-JP"/>
        </w:rPr>
        <w:t>Localized coordinate systems (e.g., one is in another “global” coordinate system)</w:t>
      </w:r>
      <w:bookmarkEnd w:id="368"/>
      <w:r w:rsidRPr="00D31E2E">
        <w:rPr>
          <w:rFonts w:eastAsia="MS Mincho"/>
          <w:lang w:eastAsia="ja-JP"/>
        </w:rPr>
        <w:t xml:space="preserve"> </w:t>
      </w:r>
    </w:p>
    <w:p w14:paraId="5BAA7E12" w14:textId="77777777" w:rsidR="00FB3160" w:rsidRPr="009951EF" w:rsidRDefault="00FB3160" w:rsidP="00FB3160">
      <w:pPr>
        <w:pStyle w:val="ListParagraph"/>
        <w:numPr>
          <w:ilvl w:val="0"/>
          <w:numId w:val="6"/>
        </w:numPr>
        <w:tabs>
          <w:tab w:val="left" w:pos="403"/>
        </w:tabs>
        <w:spacing w:after="240" w:line="240" w:lineRule="atLeast"/>
        <w:contextualSpacing/>
        <w:rPr>
          <w:lang w:eastAsia="ja-JP"/>
        </w:rPr>
      </w:pPr>
      <w:r w:rsidRPr="009951EF">
        <w:rPr>
          <w:lang w:eastAsia="ja-JP"/>
        </w:rPr>
        <w:t xml:space="preserve">References to global coordinate systems </w:t>
      </w:r>
    </w:p>
    <w:p w14:paraId="36B354B4" w14:textId="77777777" w:rsidR="00FB3160" w:rsidRPr="009951EF" w:rsidRDefault="00FB3160" w:rsidP="00FB3160">
      <w:pPr>
        <w:pStyle w:val="ListParagraph"/>
        <w:numPr>
          <w:ilvl w:val="0"/>
          <w:numId w:val="6"/>
        </w:numPr>
        <w:tabs>
          <w:tab w:val="left" w:pos="403"/>
        </w:tabs>
        <w:spacing w:after="240" w:line="240" w:lineRule="atLeast"/>
        <w:contextualSpacing/>
        <w:rPr>
          <w:lang w:eastAsia="ja-JP"/>
        </w:rPr>
      </w:pPr>
      <w:r w:rsidRPr="009951EF">
        <w:rPr>
          <w:lang w:eastAsia="ja-JP"/>
        </w:rPr>
        <w:t>Positions</w:t>
      </w:r>
    </w:p>
    <w:p w14:paraId="18C540E7" w14:textId="77777777" w:rsidR="00FB3160" w:rsidRPr="009951EF" w:rsidRDefault="00FB3160" w:rsidP="00FB3160">
      <w:pPr>
        <w:pStyle w:val="ListParagraph"/>
        <w:numPr>
          <w:ilvl w:val="0"/>
          <w:numId w:val="6"/>
        </w:numPr>
        <w:tabs>
          <w:tab w:val="left" w:pos="403"/>
        </w:tabs>
        <w:spacing w:after="240" w:line="240" w:lineRule="atLeast"/>
        <w:contextualSpacing/>
        <w:rPr>
          <w:lang w:eastAsia="ja-JP"/>
        </w:rPr>
      </w:pPr>
      <w:r w:rsidRPr="009951EF">
        <w:rPr>
          <w:lang w:eastAsia="ja-JP"/>
        </w:rPr>
        <w:t xml:space="preserve">Rotations </w:t>
      </w:r>
    </w:p>
    <w:p w14:paraId="6257AAA5" w14:textId="77777777" w:rsidR="00FB3160" w:rsidRPr="009951EF" w:rsidRDefault="00FB3160" w:rsidP="00FB3160">
      <w:pPr>
        <w:pStyle w:val="ListParagraph"/>
        <w:numPr>
          <w:ilvl w:val="0"/>
          <w:numId w:val="6"/>
        </w:numPr>
        <w:tabs>
          <w:tab w:val="left" w:pos="403"/>
        </w:tabs>
        <w:spacing w:after="240" w:line="240" w:lineRule="atLeast"/>
        <w:contextualSpacing/>
        <w:rPr>
          <w:lang w:eastAsia="ja-JP"/>
        </w:rPr>
      </w:pPr>
      <w:r w:rsidRPr="009951EF">
        <w:rPr>
          <w:lang w:eastAsia="ja-JP"/>
        </w:rPr>
        <w:t xml:space="preserve">Scaling </w:t>
      </w:r>
    </w:p>
    <w:p w14:paraId="583A55C7" w14:textId="373E9133" w:rsidR="00FB3160" w:rsidRPr="00D31E2E" w:rsidRDefault="00FB3160" w:rsidP="00827100">
      <w:pPr>
        <w:pStyle w:val="Heading2"/>
        <w:rPr>
          <w:lang w:eastAsia="ja-JP"/>
        </w:rPr>
      </w:pPr>
      <w:bookmarkStart w:id="369" w:name="_Toc94083909"/>
      <w:r w:rsidRPr="00D31E2E">
        <w:rPr>
          <w:rFonts w:eastAsia="MS Mincho"/>
          <w:lang w:eastAsia="ja-JP"/>
        </w:rPr>
        <w:t>Localized viewing spaces (e.g., one is in another “larger” viewing space)</w:t>
      </w:r>
      <w:bookmarkEnd w:id="369"/>
    </w:p>
    <w:p w14:paraId="50F9AB54" w14:textId="77777777" w:rsidR="00FB3160" w:rsidRPr="009951EF" w:rsidRDefault="00FB3160" w:rsidP="00FB3160">
      <w:pPr>
        <w:pStyle w:val="ListParagraph"/>
        <w:numPr>
          <w:ilvl w:val="0"/>
          <w:numId w:val="6"/>
        </w:numPr>
        <w:tabs>
          <w:tab w:val="left" w:pos="403"/>
        </w:tabs>
        <w:spacing w:after="240" w:line="240" w:lineRule="atLeast"/>
        <w:contextualSpacing/>
        <w:rPr>
          <w:lang w:eastAsia="ja-JP"/>
        </w:rPr>
      </w:pPr>
      <w:r w:rsidRPr="009951EF">
        <w:rPr>
          <w:lang w:eastAsia="ja-JP"/>
        </w:rPr>
        <w:t>References to global viewing spaces</w:t>
      </w:r>
    </w:p>
    <w:p w14:paraId="152E8EE8" w14:textId="77777777" w:rsidR="00FB3160" w:rsidRPr="009951EF" w:rsidRDefault="00FB3160" w:rsidP="00FB3160">
      <w:pPr>
        <w:pStyle w:val="ListParagraph"/>
        <w:numPr>
          <w:ilvl w:val="0"/>
          <w:numId w:val="6"/>
        </w:numPr>
        <w:tabs>
          <w:tab w:val="left" w:pos="403"/>
        </w:tabs>
        <w:spacing w:after="240" w:line="240" w:lineRule="atLeast"/>
        <w:contextualSpacing/>
        <w:rPr>
          <w:lang w:eastAsia="ja-JP"/>
        </w:rPr>
      </w:pPr>
      <w:r w:rsidRPr="009951EF">
        <w:rPr>
          <w:lang w:eastAsia="ja-JP"/>
        </w:rPr>
        <w:t>Positions</w:t>
      </w:r>
    </w:p>
    <w:p w14:paraId="362D2882" w14:textId="77777777" w:rsidR="00FB3160" w:rsidRPr="009951EF" w:rsidRDefault="00FB3160" w:rsidP="00FB3160">
      <w:pPr>
        <w:pStyle w:val="ListParagraph"/>
        <w:numPr>
          <w:ilvl w:val="0"/>
          <w:numId w:val="6"/>
        </w:numPr>
        <w:tabs>
          <w:tab w:val="left" w:pos="403"/>
        </w:tabs>
        <w:spacing w:after="240" w:line="240" w:lineRule="atLeast"/>
        <w:contextualSpacing/>
        <w:rPr>
          <w:lang w:eastAsia="ja-JP"/>
        </w:rPr>
      </w:pPr>
      <w:r w:rsidRPr="009951EF">
        <w:rPr>
          <w:lang w:eastAsia="ja-JP"/>
        </w:rPr>
        <w:t xml:space="preserve">Rotations </w:t>
      </w:r>
    </w:p>
    <w:p w14:paraId="7D77CEFA" w14:textId="77777777" w:rsidR="00FB3160" w:rsidRPr="009951EF" w:rsidRDefault="00FB3160" w:rsidP="00FB3160">
      <w:pPr>
        <w:pStyle w:val="ListParagraph"/>
        <w:numPr>
          <w:ilvl w:val="0"/>
          <w:numId w:val="6"/>
        </w:numPr>
        <w:tabs>
          <w:tab w:val="left" w:pos="403"/>
        </w:tabs>
        <w:spacing w:after="240" w:line="240" w:lineRule="atLeast"/>
        <w:contextualSpacing/>
        <w:rPr>
          <w:lang w:eastAsia="ja-JP"/>
        </w:rPr>
      </w:pPr>
      <w:r w:rsidRPr="009951EF">
        <w:rPr>
          <w:lang w:eastAsia="ja-JP"/>
        </w:rPr>
        <w:t xml:space="preserve">Scaling </w:t>
      </w:r>
    </w:p>
    <w:p w14:paraId="784C3F28" w14:textId="2D4CE91F" w:rsidR="00FB3160" w:rsidRPr="00D31E2E" w:rsidRDefault="00FB3160" w:rsidP="00827100">
      <w:pPr>
        <w:pStyle w:val="Heading2"/>
        <w:rPr>
          <w:lang w:eastAsia="ja-JP"/>
        </w:rPr>
      </w:pPr>
      <w:bookmarkStart w:id="370" w:name="_Toc94083910"/>
      <w:r w:rsidRPr="00D31E2E">
        <w:rPr>
          <w:rFonts w:eastAsia="MS Mincho"/>
          <w:lang w:eastAsia="ja-JP"/>
        </w:rPr>
        <w:t>Sub-regions (e.g., one or more are parts of another “source” region)</w:t>
      </w:r>
      <w:bookmarkEnd w:id="370"/>
    </w:p>
    <w:p w14:paraId="201FE8EE" w14:textId="77777777" w:rsidR="00FB3160" w:rsidRDefault="00FB3160" w:rsidP="00FB3160">
      <w:pPr>
        <w:pStyle w:val="ListParagraph"/>
        <w:numPr>
          <w:ilvl w:val="0"/>
          <w:numId w:val="6"/>
        </w:numPr>
        <w:tabs>
          <w:tab w:val="left" w:pos="403"/>
        </w:tabs>
        <w:spacing w:after="240" w:line="240" w:lineRule="atLeast"/>
        <w:contextualSpacing/>
        <w:rPr>
          <w:lang w:eastAsia="ja-JP"/>
        </w:rPr>
      </w:pPr>
      <w:r>
        <w:rPr>
          <w:lang w:eastAsia="ja-JP"/>
        </w:rPr>
        <w:t>Positions</w:t>
      </w:r>
    </w:p>
    <w:p w14:paraId="0337AEA2" w14:textId="77777777" w:rsidR="00FB3160" w:rsidRDefault="00FB3160" w:rsidP="00FB3160">
      <w:pPr>
        <w:pStyle w:val="ListParagraph"/>
        <w:numPr>
          <w:ilvl w:val="0"/>
          <w:numId w:val="6"/>
        </w:numPr>
        <w:tabs>
          <w:tab w:val="left" w:pos="403"/>
        </w:tabs>
        <w:spacing w:after="240" w:line="240" w:lineRule="atLeast"/>
        <w:contextualSpacing/>
        <w:rPr>
          <w:lang w:eastAsia="ja-JP"/>
        </w:rPr>
      </w:pPr>
      <w:r>
        <w:rPr>
          <w:lang w:eastAsia="ja-JP"/>
        </w:rPr>
        <w:t xml:space="preserve">Rotations </w:t>
      </w:r>
    </w:p>
    <w:p w14:paraId="0A332ADC" w14:textId="77777777" w:rsidR="00FB3160" w:rsidRDefault="00FB3160" w:rsidP="00FB3160">
      <w:pPr>
        <w:pStyle w:val="ListParagraph"/>
        <w:numPr>
          <w:ilvl w:val="0"/>
          <w:numId w:val="6"/>
        </w:numPr>
        <w:tabs>
          <w:tab w:val="left" w:pos="403"/>
        </w:tabs>
        <w:spacing w:after="240" w:line="240" w:lineRule="atLeast"/>
        <w:contextualSpacing/>
        <w:rPr>
          <w:lang w:eastAsia="ja-JP"/>
        </w:rPr>
      </w:pPr>
      <w:r>
        <w:rPr>
          <w:lang w:eastAsia="ja-JP"/>
        </w:rPr>
        <w:t>Scaling</w:t>
      </w:r>
    </w:p>
    <w:p w14:paraId="680001A1" w14:textId="458028B3" w:rsidR="00FB3160" w:rsidRPr="00D31E2E" w:rsidRDefault="00FB3160" w:rsidP="00827100">
      <w:pPr>
        <w:pStyle w:val="Heading2"/>
        <w:rPr>
          <w:lang w:eastAsia="ja-JP"/>
        </w:rPr>
      </w:pPr>
      <w:bookmarkStart w:id="371" w:name="_Toc94083911"/>
      <w:r w:rsidRPr="00D31E2E">
        <w:rPr>
          <w:rFonts w:eastAsia="MS Mincho"/>
          <w:lang w:eastAsia="ja-JP"/>
        </w:rPr>
        <w:t>Objects in Regions (e.g., one or more objects are in a “containing” region)</w:t>
      </w:r>
      <w:bookmarkEnd w:id="371"/>
      <w:r w:rsidRPr="00D31E2E">
        <w:rPr>
          <w:rFonts w:eastAsia="MS Mincho"/>
          <w:lang w:eastAsia="ja-JP"/>
        </w:rPr>
        <w:t xml:space="preserve"> </w:t>
      </w:r>
    </w:p>
    <w:p w14:paraId="634B67CD" w14:textId="77777777" w:rsidR="00FB3160" w:rsidRDefault="00FB3160" w:rsidP="00FB3160">
      <w:pPr>
        <w:pStyle w:val="ListParagraph"/>
        <w:numPr>
          <w:ilvl w:val="0"/>
          <w:numId w:val="6"/>
        </w:numPr>
        <w:tabs>
          <w:tab w:val="left" w:pos="403"/>
        </w:tabs>
        <w:spacing w:after="240" w:line="240" w:lineRule="atLeast"/>
        <w:contextualSpacing/>
        <w:rPr>
          <w:lang w:eastAsia="ja-JP"/>
        </w:rPr>
      </w:pPr>
      <w:r>
        <w:rPr>
          <w:lang w:eastAsia="ja-JP"/>
        </w:rPr>
        <w:t>Positions</w:t>
      </w:r>
    </w:p>
    <w:p w14:paraId="5EDA0AB9" w14:textId="77777777" w:rsidR="00FB3160" w:rsidRDefault="00FB3160" w:rsidP="00FB3160">
      <w:pPr>
        <w:pStyle w:val="ListParagraph"/>
        <w:numPr>
          <w:ilvl w:val="0"/>
          <w:numId w:val="6"/>
        </w:numPr>
        <w:tabs>
          <w:tab w:val="left" w:pos="403"/>
        </w:tabs>
        <w:spacing w:after="240" w:line="240" w:lineRule="atLeast"/>
        <w:contextualSpacing/>
        <w:rPr>
          <w:lang w:eastAsia="ja-JP"/>
        </w:rPr>
      </w:pPr>
      <w:r>
        <w:rPr>
          <w:lang w:eastAsia="ja-JP"/>
        </w:rPr>
        <w:t xml:space="preserve">Rotations </w:t>
      </w:r>
    </w:p>
    <w:p w14:paraId="6DDA4095" w14:textId="77777777" w:rsidR="00FB3160" w:rsidRDefault="00FB3160" w:rsidP="00FB3160">
      <w:pPr>
        <w:pStyle w:val="ListParagraph"/>
        <w:numPr>
          <w:ilvl w:val="0"/>
          <w:numId w:val="6"/>
        </w:numPr>
        <w:tabs>
          <w:tab w:val="left" w:pos="403"/>
        </w:tabs>
        <w:spacing w:after="240" w:line="240" w:lineRule="atLeast"/>
        <w:contextualSpacing/>
        <w:rPr>
          <w:lang w:eastAsia="ja-JP"/>
        </w:rPr>
      </w:pPr>
      <w:r>
        <w:rPr>
          <w:lang w:eastAsia="ja-JP"/>
        </w:rPr>
        <w:t>Scaling</w:t>
      </w:r>
    </w:p>
    <w:p w14:paraId="68EC8B1D" w14:textId="0AF40B14" w:rsidR="00FB3160" w:rsidRPr="00D31E2E" w:rsidRDefault="00FB3160" w:rsidP="00827100">
      <w:pPr>
        <w:pStyle w:val="Heading2"/>
        <w:rPr>
          <w:lang w:eastAsia="ja-JP"/>
        </w:rPr>
      </w:pPr>
      <w:bookmarkStart w:id="372" w:name="_Toc94083912"/>
      <w:r w:rsidRPr="00D31E2E">
        <w:rPr>
          <w:rFonts w:eastAsia="MS Mincho"/>
          <w:lang w:eastAsia="ja-JP"/>
        </w:rPr>
        <w:t>Overlay of Regions/Objects (e.g., one is in front a “background” region)</w:t>
      </w:r>
      <w:bookmarkEnd w:id="372"/>
    </w:p>
    <w:p w14:paraId="55A1C275" w14:textId="77777777" w:rsidR="00FB3160" w:rsidRPr="009951EF" w:rsidRDefault="00FB3160" w:rsidP="00FB3160">
      <w:pPr>
        <w:pStyle w:val="ListParagraph"/>
        <w:numPr>
          <w:ilvl w:val="0"/>
          <w:numId w:val="6"/>
        </w:numPr>
        <w:tabs>
          <w:tab w:val="left" w:pos="403"/>
        </w:tabs>
        <w:spacing w:after="240" w:line="240" w:lineRule="atLeast"/>
        <w:contextualSpacing/>
        <w:rPr>
          <w:lang w:eastAsia="ja-JP"/>
        </w:rPr>
      </w:pPr>
      <w:r w:rsidRPr="009951EF">
        <w:rPr>
          <w:lang w:eastAsia="ja-JP"/>
        </w:rPr>
        <w:t>Positions</w:t>
      </w:r>
    </w:p>
    <w:p w14:paraId="39ADE410" w14:textId="77777777" w:rsidR="00FB3160" w:rsidRPr="009951EF" w:rsidRDefault="00FB3160" w:rsidP="00FB3160">
      <w:pPr>
        <w:pStyle w:val="ListParagraph"/>
        <w:numPr>
          <w:ilvl w:val="0"/>
          <w:numId w:val="6"/>
        </w:numPr>
        <w:tabs>
          <w:tab w:val="left" w:pos="403"/>
        </w:tabs>
        <w:spacing w:after="240" w:line="240" w:lineRule="atLeast"/>
        <w:contextualSpacing/>
        <w:rPr>
          <w:lang w:eastAsia="ja-JP"/>
        </w:rPr>
      </w:pPr>
      <w:r w:rsidRPr="009951EF">
        <w:rPr>
          <w:lang w:eastAsia="ja-JP"/>
        </w:rPr>
        <w:t xml:space="preserve">Rotations </w:t>
      </w:r>
    </w:p>
    <w:p w14:paraId="5F130052" w14:textId="77777777" w:rsidR="00FB3160" w:rsidRPr="009951EF" w:rsidRDefault="00FB3160" w:rsidP="00FB3160">
      <w:pPr>
        <w:pStyle w:val="ListParagraph"/>
        <w:numPr>
          <w:ilvl w:val="0"/>
          <w:numId w:val="6"/>
        </w:numPr>
        <w:tabs>
          <w:tab w:val="left" w:pos="403"/>
        </w:tabs>
        <w:spacing w:after="240" w:line="240" w:lineRule="atLeast"/>
        <w:contextualSpacing/>
        <w:rPr>
          <w:lang w:eastAsia="ja-JP"/>
        </w:rPr>
      </w:pPr>
      <w:r w:rsidRPr="009951EF">
        <w:rPr>
          <w:lang w:eastAsia="ja-JP"/>
        </w:rPr>
        <w:t>Scaling</w:t>
      </w:r>
    </w:p>
    <w:p w14:paraId="770020B4" w14:textId="77777777" w:rsidR="00FB3160" w:rsidDel="00FE5DE9" w:rsidRDefault="00FB3160" w:rsidP="00FB3160">
      <w:pPr>
        <w:pStyle w:val="ListParagraph"/>
        <w:numPr>
          <w:ilvl w:val="0"/>
          <w:numId w:val="6"/>
        </w:numPr>
        <w:tabs>
          <w:tab w:val="left" w:pos="403"/>
        </w:tabs>
        <w:spacing w:after="240" w:line="240" w:lineRule="atLeast"/>
        <w:contextualSpacing/>
        <w:rPr>
          <w:del w:id="373" w:author="Dimitri Podborski" w:date="2022-01-25T18:19:00Z"/>
          <w:lang w:eastAsia="ja-JP"/>
        </w:rPr>
      </w:pPr>
      <w:r w:rsidRPr="009951EF">
        <w:rPr>
          <w:lang w:eastAsia="ja-JP"/>
        </w:rPr>
        <w:t>Alpha blending</w:t>
      </w:r>
    </w:p>
    <w:p w14:paraId="5AF38E34" w14:textId="77777777" w:rsidR="00FB3160" w:rsidRPr="009951EF" w:rsidRDefault="00FB3160" w:rsidP="00827100">
      <w:pPr>
        <w:pStyle w:val="ListParagraph"/>
        <w:numPr>
          <w:ilvl w:val="0"/>
          <w:numId w:val="6"/>
        </w:numPr>
        <w:tabs>
          <w:tab w:val="left" w:pos="403"/>
        </w:tabs>
        <w:spacing w:after="240" w:line="240" w:lineRule="atLeast"/>
        <w:contextualSpacing/>
        <w:rPr>
          <w:lang w:eastAsia="ja-JP"/>
        </w:rPr>
      </w:pPr>
    </w:p>
    <w:p w14:paraId="4CA3419F" w14:textId="3B8C0136" w:rsidR="00FB3160" w:rsidRPr="00D31E2E" w:rsidRDefault="00FB3160" w:rsidP="00827100">
      <w:pPr>
        <w:pStyle w:val="Heading1"/>
        <w:rPr>
          <w:lang w:eastAsia="ja-JP"/>
        </w:rPr>
      </w:pPr>
      <w:bookmarkStart w:id="374" w:name="_Toc94083913"/>
      <w:r w:rsidRPr="00D31E2E">
        <w:rPr>
          <w:rFonts w:eastAsia="MS Mincho"/>
          <w:lang w:eastAsia="ja-JP"/>
        </w:rPr>
        <w:t>Dynamic metadata tracks</w:t>
      </w:r>
      <w:bookmarkEnd w:id="374"/>
    </w:p>
    <w:p w14:paraId="2E195DB5" w14:textId="77777777" w:rsidR="00FB3160" w:rsidDel="00FE5DE9" w:rsidRDefault="00FB3160" w:rsidP="00FB3160">
      <w:pPr>
        <w:pStyle w:val="ListParagraph"/>
        <w:numPr>
          <w:ilvl w:val="0"/>
          <w:numId w:val="12"/>
        </w:numPr>
        <w:tabs>
          <w:tab w:val="left" w:pos="403"/>
        </w:tabs>
        <w:spacing w:after="240" w:line="240" w:lineRule="atLeast"/>
        <w:contextualSpacing/>
        <w:rPr>
          <w:del w:id="375" w:author="Dimitri Podborski" w:date="2022-01-25T18:19:00Z"/>
          <w:highlight w:val="yellow"/>
          <w:lang w:eastAsia="ja-JP"/>
        </w:rPr>
      </w:pPr>
      <w:r w:rsidRPr="00870AC9">
        <w:rPr>
          <w:highlight w:val="yellow"/>
          <w:lang w:eastAsia="ja-JP"/>
        </w:rPr>
        <w:t>TBD: needs to discuss, if we need to define sample and track design for some common dynamic metadata scenarios like viewport tracks</w:t>
      </w:r>
      <w:r>
        <w:rPr>
          <w:highlight w:val="yellow"/>
          <w:lang w:eastAsia="ja-JP"/>
        </w:rPr>
        <w:t>. One possibility is to define them in MPEG-B part 10 (Carriage of Timed Metadata in ISOBMFF)</w:t>
      </w:r>
    </w:p>
    <w:p w14:paraId="1E2CC6A4" w14:textId="77777777" w:rsidR="00FB3160" w:rsidRPr="00FE5DE9" w:rsidRDefault="00FB3160" w:rsidP="00827100">
      <w:pPr>
        <w:pStyle w:val="ListParagraph"/>
        <w:numPr>
          <w:ilvl w:val="0"/>
          <w:numId w:val="12"/>
        </w:numPr>
        <w:tabs>
          <w:tab w:val="left" w:pos="403"/>
        </w:tabs>
        <w:spacing w:after="240" w:line="240" w:lineRule="atLeast"/>
        <w:contextualSpacing/>
        <w:rPr>
          <w:highlight w:val="yellow"/>
          <w:lang w:eastAsia="ja-JP"/>
        </w:rPr>
      </w:pPr>
    </w:p>
    <w:p w14:paraId="36CD4BE8" w14:textId="77777777" w:rsidR="00FB3160" w:rsidRPr="00D31E2E" w:rsidRDefault="00FB3160" w:rsidP="00827100">
      <w:pPr>
        <w:pStyle w:val="Heading1"/>
        <w:rPr>
          <w:lang w:eastAsia="ja-JP"/>
        </w:rPr>
      </w:pPr>
      <w:bookmarkStart w:id="376" w:name="_Toc94083914"/>
      <w:r w:rsidRPr="00D31E2E">
        <w:rPr>
          <w:rFonts w:eastAsia="MS Mincho"/>
          <w:lang w:eastAsia="ja-JP"/>
        </w:rPr>
        <w:t xml:space="preserve">DASH </w:t>
      </w:r>
      <w:r w:rsidRPr="00827100">
        <w:rPr>
          <w:rFonts w:eastAsia="MS Mincho"/>
        </w:rPr>
        <w:t>descriptors</w:t>
      </w:r>
      <w:bookmarkEnd w:id="376"/>
    </w:p>
    <w:p w14:paraId="7CE5E44F" w14:textId="77777777" w:rsidR="00FB3160" w:rsidRPr="00B63C07" w:rsidDel="00FE5DE9" w:rsidRDefault="00FB3160" w:rsidP="00FB3160">
      <w:pPr>
        <w:pStyle w:val="ListParagraph"/>
        <w:numPr>
          <w:ilvl w:val="0"/>
          <w:numId w:val="11"/>
        </w:numPr>
        <w:tabs>
          <w:tab w:val="left" w:pos="403"/>
        </w:tabs>
        <w:spacing w:after="240" w:line="240" w:lineRule="atLeast"/>
        <w:contextualSpacing/>
        <w:rPr>
          <w:del w:id="377" w:author="Dimitri Podborski" w:date="2022-01-25T18:19:00Z"/>
          <w:highlight w:val="yellow"/>
          <w:lang w:eastAsia="ja-JP"/>
        </w:rPr>
      </w:pPr>
      <w:r w:rsidRPr="00B63C07">
        <w:rPr>
          <w:highlight w:val="yellow"/>
          <w:lang w:eastAsia="ja-JP"/>
        </w:rPr>
        <w:t>TBD</w:t>
      </w:r>
    </w:p>
    <w:p w14:paraId="1A74B385" w14:textId="77777777" w:rsidR="00FB3160" w:rsidRPr="000F5FF0" w:rsidDel="00FE5DE9" w:rsidRDefault="00FB3160" w:rsidP="00827100">
      <w:pPr>
        <w:pStyle w:val="ListParagraph"/>
        <w:numPr>
          <w:ilvl w:val="0"/>
          <w:numId w:val="11"/>
        </w:numPr>
        <w:tabs>
          <w:tab w:val="left" w:pos="403"/>
        </w:tabs>
        <w:spacing w:after="240" w:line="240" w:lineRule="atLeast"/>
        <w:contextualSpacing/>
        <w:rPr>
          <w:del w:id="378" w:author="Dimitri Podborski" w:date="2022-01-25T18:19:00Z"/>
        </w:rPr>
      </w:pPr>
    </w:p>
    <w:p w14:paraId="2E3E7174" w14:textId="0A17C2DF" w:rsidR="00BC1590" w:rsidRDefault="00BC1590" w:rsidP="00827100">
      <w:pPr>
        <w:pStyle w:val="ListParagraph"/>
        <w:numPr>
          <w:ilvl w:val="0"/>
          <w:numId w:val="11"/>
        </w:numPr>
        <w:tabs>
          <w:tab w:val="left" w:pos="403"/>
        </w:tabs>
        <w:spacing w:after="240" w:line="240" w:lineRule="atLeast"/>
        <w:contextualSpacing/>
        <w:rPr>
          <w:lang w:val="en-GB"/>
        </w:rPr>
      </w:pPr>
    </w:p>
    <w:sectPr w:rsidR="00BC1590" w:rsidSect="00BC1590">
      <w:headerReference w:type="default" r:id="rId16"/>
      <w:footerReference w:type="default" r:id="rId17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26" w:author="Dimitri Podborski" w:date="2022-01-25T19:57:00Z" w:initials="DP">
    <w:p w14:paraId="78D40C2B" w14:textId="77777777" w:rsidR="00227F5F" w:rsidRDefault="00227F5F" w:rsidP="00227F5F">
      <w:pPr>
        <w:jc w:val="left"/>
      </w:pPr>
      <w:r>
        <w:rPr>
          <w:rStyle w:val="CommentReference"/>
        </w:rPr>
        <w:annotationRef/>
      </w:r>
      <w:r>
        <w:rPr>
          <w:sz w:val="20"/>
          <w:szCs w:val="20"/>
        </w:rPr>
        <w:t>What is this?</w:t>
      </w:r>
    </w:p>
  </w:comment>
  <w:comment w:id="29" w:author="Dimitri Podborski" w:date="2022-01-25T19:58:00Z" w:initials="DP">
    <w:p w14:paraId="3B5B1092" w14:textId="77777777" w:rsidR="00227F5F" w:rsidRDefault="00227F5F" w:rsidP="00227F5F">
      <w:pPr>
        <w:jc w:val="left"/>
      </w:pPr>
      <w:r>
        <w:rPr>
          <w:rStyle w:val="CommentReference"/>
        </w:rPr>
        <w:annotationRef/>
      </w:r>
      <w:r>
        <w:rPr>
          <w:sz w:val="20"/>
          <w:szCs w:val="20"/>
        </w:rPr>
        <w:t>Why do we need this subsection?</w:t>
      </w:r>
    </w:p>
  </w:comment>
  <w:comment w:id="85" w:author="Dimitri Podborski" w:date="2022-01-25T21:00:00Z" w:initials="DP">
    <w:p w14:paraId="76239F26" w14:textId="77777777" w:rsidR="00227F5F" w:rsidRDefault="00227F5F" w:rsidP="00227F5F">
      <w:pPr>
        <w:jc w:val="left"/>
      </w:pPr>
      <w:r>
        <w:rPr>
          <w:rStyle w:val="CommentReference"/>
        </w:rPr>
        <w:annotationRef/>
      </w:r>
      <w:r>
        <w:rPr>
          <w:sz w:val="20"/>
          <w:szCs w:val="20"/>
        </w:rPr>
        <w:t>I think here the process of how to apply quaternions should be described. Things like, change orientation, apply rotation around a sphere, interpolate between two points etc.</w:t>
      </w:r>
    </w:p>
  </w:comment>
  <w:comment w:id="92" w:author="Dimitri Podborski" w:date="2022-01-25T20:31:00Z" w:initials="DP">
    <w:p w14:paraId="65D736D1" w14:textId="4F9D7A8D" w:rsidR="00227F5F" w:rsidRDefault="00227F5F" w:rsidP="00227F5F">
      <w:pPr>
        <w:jc w:val="left"/>
      </w:pPr>
      <w:r>
        <w:rPr>
          <w:rStyle w:val="CommentReference"/>
        </w:rPr>
        <w:annotationRef/>
      </w:r>
      <w:r>
        <w:rPr>
          <w:sz w:val="20"/>
          <w:szCs w:val="20"/>
        </w:rPr>
        <w:t>I don’t think we need it. The Class is exactly the same as Vector3 we should not re-define the same thing.</w:t>
      </w:r>
    </w:p>
  </w:comment>
  <w:comment w:id="96" w:author="XinWang MediaTek" w:date="2022-01-12T22:03:00Z" w:initials="XM">
    <w:p w14:paraId="4C9B9869" w14:textId="0C5EEB0A" w:rsidR="00227F5F" w:rsidRDefault="00227F5F" w:rsidP="00FB3160">
      <w:pPr>
        <w:pStyle w:val="CommentText"/>
      </w:pPr>
      <w:r>
        <w:rPr>
          <w:rStyle w:val="CommentReference"/>
        </w:rPr>
        <w:annotationRef/>
      </w:r>
      <w:r>
        <w:t>Or</w:t>
      </w:r>
    </w:p>
    <w:p w14:paraId="0832E537" w14:textId="77777777" w:rsidR="00227F5F" w:rsidRPr="00D66528" w:rsidRDefault="00227F5F" w:rsidP="00227F5F">
      <w:pPr>
        <w:pStyle w:val="code"/>
      </w:pPr>
      <w:r>
        <w:t xml:space="preserve">  </w:t>
      </w:r>
      <w:r w:rsidRPr="00D66528">
        <w:t xml:space="preserve">unsigned int(8) </w:t>
      </w:r>
      <w:bookmarkStart w:id="103" w:name="_Hlk92917469"/>
      <w:r>
        <w:t>quaternion</w:t>
      </w:r>
      <w:bookmarkEnd w:id="103"/>
      <w:r w:rsidRPr="00D66528">
        <w:t>_precision;</w:t>
      </w:r>
    </w:p>
    <w:p w14:paraId="23902621" w14:textId="77777777" w:rsidR="00227F5F" w:rsidRPr="00D66528" w:rsidRDefault="00227F5F" w:rsidP="00227F5F">
      <w:pPr>
        <w:pStyle w:val="code"/>
      </w:pPr>
      <w:r>
        <w:t xml:space="preserve">  </w:t>
      </w:r>
      <w:r w:rsidRPr="00D66528">
        <w:t xml:space="preserve">Vector3 </w:t>
      </w:r>
      <w:r>
        <w:t>rotation</w:t>
      </w:r>
      <w:r w:rsidRPr="00D66528">
        <w:t>(</w:t>
      </w:r>
      <w:r>
        <w:t>quaternion</w:t>
      </w:r>
      <w:r w:rsidRPr="00D66528">
        <w:t>_precision);</w:t>
      </w:r>
    </w:p>
    <w:p w14:paraId="6C138DD6" w14:textId="77777777" w:rsidR="00227F5F" w:rsidRPr="00E34E8F" w:rsidRDefault="00227F5F" w:rsidP="00FB3160">
      <w:pPr>
        <w:pStyle w:val="CommentText"/>
        <w:rPr>
          <w:lang w:val="en-GB"/>
        </w:rPr>
      </w:pPr>
    </w:p>
  </w:comment>
  <w:comment w:id="114" w:author="XinWang MediaTek" w:date="2022-01-12T22:01:00Z" w:initials="XM">
    <w:p w14:paraId="45354061" w14:textId="1003F661" w:rsidR="00227F5F" w:rsidRDefault="00227F5F" w:rsidP="00FB3160">
      <w:pPr>
        <w:pStyle w:val="CommentText"/>
      </w:pPr>
      <w:r>
        <w:rPr>
          <w:rStyle w:val="CommentReference"/>
        </w:rPr>
        <w:annotationRef/>
      </w:r>
      <w:r>
        <w:t xml:space="preserve">Or </w:t>
      </w:r>
    </w:p>
    <w:p w14:paraId="26F3A9F9" w14:textId="77777777" w:rsidR="00227F5F" w:rsidRPr="00D66528" w:rsidRDefault="00227F5F" w:rsidP="00227F5F">
      <w:pPr>
        <w:pStyle w:val="code"/>
      </w:pPr>
      <w:r>
        <w:t xml:space="preserve">  </w:t>
      </w:r>
      <w:r w:rsidRPr="00D66528">
        <w:t xml:space="preserve">unsigned int(8) </w:t>
      </w:r>
      <w:r>
        <w:t>rotation</w:t>
      </w:r>
      <w:r w:rsidRPr="00D66528">
        <w:t>_precision;</w:t>
      </w:r>
    </w:p>
    <w:p w14:paraId="6CCC7C09" w14:textId="77777777" w:rsidR="00227F5F" w:rsidRPr="00D66528" w:rsidRDefault="00227F5F" w:rsidP="00227F5F">
      <w:pPr>
        <w:pStyle w:val="code"/>
      </w:pPr>
      <w:r>
        <w:t xml:space="preserve">  </w:t>
      </w:r>
      <w:r w:rsidRPr="00D66528">
        <w:t xml:space="preserve">Vector3 </w:t>
      </w:r>
      <w:r>
        <w:t>rotation</w:t>
      </w:r>
      <w:r w:rsidRPr="00D66528">
        <w:t>(</w:t>
      </w:r>
      <w:r>
        <w:t>rotation</w:t>
      </w:r>
      <w:r w:rsidRPr="00D66528">
        <w:t>_precision);</w:t>
      </w:r>
    </w:p>
    <w:p w14:paraId="7BBF6984" w14:textId="77777777" w:rsidR="00227F5F" w:rsidRPr="00E34E8F" w:rsidRDefault="00227F5F" w:rsidP="00FB3160">
      <w:pPr>
        <w:pStyle w:val="CommentText"/>
        <w:rPr>
          <w:lang w:val="en-GB"/>
        </w:rPr>
      </w:pPr>
    </w:p>
    <w:p w14:paraId="793FDDB8" w14:textId="77777777" w:rsidR="00227F5F" w:rsidRDefault="00227F5F" w:rsidP="00FB3160">
      <w:pPr>
        <w:pStyle w:val="CommentText"/>
      </w:pPr>
    </w:p>
  </w:comment>
  <w:comment w:id="115" w:author="Dimitri Podborski" w:date="2022-01-25T20:32:00Z" w:initials="DP">
    <w:p w14:paraId="3719C0F7" w14:textId="77777777" w:rsidR="00227F5F" w:rsidRDefault="00227F5F" w:rsidP="00227F5F">
      <w:pPr>
        <w:jc w:val="left"/>
      </w:pPr>
      <w:r>
        <w:rPr>
          <w:rStyle w:val="CommentReference"/>
        </w:rPr>
        <w:annotationRef/>
      </w:r>
      <w:r>
        <w:rPr>
          <w:sz w:val="20"/>
          <w:szCs w:val="20"/>
        </w:rPr>
        <w:t>I don’t understand why we need such a definition. We will end up defining a lot of similar syntax again if we continue like this.</w:t>
      </w:r>
    </w:p>
  </w:comment>
  <w:comment w:id="196" w:author="Dimitri Podborski" w:date="2022-01-25T21:06:00Z" w:initials="DP">
    <w:p w14:paraId="5CD1C6E6" w14:textId="77777777" w:rsidR="00227F5F" w:rsidRDefault="00227F5F" w:rsidP="00227F5F">
      <w:pPr>
        <w:jc w:val="left"/>
      </w:pPr>
      <w:r>
        <w:rPr>
          <w:rStyle w:val="CommentReference"/>
        </w:rPr>
        <w:annotationRef/>
      </w:r>
      <w:r>
        <w:rPr>
          <w:sz w:val="20"/>
          <w:szCs w:val="20"/>
        </w:rPr>
        <w:t>Note that Viewpoint is defined simply as 360 camera in Part7. I think we should remove this completely as it is covered by the exrinsics class already.</w:t>
      </w:r>
    </w:p>
  </w:comment>
  <w:comment w:id="244" w:author="Dimitri Podborski" w:date="2022-01-25T20:33:00Z" w:initials="DP">
    <w:p w14:paraId="091DA6D2" w14:textId="76C84576" w:rsidR="00227F5F" w:rsidRDefault="00227F5F" w:rsidP="00227F5F">
      <w:pPr>
        <w:jc w:val="left"/>
      </w:pPr>
      <w:r>
        <w:rPr>
          <w:rStyle w:val="CommentReference"/>
        </w:rPr>
        <w:annotationRef/>
      </w:r>
      <w:r>
        <w:rPr>
          <w:sz w:val="20"/>
          <w:szCs w:val="20"/>
        </w:rPr>
        <w:t>This should be Vector3</w:t>
      </w:r>
    </w:p>
  </w:comment>
  <w:comment w:id="269" w:author="XinWang MediaTek" w:date="2022-01-12T22:47:00Z" w:initials="XM">
    <w:p w14:paraId="2229C3EC" w14:textId="519583E1" w:rsidR="00227F5F" w:rsidRDefault="00227F5F" w:rsidP="00FB3160">
      <w:pPr>
        <w:pStyle w:val="CommentText"/>
      </w:pPr>
      <w:r>
        <w:rPr>
          <w:rStyle w:val="CommentReference"/>
        </w:rPr>
        <w:annotationRef/>
      </w:r>
      <w:r>
        <w:t xml:space="preserve">Does MPEG-I Part 18 use the same Viewpoint Information in Section 10 of Part 10, involving extrinsic and intrinsic camera information (that V-PCC and Immersive Video use)?  </w:t>
      </w:r>
    </w:p>
  </w:comment>
  <w:comment w:id="303" w:author="XinWang MediaTek" w:date="2022-01-21T15:39:00Z" w:initials="XM">
    <w:p w14:paraId="628EA36F" w14:textId="5C9F5A7F" w:rsidR="00227F5F" w:rsidRDefault="00227F5F">
      <w:pPr>
        <w:pStyle w:val="CommentText"/>
      </w:pPr>
      <w:r>
        <w:rPr>
          <w:rStyle w:val="CommentReference"/>
        </w:rPr>
        <w:annotationRef/>
      </w:r>
      <w:r>
        <w:t xml:space="preserve">How does this signal for 2D position (x, y)? Signaling (y, z), instead? </w:t>
      </w:r>
    </w:p>
  </w:comment>
  <w:comment w:id="304" w:author="Dimitri Podborski" w:date="2022-01-25T21:09:00Z" w:initials="DP">
    <w:p w14:paraId="0BFCF36C" w14:textId="77777777" w:rsidR="00227F5F" w:rsidRDefault="00227F5F" w:rsidP="00227F5F">
      <w:pPr>
        <w:jc w:val="left"/>
      </w:pPr>
      <w:r>
        <w:rPr>
          <w:rStyle w:val="CommentReference"/>
        </w:rPr>
        <w:annotationRef/>
      </w:r>
      <w:r>
        <w:rPr>
          <w:sz w:val="20"/>
          <w:szCs w:val="20"/>
        </w:rPr>
        <w:t>Currently not considered by this syntax.</w:t>
      </w:r>
    </w:p>
  </w:comment>
  <w:comment w:id="285" w:author="XinWang MediaTek" w:date="2022-01-21T15:39:00Z" w:initials="XM">
    <w:p w14:paraId="535B1D4B" w14:textId="02133A80" w:rsidR="00227F5F" w:rsidRDefault="00227F5F">
      <w:pPr>
        <w:pStyle w:val="CommentText"/>
      </w:pPr>
      <w:r>
        <w:rPr>
          <w:rStyle w:val="CommentReference"/>
        </w:rPr>
        <w:annotationRef/>
      </w:r>
      <w:r>
        <w:t>From m58522, section 3.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8D40C2B" w15:done="0"/>
  <w15:commentEx w15:paraId="3B5B1092" w15:done="0"/>
  <w15:commentEx w15:paraId="76239F26" w15:done="0"/>
  <w15:commentEx w15:paraId="65D736D1" w15:done="0"/>
  <w15:commentEx w15:paraId="6C138DD6" w15:done="0"/>
  <w15:commentEx w15:paraId="793FDDB8" w15:done="0"/>
  <w15:commentEx w15:paraId="3719C0F7" w15:paraIdParent="793FDDB8" w15:done="0"/>
  <w15:commentEx w15:paraId="5CD1C6E6" w15:done="0"/>
  <w15:commentEx w15:paraId="091DA6D2" w15:done="0"/>
  <w15:commentEx w15:paraId="2229C3EC" w15:done="0"/>
  <w15:commentEx w15:paraId="628EA36F" w15:done="0"/>
  <w15:commentEx w15:paraId="0BFCF36C" w15:paraIdParent="628EA36F" w15:done="0"/>
  <w15:commentEx w15:paraId="535B1D4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9AD4A9" w16cex:dateUtc="2022-01-26T03:57:00Z"/>
  <w16cex:commentExtensible w16cex:durableId="259AD4CF" w16cex:dateUtc="2022-01-26T03:58:00Z"/>
  <w16cex:commentExtensible w16cex:durableId="259AE38B" w16cex:dateUtc="2022-01-26T05:00:00Z"/>
  <w16cex:commentExtensible w16cex:durableId="259ADC94" w16cex:dateUtc="2022-01-26T04:31:00Z"/>
  <w16cex:commentExtensible w16cex:durableId="2589CEA5" w16cex:dateUtc="2022-01-13T06:03:00Z"/>
  <w16cex:commentExtensible w16cex:durableId="2589CE39" w16cex:dateUtc="2022-01-13T06:01:00Z"/>
  <w16cex:commentExtensible w16cex:durableId="259ADCD0" w16cex:dateUtc="2022-01-26T04:32:00Z"/>
  <w16cex:commentExtensible w16cex:durableId="259AE4DA" w16cex:dateUtc="2022-01-26T05:06:00Z"/>
  <w16cex:commentExtensible w16cex:durableId="259ADD2C" w16cex:dateUtc="2022-01-26T04:33:00Z"/>
  <w16cex:commentExtensible w16cex:durableId="2589D8F2" w16cex:dateUtc="2022-01-13T06:47:00Z"/>
  <w16cex:commentExtensible w16cex:durableId="2595524F" w16cex:dateUtc="2022-01-21T23:39:00Z"/>
  <w16cex:commentExtensible w16cex:durableId="259AE5A5" w16cex:dateUtc="2022-01-26T05:09:00Z"/>
  <w16cex:commentExtensible w16cex:durableId="2595521D" w16cex:dateUtc="2022-01-21T23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8D40C2B" w16cid:durableId="259AD4A9"/>
  <w16cid:commentId w16cid:paraId="3B5B1092" w16cid:durableId="259AD4CF"/>
  <w16cid:commentId w16cid:paraId="76239F26" w16cid:durableId="259AE38B"/>
  <w16cid:commentId w16cid:paraId="65D736D1" w16cid:durableId="259ADC94"/>
  <w16cid:commentId w16cid:paraId="6C138DD6" w16cid:durableId="2589CEA5"/>
  <w16cid:commentId w16cid:paraId="793FDDB8" w16cid:durableId="2589CE39"/>
  <w16cid:commentId w16cid:paraId="3719C0F7" w16cid:durableId="259ADCD0"/>
  <w16cid:commentId w16cid:paraId="5CD1C6E6" w16cid:durableId="259AE4DA"/>
  <w16cid:commentId w16cid:paraId="091DA6D2" w16cid:durableId="259ADD2C"/>
  <w16cid:commentId w16cid:paraId="2229C3EC" w16cid:durableId="2589D8F2"/>
  <w16cid:commentId w16cid:paraId="628EA36F" w16cid:durableId="2595524F"/>
  <w16cid:commentId w16cid:paraId="0BFCF36C" w16cid:durableId="259AE5A5"/>
  <w16cid:commentId w16cid:paraId="535B1D4B" w16cid:durableId="2595521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88314A" w14:textId="77777777" w:rsidR="008E4394" w:rsidRDefault="008E4394" w:rsidP="009E784A">
      <w:r>
        <w:separator/>
      </w:r>
    </w:p>
  </w:endnote>
  <w:endnote w:type="continuationSeparator" w:id="0">
    <w:p w14:paraId="67D1B7B0" w14:textId="77777777" w:rsidR="008E4394" w:rsidRDefault="008E4394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CBA565" w14:textId="77777777" w:rsidR="00227F5F" w:rsidRPr="00E0681D" w:rsidRDefault="00227F5F" w:rsidP="00B21D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2EDDA3" w14:textId="77777777" w:rsidR="008E4394" w:rsidRDefault="008E4394" w:rsidP="009E784A">
      <w:r>
        <w:separator/>
      </w:r>
    </w:p>
  </w:footnote>
  <w:footnote w:type="continuationSeparator" w:id="0">
    <w:p w14:paraId="28BC95EB" w14:textId="77777777" w:rsidR="008E4394" w:rsidRDefault="008E4394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A0DE65" w14:textId="77777777" w:rsidR="00227F5F" w:rsidRPr="00E0681D" w:rsidRDefault="00227F5F" w:rsidP="00B21D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1E331D"/>
    <w:multiLevelType w:val="hybridMultilevel"/>
    <w:tmpl w:val="EB6E8D72"/>
    <w:lvl w:ilvl="0" w:tplc="9D649C1A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4A4478"/>
    <w:multiLevelType w:val="hybridMultilevel"/>
    <w:tmpl w:val="D3B2D8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A03A22"/>
    <w:multiLevelType w:val="hybridMultilevel"/>
    <w:tmpl w:val="DBA4D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EBE4D47"/>
    <w:multiLevelType w:val="hybridMultilevel"/>
    <w:tmpl w:val="C56C7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BE0F9E"/>
    <w:multiLevelType w:val="hybridMultilevel"/>
    <w:tmpl w:val="8B62D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CA20FC"/>
    <w:multiLevelType w:val="hybridMultilevel"/>
    <w:tmpl w:val="2A206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5A34068"/>
    <w:multiLevelType w:val="multilevel"/>
    <w:tmpl w:val="5BA08E7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787E5B30"/>
    <w:multiLevelType w:val="multilevel"/>
    <w:tmpl w:val="E732236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A1848B1"/>
    <w:multiLevelType w:val="hybridMultilevel"/>
    <w:tmpl w:val="21145950"/>
    <w:lvl w:ilvl="0" w:tplc="9D649C1A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2B7BEA"/>
    <w:multiLevelType w:val="hybridMultilevel"/>
    <w:tmpl w:val="48544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9"/>
  </w:num>
  <w:num w:numId="5">
    <w:abstractNumId w:val="11"/>
  </w:num>
  <w:num w:numId="6">
    <w:abstractNumId w:val="13"/>
  </w:num>
  <w:num w:numId="7">
    <w:abstractNumId w:val="12"/>
  </w:num>
  <w:num w:numId="8">
    <w:abstractNumId w:val="0"/>
  </w:num>
  <w:num w:numId="9">
    <w:abstractNumId w:val="7"/>
  </w:num>
  <w:num w:numId="10">
    <w:abstractNumId w:val="6"/>
  </w:num>
  <w:num w:numId="11">
    <w:abstractNumId w:val="8"/>
  </w:num>
  <w:num w:numId="12">
    <w:abstractNumId w:val="2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Dimitri Podborski">
    <w15:presenceInfo w15:providerId="AD" w15:userId="S::dpodborski@apple.com::ca13a137-963e-4055-9db9-d9c16abfe958"/>
  </w15:person>
  <w15:person w15:author="XinWang MediaTek">
    <w15:presenceInfo w15:providerId="AD" w15:userId="S::XinWang.MediaTek@mediatek.com::e6adfa1e-0e47-4606-9448-664fff7bd7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11C67"/>
    <w:rsid w:val="000968DA"/>
    <w:rsid w:val="000C78E6"/>
    <w:rsid w:val="00106EAF"/>
    <w:rsid w:val="001215D8"/>
    <w:rsid w:val="00125984"/>
    <w:rsid w:val="001670CD"/>
    <w:rsid w:val="0017051E"/>
    <w:rsid w:val="0018563E"/>
    <w:rsid w:val="00195FF0"/>
    <w:rsid w:val="00196997"/>
    <w:rsid w:val="001E18A9"/>
    <w:rsid w:val="001E18AC"/>
    <w:rsid w:val="00207CDB"/>
    <w:rsid w:val="0021592F"/>
    <w:rsid w:val="00227F5F"/>
    <w:rsid w:val="00263789"/>
    <w:rsid w:val="00321814"/>
    <w:rsid w:val="003226C8"/>
    <w:rsid w:val="00344165"/>
    <w:rsid w:val="00385C5D"/>
    <w:rsid w:val="003A1657"/>
    <w:rsid w:val="003B0FC6"/>
    <w:rsid w:val="003E6299"/>
    <w:rsid w:val="003F7278"/>
    <w:rsid w:val="00441D74"/>
    <w:rsid w:val="004475E7"/>
    <w:rsid w:val="004804CD"/>
    <w:rsid w:val="00483DE1"/>
    <w:rsid w:val="004A42A7"/>
    <w:rsid w:val="004C352E"/>
    <w:rsid w:val="004E45B6"/>
    <w:rsid w:val="004F5473"/>
    <w:rsid w:val="00540DEA"/>
    <w:rsid w:val="005612C2"/>
    <w:rsid w:val="005C2A51"/>
    <w:rsid w:val="00622C6C"/>
    <w:rsid w:val="0063127E"/>
    <w:rsid w:val="00635C0D"/>
    <w:rsid w:val="00651912"/>
    <w:rsid w:val="00670CB8"/>
    <w:rsid w:val="006A22FB"/>
    <w:rsid w:val="00713787"/>
    <w:rsid w:val="0076216A"/>
    <w:rsid w:val="007D432A"/>
    <w:rsid w:val="007F537F"/>
    <w:rsid w:val="00804D88"/>
    <w:rsid w:val="00805670"/>
    <w:rsid w:val="00827100"/>
    <w:rsid w:val="00863CE1"/>
    <w:rsid w:val="008649EF"/>
    <w:rsid w:val="00881CCB"/>
    <w:rsid w:val="008E4394"/>
    <w:rsid w:val="008E7795"/>
    <w:rsid w:val="00931D2F"/>
    <w:rsid w:val="00954B0D"/>
    <w:rsid w:val="009636E0"/>
    <w:rsid w:val="00980E7B"/>
    <w:rsid w:val="009B09C2"/>
    <w:rsid w:val="009C464E"/>
    <w:rsid w:val="009C5AAC"/>
    <w:rsid w:val="009D5D9F"/>
    <w:rsid w:val="009E784A"/>
    <w:rsid w:val="00A070BB"/>
    <w:rsid w:val="00B10D58"/>
    <w:rsid w:val="00B21DCE"/>
    <w:rsid w:val="00B24CCE"/>
    <w:rsid w:val="00B33474"/>
    <w:rsid w:val="00B62642"/>
    <w:rsid w:val="00BA60FC"/>
    <w:rsid w:val="00BC1590"/>
    <w:rsid w:val="00C955C7"/>
    <w:rsid w:val="00CB798F"/>
    <w:rsid w:val="00CD36BE"/>
    <w:rsid w:val="00CF1629"/>
    <w:rsid w:val="00D437AA"/>
    <w:rsid w:val="00D709E9"/>
    <w:rsid w:val="00E27CCF"/>
    <w:rsid w:val="00E320F0"/>
    <w:rsid w:val="00E455A2"/>
    <w:rsid w:val="00E565AB"/>
    <w:rsid w:val="00E843CE"/>
    <w:rsid w:val="00E91AD9"/>
    <w:rsid w:val="00E94DB3"/>
    <w:rsid w:val="00E9507F"/>
    <w:rsid w:val="00E965CC"/>
    <w:rsid w:val="00EA12EF"/>
    <w:rsid w:val="00EF2D59"/>
    <w:rsid w:val="00F03F9B"/>
    <w:rsid w:val="00F419DA"/>
    <w:rsid w:val="00F53C36"/>
    <w:rsid w:val="00F73309"/>
    <w:rsid w:val="00FB3160"/>
    <w:rsid w:val="00FC72D6"/>
    <w:rsid w:val="00FE5DE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46BB6D27-6A0C-9F44-A624-22218F239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3" w:unhideWhenUsed="1" w:qFormat="1"/>
    <w:lsdException w:name="heading 4" w:semiHidden="1" w:uiPriority="4" w:unhideWhenUsed="1" w:qFormat="1"/>
    <w:lsdException w:name="heading 5" w:semiHidden="1" w:uiPriority="5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0BB"/>
    <w:pPr>
      <w:widowControl/>
      <w:autoSpaceDE/>
      <w:autoSpaceDN/>
      <w:spacing w:before="120" w:after="120"/>
      <w:jc w:val="both"/>
    </w:pPr>
    <w:rPr>
      <w:rFonts w:ascii="Times New Roman" w:eastAsia="MS Mincho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A070BB"/>
    <w:pPr>
      <w:keepNext/>
      <w:numPr>
        <w:numId w:val="18"/>
      </w:numPr>
      <w:spacing w:before="240" w:after="60"/>
      <w:outlineLvl w:val="0"/>
    </w:pPr>
    <w:rPr>
      <w:rFonts w:eastAsia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A070BB"/>
    <w:pPr>
      <w:keepNext/>
      <w:numPr>
        <w:ilvl w:val="1"/>
        <w:numId w:val="18"/>
      </w:numPr>
      <w:spacing w:before="240" w:after="60"/>
      <w:outlineLvl w:val="1"/>
    </w:pPr>
    <w:rPr>
      <w:rFonts w:asciiTheme="minorHAnsi" w:eastAsia="Times New Roman" w:hAnsiTheme="minorHAnsi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3"/>
    <w:qFormat/>
    <w:rsid w:val="00A070BB"/>
    <w:pPr>
      <w:keepNext/>
      <w:numPr>
        <w:ilvl w:val="2"/>
        <w:numId w:val="18"/>
      </w:numPr>
      <w:spacing w:before="240" w:after="60"/>
      <w:outlineLvl w:val="2"/>
    </w:pPr>
    <w:rPr>
      <w:rFonts w:eastAsia="Times New Roman"/>
      <w:b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uiPriority w:val="4"/>
    <w:qFormat/>
    <w:rsid w:val="00A070BB"/>
    <w:pPr>
      <w:keepNext/>
      <w:numPr>
        <w:ilvl w:val="3"/>
        <w:numId w:val="18"/>
      </w:numPr>
      <w:spacing w:before="240" w:after="60"/>
      <w:outlineLvl w:val="3"/>
    </w:pPr>
    <w:rPr>
      <w:rFonts w:asciiTheme="minorHAnsi" w:eastAsia="Times New Roman" w:hAnsiTheme="minorHAns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5"/>
    <w:qFormat/>
    <w:rsid w:val="00A070BB"/>
    <w:pPr>
      <w:numPr>
        <w:ilvl w:val="4"/>
        <w:numId w:val="18"/>
      </w:numPr>
      <w:spacing w:before="240" w:after="60"/>
      <w:outlineLvl w:val="4"/>
    </w:pPr>
    <w:rPr>
      <w:rFonts w:asciiTheme="minorHAnsi" w:eastAsia="Times New Roman" w:hAnsiTheme="minorHAnsi"/>
      <w:b/>
      <w:bCs/>
      <w:i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spacing w:before="100" w:beforeAutospacing="1" w:after="100" w:afterAutospacing="1" w:line="276" w:lineRule="auto"/>
    </w:pPr>
    <w:rPr>
      <w:rFonts w:ascii="Calibri" w:eastAsia="Times New Roman" w:hAnsi="Calibri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code">
    <w:name w:val="code"/>
    <w:basedOn w:val="Normal"/>
    <w:next w:val="Normal"/>
    <w:link w:val="codeZchn"/>
    <w:autoRedefine/>
    <w:qFormat/>
    <w:rsid w:val="00227F5F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jc w:val="left"/>
    </w:pPr>
    <w:rPr>
      <w:rFonts w:ascii="Courier" w:hAnsi="Courier"/>
      <w:noProof/>
      <w:sz w:val="20"/>
      <w:szCs w:val="22"/>
      <w:lang w:val="en-GB"/>
    </w:rPr>
  </w:style>
  <w:style w:type="character" w:customStyle="1" w:styleId="codeZchn">
    <w:name w:val="code Zchn"/>
    <w:link w:val="code"/>
    <w:rsid w:val="00227F5F"/>
    <w:rPr>
      <w:rFonts w:ascii="Courier" w:eastAsia="MS Mincho" w:hAnsi="Courier" w:cs="Times New Roman"/>
      <w:noProof/>
      <w:sz w:val="20"/>
      <w:lang w:val="en-GB"/>
    </w:rPr>
  </w:style>
  <w:style w:type="character" w:customStyle="1" w:styleId="ListParagraphChar">
    <w:name w:val="List Paragraph Char"/>
    <w:link w:val="ListParagraph"/>
    <w:uiPriority w:val="34"/>
    <w:qFormat/>
    <w:rsid w:val="00FB3160"/>
    <w:rPr>
      <w:rFonts w:ascii="Arial" w:eastAsia="Arial" w:hAnsi="Arial" w:cs="Arial"/>
    </w:rPr>
  </w:style>
  <w:style w:type="paragraph" w:styleId="TOCHeading">
    <w:name w:val="TOC Heading"/>
    <w:basedOn w:val="Heading1"/>
    <w:next w:val="Normal"/>
    <w:uiPriority w:val="39"/>
    <w:unhideWhenUsed/>
    <w:qFormat/>
    <w:rsid w:val="00FB3160"/>
    <w:pPr>
      <w:keepLines/>
      <w:spacing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827100"/>
    <w:pPr>
      <w:tabs>
        <w:tab w:val="left" w:pos="480"/>
        <w:tab w:val="right" w:leader="dot" w:pos="9010"/>
      </w:tabs>
      <w:spacing w:after="0"/>
      <w:jc w:val="left"/>
    </w:pPr>
    <w:rPr>
      <w:rFonts w:asciiTheme="minorHAnsi" w:hAnsiTheme="minorHAnsi" w:cstheme="minorHAnsi"/>
      <w:b/>
      <w:bCs/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FB31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31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3160"/>
    <w:rPr>
      <w:rFonts w:ascii="Arial" w:eastAsia="Arial" w:hAnsi="Arial" w:cs="Arial"/>
      <w:sz w:val="20"/>
      <w:szCs w:val="20"/>
    </w:rPr>
  </w:style>
  <w:style w:type="character" w:customStyle="1" w:styleId="codeChar">
    <w:name w:val="code Char"/>
    <w:qFormat/>
    <w:rsid w:val="00FB3160"/>
    <w:rPr>
      <w:rFonts w:ascii="Courier New" w:hAnsi="Courier New"/>
      <w:sz w:val="20"/>
      <w:lang w:val="en-GB" w:eastAsia="ja-JP" w:bidi="ar-SA"/>
    </w:rPr>
  </w:style>
  <w:style w:type="paragraph" w:customStyle="1" w:styleId="Note1">
    <w:name w:val="Note 1"/>
    <w:basedOn w:val="Normal"/>
    <w:link w:val="Note1Char"/>
    <w:qFormat/>
    <w:rsid w:val="00FB3160"/>
    <w:pPr>
      <w:overflowPunct w:val="0"/>
      <w:adjustRightInd w:val="0"/>
      <w:spacing w:line="199" w:lineRule="exact"/>
      <w:ind w:left="284"/>
      <w:textAlignment w:val="baseline"/>
    </w:pPr>
    <w:rPr>
      <w:rFonts w:eastAsia="Times New Roman"/>
      <w:sz w:val="18"/>
      <w:szCs w:val="18"/>
      <w:lang w:val="en-GB"/>
    </w:rPr>
  </w:style>
  <w:style w:type="character" w:customStyle="1" w:styleId="Note1Char">
    <w:name w:val="Note 1 Char"/>
    <w:link w:val="Note1"/>
    <w:locked/>
    <w:rsid w:val="00FB3160"/>
    <w:rPr>
      <w:rFonts w:ascii="Times New Roman" w:eastAsia="Times New Roman" w:hAnsi="Times New Roman" w:cs="Times New Roman"/>
      <w:sz w:val="18"/>
      <w:szCs w:val="18"/>
      <w:lang w:val="en-GB"/>
    </w:rPr>
  </w:style>
  <w:style w:type="character" w:customStyle="1" w:styleId="Heading2Char">
    <w:name w:val="Heading 2 Char"/>
    <w:link w:val="Heading2"/>
    <w:uiPriority w:val="2"/>
    <w:rsid w:val="00A070BB"/>
    <w:rPr>
      <w:rFonts w:eastAsia="Times New Roman" w:cs="Times New Roman"/>
      <w:b/>
      <w:bCs/>
      <w:iCs/>
      <w:sz w:val="28"/>
      <w:szCs w:val="2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1D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1DCE"/>
    <w:rPr>
      <w:rFonts w:ascii="Arial" w:eastAsia="Arial" w:hAnsi="Arial" w:cs="Arial"/>
      <w:b/>
      <w:bC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7D432A"/>
    <w:pPr>
      <w:spacing w:after="0"/>
      <w:ind w:left="240"/>
      <w:jc w:val="left"/>
    </w:pPr>
    <w:rPr>
      <w:rFonts w:asciiTheme="minorHAnsi" w:hAnsiTheme="minorHAnsi" w:cstheme="minorHAnsi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7D432A"/>
    <w:pPr>
      <w:spacing w:before="0" w:after="0"/>
      <w:ind w:left="480"/>
      <w:jc w:val="left"/>
    </w:pPr>
    <w:rPr>
      <w:rFonts w:asciiTheme="minorHAnsi" w:hAnsiTheme="minorHAnsi" w:cstheme="minorHAnsi"/>
      <w:sz w:val="20"/>
      <w:szCs w:val="20"/>
    </w:rPr>
  </w:style>
  <w:style w:type="paragraph" w:styleId="Revision">
    <w:name w:val="Revision"/>
    <w:hidden/>
    <w:uiPriority w:val="99"/>
    <w:semiHidden/>
    <w:rsid w:val="00E94DB3"/>
    <w:pPr>
      <w:widowControl/>
      <w:autoSpaceDE/>
      <w:autoSpaceDN/>
    </w:pPr>
    <w:rPr>
      <w:rFonts w:ascii="Arial" w:eastAsia="Arial" w:hAnsi="Arial" w:cs="Arial"/>
    </w:rPr>
  </w:style>
  <w:style w:type="character" w:customStyle="1" w:styleId="Heading1Char">
    <w:name w:val="Heading 1 Char"/>
    <w:link w:val="Heading1"/>
    <w:uiPriority w:val="1"/>
    <w:rsid w:val="00A070BB"/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character" w:customStyle="1" w:styleId="Heading3Char">
    <w:name w:val="Heading 3 Char"/>
    <w:link w:val="Heading3"/>
    <w:uiPriority w:val="3"/>
    <w:rsid w:val="00A070BB"/>
    <w:rPr>
      <w:rFonts w:ascii="Times New Roman" w:eastAsia="Times New Roman" w:hAnsi="Times New Roman" w:cs="Times New Roman"/>
      <w:b/>
      <w:bCs/>
      <w:sz w:val="28"/>
      <w:szCs w:val="26"/>
    </w:rPr>
  </w:style>
  <w:style w:type="character" w:customStyle="1" w:styleId="Heading4Char">
    <w:name w:val="Heading 4 Char"/>
    <w:link w:val="Heading4"/>
    <w:uiPriority w:val="4"/>
    <w:rsid w:val="00A070BB"/>
    <w:rPr>
      <w:rFonts w:eastAsia="Times New Roman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5"/>
    <w:rsid w:val="00A070BB"/>
    <w:rPr>
      <w:rFonts w:eastAsia="Times New Roman" w:cs="Times New Roman"/>
      <w:b/>
      <w:bCs/>
      <w:iCs/>
      <w:sz w:val="24"/>
      <w:szCs w:val="26"/>
    </w:rPr>
  </w:style>
  <w:style w:type="paragraph" w:styleId="NoSpacing">
    <w:name w:val="No Spacing"/>
    <w:uiPriority w:val="1"/>
    <w:qFormat/>
    <w:rsid w:val="00A070BB"/>
    <w:pPr>
      <w:widowControl/>
      <w:autoSpaceDE/>
      <w:autoSpaceDN/>
      <w:jc w:val="both"/>
    </w:pPr>
    <w:rPr>
      <w:rFonts w:ascii="Times New Roman" w:eastAsia="MS Mincho" w:hAnsi="Times New Roman" w:cs="Times New Roman"/>
      <w:sz w:val="24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207CDB"/>
    <w:pPr>
      <w:spacing w:before="0" w:after="0"/>
      <w:ind w:left="720"/>
      <w:jc w:val="left"/>
    </w:pPr>
    <w:rPr>
      <w:rFonts w:asciiTheme="minorHAnsi" w:hAnsiTheme="minorHAnsi"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207CDB"/>
    <w:pPr>
      <w:spacing w:before="0" w:after="0"/>
      <w:ind w:left="960"/>
      <w:jc w:val="left"/>
    </w:pPr>
    <w:rPr>
      <w:rFonts w:asciiTheme="minorHAnsi" w:hAnsiTheme="minorHAnsi"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207CDB"/>
    <w:pPr>
      <w:spacing w:before="0" w:after="0"/>
      <w:ind w:left="1200"/>
      <w:jc w:val="left"/>
    </w:pPr>
    <w:rPr>
      <w:rFonts w:asciiTheme="minorHAnsi" w:hAnsiTheme="minorHAnsi"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207CDB"/>
    <w:pPr>
      <w:spacing w:before="0" w:after="0"/>
      <w:ind w:left="1440"/>
      <w:jc w:val="left"/>
    </w:pPr>
    <w:rPr>
      <w:rFonts w:asciiTheme="minorHAnsi" w:hAnsiTheme="minorHAnsi"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207CDB"/>
    <w:pPr>
      <w:spacing w:before="0" w:after="0"/>
      <w:ind w:left="1680"/>
      <w:jc w:val="left"/>
    </w:pPr>
    <w:rPr>
      <w:rFonts w:asciiTheme="minorHAnsi" w:hAnsiTheme="minorHAnsi"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207CDB"/>
    <w:pPr>
      <w:spacing w:before="0" w:after="0"/>
      <w:ind w:left="1920"/>
      <w:jc w:val="left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5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18/08/relationships/commentsExtensible" Target="commentsExtensible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5" Type="http://schemas.openxmlformats.org/officeDocument/2006/relationships/package" Target="embeddings/Microsoft_Visio_Drawing.vsdx"/><Relationship Id="rId10" Type="http://schemas.openxmlformats.org/officeDocument/2006/relationships/comments" Target="comments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3" TargetMode="External"/><Relationship Id="rId1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B7753-B947-455E-8816-8E9724DE5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2467</Words>
  <Characters>14063</Characters>
  <Application>Microsoft Office Word</Application>
  <DocSecurity>0</DocSecurity>
  <Lines>117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WD of ISO/IEC 23090-7 AMD 1 Common Metadata for Immersive Media</vt:lpstr>
      <vt:lpstr/>
    </vt:vector>
  </TitlesOfParts>
  <Manager/>
  <Company/>
  <LinksUpToDate>false</LinksUpToDate>
  <CharactersWithSpaces>16498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 of ISO/IEC 23090-7 AMD 1 Common Metadata for Immersive Media</dc:title>
  <dc:subject/>
  <dc:creator>Xin Wang</dc:creator>
  <cp:keywords/>
  <dc:description/>
  <cp:lastModifiedBy>XinWang MediaTek</cp:lastModifiedBy>
  <cp:revision>5</cp:revision>
  <dcterms:created xsi:type="dcterms:W3CDTF">2022-01-26T18:03:00Z</dcterms:created>
  <dcterms:modified xsi:type="dcterms:W3CDTF">2022-01-28T16:42:00Z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00481</vt:lpwstr>
  </property>
  <property fmtid="{D5CDD505-2E9C-101B-9397-08002B2CF9AE}" pid="3" name="MDMSNumber">
    <vt:lpwstr>21197</vt:lpwstr>
  </property>
  <property fmtid="{D5CDD505-2E9C-101B-9397-08002B2CF9AE}" pid="4" name="Date completed">
    <vt:lpwstr>2022-01-21</vt:lpwstr>
  </property>
</Properties>
</file>