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E9803" w14:textId="49BBBFA8" w:rsidR="00D80FF8" w:rsidRPr="00C955C7" w:rsidRDefault="00D80FF8" w:rsidP="00D80FF8">
      <w:pPr>
        <w:pStyle w:val="Title"/>
        <w:tabs>
          <w:tab w:val="left" w:pos="4589"/>
        </w:tabs>
        <w:jc w:val="right"/>
        <w:rPr>
          <w:rFonts w:ascii="Times New Roman" w:hAnsi="Times New Roman"/>
          <w:sz w:val="28"/>
          <w:szCs w:val="28"/>
          <w:lang w:val="en-GB"/>
        </w:rPr>
      </w:pPr>
      <w:r w:rsidRPr="00C955C7">
        <w:rPr>
          <w:rFonts w:eastAsiaTheme="minorHAnsi"/>
          <w:noProof/>
          <w:lang w:val="en-GB"/>
        </w:rPr>
        <w:drawing>
          <wp:anchor distT="0" distB="0" distL="114300" distR="114300" simplePos="0" relativeHeight="251660288" behindDoc="0" locked="0" layoutInCell="1" allowOverlap="1" wp14:anchorId="4F8A1FAC" wp14:editId="00EDF490">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55C7">
        <w:rPr>
          <w:rFonts w:ascii="Times New Roman" w:hAnsi="Times New Roman"/>
          <w:w w:val="115"/>
          <w:sz w:val="28"/>
          <w:szCs w:val="28"/>
          <w:u w:val="thick"/>
          <w:lang w:val="en-GB"/>
        </w:rPr>
        <w:t>ISO/IEC JTC 1/SC</w:t>
      </w:r>
      <w:r w:rsidRPr="00C955C7">
        <w:rPr>
          <w:rFonts w:ascii="Times New Roman" w:hAnsi="Times New Roman"/>
          <w:spacing w:val="-25"/>
          <w:w w:val="115"/>
          <w:sz w:val="28"/>
          <w:szCs w:val="28"/>
          <w:u w:val="thick"/>
          <w:lang w:val="en-GB"/>
        </w:rPr>
        <w:t xml:space="preserve"> </w:t>
      </w:r>
      <w:r w:rsidRPr="00C955C7">
        <w:rPr>
          <w:rFonts w:ascii="Times New Roman" w:hAnsi="Times New Roman"/>
          <w:w w:val="115"/>
          <w:sz w:val="28"/>
          <w:szCs w:val="28"/>
          <w:u w:val="thick"/>
          <w:lang w:val="en-GB"/>
        </w:rPr>
        <w:t xml:space="preserve">29/WG 03 </w:t>
      </w:r>
      <w:r w:rsidRPr="00C955C7">
        <w:rPr>
          <w:rFonts w:ascii="Times New Roman" w:hAnsi="Times New Roman"/>
          <w:w w:val="115"/>
          <w:sz w:val="48"/>
          <w:szCs w:val="48"/>
          <w:u w:val="thick"/>
          <w:lang w:val="en-GB"/>
        </w:rPr>
        <w:t>N</w:t>
      </w:r>
      <w:r>
        <w:rPr>
          <w:rFonts w:ascii="Times New Roman" w:hAnsi="Times New Roman"/>
          <w:spacing w:val="28"/>
          <w:w w:val="115"/>
          <w:sz w:val="48"/>
          <w:szCs w:val="48"/>
          <w:highlight w:val="yellow"/>
          <w:u w:val="thick"/>
          <w:lang w:val="en-GB"/>
        </w:rPr>
        <w:fldChar w:fldCharType="begin"/>
      </w:r>
      <w:r>
        <w:rPr>
          <w:rFonts w:ascii="Times New Roman" w:hAnsi="Times New Roman"/>
          <w:spacing w:val="28"/>
          <w:w w:val="115"/>
          <w:sz w:val="48"/>
          <w:szCs w:val="48"/>
          <w:highlight w:val="yellow"/>
          <w:u w:val="thick"/>
          <w:lang w:val="en-GB"/>
        </w:rPr>
        <w:instrText xml:space="preserve"> DOCPROPERTY "WGNumber" \* MERGEFORMAT </w:instrText>
      </w:r>
      <w:r>
        <w:rPr>
          <w:rFonts w:ascii="Times New Roman" w:hAnsi="Times New Roman"/>
          <w:spacing w:val="28"/>
          <w:w w:val="115"/>
          <w:sz w:val="48"/>
          <w:szCs w:val="48"/>
          <w:highlight w:val="yellow"/>
          <w:u w:val="thick"/>
          <w:lang w:val="en-GB"/>
        </w:rPr>
        <w:fldChar w:fldCharType="separate"/>
      </w:r>
      <w:r>
        <w:rPr>
          <w:rFonts w:ascii="Times New Roman" w:hAnsi="Times New Roman"/>
          <w:spacing w:val="28"/>
          <w:w w:val="115"/>
          <w:sz w:val="48"/>
          <w:szCs w:val="48"/>
          <w:highlight w:val="yellow"/>
          <w:u w:val="thick"/>
          <w:lang w:val="en-GB"/>
        </w:rPr>
        <w:t>0471</w:t>
      </w:r>
      <w:r>
        <w:rPr>
          <w:rFonts w:ascii="Times New Roman" w:hAnsi="Times New Roman"/>
          <w:spacing w:val="28"/>
          <w:w w:val="115"/>
          <w:sz w:val="48"/>
          <w:szCs w:val="48"/>
          <w:highlight w:val="yellow"/>
          <w:u w:val="thick"/>
          <w:lang w:val="en-GB"/>
        </w:rPr>
        <w:fldChar w:fldCharType="end"/>
      </w:r>
    </w:p>
    <w:p w14:paraId="482A7F3C" w14:textId="77777777" w:rsidR="00D80FF8" w:rsidRPr="00C955C7" w:rsidRDefault="00D80FF8" w:rsidP="00D80FF8">
      <w:pPr>
        <w:rPr>
          <w:b/>
          <w:sz w:val="20"/>
          <w:lang w:val="en-GB"/>
        </w:rPr>
      </w:pPr>
    </w:p>
    <w:p w14:paraId="215FF9F7" w14:textId="77777777" w:rsidR="00D80FF8" w:rsidRPr="00C955C7" w:rsidRDefault="00D80FF8" w:rsidP="00D80FF8">
      <w:pPr>
        <w:rPr>
          <w:b/>
          <w:sz w:val="20"/>
          <w:lang w:val="en-GB"/>
        </w:rPr>
      </w:pPr>
    </w:p>
    <w:p w14:paraId="7A05320C" w14:textId="77777777" w:rsidR="00D80FF8" w:rsidRPr="00C955C7" w:rsidRDefault="00D80FF8" w:rsidP="00D80FF8">
      <w:pPr>
        <w:spacing w:before="3"/>
        <w:rPr>
          <w:b/>
          <w:sz w:val="23"/>
          <w:lang w:val="en-GB"/>
        </w:rPr>
      </w:pPr>
      <w:r w:rsidRPr="00C955C7">
        <w:rPr>
          <w:noProof/>
          <w:lang w:val="en-GB"/>
        </w:rPr>
        <mc:AlternateContent>
          <mc:Choice Requires="wps">
            <w:drawing>
              <wp:anchor distT="0" distB="0" distL="0" distR="0" simplePos="0" relativeHeight="251659264" behindDoc="1" locked="0" layoutInCell="1" allowOverlap="1" wp14:anchorId="43CBDB14" wp14:editId="7EA072E4">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02B0AEA" w14:textId="77777777" w:rsidR="00EC080E" w:rsidRPr="00196997" w:rsidRDefault="00EC080E" w:rsidP="00D80FF8">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CBDB14"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502B0AEA" w14:textId="77777777" w:rsidR="00EC080E" w:rsidRPr="00196997" w:rsidRDefault="00EC080E" w:rsidP="00D80FF8">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345DF4D7" w14:textId="77777777" w:rsidR="00D80FF8" w:rsidRPr="00C955C7" w:rsidRDefault="00D80FF8" w:rsidP="00D80FF8">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Document</w:t>
      </w:r>
      <w:r w:rsidRPr="00C955C7">
        <w:rPr>
          <w:rFonts w:ascii="Times New Roman" w:hAnsi="Times New Roman"/>
          <w:b/>
          <w:snapToGrid w:val="0"/>
          <w:spacing w:val="14"/>
          <w:sz w:val="24"/>
          <w:szCs w:val="24"/>
          <w:lang w:val="en-GB"/>
        </w:rPr>
        <w:t xml:space="preserve"> </w:t>
      </w:r>
      <w:r w:rsidRPr="00C955C7">
        <w:rPr>
          <w:rFonts w:ascii="Times New Roman" w:hAnsi="Times New Roman"/>
          <w:b/>
          <w:snapToGrid w:val="0"/>
          <w:sz w:val="24"/>
          <w:szCs w:val="24"/>
          <w:lang w:val="en-GB"/>
        </w:rPr>
        <w:t>type:</w:t>
      </w:r>
      <w:r w:rsidRPr="00C955C7">
        <w:rPr>
          <w:rFonts w:ascii="Times New Roman" w:hAnsi="Times New Roman"/>
          <w:snapToGrid w:val="0"/>
          <w:sz w:val="24"/>
          <w:szCs w:val="24"/>
          <w:lang w:val="en-GB"/>
        </w:rPr>
        <w:tab/>
        <w:t>Output Document</w:t>
      </w:r>
    </w:p>
    <w:p w14:paraId="1386A6F6" w14:textId="1E3D2276" w:rsidR="00D80FF8" w:rsidRPr="00C955C7" w:rsidRDefault="00D80FF8" w:rsidP="00D80FF8">
      <w:pPr>
        <w:pStyle w:val="BodyText"/>
        <w:tabs>
          <w:tab w:val="left" w:pos="3099"/>
        </w:tabs>
        <w:spacing w:before="240"/>
        <w:ind w:left="3099" w:right="214" w:hanging="2996"/>
        <w:rPr>
          <w:rFonts w:ascii="Times New Roman" w:hAnsi="Times New Roman"/>
          <w:snapToGrid w:val="0"/>
          <w:lang w:val="en-GB"/>
        </w:rPr>
      </w:pPr>
      <w:r w:rsidRPr="00C955C7">
        <w:rPr>
          <w:rFonts w:ascii="Times New Roman" w:hAnsi="Times New Roman"/>
          <w:b/>
          <w:snapToGrid w:val="0"/>
          <w:lang w:val="en-GB"/>
        </w:rPr>
        <w:t>Title:</w:t>
      </w:r>
      <w:r w:rsidRPr="00C955C7">
        <w:rPr>
          <w:rFonts w:ascii="Times New Roman" w:hAnsi="Times New Roman"/>
          <w:snapToGrid w:val="0"/>
          <w:lang w:val="en-GB"/>
        </w:rPr>
        <w:tab/>
      </w:r>
      <w:r w:rsidRPr="004C352E">
        <w:rPr>
          <w:rFonts w:ascii="Times New Roman" w:hAnsi="Times New Roman"/>
          <w:snapToGrid w:val="0"/>
          <w:highlight w:val="yellow"/>
          <w:lang w:val="en-GB"/>
        </w:rPr>
        <w:fldChar w:fldCharType="begin"/>
      </w:r>
      <w:r w:rsidRPr="004C352E">
        <w:rPr>
          <w:rFonts w:ascii="Times New Roman" w:hAnsi="Times New Roman"/>
          <w:snapToGrid w:val="0"/>
          <w:highlight w:val="yellow"/>
          <w:lang w:val="en-GB"/>
        </w:rPr>
        <w:instrText xml:space="preserve"> TITLE  \* MERGEFORMAT </w:instrText>
      </w:r>
      <w:r w:rsidRPr="004C352E">
        <w:rPr>
          <w:rFonts w:ascii="Times New Roman" w:hAnsi="Times New Roman"/>
          <w:snapToGrid w:val="0"/>
          <w:highlight w:val="yellow"/>
          <w:lang w:val="en-GB"/>
        </w:rPr>
        <w:fldChar w:fldCharType="separate"/>
      </w:r>
      <w:r>
        <w:rPr>
          <w:rFonts w:ascii="Times New Roman" w:hAnsi="Times New Roman"/>
          <w:snapToGrid w:val="0"/>
          <w:highlight w:val="yellow"/>
          <w:lang w:val="en-GB"/>
        </w:rPr>
        <w:t>Text of CDAM ISO/IEC 14496-12:2021 AMD 1 Improved brand documentation and other improvements</w:t>
      </w:r>
      <w:r w:rsidRPr="004C352E">
        <w:rPr>
          <w:rFonts w:ascii="Times New Roman" w:hAnsi="Times New Roman"/>
          <w:snapToGrid w:val="0"/>
          <w:highlight w:val="yellow"/>
          <w:lang w:val="en-GB"/>
        </w:rPr>
        <w:fldChar w:fldCharType="end"/>
      </w:r>
    </w:p>
    <w:p w14:paraId="2FBFF074" w14:textId="77777777" w:rsidR="00D80FF8" w:rsidRPr="00C955C7" w:rsidRDefault="00D80FF8" w:rsidP="00D80FF8">
      <w:pPr>
        <w:pStyle w:val="BodyText"/>
        <w:tabs>
          <w:tab w:val="left" w:pos="3099"/>
        </w:tabs>
        <w:spacing w:before="240"/>
        <w:ind w:left="3099" w:right="214" w:hanging="2996"/>
        <w:rPr>
          <w:rFonts w:ascii="Times New Roman" w:hAnsi="Times New Roman"/>
          <w:snapToGrid w:val="0"/>
          <w:lang w:val="en-GB"/>
        </w:rPr>
      </w:pPr>
      <w:r w:rsidRPr="00C955C7">
        <w:rPr>
          <w:rFonts w:ascii="Times New Roman" w:hAnsi="Times New Roman"/>
          <w:b/>
          <w:snapToGrid w:val="0"/>
          <w:lang w:val="en-GB"/>
        </w:rPr>
        <w:t>Status:</w:t>
      </w:r>
      <w:r w:rsidRPr="00C955C7">
        <w:rPr>
          <w:rFonts w:ascii="Times New Roman" w:hAnsi="Times New Roman"/>
          <w:snapToGrid w:val="0"/>
          <w:lang w:val="en-GB"/>
        </w:rPr>
        <w:tab/>
        <w:t>Approved</w:t>
      </w:r>
    </w:p>
    <w:p w14:paraId="717857BF" w14:textId="58399268" w:rsidR="00D80FF8" w:rsidRPr="00C955C7" w:rsidRDefault="00D80FF8" w:rsidP="00D80FF8">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Date</w:t>
      </w:r>
      <w:r w:rsidRPr="00C955C7">
        <w:rPr>
          <w:rFonts w:ascii="Times New Roman" w:hAnsi="Times New Roman"/>
          <w:b/>
          <w:snapToGrid w:val="0"/>
          <w:spacing w:val="-16"/>
          <w:sz w:val="24"/>
          <w:szCs w:val="24"/>
          <w:lang w:val="en-GB"/>
        </w:rPr>
        <w:t xml:space="preserve"> </w:t>
      </w:r>
      <w:r w:rsidRPr="00C955C7">
        <w:rPr>
          <w:rFonts w:ascii="Times New Roman" w:hAnsi="Times New Roman"/>
          <w:b/>
          <w:snapToGrid w:val="0"/>
          <w:sz w:val="24"/>
          <w:szCs w:val="24"/>
          <w:lang w:val="en-GB"/>
        </w:rPr>
        <w:t>of</w:t>
      </w:r>
      <w:r w:rsidRPr="00C955C7">
        <w:rPr>
          <w:rFonts w:ascii="Times New Roman" w:hAnsi="Times New Roman"/>
          <w:b/>
          <w:snapToGrid w:val="0"/>
          <w:spacing w:val="-16"/>
          <w:sz w:val="24"/>
          <w:szCs w:val="24"/>
          <w:lang w:val="en-GB"/>
        </w:rPr>
        <w:t xml:space="preserve"> </w:t>
      </w:r>
      <w:r w:rsidRPr="00C955C7">
        <w:rPr>
          <w:rFonts w:ascii="Times New Roman" w:hAnsi="Times New Roman"/>
          <w:b/>
          <w:snapToGrid w:val="0"/>
          <w:sz w:val="24"/>
          <w:szCs w:val="24"/>
          <w:lang w:val="en-GB"/>
        </w:rPr>
        <w:t>document:</w:t>
      </w:r>
      <w:r w:rsidRPr="00C955C7">
        <w:rPr>
          <w:rFonts w:ascii="Times New Roman" w:hAnsi="Times New Roman"/>
          <w:snapToGrid w:val="0"/>
          <w:sz w:val="24"/>
          <w:szCs w:val="24"/>
          <w:lang w:val="en-GB"/>
        </w:rPr>
        <w:tab/>
      </w:r>
      <w:r w:rsidRPr="004C352E">
        <w:rPr>
          <w:rFonts w:ascii="Times New Roman" w:hAnsi="Times New Roman"/>
          <w:snapToGrid w:val="0"/>
          <w:sz w:val="24"/>
          <w:szCs w:val="24"/>
          <w:highlight w:val="yellow"/>
          <w:lang w:val="en-GB"/>
        </w:rPr>
        <w:fldChar w:fldCharType="begin"/>
      </w:r>
      <w:r w:rsidRPr="004C352E">
        <w:rPr>
          <w:rFonts w:ascii="Times New Roman" w:hAnsi="Times New Roman"/>
          <w:snapToGrid w:val="0"/>
          <w:sz w:val="24"/>
          <w:szCs w:val="24"/>
          <w:highlight w:val="yellow"/>
          <w:lang w:val="en-GB"/>
        </w:rPr>
        <w:instrText xml:space="preserve"> SAVEDATE  \@ "yyyy-MM-dd" </w:instrText>
      </w:r>
      <w:r w:rsidRPr="004C352E">
        <w:rPr>
          <w:rFonts w:ascii="Times New Roman" w:hAnsi="Times New Roman"/>
          <w:snapToGrid w:val="0"/>
          <w:sz w:val="24"/>
          <w:szCs w:val="24"/>
          <w:highlight w:val="yellow"/>
          <w:lang w:val="en-GB"/>
        </w:rPr>
        <w:fldChar w:fldCharType="separate"/>
      </w:r>
      <w:ins w:id="0" w:author="David Singer" w:date="2022-02-22T08:15:00Z">
        <w:r w:rsidR="00B76EF8">
          <w:rPr>
            <w:rFonts w:ascii="Times New Roman" w:hAnsi="Times New Roman"/>
            <w:noProof/>
            <w:snapToGrid w:val="0"/>
            <w:sz w:val="24"/>
            <w:szCs w:val="24"/>
            <w:highlight w:val="yellow"/>
            <w:lang w:val="en-GB"/>
          </w:rPr>
          <w:t>2022-02-21</w:t>
        </w:r>
      </w:ins>
      <w:ins w:id="1" w:author="Ye-Kui Wang (yk2)" w:date="2022-02-16T10:47:00Z">
        <w:del w:id="2" w:author="David Singer" w:date="2022-02-21T14:11:00Z">
          <w:r w:rsidR="00A70D4A" w:rsidDel="00B36AE5">
            <w:rPr>
              <w:rFonts w:ascii="Times New Roman" w:hAnsi="Times New Roman"/>
              <w:noProof/>
              <w:snapToGrid w:val="0"/>
              <w:sz w:val="24"/>
              <w:szCs w:val="24"/>
              <w:highlight w:val="yellow"/>
              <w:lang w:val="en-GB"/>
            </w:rPr>
            <w:delText>2022-02-15</w:delText>
          </w:r>
        </w:del>
      </w:ins>
      <w:ins w:id="3" w:author="Cyril Concolato" w:date="2022-02-15T13:21:00Z">
        <w:del w:id="4" w:author="David Singer" w:date="2022-02-21T14:11:00Z">
          <w:r w:rsidR="00234A82" w:rsidDel="00B36AE5">
            <w:rPr>
              <w:rFonts w:ascii="Times New Roman" w:hAnsi="Times New Roman"/>
              <w:noProof/>
              <w:snapToGrid w:val="0"/>
              <w:sz w:val="24"/>
              <w:szCs w:val="24"/>
              <w:highlight w:val="yellow"/>
              <w:lang w:val="en-GB"/>
            </w:rPr>
            <w:delText>2022-02-10</w:delText>
          </w:r>
        </w:del>
      </w:ins>
      <w:del w:id="5" w:author="David Singer" w:date="2022-02-21T14:11:00Z">
        <w:r w:rsidR="00FC15C3" w:rsidDel="00B36AE5">
          <w:rPr>
            <w:rFonts w:ascii="Times New Roman" w:hAnsi="Times New Roman"/>
            <w:noProof/>
            <w:snapToGrid w:val="0"/>
            <w:sz w:val="24"/>
            <w:szCs w:val="24"/>
            <w:highlight w:val="yellow"/>
            <w:lang w:val="en-GB"/>
          </w:rPr>
          <w:delText>2022-02-09</w:delText>
        </w:r>
      </w:del>
      <w:r w:rsidRPr="004C352E">
        <w:rPr>
          <w:rFonts w:ascii="Times New Roman" w:hAnsi="Times New Roman"/>
          <w:snapToGrid w:val="0"/>
          <w:sz w:val="24"/>
          <w:szCs w:val="24"/>
          <w:highlight w:val="yellow"/>
          <w:lang w:val="en-GB"/>
        </w:rPr>
        <w:fldChar w:fldCharType="end"/>
      </w:r>
    </w:p>
    <w:p w14:paraId="30CB30C6" w14:textId="77777777" w:rsidR="00D80FF8" w:rsidRPr="00C955C7" w:rsidRDefault="00D80FF8" w:rsidP="00D80FF8">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Source:</w:t>
      </w:r>
      <w:r w:rsidRPr="00C955C7">
        <w:rPr>
          <w:rFonts w:ascii="Times New Roman" w:hAnsi="Times New Roman"/>
          <w:snapToGrid w:val="0"/>
          <w:sz w:val="24"/>
          <w:szCs w:val="24"/>
          <w:lang w:val="en-GB"/>
        </w:rPr>
        <w:tab/>
        <w:t>ISO/IEC JTC 1/SC 29/WG 03</w:t>
      </w:r>
    </w:p>
    <w:p w14:paraId="7E1AF577" w14:textId="3F51FBD4" w:rsidR="00D80FF8" w:rsidRPr="00C955C7" w:rsidRDefault="00D80FF8" w:rsidP="00D80FF8">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No.</w:t>
      </w:r>
      <w:r w:rsidRPr="00C955C7">
        <w:rPr>
          <w:rFonts w:ascii="Times New Roman" w:hAnsi="Times New Roman"/>
          <w:b/>
          <w:snapToGrid w:val="0"/>
          <w:spacing w:val="5"/>
          <w:sz w:val="24"/>
          <w:szCs w:val="24"/>
          <w:lang w:val="en-GB"/>
        </w:rPr>
        <w:t xml:space="preserve"> </w:t>
      </w:r>
      <w:r w:rsidRPr="00C955C7">
        <w:rPr>
          <w:rFonts w:ascii="Times New Roman" w:hAnsi="Times New Roman"/>
          <w:b/>
          <w:snapToGrid w:val="0"/>
          <w:sz w:val="24"/>
          <w:szCs w:val="24"/>
          <w:lang w:val="en-GB"/>
        </w:rPr>
        <w:t>of</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pages:</w:t>
      </w:r>
      <w:r w:rsidRPr="00C955C7">
        <w:rPr>
          <w:rFonts w:ascii="Times New Roman" w:hAnsi="Times New Roman"/>
          <w:snapToGrid w:val="0"/>
          <w:sz w:val="24"/>
          <w:szCs w:val="24"/>
          <w:lang w:val="en-GB"/>
        </w:rPr>
        <w:tab/>
      </w:r>
      <w:r w:rsidRPr="00C955C7">
        <w:rPr>
          <w:rFonts w:ascii="Times New Roman" w:hAnsi="Times New Roman"/>
          <w:snapToGrid w:val="0"/>
          <w:sz w:val="24"/>
          <w:szCs w:val="24"/>
          <w:lang w:val="en-GB"/>
        </w:rPr>
        <w:fldChar w:fldCharType="begin"/>
      </w:r>
      <w:r w:rsidRPr="00C955C7">
        <w:rPr>
          <w:rFonts w:ascii="Times New Roman" w:hAnsi="Times New Roman"/>
          <w:snapToGrid w:val="0"/>
          <w:sz w:val="24"/>
          <w:szCs w:val="24"/>
          <w:lang w:val="en-GB"/>
        </w:rPr>
        <w:instrText xml:space="preserve"> NUMPAGES  \* Arabic </w:instrText>
      </w:r>
      <w:r w:rsidRPr="00C955C7">
        <w:rPr>
          <w:rFonts w:ascii="Times New Roman" w:hAnsi="Times New Roman"/>
          <w:snapToGrid w:val="0"/>
          <w:sz w:val="24"/>
          <w:szCs w:val="24"/>
          <w:lang w:val="en-GB"/>
        </w:rPr>
        <w:fldChar w:fldCharType="separate"/>
      </w:r>
      <w:r>
        <w:rPr>
          <w:rFonts w:ascii="Times New Roman" w:hAnsi="Times New Roman"/>
          <w:noProof/>
          <w:snapToGrid w:val="0"/>
          <w:sz w:val="24"/>
          <w:szCs w:val="24"/>
          <w:lang w:val="en-GB"/>
        </w:rPr>
        <w:t>40</w:t>
      </w:r>
      <w:r w:rsidRPr="00C955C7">
        <w:rPr>
          <w:rFonts w:ascii="Times New Roman" w:hAnsi="Times New Roman"/>
          <w:snapToGrid w:val="0"/>
          <w:sz w:val="24"/>
          <w:szCs w:val="24"/>
          <w:lang w:val="en-GB"/>
        </w:rPr>
        <w:fldChar w:fldCharType="end"/>
      </w:r>
      <w:r w:rsidRPr="00C955C7">
        <w:rPr>
          <w:rFonts w:ascii="Times New Roman" w:hAnsi="Times New Roman"/>
          <w:snapToGrid w:val="0"/>
          <w:sz w:val="24"/>
          <w:szCs w:val="24"/>
          <w:lang w:val="en-GB"/>
        </w:rPr>
        <w:t xml:space="preserve"> (with cover</w:t>
      </w:r>
      <w:r w:rsidRPr="00C955C7">
        <w:rPr>
          <w:rFonts w:ascii="Times New Roman" w:hAnsi="Times New Roman"/>
          <w:snapToGrid w:val="0"/>
          <w:spacing w:val="-10"/>
          <w:sz w:val="24"/>
          <w:szCs w:val="24"/>
          <w:lang w:val="en-GB"/>
        </w:rPr>
        <w:t xml:space="preserve"> </w:t>
      </w:r>
      <w:r w:rsidRPr="00C955C7">
        <w:rPr>
          <w:rFonts w:ascii="Times New Roman" w:hAnsi="Times New Roman"/>
          <w:snapToGrid w:val="0"/>
          <w:sz w:val="24"/>
          <w:szCs w:val="24"/>
          <w:lang w:val="en-GB"/>
        </w:rPr>
        <w:t>page)</w:t>
      </w:r>
    </w:p>
    <w:p w14:paraId="6B47D8C1" w14:textId="77777777" w:rsidR="00D80FF8" w:rsidRPr="00C955C7" w:rsidRDefault="00D80FF8" w:rsidP="00D80FF8">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Email</w:t>
      </w:r>
      <w:r w:rsidRPr="00C955C7">
        <w:rPr>
          <w:rFonts w:ascii="Times New Roman" w:hAnsi="Times New Roman"/>
          <w:b/>
          <w:snapToGrid w:val="0"/>
          <w:spacing w:val="5"/>
          <w:sz w:val="24"/>
          <w:szCs w:val="24"/>
          <w:lang w:val="en-GB"/>
        </w:rPr>
        <w:t xml:space="preserve"> </w:t>
      </w:r>
      <w:r w:rsidRPr="00C955C7">
        <w:rPr>
          <w:rFonts w:ascii="Times New Roman" w:hAnsi="Times New Roman"/>
          <w:b/>
          <w:snapToGrid w:val="0"/>
          <w:sz w:val="24"/>
          <w:szCs w:val="24"/>
          <w:lang w:val="en-GB"/>
        </w:rPr>
        <w:t>of</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Convenor:</w:t>
      </w:r>
      <w:r w:rsidRPr="00C955C7">
        <w:rPr>
          <w:rFonts w:ascii="Times New Roman" w:hAnsi="Times New Roman"/>
          <w:snapToGrid w:val="0"/>
          <w:sz w:val="24"/>
          <w:szCs w:val="24"/>
          <w:lang w:val="en-GB"/>
        </w:rPr>
        <w:tab/>
      </w:r>
      <w:proofErr w:type="spellStart"/>
      <w:r w:rsidRPr="00C955C7">
        <w:rPr>
          <w:rFonts w:ascii="Times New Roman" w:hAnsi="Times New Roman"/>
          <w:snapToGrid w:val="0"/>
          <w:sz w:val="24"/>
          <w:szCs w:val="24"/>
          <w:lang w:val="en-GB"/>
        </w:rPr>
        <w:t>young.L</w:t>
      </w:r>
      <w:proofErr w:type="spellEnd"/>
      <w:r w:rsidRPr="00C955C7">
        <w:rPr>
          <w:rFonts w:ascii="Times New Roman" w:hAnsi="Times New Roman"/>
          <w:snapToGrid w:val="0"/>
          <w:sz w:val="24"/>
          <w:szCs w:val="24"/>
          <w:lang w:val="en-GB"/>
        </w:rPr>
        <w:t xml:space="preserve"> @ </w:t>
      </w:r>
      <w:proofErr w:type="spellStart"/>
      <w:r w:rsidRPr="00C955C7">
        <w:rPr>
          <w:rFonts w:ascii="Times New Roman" w:hAnsi="Times New Roman"/>
          <w:snapToGrid w:val="0"/>
          <w:sz w:val="24"/>
          <w:szCs w:val="24"/>
          <w:lang w:val="en-GB"/>
        </w:rPr>
        <w:t>samsung</w:t>
      </w:r>
      <w:proofErr w:type="spellEnd"/>
      <w:r w:rsidRPr="00C955C7">
        <w:rPr>
          <w:rFonts w:ascii="Times New Roman" w:hAnsi="Times New Roman"/>
          <w:snapToGrid w:val="0"/>
          <w:sz w:val="24"/>
          <w:szCs w:val="24"/>
          <w:lang w:val="en-GB"/>
        </w:rPr>
        <w:t xml:space="preserve"> . com</w:t>
      </w:r>
    </w:p>
    <w:p w14:paraId="3E534E23" w14:textId="631B8BBD" w:rsidR="00D80FF8" w:rsidRPr="00C955C7" w:rsidRDefault="00D80FF8" w:rsidP="00D80FF8">
      <w:pPr>
        <w:tabs>
          <w:tab w:val="left" w:pos="3099"/>
        </w:tabs>
        <w:spacing w:before="240"/>
        <w:ind w:left="104"/>
        <w:rPr>
          <w:rFonts w:ascii="Times New Roman" w:hAnsi="Times New Roman"/>
          <w:snapToGrid w:val="0"/>
          <w:color w:val="0000EE"/>
          <w:sz w:val="24"/>
          <w:szCs w:val="24"/>
          <w:u w:color="0000EE"/>
          <w:lang w:val="en-GB"/>
        </w:rPr>
      </w:pPr>
      <w:r w:rsidRPr="00C955C7">
        <w:rPr>
          <w:rFonts w:ascii="Times New Roman" w:hAnsi="Times New Roman"/>
          <w:b/>
          <w:snapToGrid w:val="0"/>
          <w:sz w:val="24"/>
          <w:szCs w:val="24"/>
          <w:lang w:val="en-GB"/>
        </w:rPr>
        <w:t>Committee</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URL:</w:t>
      </w:r>
      <w:r w:rsidRPr="00C955C7">
        <w:rPr>
          <w:rFonts w:ascii="Times New Roman" w:hAnsi="Times New Roman"/>
          <w:snapToGrid w:val="0"/>
          <w:sz w:val="24"/>
          <w:szCs w:val="24"/>
          <w:lang w:val="en-GB"/>
        </w:rPr>
        <w:tab/>
      </w:r>
      <w:hyperlink r:id="rId9" w:history="1">
        <w:r w:rsidRPr="00C955C7">
          <w:rPr>
            <w:rStyle w:val="Hyperlink"/>
            <w:rFonts w:ascii="Times New Roman" w:hAnsi="Times New Roman"/>
            <w:snapToGrid w:val="0"/>
            <w:sz w:val="24"/>
            <w:szCs w:val="24"/>
            <w:u w:val="none"/>
            <w:lang w:val="en-GB"/>
          </w:rPr>
          <w:t>https://isotc.iso.org/livelink/livelink/open/jtc1sc29wg3</w:t>
        </w:r>
      </w:hyperlink>
    </w:p>
    <w:p w14:paraId="1CE96F75" w14:textId="77777777" w:rsidR="00D80FF8" w:rsidRPr="00C955C7" w:rsidRDefault="00D80FF8" w:rsidP="00D80FF8">
      <w:pPr>
        <w:tabs>
          <w:tab w:val="left" w:pos="3099"/>
        </w:tabs>
        <w:ind w:left="104"/>
        <w:rPr>
          <w:color w:val="0000EE"/>
          <w:w w:val="120"/>
          <w:sz w:val="24"/>
          <w:u w:val="single" w:color="0000EE"/>
          <w:lang w:val="en-GB"/>
        </w:rPr>
      </w:pPr>
    </w:p>
    <w:p w14:paraId="42658DB5" w14:textId="77777777" w:rsidR="00D80FF8" w:rsidRPr="00C955C7" w:rsidRDefault="00D80FF8" w:rsidP="00D80FF8">
      <w:pPr>
        <w:tabs>
          <w:tab w:val="left" w:pos="3099"/>
        </w:tabs>
        <w:ind w:left="104"/>
        <w:rPr>
          <w:color w:val="0000EE"/>
          <w:w w:val="120"/>
          <w:sz w:val="24"/>
          <w:u w:val="single" w:color="0000EE"/>
          <w:lang w:val="en-GB"/>
        </w:rPr>
        <w:sectPr w:rsidR="00D80FF8" w:rsidRPr="00C955C7">
          <w:headerReference w:type="even" r:id="rId10"/>
          <w:headerReference w:type="default" r:id="rId11"/>
          <w:footerReference w:type="even" r:id="rId12"/>
          <w:footerReference w:type="default" r:id="rId13"/>
          <w:headerReference w:type="first" r:id="rId14"/>
          <w:footerReference w:type="first" r:id="rId15"/>
          <w:type w:val="continuous"/>
          <w:pgSz w:w="11900" w:h="16840"/>
          <w:pgMar w:top="540" w:right="980" w:bottom="280" w:left="1000" w:header="720" w:footer="720" w:gutter="0"/>
          <w:cols w:space="720"/>
        </w:sectPr>
      </w:pPr>
    </w:p>
    <w:p w14:paraId="4CFA270E" w14:textId="77777777" w:rsidR="00D80FF8" w:rsidRPr="00C955C7" w:rsidRDefault="00D80FF8" w:rsidP="00D80FF8">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t>INTERNATIONAL ORGANIZATION FOR STANDARDIZATION</w:t>
      </w:r>
    </w:p>
    <w:p w14:paraId="33B916CF" w14:textId="77777777" w:rsidR="00D80FF8" w:rsidRPr="00C955C7" w:rsidRDefault="00D80FF8" w:rsidP="00D80FF8">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t>ORGANISATION INTERNATIONALE DE NORMALISATION</w:t>
      </w:r>
    </w:p>
    <w:p w14:paraId="5EACCB0E" w14:textId="77777777" w:rsidR="00D80FF8" w:rsidRPr="00C955C7" w:rsidRDefault="00D80FF8" w:rsidP="00D80FF8">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t>ISO/IEC JTC 1/SC 29/WG 03 MPEG SYSTEMS</w:t>
      </w:r>
    </w:p>
    <w:p w14:paraId="25F6B958" w14:textId="1A4AF5D7" w:rsidR="00D80FF8" w:rsidRPr="00C955C7" w:rsidRDefault="00D80FF8" w:rsidP="00D80FF8">
      <w:pPr>
        <w:jc w:val="right"/>
        <w:rPr>
          <w:rFonts w:ascii="Times New Roman" w:eastAsia="SimSun" w:hAnsi="Times New Roman"/>
          <w:b/>
          <w:sz w:val="48"/>
          <w:szCs w:val="24"/>
          <w:lang w:val="en-GB" w:eastAsia="zh-CN"/>
        </w:rPr>
      </w:pPr>
      <w:r w:rsidRPr="00C955C7">
        <w:rPr>
          <w:rFonts w:ascii="Times New Roman" w:eastAsia="SimSun" w:hAnsi="Times New Roman"/>
          <w:b/>
          <w:sz w:val="28"/>
          <w:szCs w:val="24"/>
          <w:lang w:val="en-GB" w:eastAsia="zh-CN"/>
        </w:rPr>
        <w:t xml:space="preserve">ISO/IEC JTC 1/SC 29/WG 03 </w:t>
      </w:r>
      <w:r w:rsidRPr="00C955C7">
        <w:rPr>
          <w:rFonts w:ascii="Times New Roman" w:eastAsia="SimSun" w:hAnsi="Times New Roman"/>
          <w:b/>
          <w:sz w:val="48"/>
          <w:szCs w:val="24"/>
          <w:lang w:val="en-GB" w:eastAsia="zh-CN"/>
        </w:rPr>
        <w:t>N</w:t>
      </w:r>
      <w:r>
        <w:rPr>
          <w:rFonts w:ascii="Times New Roman" w:eastAsia="SimSun" w:hAnsi="Times New Roman"/>
          <w:b/>
          <w:sz w:val="48"/>
          <w:szCs w:val="24"/>
          <w:highlight w:val="yellow"/>
          <w:lang w:val="en-GB" w:eastAsia="zh-CN"/>
        </w:rPr>
        <w:fldChar w:fldCharType="begin"/>
      </w:r>
      <w:r>
        <w:rPr>
          <w:rFonts w:ascii="Times New Roman" w:eastAsia="SimSun" w:hAnsi="Times New Roman"/>
          <w:b/>
          <w:sz w:val="48"/>
          <w:szCs w:val="24"/>
          <w:highlight w:val="yellow"/>
          <w:lang w:val="en-GB" w:eastAsia="zh-CN"/>
        </w:rPr>
        <w:instrText xml:space="preserve"> DOCPROPERTY "WGNumber" \* MERGEFORMAT </w:instrText>
      </w:r>
      <w:r>
        <w:rPr>
          <w:rFonts w:ascii="Times New Roman" w:eastAsia="SimSun" w:hAnsi="Times New Roman"/>
          <w:b/>
          <w:sz w:val="48"/>
          <w:szCs w:val="24"/>
          <w:highlight w:val="yellow"/>
          <w:lang w:val="en-GB" w:eastAsia="zh-CN"/>
        </w:rPr>
        <w:fldChar w:fldCharType="separate"/>
      </w:r>
      <w:r>
        <w:rPr>
          <w:rFonts w:ascii="Times New Roman" w:eastAsia="SimSun" w:hAnsi="Times New Roman"/>
          <w:b/>
          <w:sz w:val="48"/>
          <w:szCs w:val="24"/>
          <w:highlight w:val="yellow"/>
          <w:lang w:val="en-GB" w:eastAsia="zh-CN"/>
        </w:rPr>
        <w:t>0471</w:t>
      </w:r>
      <w:r>
        <w:rPr>
          <w:rFonts w:ascii="Times New Roman" w:eastAsia="SimSun" w:hAnsi="Times New Roman"/>
          <w:b/>
          <w:sz w:val="48"/>
          <w:szCs w:val="24"/>
          <w:highlight w:val="yellow"/>
          <w:lang w:val="en-GB" w:eastAsia="zh-CN"/>
        </w:rPr>
        <w:fldChar w:fldCharType="end"/>
      </w:r>
    </w:p>
    <w:p w14:paraId="053135F8" w14:textId="50302346" w:rsidR="00D80FF8" w:rsidRPr="00C955C7" w:rsidRDefault="00D80FF8" w:rsidP="00D80FF8">
      <w:pPr>
        <w:spacing w:after="480"/>
        <w:jc w:val="right"/>
        <w:rPr>
          <w:rFonts w:ascii="Times New Roman" w:eastAsia="SimSun" w:hAnsi="Times New Roman"/>
          <w:b/>
          <w:sz w:val="28"/>
          <w:szCs w:val="24"/>
          <w:lang w:val="en-GB" w:eastAsia="zh-CN"/>
        </w:rPr>
      </w:pPr>
      <w:r w:rsidRPr="004C352E">
        <w:rPr>
          <w:rFonts w:ascii="Times New Roman" w:eastAsia="SimSun" w:hAnsi="Times New Roman"/>
          <w:b/>
          <w:sz w:val="28"/>
          <w:szCs w:val="24"/>
          <w:highlight w:val="yellow"/>
          <w:lang w:val="en-GB" w:eastAsia="zh-CN"/>
        </w:rPr>
        <w:fldChar w:fldCharType="begin"/>
      </w:r>
      <w:r w:rsidRPr="004C352E">
        <w:rPr>
          <w:rFonts w:ascii="Times New Roman" w:eastAsia="SimSun" w:hAnsi="Times New Roman"/>
          <w:b/>
          <w:sz w:val="28"/>
          <w:szCs w:val="24"/>
          <w:highlight w:val="yellow"/>
          <w:lang w:val="en-GB" w:eastAsia="zh-CN"/>
        </w:rPr>
        <w:instrText xml:space="preserve"> SAVEDATE \@ "MMMM yyyy" \* MERGEFORMAT </w:instrText>
      </w:r>
      <w:r w:rsidRPr="004C352E">
        <w:rPr>
          <w:rFonts w:ascii="Times New Roman" w:eastAsia="SimSun" w:hAnsi="Times New Roman"/>
          <w:b/>
          <w:sz w:val="28"/>
          <w:szCs w:val="24"/>
          <w:highlight w:val="yellow"/>
          <w:lang w:val="en-GB" w:eastAsia="zh-CN"/>
        </w:rPr>
        <w:fldChar w:fldCharType="separate"/>
      </w:r>
      <w:r w:rsidR="00B76EF8">
        <w:rPr>
          <w:rFonts w:ascii="Times New Roman" w:eastAsia="SimSun" w:hAnsi="Times New Roman"/>
          <w:b/>
          <w:noProof/>
          <w:sz w:val="28"/>
          <w:szCs w:val="24"/>
          <w:highlight w:val="yellow"/>
          <w:lang w:val="en-GB" w:eastAsia="zh-CN"/>
        </w:rPr>
        <w:t>February 2022</w:t>
      </w:r>
      <w:r w:rsidRPr="004C352E">
        <w:rPr>
          <w:rFonts w:ascii="Times New Roman" w:eastAsia="SimSun" w:hAnsi="Times New Roman"/>
          <w:b/>
          <w:sz w:val="28"/>
          <w:szCs w:val="24"/>
          <w:highlight w:val="yellow"/>
          <w:lang w:val="en-GB" w:eastAsia="zh-CN"/>
        </w:rPr>
        <w:fldChar w:fldCharType="end"/>
      </w:r>
      <w:r w:rsidRPr="00C955C7">
        <w:rPr>
          <w:rFonts w:ascii="Times New Roman" w:eastAsia="SimSun" w:hAnsi="Times New Roman"/>
          <w:b/>
          <w:sz w:val="28"/>
          <w:szCs w:val="24"/>
          <w:lang w:val="en-GB" w:eastAsia="zh-CN"/>
        </w:rPr>
        <w:t>, Virtual</w:t>
      </w:r>
    </w:p>
    <w:tbl>
      <w:tblPr>
        <w:tblW w:w="10169" w:type="dxa"/>
        <w:tblLook w:val="01E0" w:firstRow="1" w:lastRow="1" w:firstColumn="1" w:lastColumn="1" w:noHBand="0" w:noVBand="0"/>
      </w:tblPr>
      <w:tblGrid>
        <w:gridCol w:w="1890"/>
        <w:gridCol w:w="8279"/>
      </w:tblGrid>
      <w:tr w:rsidR="00D80FF8" w:rsidRPr="00C955C7" w14:paraId="5CA535B7" w14:textId="77777777" w:rsidTr="00EC080E">
        <w:tc>
          <w:tcPr>
            <w:tcW w:w="1890" w:type="dxa"/>
            <w:hideMark/>
          </w:tcPr>
          <w:p w14:paraId="4BF02C22" w14:textId="77777777" w:rsidR="00D80FF8" w:rsidRPr="00C955C7" w:rsidRDefault="00D80FF8" w:rsidP="00EC080E">
            <w:pPr>
              <w:suppressAutoHyphens/>
              <w:rPr>
                <w:rFonts w:ascii="Times New Roman" w:hAnsi="Times New Roman"/>
                <w:b/>
                <w:sz w:val="24"/>
                <w:szCs w:val="24"/>
                <w:lang w:val="en-GB"/>
              </w:rPr>
            </w:pPr>
            <w:r w:rsidRPr="00C955C7">
              <w:rPr>
                <w:rFonts w:ascii="Times New Roman" w:hAnsi="Times New Roman"/>
                <w:b/>
                <w:sz w:val="24"/>
                <w:szCs w:val="24"/>
                <w:lang w:val="en-GB"/>
              </w:rPr>
              <w:t>Title</w:t>
            </w:r>
          </w:p>
        </w:tc>
        <w:tc>
          <w:tcPr>
            <w:tcW w:w="8279" w:type="dxa"/>
            <w:hideMark/>
          </w:tcPr>
          <w:p w14:paraId="57D9E14D" w14:textId="486771CB" w:rsidR="00D80FF8" w:rsidRPr="00C955C7" w:rsidRDefault="00D80FF8" w:rsidP="00EC080E">
            <w:pPr>
              <w:suppressAutoHyphens/>
              <w:rPr>
                <w:rFonts w:ascii="Times New Roman" w:hAnsi="Times New Roman"/>
                <w:b/>
                <w:sz w:val="24"/>
                <w:szCs w:val="24"/>
                <w:highlight w:val="yellow"/>
                <w:lang w:val="en-GB"/>
              </w:rPr>
            </w:pPr>
            <w:r>
              <w:rPr>
                <w:rFonts w:ascii="Times New Roman" w:hAnsi="Times New Roman"/>
                <w:b/>
                <w:sz w:val="24"/>
                <w:szCs w:val="24"/>
                <w:highlight w:val="yellow"/>
                <w:lang w:val="en-GB"/>
              </w:rPr>
              <w:fldChar w:fldCharType="begin"/>
            </w:r>
            <w:r>
              <w:rPr>
                <w:rFonts w:ascii="Times New Roman" w:hAnsi="Times New Roman"/>
                <w:b/>
                <w:sz w:val="24"/>
                <w:szCs w:val="24"/>
                <w:highlight w:val="yellow"/>
                <w:lang w:val="en-GB"/>
              </w:rPr>
              <w:instrText xml:space="preserve"> TITLE  \* MERGEFORMAT </w:instrText>
            </w:r>
            <w:r>
              <w:rPr>
                <w:rFonts w:ascii="Times New Roman" w:hAnsi="Times New Roman"/>
                <w:b/>
                <w:sz w:val="24"/>
                <w:szCs w:val="24"/>
                <w:highlight w:val="yellow"/>
                <w:lang w:val="en-GB"/>
              </w:rPr>
              <w:fldChar w:fldCharType="separate"/>
            </w:r>
            <w:r>
              <w:rPr>
                <w:rFonts w:ascii="Times New Roman" w:hAnsi="Times New Roman"/>
                <w:b/>
                <w:sz w:val="24"/>
                <w:szCs w:val="24"/>
                <w:highlight w:val="yellow"/>
                <w:lang w:val="en-GB"/>
              </w:rPr>
              <w:t>Text of CDAM ISO/IEC 14496-12:2021 AMD 1 Improved brand documentation and other improvements</w:t>
            </w:r>
            <w:r>
              <w:rPr>
                <w:rFonts w:ascii="Times New Roman" w:hAnsi="Times New Roman"/>
                <w:b/>
                <w:sz w:val="24"/>
                <w:szCs w:val="24"/>
                <w:highlight w:val="yellow"/>
                <w:lang w:val="en-GB"/>
              </w:rPr>
              <w:fldChar w:fldCharType="end"/>
            </w:r>
          </w:p>
        </w:tc>
      </w:tr>
      <w:tr w:rsidR="00D80FF8" w:rsidRPr="00C955C7" w14:paraId="0AA4C83D" w14:textId="77777777" w:rsidTr="00EC080E">
        <w:tc>
          <w:tcPr>
            <w:tcW w:w="1890" w:type="dxa"/>
            <w:hideMark/>
          </w:tcPr>
          <w:p w14:paraId="490A9927" w14:textId="77777777" w:rsidR="00D80FF8" w:rsidRPr="00C955C7" w:rsidRDefault="00D80FF8" w:rsidP="00EC080E">
            <w:pPr>
              <w:suppressAutoHyphens/>
              <w:rPr>
                <w:rFonts w:ascii="Times New Roman" w:hAnsi="Times New Roman"/>
                <w:b/>
                <w:sz w:val="24"/>
                <w:szCs w:val="24"/>
                <w:lang w:val="en-GB"/>
              </w:rPr>
            </w:pPr>
            <w:r w:rsidRPr="00C955C7">
              <w:rPr>
                <w:rFonts w:ascii="Times New Roman" w:hAnsi="Times New Roman"/>
                <w:b/>
                <w:sz w:val="24"/>
                <w:szCs w:val="24"/>
                <w:lang w:val="en-GB"/>
              </w:rPr>
              <w:t>Source</w:t>
            </w:r>
          </w:p>
        </w:tc>
        <w:tc>
          <w:tcPr>
            <w:tcW w:w="8279" w:type="dxa"/>
            <w:hideMark/>
          </w:tcPr>
          <w:p w14:paraId="36A247AF" w14:textId="77777777" w:rsidR="00D80FF8" w:rsidRPr="00C955C7" w:rsidRDefault="00D80FF8" w:rsidP="00EC080E">
            <w:pPr>
              <w:suppressAutoHyphens/>
              <w:rPr>
                <w:rFonts w:ascii="Times New Roman" w:hAnsi="Times New Roman"/>
                <w:b/>
                <w:sz w:val="24"/>
                <w:szCs w:val="24"/>
                <w:lang w:val="en-GB"/>
              </w:rPr>
            </w:pPr>
            <w:r w:rsidRPr="00C955C7">
              <w:rPr>
                <w:rFonts w:ascii="Times New Roman" w:hAnsi="Times New Roman"/>
                <w:b/>
                <w:sz w:val="24"/>
                <w:szCs w:val="24"/>
                <w:lang w:val="en-GB"/>
              </w:rPr>
              <w:t>WG 03, MPEG Systems</w:t>
            </w:r>
          </w:p>
        </w:tc>
      </w:tr>
      <w:tr w:rsidR="00D80FF8" w:rsidRPr="00C955C7" w14:paraId="5249A7BA" w14:textId="77777777" w:rsidTr="00EC080E">
        <w:tc>
          <w:tcPr>
            <w:tcW w:w="1890" w:type="dxa"/>
            <w:hideMark/>
          </w:tcPr>
          <w:p w14:paraId="6EA28075" w14:textId="77777777" w:rsidR="00D80FF8" w:rsidRPr="00C955C7" w:rsidRDefault="00D80FF8" w:rsidP="00EC080E">
            <w:pPr>
              <w:suppressAutoHyphens/>
              <w:rPr>
                <w:rFonts w:ascii="Times New Roman" w:hAnsi="Times New Roman"/>
                <w:b/>
                <w:sz w:val="24"/>
                <w:szCs w:val="24"/>
                <w:lang w:val="en-GB"/>
              </w:rPr>
            </w:pPr>
            <w:r w:rsidRPr="00C955C7">
              <w:rPr>
                <w:rFonts w:ascii="Times New Roman" w:hAnsi="Times New Roman"/>
                <w:b/>
                <w:sz w:val="24"/>
                <w:szCs w:val="24"/>
                <w:lang w:val="en-GB"/>
              </w:rPr>
              <w:t>Status</w:t>
            </w:r>
          </w:p>
        </w:tc>
        <w:tc>
          <w:tcPr>
            <w:tcW w:w="8279" w:type="dxa"/>
            <w:hideMark/>
          </w:tcPr>
          <w:p w14:paraId="6B270076" w14:textId="77777777" w:rsidR="00D80FF8" w:rsidRPr="00C955C7" w:rsidRDefault="00D80FF8" w:rsidP="00EC080E">
            <w:pPr>
              <w:suppressAutoHyphens/>
              <w:rPr>
                <w:rFonts w:ascii="Times New Roman" w:hAnsi="Times New Roman"/>
                <w:b/>
                <w:sz w:val="24"/>
                <w:szCs w:val="24"/>
                <w:lang w:val="en-GB"/>
              </w:rPr>
            </w:pPr>
            <w:r w:rsidRPr="00C955C7">
              <w:rPr>
                <w:rFonts w:ascii="Times New Roman" w:hAnsi="Times New Roman"/>
                <w:b/>
                <w:sz w:val="24"/>
                <w:szCs w:val="24"/>
                <w:lang w:val="en-GB"/>
              </w:rPr>
              <w:t>Approved</w:t>
            </w:r>
          </w:p>
        </w:tc>
      </w:tr>
      <w:tr w:rsidR="00D80FF8" w:rsidRPr="00C955C7" w14:paraId="51496CF8" w14:textId="77777777" w:rsidTr="00EC080E">
        <w:tc>
          <w:tcPr>
            <w:tcW w:w="1890" w:type="dxa"/>
            <w:hideMark/>
          </w:tcPr>
          <w:p w14:paraId="6EB463F5" w14:textId="77777777" w:rsidR="00D80FF8" w:rsidRPr="00C955C7" w:rsidRDefault="00D80FF8" w:rsidP="00EC080E">
            <w:pPr>
              <w:suppressAutoHyphens/>
              <w:rPr>
                <w:rFonts w:ascii="Times New Roman" w:hAnsi="Times New Roman"/>
                <w:b/>
                <w:sz w:val="24"/>
                <w:szCs w:val="24"/>
                <w:lang w:val="en-GB"/>
              </w:rPr>
            </w:pPr>
            <w:r w:rsidRPr="00C955C7">
              <w:rPr>
                <w:rFonts w:ascii="Times New Roman" w:hAnsi="Times New Roman"/>
                <w:b/>
                <w:sz w:val="24"/>
                <w:szCs w:val="24"/>
                <w:lang w:val="en-GB"/>
              </w:rPr>
              <w:t>Serial Number</w:t>
            </w:r>
          </w:p>
        </w:tc>
        <w:tc>
          <w:tcPr>
            <w:tcW w:w="8279" w:type="dxa"/>
            <w:hideMark/>
          </w:tcPr>
          <w:p w14:paraId="196BA298" w14:textId="6C5F3A6E" w:rsidR="00D80FF8" w:rsidRPr="00C955C7" w:rsidRDefault="00D80FF8" w:rsidP="00EC080E">
            <w:pPr>
              <w:suppressAutoHyphens/>
              <w:rPr>
                <w:rFonts w:ascii="Times New Roman" w:hAnsi="Times New Roman"/>
                <w:b/>
                <w:sz w:val="24"/>
                <w:szCs w:val="24"/>
                <w:lang w:val="en-GB"/>
              </w:rPr>
            </w:pPr>
            <w:r>
              <w:rPr>
                <w:rFonts w:ascii="Times New Roman" w:hAnsi="Times New Roman"/>
                <w:b/>
                <w:sz w:val="24"/>
                <w:szCs w:val="24"/>
                <w:highlight w:val="yellow"/>
                <w:lang w:val="en-GB"/>
              </w:rPr>
              <w:fldChar w:fldCharType="begin"/>
            </w:r>
            <w:r>
              <w:rPr>
                <w:rFonts w:ascii="Times New Roman" w:hAnsi="Times New Roman"/>
                <w:b/>
                <w:sz w:val="24"/>
                <w:szCs w:val="24"/>
                <w:highlight w:val="yellow"/>
                <w:lang w:val="en-GB"/>
              </w:rPr>
              <w:instrText xml:space="preserve"> DOCPROPERTY "MDMSNumber" \* MERGEFORMAT </w:instrText>
            </w:r>
            <w:r>
              <w:rPr>
                <w:rFonts w:ascii="Times New Roman" w:hAnsi="Times New Roman"/>
                <w:b/>
                <w:sz w:val="24"/>
                <w:szCs w:val="24"/>
                <w:highlight w:val="yellow"/>
                <w:lang w:val="en-GB"/>
              </w:rPr>
              <w:fldChar w:fldCharType="separate"/>
            </w:r>
            <w:r w:rsidRPr="00D80FF8">
              <w:rPr>
                <w:rFonts w:ascii="Times New Roman" w:hAnsi="Times New Roman"/>
                <w:bCs/>
                <w:sz w:val="24"/>
                <w:szCs w:val="24"/>
                <w:highlight w:val="yellow"/>
                <w:lang w:val="en-US"/>
              </w:rPr>
              <w:t>21187</w:t>
            </w:r>
            <w:r>
              <w:rPr>
                <w:rFonts w:ascii="Times New Roman" w:hAnsi="Times New Roman"/>
                <w:b/>
                <w:sz w:val="24"/>
                <w:szCs w:val="24"/>
                <w:highlight w:val="yellow"/>
                <w:lang w:val="en-GB"/>
              </w:rPr>
              <w:fldChar w:fldCharType="end"/>
            </w:r>
          </w:p>
        </w:tc>
      </w:tr>
    </w:tbl>
    <w:p w14:paraId="08E65870" w14:textId="77777777" w:rsidR="00D80FF8" w:rsidRDefault="00D80FF8" w:rsidP="00D80FF8">
      <w:pPr>
        <w:rPr>
          <w:rFonts w:ascii="Times New Roman" w:hAnsi="Times New Roman"/>
          <w:sz w:val="24"/>
          <w:lang w:val="en-GB"/>
        </w:rPr>
      </w:pPr>
    </w:p>
    <w:p w14:paraId="07DB7B36" w14:textId="77777777" w:rsidR="00D80FF8" w:rsidRDefault="00D80FF8" w:rsidP="00D80FF8">
      <w:pPr>
        <w:rPr>
          <w:rFonts w:ascii="Times New Roman" w:hAnsi="Times New Roman"/>
          <w:sz w:val="24"/>
          <w:lang w:val="en-GB"/>
        </w:rPr>
      </w:pPr>
    </w:p>
    <w:p w14:paraId="0A1274C7" w14:textId="77777777" w:rsidR="00D80FF8" w:rsidRDefault="00D80FF8" w:rsidP="00D80FF8">
      <w:pPr>
        <w:rPr>
          <w:rFonts w:ascii="Times New Roman" w:hAnsi="Times New Roman"/>
          <w:sz w:val="24"/>
          <w:lang w:val="en-GB"/>
        </w:rPr>
      </w:pPr>
    </w:p>
    <w:p w14:paraId="0116A594" w14:textId="77777777" w:rsidR="00D80FF8" w:rsidRDefault="00D80FF8" w:rsidP="00D80FF8">
      <w:pPr>
        <w:rPr>
          <w:rFonts w:ascii="Times New Roman" w:hAnsi="Times New Roman"/>
          <w:sz w:val="24"/>
          <w:lang w:val="en-GB"/>
        </w:rPr>
      </w:pPr>
    </w:p>
    <w:p w14:paraId="5CDAC37B" w14:textId="77777777" w:rsidR="00D80FF8" w:rsidRDefault="00D80FF8" w:rsidP="00D80FF8">
      <w:pPr>
        <w:rPr>
          <w:rFonts w:ascii="Times New Roman" w:hAnsi="Times New Roman"/>
          <w:sz w:val="24"/>
          <w:lang w:val="en-GB"/>
        </w:rPr>
      </w:pPr>
      <w:r>
        <w:rPr>
          <w:rFonts w:ascii="Times New Roman" w:hAnsi="Times New Roman"/>
          <w:sz w:val="24"/>
          <w:lang w:val="en-GB"/>
        </w:rPr>
        <w:br w:type="page"/>
      </w:r>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type w:val="continuous"/>
          <w:pgSz w:w="11900" w:h="16840"/>
          <w:pgMar w:top="540" w:right="980" w:bottom="280" w:left="1000" w:header="720" w:footer="720" w:gutter="0"/>
          <w:cols w:space="720"/>
        </w:sectPr>
      </w:pPr>
    </w:p>
    <w:p w14:paraId="1DF56872" w14:textId="77777777" w:rsidR="00340A66" w:rsidRDefault="00340A66" w:rsidP="0018563E">
      <w:pPr>
        <w:rPr>
          <w:rFonts w:ascii="Times New Roman" w:hAnsi="Times New Roman"/>
          <w:i/>
          <w:iCs/>
          <w:sz w:val="24"/>
          <w:lang w:val="en-GB"/>
        </w:rPr>
      </w:pPr>
      <w:r>
        <w:rPr>
          <w:rFonts w:ascii="Times New Roman" w:hAnsi="Times New Roman"/>
          <w:i/>
          <w:iCs/>
          <w:sz w:val="24"/>
          <w:lang w:val="en-GB"/>
        </w:rPr>
        <w:lastRenderedPageBreak/>
        <w:t>In 3.1.35 change the name of the term defined from</w:t>
      </w:r>
    </w:p>
    <w:p w14:paraId="61A0568E" w14:textId="65E0AA5D" w:rsidR="00340A66" w:rsidRPr="00340A66" w:rsidRDefault="00340A66" w:rsidP="0018563E">
      <w:pPr>
        <w:rPr>
          <w:rFonts w:ascii="Times New Roman" w:hAnsi="Times New Roman"/>
          <w:b/>
          <w:bCs/>
          <w:i/>
          <w:iCs/>
          <w:sz w:val="24"/>
          <w:lang w:val="en-GB"/>
        </w:rPr>
      </w:pPr>
      <w:r w:rsidRPr="00340A66">
        <w:rPr>
          <w:rFonts w:hint="eastAsia"/>
          <w:b/>
          <w:bCs/>
          <w:lang w:val="en-GB"/>
        </w:rPr>
        <w:t xml:space="preserve">sample </w:t>
      </w:r>
      <w:r w:rsidRPr="00340A66">
        <w:rPr>
          <w:b/>
          <w:bCs/>
          <w:lang w:val="en-GB"/>
        </w:rPr>
        <w:t>description</w:t>
      </w:r>
      <w:r w:rsidRPr="00340A66">
        <w:rPr>
          <w:rFonts w:ascii="Times New Roman" w:hAnsi="Times New Roman"/>
          <w:b/>
          <w:bCs/>
          <w:i/>
          <w:iCs/>
          <w:sz w:val="24"/>
          <w:lang w:val="en-GB"/>
        </w:rPr>
        <w:t xml:space="preserve"> </w:t>
      </w:r>
    </w:p>
    <w:p w14:paraId="228B5D89" w14:textId="77777777" w:rsidR="00340A66" w:rsidRPr="00EC6C63" w:rsidRDefault="00340A66" w:rsidP="00340A66">
      <w:pPr>
        <w:pStyle w:val="Definition"/>
        <w:rPr>
          <w:lang w:val="en-GB"/>
        </w:rPr>
      </w:pPr>
      <w:r w:rsidRPr="003176D3">
        <w:rPr>
          <w:lang w:val="en-GB"/>
        </w:rPr>
        <w:t>structure which defines and describes the format of some number of samples in a track</w:t>
      </w:r>
    </w:p>
    <w:p w14:paraId="034C5FB9" w14:textId="77777777" w:rsidR="00340A66" w:rsidRDefault="00340A66" w:rsidP="0018563E">
      <w:pPr>
        <w:rPr>
          <w:rFonts w:ascii="Times New Roman" w:hAnsi="Times New Roman"/>
          <w:i/>
          <w:iCs/>
          <w:sz w:val="24"/>
          <w:lang w:val="en-GB"/>
        </w:rPr>
      </w:pPr>
      <w:r>
        <w:rPr>
          <w:rFonts w:ascii="Times New Roman" w:hAnsi="Times New Roman"/>
          <w:i/>
          <w:iCs/>
          <w:sz w:val="24"/>
          <w:lang w:val="en-GB"/>
        </w:rPr>
        <w:t>to</w:t>
      </w:r>
    </w:p>
    <w:p w14:paraId="69D5FA63" w14:textId="0D971381" w:rsidR="00340A66" w:rsidRPr="00340A66" w:rsidRDefault="00340A66" w:rsidP="0018563E">
      <w:pPr>
        <w:rPr>
          <w:rFonts w:ascii="Times New Roman" w:hAnsi="Times New Roman"/>
          <w:b/>
          <w:bCs/>
          <w:i/>
          <w:iCs/>
          <w:sz w:val="24"/>
          <w:lang w:val="en-GB"/>
        </w:rPr>
      </w:pPr>
      <w:r w:rsidRPr="00340A66">
        <w:rPr>
          <w:rFonts w:hint="eastAsia"/>
          <w:b/>
          <w:bCs/>
          <w:lang w:val="en-GB"/>
        </w:rPr>
        <w:t xml:space="preserve">sample </w:t>
      </w:r>
      <w:r w:rsidRPr="00340A66">
        <w:rPr>
          <w:b/>
          <w:bCs/>
          <w:lang w:val="en-GB"/>
        </w:rPr>
        <w:t>entry</w:t>
      </w:r>
      <w:r w:rsidRPr="00340A66">
        <w:rPr>
          <w:rFonts w:ascii="Times New Roman" w:hAnsi="Times New Roman"/>
          <w:b/>
          <w:bCs/>
          <w:i/>
          <w:iCs/>
          <w:sz w:val="24"/>
          <w:lang w:val="en-GB"/>
        </w:rPr>
        <w:t xml:space="preserve"> </w:t>
      </w:r>
    </w:p>
    <w:p w14:paraId="22846C9E" w14:textId="02A17784" w:rsidR="00340A66" w:rsidRDefault="00340A66" w:rsidP="00340A66">
      <w:pPr>
        <w:pStyle w:val="Definition"/>
        <w:rPr>
          <w:lang w:val="en-GB"/>
        </w:rPr>
      </w:pPr>
      <w:r w:rsidRPr="003176D3">
        <w:rPr>
          <w:lang w:val="en-GB"/>
        </w:rPr>
        <w:t>structure which defines and describes the format of some number of samples in a track</w:t>
      </w:r>
    </w:p>
    <w:p w14:paraId="0772C366" w14:textId="5614AE7C" w:rsidR="00B92D25" w:rsidRPr="00B92D25" w:rsidRDefault="00B92D25" w:rsidP="00101C5D">
      <w:pPr>
        <w:pStyle w:val="Note"/>
        <w:rPr>
          <w:lang w:val="en-GB"/>
        </w:rPr>
      </w:pPr>
      <w:r>
        <w:rPr>
          <w:lang w:val="en-GB"/>
        </w:rPr>
        <w:t>Note 1 to entry</w:t>
      </w:r>
      <w:r w:rsidRPr="00EC6C63">
        <w:rPr>
          <w:lang w:val="en-GB"/>
        </w:rPr>
        <w:tab/>
      </w:r>
      <w:r>
        <w:rPr>
          <w:lang w:val="en-GB"/>
        </w:rPr>
        <w:t>The term "sample description" has also been used, and has the same meaning.</w:t>
      </w:r>
    </w:p>
    <w:p w14:paraId="4D6FDA9F" w14:textId="77777777" w:rsidR="00EB5D52" w:rsidRDefault="00EB5D52" w:rsidP="00BD4797">
      <w:pPr>
        <w:rPr>
          <w:i/>
          <w:iCs/>
          <w:lang w:val="en-GB"/>
        </w:rPr>
      </w:pPr>
      <w:r>
        <w:rPr>
          <w:i/>
          <w:iCs/>
          <w:lang w:val="en-GB"/>
        </w:rPr>
        <w:t>In 3.1.36 change</w:t>
      </w:r>
    </w:p>
    <w:p w14:paraId="2B6C02F3" w14:textId="77777777" w:rsidR="00EB5D52" w:rsidRPr="00EC6C63" w:rsidRDefault="00EB5D52" w:rsidP="00EB5D52">
      <w:pPr>
        <w:pStyle w:val="Definition"/>
        <w:rPr>
          <w:lang w:val="en-GB"/>
        </w:rPr>
      </w:pPr>
      <w:r w:rsidRPr="00C733BA">
        <w:rPr>
          <w:szCs w:val="22"/>
          <w:lang w:val="en-US"/>
        </w:rPr>
        <w:t xml:space="preserve">four-character code that is either a format value of a </w:t>
      </w:r>
      <w:r w:rsidRPr="00A3770E">
        <w:rPr>
          <w:rStyle w:val="codeChar"/>
        </w:rPr>
        <w:t>SampleEntry</w:t>
      </w:r>
      <w:r w:rsidRPr="00C733BA">
        <w:rPr>
          <w:szCs w:val="22"/>
          <w:lang w:val="en-US"/>
        </w:rPr>
        <w:t xml:space="preserve"> directly contained in </w:t>
      </w:r>
      <w:r w:rsidRPr="00A3770E">
        <w:rPr>
          <w:rStyle w:val="codeChar"/>
        </w:rPr>
        <w:t>SampleDescriptionBox</w:t>
      </w:r>
      <w:r w:rsidRPr="00C733BA">
        <w:rPr>
          <w:szCs w:val="22"/>
          <w:lang w:val="en-US"/>
        </w:rPr>
        <w:t xml:space="preserve"> or a </w:t>
      </w:r>
      <w:r w:rsidRPr="00A3770E">
        <w:rPr>
          <w:rStyle w:val="codeChar"/>
        </w:rPr>
        <w:t>data_format</w:t>
      </w:r>
      <w:r w:rsidRPr="00C733BA">
        <w:rPr>
          <w:szCs w:val="22"/>
          <w:lang w:val="en-US"/>
        </w:rPr>
        <w:t xml:space="preserve"> value of </w:t>
      </w:r>
      <w:r w:rsidRPr="00A3770E">
        <w:rPr>
          <w:rStyle w:val="codeChar"/>
        </w:rPr>
        <w:t>OriginalFormatBox</w:t>
      </w:r>
    </w:p>
    <w:p w14:paraId="2C905B2A" w14:textId="76363F62" w:rsidR="00EB5D52" w:rsidRDefault="00EB5D52" w:rsidP="00BD4797">
      <w:pPr>
        <w:rPr>
          <w:i/>
          <w:iCs/>
          <w:lang w:val="en-GB"/>
        </w:rPr>
      </w:pPr>
      <w:r>
        <w:rPr>
          <w:i/>
          <w:iCs/>
          <w:lang w:val="en-GB"/>
        </w:rPr>
        <w:t>to</w:t>
      </w:r>
    </w:p>
    <w:p w14:paraId="1A2A8AF0" w14:textId="542E57AA" w:rsidR="00EB5D52" w:rsidRPr="00EB5D52" w:rsidRDefault="00EB5D52" w:rsidP="00EB5D52">
      <w:pPr>
        <w:pStyle w:val="Definition"/>
        <w:rPr>
          <w:lang w:val="en-GB"/>
        </w:rPr>
      </w:pPr>
      <w:r w:rsidRPr="00C733BA">
        <w:rPr>
          <w:szCs w:val="22"/>
          <w:lang w:val="en-US"/>
        </w:rPr>
        <w:t xml:space="preserve">four-character code that is either a </w:t>
      </w:r>
      <w:r w:rsidRPr="00101C5D">
        <w:rPr>
          <w:rFonts w:ascii="Courier New" w:hAnsi="Courier New" w:cs="Courier New"/>
          <w:szCs w:val="22"/>
          <w:lang w:val="en-US"/>
        </w:rPr>
        <w:t>format</w:t>
      </w:r>
      <w:r w:rsidRPr="00C733BA">
        <w:rPr>
          <w:szCs w:val="22"/>
          <w:lang w:val="en-US"/>
        </w:rPr>
        <w:t xml:space="preserve"> value of a </w:t>
      </w:r>
      <w:r w:rsidRPr="00A3770E">
        <w:rPr>
          <w:rStyle w:val="codeChar"/>
        </w:rPr>
        <w:t>SampleEntry</w:t>
      </w:r>
      <w:r w:rsidRPr="00C733BA">
        <w:rPr>
          <w:szCs w:val="22"/>
          <w:lang w:val="en-US"/>
        </w:rPr>
        <w:t xml:space="preserve"> directly contained in </w:t>
      </w:r>
      <w:r w:rsidRPr="00A3770E">
        <w:rPr>
          <w:rStyle w:val="codeChar"/>
        </w:rPr>
        <w:t>SampleDescriptionBox</w:t>
      </w:r>
      <w:r w:rsidRPr="00C733BA">
        <w:rPr>
          <w:szCs w:val="22"/>
          <w:lang w:val="en-US"/>
        </w:rPr>
        <w:t xml:space="preserve"> or a </w:t>
      </w:r>
      <w:r w:rsidRPr="00A3770E">
        <w:rPr>
          <w:rStyle w:val="codeChar"/>
        </w:rPr>
        <w:t>data_format</w:t>
      </w:r>
      <w:r w:rsidRPr="00C733BA">
        <w:rPr>
          <w:szCs w:val="22"/>
          <w:lang w:val="en-US"/>
        </w:rPr>
        <w:t xml:space="preserve"> value of </w:t>
      </w:r>
      <w:r w:rsidRPr="00A3770E">
        <w:rPr>
          <w:rStyle w:val="codeChar"/>
        </w:rPr>
        <w:t>OriginalFormatBox</w:t>
      </w:r>
    </w:p>
    <w:p w14:paraId="060F0E8A" w14:textId="367B203B" w:rsidR="008959B3" w:rsidRDefault="008959B3" w:rsidP="00BD4797">
      <w:pPr>
        <w:rPr>
          <w:i/>
          <w:iCs/>
          <w:lang w:val="en-GB"/>
        </w:rPr>
      </w:pPr>
      <w:r>
        <w:rPr>
          <w:i/>
          <w:iCs/>
          <w:lang w:val="en-GB"/>
        </w:rPr>
        <w:t>In 3.1.46 change "NOTE "1 to "Note 1"</w:t>
      </w:r>
    </w:p>
    <w:p w14:paraId="351DC352" w14:textId="2B4B6283" w:rsidR="00BD4797" w:rsidRDefault="00BD4797" w:rsidP="00BD4797">
      <w:pPr>
        <w:rPr>
          <w:lang w:val="en-GB"/>
        </w:rPr>
      </w:pPr>
      <w:r w:rsidRPr="00BD4797">
        <w:rPr>
          <w:i/>
          <w:iCs/>
          <w:lang w:val="en-GB"/>
        </w:rPr>
        <w:t>In 3.1 add the following new definitions</w:t>
      </w:r>
    </w:p>
    <w:p w14:paraId="0AC1062A" w14:textId="0724B5B6" w:rsidR="003610D5" w:rsidRPr="003610D5" w:rsidDel="00234A82" w:rsidRDefault="003610D5" w:rsidP="003610D5">
      <w:pPr>
        <w:pStyle w:val="Heading3"/>
        <w:numPr>
          <w:ilvl w:val="0"/>
          <w:numId w:val="0"/>
        </w:numPr>
        <w:tabs>
          <w:tab w:val="left" w:pos="720"/>
        </w:tabs>
        <w:spacing w:after="0"/>
        <w:rPr>
          <w:del w:id="6" w:author="Cyril Concolato" w:date="2022-02-15T13:33:00Z"/>
          <w:rFonts w:ascii="Cambria" w:eastAsia="Calibri" w:hAnsi="Cambria"/>
          <w:b/>
          <w:bCs/>
          <w:sz w:val="22"/>
          <w:lang w:val="x-none"/>
        </w:rPr>
      </w:pPr>
      <w:del w:id="7" w:author="Cyril Concolato" w:date="2022-02-15T13:33:00Z">
        <w:r w:rsidRPr="003610D5" w:rsidDel="00234A82">
          <w:rPr>
            <w:rFonts w:ascii="Cambria" w:hAnsi="Cambria"/>
            <w:b/>
            <w:bCs/>
            <w:sz w:val="22"/>
          </w:rPr>
          <w:delText>external elementary stream</w:delText>
        </w:r>
      </w:del>
    </w:p>
    <w:p w14:paraId="2A1640F7" w14:textId="5C044637" w:rsidR="003610D5" w:rsidRPr="00790E59" w:rsidDel="00234A82" w:rsidRDefault="003610D5" w:rsidP="003610D5">
      <w:pPr>
        <w:pStyle w:val="Definition"/>
        <w:rPr>
          <w:del w:id="8" w:author="Cyril Concolato" w:date="2022-02-15T13:33:00Z"/>
          <w:szCs w:val="22"/>
          <w:lang w:val="en-US"/>
        </w:rPr>
      </w:pPr>
      <w:del w:id="9" w:author="Cyril Concolato" w:date="2022-02-15T13:33:00Z">
        <w:r w:rsidRPr="00790E59" w:rsidDel="00234A82">
          <w:rPr>
            <w:szCs w:val="22"/>
            <w:lang w:val="en-US"/>
          </w:rPr>
          <w:delText>elementary stream containing access units with external pictures</w:delText>
        </w:r>
      </w:del>
    </w:p>
    <w:p w14:paraId="32C7170D" w14:textId="384ACCCB" w:rsidR="003610D5" w:rsidRPr="003610D5" w:rsidDel="00234A82" w:rsidRDefault="003610D5" w:rsidP="003610D5">
      <w:pPr>
        <w:pStyle w:val="Heading3"/>
        <w:numPr>
          <w:ilvl w:val="0"/>
          <w:numId w:val="0"/>
        </w:numPr>
        <w:tabs>
          <w:tab w:val="left" w:pos="720"/>
        </w:tabs>
        <w:spacing w:after="0"/>
        <w:rPr>
          <w:del w:id="10" w:author="Cyril Concolato" w:date="2022-02-15T13:33:00Z"/>
          <w:rFonts w:ascii="Cambria" w:hAnsi="Cambria"/>
          <w:b/>
          <w:bCs/>
          <w:sz w:val="22"/>
        </w:rPr>
      </w:pPr>
      <w:del w:id="11" w:author="Cyril Concolato" w:date="2022-02-15T13:33:00Z">
        <w:r w:rsidRPr="003610D5" w:rsidDel="00234A82">
          <w:rPr>
            <w:rFonts w:ascii="Cambria" w:hAnsi="Cambria"/>
            <w:b/>
            <w:bCs/>
            <w:sz w:val="22"/>
          </w:rPr>
          <w:delText>external picture</w:delText>
        </w:r>
      </w:del>
    </w:p>
    <w:p w14:paraId="1ACC26F7" w14:textId="7418D223" w:rsidR="003610D5" w:rsidRPr="00790E59" w:rsidDel="00234A82" w:rsidRDefault="003610D5" w:rsidP="003610D5">
      <w:pPr>
        <w:pStyle w:val="Definition"/>
        <w:rPr>
          <w:del w:id="12" w:author="Cyril Concolato" w:date="2022-02-15T13:33:00Z"/>
          <w:szCs w:val="22"/>
          <w:lang w:val="en-US"/>
        </w:rPr>
      </w:pPr>
      <w:del w:id="13" w:author="Cyril Concolato" w:date="2022-02-15T13:33:00Z">
        <w:r w:rsidRPr="00790E59" w:rsidDel="00234A82">
          <w:rPr>
            <w:szCs w:val="22"/>
            <w:lang w:val="en-US"/>
          </w:rPr>
          <w:delText xml:space="preserve">picture that is in the external elementary stream in an EST and is needed for inter prediction reference in decoding of the elementary stream in the </w:delText>
        </w:r>
      </w:del>
      <w:ins w:id="14" w:author="Ye-Kui Wang (draft5)" w:date="2022-02-10T11:58:00Z">
        <w:del w:id="15" w:author="Cyril Concolato" w:date="2022-02-15T13:33:00Z">
          <w:r w:rsidR="005E603C" w:rsidDel="00234A82">
            <w:rPr>
              <w:szCs w:val="22"/>
              <w:lang w:val="en-US"/>
            </w:rPr>
            <w:delText xml:space="preserve">video track associated with the EST </w:delText>
          </w:r>
        </w:del>
      </w:ins>
      <w:del w:id="16" w:author="Cyril Concolato" w:date="2022-02-15T13:33:00Z">
        <w:r w:rsidRPr="00790E59" w:rsidDel="00234A82">
          <w:rPr>
            <w:szCs w:val="22"/>
            <w:lang w:val="en-US"/>
          </w:rPr>
          <w:delText xml:space="preserve">MST when random accessing from certain EDRAP pictures in the </w:delText>
        </w:r>
      </w:del>
      <w:ins w:id="17" w:author="Ye-Kui Wang (draft5)" w:date="2022-02-10T11:58:00Z">
        <w:del w:id="18" w:author="Cyril Concolato" w:date="2022-02-15T13:33:00Z">
          <w:r w:rsidR="005E603C" w:rsidDel="00234A82">
            <w:rPr>
              <w:szCs w:val="22"/>
              <w:lang w:val="en-US"/>
            </w:rPr>
            <w:delText>video track</w:delText>
          </w:r>
        </w:del>
      </w:ins>
      <w:del w:id="19" w:author="Cyril Concolato" w:date="2022-02-15T13:33:00Z">
        <w:r w:rsidRPr="00790E59" w:rsidDel="00234A82">
          <w:rPr>
            <w:szCs w:val="22"/>
            <w:lang w:val="en-US"/>
          </w:rPr>
          <w:delText>MST</w:delText>
        </w:r>
      </w:del>
    </w:p>
    <w:p w14:paraId="24FF9205" w14:textId="4C6389F3" w:rsidR="003610D5" w:rsidRPr="003610D5" w:rsidDel="00234A82" w:rsidRDefault="003610D5" w:rsidP="003610D5">
      <w:pPr>
        <w:pStyle w:val="Heading3"/>
        <w:numPr>
          <w:ilvl w:val="0"/>
          <w:numId w:val="0"/>
        </w:numPr>
        <w:tabs>
          <w:tab w:val="left" w:pos="720"/>
        </w:tabs>
        <w:spacing w:after="0"/>
        <w:rPr>
          <w:del w:id="20" w:author="Cyril Concolato" w:date="2022-02-15T13:33:00Z"/>
          <w:rFonts w:ascii="Cambria" w:hAnsi="Cambria"/>
          <w:b/>
          <w:bCs/>
          <w:sz w:val="22"/>
        </w:rPr>
      </w:pPr>
      <w:del w:id="21" w:author="Cyril Concolato" w:date="2022-02-15T13:33:00Z">
        <w:r w:rsidRPr="003610D5" w:rsidDel="00234A82">
          <w:rPr>
            <w:rFonts w:ascii="Cambria" w:hAnsi="Cambria"/>
            <w:b/>
            <w:bCs/>
            <w:sz w:val="22"/>
          </w:rPr>
          <w:delText>external stream track (EST)</w:delText>
        </w:r>
      </w:del>
    </w:p>
    <w:p w14:paraId="7B919DCF" w14:textId="782FA304" w:rsidR="003610D5" w:rsidRPr="00790E59" w:rsidDel="00234A82" w:rsidRDefault="003610D5">
      <w:pPr>
        <w:pStyle w:val="Definition"/>
        <w:rPr>
          <w:del w:id="22" w:author="Cyril Concolato" w:date="2022-02-15T13:33:00Z"/>
          <w:szCs w:val="22"/>
          <w:lang w:val="en-US"/>
        </w:rPr>
      </w:pPr>
      <w:del w:id="23" w:author="Cyril Concolato" w:date="2022-02-15T13:33:00Z">
        <w:r w:rsidRPr="00790E59" w:rsidDel="00234A82">
          <w:rPr>
            <w:szCs w:val="22"/>
            <w:lang w:val="en-US"/>
          </w:rPr>
          <w:delText>track containing an external elementary stream</w:delText>
        </w:r>
      </w:del>
    </w:p>
    <w:p w14:paraId="1C5FFFCB" w14:textId="0A107FA8" w:rsidR="003610D5" w:rsidRPr="003610D5" w:rsidDel="005E603C" w:rsidRDefault="003610D5">
      <w:pPr>
        <w:pStyle w:val="Definition"/>
        <w:rPr>
          <w:del w:id="24" w:author="Ye-Kui Wang (draft5)" w:date="2022-02-10T11:59:00Z"/>
          <w:b/>
          <w:bCs/>
        </w:rPr>
        <w:pPrChange w:id="25" w:author="Ye-Kui Wang (draft5)" w:date="2022-02-10T11:59:00Z">
          <w:pPr>
            <w:pStyle w:val="Heading3"/>
            <w:numPr>
              <w:ilvl w:val="0"/>
              <w:numId w:val="0"/>
            </w:numPr>
            <w:tabs>
              <w:tab w:val="clear" w:pos="2720"/>
              <w:tab w:val="left" w:pos="720"/>
            </w:tabs>
            <w:spacing w:after="0"/>
            <w:ind w:left="0"/>
          </w:pPr>
        </w:pPrChange>
      </w:pPr>
      <w:del w:id="26" w:author="Ye-Kui Wang (draft5)" w:date="2022-02-10T11:59:00Z">
        <w:r w:rsidRPr="003610D5" w:rsidDel="005E603C">
          <w:rPr>
            <w:b/>
            <w:bCs/>
          </w:rPr>
          <w:delText>main stream track (MST)</w:delText>
        </w:r>
      </w:del>
    </w:p>
    <w:p w14:paraId="29E4D04F" w14:textId="35FE0CF3" w:rsidR="003610D5" w:rsidRPr="00790E59" w:rsidRDefault="003610D5" w:rsidP="005E603C">
      <w:pPr>
        <w:pStyle w:val="Definition"/>
        <w:rPr>
          <w:szCs w:val="22"/>
          <w:lang w:val="en-US"/>
        </w:rPr>
      </w:pPr>
      <w:del w:id="27" w:author="Ye-Kui Wang (draft5)" w:date="2022-02-10T11:59:00Z">
        <w:r w:rsidRPr="00790E59" w:rsidDel="005E603C">
          <w:rPr>
            <w:szCs w:val="22"/>
            <w:lang w:val="en-US"/>
          </w:rPr>
          <w:delText>track containing a video elementary stream</w:delText>
        </w:r>
      </w:del>
    </w:p>
    <w:p w14:paraId="4F1BF57C" w14:textId="252000B8" w:rsidR="00B941A1" w:rsidRPr="003610D5" w:rsidDel="00EE66AA" w:rsidRDefault="00B941A1" w:rsidP="00B941A1">
      <w:pPr>
        <w:pStyle w:val="Heading3"/>
        <w:numPr>
          <w:ilvl w:val="0"/>
          <w:numId w:val="0"/>
        </w:numPr>
        <w:tabs>
          <w:tab w:val="left" w:pos="720"/>
        </w:tabs>
        <w:spacing w:after="0"/>
        <w:rPr>
          <w:del w:id="28" w:author="Michael Dolan" w:date="2022-01-18T19:04:00Z"/>
          <w:rFonts w:ascii="Cambria" w:hAnsi="Cambria"/>
          <w:b/>
          <w:bCs/>
          <w:sz w:val="22"/>
        </w:rPr>
      </w:pPr>
      <w:del w:id="29" w:author="Michael Dolan" w:date="2022-01-18T19:04:00Z">
        <w:r w:rsidDel="00EE66AA">
          <w:rPr>
            <w:rFonts w:ascii="Cambria" w:hAnsi="Cambria"/>
            <w:b/>
            <w:bCs/>
            <w:sz w:val="22"/>
          </w:rPr>
          <w:delText>media component</w:delText>
        </w:r>
      </w:del>
    </w:p>
    <w:p w14:paraId="7EA56697" w14:textId="4168E0C5" w:rsidR="00B941A1" w:rsidDel="00EE66AA" w:rsidRDefault="00B941A1" w:rsidP="00B941A1">
      <w:pPr>
        <w:pStyle w:val="Definition"/>
        <w:rPr>
          <w:del w:id="30" w:author="Michael Dolan" w:date="2022-01-18T19:04:00Z"/>
          <w:szCs w:val="22"/>
        </w:rPr>
      </w:pPr>
      <w:del w:id="31" w:author="Michael Dolan" w:date="2022-01-18T19:04:00Z">
        <w:r w:rsidRPr="00B941A1" w:rsidDel="00EE66AA">
          <w:rPr>
            <w:szCs w:val="22"/>
            <w:highlight w:val="yellow"/>
          </w:rPr>
          <w:delText xml:space="preserve">TBD (related to </w:delText>
        </w:r>
        <w:r w:rsidDel="00EE66AA">
          <w:rPr>
            <w:szCs w:val="22"/>
            <w:highlight w:val="yellow"/>
          </w:rPr>
          <w:delText>p</w:delText>
        </w:r>
        <w:r w:rsidRPr="00B941A1" w:rsidDel="00EE66AA">
          <w:rPr>
            <w:szCs w:val="22"/>
            <w:highlight w:val="yellow"/>
          </w:rPr>
          <w:delText>reselection)</w:delText>
        </w:r>
      </w:del>
    </w:p>
    <w:p w14:paraId="2A5DB92D" w14:textId="71EB4FE4" w:rsidR="00B941A1" w:rsidRPr="003610D5" w:rsidRDefault="00B941A1" w:rsidP="00B941A1">
      <w:pPr>
        <w:pStyle w:val="Heading3"/>
        <w:numPr>
          <w:ilvl w:val="0"/>
          <w:numId w:val="0"/>
        </w:numPr>
        <w:tabs>
          <w:tab w:val="left" w:pos="720"/>
        </w:tabs>
        <w:spacing w:after="0"/>
        <w:rPr>
          <w:rFonts w:ascii="Cambria" w:hAnsi="Cambria"/>
          <w:b/>
          <w:bCs/>
          <w:sz w:val="22"/>
        </w:rPr>
      </w:pPr>
      <w:r>
        <w:rPr>
          <w:rFonts w:ascii="Cambria" w:hAnsi="Cambria"/>
          <w:b/>
          <w:bCs/>
          <w:sz w:val="22"/>
        </w:rPr>
        <w:t>preselection</w:t>
      </w:r>
    </w:p>
    <w:p w14:paraId="6895B2CF" w14:textId="600A97CC" w:rsidR="00B941A1" w:rsidRDefault="009E41B1" w:rsidP="00B941A1">
      <w:pPr>
        <w:pStyle w:val="Definition"/>
        <w:rPr>
          <w:ins w:id="32" w:author="Pre" w:date="2022-01-30T13:18:00Z"/>
          <w:szCs w:val="22"/>
          <w:lang w:val="en-US"/>
        </w:rPr>
      </w:pPr>
      <w:r w:rsidRPr="00790E59">
        <w:rPr>
          <w:szCs w:val="22"/>
          <w:lang w:val="en-US"/>
        </w:rPr>
        <w:t>a</w:t>
      </w:r>
      <w:r w:rsidR="00CF639A" w:rsidRPr="00790E59">
        <w:rPr>
          <w:szCs w:val="22"/>
          <w:lang w:val="en-US"/>
        </w:rPr>
        <w:t xml:space="preserve"> set of one or multiple </w:t>
      </w:r>
      <w:del w:id="33" w:author="Schreiner, Stephan" w:date="2022-01-19T11:30:00Z">
        <w:r w:rsidR="00CF639A" w:rsidRPr="00790E59" w:rsidDel="0012474C">
          <w:rPr>
            <w:szCs w:val="22"/>
            <w:lang w:val="en-US"/>
          </w:rPr>
          <w:delText>media component</w:delText>
        </w:r>
      </w:del>
      <w:ins w:id="34" w:author="Schreiner, Stephan" w:date="2022-01-19T11:30:00Z">
        <w:r w:rsidR="0012474C">
          <w:rPr>
            <w:szCs w:val="22"/>
            <w:lang w:val="en-US"/>
          </w:rPr>
          <w:t>sub track</w:t>
        </w:r>
      </w:ins>
      <w:r w:rsidR="00CF639A" w:rsidRPr="00790E59">
        <w:rPr>
          <w:szCs w:val="22"/>
          <w:lang w:val="en-US"/>
        </w:rPr>
        <w:t>s representing one version of the media presentation that may be selected by a user for simultaneous decoding/presentation</w:t>
      </w:r>
    </w:p>
    <w:p w14:paraId="116E5F27" w14:textId="1911F976" w:rsidR="004C3491" w:rsidRPr="004C3491" w:rsidRDefault="004C3491" w:rsidP="004C3491">
      <w:pPr>
        <w:rPr>
          <w:lang w:val="en-US"/>
        </w:rPr>
      </w:pPr>
      <w:ins w:id="35" w:author="Pre" w:date="2022-01-30T13:18:00Z">
        <w:r w:rsidRPr="004C3491">
          <w:rPr>
            <w:highlight w:val="yellow"/>
            <w:lang w:val="en-US"/>
          </w:rPr>
          <w:t>Ed</w:t>
        </w:r>
      </w:ins>
      <w:ins w:id="36" w:author="Pre" w:date="2022-01-30T13:36:00Z">
        <w:r w:rsidR="00945973">
          <w:rPr>
            <w:highlight w:val="yellow"/>
            <w:lang w:val="en-US"/>
          </w:rPr>
          <w:t>.</w:t>
        </w:r>
      </w:ins>
      <w:ins w:id="37" w:author="Pre" w:date="2022-01-30T13:18:00Z">
        <w:r w:rsidRPr="004C3491">
          <w:rPr>
            <w:highlight w:val="yellow"/>
            <w:lang w:val="en-US"/>
          </w:rPr>
          <w:t xml:space="preserve"> Note: Can</w:t>
        </w:r>
      </w:ins>
      <w:ins w:id="38" w:author="Pre" w:date="2022-01-30T13:19:00Z">
        <w:r w:rsidRPr="004C3491">
          <w:rPr>
            <w:highlight w:val="yellow"/>
            <w:lang w:val="en-US"/>
          </w:rPr>
          <w:t xml:space="preserve"> “tracks” be used instead of “</w:t>
        </w:r>
      </w:ins>
      <w:ins w:id="39" w:author="Pre" w:date="2022-01-30T13:18:00Z">
        <w:r w:rsidRPr="004C3491">
          <w:rPr>
            <w:highlight w:val="yellow"/>
            <w:lang w:val="en-US"/>
          </w:rPr>
          <w:t>sub-tracks</w:t>
        </w:r>
      </w:ins>
      <w:ins w:id="40" w:author="Pre" w:date="2022-01-30T13:19:00Z">
        <w:r w:rsidRPr="004C3491">
          <w:rPr>
            <w:highlight w:val="yellow"/>
            <w:lang w:val="en-US"/>
          </w:rPr>
          <w:t>”?</w:t>
        </w:r>
      </w:ins>
      <w:ins w:id="41" w:author="Pre" w:date="2022-01-30T13:18:00Z">
        <w:r>
          <w:rPr>
            <w:lang w:val="en-US"/>
          </w:rPr>
          <w:t xml:space="preserve"> </w:t>
        </w:r>
      </w:ins>
    </w:p>
    <w:p w14:paraId="4A183E11" w14:textId="77777777" w:rsidR="003610D5" w:rsidRPr="003610D5" w:rsidRDefault="003610D5" w:rsidP="003610D5">
      <w:pPr>
        <w:pStyle w:val="Heading3"/>
        <w:numPr>
          <w:ilvl w:val="0"/>
          <w:numId w:val="0"/>
        </w:numPr>
        <w:tabs>
          <w:tab w:val="left" w:pos="720"/>
        </w:tabs>
        <w:spacing w:after="0"/>
        <w:rPr>
          <w:rFonts w:ascii="Cambria" w:hAnsi="Cambria"/>
          <w:b/>
          <w:bCs/>
          <w:sz w:val="22"/>
        </w:rPr>
      </w:pPr>
      <w:r w:rsidRPr="003610D5">
        <w:rPr>
          <w:rFonts w:ascii="Cambria" w:hAnsi="Cambria"/>
          <w:b/>
          <w:bCs/>
          <w:sz w:val="22"/>
        </w:rPr>
        <w:t>random access</w:t>
      </w:r>
    </w:p>
    <w:p w14:paraId="21A0B799" w14:textId="0EA20075" w:rsidR="00BD4797" w:rsidRPr="00790E59" w:rsidRDefault="003610D5" w:rsidP="003610D5">
      <w:pPr>
        <w:pStyle w:val="Definition"/>
        <w:rPr>
          <w:ins w:id="42" w:author="Michael Dolan" w:date="2022-01-18T19:04:00Z"/>
          <w:szCs w:val="22"/>
          <w:lang w:val="en-US"/>
        </w:rPr>
      </w:pPr>
      <w:r w:rsidRPr="00790E59">
        <w:rPr>
          <w:szCs w:val="22"/>
          <w:lang w:val="en-US"/>
        </w:rPr>
        <w:t xml:space="preserve">decoding of an elementary stream starting from a particular </w:t>
      </w:r>
      <w:ins w:id="43" w:author="Ye-Kui Wang (draft5)" w:date="2022-02-10T12:04:00Z">
        <w:r w:rsidR="00FD633C">
          <w:rPr>
            <w:szCs w:val="22"/>
            <w:lang w:val="en-US"/>
          </w:rPr>
          <w:t xml:space="preserve">access unit </w:t>
        </w:r>
      </w:ins>
      <w:del w:id="44" w:author="Ye-Kui Wang (draft5)" w:date="2022-02-10T12:02:00Z">
        <w:r w:rsidRPr="00790E59" w:rsidDel="00FD633C">
          <w:rPr>
            <w:szCs w:val="22"/>
            <w:lang w:val="en-US"/>
          </w:rPr>
          <w:delText xml:space="preserve">picture </w:delText>
        </w:r>
      </w:del>
      <w:r w:rsidRPr="00790E59">
        <w:rPr>
          <w:szCs w:val="22"/>
          <w:lang w:val="en-US"/>
        </w:rPr>
        <w:t xml:space="preserve">without decoding of any </w:t>
      </w:r>
      <w:ins w:id="45" w:author="Ye-Kui Wang (draft5)" w:date="2022-02-10T12:04:00Z">
        <w:r w:rsidR="00FD633C">
          <w:rPr>
            <w:szCs w:val="22"/>
            <w:lang w:val="en-US"/>
          </w:rPr>
          <w:t xml:space="preserve">access unit </w:t>
        </w:r>
      </w:ins>
      <w:del w:id="46" w:author="Ye-Kui Wang (draft5)" w:date="2022-02-10T12:03:00Z">
        <w:r w:rsidRPr="00790E59" w:rsidDel="00FD633C">
          <w:rPr>
            <w:szCs w:val="22"/>
            <w:lang w:val="en-US"/>
          </w:rPr>
          <w:delText xml:space="preserve">picture </w:delText>
        </w:r>
      </w:del>
      <w:r w:rsidRPr="00790E59">
        <w:rPr>
          <w:szCs w:val="22"/>
          <w:lang w:val="en-US"/>
        </w:rPr>
        <w:t>in the elementary stream earlier in decoding order</w:t>
      </w:r>
    </w:p>
    <w:p w14:paraId="755322B2" w14:textId="3161D9B6" w:rsidR="00FD633C" w:rsidRPr="00B92D25" w:rsidRDefault="00FD633C" w:rsidP="00FD633C">
      <w:pPr>
        <w:pStyle w:val="Note"/>
        <w:rPr>
          <w:ins w:id="47" w:author="Ye-Kui Wang (draft5)" w:date="2022-02-10T12:04:00Z"/>
          <w:lang w:val="en-GB"/>
        </w:rPr>
      </w:pPr>
      <w:ins w:id="48" w:author="Ye-Kui Wang (draft5)" w:date="2022-02-10T12:04:00Z">
        <w:r>
          <w:rPr>
            <w:lang w:val="en-GB"/>
          </w:rPr>
          <w:t>Note 1 to entry</w:t>
        </w:r>
        <w:r w:rsidRPr="00EC6C63">
          <w:rPr>
            <w:lang w:val="en-GB"/>
          </w:rPr>
          <w:tab/>
        </w:r>
      </w:ins>
      <w:ins w:id="49" w:author="Ye-Kui Wang (draft5)" w:date="2022-02-10T12:07:00Z">
        <w:r>
          <w:rPr>
            <w:lang w:val="en-GB"/>
          </w:rPr>
          <w:t>S</w:t>
        </w:r>
      </w:ins>
      <w:ins w:id="50" w:author="Ye-Kui Wang (draft5)" w:date="2022-02-10T12:05:00Z">
        <w:r>
          <w:rPr>
            <w:lang w:val="en-GB"/>
          </w:rPr>
          <w:t>ync sample</w:t>
        </w:r>
      </w:ins>
      <w:ins w:id="51" w:author="Ye-Kui Wang (draft5)" w:date="2022-02-10T12:07:00Z">
        <w:r>
          <w:rPr>
            <w:lang w:val="en-GB"/>
          </w:rPr>
          <w:t xml:space="preserve">s and SAPs provide </w:t>
        </w:r>
      </w:ins>
      <w:ins w:id="52" w:author="Ye-Kui Wang (draft5)" w:date="2022-02-10T12:06:00Z">
        <w:r>
          <w:rPr>
            <w:lang w:val="en-GB"/>
          </w:rPr>
          <w:t>r</w:t>
        </w:r>
      </w:ins>
      <w:ins w:id="53" w:author="Ye-Kui Wang (draft5)" w:date="2022-02-10T12:04:00Z">
        <w:r>
          <w:rPr>
            <w:lang w:val="en-GB"/>
          </w:rPr>
          <w:t>an</w:t>
        </w:r>
      </w:ins>
      <w:ins w:id="54" w:author="Ye-Kui Wang (draft5)" w:date="2022-02-10T12:05:00Z">
        <w:r>
          <w:rPr>
            <w:lang w:val="en-GB"/>
          </w:rPr>
          <w:t>dom access</w:t>
        </w:r>
      </w:ins>
      <w:ins w:id="55" w:author="Ye-Kui Wang (draft5)" w:date="2022-02-10T12:06:00Z">
        <w:r>
          <w:rPr>
            <w:lang w:val="en-GB"/>
          </w:rPr>
          <w:t xml:space="preserve">ing </w:t>
        </w:r>
      </w:ins>
      <w:ins w:id="56" w:author="Ye-Kui Wang (draft5)" w:date="2022-02-10T12:07:00Z">
        <w:r>
          <w:rPr>
            <w:lang w:val="en-GB"/>
          </w:rPr>
          <w:t>capabilities</w:t>
        </w:r>
      </w:ins>
      <w:ins w:id="57" w:author="Ye-Kui Wang (draft5)" w:date="2022-02-10T12:04:00Z">
        <w:r>
          <w:rPr>
            <w:lang w:val="en-GB"/>
          </w:rPr>
          <w:t>.</w:t>
        </w:r>
      </w:ins>
    </w:p>
    <w:p w14:paraId="556D5EBF" w14:textId="7BCB6157" w:rsidR="00EE66AA" w:rsidRPr="00790E59" w:rsidRDefault="00EE66AA" w:rsidP="00790E59">
      <w:pPr>
        <w:pStyle w:val="Heading3"/>
        <w:numPr>
          <w:ilvl w:val="0"/>
          <w:numId w:val="0"/>
        </w:numPr>
        <w:tabs>
          <w:tab w:val="left" w:pos="720"/>
        </w:tabs>
        <w:spacing w:after="0"/>
        <w:rPr>
          <w:ins w:id="58" w:author="Michael Dolan" w:date="2022-01-18T19:04:00Z"/>
          <w:rFonts w:ascii="Cambria" w:hAnsi="Cambria"/>
          <w:b/>
          <w:bCs/>
          <w:sz w:val="22"/>
        </w:rPr>
      </w:pPr>
      <w:ins w:id="59" w:author="Michael Dolan" w:date="2022-01-18T19:04:00Z">
        <w:r w:rsidRPr="00790E59">
          <w:rPr>
            <w:rFonts w:ascii="Cambria" w:hAnsi="Cambria"/>
            <w:b/>
            <w:bCs/>
            <w:sz w:val="22"/>
          </w:rPr>
          <w:t>sub track</w:t>
        </w:r>
      </w:ins>
    </w:p>
    <w:p w14:paraId="2A6576D2" w14:textId="77777777" w:rsidR="00EE66AA" w:rsidRDefault="00EE66AA" w:rsidP="00EE66AA">
      <w:pPr>
        <w:pStyle w:val="Definition"/>
        <w:rPr>
          <w:ins w:id="60" w:author="Michael Dolan" w:date="2022-01-18T19:04:00Z"/>
          <w:szCs w:val="22"/>
          <w:lang w:val="en-US"/>
        </w:rPr>
      </w:pPr>
      <w:ins w:id="61" w:author="Michael Dolan" w:date="2022-01-18T19:04:00Z">
        <w:r>
          <w:rPr>
            <w:szCs w:val="22"/>
            <w:lang w:val="en-US"/>
          </w:rPr>
          <w:t>selectable entity within a track</w:t>
        </w:r>
      </w:ins>
    </w:p>
    <w:p w14:paraId="220E8ADB" w14:textId="4A259F4A" w:rsidR="004A3DBF" w:rsidRPr="00664F84" w:rsidRDefault="004A3DBF" w:rsidP="004A3DBF">
      <w:pPr>
        <w:rPr>
          <w:ins w:id="62" w:author="Michael Dolan" w:date="2022-01-19T15:10:00Z"/>
          <w:lang w:val="en-US"/>
        </w:rPr>
      </w:pPr>
      <w:ins w:id="63" w:author="Michael Dolan" w:date="2022-01-19T15:10:00Z">
        <w:r w:rsidRPr="00664F84">
          <w:rPr>
            <w:lang w:val="en-US"/>
          </w:rPr>
          <w:t>[</w:t>
        </w:r>
        <w:r w:rsidRPr="00664F84">
          <w:rPr>
            <w:highlight w:val="yellow"/>
            <w:lang w:val="en-US"/>
          </w:rPr>
          <w:t>Ed.</w:t>
        </w:r>
      </w:ins>
      <w:ins w:id="64" w:author="Pre" w:date="2022-01-30T13:36:00Z">
        <w:r w:rsidR="00945973">
          <w:rPr>
            <w:highlight w:val="yellow"/>
            <w:lang w:val="en-US"/>
          </w:rPr>
          <w:t xml:space="preserve"> </w:t>
        </w:r>
      </w:ins>
      <w:ins w:id="65" w:author="Michael Dolan" w:date="2022-01-19T15:10:00Z">
        <w:r w:rsidRPr="00664F84">
          <w:rPr>
            <w:highlight w:val="yellow"/>
            <w:lang w:val="en-US"/>
          </w:rPr>
          <w:t xml:space="preserve">Note: </w:t>
        </w:r>
        <w:r>
          <w:rPr>
            <w:highlight w:val="yellow"/>
            <w:lang w:val="en-US"/>
          </w:rPr>
          <w:t xml:space="preserve">Should the new </w:t>
        </w:r>
        <w:r w:rsidRPr="00A74E8E">
          <w:rPr>
            <w:highlight w:val="yellow"/>
            <w:lang w:val="en-US"/>
          </w:rPr>
          <w:t xml:space="preserve">term be </w:t>
        </w:r>
        <w:r w:rsidRPr="007F1D84">
          <w:rPr>
            <w:highlight w:val="yellow"/>
            <w:lang w:val="en-GB"/>
          </w:rPr>
          <w:t>'sub-track', 'media components' or something else?</w:t>
        </w:r>
        <w:r w:rsidRPr="00A74E8E">
          <w:rPr>
            <w:highlight w:val="yellow"/>
            <w:lang w:val="en-US"/>
          </w:rPr>
          <w:t>]</w:t>
        </w:r>
      </w:ins>
    </w:p>
    <w:p w14:paraId="44624AB4" w14:textId="77777777" w:rsidR="00EE66AA" w:rsidRPr="00790E59" w:rsidRDefault="00EE66AA" w:rsidP="00790E59">
      <w:pPr>
        <w:rPr>
          <w:lang w:val="en-US"/>
        </w:rPr>
      </w:pPr>
    </w:p>
    <w:p w14:paraId="0E257802" w14:textId="5FC7365C" w:rsidR="00BB5D57" w:rsidRDefault="00BB5D57" w:rsidP="0018563E">
      <w:pPr>
        <w:rPr>
          <w:rFonts w:ascii="Times New Roman" w:hAnsi="Times New Roman"/>
          <w:i/>
          <w:iCs/>
          <w:sz w:val="24"/>
          <w:lang w:val="en-GB"/>
        </w:rPr>
      </w:pPr>
      <w:r>
        <w:rPr>
          <w:rFonts w:ascii="Times New Roman" w:hAnsi="Times New Roman"/>
          <w:i/>
          <w:iCs/>
          <w:sz w:val="24"/>
          <w:lang w:val="en-GB"/>
        </w:rPr>
        <w:t>In 3.2 add the following abbreviated terms</w:t>
      </w:r>
    </w:p>
    <w:p w14:paraId="5FD46F70" w14:textId="578DCF0C" w:rsidR="00F94F22" w:rsidRPr="00BB5D57" w:rsidRDefault="00F94F22" w:rsidP="00F94F22">
      <w:pPr>
        <w:rPr>
          <w:rFonts w:asciiTheme="majorHAnsi" w:hAnsiTheme="majorHAnsi"/>
          <w:szCs w:val="22"/>
          <w:lang w:val="en-GB"/>
        </w:rPr>
      </w:pPr>
      <w:r w:rsidRPr="00BB5D57">
        <w:rPr>
          <w:rFonts w:asciiTheme="majorHAnsi" w:hAnsiTheme="majorHAnsi"/>
          <w:szCs w:val="22"/>
          <w:lang w:val="en-GB"/>
        </w:rPr>
        <w:t>E</w:t>
      </w:r>
      <w:r>
        <w:rPr>
          <w:rFonts w:asciiTheme="majorHAnsi" w:hAnsiTheme="majorHAnsi"/>
          <w:szCs w:val="22"/>
          <w:lang w:val="en-GB"/>
        </w:rPr>
        <w:t>DRAP</w:t>
      </w:r>
      <w:r>
        <w:rPr>
          <w:rFonts w:asciiTheme="majorHAnsi" w:hAnsiTheme="majorHAnsi"/>
          <w:szCs w:val="22"/>
          <w:lang w:val="en-GB"/>
        </w:rPr>
        <w:tab/>
      </w:r>
      <w:r w:rsidRPr="00BB5D57">
        <w:rPr>
          <w:rFonts w:asciiTheme="majorHAnsi" w:hAnsiTheme="majorHAnsi"/>
          <w:szCs w:val="22"/>
          <w:lang w:val="en-GB"/>
        </w:rPr>
        <w:tab/>
      </w:r>
      <w:r>
        <w:rPr>
          <w:rFonts w:asciiTheme="majorHAnsi" w:hAnsiTheme="majorHAnsi"/>
          <w:szCs w:val="22"/>
          <w:lang w:val="en-GB"/>
        </w:rPr>
        <w:t>e</w:t>
      </w:r>
      <w:r w:rsidRPr="00BB5D57">
        <w:rPr>
          <w:rFonts w:asciiTheme="majorHAnsi" w:hAnsiTheme="majorHAnsi"/>
          <w:szCs w:val="22"/>
          <w:lang w:val="en-GB"/>
        </w:rPr>
        <w:t>xt</w:t>
      </w:r>
      <w:r>
        <w:rPr>
          <w:rFonts w:asciiTheme="majorHAnsi" w:hAnsiTheme="majorHAnsi"/>
          <w:szCs w:val="22"/>
          <w:lang w:val="en-GB"/>
        </w:rPr>
        <w:t>ended dependent random access point</w:t>
      </w:r>
    </w:p>
    <w:p w14:paraId="51EE192C" w14:textId="2698E2C7" w:rsidR="00BB5D57" w:rsidRPr="00BB5D57" w:rsidDel="00234A82" w:rsidRDefault="00BB5D57">
      <w:pPr>
        <w:rPr>
          <w:del w:id="66" w:author="Cyril Concolato" w:date="2022-02-15T13:34:00Z"/>
          <w:rFonts w:asciiTheme="majorHAnsi" w:hAnsiTheme="majorHAnsi"/>
          <w:szCs w:val="22"/>
          <w:lang w:val="en-GB"/>
        </w:rPr>
      </w:pPr>
      <w:del w:id="67" w:author="Cyril Concolato" w:date="2022-02-15T13:34:00Z">
        <w:r w:rsidRPr="00BB5D57" w:rsidDel="00234A82">
          <w:rPr>
            <w:rFonts w:asciiTheme="majorHAnsi" w:hAnsiTheme="majorHAnsi"/>
            <w:szCs w:val="22"/>
            <w:lang w:val="en-GB"/>
          </w:rPr>
          <w:delText>EST</w:delText>
        </w:r>
        <w:r w:rsidR="00F94F22" w:rsidDel="00234A82">
          <w:rPr>
            <w:rFonts w:asciiTheme="majorHAnsi" w:hAnsiTheme="majorHAnsi"/>
            <w:szCs w:val="22"/>
            <w:lang w:val="en-GB"/>
          </w:rPr>
          <w:tab/>
        </w:r>
        <w:r w:rsidRPr="00BB5D57" w:rsidDel="00234A82">
          <w:rPr>
            <w:rFonts w:asciiTheme="majorHAnsi" w:hAnsiTheme="majorHAnsi"/>
            <w:szCs w:val="22"/>
            <w:lang w:val="en-GB"/>
          </w:rPr>
          <w:tab/>
        </w:r>
        <w:r w:rsidR="00F94F22" w:rsidDel="00234A82">
          <w:rPr>
            <w:rFonts w:asciiTheme="majorHAnsi" w:hAnsiTheme="majorHAnsi"/>
            <w:szCs w:val="22"/>
            <w:lang w:val="en-GB"/>
          </w:rPr>
          <w:delText>e</w:delText>
        </w:r>
        <w:r w:rsidRPr="00BB5D57" w:rsidDel="00234A82">
          <w:rPr>
            <w:rFonts w:asciiTheme="majorHAnsi" w:hAnsiTheme="majorHAnsi"/>
            <w:szCs w:val="22"/>
            <w:lang w:val="en-GB"/>
          </w:rPr>
          <w:delText xml:space="preserve">xternal </w:delText>
        </w:r>
        <w:r w:rsidR="00F94F22" w:rsidDel="00234A82">
          <w:rPr>
            <w:rFonts w:asciiTheme="majorHAnsi" w:hAnsiTheme="majorHAnsi"/>
            <w:szCs w:val="22"/>
            <w:lang w:val="en-GB"/>
          </w:rPr>
          <w:delText>s</w:delText>
        </w:r>
        <w:r w:rsidRPr="00BB5D57" w:rsidDel="00234A82">
          <w:rPr>
            <w:rFonts w:asciiTheme="majorHAnsi" w:hAnsiTheme="majorHAnsi"/>
            <w:szCs w:val="22"/>
            <w:lang w:val="en-GB"/>
          </w:rPr>
          <w:delText>tream track</w:delText>
        </w:r>
      </w:del>
    </w:p>
    <w:p w14:paraId="5CBC0DB9" w14:textId="2BB90B2A" w:rsidR="00BB5D57" w:rsidRPr="00BB5D57" w:rsidRDefault="00BB5D57" w:rsidP="005E603C">
      <w:pPr>
        <w:rPr>
          <w:rFonts w:asciiTheme="majorHAnsi" w:hAnsiTheme="majorHAnsi"/>
          <w:szCs w:val="22"/>
          <w:lang w:val="en-GB"/>
        </w:rPr>
      </w:pPr>
      <w:del w:id="68" w:author="Ye-Kui Wang (draft5)" w:date="2022-02-10T12:01:00Z">
        <w:r w:rsidRPr="00BB5D57" w:rsidDel="005E603C">
          <w:rPr>
            <w:rFonts w:asciiTheme="majorHAnsi" w:hAnsiTheme="majorHAnsi"/>
            <w:szCs w:val="22"/>
            <w:lang w:val="en-GB"/>
          </w:rPr>
          <w:delText>MST</w:delText>
        </w:r>
        <w:r w:rsidR="00F94F22" w:rsidDel="005E603C">
          <w:rPr>
            <w:rFonts w:asciiTheme="majorHAnsi" w:hAnsiTheme="majorHAnsi"/>
            <w:szCs w:val="22"/>
            <w:lang w:val="en-GB"/>
          </w:rPr>
          <w:tab/>
        </w:r>
        <w:r w:rsidRPr="00BB5D57" w:rsidDel="005E603C">
          <w:rPr>
            <w:rFonts w:asciiTheme="majorHAnsi" w:hAnsiTheme="majorHAnsi"/>
            <w:szCs w:val="22"/>
            <w:lang w:val="en-GB"/>
          </w:rPr>
          <w:tab/>
        </w:r>
        <w:r w:rsidR="00F94F22" w:rsidDel="005E603C">
          <w:rPr>
            <w:rFonts w:asciiTheme="majorHAnsi" w:hAnsiTheme="majorHAnsi"/>
            <w:szCs w:val="22"/>
            <w:lang w:val="en-GB"/>
          </w:rPr>
          <w:delText>m</w:delText>
        </w:r>
        <w:r w:rsidRPr="00BB5D57" w:rsidDel="005E603C">
          <w:rPr>
            <w:rFonts w:asciiTheme="majorHAnsi" w:hAnsiTheme="majorHAnsi"/>
            <w:szCs w:val="22"/>
            <w:lang w:val="en-GB"/>
          </w:rPr>
          <w:delText xml:space="preserve">ain </w:delText>
        </w:r>
        <w:r w:rsidR="00F94F22" w:rsidDel="005E603C">
          <w:rPr>
            <w:rFonts w:asciiTheme="majorHAnsi" w:hAnsiTheme="majorHAnsi"/>
            <w:szCs w:val="22"/>
            <w:lang w:val="en-GB"/>
          </w:rPr>
          <w:delText>s</w:delText>
        </w:r>
        <w:r w:rsidRPr="00BB5D57" w:rsidDel="005E603C">
          <w:rPr>
            <w:rFonts w:asciiTheme="majorHAnsi" w:hAnsiTheme="majorHAnsi"/>
            <w:szCs w:val="22"/>
            <w:lang w:val="en-GB"/>
          </w:rPr>
          <w:delText>tream track</w:delText>
        </w:r>
      </w:del>
    </w:p>
    <w:p w14:paraId="303F29EE" w14:textId="653FECC2" w:rsidR="00224E44" w:rsidRDefault="00224E44" w:rsidP="0018563E">
      <w:pPr>
        <w:rPr>
          <w:rFonts w:ascii="Times New Roman" w:hAnsi="Times New Roman"/>
          <w:i/>
          <w:iCs/>
          <w:sz w:val="24"/>
          <w:lang w:val="en-GB"/>
        </w:rPr>
      </w:pPr>
      <w:r>
        <w:rPr>
          <w:rFonts w:ascii="Times New Roman" w:hAnsi="Times New Roman"/>
          <w:i/>
          <w:iCs/>
          <w:sz w:val="24"/>
          <w:lang w:val="en-GB"/>
        </w:rPr>
        <w:lastRenderedPageBreak/>
        <w:t>In 4.2.1 change</w:t>
      </w:r>
    </w:p>
    <w:p w14:paraId="25B2177D" w14:textId="77777777" w:rsidR="00224E44" w:rsidRPr="00E93E62" w:rsidRDefault="00224E44" w:rsidP="00224E44">
      <w:pPr>
        <w:keepNext/>
        <w:rPr>
          <w:lang w:val="en-GB"/>
        </w:rPr>
      </w:pPr>
      <w:r w:rsidRPr="00E93E62">
        <w:rPr>
          <w:lang w:val="en-GB"/>
        </w:rPr>
        <w:t>The following basic field types are defined. In these definitions, null-terminated means that the last character of a string is Unicode NUL, and hence an empty string is represented by a single Unicode NUL. Some fields using these types may restrict the characters permitted.</w:t>
      </w:r>
    </w:p>
    <w:p w14:paraId="606AAE75" w14:textId="7B1009DB" w:rsidR="00224E44" w:rsidRDefault="00224E44" w:rsidP="0018563E">
      <w:pPr>
        <w:rPr>
          <w:rFonts w:ascii="Times New Roman" w:hAnsi="Times New Roman"/>
          <w:i/>
          <w:iCs/>
          <w:sz w:val="24"/>
          <w:lang w:val="en-GB"/>
        </w:rPr>
      </w:pPr>
      <w:r>
        <w:rPr>
          <w:rFonts w:ascii="Times New Roman" w:hAnsi="Times New Roman"/>
          <w:i/>
          <w:iCs/>
          <w:sz w:val="24"/>
          <w:lang w:val="en-GB"/>
        </w:rPr>
        <w:t>to</w:t>
      </w:r>
    </w:p>
    <w:p w14:paraId="315710FE" w14:textId="2C8E44D3" w:rsidR="00224E44" w:rsidRPr="00224E44" w:rsidRDefault="00224E44" w:rsidP="00224E44">
      <w:pPr>
        <w:keepNext/>
        <w:rPr>
          <w:lang w:val="en-GB"/>
        </w:rPr>
      </w:pPr>
      <w:r w:rsidRPr="00E93E62">
        <w:rPr>
          <w:lang w:val="en-GB"/>
        </w:rPr>
        <w:t xml:space="preserve">The following basic field types are defined. In these definitions, null-terminated means that the string is </w:t>
      </w:r>
      <w:r>
        <w:rPr>
          <w:lang w:val="en-GB"/>
        </w:rPr>
        <w:t xml:space="preserve">terminated by the first </w:t>
      </w:r>
      <w:r w:rsidRPr="00E93E62">
        <w:rPr>
          <w:lang w:val="en-GB"/>
        </w:rPr>
        <w:t xml:space="preserve">Unicode NUL, </w:t>
      </w:r>
      <w:r w:rsidR="007E7F03">
        <w:rPr>
          <w:lang w:val="en-GB"/>
        </w:rPr>
        <w:t xml:space="preserve">which shall be present, </w:t>
      </w:r>
      <w:r w:rsidRPr="00E93E62">
        <w:rPr>
          <w:lang w:val="en-GB"/>
        </w:rPr>
        <w:t>and hence an empty string is represented by a single Unicode NUL. Some fields using these types may restrict the characters permitted.</w:t>
      </w:r>
    </w:p>
    <w:p w14:paraId="3A4039C9" w14:textId="77777777" w:rsidR="005B3D59" w:rsidRDefault="005B3D59" w:rsidP="0018563E">
      <w:pPr>
        <w:rPr>
          <w:ins w:id="69" w:author="David Singer 58874" w:date="2022-02-09T15:57:00Z"/>
          <w:rFonts w:ascii="Times New Roman" w:hAnsi="Times New Roman"/>
          <w:i/>
          <w:iCs/>
          <w:sz w:val="24"/>
          <w:lang w:val="en-GB"/>
        </w:rPr>
      </w:pPr>
      <w:ins w:id="70" w:author="David Singer 58874" w:date="2022-02-09T15:57:00Z">
        <w:r>
          <w:rPr>
            <w:rFonts w:ascii="Times New Roman" w:hAnsi="Times New Roman"/>
            <w:i/>
            <w:iCs/>
            <w:sz w:val="24"/>
            <w:lang w:val="en-GB"/>
          </w:rPr>
          <w:t>In 4.2.2 change</w:t>
        </w:r>
      </w:ins>
    </w:p>
    <w:p w14:paraId="19DB452F" w14:textId="77777777" w:rsidR="005B3D59" w:rsidRDefault="005B3D59" w:rsidP="005B3D59">
      <w:pPr>
        <w:pStyle w:val="fields"/>
        <w:keepNext/>
        <w:keepLines/>
        <w:jc w:val="both"/>
      </w:pPr>
      <w:r w:rsidRPr="00A3770E">
        <w:rPr>
          <w:rStyle w:val="codeChar"/>
          <w:rFonts w:eastAsia="MS Mincho"/>
        </w:rPr>
        <w:t>size</w:t>
      </w:r>
      <w:r>
        <w:t xml:space="preserve"> is an integer that specifies the number of bytes in this box, including all its fields and contained boxes; if size is 1 then the actual size is in the field </w:t>
      </w:r>
      <w:r w:rsidRPr="00A3770E">
        <w:rPr>
          <w:rStyle w:val="codeChar"/>
          <w:rFonts w:eastAsia="MS Mincho"/>
        </w:rPr>
        <w:t>largesize</w:t>
      </w:r>
      <w:r>
        <w:t xml:space="preserve">; if size is 0, then this box shall be in a top-level container, and be the last box in that container (typically, a file or data object delivered over a protocol), and its payload extends to the end of that container (normally only used for a </w:t>
      </w:r>
      <w:r w:rsidRPr="00A3770E">
        <w:rPr>
          <w:rStyle w:val="codeChar"/>
          <w:rFonts w:eastAsia="MS Mincho"/>
        </w:rPr>
        <w:t>MediaDataBox</w:t>
      </w:r>
      <w:r>
        <w:t>)</w:t>
      </w:r>
    </w:p>
    <w:p w14:paraId="434B8C8B" w14:textId="77777777" w:rsidR="005B3D59" w:rsidRDefault="005B3D59" w:rsidP="0018563E">
      <w:pPr>
        <w:rPr>
          <w:ins w:id="71" w:author="David Singer 58874" w:date="2022-02-09T15:57:00Z"/>
          <w:rFonts w:ascii="Times New Roman" w:hAnsi="Times New Roman"/>
          <w:i/>
          <w:iCs/>
          <w:sz w:val="24"/>
          <w:lang w:val="en-GB"/>
        </w:rPr>
      </w:pPr>
      <w:ins w:id="72" w:author="David Singer 58874" w:date="2022-02-09T15:57:00Z">
        <w:r>
          <w:rPr>
            <w:rFonts w:ascii="Times New Roman" w:hAnsi="Times New Roman"/>
            <w:i/>
            <w:iCs/>
            <w:sz w:val="24"/>
            <w:lang w:val="en-GB"/>
          </w:rPr>
          <w:t>to</w:t>
        </w:r>
      </w:ins>
    </w:p>
    <w:p w14:paraId="7340186A" w14:textId="30C4EDB1" w:rsidR="005B3D59" w:rsidRDefault="005B3D59" w:rsidP="005B3D59">
      <w:pPr>
        <w:pStyle w:val="fields"/>
        <w:keepNext/>
        <w:keepLines/>
        <w:jc w:val="both"/>
      </w:pPr>
      <w:r w:rsidRPr="00A3770E">
        <w:rPr>
          <w:rStyle w:val="codeChar"/>
          <w:rFonts w:eastAsia="MS Mincho"/>
        </w:rPr>
        <w:t>size</w:t>
      </w:r>
      <w:r>
        <w:t xml:space="preserve"> is an integer that specifies the number of bytes in this box, including all its fields and contained boxes; if size is 1 then the actual size is in the field </w:t>
      </w:r>
      <w:r w:rsidRPr="00A3770E">
        <w:rPr>
          <w:rStyle w:val="codeChar"/>
          <w:rFonts w:eastAsia="MS Mincho"/>
        </w:rPr>
        <w:t>largesize</w:t>
      </w:r>
      <w:r>
        <w:t xml:space="preserve">; if size is 0, then this box shall be </w:t>
      </w:r>
      <w:del w:id="73" w:author="David Singer 58874" w:date="2022-02-09T15:58:00Z">
        <w:r w:rsidDel="005B3D59">
          <w:delText xml:space="preserve">in </w:delText>
        </w:r>
      </w:del>
      <w:r>
        <w:t xml:space="preserve">a top-level </w:t>
      </w:r>
      <w:del w:id="74" w:author="David Singer 58874" w:date="2022-02-09T15:58:00Z">
        <w:r w:rsidDel="005B3D59">
          <w:delText>container</w:delText>
        </w:r>
      </w:del>
      <w:ins w:id="75" w:author="David Singer 58874" w:date="2022-02-09T15:58:00Z">
        <w:r>
          <w:t>box (i.e. not contained in another box)</w:t>
        </w:r>
      </w:ins>
      <w:r>
        <w:t>, and be the last box</w:t>
      </w:r>
      <w:ins w:id="76" w:author="David Singer 58874" w:date="2022-02-09T16:01:00Z">
        <w:r>
          <w:t xml:space="preserve"> in its 'file'</w:t>
        </w:r>
      </w:ins>
      <w:del w:id="77" w:author="David Singer 58874" w:date="2022-02-09T15:59:00Z">
        <w:r w:rsidDel="005B3D59">
          <w:delText xml:space="preserve"> in that container (typically, a file or data object delivered over a protocol)</w:delText>
        </w:r>
      </w:del>
      <w:r>
        <w:t xml:space="preserve">, and its payload extends to the end of </w:t>
      </w:r>
      <w:del w:id="78" w:author="David Singer 58874" w:date="2022-02-09T16:00:00Z">
        <w:r w:rsidDel="005B3D59">
          <w:delText xml:space="preserve">that </w:delText>
        </w:r>
      </w:del>
      <w:ins w:id="79" w:author="David Singer 58874" w:date="2022-02-09T16:00:00Z">
        <w:r>
          <w:t>th</w:t>
        </w:r>
      </w:ins>
      <w:ins w:id="80" w:author="David Singer 58874" w:date="2022-02-09T16:02:00Z">
        <w:r w:rsidR="001B3C27">
          <w:t>at</w:t>
        </w:r>
      </w:ins>
      <w:ins w:id="81" w:author="David Singer 58874" w:date="2022-02-09T16:00:00Z">
        <w:r>
          <w:t xml:space="preserve"> enclosing '</w:t>
        </w:r>
      </w:ins>
      <w:del w:id="82" w:author="David Singer 58874" w:date="2022-02-09T15:59:00Z">
        <w:r w:rsidDel="005B3D59">
          <w:delText xml:space="preserve">container </w:delText>
        </w:r>
      </w:del>
      <w:ins w:id="83" w:author="David Singer 58874" w:date="2022-02-09T15:59:00Z">
        <w:r>
          <w:t>file</w:t>
        </w:r>
      </w:ins>
      <w:ins w:id="84" w:author="David Singer 58874" w:date="2022-02-09T16:00:00Z">
        <w:r>
          <w:t xml:space="preserve">'. This is </w:t>
        </w:r>
      </w:ins>
      <w:del w:id="85" w:author="David Singer 58874" w:date="2022-02-09T16:00:00Z">
        <w:r w:rsidDel="005B3D59">
          <w:delText>(</w:delText>
        </w:r>
      </w:del>
      <w:r>
        <w:t xml:space="preserve">normally only used for a </w:t>
      </w:r>
      <w:r w:rsidRPr="00A3770E">
        <w:rPr>
          <w:rStyle w:val="codeChar"/>
          <w:rFonts w:eastAsia="MS Mincho"/>
        </w:rPr>
        <w:t>MediaDataBox</w:t>
      </w:r>
      <w:ins w:id="86" w:author="David Singer 58874" w:date="2022-02-09T16:00:00Z">
        <w:r>
          <w:t>.</w:t>
        </w:r>
      </w:ins>
      <w:del w:id="87" w:author="David Singer 58874" w:date="2022-02-09T16:00:00Z">
        <w:r w:rsidDel="005B3D59">
          <w:delText>)</w:delText>
        </w:r>
      </w:del>
    </w:p>
    <w:p w14:paraId="4D5F7E83" w14:textId="6D507954" w:rsidR="00CA3057" w:rsidRDefault="00CA3057" w:rsidP="0018563E">
      <w:pPr>
        <w:rPr>
          <w:ins w:id="88" w:author="David Singer Github #36" w:date="2022-02-09T15:27:00Z"/>
          <w:rFonts w:ascii="Times New Roman" w:hAnsi="Times New Roman"/>
          <w:i/>
          <w:iCs/>
          <w:sz w:val="24"/>
          <w:lang w:val="en-GB"/>
        </w:rPr>
      </w:pPr>
      <w:ins w:id="89" w:author="David Singer Github #36" w:date="2022-02-09T15:27:00Z">
        <w:r>
          <w:rPr>
            <w:rFonts w:ascii="Times New Roman" w:hAnsi="Times New Roman"/>
            <w:i/>
            <w:iCs/>
            <w:sz w:val="24"/>
            <w:lang w:val="en-GB"/>
          </w:rPr>
          <w:t>In 4.2.2 after</w:t>
        </w:r>
      </w:ins>
    </w:p>
    <w:p w14:paraId="78353548" w14:textId="77777777" w:rsidR="00CA3057" w:rsidRPr="003176D3" w:rsidRDefault="00CA3057" w:rsidP="00CA3057">
      <w:pPr>
        <w:rPr>
          <w:ins w:id="90" w:author="David Singer Github #36" w:date="2022-02-09T15:27:00Z"/>
          <w:lang w:val="en-GB"/>
        </w:rPr>
      </w:pPr>
      <w:ins w:id="91" w:author="David Singer Github #36" w:date="2022-02-09T15:27:00Z">
        <w:r w:rsidRPr="003176D3">
          <w:rPr>
            <w:lang w:val="en-GB"/>
          </w:rPr>
          <w:t>The semantics of these two fields are:</w:t>
        </w:r>
      </w:ins>
    </w:p>
    <w:p w14:paraId="2C4A13C1" w14:textId="77777777" w:rsidR="00CA3057" w:rsidRDefault="00CA3057" w:rsidP="00CA3057">
      <w:pPr>
        <w:pStyle w:val="fields"/>
        <w:keepNext/>
        <w:rPr>
          <w:ins w:id="92" w:author="David Singer Github #36" w:date="2022-02-09T15:27:00Z"/>
        </w:rPr>
      </w:pPr>
      <w:ins w:id="93" w:author="David Singer Github #36" w:date="2022-02-09T15:27:00Z">
        <w:r w:rsidRPr="00A3770E">
          <w:rPr>
            <w:rStyle w:val="codeChar"/>
            <w:rFonts w:eastAsia="MS Mincho"/>
          </w:rPr>
          <w:t>version</w:t>
        </w:r>
        <w:r>
          <w:t xml:space="preserve"> is an integer that specifies the version of this format of the box.</w:t>
        </w:r>
      </w:ins>
    </w:p>
    <w:p w14:paraId="30E48BAF" w14:textId="77777777" w:rsidR="00CA3057" w:rsidRDefault="00CA3057" w:rsidP="00CA3057">
      <w:pPr>
        <w:pStyle w:val="fields"/>
        <w:rPr>
          <w:ins w:id="94" w:author="David Singer Github #36" w:date="2022-02-09T15:27:00Z"/>
        </w:rPr>
      </w:pPr>
      <w:ins w:id="95" w:author="David Singer Github #36" w:date="2022-02-09T15:27:00Z">
        <w:r w:rsidRPr="00A3770E">
          <w:rPr>
            <w:rStyle w:val="codeChar"/>
            <w:rFonts w:eastAsia="MS Mincho"/>
          </w:rPr>
          <w:t>flags</w:t>
        </w:r>
        <w:r>
          <w:t xml:space="preserve"> is a map of flags</w:t>
        </w:r>
      </w:ins>
    </w:p>
    <w:p w14:paraId="2E2EA486" w14:textId="77777777" w:rsidR="00CA3057" w:rsidRDefault="00CA3057" w:rsidP="0018563E">
      <w:pPr>
        <w:rPr>
          <w:ins w:id="96" w:author="David Singer Github #36" w:date="2022-02-09T15:27:00Z"/>
          <w:rFonts w:ascii="Times New Roman" w:hAnsi="Times New Roman"/>
          <w:i/>
          <w:iCs/>
          <w:sz w:val="24"/>
          <w:lang w:val="en-GB"/>
        </w:rPr>
      </w:pPr>
      <w:ins w:id="97" w:author="David Singer Github #36" w:date="2022-02-09T15:27:00Z">
        <w:r>
          <w:rPr>
            <w:rFonts w:ascii="Times New Roman" w:hAnsi="Times New Roman"/>
            <w:i/>
            <w:iCs/>
            <w:sz w:val="24"/>
            <w:lang w:val="en-GB"/>
          </w:rPr>
          <w:t>add</w:t>
        </w:r>
      </w:ins>
    </w:p>
    <w:p w14:paraId="55073E9A" w14:textId="31877B9E" w:rsidR="00CA3057" w:rsidRPr="00CA3057" w:rsidRDefault="00CA3057" w:rsidP="00CA3057">
      <w:pPr>
        <w:rPr>
          <w:ins w:id="98" w:author="David Singer Github #36" w:date="2022-02-09T15:28:00Z"/>
          <w:szCs w:val="22"/>
          <w:lang w:val="en-GB"/>
        </w:rPr>
      </w:pPr>
      <w:ins w:id="99" w:author="David Singer Github #36" w:date="2022-02-09T15:28:00Z">
        <w:r w:rsidRPr="00CA3057">
          <w:rPr>
            <w:szCs w:val="22"/>
            <w:lang w:val="en-GB"/>
          </w:rPr>
          <w:t>When the syntax</w:t>
        </w:r>
        <w:r>
          <w:rPr>
            <w:szCs w:val="22"/>
            <w:lang w:val="en-GB"/>
          </w:rPr>
          <w:t xml:space="preserve"> specifies</w:t>
        </w:r>
        <w:r w:rsidRPr="00CA3057">
          <w:rPr>
            <w:szCs w:val="22"/>
            <w:lang w:val="en-GB"/>
          </w:rPr>
          <w:t xml:space="preserve"> </w:t>
        </w:r>
        <w:r w:rsidRPr="00CA3057">
          <w:rPr>
            <w:rFonts w:ascii="Courier New" w:hAnsi="Courier New" w:cs="Courier New"/>
            <w:szCs w:val="22"/>
            <w:lang w:val="en-GB"/>
            <w:rPrChange w:id="100" w:author="David Singer Github #36" w:date="2022-02-09T15:28:00Z">
              <w:rPr>
                <w:szCs w:val="22"/>
                <w:lang w:val="en-GB"/>
              </w:rPr>
            </w:rPrChange>
          </w:rPr>
          <w:t>version = 0</w:t>
        </w:r>
        <w:r w:rsidRPr="00CA3057">
          <w:rPr>
            <w:szCs w:val="22"/>
            <w:lang w:val="en-GB"/>
          </w:rPr>
          <w:t xml:space="preserve">, it means that this document only defines the syntax for version 0 of the </w:t>
        </w:r>
        <w:proofErr w:type="spellStart"/>
        <w:r w:rsidRPr="00CA3057">
          <w:rPr>
            <w:rFonts w:ascii="Courier New" w:hAnsi="Courier New" w:cs="Courier New"/>
            <w:szCs w:val="22"/>
            <w:lang w:val="en-GB"/>
            <w:rPrChange w:id="101" w:author="David Singer Github #36" w:date="2022-02-09T15:29:00Z">
              <w:rPr>
                <w:szCs w:val="22"/>
                <w:lang w:val="en-GB"/>
              </w:rPr>
            </w:rPrChange>
          </w:rPr>
          <w:t>FullBox</w:t>
        </w:r>
        <w:proofErr w:type="spellEnd"/>
        <w:r w:rsidRPr="00CA3057">
          <w:rPr>
            <w:szCs w:val="22"/>
            <w:lang w:val="en-GB"/>
          </w:rPr>
          <w:t>. When “</w:t>
        </w:r>
        <w:r w:rsidRPr="00CA3057">
          <w:rPr>
            <w:rFonts w:ascii="Courier New" w:hAnsi="Courier New" w:cs="Courier New"/>
            <w:szCs w:val="22"/>
            <w:lang w:val="en-GB"/>
            <w:rPrChange w:id="102" w:author="David Singer Github #36" w:date="2022-02-09T15:29:00Z">
              <w:rPr>
                <w:szCs w:val="22"/>
                <w:lang w:val="en-GB"/>
              </w:rPr>
            </w:rPrChange>
          </w:rPr>
          <w:t>= 0</w:t>
        </w:r>
        <w:r w:rsidRPr="00CA3057">
          <w:rPr>
            <w:szCs w:val="22"/>
            <w:lang w:val="en-GB"/>
          </w:rPr>
          <w:t>” is not present, it means different values are possible and the syntax has actual differences depending on the actual version used. Derived specifications are not permitted to define a new version of a box defined in this document.</w:t>
        </w:r>
      </w:ins>
    </w:p>
    <w:p w14:paraId="11B86603" w14:textId="4552CB0A" w:rsidR="00CA3057" w:rsidRPr="00CA3057" w:rsidRDefault="00CA3057" w:rsidP="00CA3057">
      <w:pPr>
        <w:rPr>
          <w:ins w:id="103" w:author="David Singer Github #36" w:date="2022-02-09T15:27:00Z"/>
          <w:szCs w:val="22"/>
          <w:lang w:val="en-GB"/>
          <w:rPrChange w:id="104" w:author="David Singer Github #36" w:date="2022-02-09T15:28:00Z">
            <w:rPr>
              <w:ins w:id="105" w:author="David Singer Github #36" w:date="2022-02-09T15:27:00Z"/>
              <w:rFonts w:ascii="Times New Roman" w:hAnsi="Times New Roman"/>
              <w:i/>
              <w:iCs/>
              <w:sz w:val="24"/>
              <w:lang w:val="en-GB"/>
            </w:rPr>
          </w:rPrChange>
        </w:rPr>
      </w:pPr>
      <w:ins w:id="106" w:author="David Singer Github #36" w:date="2022-02-09T15:28:00Z">
        <w:r w:rsidRPr="00CA3057">
          <w:rPr>
            <w:szCs w:val="22"/>
            <w:lang w:val="en-GB"/>
          </w:rPr>
          <w:t xml:space="preserve">When the </w:t>
        </w:r>
        <w:del w:id="107" w:author="Cyril Concolato" w:date="2022-02-09T16:55:00Z">
          <w:r w:rsidRPr="00CA3057" w:rsidDel="007B59A6">
            <w:rPr>
              <w:szCs w:val="22"/>
              <w:lang w:val="en-GB"/>
            </w:rPr>
            <w:delText xml:space="preserve">the </w:delText>
          </w:r>
        </w:del>
        <w:r w:rsidRPr="00CA3057">
          <w:rPr>
            <w:szCs w:val="22"/>
            <w:lang w:val="en-GB"/>
          </w:rPr>
          <w:t>syntax</w:t>
        </w:r>
      </w:ins>
      <w:ins w:id="108" w:author="David Singer Github #36" w:date="2022-02-09T15:29:00Z">
        <w:r>
          <w:rPr>
            <w:szCs w:val="22"/>
            <w:lang w:val="en-GB"/>
          </w:rPr>
          <w:t xml:space="preserve"> specifies</w:t>
        </w:r>
      </w:ins>
      <w:ins w:id="109" w:author="David Singer Github #36" w:date="2022-02-09T15:28:00Z">
        <w:r w:rsidRPr="00CA3057">
          <w:rPr>
            <w:szCs w:val="22"/>
            <w:lang w:val="en-GB"/>
          </w:rPr>
          <w:t xml:space="preserve"> </w:t>
        </w:r>
        <w:r w:rsidRPr="00CA3057">
          <w:rPr>
            <w:rFonts w:ascii="Courier New" w:hAnsi="Courier New" w:cs="Courier New"/>
            <w:szCs w:val="22"/>
            <w:lang w:val="en-GB"/>
            <w:rPrChange w:id="110" w:author="David Singer Github #36" w:date="2022-02-09T15:29:00Z">
              <w:rPr>
                <w:szCs w:val="22"/>
                <w:lang w:val="en-GB"/>
              </w:rPr>
            </w:rPrChange>
          </w:rPr>
          <w:t>flags = 0</w:t>
        </w:r>
        <w:r w:rsidRPr="00CA3057">
          <w:rPr>
            <w:szCs w:val="22"/>
            <w:lang w:val="en-GB"/>
          </w:rPr>
          <w:t xml:space="preserve"> (or sometimes simply “0”</w:t>
        </w:r>
      </w:ins>
      <w:ins w:id="111" w:author="David Singer Github #36" w:date="2022-02-09T15:29:00Z">
        <w:r>
          <w:rPr>
            <w:szCs w:val="22"/>
            <w:lang w:val="en-GB"/>
          </w:rPr>
          <w:t xml:space="preserve"> for the flags</w:t>
        </w:r>
      </w:ins>
      <w:ins w:id="112" w:author="David Singer Github #36" w:date="2022-02-09T15:28:00Z">
        <w:r w:rsidRPr="00CA3057">
          <w:rPr>
            <w:szCs w:val="22"/>
            <w:lang w:val="en-GB"/>
          </w:rPr>
          <w:t xml:space="preserve">), it means that this document does not define flag values for this </w:t>
        </w:r>
        <w:proofErr w:type="spellStart"/>
        <w:r w:rsidRPr="00CA3057">
          <w:rPr>
            <w:rFonts w:ascii="Courier New" w:hAnsi="Courier New" w:cs="Courier New"/>
            <w:szCs w:val="22"/>
            <w:lang w:val="en-GB"/>
            <w:rPrChange w:id="113" w:author="David Singer Github #36" w:date="2022-02-09T15:30:00Z">
              <w:rPr>
                <w:szCs w:val="22"/>
                <w:lang w:val="en-GB"/>
              </w:rPr>
            </w:rPrChange>
          </w:rPr>
          <w:t>FullBox</w:t>
        </w:r>
        <w:proofErr w:type="spellEnd"/>
        <w:r w:rsidRPr="00CA3057">
          <w:rPr>
            <w:szCs w:val="22"/>
            <w:lang w:val="en-GB"/>
          </w:rPr>
          <w:t>. When “</w:t>
        </w:r>
        <w:r w:rsidRPr="00CA3057">
          <w:rPr>
            <w:rFonts w:ascii="Courier New" w:hAnsi="Courier New" w:cs="Courier New"/>
            <w:szCs w:val="22"/>
            <w:lang w:val="en-GB"/>
            <w:rPrChange w:id="114" w:author="David Singer Github #36" w:date="2022-02-09T15:30:00Z">
              <w:rPr>
                <w:szCs w:val="22"/>
                <w:lang w:val="en-GB"/>
              </w:rPr>
            </w:rPrChange>
          </w:rPr>
          <w:t>= 0</w:t>
        </w:r>
        <w:r w:rsidRPr="00CA3057">
          <w:rPr>
            <w:szCs w:val="22"/>
            <w:lang w:val="en-GB"/>
          </w:rPr>
          <w:t xml:space="preserve">” is not present, it means different flag values are defined. Future editions of this document may define additional flags, but if a new value is introduced in a later edition that impacts the box syntax, a new version will be used. Derived specifications </w:t>
        </w:r>
      </w:ins>
      <w:ins w:id="115" w:author="David Singer Github #36" w:date="2022-02-09T15:30:00Z">
        <w:r>
          <w:rPr>
            <w:szCs w:val="22"/>
            <w:lang w:val="en-GB"/>
          </w:rPr>
          <w:t>should</w:t>
        </w:r>
      </w:ins>
      <w:ins w:id="116" w:author="David Singer Github #36" w:date="2022-02-09T15:28:00Z">
        <w:r w:rsidRPr="00CA3057">
          <w:rPr>
            <w:szCs w:val="22"/>
            <w:lang w:val="en-GB"/>
          </w:rPr>
          <w:t xml:space="preserve"> follow this </w:t>
        </w:r>
      </w:ins>
      <w:ins w:id="117" w:author="David Singer Github #36" w:date="2022-02-09T15:30:00Z">
        <w:r>
          <w:rPr>
            <w:szCs w:val="22"/>
            <w:lang w:val="en-GB"/>
          </w:rPr>
          <w:t>practice</w:t>
        </w:r>
      </w:ins>
      <w:ins w:id="118" w:author="David Singer Github #36" w:date="2022-02-09T15:28:00Z">
        <w:r w:rsidRPr="00CA3057">
          <w:rPr>
            <w:szCs w:val="22"/>
            <w:lang w:val="en-GB"/>
          </w:rPr>
          <w:t xml:space="preserve">. As a consequence, if a reader supports a version of a </w:t>
        </w:r>
        <w:proofErr w:type="spellStart"/>
        <w:r w:rsidRPr="00CA3057">
          <w:rPr>
            <w:rFonts w:ascii="Courier New" w:hAnsi="Courier New" w:cs="Courier New"/>
            <w:szCs w:val="22"/>
            <w:lang w:val="en-GB"/>
            <w:rPrChange w:id="119" w:author="David Singer Github #36" w:date="2022-02-09T15:30:00Z">
              <w:rPr>
                <w:szCs w:val="22"/>
                <w:lang w:val="en-GB"/>
              </w:rPr>
            </w:rPrChange>
          </w:rPr>
          <w:t>FullBox</w:t>
        </w:r>
        <w:proofErr w:type="spellEnd"/>
        <w:r w:rsidRPr="00CA3057">
          <w:rPr>
            <w:szCs w:val="22"/>
            <w:lang w:val="en-GB"/>
          </w:rPr>
          <w:t>, it can and should keep parsing the box even if it does not recognize a flag value. Writers should not write flag values that they do not understand.</w:t>
        </w:r>
      </w:ins>
    </w:p>
    <w:p w14:paraId="7B0CD994" w14:textId="5EDE5038" w:rsidR="00ED1247" w:rsidRPr="00ED1247" w:rsidRDefault="00ED1247" w:rsidP="0018563E">
      <w:pPr>
        <w:rPr>
          <w:rFonts w:ascii="Times New Roman" w:hAnsi="Times New Roman"/>
          <w:i/>
          <w:iCs/>
          <w:sz w:val="24"/>
          <w:lang w:val="en-GB"/>
        </w:rPr>
      </w:pPr>
      <w:r w:rsidRPr="00ED1247">
        <w:rPr>
          <w:rFonts w:ascii="Times New Roman" w:hAnsi="Times New Roman"/>
          <w:i/>
          <w:iCs/>
          <w:sz w:val="24"/>
          <w:lang w:val="en-GB"/>
        </w:rPr>
        <w:t>In section 4.3.1, File-type box, replace</w:t>
      </w:r>
    </w:p>
    <w:p w14:paraId="43F3EA3E" w14:textId="77777777" w:rsidR="00ED1247" w:rsidRPr="003176D3" w:rsidRDefault="00ED1247" w:rsidP="00ED1247">
      <w:pPr>
        <w:rPr>
          <w:lang w:val="en-GB"/>
        </w:rPr>
      </w:pPr>
      <w:r w:rsidRPr="003176D3">
        <w:rPr>
          <w:lang w:val="en-GB"/>
        </w:rPr>
        <w:lastRenderedPageBreak/>
        <w:t xml:space="preserve">This box </w:t>
      </w:r>
      <w:r>
        <w:rPr>
          <w:lang w:val="en-GB"/>
        </w:rPr>
        <w:t>shall</w:t>
      </w:r>
      <w:r w:rsidRPr="003176D3">
        <w:rPr>
          <w:lang w:val="en-GB"/>
        </w:rPr>
        <w:t xml:space="preserve"> be placed as early as possible in the file (e.g. after any obligatory signature, but before any significant variable-size boxes such as a </w:t>
      </w:r>
      <w:r w:rsidRPr="00A3770E">
        <w:rPr>
          <w:rStyle w:val="codeChar"/>
        </w:rPr>
        <w:t>MovieBox</w:t>
      </w:r>
      <w:r w:rsidRPr="003176D3">
        <w:rPr>
          <w:lang w:val="en-GB"/>
        </w:rPr>
        <w:t xml:space="preserve">, </w:t>
      </w:r>
      <w:r w:rsidRPr="00A3770E">
        <w:rPr>
          <w:rStyle w:val="codeChar"/>
        </w:rPr>
        <w:t>MediaDataBox</w:t>
      </w:r>
      <w:r w:rsidRPr="003176D3">
        <w:rPr>
          <w:lang w:val="en-GB"/>
        </w:rPr>
        <w:t xml:space="preserve">, or </w:t>
      </w:r>
      <w:r w:rsidRPr="00A3770E">
        <w:rPr>
          <w:rStyle w:val="codeChar"/>
        </w:rPr>
        <w:t>FreeSpaceBox</w:t>
      </w:r>
      <w:r w:rsidRPr="003176D3">
        <w:rPr>
          <w:lang w:val="en-GB"/>
        </w:rPr>
        <w:t>). It identifies which specification is the ‘best use’ of the file, and a minor version of that specification; and also a set of other specifications to which the file complies. Readers implementing this format should attempt to read files that are marked as compatible with any of the specifications that the reader implements. Any incompatible change in a specification should therefore register a new ‘brand’ identifier to identify files conformant to the new specification.</w:t>
      </w:r>
    </w:p>
    <w:p w14:paraId="6700CD88" w14:textId="56E9B82F" w:rsidR="00ED1247" w:rsidRPr="00ED1247" w:rsidRDefault="00ED1247" w:rsidP="0018563E">
      <w:pPr>
        <w:rPr>
          <w:rFonts w:ascii="Times New Roman" w:hAnsi="Times New Roman"/>
          <w:i/>
          <w:iCs/>
          <w:sz w:val="24"/>
          <w:lang w:val="en-GB"/>
        </w:rPr>
      </w:pPr>
      <w:r w:rsidRPr="00ED1247">
        <w:rPr>
          <w:rFonts w:ascii="Times New Roman" w:hAnsi="Times New Roman"/>
          <w:i/>
          <w:iCs/>
          <w:sz w:val="24"/>
          <w:lang w:val="en-GB"/>
        </w:rPr>
        <w:t>with</w:t>
      </w:r>
    </w:p>
    <w:p w14:paraId="77EE8AED" w14:textId="093C9D14" w:rsidR="00ED1247" w:rsidRPr="003176D3" w:rsidRDefault="00ED1247" w:rsidP="00ED1247">
      <w:pPr>
        <w:rPr>
          <w:lang w:val="en-GB"/>
        </w:rPr>
      </w:pPr>
      <w:r w:rsidRPr="003176D3">
        <w:rPr>
          <w:lang w:val="en-GB"/>
        </w:rPr>
        <w:t xml:space="preserve">This box </w:t>
      </w:r>
      <w:r>
        <w:rPr>
          <w:lang w:val="en-GB"/>
        </w:rPr>
        <w:t>shall</w:t>
      </w:r>
      <w:r w:rsidRPr="003176D3">
        <w:rPr>
          <w:lang w:val="en-GB"/>
        </w:rPr>
        <w:t xml:space="preserve"> be placed as early as possible in the file (e.g. after any obligatory signature, but before any significant variable-size boxes such as a </w:t>
      </w:r>
      <w:r w:rsidRPr="00A3770E">
        <w:rPr>
          <w:rStyle w:val="codeChar"/>
        </w:rPr>
        <w:t>MovieBox</w:t>
      </w:r>
      <w:r w:rsidRPr="003176D3">
        <w:rPr>
          <w:lang w:val="en-GB"/>
        </w:rPr>
        <w:t xml:space="preserve">, </w:t>
      </w:r>
      <w:r w:rsidRPr="00A3770E">
        <w:rPr>
          <w:rStyle w:val="codeChar"/>
        </w:rPr>
        <w:t>MediaDataBox</w:t>
      </w:r>
      <w:r w:rsidRPr="003176D3">
        <w:rPr>
          <w:lang w:val="en-GB"/>
        </w:rPr>
        <w:t xml:space="preserve">, or </w:t>
      </w:r>
      <w:r w:rsidRPr="00A3770E">
        <w:rPr>
          <w:rStyle w:val="codeChar"/>
        </w:rPr>
        <w:t>FreeSpaceBox</w:t>
      </w:r>
      <w:r w:rsidRPr="003176D3">
        <w:rPr>
          <w:lang w:val="en-GB"/>
        </w:rPr>
        <w:t>). It identifies which specification is the ‘best use’ of the file</w:t>
      </w:r>
      <w:r>
        <w:rPr>
          <w:lang w:val="en-GB"/>
        </w:rPr>
        <w:t xml:space="preserve"> (the </w:t>
      </w:r>
      <w:proofErr w:type="spellStart"/>
      <w:r w:rsidRPr="00F0233A">
        <w:rPr>
          <w:rFonts w:ascii="Courier New" w:hAnsi="Courier New" w:cs="Courier New"/>
          <w:lang w:val="en-GB"/>
        </w:rPr>
        <w:t>major_brand</w:t>
      </w:r>
      <w:proofErr w:type="spellEnd"/>
      <w:r>
        <w:rPr>
          <w:lang w:val="en-GB"/>
        </w:rPr>
        <w:t>)</w:t>
      </w:r>
      <w:r w:rsidRPr="003176D3">
        <w:rPr>
          <w:lang w:val="en-GB"/>
        </w:rPr>
        <w:t>, and a minor version of that specification; and also a set of other specifications to which the file complies</w:t>
      </w:r>
      <w:r>
        <w:rPr>
          <w:lang w:val="en-GB"/>
        </w:rPr>
        <w:t xml:space="preserve"> (the </w:t>
      </w:r>
      <w:proofErr w:type="spellStart"/>
      <w:r w:rsidRPr="00EB5345">
        <w:rPr>
          <w:rFonts w:ascii="Courier New" w:hAnsi="Courier New" w:cs="Courier New"/>
          <w:lang w:val="en-GB"/>
        </w:rPr>
        <w:t>compatible_brands</w:t>
      </w:r>
      <w:proofErr w:type="spellEnd"/>
      <w:r>
        <w:rPr>
          <w:lang w:val="en-GB"/>
        </w:rPr>
        <w:t xml:space="preserve">); the </w:t>
      </w:r>
      <w:proofErr w:type="spellStart"/>
      <w:r w:rsidRPr="00F0233A">
        <w:rPr>
          <w:rFonts w:ascii="Courier New" w:hAnsi="Courier New" w:cs="Courier New"/>
          <w:lang w:val="en-GB"/>
        </w:rPr>
        <w:t>major_brand</w:t>
      </w:r>
      <w:proofErr w:type="spellEnd"/>
      <w:r>
        <w:rPr>
          <w:lang w:val="en-GB"/>
        </w:rPr>
        <w:t xml:space="preserve"> should be repeated in the </w:t>
      </w:r>
      <w:proofErr w:type="spellStart"/>
      <w:r w:rsidRPr="00F0233A">
        <w:rPr>
          <w:rFonts w:ascii="Courier New" w:hAnsi="Courier New" w:cs="Courier New"/>
          <w:lang w:val="en-GB"/>
        </w:rPr>
        <w:t>compatible_brands</w:t>
      </w:r>
      <w:proofErr w:type="spellEnd"/>
      <w:r>
        <w:rPr>
          <w:lang w:val="en-GB"/>
        </w:rPr>
        <w:t xml:space="preserve"> list</w:t>
      </w:r>
      <w:r w:rsidRPr="003176D3">
        <w:rPr>
          <w:lang w:val="en-GB"/>
        </w:rPr>
        <w:t>. Readers implementing this format should attempt to read files that are marked as compatible with any of the specifications that the reader implements. Any incompatible change in a specification should therefore register a new ‘brand’ identifier to identify files conformant to the new specification.</w:t>
      </w:r>
    </w:p>
    <w:p w14:paraId="180D8868" w14:textId="77777777" w:rsidR="00CD473E" w:rsidRPr="009A258A" w:rsidRDefault="00CD473E" w:rsidP="00CD473E">
      <w:pPr>
        <w:rPr>
          <w:ins w:id="120" w:author="Miska Hannuksela" w:date="2022-02-10T09:21:00Z"/>
          <w:i/>
          <w:iCs/>
          <w:szCs w:val="22"/>
          <w:lang w:val="en-CA"/>
        </w:rPr>
      </w:pPr>
      <w:ins w:id="121" w:author="Miska Hannuksela" w:date="2022-02-10T09:21:00Z">
        <w:r w:rsidRPr="009A258A">
          <w:rPr>
            <w:i/>
            <w:iCs/>
            <w:szCs w:val="22"/>
            <w:lang w:val="en-CA"/>
          </w:rPr>
          <w:t>Add subclause 6.2.3 as follows:</w:t>
        </w:r>
      </w:ins>
    </w:p>
    <w:p w14:paraId="6BDD79FC" w14:textId="77777777" w:rsidR="00CD473E" w:rsidRPr="0086260D" w:rsidRDefault="00CD473E" w:rsidP="00CD473E">
      <w:pPr>
        <w:keepNext/>
        <w:tabs>
          <w:tab w:val="left" w:pos="540"/>
        </w:tabs>
        <w:suppressAutoHyphens/>
        <w:spacing w:before="60" w:line="250" w:lineRule="exact"/>
        <w:jc w:val="left"/>
        <w:outlineLvl w:val="1"/>
        <w:rPr>
          <w:ins w:id="122" w:author="Miska Hannuksela" w:date="2022-02-10T09:22:00Z"/>
          <w:b/>
          <w:sz w:val="20"/>
          <w:lang w:val="en-CA"/>
        </w:rPr>
      </w:pPr>
      <w:ins w:id="123" w:author="Miska Hannuksela" w:date="2022-02-10T09:22:00Z">
        <w:r w:rsidRPr="0086260D">
          <w:rPr>
            <w:b/>
            <w:sz w:val="20"/>
            <w:lang w:val="en-CA"/>
          </w:rPr>
          <w:t>6.2.3</w:t>
        </w:r>
        <w:r w:rsidRPr="0086260D">
          <w:rPr>
            <w:b/>
            <w:sz w:val="20"/>
            <w:lang w:val="en-CA"/>
          </w:rPr>
          <w:tab/>
          <w:t>Data offsets</w:t>
        </w:r>
      </w:ins>
    </w:p>
    <w:p w14:paraId="2A9DB454" w14:textId="77777777" w:rsidR="00CD473E" w:rsidRPr="0086260D" w:rsidRDefault="00CD473E" w:rsidP="00CD473E">
      <w:pPr>
        <w:rPr>
          <w:ins w:id="124" w:author="Miska Hannuksela" w:date="2022-02-10T09:22:00Z"/>
          <w:lang w:val="en-CA"/>
        </w:rPr>
      </w:pPr>
      <w:ins w:id="125" w:author="Miska Hannuksela" w:date="2022-02-10T09:22:00Z">
        <w:r w:rsidRPr="00CD473E">
          <w:rPr>
            <w:lang w:val="en-CA"/>
          </w:rPr>
          <w:t>ISO base media files</w:t>
        </w:r>
        <w:r w:rsidRPr="0086260D">
          <w:rPr>
            <w:lang w:val="en-CA"/>
          </w:rPr>
          <w:t xml:space="preserve"> contain either or both of:</w:t>
        </w:r>
      </w:ins>
    </w:p>
    <w:p w14:paraId="7F1BD70C" w14:textId="77777777" w:rsidR="00CD473E" w:rsidRPr="0086260D" w:rsidRDefault="00CD473E" w:rsidP="00CD473E">
      <w:pPr>
        <w:pStyle w:val="ListParagraph"/>
        <w:numPr>
          <w:ilvl w:val="0"/>
          <w:numId w:val="61"/>
        </w:numPr>
        <w:rPr>
          <w:ins w:id="126" w:author="Miska Hannuksela" w:date="2022-02-10T09:22:00Z"/>
          <w:lang w:val="en-CA"/>
        </w:rPr>
      </w:pPr>
      <w:ins w:id="127" w:author="Miska Hannuksela" w:date="2022-02-10T09:22:00Z">
        <w:r w:rsidRPr="0086260D">
          <w:rPr>
            <w:lang w:val="en-CA"/>
          </w:rPr>
          <w:t>tracks, which are defined as a timed sequence of related samples,</w:t>
        </w:r>
      </w:ins>
    </w:p>
    <w:p w14:paraId="6A15F413" w14:textId="77777777" w:rsidR="00CD473E" w:rsidRPr="0086260D" w:rsidRDefault="00CD473E" w:rsidP="00CD473E">
      <w:pPr>
        <w:pStyle w:val="ListParagraph"/>
        <w:numPr>
          <w:ilvl w:val="0"/>
          <w:numId w:val="61"/>
        </w:numPr>
        <w:rPr>
          <w:ins w:id="128" w:author="Miska Hannuksela" w:date="2022-02-10T09:22:00Z"/>
          <w:lang w:val="en-CA"/>
        </w:rPr>
      </w:pPr>
      <w:ins w:id="129" w:author="Miska Hannuksela" w:date="2022-02-10T09:22:00Z">
        <w:r w:rsidRPr="00CD473E">
          <w:rPr>
            <w:lang w:val="en-CA"/>
          </w:rPr>
          <w:t xml:space="preserve">items, </w:t>
        </w:r>
        <w:r w:rsidRPr="0086260D">
          <w:rPr>
            <w:lang w:val="en-CA"/>
          </w:rPr>
          <w:t xml:space="preserve">which do not require timed processing. </w:t>
        </w:r>
      </w:ins>
    </w:p>
    <w:p w14:paraId="67415B89" w14:textId="77777777" w:rsidR="00CD473E" w:rsidRPr="0086260D" w:rsidRDefault="00CD473E" w:rsidP="00CD473E">
      <w:pPr>
        <w:rPr>
          <w:ins w:id="130" w:author="Miska Hannuksela" w:date="2022-02-10T09:22:00Z"/>
          <w:lang w:val="en-CA"/>
        </w:rPr>
      </w:pPr>
      <w:ins w:id="131" w:author="Miska Hannuksela" w:date="2022-02-10T09:22:00Z">
        <w:r w:rsidRPr="00CD473E">
          <w:rPr>
            <w:lang w:val="en-CA"/>
          </w:rPr>
          <w:t xml:space="preserve">Each sample or item is mapped to a data reference entry that is present in the </w:t>
        </w:r>
        <w:proofErr w:type="spellStart"/>
        <w:r w:rsidRPr="0086260D">
          <w:rPr>
            <w:rFonts w:ascii="Courier New" w:hAnsi="Courier New" w:cs="Courier New"/>
            <w:lang w:val="en-CA"/>
          </w:rPr>
          <w:t>DataReferenceBox</w:t>
        </w:r>
        <w:proofErr w:type="spellEnd"/>
        <w:r w:rsidRPr="0086260D">
          <w:rPr>
            <w:lang w:val="en-CA"/>
          </w:rPr>
          <w:t xml:space="preserve"> contained in the </w:t>
        </w:r>
        <w:proofErr w:type="spellStart"/>
        <w:r w:rsidRPr="0086260D">
          <w:rPr>
            <w:rFonts w:ascii="Courier New" w:hAnsi="Courier New" w:cs="Courier New"/>
            <w:lang w:val="en-CA"/>
          </w:rPr>
          <w:t>MediaInformationBox</w:t>
        </w:r>
        <w:proofErr w:type="spellEnd"/>
        <w:r w:rsidRPr="0086260D">
          <w:rPr>
            <w:lang w:val="en-CA"/>
          </w:rPr>
          <w:t xml:space="preserve"> of the track or the </w:t>
        </w:r>
        <w:proofErr w:type="spellStart"/>
        <w:r w:rsidRPr="0086260D">
          <w:rPr>
            <w:rFonts w:ascii="Courier New" w:hAnsi="Courier New" w:cs="Courier New"/>
            <w:lang w:val="en-CA"/>
          </w:rPr>
          <w:t>MetaBox</w:t>
        </w:r>
        <w:proofErr w:type="spellEnd"/>
        <w:r w:rsidRPr="0086260D">
          <w:rPr>
            <w:lang w:val="en-CA"/>
          </w:rPr>
          <w:t xml:space="preserve"> where the item is defined, respectively. The data reference entry specifies the container for the sample or item data among the following:</w:t>
        </w:r>
      </w:ins>
    </w:p>
    <w:p w14:paraId="5161806B" w14:textId="77777777" w:rsidR="00CD473E" w:rsidRPr="0086260D" w:rsidRDefault="00CD473E" w:rsidP="00CD473E">
      <w:pPr>
        <w:pStyle w:val="ListParagraph"/>
        <w:numPr>
          <w:ilvl w:val="0"/>
          <w:numId w:val="60"/>
        </w:numPr>
        <w:rPr>
          <w:ins w:id="132" w:author="Miska Hannuksela" w:date="2022-02-10T09:22:00Z"/>
          <w:lang w:val="en-CA"/>
        </w:rPr>
      </w:pPr>
      <w:ins w:id="133" w:author="Miska Hannuksela" w:date="2022-02-10T09:22:00Z">
        <w:r w:rsidRPr="0086260D">
          <w:rPr>
            <w:lang w:val="en-CA"/>
          </w:rPr>
          <w:t>the same file where this data reference entry is present;</w:t>
        </w:r>
      </w:ins>
    </w:p>
    <w:p w14:paraId="2488670F" w14:textId="77777777" w:rsidR="00CD473E" w:rsidRPr="0086260D" w:rsidRDefault="00CD473E" w:rsidP="00CD473E">
      <w:pPr>
        <w:pStyle w:val="ListParagraph"/>
        <w:numPr>
          <w:ilvl w:val="0"/>
          <w:numId w:val="60"/>
        </w:numPr>
        <w:rPr>
          <w:ins w:id="134" w:author="Miska Hannuksela" w:date="2022-02-10T09:22:00Z"/>
          <w:lang w:val="en-CA"/>
        </w:rPr>
      </w:pPr>
      <w:ins w:id="135" w:author="Miska Hannuksela" w:date="2022-02-10T09:22:00Z">
        <w:r w:rsidRPr="0086260D">
          <w:rPr>
            <w:lang w:val="en-CA"/>
          </w:rPr>
          <w:t>a resource identified by a given URL or URN;</w:t>
        </w:r>
      </w:ins>
    </w:p>
    <w:p w14:paraId="1FE66A4A" w14:textId="77777777" w:rsidR="00CD473E" w:rsidRPr="0086260D" w:rsidRDefault="00CD473E" w:rsidP="00CD473E">
      <w:pPr>
        <w:pStyle w:val="ListParagraph"/>
        <w:numPr>
          <w:ilvl w:val="0"/>
          <w:numId w:val="60"/>
        </w:numPr>
        <w:rPr>
          <w:ins w:id="136" w:author="Miska Hannuksela" w:date="2022-02-10T09:22:00Z"/>
          <w:lang w:val="en-CA"/>
        </w:rPr>
      </w:pPr>
      <w:ins w:id="137" w:author="Miska Hannuksela" w:date="2022-02-10T09:22:00Z">
        <w:r w:rsidRPr="0086260D">
          <w:rPr>
            <w:lang w:val="en-CA"/>
          </w:rPr>
          <w:t xml:space="preserve">the </w:t>
        </w:r>
        <w:proofErr w:type="spellStart"/>
        <w:r w:rsidRPr="0086260D">
          <w:rPr>
            <w:rFonts w:ascii="Courier New" w:hAnsi="Courier New" w:cs="Courier New"/>
            <w:lang w:val="en-CA"/>
          </w:rPr>
          <w:t>IdentifiedMediaDataBox</w:t>
        </w:r>
        <w:proofErr w:type="spellEnd"/>
        <w:r w:rsidRPr="0086260D">
          <w:rPr>
            <w:lang w:val="en-CA"/>
          </w:rPr>
          <w:t xml:space="preserve"> that contains a given identifier value;</w:t>
        </w:r>
      </w:ins>
    </w:p>
    <w:p w14:paraId="6588696E" w14:textId="77777777" w:rsidR="00CD473E" w:rsidRPr="00CD473E" w:rsidRDefault="00CD473E" w:rsidP="00CD473E">
      <w:pPr>
        <w:pStyle w:val="ListParagraph"/>
        <w:numPr>
          <w:ilvl w:val="0"/>
          <w:numId w:val="60"/>
        </w:numPr>
        <w:rPr>
          <w:ins w:id="138" w:author="Miska Hannuksela" w:date="2022-02-10T09:22:00Z"/>
          <w:lang w:val="en-CA"/>
        </w:rPr>
      </w:pPr>
      <w:ins w:id="139" w:author="Miska Hannuksela" w:date="2022-02-10T09:22:00Z">
        <w:r w:rsidRPr="0086260D">
          <w:rPr>
            <w:lang w:val="en-CA"/>
          </w:rPr>
          <w:t xml:space="preserve">the </w:t>
        </w:r>
        <w:proofErr w:type="spellStart"/>
        <w:r w:rsidRPr="0086260D">
          <w:rPr>
            <w:rFonts w:ascii="Courier New" w:hAnsi="Courier New" w:cs="Courier New"/>
            <w:lang w:val="en-CA"/>
          </w:rPr>
          <w:t>IdentifiedMediaDataBox</w:t>
        </w:r>
        <w:proofErr w:type="spellEnd"/>
        <w:r w:rsidRPr="0086260D">
          <w:rPr>
            <w:lang w:val="en-CA"/>
          </w:rPr>
          <w:t xml:space="preserve"> that contains the identifier value that is equal to </w:t>
        </w:r>
        <w:proofErr w:type="spellStart"/>
        <w:r w:rsidRPr="0086260D">
          <w:rPr>
            <w:rFonts w:ascii="Courier New" w:hAnsi="Courier New"/>
            <w:lang w:val="en-CA"/>
          </w:rPr>
          <w:t>sequence_number</w:t>
        </w:r>
        <w:proofErr w:type="spellEnd"/>
        <w:r w:rsidRPr="0086260D">
          <w:rPr>
            <w:lang w:val="en-CA"/>
          </w:rPr>
          <w:t xml:space="preserve"> of the </w:t>
        </w:r>
        <w:proofErr w:type="spellStart"/>
        <w:r w:rsidRPr="0086260D">
          <w:rPr>
            <w:rFonts w:ascii="Courier New" w:hAnsi="Courier New"/>
            <w:lang w:val="en-CA"/>
          </w:rPr>
          <w:t>MovieFragmentHeaderBox</w:t>
        </w:r>
        <w:proofErr w:type="spellEnd"/>
        <w:r w:rsidRPr="0086260D">
          <w:rPr>
            <w:lang w:val="en-CA"/>
          </w:rPr>
          <w:t xml:space="preserve"> of the movie fragment containing the sample.</w:t>
        </w:r>
      </w:ins>
    </w:p>
    <w:p w14:paraId="3D4184EA" w14:textId="77777777" w:rsidR="00CD473E" w:rsidRPr="0086260D" w:rsidRDefault="00CD473E" w:rsidP="00CD473E">
      <w:pPr>
        <w:rPr>
          <w:ins w:id="140" w:author="Miska Hannuksela" w:date="2022-02-10T09:22:00Z"/>
          <w:lang w:val="en-CA"/>
        </w:rPr>
      </w:pPr>
      <w:ins w:id="141" w:author="Miska Hannuksela" w:date="2022-02-10T09:22:00Z">
        <w:r w:rsidRPr="0086260D">
          <w:rPr>
            <w:lang w:val="en-CA"/>
          </w:rPr>
          <w:t xml:space="preserve">The location of samples and item data within its container is indicated through data offsets, which may be provided or inferred, for example based on the </w:t>
        </w:r>
        <w:proofErr w:type="spellStart"/>
        <w:r w:rsidRPr="0086260D">
          <w:rPr>
            <w:rFonts w:ascii="Courier New" w:hAnsi="Courier New" w:cs="Courier New"/>
            <w:lang w:val="en-CA"/>
          </w:rPr>
          <w:t>ChunkOffsetBox</w:t>
        </w:r>
        <w:proofErr w:type="spellEnd"/>
        <w:r w:rsidRPr="0086260D">
          <w:rPr>
            <w:lang w:val="en-CA"/>
          </w:rPr>
          <w:t xml:space="preserve">, </w:t>
        </w:r>
        <w:proofErr w:type="spellStart"/>
        <w:r w:rsidRPr="0086260D">
          <w:rPr>
            <w:rFonts w:ascii="Courier New" w:hAnsi="Courier New" w:cs="Courier New"/>
            <w:lang w:val="en-CA"/>
          </w:rPr>
          <w:t>TrackFragmentHeaderBox</w:t>
        </w:r>
        <w:proofErr w:type="spellEnd"/>
        <w:r w:rsidRPr="0086260D">
          <w:rPr>
            <w:lang w:val="en-CA"/>
          </w:rPr>
          <w:t xml:space="preserve">, or </w:t>
        </w:r>
        <w:proofErr w:type="spellStart"/>
        <w:r w:rsidRPr="0086260D">
          <w:rPr>
            <w:rFonts w:ascii="Courier New" w:hAnsi="Courier New" w:cs="Courier New"/>
            <w:lang w:val="en-CA"/>
          </w:rPr>
          <w:t>ItemLocationBox</w:t>
        </w:r>
        <w:proofErr w:type="spellEnd"/>
        <w:r w:rsidRPr="0086260D">
          <w:rPr>
            <w:lang w:val="en-CA"/>
          </w:rPr>
          <w:t xml:space="preserve">. Table </w:t>
        </w:r>
        <w:r w:rsidRPr="0086260D">
          <w:rPr>
            <w:highlight w:val="yellow"/>
            <w:lang w:val="en-CA"/>
          </w:rPr>
          <w:t>XX</w:t>
        </w:r>
        <w:r w:rsidRPr="0086260D">
          <w:rPr>
            <w:lang w:val="en-CA"/>
          </w:rPr>
          <w:t xml:space="preserve"> summarizes the different types of data offsets.</w:t>
        </w:r>
      </w:ins>
    </w:p>
    <w:p w14:paraId="1594EAB0" w14:textId="77777777" w:rsidR="00CD473E" w:rsidRPr="0086260D" w:rsidRDefault="00CD473E" w:rsidP="00CD473E">
      <w:pPr>
        <w:pStyle w:val="Caption"/>
        <w:keepLines/>
        <w:spacing w:before="0"/>
        <w:jc w:val="center"/>
        <w:rPr>
          <w:ins w:id="142" w:author="Miska Hannuksela" w:date="2022-02-10T09:22:00Z"/>
          <w:lang w:val="en-CA"/>
        </w:rPr>
      </w:pPr>
      <w:bookmarkStart w:id="143" w:name="_Ref288204256"/>
      <w:bookmarkStart w:id="144" w:name="_Ref287106196"/>
      <w:ins w:id="145" w:author="Miska Hannuksela" w:date="2022-02-10T09:22:00Z">
        <w:r w:rsidRPr="0086260D">
          <w:rPr>
            <w:lang w:val="en-CA"/>
          </w:rPr>
          <w:t>Table </w:t>
        </w:r>
        <w:bookmarkEnd w:id="143"/>
        <w:r w:rsidRPr="0086260D">
          <w:rPr>
            <w:highlight w:val="yellow"/>
            <w:lang w:val="en-CA"/>
          </w:rPr>
          <w:t>XX</w:t>
        </w:r>
        <w:r w:rsidRPr="0086260D">
          <w:rPr>
            <w:lang w:val="en-CA"/>
          </w:rPr>
          <w:t> — Data offset types</w:t>
        </w:r>
        <w:bookmarkEnd w:id="144"/>
      </w:ins>
    </w:p>
    <w:tbl>
      <w:tblPr>
        <w:tblStyle w:val="TableGrid"/>
        <w:tblW w:w="0" w:type="auto"/>
        <w:tblCellMar>
          <w:top w:w="57" w:type="dxa"/>
          <w:left w:w="57" w:type="dxa"/>
          <w:bottom w:w="57" w:type="dxa"/>
          <w:right w:w="57" w:type="dxa"/>
        </w:tblCellMar>
        <w:tblLook w:val="04A0" w:firstRow="1" w:lastRow="0" w:firstColumn="1" w:lastColumn="0" w:noHBand="0" w:noVBand="1"/>
      </w:tblPr>
      <w:tblGrid>
        <w:gridCol w:w="1872"/>
        <w:gridCol w:w="2525"/>
        <w:gridCol w:w="2491"/>
        <w:gridCol w:w="2122"/>
      </w:tblGrid>
      <w:tr w:rsidR="00CD473E" w:rsidRPr="0086260D" w14:paraId="6B70EB30" w14:textId="77777777" w:rsidTr="00EC080E">
        <w:trPr>
          <w:ins w:id="146" w:author="Miska Hannuksela" w:date="2022-02-10T09:22:00Z"/>
        </w:trPr>
        <w:tc>
          <w:tcPr>
            <w:tcW w:w="1976" w:type="dxa"/>
          </w:tcPr>
          <w:p w14:paraId="0CFC2813" w14:textId="77777777" w:rsidR="00CD473E" w:rsidRPr="0086260D" w:rsidRDefault="00CD473E" w:rsidP="00EC080E">
            <w:pPr>
              <w:spacing w:after="0"/>
              <w:jc w:val="left"/>
              <w:rPr>
                <w:ins w:id="147" w:author="Miska Hannuksela" w:date="2022-02-10T09:22:00Z"/>
                <w:b/>
                <w:bCs/>
                <w:sz w:val="18"/>
                <w:szCs w:val="16"/>
                <w:lang w:val="en-CA"/>
              </w:rPr>
            </w:pPr>
            <w:ins w:id="148" w:author="Miska Hannuksela" w:date="2022-02-10T09:22:00Z">
              <w:r w:rsidRPr="00CD473E">
                <w:rPr>
                  <w:b/>
                  <w:bCs/>
                  <w:sz w:val="18"/>
                  <w:szCs w:val="16"/>
                  <w:lang w:val="en-CA"/>
                </w:rPr>
                <w:t>Type of data offset</w:t>
              </w:r>
            </w:ins>
          </w:p>
        </w:tc>
        <w:tc>
          <w:tcPr>
            <w:tcW w:w="2550" w:type="dxa"/>
          </w:tcPr>
          <w:p w14:paraId="409A14FA" w14:textId="77777777" w:rsidR="00CD473E" w:rsidRPr="0086260D" w:rsidRDefault="00CD473E" w:rsidP="00EC080E">
            <w:pPr>
              <w:spacing w:after="0"/>
              <w:jc w:val="left"/>
              <w:rPr>
                <w:ins w:id="149" w:author="Miska Hannuksela" w:date="2022-02-10T09:22:00Z"/>
                <w:b/>
                <w:bCs/>
                <w:sz w:val="18"/>
                <w:szCs w:val="16"/>
                <w:lang w:val="en-CA"/>
              </w:rPr>
            </w:pPr>
            <w:ins w:id="150" w:author="Miska Hannuksela" w:date="2022-02-10T09:22:00Z">
              <w:r w:rsidRPr="0086260D">
                <w:rPr>
                  <w:b/>
                  <w:bCs/>
                  <w:sz w:val="18"/>
                  <w:szCs w:val="16"/>
                  <w:lang w:val="en-CA"/>
                </w:rPr>
                <w:t>Signalling</w:t>
              </w:r>
            </w:ins>
          </w:p>
        </w:tc>
        <w:tc>
          <w:tcPr>
            <w:tcW w:w="2491" w:type="dxa"/>
          </w:tcPr>
          <w:p w14:paraId="72239DDF" w14:textId="77777777" w:rsidR="00CD473E" w:rsidRPr="0086260D" w:rsidRDefault="00CD473E" w:rsidP="00EC080E">
            <w:pPr>
              <w:spacing w:after="0"/>
              <w:jc w:val="left"/>
              <w:rPr>
                <w:ins w:id="151" w:author="Miska Hannuksela" w:date="2022-02-10T09:22:00Z"/>
                <w:b/>
                <w:bCs/>
                <w:sz w:val="18"/>
                <w:szCs w:val="16"/>
                <w:lang w:val="en-CA"/>
              </w:rPr>
            </w:pPr>
            <w:ins w:id="152" w:author="Miska Hannuksela" w:date="2022-02-10T09:22:00Z">
              <w:r w:rsidRPr="0086260D">
                <w:rPr>
                  <w:b/>
                  <w:bCs/>
                  <w:sz w:val="18"/>
                  <w:szCs w:val="16"/>
                  <w:lang w:val="en-CA"/>
                </w:rPr>
                <w:t>The origin that the data offset is relative to</w:t>
              </w:r>
            </w:ins>
          </w:p>
        </w:tc>
        <w:tc>
          <w:tcPr>
            <w:tcW w:w="2333" w:type="dxa"/>
          </w:tcPr>
          <w:p w14:paraId="5B6C7928" w14:textId="77777777" w:rsidR="00CD473E" w:rsidRPr="0086260D" w:rsidRDefault="00CD473E" w:rsidP="00EC080E">
            <w:pPr>
              <w:spacing w:after="0"/>
              <w:jc w:val="left"/>
              <w:rPr>
                <w:ins w:id="153" w:author="Miska Hannuksela" w:date="2022-02-10T09:22:00Z"/>
                <w:b/>
                <w:bCs/>
                <w:sz w:val="18"/>
                <w:szCs w:val="16"/>
                <w:lang w:val="en-CA"/>
              </w:rPr>
            </w:pPr>
            <w:ins w:id="154" w:author="Miska Hannuksela" w:date="2022-02-10T09:22:00Z">
              <w:r w:rsidRPr="0086260D">
                <w:rPr>
                  <w:b/>
                  <w:bCs/>
                  <w:sz w:val="18"/>
                  <w:szCs w:val="16"/>
                  <w:lang w:val="en-CA"/>
                </w:rPr>
                <w:t>Usage examples</w:t>
              </w:r>
            </w:ins>
          </w:p>
        </w:tc>
      </w:tr>
      <w:tr w:rsidR="00CD473E" w:rsidRPr="0086260D" w14:paraId="6DDED7C7" w14:textId="77777777" w:rsidTr="00EC080E">
        <w:trPr>
          <w:ins w:id="155" w:author="Miska Hannuksela" w:date="2022-02-10T09:22:00Z"/>
        </w:trPr>
        <w:tc>
          <w:tcPr>
            <w:tcW w:w="1976" w:type="dxa"/>
          </w:tcPr>
          <w:p w14:paraId="65FB93B6" w14:textId="77777777" w:rsidR="00CD473E" w:rsidRPr="0086260D" w:rsidRDefault="00CD473E" w:rsidP="00EC080E">
            <w:pPr>
              <w:spacing w:after="0"/>
              <w:jc w:val="left"/>
              <w:rPr>
                <w:ins w:id="156" w:author="Miska Hannuksela" w:date="2022-02-10T09:22:00Z"/>
                <w:sz w:val="18"/>
                <w:szCs w:val="16"/>
                <w:lang w:val="en-CA"/>
              </w:rPr>
            </w:pPr>
            <w:ins w:id="157" w:author="Miska Hannuksela" w:date="2022-02-10T09:22:00Z">
              <w:r w:rsidRPr="00CD473E">
                <w:rPr>
                  <w:sz w:val="18"/>
                  <w:szCs w:val="16"/>
                  <w:lang w:val="en-CA"/>
                </w:rPr>
                <w:t xml:space="preserve">Movie-fragment-relative </w:t>
              </w:r>
            </w:ins>
          </w:p>
        </w:tc>
        <w:tc>
          <w:tcPr>
            <w:tcW w:w="2550" w:type="dxa"/>
          </w:tcPr>
          <w:p w14:paraId="7F5E8FF2" w14:textId="77777777" w:rsidR="00CD473E" w:rsidRPr="0086260D" w:rsidRDefault="00CD473E" w:rsidP="00EC080E">
            <w:pPr>
              <w:spacing w:after="0"/>
              <w:jc w:val="left"/>
              <w:rPr>
                <w:ins w:id="158" w:author="Miska Hannuksela" w:date="2022-02-10T09:22:00Z"/>
                <w:sz w:val="18"/>
                <w:szCs w:val="16"/>
                <w:lang w:val="en-CA"/>
              </w:rPr>
            </w:pPr>
            <w:ins w:id="159" w:author="Miska Hannuksela" w:date="2022-02-10T09:22:00Z">
              <w:r w:rsidRPr="0086260D">
                <w:rPr>
                  <w:sz w:val="18"/>
                  <w:szCs w:val="16"/>
                  <w:lang w:val="en-CA"/>
                </w:rPr>
                <w:t xml:space="preserve">The </w:t>
              </w:r>
              <w:r w:rsidRPr="0086260D">
                <w:rPr>
                  <w:rFonts w:ascii="Courier New" w:hAnsi="Courier New"/>
                  <w:sz w:val="18"/>
                  <w:szCs w:val="16"/>
                  <w:lang w:val="en-CA"/>
                </w:rPr>
                <w:t>base-data-offset-present</w:t>
              </w:r>
              <w:r w:rsidRPr="0086260D">
                <w:rPr>
                  <w:sz w:val="18"/>
                  <w:szCs w:val="16"/>
                  <w:lang w:val="en-CA"/>
                </w:rPr>
                <w:t xml:space="preserve"> and </w:t>
              </w:r>
              <w:r w:rsidRPr="0086260D">
                <w:rPr>
                  <w:rFonts w:ascii="Courier New" w:hAnsi="Courier New"/>
                  <w:sz w:val="18"/>
                  <w:szCs w:val="16"/>
                  <w:lang w:val="en-CA"/>
                </w:rPr>
                <w:t>default-base-is-</w:t>
              </w:r>
              <w:proofErr w:type="spellStart"/>
              <w:r w:rsidRPr="0086260D">
                <w:rPr>
                  <w:rFonts w:ascii="Courier New" w:hAnsi="Courier New"/>
                  <w:sz w:val="18"/>
                  <w:szCs w:val="16"/>
                  <w:lang w:val="en-CA"/>
                </w:rPr>
                <w:t>moof</w:t>
              </w:r>
              <w:proofErr w:type="spellEnd"/>
              <w:r w:rsidRPr="0086260D">
                <w:rPr>
                  <w:sz w:val="18"/>
                  <w:szCs w:val="16"/>
                  <w:lang w:val="en-CA"/>
                </w:rPr>
                <w:t xml:space="preserve"> flags of the </w:t>
              </w:r>
              <w:proofErr w:type="spellStart"/>
              <w:r w:rsidRPr="0086260D">
                <w:rPr>
                  <w:rFonts w:ascii="Courier New" w:hAnsi="Courier New" w:cs="Courier New"/>
                  <w:sz w:val="18"/>
                  <w:szCs w:val="16"/>
                  <w:lang w:val="en-CA"/>
                </w:rPr>
                <w:lastRenderedPageBreak/>
                <w:t>TrackFragmentHeaderBox</w:t>
              </w:r>
              <w:proofErr w:type="spellEnd"/>
              <w:r w:rsidRPr="0086260D">
                <w:rPr>
                  <w:sz w:val="18"/>
                  <w:szCs w:val="16"/>
                  <w:lang w:val="en-CA"/>
                </w:rPr>
                <w:t xml:space="preserve"> (see subclause </w:t>
              </w:r>
              <w:commentRangeStart w:id="160"/>
              <w:r w:rsidRPr="0086260D">
                <w:rPr>
                  <w:sz w:val="18"/>
                  <w:szCs w:val="16"/>
                  <w:lang w:val="en-CA"/>
                </w:rPr>
                <w:t>8.8.7.1</w:t>
              </w:r>
            </w:ins>
            <w:commentRangeEnd w:id="160"/>
            <w:r w:rsidR="00B36AE5">
              <w:rPr>
                <w:rStyle w:val="CommentReference"/>
              </w:rPr>
              <w:commentReference w:id="160"/>
            </w:r>
            <w:ins w:id="161" w:author="Miska Hannuksela" w:date="2022-02-10T09:22:00Z">
              <w:r w:rsidRPr="0086260D">
                <w:rPr>
                  <w:sz w:val="18"/>
                  <w:szCs w:val="16"/>
                  <w:lang w:val="en-CA"/>
                </w:rPr>
                <w:t>)</w:t>
              </w:r>
            </w:ins>
          </w:p>
        </w:tc>
        <w:tc>
          <w:tcPr>
            <w:tcW w:w="2491" w:type="dxa"/>
          </w:tcPr>
          <w:p w14:paraId="69C52728" w14:textId="77777777" w:rsidR="00CD473E" w:rsidRPr="0086260D" w:rsidRDefault="00CD473E" w:rsidP="00EC080E">
            <w:pPr>
              <w:spacing w:after="0"/>
              <w:jc w:val="left"/>
              <w:rPr>
                <w:ins w:id="162" w:author="Miska Hannuksela" w:date="2022-02-10T09:22:00Z"/>
                <w:sz w:val="18"/>
                <w:szCs w:val="16"/>
                <w:lang w:val="en-CA"/>
              </w:rPr>
            </w:pPr>
            <w:ins w:id="163" w:author="Miska Hannuksela" w:date="2022-02-10T09:22:00Z">
              <w:r w:rsidRPr="0086260D">
                <w:rPr>
                  <w:sz w:val="18"/>
                  <w:szCs w:val="16"/>
                  <w:lang w:val="en-CA"/>
                </w:rPr>
                <w:lastRenderedPageBreak/>
                <w:t xml:space="preserve">The first byte of the </w:t>
              </w:r>
              <w:proofErr w:type="spellStart"/>
              <w:r w:rsidRPr="0086260D">
                <w:rPr>
                  <w:rFonts w:ascii="Courier New" w:hAnsi="Courier New" w:cs="Courier New"/>
                  <w:sz w:val="18"/>
                  <w:szCs w:val="16"/>
                  <w:lang w:val="en-CA"/>
                </w:rPr>
                <w:t>MovieFragmentBox</w:t>
              </w:r>
              <w:proofErr w:type="spellEnd"/>
              <w:r w:rsidRPr="0086260D">
                <w:rPr>
                  <w:sz w:val="18"/>
                  <w:szCs w:val="16"/>
                  <w:lang w:val="en-CA"/>
                </w:rPr>
                <w:t xml:space="preserve"> defining the sample (if this is </w:t>
              </w:r>
              <w:r w:rsidRPr="0086260D">
                <w:rPr>
                  <w:sz w:val="18"/>
                  <w:szCs w:val="16"/>
                  <w:lang w:val="en-CA"/>
                </w:rPr>
                <w:lastRenderedPageBreak/>
                <w:t xml:space="preserve">the first </w:t>
              </w:r>
              <w:proofErr w:type="spellStart"/>
              <w:r w:rsidRPr="0086260D">
                <w:rPr>
                  <w:rFonts w:ascii="Courier New" w:hAnsi="Courier New" w:cs="Courier New"/>
                  <w:sz w:val="18"/>
                  <w:szCs w:val="16"/>
                  <w:lang w:val="en-CA"/>
                </w:rPr>
                <w:t>TrackFragmentHeaderBox</w:t>
              </w:r>
              <w:proofErr w:type="spellEnd"/>
              <w:r w:rsidRPr="0086260D">
                <w:rPr>
                  <w:sz w:val="18"/>
                  <w:szCs w:val="16"/>
                  <w:lang w:val="en-CA"/>
                </w:rPr>
                <w:t xml:space="preserve"> of this track within the movie fragment), or</w:t>
              </w:r>
            </w:ins>
          </w:p>
          <w:p w14:paraId="4B7C0744" w14:textId="77777777" w:rsidR="00CD473E" w:rsidRPr="00CD473E" w:rsidRDefault="00CD473E" w:rsidP="00EC080E">
            <w:pPr>
              <w:spacing w:after="0"/>
              <w:jc w:val="left"/>
              <w:rPr>
                <w:ins w:id="164" w:author="Miska Hannuksela" w:date="2022-02-10T09:22:00Z"/>
                <w:sz w:val="18"/>
                <w:szCs w:val="16"/>
                <w:lang w:val="en-CA"/>
              </w:rPr>
            </w:pPr>
            <w:ins w:id="165" w:author="Miska Hannuksela" w:date="2022-02-10T09:22:00Z">
              <w:r w:rsidRPr="0086260D">
                <w:rPr>
                  <w:sz w:val="18"/>
                  <w:szCs w:val="16"/>
                  <w:lang w:val="en-CA"/>
                </w:rPr>
                <w:t>the end of the data defined by the preceding track fragment of the same track (otherwise)</w:t>
              </w:r>
            </w:ins>
          </w:p>
        </w:tc>
        <w:tc>
          <w:tcPr>
            <w:tcW w:w="2333" w:type="dxa"/>
          </w:tcPr>
          <w:p w14:paraId="702F9E75" w14:textId="77777777" w:rsidR="00CD473E" w:rsidRPr="0086260D" w:rsidRDefault="00CD473E" w:rsidP="00EC080E">
            <w:pPr>
              <w:spacing w:after="0"/>
              <w:jc w:val="left"/>
              <w:rPr>
                <w:ins w:id="166" w:author="Miska Hannuksela" w:date="2022-02-10T09:22:00Z"/>
                <w:sz w:val="18"/>
                <w:szCs w:val="16"/>
                <w:lang w:val="en-CA"/>
              </w:rPr>
            </w:pPr>
            <w:ins w:id="167" w:author="Miska Hannuksela" w:date="2022-02-10T09:22:00Z">
              <w:r w:rsidRPr="0086260D">
                <w:rPr>
                  <w:sz w:val="18"/>
                  <w:szCs w:val="16"/>
                  <w:lang w:val="en-CA"/>
                </w:rPr>
                <w:lastRenderedPageBreak/>
                <w:t>Delivery of segments that contain one or more movie fragments</w:t>
              </w:r>
            </w:ins>
          </w:p>
        </w:tc>
      </w:tr>
      <w:tr w:rsidR="00CD473E" w:rsidRPr="0086260D" w14:paraId="7C404B3A" w14:textId="77777777" w:rsidTr="00EC080E">
        <w:trPr>
          <w:ins w:id="168" w:author="Miska Hannuksela" w:date="2022-02-10T09:22:00Z"/>
        </w:trPr>
        <w:tc>
          <w:tcPr>
            <w:tcW w:w="1976" w:type="dxa"/>
          </w:tcPr>
          <w:p w14:paraId="1908CF14" w14:textId="77777777" w:rsidR="00CD473E" w:rsidRPr="0086260D" w:rsidRDefault="00CD473E" w:rsidP="00EC080E">
            <w:pPr>
              <w:spacing w:after="0"/>
              <w:jc w:val="left"/>
              <w:rPr>
                <w:ins w:id="169" w:author="Miska Hannuksela" w:date="2022-02-10T09:22:00Z"/>
                <w:sz w:val="18"/>
                <w:szCs w:val="16"/>
                <w:lang w:val="en-CA"/>
              </w:rPr>
            </w:pPr>
            <w:ins w:id="170" w:author="Miska Hannuksela" w:date="2022-02-10T09:22:00Z">
              <w:r w:rsidRPr="00CD473E">
                <w:rPr>
                  <w:sz w:val="18"/>
                  <w:szCs w:val="16"/>
                  <w:lang w:val="en-CA"/>
                </w:rPr>
                <w:t>File-relative</w:t>
              </w:r>
            </w:ins>
          </w:p>
        </w:tc>
        <w:tc>
          <w:tcPr>
            <w:tcW w:w="2550" w:type="dxa"/>
          </w:tcPr>
          <w:p w14:paraId="01FCE765" w14:textId="77777777" w:rsidR="00CD473E" w:rsidRPr="0086260D" w:rsidRDefault="00CD473E" w:rsidP="00EC080E">
            <w:pPr>
              <w:spacing w:after="0"/>
              <w:jc w:val="left"/>
              <w:rPr>
                <w:ins w:id="171" w:author="Miska Hannuksela" w:date="2022-02-10T09:22:00Z"/>
                <w:sz w:val="18"/>
                <w:szCs w:val="16"/>
                <w:lang w:val="en-CA"/>
              </w:rPr>
            </w:pPr>
            <w:ins w:id="172" w:author="Miska Hannuksela" w:date="2022-02-10T09:22:00Z">
              <w:r w:rsidRPr="0086260D">
                <w:rPr>
                  <w:sz w:val="18"/>
                  <w:szCs w:val="16"/>
                  <w:lang w:val="en-CA"/>
                </w:rPr>
                <w:t xml:space="preserve">Data reference entry of type </w:t>
              </w:r>
              <w:r w:rsidRPr="0086260D">
                <w:rPr>
                  <w:rFonts w:ascii="Courier New" w:hAnsi="Courier New" w:cs="Courier New"/>
                  <w:sz w:val="18"/>
                  <w:szCs w:val="16"/>
                  <w:lang w:val="en-CA"/>
                </w:rPr>
                <w:t>'</w:t>
              </w:r>
              <w:proofErr w:type="spellStart"/>
              <w:r w:rsidRPr="0086260D">
                <w:rPr>
                  <w:rFonts w:ascii="Courier New" w:hAnsi="Courier New" w:cs="Courier New"/>
                  <w:sz w:val="18"/>
                  <w:szCs w:val="16"/>
                  <w:lang w:val="en-CA"/>
                </w:rPr>
                <w:t>url</w:t>
              </w:r>
              <w:proofErr w:type="spellEnd"/>
              <w:r w:rsidRPr="0086260D">
                <w:rPr>
                  <w:rFonts w:ascii="Courier New" w:hAnsi="Courier New" w:cs="Courier New"/>
                  <w:sz w:val="18"/>
                  <w:szCs w:val="16"/>
                  <w:lang w:val="en-CA"/>
                </w:rPr>
                <w:t> '</w:t>
              </w:r>
              <w:r w:rsidRPr="0086260D">
                <w:rPr>
                  <w:sz w:val="18"/>
                  <w:szCs w:val="16"/>
                  <w:lang w:val="en-CA"/>
                </w:rPr>
                <w:t xml:space="preserve"> or </w:t>
              </w:r>
              <w:r w:rsidRPr="0086260D">
                <w:rPr>
                  <w:rFonts w:ascii="Courier New" w:hAnsi="Courier New" w:cs="Courier New"/>
                  <w:sz w:val="18"/>
                  <w:szCs w:val="16"/>
                  <w:lang w:val="en-CA"/>
                </w:rPr>
                <w:t>'urn '</w:t>
              </w:r>
              <w:r w:rsidRPr="0086260D">
                <w:rPr>
                  <w:sz w:val="18"/>
                  <w:szCs w:val="16"/>
                  <w:lang w:val="en-CA"/>
                </w:rPr>
                <w:t xml:space="preserve">, and either no movie-fragment relative offsets indicated or </w:t>
              </w:r>
              <w:proofErr w:type="spellStart"/>
              <w:r w:rsidRPr="0086260D">
                <w:rPr>
                  <w:rFonts w:ascii="Courier New" w:hAnsi="Courier New" w:cs="Courier New"/>
                  <w:sz w:val="18"/>
                  <w:szCs w:val="16"/>
                  <w:lang w:val="en-CA"/>
                </w:rPr>
                <w:t>construction_method</w:t>
              </w:r>
              <w:proofErr w:type="spellEnd"/>
              <w:r w:rsidRPr="0086260D">
                <w:rPr>
                  <w:sz w:val="18"/>
                  <w:szCs w:val="16"/>
                  <w:lang w:val="en-CA"/>
                </w:rPr>
                <w:t xml:space="preserve"> equal to 0 in </w:t>
              </w:r>
              <w:proofErr w:type="spellStart"/>
              <w:r w:rsidRPr="0086260D">
                <w:rPr>
                  <w:rFonts w:ascii="Courier New" w:hAnsi="Courier New" w:cs="Courier New"/>
                  <w:sz w:val="18"/>
                  <w:szCs w:val="16"/>
                  <w:lang w:val="en-CA"/>
                </w:rPr>
                <w:t>ItemLocationBox</w:t>
              </w:r>
              <w:proofErr w:type="spellEnd"/>
            </w:ins>
          </w:p>
        </w:tc>
        <w:tc>
          <w:tcPr>
            <w:tcW w:w="2491" w:type="dxa"/>
          </w:tcPr>
          <w:p w14:paraId="5E45B8D9" w14:textId="77777777" w:rsidR="00CD473E" w:rsidRPr="0086260D" w:rsidRDefault="00CD473E" w:rsidP="00EC080E">
            <w:pPr>
              <w:spacing w:after="0"/>
              <w:jc w:val="left"/>
              <w:rPr>
                <w:ins w:id="173" w:author="Miska Hannuksela" w:date="2022-02-10T09:22:00Z"/>
                <w:sz w:val="18"/>
                <w:szCs w:val="16"/>
                <w:lang w:val="en-CA"/>
              </w:rPr>
            </w:pPr>
            <w:ins w:id="174" w:author="Miska Hannuksela" w:date="2022-02-10T09:22:00Z">
              <w:r w:rsidRPr="00CD473E">
                <w:rPr>
                  <w:sz w:val="18"/>
                  <w:szCs w:val="16"/>
                  <w:lang w:val="en-CA"/>
                </w:rPr>
                <w:t>The first byte of the file identified by the data reference entry</w:t>
              </w:r>
            </w:ins>
          </w:p>
        </w:tc>
        <w:tc>
          <w:tcPr>
            <w:tcW w:w="2333" w:type="dxa"/>
          </w:tcPr>
          <w:p w14:paraId="33D14EA7" w14:textId="77777777" w:rsidR="00CD473E" w:rsidRPr="0086260D" w:rsidRDefault="00CD473E" w:rsidP="00EC080E">
            <w:pPr>
              <w:jc w:val="left"/>
              <w:rPr>
                <w:ins w:id="175" w:author="Miska Hannuksela" w:date="2022-02-10T09:22:00Z"/>
                <w:sz w:val="18"/>
                <w:szCs w:val="16"/>
                <w:lang w:val="en-CA"/>
              </w:rPr>
            </w:pPr>
            <w:ins w:id="176" w:author="Miska Hannuksela" w:date="2022-02-10T09:22:00Z">
              <w:r w:rsidRPr="00CD473E">
                <w:rPr>
                  <w:sz w:val="18"/>
                  <w:szCs w:val="16"/>
                  <w:lang w:val="en-CA"/>
                </w:rPr>
                <w:t xml:space="preserve">Files that do not contain movie fragments. </w:t>
              </w:r>
            </w:ins>
          </w:p>
          <w:p w14:paraId="7FC323C5" w14:textId="77777777" w:rsidR="00CD473E" w:rsidRPr="0086260D" w:rsidRDefault="00CD473E" w:rsidP="00EC080E">
            <w:pPr>
              <w:spacing w:after="0"/>
              <w:jc w:val="left"/>
              <w:rPr>
                <w:ins w:id="177" w:author="Miska Hannuksela" w:date="2022-02-10T09:22:00Z"/>
                <w:sz w:val="18"/>
                <w:szCs w:val="16"/>
                <w:lang w:val="en-CA"/>
              </w:rPr>
            </w:pPr>
            <w:ins w:id="178" w:author="Miska Hannuksela" w:date="2022-02-10T09:22:00Z">
              <w:r w:rsidRPr="0086260D">
                <w:rPr>
                  <w:sz w:val="18"/>
                  <w:szCs w:val="16"/>
                  <w:lang w:val="en-CA"/>
                </w:rPr>
                <w:t>NOTE</w:t>
              </w:r>
              <w:r w:rsidRPr="0086260D">
                <w:rPr>
                  <w:sz w:val="18"/>
                  <w:szCs w:val="16"/>
                  <w:lang w:val="en-CA"/>
                </w:rPr>
                <w:tab/>
                <w:t>There might be implementations that record media data in a movie-fragmented file and use file-relative data offsets. However, movie-fragment-relative data offsets can be used for this purpose and have a benefit that they enable delivery on movie fragment basis.</w:t>
              </w:r>
            </w:ins>
          </w:p>
        </w:tc>
      </w:tr>
      <w:tr w:rsidR="00CD473E" w:rsidRPr="0086260D" w14:paraId="7CBFA487" w14:textId="77777777" w:rsidTr="00EC080E">
        <w:trPr>
          <w:ins w:id="179" w:author="Miska Hannuksela" w:date="2022-02-10T09:22:00Z"/>
        </w:trPr>
        <w:tc>
          <w:tcPr>
            <w:tcW w:w="1976" w:type="dxa"/>
          </w:tcPr>
          <w:p w14:paraId="4992EA47" w14:textId="77777777" w:rsidR="00CD473E" w:rsidRPr="0086260D" w:rsidRDefault="00CD473E" w:rsidP="00EC080E">
            <w:pPr>
              <w:spacing w:after="0"/>
              <w:jc w:val="left"/>
              <w:rPr>
                <w:ins w:id="180" w:author="Miska Hannuksela" w:date="2022-02-10T09:22:00Z"/>
                <w:sz w:val="18"/>
                <w:szCs w:val="16"/>
                <w:lang w:val="en-CA"/>
              </w:rPr>
            </w:pPr>
            <w:proofErr w:type="spellStart"/>
            <w:ins w:id="181" w:author="Miska Hannuksela" w:date="2022-02-10T09:22:00Z">
              <w:r w:rsidRPr="00CD473E">
                <w:rPr>
                  <w:rFonts w:ascii="Courier New" w:hAnsi="Courier New" w:cs="Courier New"/>
                  <w:sz w:val="18"/>
                  <w:szCs w:val="16"/>
                  <w:lang w:val="en-CA"/>
                </w:rPr>
                <w:t>IdentifiedMedia</w:t>
              </w:r>
              <w:r w:rsidRPr="0086260D">
                <w:rPr>
                  <w:rFonts w:ascii="Courier New" w:hAnsi="Courier New" w:cs="Courier New"/>
                  <w:sz w:val="18"/>
                  <w:szCs w:val="16"/>
                  <w:lang w:val="en-CA"/>
                </w:rPr>
                <w:t>‌DataBox</w:t>
              </w:r>
              <w:r w:rsidRPr="0086260D">
                <w:rPr>
                  <w:sz w:val="18"/>
                  <w:szCs w:val="16"/>
                  <w:lang w:val="en-CA"/>
                </w:rPr>
                <w:t>-relative</w:t>
              </w:r>
              <w:proofErr w:type="spellEnd"/>
            </w:ins>
          </w:p>
        </w:tc>
        <w:tc>
          <w:tcPr>
            <w:tcW w:w="2550" w:type="dxa"/>
          </w:tcPr>
          <w:p w14:paraId="24328986" w14:textId="77777777" w:rsidR="00CD473E" w:rsidRPr="0086260D" w:rsidRDefault="00CD473E" w:rsidP="00EC080E">
            <w:pPr>
              <w:spacing w:after="0"/>
              <w:jc w:val="left"/>
              <w:rPr>
                <w:ins w:id="182" w:author="Miska Hannuksela" w:date="2022-02-10T09:22:00Z"/>
                <w:sz w:val="18"/>
                <w:szCs w:val="16"/>
                <w:lang w:val="en-CA"/>
              </w:rPr>
            </w:pPr>
            <w:ins w:id="183" w:author="Miska Hannuksela" w:date="2022-02-10T09:22:00Z">
              <w:r w:rsidRPr="0086260D">
                <w:rPr>
                  <w:sz w:val="18"/>
                  <w:szCs w:val="16"/>
                  <w:lang w:val="en-CA"/>
                </w:rPr>
                <w:t xml:space="preserve">Data reference entry of type </w:t>
              </w:r>
              <w:r w:rsidRPr="0086260D">
                <w:rPr>
                  <w:rFonts w:ascii="Courier New" w:hAnsi="Courier New" w:cs="Courier New"/>
                  <w:sz w:val="18"/>
                  <w:szCs w:val="16"/>
                  <w:lang w:val="en-CA"/>
                </w:rPr>
                <w:t>'</w:t>
              </w:r>
              <w:proofErr w:type="spellStart"/>
              <w:r w:rsidRPr="0086260D">
                <w:rPr>
                  <w:rFonts w:ascii="Courier New" w:hAnsi="Courier New" w:cs="Courier New"/>
                  <w:sz w:val="18"/>
                  <w:szCs w:val="16"/>
                  <w:lang w:val="en-CA"/>
                </w:rPr>
                <w:t>imdt</w:t>
              </w:r>
              <w:proofErr w:type="spellEnd"/>
              <w:r w:rsidRPr="0086260D">
                <w:rPr>
                  <w:rFonts w:ascii="Courier New" w:hAnsi="Courier New" w:cs="Courier New"/>
                  <w:sz w:val="18"/>
                  <w:szCs w:val="16"/>
                  <w:lang w:val="en-CA"/>
                </w:rPr>
                <w:t>'</w:t>
              </w:r>
              <w:r w:rsidRPr="0086260D">
                <w:rPr>
                  <w:sz w:val="18"/>
                  <w:szCs w:val="16"/>
                  <w:lang w:val="en-CA"/>
                </w:rPr>
                <w:t xml:space="preserve"> or </w:t>
              </w:r>
              <w:r w:rsidRPr="0086260D">
                <w:rPr>
                  <w:rFonts w:ascii="Courier New" w:hAnsi="Courier New" w:cs="Courier New"/>
                  <w:sz w:val="18"/>
                  <w:szCs w:val="16"/>
                  <w:lang w:val="en-CA"/>
                </w:rPr>
                <w:t>'</w:t>
              </w:r>
              <w:proofErr w:type="spellStart"/>
              <w:r w:rsidRPr="0086260D">
                <w:rPr>
                  <w:rFonts w:ascii="Courier New" w:hAnsi="Courier New" w:cs="Courier New"/>
                  <w:sz w:val="18"/>
                  <w:szCs w:val="16"/>
                  <w:lang w:val="en-CA"/>
                </w:rPr>
                <w:t>snim</w:t>
              </w:r>
              <w:proofErr w:type="spellEnd"/>
              <w:r w:rsidRPr="0086260D">
                <w:rPr>
                  <w:rFonts w:ascii="Courier New" w:hAnsi="Courier New" w:cs="Courier New"/>
                  <w:sz w:val="18"/>
                  <w:szCs w:val="16"/>
                  <w:lang w:val="en-CA"/>
                </w:rPr>
                <w:t>'</w:t>
              </w:r>
            </w:ins>
          </w:p>
        </w:tc>
        <w:tc>
          <w:tcPr>
            <w:tcW w:w="2491" w:type="dxa"/>
          </w:tcPr>
          <w:p w14:paraId="41D2AA74" w14:textId="77777777" w:rsidR="00CD473E" w:rsidRPr="00CD473E" w:rsidRDefault="00CD473E" w:rsidP="00EC080E">
            <w:pPr>
              <w:spacing w:after="0"/>
              <w:jc w:val="left"/>
              <w:rPr>
                <w:ins w:id="184" w:author="Miska Hannuksela" w:date="2022-02-10T09:22:00Z"/>
                <w:sz w:val="18"/>
                <w:szCs w:val="16"/>
                <w:lang w:val="en-CA"/>
              </w:rPr>
            </w:pPr>
            <w:ins w:id="185" w:author="Miska Hannuksela" w:date="2022-02-10T09:22:00Z">
              <w:r w:rsidRPr="0086260D">
                <w:rPr>
                  <w:sz w:val="18"/>
                  <w:szCs w:val="16"/>
                  <w:lang w:val="en-CA"/>
                </w:rPr>
                <w:t xml:space="preserve">The first byte of the payload of the referenced </w:t>
              </w:r>
              <w:proofErr w:type="spellStart"/>
              <w:r w:rsidRPr="0086260D">
                <w:rPr>
                  <w:rFonts w:ascii="Courier New" w:hAnsi="Courier New"/>
                  <w:sz w:val="18"/>
                  <w:szCs w:val="16"/>
                  <w:lang w:val="en-CA"/>
                </w:rPr>
                <w:t>IdentifiedMediaDataBox</w:t>
              </w:r>
              <w:proofErr w:type="spellEnd"/>
            </w:ins>
          </w:p>
        </w:tc>
        <w:tc>
          <w:tcPr>
            <w:tcW w:w="2333" w:type="dxa"/>
          </w:tcPr>
          <w:p w14:paraId="49E1F6A3" w14:textId="77777777" w:rsidR="00CD473E" w:rsidRPr="0086260D" w:rsidRDefault="00CD473E" w:rsidP="00EC080E">
            <w:pPr>
              <w:spacing w:after="0"/>
              <w:jc w:val="left"/>
              <w:rPr>
                <w:ins w:id="186" w:author="Miska Hannuksela" w:date="2022-02-10T09:22:00Z"/>
                <w:sz w:val="18"/>
                <w:szCs w:val="16"/>
                <w:lang w:val="en-CA"/>
              </w:rPr>
            </w:pPr>
            <w:ins w:id="187" w:author="Miska Hannuksela" w:date="2022-02-10T09:22:00Z">
              <w:r w:rsidRPr="0086260D">
                <w:rPr>
                  <w:sz w:val="18"/>
                  <w:szCs w:val="16"/>
                  <w:lang w:val="en-CA"/>
                </w:rPr>
                <w:t xml:space="preserve">File editing (see subclause </w:t>
              </w:r>
              <w:commentRangeStart w:id="188"/>
              <w:commentRangeStart w:id="189"/>
              <w:r w:rsidRPr="0086260D">
                <w:rPr>
                  <w:sz w:val="18"/>
                  <w:szCs w:val="16"/>
                  <w:lang w:val="en-CA"/>
                </w:rPr>
                <w:t>E.15.3.1</w:t>
              </w:r>
            </w:ins>
            <w:commentRangeEnd w:id="188"/>
            <w:r w:rsidR="00B36AE5">
              <w:rPr>
                <w:rStyle w:val="CommentReference"/>
              </w:rPr>
              <w:commentReference w:id="188"/>
            </w:r>
            <w:commentRangeEnd w:id="189"/>
            <w:r w:rsidR="00B36AE5">
              <w:rPr>
                <w:rStyle w:val="CommentReference"/>
              </w:rPr>
              <w:commentReference w:id="189"/>
            </w:r>
            <w:ins w:id="190" w:author="Miska Hannuksela" w:date="2022-02-10T09:22:00Z">
              <w:r w:rsidRPr="0086260D">
                <w:rPr>
                  <w:sz w:val="18"/>
                  <w:szCs w:val="16"/>
                  <w:lang w:val="en-CA"/>
                </w:rPr>
                <w:t xml:space="preserve">), partial image file reception (see subclause E.15.3.2), delivery of the </w:t>
              </w:r>
              <w:proofErr w:type="spellStart"/>
              <w:r w:rsidRPr="0086260D">
                <w:rPr>
                  <w:rFonts w:ascii="Courier" w:hAnsi="Courier"/>
                  <w:sz w:val="18"/>
                  <w:szCs w:val="16"/>
                  <w:lang w:val="en-CA"/>
                </w:rPr>
                <w:t>MovieFragmentBox</w:t>
              </w:r>
              <w:proofErr w:type="spellEnd"/>
              <w:r w:rsidRPr="0086260D">
                <w:rPr>
                  <w:sz w:val="18"/>
                  <w:szCs w:val="16"/>
                  <w:lang w:val="en-CA"/>
                </w:rPr>
                <w:t xml:space="preserve"> in a separate resource from the media data it references.</w:t>
              </w:r>
            </w:ins>
          </w:p>
        </w:tc>
      </w:tr>
      <w:tr w:rsidR="00CD473E" w:rsidRPr="0086260D" w14:paraId="5E0286D2" w14:textId="77777777" w:rsidTr="00EC080E">
        <w:trPr>
          <w:ins w:id="191" w:author="Miska Hannuksela" w:date="2022-02-10T09:22:00Z"/>
        </w:trPr>
        <w:tc>
          <w:tcPr>
            <w:tcW w:w="1976" w:type="dxa"/>
          </w:tcPr>
          <w:p w14:paraId="5F17BCA9" w14:textId="77777777" w:rsidR="00CD473E" w:rsidRPr="0086260D" w:rsidRDefault="00CD473E" w:rsidP="00EC080E">
            <w:pPr>
              <w:spacing w:after="0"/>
              <w:jc w:val="left"/>
              <w:rPr>
                <w:ins w:id="192" w:author="Miska Hannuksela" w:date="2022-02-10T09:22:00Z"/>
                <w:sz w:val="18"/>
                <w:szCs w:val="16"/>
                <w:lang w:val="en-CA"/>
              </w:rPr>
            </w:pPr>
            <w:proofErr w:type="spellStart"/>
            <w:ins w:id="193" w:author="Miska Hannuksela" w:date="2022-02-10T09:22:00Z">
              <w:r w:rsidRPr="00CD473E">
                <w:rPr>
                  <w:rFonts w:ascii="Courier New" w:hAnsi="Courier New" w:cs="Courier New"/>
                  <w:sz w:val="18"/>
                  <w:szCs w:val="16"/>
                  <w:lang w:val="en-CA"/>
                </w:rPr>
                <w:t>ItemDataBox</w:t>
              </w:r>
              <w:proofErr w:type="spellEnd"/>
              <w:r w:rsidRPr="0086260D">
                <w:rPr>
                  <w:sz w:val="18"/>
                  <w:szCs w:val="16"/>
                  <w:lang w:val="en-CA"/>
                </w:rPr>
                <w:t>-relative</w:t>
              </w:r>
            </w:ins>
          </w:p>
        </w:tc>
        <w:tc>
          <w:tcPr>
            <w:tcW w:w="2550" w:type="dxa"/>
          </w:tcPr>
          <w:p w14:paraId="2CAD95B5" w14:textId="77777777" w:rsidR="00CD473E" w:rsidRPr="0086260D" w:rsidRDefault="00CD473E" w:rsidP="00EC080E">
            <w:pPr>
              <w:spacing w:after="0"/>
              <w:jc w:val="left"/>
              <w:rPr>
                <w:ins w:id="194" w:author="Miska Hannuksela" w:date="2022-02-10T09:22:00Z"/>
                <w:sz w:val="18"/>
                <w:szCs w:val="16"/>
                <w:lang w:val="en-CA"/>
              </w:rPr>
            </w:pPr>
            <w:proofErr w:type="spellStart"/>
            <w:ins w:id="195" w:author="Miska Hannuksela" w:date="2022-02-10T09:22:00Z">
              <w:r w:rsidRPr="0086260D">
                <w:rPr>
                  <w:rFonts w:ascii="Courier New" w:hAnsi="Courier New" w:cs="Courier New"/>
                  <w:sz w:val="18"/>
                  <w:szCs w:val="16"/>
                  <w:lang w:val="en-CA"/>
                </w:rPr>
                <w:t>construction_method</w:t>
              </w:r>
              <w:proofErr w:type="spellEnd"/>
              <w:r w:rsidRPr="0086260D">
                <w:rPr>
                  <w:sz w:val="18"/>
                  <w:szCs w:val="16"/>
                  <w:lang w:val="en-CA"/>
                </w:rPr>
                <w:t xml:space="preserve"> equal to 1 in </w:t>
              </w:r>
              <w:proofErr w:type="spellStart"/>
              <w:r w:rsidRPr="0086260D">
                <w:rPr>
                  <w:rFonts w:ascii="Courier New" w:hAnsi="Courier New" w:cs="Courier New"/>
                  <w:sz w:val="18"/>
                  <w:szCs w:val="16"/>
                  <w:lang w:val="en-CA"/>
                </w:rPr>
                <w:t>ItemLocationBox</w:t>
              </w:r>
              <w:proofErr w:type="spellEnd"/>
            </w:ins>
          </w:p>
        </w:tc>
        <w:tc>
          <w:tcPr>
            <w:tcW w:w="2491" w:type="dxa"/>
          </w:tcPr>
          <w:p w14:paraId="1A551354" w14:textId="77777777" w:rsidR="00CD473E" w:rsidRPr="00CD473E" w:rsidRDefault="00CD473E" w:rsidP="00EC080E">
            <w:pPr>
              <w:spacing w:after="0"/>
              <w:jc w:val="left"/>
              <w:rPr>
                <w:ins w:id="196" w:author="Miska Hannuksela" w:date="2022-02-10T09:22:00Z"/>
                <w:sz w:val="18"/>
                <w:szCs w:val="16"/>
                <w:lang w:val="en-CA"/>
              </w:rPr>
            </w:pPr>
            <w:ins w:id="197" w:author="Miska Hannuksela" w:date="2022-02-10T09:22:00Z">
              <w:r w:rsidRPr="0086260D">
                <w:rPr>
                  <w:sz w:val="18"/>
                  <w:szCs w:val="16"/>
                  <w:lang w:val="en-CA"/>
                </w:rPr>
                <w:t xml:space="preserve">The first byte of the payload of the referenced </w:t>
              </w:r>
              <w:proofErr w:type="spellStart"/>
              <w:r w:rsidRPr="0086260D">
                <w:rPr>
                  <w:rFonts w:ascii="Courier New" w:hAnsi="Courier New"/>
                  <w:sz w:val="18"/>
                  <w:szCs w:val="16"/>
                  <w:lang w:val="en-CA"/>
                </w:rPr>
                <w:t>ItemDataBox</w:t>
              </w:r>
              <w:proofErr w:type="spellEnd"/>
            </w:ins>
          </w:p>
        </w:tc>
        <w:tc>
          <w:tcPr>
            <w:tcW w:w="2333" w:type="dxa"/>
          </w:tcPr>
          <w:p w14:paraId="4CD3376F" w14:textId="77777777" w:rsidR="00CD473E" w:rsidRPr="0086260D" w:rsidRDefault="00CD473E" w:rsidP="00EC080E">
            <w:pPr>
              <w:spacing w:after="0"/>
              <w:jc w:val="left"/>
              <w:rPr>
                <w:ins w:id="198" w:author="Miska Hannuksela" w:date="2022-02-10T09:22:00Z"/>
                <w:sz w:val="18"/>
                <w:szCs w:val="16"/>
                <w:lang w:val="en-CA"/>
              </w:rPr>
            </w:pPr>
            <w:ins w:id="199" w:author="Miska Hannuksela" w:date="2022-02-10T09:22:00Z">
              <w:r w:rsidRPr="0086260D">
                <w:rPr>
                  <w:sz w:val="18"/>
                  <w:szCs w:val="16"/>
                  <w:lang w:val="en-CA"/>
                </w:rPr>
                <w:t xml:space="preserve">Items that are small in size stored in the same </w:t>
              </w:r>
              <w:proofErr w:type="spellStart"/>
              <w:r w:rsidRPr="0086260D">
                <w:rPr>
                  <w:rFonts w:ascii="Courier New" w:hAnsi="Courier New" w:cs="Courier New"/>
                  <w:sz w:val="18"/>
                  <w:szCs w:val="16"/>
                  <w:lang w:val="en-CA"/>
                </w:rPr>
                <w:t>MetaBox</w:t>
              </w:r>
              <w:proofErr w:type="spellEnd"/>
              <w:r w:rsidRPr="0086260D">
                <w:rPr>
                  <w:sz w:val="18"/>
                  <w:szCs w:val="16"/>
                  <w:lang w:val="en-CA"/>
                </w:rPr>
                <w:t xml:space="preserve"> that defines them.</w:t>
              </w:r>
            </w:ins>
          </w:p>
        </w:tc>
      </w:tr>
      <w:tr w:rsidR="00CD473E" w:rsidRPr="0086260D" w14:paraId="792FBE55" w14:textId="77777777" w:rsidTr="00EC080E">
        <w:trPr>
          <w:ins w:id="200" w:author="Miska Hannuksela" w:date="2022-02-10T09:22:00Z"/>
        </w:trPr>
        <w:tc>
          <w:tcPr>
            <w:tcW w:w="1976" w:type="dxa"/>
          </w:tcPr>
          <w:p w14:paraId="21FB1CE7" w14:textId="77777777" w:rsidR="00CD473E" w:rsidRPr="0086260D" w:rsidRDefault="00CD473E" w:rsidP="00EC080E">
            <w:pPr>
              <w:spacing w:after="0"/>
              <w:jc w:val="left"/>
              <w:rPr>
                <w:ins w:id="201" w:author="Miska Hannuksela" w:date="2022-02-10T09:22:00Z"/>
                <w:sz w:val="18"/>
                <w:szCs w:val="16"/>
                <w:lang w:val="en-CA"/>
              </w:rPr>
            </w:pPr>
            <w:ins w:id="202" w:author="Miska Hannuksela" w:date="2022-02-10T09:22:00Z">
              <w:r w:rsidRPr="00CD473E">
                <w:rPr>
                  <w:sz w:val="18"/>
                  <w:szCs w:val="16"/>
                  <w:lang w:val="en-CA"/>
                </w:rPr>
                <w:t>Item-relative</w:t>
              </w:r>
            </w:ins>
          </w:p>
        </w:tc>
        <w:tc>
          <w:tcPr>
            <w:tcW w:w="2550" w:type="dxa"/>
          </w:tcPr>
          <w:p w14:paraId="39909200" w14:textId="77777777" w:rsidR="00CD473E" w:rsidRPr="0086260D" w:rsidRDefault="00CD473E" w:rsidP="00EC080E">
            <w:pPr>
              <w:spacing w:after="0"/>
              <w:jc w:val="left"/>
              <w:rPr>
                <w:ins w:id="203" w:author="Miska Hannuksela" w:date="2022-02-10T09:22:00Z"/>
                <w:sz w:val="18"/>
                <w:szCs w:val="16"/>
                <w:lang w:val="en-CA"/>
              </w:rPr>
            </w:pPr>
            <w:proofErr w:type="spellStart"/>
            <w:ins w:id="204" w:author="Miska Hannuksela" w:date="2022-02-10T09:22:00Z">
              <w:r w:rsidRPr="0086260D">
                <w:rPr>
                  <w:rFonts w:ascii="Courier New" w:hAnsi="Courier New" w:cs="Courier New"/>
                  <w:sz w:val="18"/>
                  <w:szCs w:val="16"/>
                  <w:lang w:val="en-CA"/>
                </w:rPr>
                <w:t>construction_method</w:t>
              </w:r>
              <w:proofErr w:type="spellEnd"/>
              <w:r w:rsidRPr="0086260D">
                <w:rPr>
                  <w:sz w:val="18"/>
                  <w:szCs w:val="16"/>
                  <w:lang w:val="en-CA"/>
                </w:rPr>
                <w:t xml:space="preserve"> equal to 2 in </w:t>
              </w:r>
              <w:proofErr w:type="spellStart"/>
              <w:r w:rsidRPr="0086260D">
                <w:rPr>
                  <w:rFonts w:ascii="Courier New" w:hAnsi="Courier New" w:cs="Courier New"/>
                  <w:sz w:val="18"/>
                  <w:szCs w:val="16"/>
                  <w:lang w:val="en-CA"/>
                </w:rPr>
                <w:t>ItemLocationBox</w:t>
              </w:r>
              <w:proofErr w:type="spellEnd"/>
            </w:ins>
          </w:p>
        </w:tc>
        <w:tc>
          <w:tcPr>
            <w:tcW w:w="2491" w:type="dxa"/>
          </w:tcPr>
          <w:p w14:paraId="7A3DD9CC" w14:textId="77777777" w:rsidR="00CD473E" w:rsidRPr="00CD473E" w:rsidRDefault="00CD473E" w:rsidP="00EC080E">
            <w:pPr>
              <w:spacing w:after="0"/>
              <w:jc w:val="left"/>
              <w:rPr>
                <w:ins w:id="205" w:author="Miska Hannuksela" w:date="2022-02-10T09:22:00Z"/>
                <w:sz w:val="18"/>
                <w:szCs w:val="16"/>
                <w:lang w:val="en-CA"/>
              </w:rPr>
            </w:pPr>
            <w:ins w:id="206" w:author="Miska Hannuksela" w:date="2022-02-10T09:22:00Z">
              <w:r w:rsidRPr="0086260D">
                <w:rPr>
                  <w:sz w:val="18"/>
                  <w:szCs w:val="16"/>
                  <w:lang w:val="en-CA"/>
                </w:rPr>
                <w:t>The first byte of the concatenated data (of all the extents) of a given item</w:t>
              </w:r>
            </w:ins>
          </w:p>
        </w:tc>
        <w:tc>
          <w:tcPr>
            <w:tcW w:w="2333" w:type="dxa"/>
          </w:tcPr>
          <w:p w14:paraId="31D9521C" w14:textId="77777777" w:rsidR="00CD473E" w:rsidRPr="0086260D" w:rsidRDefault="00CD473E" w:rsidP="00EC080E">
            <w:pPr>
              <w:spacing w:after="0"/>
              <w:jc w:val="left"/>
              <w:rPr>
                <w:ins w:id="207" w:author="Miska Hannuksela" w:date="2022-02-10T09:22:00Z"/>
                <w:sz w:val="18"/>
                <w:szCs w:val="16"/>
                <w:lang w:val="en-CA"/>
              </w:rPr>
            </w:pPr>
          </w:p>
        </w:tc>
      </w:tr>
    </w:tbl>
    <w:p w14:paraId="37A5ABA1" w14:textId="77777777" w:rsidR="00CD473E" w:rsidRPr="00CD473E" w:rsidRDefault="00CD473E" w:rsidP="00CD473E">
      <w:pPr>
        <w:rPr>
          <w:ins w:id="208" w:author="Miska Hannuksela" w:date="2022-02-10T09:22:00Z"/>
          <w:lang w:val="en-CA"/>
        </w:rPr>
      </w:pPr>
    </w:p>
    <w:p w14:paraId="3CC9D53A" w14:textId="77777777" w:rsidR="00CA3057" w:rsidRDefault="00CA3057" w:rsidP="0018563E">
      <w:pPr>
        <w:rPr>
          <w:ins w:id="209" w:author="David Singer Github #36" w:date="2022-02-09T15:31:00Z"/>
          <w:rFonts w:ascii="Times New Roman" w:hAnsi="Times New Roman"/>
          <w:i/>
          <w:iCs/>
          <w:sz w:val="24"/>
          <w:lang w:val="en-GB"/>
        </w:rPr>
      </w:pPr>
      <w:ins w:id="210" w:author="David Singer Github #36" w:date="2022-02-09T15:31:00Z">
        <w:r>
          <w:rPr>
            <w:rFonts w:ascii="Times New Roman" w:hAnsi="Times New Roman"/>
            <w:i/>
            <w:iCs/>
            <w:sz w:val="24"/>
            <w:lang w:val="en-GB"/>
          </w:rPr>
          <w:t>In 6.3.2 change</w:t>
        </w:r>
      </w:ins>
    </w:p>
    <w:p w14:paraId="3FE2C9E3" w14:textId="77777777" w:rsidR="00CA3057" w:rsidRPr="003176D3" w:rsidRDefault="00CA3057" w:rsidP="00CA3057">
      <w:pPr>
        <w:rPr>
          <w:ins w:id="211" w:author="David Singer Github #36" w:date="2022-02-09T15:31:00Z"/>
          <w:lang w:val="en-GB"/>
        </w:rPr>
      </w:pPr>
      <w:ins w:id="212" w:author="David Singer Github #36" w:date="2022-02-09T15:31:00Z">
        <w:r w:rsidRPr="003176D3">
          <w:rPr>
            <w:lang w:val="en-GB"/>
          </w:rPr>
          <w:t>Fields shown as “</w:t>
        </w:r>
        <w:r w:rsidRPr="00A3770E">
          <w:rPr>
            <w:rStyle w:val="codeChar"/>
          </w:rPr>
          <w:t>template</w:t>
        </w:r>
        <w:r w:rsidRPr="003176D3">
          <w:rPr>
            <w:lang w:val="en-GB"/>
          </w:rPr>
          <w:t xml:space="preserve">” in the box descriptions are </w:t>
        </w:r>
        <w:r>
          <w:rPr>
            <w:lang w:val="en-GB"/>
          </w:rPr>
          <w:t xml:space="preserve">fields which are coded with a default value unless a derived specification defines their use and permits </w:t>
        </w:r>
        <w:r w:rsidRPr="0066165B">
          <w:rPr>
            <w:lang w:val="en-GB"/>
          </w:rPr>
          <w:t>writers to use other values than the default</w:t>
        </w:r>
        <w:r w:rsidRPr="003176D3">
          <w:rPr>
            <w:lang w:val="en-GB"/>
          </w:rPr>
          <w:t xml:space="preserve">. If the field is used in another specification, that use must be conformant with its definition here, and the specification must define whether the use is optional or mandatory. Similarly, fields marked “pre-defined” were used in an earlier </w:t>
        </w:r>
        <w:r>
          <w:rPr>
            <w:lang w:val="en-GB"/>
          </w:rPr>
          <w:t>edition</w:t>
        </w:r>
        <w:r w:rsidRPr="003176D3">
          <w:rPr>
            <w:lang w:val="en-GB"/>
          </w:rPr>
          <w:t xml:space="preserve"> of this </w:t>
        </w:r>
        <w:r>
          <w:rPr>
            <w:lang w:val="en-GB"/>
          </w:rPr>
          <w:t>document</w:t>
        </w:r>
        <w:r w:rsidRPr="003176D3">
          <w:rPr>
            <w:lang w:val="en-GB"/>
          </w:rPr>
          <w:t>. For both kinds of fields, if a field of that kind is not used in a specification, then it should be set to the indicated default value. If the field is not used it</w:t>
        </w:r>
        <w:r>
          <w:rPr>
            <w:lang w:val="en-GB"/>
          </w:rPr>
          <w:t xml:space="preserve"> shall</w:t>
        </w:r>
        <w:r w:rsidRPr="003176D3">
          <w:rPr>
            <w:lang w:val="en-GB"/>
          </w:rPr>
          <w:t xml:space="preserve"> be copied un-inspected when boxes are copied, and ignored on reading.</w:t>
        </w:r>
      </w:ins>
    </w:p>
    <w:p w14:paraId="0FE13FC1" w14:textId="77777777" w:rsidR="00CA3057" w:rsidRDefault="00CA3057" w:rsidP="0018563E">
      <w:pPr>
        <w:rPr>
          <w:ins w:id="213" w:author="David Singer Github #36" w:date="2022-02-09T15:31:00Z"/>
          <w:rFonts w:ascii="Times New Roman" w:hAnsi="Times New Roman"/>
          <w:i/>
          <w:iCs/>
          <w:sz w:val="24"/>
          <w:lang w:val="en-GB"/>
        </w:rPr>
      </w:pPr>
      <w:ins w:id="214" w:author="David Singer Github #36" w:date="2022-02-09T15:31:00Z">
        <w:r>
          <w:rPr>
            <w:rFonts w:ascii="Times New Roman" w:hAnsi="Times New Roman"/>
            <w:i/>
            <w:iCs/>
            <w:sz w:val="24"/>
            <w:lang w:val="en-GB"/>
          </w:rPr>
          <w:t>to</w:t>
        </w:r>
      </w:ins>
    </w:p>
    <w:p w14:paraId="4B6E61BC" w14:textId="29BFBF05" w:rsidR="004C54ED" w:rsidRPr="004C54ED" w:rsidRDefault="00CA3057" w:rsidP="004C54ED">
      <w:pPr>
        <w:rPr>
          <w:ins w:id="215" w:author="David Singer Github #36" w:date="2022-02-09T15:34:00Z"/>
          <w:lang w:val="en-GB"/>
        </w:rPr>
      </w:pPr>
      <w:ins w:id="216" w:author="David Singer Github #36" w:date="2022-02-09T15:31:00Z">
        <w:r w:rsidRPr="003176D3">
          <w:rPr>
            <w:lang w:val="en-GB"/>
          </w:rPr>
          <w:t>Fields shown as “</w:t>
        </w:r>
        <w:r w:rsidRPr="00A3770E">
          <w:rPr>
            <w:rStyle w:val="codeChar"/>
          </w:rPr>
          <w:t>template</w:t>
        </w:r>
        <w:r w:rsidRPr="003176D3">
          <w:rPr>
            <w:lang w:val="en-GB"/>
          </w:rPr>
          <w:t xml:space="preserve">” </w:t>
        </w:r>
      </w:ins>
      <w:ins w:id="217" w:author="David Singer Github #36" w:date="2022-02-09T15:34:00Z">
        <w:r w:rsidR="004C54ED" w:rsidRPr="004C54ED">
          <w:rPr>
            <w:lang w:val="en-GB"/>
          </w:rPr>
          <w:t>in the syntax are interpreted as follows:</w:t>
        </w:r>
      </w:ins>
    </w:p>
    <w:p w14:paraId="24331DC3" w14:textId="4E8C20E4" w:rsidR="004C54ED" w:rsidRPr="004C54ED" w:rsidRDefault="004C54ED">
      <w:pPr>
        <w:pStyle w:val="ListParagraph"/>
        <w:numPr>
          <w:ilvl w:val="0"/>
          <w:numId w:val="57"/>
        </w:numPr>
        <w:rPr>
          <w:ins w:id="218" w:author="David Singer Github #36" w:date="2022-02-09T15:34:00Z"/>
          <w:lang w:val="en-GB"/>
        </w:rPr>
        <w:pPrChange w:id="219" w:author="David Singer Github #36" w:date="2022-02-09T15:34:00Z">
          <w:pPr/>
        </w:pPrChange>
      </w:pPr>
      <w:ins w:id="220" w:author="David Singer Github #36" w:date="2022-02-09T15:34:00Z">
        <w:r w:rsidRPr="004C54ED">
          <w:rPr>
            <w:lang w:val="en-GB"/>
          </w:rPr>
          <w:lastRenderedPageBreak/>
          <w:t xml:space="preserve">The value given </w:t>
        </w:r>
      </w:ins>
      <w:ins w:id="221" w:author="David Singer Github #36" w:date="2022-02-09T15:35:00Z">
        <w:r>
          <w:rPr>
            <w:lang w:val="en-GB"/>
          </w:rPr>
          <w:t>after</w:t>
        </w:r>
      </w:ins>
      <w:ins w:id="222" w:author="David Singer Github #36" w:date="2022-02-09T15:36:00Z">
        <w:r>
          <w:rPr>
            <w:lang w:val="en-GB"/>
          </w:rPr>
          <w:t xml:space="preserve"> the equals sign in the syntax</w:t>
        </w:r>
      </w:ins>
      <w:ins w:id="223" w:author="David Singer Github #36" w:date="2022-02-09T15:34:00Z">
        <w:r w:rsidRPr="004C54ED">
          <w:rPr>
            <w:lang w:val="en-GB"/>
          </w:rPr>
          <w:t xml:space="preserve"> is a default value.</w:t>
        </w:r>
      </w:ins>
    </w:p>
    <w:p w14:paraId="58098B45" w14:textId="77777777" w:rsidR="004C54ED" w:rsidRPr="004C54ED" w:rsidRDefault="004C54ED">
      <w:pPr>
        <w:pStyle w:val="ListParagraph"/>
        <w:numPr>
          <w:ilvl w:val="0"/>
          <w:numId w:val="57"/>
        </w:numPr>
        <w:rPr>
          <w:ins w:id="224" w:author="David Singer Github #36" w:date="2022-02-09T15:34:00Z"/>
          <w:lang w:val="en-GB"/>
        </w:rPr>
        <w:pPrChange w:id="225" w:author="David Singer Github #36" w:date="2022-02-09T15:34:00Z">
          <w:pPr/>
        </w:pPrChange>
      </w:pPr>
      <w:ins w:id="226" w:author="David Singer Github #36" w:date="2022-02-09T15:34:00Z">
        <w:r w:rsidRPr="004C54ED">
          <w:rPr>
            <w:lang w:val="en-GB"/>
          </w:rPr>
          <w:t>Derived specifications are permitted to define additional possible values for the field, but they shall indicate when these should be used, and they shall not modify the remaining syntax of the box to depend on the value of this field.</w:t>
        </w:r>
      </w:ins>
    </w:p>
    <w:p w14:paraId="0130B036" w14:textId="77777777" w:rsidR="004C54ED" w:rsidRPr="004C54ED" w:rsidRDefault="004C54ED">
      <w:pPr>
        <w:pStyle w:val="ListParagraph"/>
        <w:numPr>
          <w:ilvl w:val="0"/>
          <w:numId w:val="57"/>
        </w:numPr>
        <w:rPr>
          <w:ins w:id="227" w:author="David Singer Github #36" w:date="2022-02-09T15:34:00Z"/>
          <w:lang w:val="en-GB"/>
        </w:rPr>
        <w:pPrChange w:id="228" w:author="David Singer Github #36" w:date="2022-02-09T15:34:00Z">
          <w:pPr/>
        </w:pPrChange>
      </w:pPr>
      <w:ins w:id="229" w:author="David Singer Github #36" w:date="2022-02-09T15:34:00Z">
        <w:r w:rsidRPr="004C54ED">
          <w:rPr>
            <w:lang w:val="en-GB"/>
          </w:rPr>
          <w:t>Writers should write this default value unless they conform to a derived specification, in which case they may write another value, as permitted by that derived specification.</w:t>
        </w:r>
      </w:ins>
    </w:p>
    <w:p w14:paraId="43E4A870" w14:textId="345CCEA6" w:rsidR="004C54ED" w:rsidRPr="004C54ED" w:rsidRDefault="004C54ED">
      <w:pPr>
        <w:pStyle w:val="ListParagraph"/>
        <w:numPr>
          <w:ilvl w:val="0"/>
          <w:numId w:val="57"/>
        </w:numPr>
        <w:rPr>
          <w:ins w:id="230" w:author="David Singer Github #36" w:date="2022-02-09T15:34:00Z"/>
          <w:lang w:val="en-GB"/>
        </w:rPr>
        <w:pPrChange w:id="231" w:author="David Singer Github #36" w:date="2022-02-09T15:34:00Z">
          <w:pPr/>
        </w:pPrChange>
      </w:pPr>
      <w:ins w:id="232" w:author="David Singer Github #36" w:date="2022-02-09T15:34:00Z">
        <w:r w:rsidRPr="004C54ED">
          <w:rPr>
            <w:lang w:val="en-GB"/>
          </w:rPr>
          <w:t>Readers should expect any value and should keep parsing the box even if they do</w:t>
        </w:r>
      </w:ins>
      <w:ins w:id="233" w:author="David Singer Github #36" w:date="2022-02-09T15:36:00Z">
        <w:r>
          <w:rPr>
            <w:lang w:val="en-GB"/>
          </w:rPr>
          <w:t xml:space="preserve"> not</w:t>
        </w:r>
      </w:ins>
      <w:ins w:id="234" w:author="David Singer Github #36" w:date="2022-02-09T15:34:00Z">
        <w:r w:rsidRPr="004C54ED">
          <w:rPr>
            <w:lang w:val="en-GB"/>
          </w:rPr>
          <w:t xml:space="preserve"> recognize the value.</w:t>
        </w:r>
      </w:ins>
    </w:p>
    <w:p w14:paraId="361E9998" w14:textId="77777777" w:rsidR="004C54ED" w:rsidRPr="004C54ED" w:rsidRDefault="004C54ED" w:rsidP="004C54ED">
      <w:pPr>
        <w:rPr>
          <w:ins w:id="235" w:author="David Singer Github #36" w:date="2022-02-09T15:34:00Z"/>
          <w:lang w:val="en-GB"/>
        </w:rPr>
      </w:pPr>
      <w:ins w:id="236" w:author="David Singer Github #36" w:date="2022-02-09T15:34:00Z">
        <w:r w:rsidRPr="004C54ED">
          <w:rPr>
            <w:lang w:val="en-GB"/>
          </w:rPr>
          <w:t>Fields named “</w:t>
        </w:r>
        <w:proofErr w:type="spellStart"/>
        <w:r w:rsidRPr="004C54ED">
          <w:rPr>
            <w:rFonts w:ascii="Courier New" w:hAnsi="Courier New" w:cs="Courier New"/>
            <w:lang w:val="en-GB"/>
            <w:rPrChange w:id="237" w:author="David Singer Github #36" w:date="2022-02-09T15:34:00Z">
              <w:rPr>
                <w:lang w:val="en-GB"/>
              </w:rPr>
            </w:rPrChange>
          </w:rPr>
          <w:t>pre_defined</w:t>
        </w:r>
        <w:proofErr w:type="spellEnd"/>
        <w:r w:rsidRPr="004C54ED">
          <w:rPr>
            <w:lang w:val="en-GB"/>
          </w:rPr>
          <w:t>” in the syntaxes are interpreted as follows:</w:t>
        </w:r>
      </w:ins>
    </w:p>
    <w:p w14:paraId="7D156CCA" w14:textId="77777777" w:rsidR="004C54ED" w:rsidRPr="004C54ED" w:rsidRDefault="004C54ED">
      <w:pPr>
        <w:pStyle w:val="ListParagraph"/>
        <w:numPr>
          <w:ilvl w:val="0"/>
          <w:numId w:val="58"/>
        </w:numPr>
        <w:rPr>
          <w:ins w:id="238" w:author="David Singer Github #36" w:date="2022-02-09T15:34:00Z"/>
          <w:lang w:val="en-GB"/>
        </w:rPr>
        <w:pPrChange w:id="239" w:author="David Singer Github #36" w:date="2022-02-09T15:35:00Z">
          <w:pPr/>
        </w:pPrChange>
      </w:pPr>
      <w:ins w:id="240" w:author="David Singer Github #36" w:date="2022-02-09T15:34:00Z">
        <w:r w:rsidRPr="004C54ED">
          <w:rPr>
            <w:lang w:val="en-GB"/>
          </w:rPr>
          <w:t>They had specific semantics in an earlier edition of this document, but their semantics are no longer in use. They are considered legacy fields.</w:t>
        </w:r>
      </w:ins>
    </w:p>
    <w:p w14:paraId="39FB83AF" w14:textId="6A0DA76D" w:rsidR="004C54ED" w:rsidRPr="004C54ED" w:rsidRDefault="004C54ED">
      <w:pPr>
        <w:pStyle w:val="ListParagraph"/>
        <w:numPr>
          <w:ilvl w:val="0"/>
          <w:numId w:val="58"/>
        </w:numPr>
        <w:rPr>
          <w:ins w:id="241" w:author="David Singer Github #36" w:date="2022-02-09T15:34:00Z"/>
          <w:lang w:val="en-GB"/>
        </w:rPr>
        <w:pPrChange w:id="242" w:author="David Singer Github #36" w:date="2022-02-09T15:35:00Z">
          <w:pPr/>
        </w:pPrChange>
      </w:pPr>
      <w:ins w:id="243" w:author="David Singer Github #36" w:date="2022-02-09T15:34:00Z">
        <w:r w:rsidRPr="004C54ED">
          <w:rPr>
            <w:lang w:val="en-GB"/>
          </w:rPr>
          <w:t xml:space="preserve">The value given </w:t>
        </w:r>
      </w:ins>
      <w:ins w:id="244" w:author="David Singer Github #36" w:date="2022-02-09T15:36:00Z">
        <w:r>
          <w:rPr>
            <w:lang w:val="en-GB"/>
          </w:rPr>
          <w:t>after the equals sign in the syntax</w:t>
        </w:r>
      </w:ins>
      <w:ins w:id="245" w:author="David Singer Github #36" w:date="2022-02-09T15:34:00Z">
        <w:r w:rsidRPr="004C54ED">
          <w:rPr>
            <w:lang w:val="en-GB"/>
          </w:rPr>
          <w:t xml:space="preserve"> is the only permitted value.</w:t>
        </w:r>
      </w:ins>
    </w:p>
    <w:p w14:paraId="00F7A59F" w14:textId="77777777" w:rsidR="004C54ED" w:rsidRPr="004C54ED" w:rsidRDefault="004C54ED">
      <w:pPr>
        <w:pStyle w:val="ListParagraph"/>
        <w:numPr>
          <w:ilvl w:val="0"/>
          <w:numId w:val="58"/>
        </w:numPr>
        <w:rPr>
          <w:ins w:id="246" w:author="David Singer Github #36" w:date="2022-02-09T15:34:00Z"/>
          <w:lang w:val="en-GB"/>
        </w:rPr>
        <w:pPrChange w:id="247" w:author="David Singer Github #36" w:date="2022-02-09T15:35:00Z">
          <w:pPr/>
        </w:pPrChange>
      </w:pPr>
      <w:ins w:id="248" w:author="David Singer Github #36" w:date="2022-02-09T15:34:00Z">
        <w:r w:rsidRPr="004C54ED">
          <w:rPr>
            <w:lang w:val="en-GB"/>
          </w:rPr>
          <w:t>Derived specifications are not permitted to change this value.</w:t>
        </w:r>
      </w:ins>
    </w:p>
    <w:p w14:paraId="37997E75" w14:textId="77777777" w:rsidR="004C54ED" w:rsidRPr="004C54ED" w:rsidRDefault="004C54ED">
      <w:pPr>
        <w:pStyle w:val="ListParagraph"/>
        <w:numPr>
          <w:ilvl w:val="0"/>
          <w:numId w:val="58"/>
        </w:numPr>
        <w:rPr>
          <w:ins w:id="249" w:author="David Singer Github #36" w:date="2022-02-09T15:34:00Z"/>
          <w:lang w:val="en-GB"/>
        </w:rPr>
        <w:pPrChange w:id="250" w:author="David Singer Github #36" w:date="2022-02-09T15:35:00Z">
          <w:pPr/>
        </w:pPrChange>
      </w:pPr>
      <w:ins w:id="251" w:author="David Singer Github #36" w:date="2022-02-09T15:34:00Z">
        <w:r w:rsidRPr="004C54ED">
          <w:rPr>
            <w:lang w:val="en-GB"/>
          </w:rPr>
          <w:t>Writers shall always write this value.</w:t>
        </w:r>
      </w:ins>
    </w:p>
    <w:p w14:paraId="1695231A" w14:textId="1D5CB540" w:rsidR="004C54ED" w:rsidRPr="004C54ED" w:rsidRDefault="004C54ED">
      <w:pPr>
        <w:pStyle w:val="ListParagraph"/>
        <w:numPr>
          <w:ilvl w:val="0"/>
          <w:numId w:val="58"/>
        </w:numPr>
        <w:rPr>
          <w:ins w:id="252" w:author="David Singer Github #36" w:date="2022-02-09T15:34:00Z"/>
          <w:lang w:val="en-GB"/>
        </w:rPr>
        <w:pPrChange w:id="253" w:author="David Singer Github #36" w:date="2022-02-09T15:35:00Z">
          <w:pPr/>
        </w:pPrChange>
      </w:pPr>
      <w:ins w:id="254" w:author="David Singer Github #36" w:date="2022-02-09T15:34:00Z">
        <w:r w:rsidRPr="004C54ED">
          <w:rPr>
            <w:lang w:val="en-GB"/>
          </w:rPr>
          <w:t>Readers should expect any value, and should keep parsing the box even if they do</w:t>
        </w:r>
      </w:ins>
      <w:ins w:id="255" w:author="David Singer Github #36" w:date="2022-02-09T15:36:00Z">
        <w:r>
          <w:rPr>
            <w:lang w:val="en-GB"/>
          </w:rPr>
          <w:t xml:space="preserve"> not</w:t>
        </w:r>
      </w:ins>
      <w:ins w:id="256" w:author="David Singer Github #36" w:date="2022-02-09T15:34:00Z">
        <w:r w:rsidRPr="004C54ED">
          <w:rPr>
            <w:lang w:val="en-GB"/>
          </w:rPr>
          <w:t xml:space="preserve"> recognize a value. Derived specifications may require stricter behavio</w:t>
        </w:r>
      </w:ins>
      <w:ins w:id="257" w:author="David Singer Github #36" w:date="2022-02-09T15:36:00Z">
        <w:r>
          <w:rPr>
            <w:lang w:val="en-GB"/>
          </w:rPr>
          <w:t>u</w:t>
        </w:r>
      </w:ins>
      <w:ins w:id="258" w:author="David Singer Github #36" w:date="2022-02-09T15:34:00Z">
        <w:r w:rsidRPr="004C54ED">
          <w:rPr>
            <w:lang w:val="en-GB"/>
          </w:rPr>
          <w:t>r from readers (e.g. requiring reading to stop and emit an error when reading a different value).</w:t>
        </w:r>
      </w:ins>
    </w:p>
    <w:p w14:paraId="72705E28" w14:textId="77777777" w:rsidR="004C54ED" w:rsidRPr="004C54ED" w:rsidRDefault="004C54ED" w:rsidP="004C54ED">
      <w:pPr>
        <w:rPr>
          <w:ins w:id="259" w:author="David Singer Github #36" w:date="2022-02-09T15:34:00Z"/>
          <w:lang w:val="en-GB"/>
        </w:rPr>
      </w:pPr>
      <w:ins w:id="260" w:author="David Singer Github #36" w:date="2022-02-09T15:34:00Z">
        <w:r w:rsidRPr="004C54ED">
          <w:rPr>
            <w:lang w:val="en-GB"/>
          </w:rPr>
          <w:t>Fields name “</w:t>
        </w:r>
        <w:r w:rsidRPr="004C54ED">
          <w:rPr>
            <w:rFonts w:ascii="Courier New" w:hAnsi="Courier New" w:cs="Courier New"/>
            <w:lang w:val="en-GB"/>
            <w:rPrChange w:id="261" w:author="David Singer Github #36" w:date="2022-02-09T15:35:00Z">
              <w:rPr>
                <w:lang w:val="en-GB"/>
              </w:rPr>
            </w:rPrChange>
          </w:rPr>
          <w:t>reserved</w:t>
        </w:r>
        <w:r w:rsidRPr="004C54ED">
          <w:rPr>
            <w:lang w:val="en-GB"/>
          </w:rPr>
          <w:t>” in the syntaxes are interpreted as follows:</w:t>
        </w:r>
      </w:ins>
    </w:p>
    <w:p w14:paraId="305B2066" w14:textId="77777777" w:rsidR="004C54ED" w:rsidRPr="004C54ED" w:rsidRDefault="004C54ED">
      <w:pPr>
        <w:pStyle w:val="ListParagraph"/>
        <w:numPr>
          <w:ilvl w:val="0"/>
          <w:numId w:val="59"/>
        </w:numPr>
        <w:rPr>
          <w:ins w:id="262" w:author="David Singer Github #36" w:date="2022-02-09T15:34:00Z"/>
          <w:lang w:val="en-GB"/>
        </w:rPr>
        <w:pPrChange w:id="263" w:author="David Singer Github #36" w:date="2022-02-09T15:35:00Z">
          <w:pPr/>
        </w:pPrChange>
      </w:pPr>
      <w:ins w:id="264" w:author="David Singer Github #36" w:date="2022-02-09T15:34:00Z">
        <w:r w:rsidRPr="004C54ED">
          <w:rPr>
            <w:lang w:val="en-GB"/>
          </w:rPr>
          <w:t>They may have a default value defined in this specification (typically 0) or they may not.</w:t>
        </w:r>
      </w:ins>
    </w:p>
    <w:p w14:paraId="32F6B1BC" w14:textId="77777777" w:rsidR="004C54ED" w:rsidRPr="004C54ED" w:rsidRDefault="004C54ED">
      <w:pPr>
        <w:pStyle w:val="ListParagraph"/>
        <w:numPr>
          <w:ilvl w:val="0"/>
          <w:numId w:val="59"/>
        </w:numPr>
        <w:rPr>
          <w:ins w:id="265" w:author="David Singer Github #36" w:date="2022-02-09T15:34:00Z"/>
          <w:lang w:val="en-GB"/>
        </w:rPr>
        <w:pPrChange w:id="266" w:author="David Singer Github #36" w:date="2022-02-09T15:35:00Z">
          <w:pPr/>
        </w:pPrChange>
      </w:pPr>
      <w:ins w:id="267" w:author="David Singer Github #36" w:date="2022-02-09T15:34:00Z">
        <w:r w:rsidRPr="004C54ED">
          <w:rPr>
            <w:lang w:val="en-GB"/>
          </w:rPr>
          <w:t>Additional values may be defined in future versions of this specification.</w:t>
        </w:r>
      </w:ins>
    </w:p>
    <w:p w14:paraId="3D0D5A7B" w14:textId="77777777" w:rsidR="004C54ED" w:rsidRPr="004C54ED" w:rsidRDefault="004C54ED">
      <w:pPr>
        <w:pStyle w:val="ListParagraph"/>
        <w:numPr>
          <w:ilvl w:val="0"/>
          <w:numId w:val="59"/>
        </w:numPr>
        <w:rPr>
          <w:ins w:id="268" w:author="David Singer Github #36" w:date="2022-02-09T15:34:00Z"/>
          <w:lang w:val="en-GB"/>
        </w:rPr>
        <w:pPrChange w:id="269" w:author="David Singer Github #36" w:date="2022-02-09T15:35:00Z">
          <w:pPr/>
        </w:pPrChange>
      </w:pPr>
      <w:ins w:id="270" w:author="David Singer Github #36" w:date="2022-02-09T15:34:00Z">
        <w:r w:rsidRPr="004C54ED">
          <w:rPr>
            <w:lang w:val="en-GB"/>
          </w:rPr>
          <w:t>Derived specifications are not permitted to define values for this field.</w:t>
        </w:r>
      </w:ins>
    </w:p>
    <w:p w14:paraId="4454EAB6" w14:textId="77777777" w:rsidR="004C54ED" w:rsidRPr="004C54ED" w:rsidRDefault="004C54ED">
      <w:pPr>
        <w:pStyle w:val="ListParagraph"/>
        <w:numPr>
          <w:ilvl w:val="0"/>
          <w:numId w:val="59"/>
        </w:numPr>
        <w:rPr>
          <w:ins w:id="271" w:author="David Singer Github #36" w:date="2022-02-09T15:34:00Z"/>
          <w:lang w:val="en-GB"/>
        </w:rPr>
        <w:pPrChange w:id="272" w:author="David Singer Github #36" w:date="2022-02-09T15:35:00Z">
          <w:pPr/>
        </w:pPrChange>
      </w:pPr>
      <w:ins w:id="273" w:author="David Singer Github #36" w:date="2022-02-09T15:34:00Z">
        <w:r w:rsidRPr="004C54ED">
          <w:rPr>
            <w:lang w:val="en-GB"/>
          </w:rPr>
          <w:t>This specification guarantees the following:</w:t>
        </w:r>
      </w:ins>
    </w:p>
    <w:p w14:paraId="08BD33A5" w14:textId="77777777" w:rsidR="004C54ED" w:rsidRPr="004C54ED" w:rsidRDefault="004C54ED">
      <w:pPr>
        <w:pStyle w:val="ListParagraph"/>
        <w:numPr>
          <w:ilvl w:val="1"/>
          <w:numId w:val="59"/>
        </w:numPr>
        <w:rPr>
          <w:ins w:id="274" w:author="David Singer Github #36" w:date="2022-02-09T15:34:00Z"/>
          <w:lang w:val="en-GB"/>
        </w:rPr>
        <w:pPrChange w:id="275" w:author="David Singer Github #36" w:date="2022-02-09T15:37:00Z">
          <w:pPr/>
        </w:pPrChange>
      </w:pPr>
      <w:ins w:id="276" w:author="David Singer Github #36" w:date="2022-02-09T15:34:00Z">
        <w:r w:rsidRPr="004C54ED">
          <w:rPr>
            <w:lang w:val="en-GB"/>
          </w:rPr>
          <w:t xml:space="preserve">When used in a </w:t>
        </w:r>
        <w:proofErr w:type="spellStart"/>
        <w:r w:rsidRPr="004C54ED">
          <w:rPr>
            <w:rFonts w:ascii="Courier New" w:hAnsi="Courier New" w:cs="Courier New"/>
            <w:lang w:val="en-GB"/>
            <w:rPrChange w:id="277" w:author="David Singer Github #36" w:date="2022-02-09T15:37:00Z">
              <w:rPr>
                <w:lang w:val="en-GB"/>
              </w:rPr>
            </w:rPrChange>
          </w:rPr>
          <w:t>FullBox</w:t>
        </w:r>
        <w:proofErr w:type="spellEnd"/>
        <w:r w:rsidRPr="004C54ED">
          <w:rPr>
            <w:lang w:val="en-GB"/>
          </w:rPr>
          <w:t xml:space="preserve">, if a new value is introduced that requires changes to the syntax of the </w:t>
        </w:r>
        <w:proofErr w:type="spellStart"/>
        <w:r w:rsidRPr="004C54ED">
          <w:rPr>
            <w:rFonts w:ascii="Courier New" w:hAnsi="Courier New" w:cs="Courier New"/>
            <w:lang w:val="en-GB"/>
            <w:rPrChange w:id="278" w:author="David Singer Github #36" w:date="2022-02-09T15:37:00Z">
              <w:rPr>
                <w:lang w:val="en-GB"/>
              </w:rPr>
            </w:rPrChange>
          </w:rPr>
          <w:t>FullBox</w:t>
        </w:r>
        <w:proofErr w:type="spellEnd"/>
        <w:r w:rsidRPr="004C54ED">
          <w:rPr>
            <w:lang w:val="en-GB"/>
          </w:rPr>
          <w:t xml:space="preserve"> in a non-compatible way, this change will be done together with a change of version.</w:t>
        </w:r>
      </w:ins>
    </w:p>
    <w:p w14:paraId="5D72E727" w14:textId="77777777" w:rsidR="004C54ED" w:rsidRPr="004C54ED" w:rsidRDefault="004C54ED">
      <w:pPr>
        <w:pStyle w:val="ListParagraph"/>
        <w:numPr>
          <w:ilvl w:val="1"/>
          <w:numId w:val="59"/>
        </w:numPr>
        <w:rPr>
          <w:ins w:id="279" w:author="David Singer Github #36" w:date="2022-02-09T15:34:00Z"/>
          <w:lang w:val="en-GB"/>
        </w:rPr>
        <w:pPrChange w:id="280" w:author="David Singer Github #36" w:date="2022-02-09T15:37:00Z">
          <w:pPr/>
        </w:pPrChange>
      </w:pPr>
      <w:ins w:id="281" w:author="David Singer Github #36" w:date="2022-02-09T15:34:00Z">
        <w:r w:rsidRPr="004C54ED">
          <w:rPr>
            <w:lang w:val="en-GB"/>
          </w:rPr>
          <w:t>When used in other structures, new values may be defined but these will not affect the syntax of the structure.</w:t>
        </w:r>
      </w:ins>
    </w:p>
    <w:p w14:paraId="1C1AB570" w14:textId="77777777" w:rsidR="004C54ED" w:rsidRPr="004C54ED" w:rsidRDefault="004C54ED">
      <w:pPr>
        <w:pStyle w:val="ListParagraph"/>
        <w:numPr>
          <w:ilvl w:val="0"/>
          <w:numId w:val="59"/>
        </w:numPr>
        <w:rPr>
          <w:ins w:id="282" w:author="David Singer Github #36" w:date="2022-02-09T15:34:00Z"/>
          <w:lang w:val="en-GB"/>
        </w:rPr>
        <w:pPrChange w:id="283" w:author="David Singer Github #36" w:date="2022-02-09T15:35:00Z">
          <w:pPr/>
        </w:pPrChange>
      </w:pPr>
      <w:ins w:id="284" w:author="David Singer Github #36" w:date="2022-02-09T15:34:00Z">
        <w:r w:rsidRPr="004C54ED">
          <w:rPr>
            <w:lang w:val="en-GB"/>
          </w:rPr>
          <w:t>Writers shall always write the default value, if specified, or shall write a value of 0, if not specified.</w:t>
        </w:r>
      </w:ins>
    </w:p>
    <w:p w14:paraId="67FC0073" w14:textId="413987AB" w:rsidR="004C54ED" w:rsidRPr="004C54ED" w:rsidRDefault="004C54ED">
      <w:pPr>
        <w:pStyle w:val="ListParagraph"/>
        <w:numPr>
          <w:ilvl w:val="0"/>
          <w:numId w:val="59"/>
        </w:numPr>
        <w:rPr>
          <w:ins w:id="285" w:author="David Singer Github #36" w:date="2022-02-09T15:33:00Z"/>
          <w:lang w:val="en-GB"/>
        </w:rPr>
        <w:pPrChange w:id="286" w:author="David Singer Github #36" w:date="2022-02-09T15:35:00Z">
          <w:pPr/>
        </w:pPrChange>
      </w:pPr>
      <w:ins w:id="287" w:author="David Singer Github #36" w:date="2022-02-09T15:34:00Z">
        <w:r w:rsidRPr="004C54ED">
          <w:rPr>
            <w:lang w:val="en-GB"/>
          </w:rPr>
          <w:t>Readers should expect any value, and should keep parsing the box even if they do</w:t>
        </w:r>
      </w:ins>
      <w:ins w:id="288" w:author="David Singer Github #36" w:date="2022-02-09T15:38:00Z">
        <w:r w:rsidR="00422F73">
          <w:rPr>
            <w:lang w:val="en-GB"/>
          </w:rPr>
          <w:t xml:space="preserve"> not</w:t>
        </w:r>
      </w:ins>
      <w:ins w:id="289" w:author="David Singer Github #36" w:date="2022-02-09T15:34:00Z">
        <w:r w:rsidRPr="004C54ED">
          <w:rPr>
            <w:lang w:val="en-GB"/>
          </w:rPr>
          <w:t xml:space="preserve"> recognize the value</w:t>
        </w:r>
      </w:ins>
    </w:p>
    <w:p w14:paraId="03EB6BCD" w14:textId="7786C7CD" w:rsidR="00285413" w:rsidRDefault="00285413" w:rsidP="0018563E">
      <w:pPr>
        <w:rPr>
          <w:rFonts w:ascii="Times New Roman" w:hAnsi="Times New Roman"/>
          <w:i/>
          <w:iCs/>
          <w:sz w:val="24"/>
          <w:lang w:val="en-GB"/>
        </w:rPr>
      </w:pPr>
      <w:r>
        <w:rPr>
          <w:rFonts w:ascii="Times New Roman" w:hAnsi="Times New Roman"/>
          <w:i/>
          <w:iCs/>
          <w:sz w:val="24"/>
          <w:lang w:val="en-GB"/>
        </w:rPr>
        <w:t xml:space="preserve">In 6.3.4 change the row in Table 1 for </w:t>
      </w:r>
      <w:proofErr w:type="spellStart"/>
      <w:r>
        <w:rPr>
          <w:rFonts w:ascii="Times New Roman" w:hAnsi="Times New Roman"/>
          <w:i/>
          <w:iCs/>
          <w:sz w:val="24"/>
          <w:lang w:val="en-GB"/>
        </w:rPr>
        <w:t>stsd</w:t>
      </w:r>
      <w:proofErr w:type="spellEnd"/>
      <w:r>
        <w:rPr>
          <w:rFonts w:ascii="Times New Roman" w:hAnsi="Times New Roman"/>
          <w:i/>
          <w:iCs/>
          <w:sz w:val="24"/>
          <w:lang w:val="en-GB"/>
        </w:rPr>
        <w:t xml:space="preserve"> to read</w:t>
      </w:r>
    </w:p>
    <w:tbl>
      <w:tblPr>
        <w:tblW w:w="8820" w:type="dxa"/>
        <w:tblInd w:w="93" w:type="dxa"/>
        <w:tblLayout w:type="fixed"/>
        <w:tblCellMar>
          <w:left w:w="0" w:type="dxa"/>
          <w:right w:w="0" w:type="dxa"/>
        </w:tblCellMar>
        <w:tblLook w:val="04A0" w:firstRow="1" w:lastRow="0" w:firstColumn="1" w:lastColumn="0" w:noHBand="0" w:noVBand="1"/>
      </w:tblPr>
      <w:tblGrid>
        <w:gridCol w:w="595"/>
        <w:gridCol w:w="595"/>
        <w:gridCol w:w="595"/>
        <w:gridCol w:w="595"/>
        <w:gridCol w:w="595"/>
        <w:gridCol w:w="595"/>
        <w:gridCol w:w="370"/>
        <w:gridCol w:w="799"/>
        <w:gridCol w:w="4081"/>
      </w:tblGrid>
      <w:tr w:rsidR="00285413" w:rsidRPr="00103C18" w14:paraId="69E1B72D" w14:textId="77777777" w:rsidTr="00E029B8">
        <w:tc>
          <w:tcPr>
            <w:tcW w:w="595" w:type="dxa"/>
            <w:tcBorders>
              <w:top w:val="nil"/>
              <w:left w:val="single" w:sz="8" w:space="0" w:color="auto"/>
              <w:bottom w:val="single" w:sz="8" w:space="0" w:color="auto"/>
              <w:right w:val="single" w:sz="8" w:space="0" w:color="auto"/>
            </w:tcBorders>
            <w:shd w:val="clear" w:color="auto" w:fill="auto"/>
            <w:vAlign w:val="center"/>
            <w:hideMark/>
          </w:tcPr>
          <w:p w14:paraId="79935656" w14:textId="77777777" w:rsidR="00285413" w:rsidRPr="003A53D5" w:rsidRDefault="00285413" w:rsidP="00E029B8">
            <w:pPr>
              <w:spacing w:after="0" w:line="240" w:lineRule="auto"/>
              <w:ind w:left="-3"/>
              <w:rPr>
                <w:rFonts w:ascii="Courier New" w:eastAsia="Times New Roman" w:hAnsi="Courier New" w:cs="Arial"/>
                <w:sz w:val="18"/>
                <w:szCs w:val="18"/>
                <w:lang w:val="en-US"/>
              </w:rPr>
            </w:pPr>
            <w:r w:rsidRPr="00A3770E">
              <w:rPr>
                <w:rStyle w:val="codeChar"/>
              </w:rPr>
              <w:t> </w:t>
            </w:r>
          </w:p>
        </w:tc>
        <w:tc>
          <w:tcPr>
            <w:tcW w:w="595" w:type="dxa"/>
            <w:tcBorders>
              <w:top w:val="nil"/>
              <w:left w:val="nil"/>
              <w:bottom w:val="single" w:sz="8" w:space="0" w:color="auto"/>
              <w:right w:val="single" w:sz="8" w:space="0" w:color="auto"/>
            </w:tcBorders>
            <w:shd w:val="clear" w:color="auto" w:fill="auto"/>
            <w:vAlign w:val="center"/>
            <w:hideMark/>
          </w:tcPr>
          <w:p w14:paraId="24640A4B" w14:textId="77777777" w:rsidR="00285413" w:rsidRPr="003A53D5" w:rsidRDefault="00285413" w:rsidP="00E029B8">
            <w:pPr>
              <w:spacing w:after="0" w:line="240" w:lineRule="auto"/>
              <w:rPr>
                <w:rFonts w:ascii="Courier New" w:eastAsia="Times New Roman" w:hAnsi="Courier New" w:cs="Arial"/>
                <w:sz w:val="18"/>
                <w:szCs w:val="18"/>
                <w:lang w:val="en-US"/>
              </w:rPr>
            </w:pPr>
            <w:r w:rsidRPr="00A3770E">
              <w:rPr>
                <w:rStyle w:val="codeChar"/>
              </w:rPr>
              <w:t> </w:t>
            </w:r>
          </w:p>
        </w:tc>
        <w:tc>
          <w:tcPr>
            <w:tcW w:w="595" w:type="dxa"/>
            <w:tcBorders>
              <w:top w:val="nil"/>
              <w:left w:val="nil"/>
              <w:bottom w:val="single" w:sz="8" w:space="0" w:color="auto"/>
              <w:right w:val="single" w:sz="8" w:space="0" w:color="auto"/>
            </w:tcBorders>
            <w:shd w:val="clear" w:color="auto" w:fill="auto"/>
            <w:vAlign w:val="center"/>
            <w:hideMark/>
          </w:tcPr>
          <w:p w14:paraId="2CEBAC33" w14:textId="77777777" w:rsidR="00285413" w:rsidRPr="003A53D5" w:rsidRDefault="00285413" w:rsidP="00E029B8">
            <w:pPr>
              <w:spacing w:after="0" w:line="240" w:lineRule="auto"/>
              <w:rPr>
                <w:rFonts w:ascii="Courier New" w:eastAsia="Times New Roman" w:hAnsi="Courier New" w:cs="Arial"/>
                <w:sz w:val="18"/>
                <w:szCs w:val="18"/>
                <w:lang w:val="en-US"/>
              </w:rPr>
            </w:pPr>
            <w:r w:rsidRPr="00A3770E">
              <w:rPr>
                <w:rStyle w:val="codeChar"/>
              </w:rPr>
              <w:t> </w:t>
            </w:r>
          </w:p>
        </w:tc>
        <w:tc>
          <w:tcPr>
            <w:tcW w:w="595" w:type="dxa"/>
            <w:tcBorders>
              <w:top w:val="nil"/>
              <w:left w:val="nil"/>
              <w:bottom w:val="single" w:sz="8" w:space="0" w:color="auto"/>
              <w:right w:val="single" w:sz="8" w:space="0" w:color="auto"/>
            </w:tcBorders>
            <w:shd w:val="clear" w:color="auto" w:fill="auto"/>
            <w:vAlign w:val="center"/>
            <w:hideMark/>
          </w:tcPr>
          <w:p w14:paraId="6839E8E8" w14:textId="77777777" w:rsidR="00285413" w:rsidRPr="003A53D5" w:rsidRDefault="00285413" w:rsidP="00E029B8">
            <w:pPr>
              <w:spacing w:after="0" w:line="240" w:lineRule="auto"/>
              <w:rPr>
                <w:rFonts w:ascii="Courier New" w:eastAsia="Times New Roman" w:hAnsi="Courier New" w:cs="Arial"/>
                <w:sz w:val="18"/>
                <w:szCs w:val="18"/>
                <w:lang w:val="en-US"/>
              </w:rPr>
            </w:pPr>
            <w:r w:rsidRPr="00A3770E">
              <w:rPr>
                <w:rStyle w:val="codeChar"/>
              </w:rPr>
              <w:t> </w:t>
            </w:r>
          </w:p>
        </w:tc>
        <w:tc>
          <w:tcPr>
            <w:tcW w:w="595" w:type="dxa"/>
            <w:tcBorders>
              <w:top w:val="nil"/>
              <w:left w:val="nil"/>
              <w:bottom w:val="single" w:sz="8" w:space="0" w:color="auto"/>
              <w:right w:val="single" w:sz="8" w:space="0" w:color="auto"/>
            </w:tcBorders>
            <w:shd w:val="clear" w:color="auto" w:fill="auto"/>
            <w:vAlign w:val="center"/>
            <w:hideMark/>
          </w:tcPr>
          <w:p w14:paraId="10A8F7F5" w14:textId="77777777" w:rsidR="00285413" w:rsidRPr="003A53D5" w:rsidRDefault="00285413" w:rsidP="00E029B8">
            <w:pPr>
              <w:spacing w:after="0" w:line="240" w:lineRule="auto"/>
              <w:rPr>
                <w:rFonts w:ascii="Courier New" w:eastAsia="Times New Roman" w:hAnsi="Courier New" w:cs="Arial"/>
                <w:sz w:val="18"/>
                <w:szCs w:val="18"/>
                <w:lang w:val="en-US"/>
              </w:rPr>
            </w:pPr>
            <w:r w:rsidRPr="00A3770E">
              <w:rPr>
                <w:rStyle w:val="codeChar"/>
              </w:rPr>
              <w:t> </w:t>
            </w:r>
          </w:p>
        </w:tc>
        <w:tc>
          <w:tcPr>
            <w:tcW w:w="595" w:type="dxa"/>
            <w:tcBorders>
              <w:top w:val="nil"/>
              <w:left w:val="nil"/>
              <w:bottom w:val="single" w:sz="8" w:space="0" w:color="auto"/>
              <w:right w:val="single" w:sz="8" w:space="0" w:color="auto"/>
            </w:tcBorders>
            <w:shd w:val="clear" w:color="auto" w:fill="auto"/>
            <w:vAlign w:val="center"/>
            <w:hideMark/>
          </w:tcPr>
          <w:p w14:paraId="3D3D2628" w14:textId="77777777" w:rsidR="00285413" w:rsidRPr="00A3770E" w:rsidRDefault="00285413" w:rsidP="00E029B8">
            <w:pPr>
              <w:spacing w:after="0" w:line="240" w:lineRule="auto"/>
              <w:rPr>
                <w:rStyle w:val="codeChar"/>
              </w:rPr>
            </w:pPr>
            <w:r w:rsidRPr="00A3770E">
              <w:rPr>
                <w:rStyle w:val="codeChar"/>
              </w:rPr>
              <w:t>stsd</w:t>
            </w:r>
          </w:p>
        </w:tc>
        <w:tc>
          <w:tcPr>
            <w:tcW w:w="370" w:type="dxa"/>
            <w:tcBorders>
              <w:top w:val="nil"/>
              <w:left w:val="nil"/>
              <w:bottom w:val="single" w:sz="8" w:space="0" w:color="auto"/>
              <w:right w:val="single" w:sz="8" w:space="0" w:color="auto"/>
            </w:tcBorders>
            <w:shd w:val="clear" w:color="auto" w:fill="auto"/>
            <w:vAlign w:val="center"/>
            <w:hideMark/>
          </w:tcPr>
          <w:p w14:paraId="6DED9030" w14:textId="77777777" w:rsidR="00285413" w:rsidRPr="00EC6C63" w:rsidRDefault="00285413" w:rsidP="00E029B8">
            <w:pPr>
              <w:spacing w:after="0" w:line="240" w:lineRule="auto"/>
              <w:rPr>
                <w:rFonts w:eastAsia="Times New Roman" w:cs="Arial"/>
                <w:sz w:val="18"/>
                <w:szCs w:val="18"/>
                <w:lang w:val="en-GB"/>
              </w:rPr>
            </w:pPr>
            <w:r w:rsidRPr="00EC6C63">
              <w:rPr>
                <w:rFonts w:eastAsia="Times New Roman" w:cs="Arial"/>
                <w:sz w:val="18"/>
                <w:szCs w:val="18"/>
                <w:lang w:val="en-GB"/>
              </w:rPr>
              <w:t>*</w:t>
            </w:r>
          </w:p>
        </w:tc>
        <w:tc>
          <w:tcPr>
            <w:tcW w:w="799" w:type="dxa"/>
            <w:tcBorders>
              <w:top w:val="nil"/>
              <w:left w:val="nil"/>
              <w:bottom w:val="single" w:sz="8" w:space="0" w:color="auto"/>
              <w:right w:val="single" w:sz="8" w:space="0" w:color="auto"/>
            </w:tcBorders>
            <w:shd w:val="clear" w:color="auto" w:fill="auto"/>
            <w:hideMark/>
          </w:tcPr>
          <w:p w14:paraId="4DC18277" w14:textId="79BAD4A1" w:rsidR="00285413" w:rsidRPr="00EC6C63" w:rsidRDefault="00AA3123" w:rsidP="00E029B8">
            <w:pPr>
              <w:spacing w:after="0" w:line="240" w:lineRule="auto"/>
              <w:rPr>
                <w:rFonts w:eastAsia="Times New Roman" w:cs="Arial"/>
                <w:sz w:val="18"/>
                <w:szCs w:val="18"/>
                <w:lang w:val="en-GB"/>
              </w:rPr>
            </w:pPr>
            <w:r>
              <w:rPr>
                <w:rFonts w:cs="Arial"/>
                <w:sz w:val="18"/>
                <w:szCs w:val="18"/>
                <w:lang w:bidi="x-none"/>
              </w:rPr>
              <w:t>8.5.2</w:t>
            </w:r>
          </w:p>
        </w:tc>
        <w:tc>
          <w:tcPr>
            <w:tcW w:w="4081" w:type="dxa"/>
            <w:tcBorders>
              <w:top w:val="nil"/>
              <w:left w:val="nil"/>
              <w:bottom w:val="single" w:sz="8" w:space="0" w:color="auto"/>
              <w:right w:val="single" w:sz="8" w:space="0" w:color="auto"/>
            </w:tcBorders>
            <w:shd w:val="clear" w:color="auto" w:fill="auto"/>
            <w:vAlign w:val="center"/>
            <w:hideMark/>
          </w:tcPr>
          <w:p w14:paraId="13B6E0FB" w14:textId="77D3E406" w:rsidR="00285413" w:rsidRDefault="00285413" w:rsidP="00E029B8">
            <w:pPr>
              <w:spacing w:after="0" w:line="240" w:lineRule="auto"/>
              <w:rPr>
                <w:rFonts w:eastAsia="Times New Roman" w:cs="Arial"/>
                <w:i/>
                <w:iCs/>
                <w:sz w:val="18"/>
                <w:szCs w:val="18"/>
                <w:lang w:val="fr-CH"/>
              </w:rPr>
            </w:pPr>
            <w:r>
              <w:rPr>
                <w:rFonts w:eastAsia="Times New Roman" w:cs="Arial"/>
                <w:i/>
                <w:iCs/>
                <w:sz w:val="18"/>
                <w:szCs w:val="18"/>
                <w:lang w:val="fr-CH"/>
              </w:rPr>
              <w:t xml:space="preserve">sample </w:t>
            </w:r>
            <w:r w:rsidR="00AA3123">
              <w:rPr>
                <w:rFonts w:eastAsia="Times New Roman" w:cs="Arial"/>
                <w:i/>
                <w:iCs/>
                <w:sz w:val="18"/>
                <w:szCs w:val="18"/>
                <w:lang w:val="fr-CH"/>
              </w:rPr>
              <w:t>description</w:t>
            </w:r>
            <w:r>
              <w:rPr>
                <w:rFonts w:eastAsia="Times New Roman" w:cs="Arial"/>
                <w:i/>
                <w:iCs/>
                <w:sz w:val="18"/>
                <w:szCs w:val="18"/>
                <w:lang w:val="fr-CH"/>
              </w:rPr>
              <w:t xml:space="preserve"> (codec types, initialization etc.)</w:t>
            </w:r>
          </w:p>
        </w:tc>
      </w:tr>
    </w:tbl>
    <w:p w14:paraId="37A75A53" w14:textId="77777777" w:rsidR="00285413" w:rsidRDefault="00285413" w:rsidP="0018563E">
      <w:pPr>
        <w:rPr>
          <w:rFonts w:ascii="Times New Roman" w:hAnsi="Times New Roman"/>
          <w:i/>
          <w:iCs/>
          <w:sz w:val="24"/>
          <w:lang w:val="en-GB"/>
        </w:rPr>
      </w:pPr>
    </w:p>
    <w:p w14:paraId="34876F9F" w14:textId="4592F947" w:rsidR="00F13331" w:rsidRDefault="00F13331" w:rsidP="0018563E">
      <w:pPr>
        <w:rPr>
          <w:rFonts w:ascii="Times New Roman" w:hAnsi="Times New Roman"/>
          <w:i/>
          <w:iCs/>
          <w:sz w:val="24"/>
          <w:lang w:val="en-GB"/>
        </w:rPr>
      </w:pPr>
      <w:r>
        <w:rPr>
          <w:rFonts w:ascii="Times New Roman" w:hAnsi="Times New Roman"/>
          <w:i/>
          <w:iCs/>
          <w:sz w:val="24"/>
          <w:lang w:val="en-GB"/>
        </w:rPr>
        <w:t>In 8.3.2</w:t>
      </w:r>
      <w:ins w:id="290" w:author="David Singer" w:date="2022-02-21T14:25:00Z">
        <w:r w:rsidR="00B958A0">
          <w:rPr>
            <w:rFonts w:ascii="Times New Roman" w:hAnsi="Times New Roman"/>
            <w:i/>
            <w:iCs/>
            <w:sz w:val="24"/>
            <w:lang w:val="en-GB"/>
          </w:rPr>
          <w:t>.3</w:t>
        </w:r>
      </w:ins>
      <w:r>
        <w:rPr>
          <w:rFonts w:ascii="Times New Roman" w:hAnsi="Times New Roman"/>
          <w:i/>
          <w:iCs/>
          <w:sz w:val="24"/>
          <w:lang w:val="en-GB"/>
        </w:rPr>
        <w:t xml:space="preserve"> adjust the indentation of the paragraphs under width and height, and change to read:</w:t>
      </w:r>
    </w:p>
    <w:p w14:paraId="25E76B02" w14:textId="77777777" w:rsidR="00F13331" w:rsidRDefault="00F13331" w:rsidP="00F13331">
      <w:pPr>
        <w:pStyle w:val="fields"/>
        <w:rPr>
          <w:noProof/>
        </w:rPr>
      </w:pPr>
      <w:r w:rsidRPr="00A3770E">
        <w:rPr>
          <w:rStyle w:val="codeChar"/>
          <w:rFonts w:eastAsia="MS Mincho"/>
        </w:rPr>
        <w:t xml:space="preserve">width </w:t>
      </w:r>
      <w:r>
        <w:rPr>
          <w:noProof/>
        </w:rPr>
        <w:t>and</w:t>
      </w:r>
      <w:r w:rsidRPr="00A3770E">
        <w:rPr>
          <w:rStyle w:val="codeChar"/>
          <w:rFonts w:eastAsia="MS Mincho"/>
        </w:rPr>
        <w:t xml:space="preserve"> height </w:t>
      </w:r>
      <w:r>
        <w:rPr>
          <w:rFonts w:cs="Arial"/>
          <w:noProof/>
        </w:rPr>
        <w:t>fixed-point 16.16 values are track-dependent as follows:</w:t>
      </w:r>
    </w:p>
    <w:p w14:paraId="3A00E14D" w14:textId="77777777" w:rsidR="00F13331" w:rsidRPr="00EC6C63" w:rsidRDefault="00F13331" w:rsidP="00F13331">
      <w:pPr>
        <w:pStyle w:val="fields"/>
        <w:ind w:left="1080"/>
      </w:pPr>
      <w:r w:rsidRPr="00EC6C63">
        <w:t xml:space="preserve">For text and subtitle tracks, they may, depending on the coding format, describe the suggested size of the rendering area. For such tracks, the value 0x0 may also be used to indicate that the data may be rendered at any size, that no preferred size has been indicated and that the actual size may be determined by the external context or by reusing the width and height of another track. For those tracks, the flag </w:t>
      </w:r>
      <w:r w:rsidRPr="00A3770E">
        <w:rPr>
          <w:rStyle w:val="codeChar"/>
          <w:rFonts w:eastAsia="MS Mincho"/>
        </w:rPr>
        <w:t>track_size_is_aspect_ratio</w:t>
      </w:r>
      <w:r w:rsidRPr="00EC6C63">
        <w:t xml:space="preserve"> may also be used.</w:t>
      </w:r>
    </w:p>
    <w:p w14:paraId="4ED01BF1" w14:textId="77777777" w:rsidR="00F13331" w:rsidRDefault="00F13331" w:rsidP="00F13331">
      <w:pPr>
        <w:pStyle w:val="fields"/>
        <w:ind w:left="1080"/>
      </w:pPr>
      <w:r w:rsidRPr="00EC6C63">
        <w:t>For non-visual tracks (e.g. audio), they should be set to zero.</w:t>
      </w:r>
    </w:p>
    <w:p w14:paraId="20CCC5A5" w14:textId="16DFA1CF" w:rsidR="00F13331" w:rsidRPr="00EC6C63" w:rsidRDefault="00F13331" w:rsidP="00F13331">
      <w:pPr>
        <w:pStyle w:val="fields"/>
        <w:ind w:left="1080"/>
      </w:pPr>
      <w:r w:rsidRPr="00EC6C63">
        <w:lastRenderedPageBreak/>
        <w:t xml:space="preserve">For all other tracks, they specify the track's visual presentation size. These need not be the same as the pixel dimensions of the images, which is documented in the sample </w:t>
      </w:r>
      <w:r>
        <w:t>entries</w:t>
      </w:r>
      <w:r w:rsidRPr="00EC6C63">
        <w:t>; all images in the sequence are scaled to this size, before any overall transformation of the track represented by the matrix. The pixel dimensions of the images are the default values.</w:t>
      </w:r>
    </w:p>
    <w:p w14:paraId="7FC8B965" w14:textId="77777777" w:rsidR="00F239B2" w:rsidRPr="00BB5D57" w:rsidRDefault="00F239B2" w:rsidP="00F239B2">
      <w:pPr>
        <w:rPr>
          <w:i/>
          <w:iCs/>
          <w:lang w:val="en-GB"/>
        </w:rPr>
      </w:pPr>
      <w:r>
        <w:rPr>
          <w:i/>
          <w:iCs/>
          <w:lang w:val="en-GB"/>
        </w:rPr>
        <w:t>Add new subclause 8.3.3.4</w:t>
      </w:r>
    </w:p>
    <w:p w14:paraId="527D5831" w14:textId="77777777" w:rsidR="00F239B2" w:rsidRPr="00583C53" w:rsidRDefault="00F239B2" w:rsidP="00F239B2">
      <w:pPr>
        <w:rPr>
          <w:b/>
          <w:bCs/>
          <w:lang w:val="en-GB"/>
        </w:rPr>
      </w:pPr>
      <w:r w:rsidRPr="00F239B2">
        <w:rPr>
          <w:b/>
          <w:bCs/>
          <w:lang w:val="en-GB"/>
        </w:rPr>
        <w:t>8.3.3.4</w:t>
      </w:r>
      <w:r>
        <w:rPr>
          <w:b/>
          <w:bCs/>
          <w:lang w:val="en-GB"/>
        </w:rPr>
        <w:tab/>
        <w:t>A</w:t>
      </w:r>
      <w:r w:rsidRPr="0099441D">
        <w:rPr>
          <w:b/>
          <w:bCs/>
          <w:lang w:val="en-GB"/>
        </w:rPr>
        <w:t xml:space="preserve">ssociated external stream track </w:t>
      </w:r>
      <w:r>
        <w:rPr>
          <w:b/>
          <w:bCs/>
          <w:lang w:val="en-GB"/>
        </w:rPr>
        <w:t>reference</w:t>
      </w:r>
    </w:p>
    <w:p w14:paraId="2DAD3D6C" w14:textId="12B0B0F3" w:rsidR="00F239B2" w:rsidRPr="00B41F53" w:rsidRDefault="00F239B2" w:rsidP="00F239B2">
      <w:pPr>
        <w:rPr>
          <w:lang w:val="en-GB"/>
        </w:rPr>
      </w:pPr>
      <w:r w:rsidRPr="00B41F53">
        <w:rPr>
          <w:lang w:val="en-GB"/>
        </w:rPr>
        <w:t xml:space="preserve">A track reference of type </w:t>
      </w:r>
      <w:r w:rsidRPr="00B41F53">
        <w:rPr>
          <w:rFonts w:ascii="Courier New" w:hAnsi="Courier New"/>
          <w:noProof/>
          <w:lang w:val="en-GB"/>
        </w:rPr>
        <w:t>'aest'</w:t>
      </w:r>
      <w:r w:rsidRPr="00B41F53">
        <w:rPr>
          <w:lang w:val="en-GB"/>
        </w:rPr>
        <w:t xml:space="preserve"> </w:t>
      </w:r>
      <w:r>
        <w:rPr>
          <w:lang w:val="en-GB"/>
        </w:rPr>
        <w:t xml:space="preserve">(meaning "associated external stream track") </w:t>
      </w:r>
      <w:r w:rsidRPr="00B41F53">
        <w:rPr>
          <w:lang w:val="en-GB"/>
        </w:rPr>
        <w:t xml:space="preserve">may be included in </w:t>
      </w:r>
      <w:ins w:id="291" w:author="Ye-Kui Wang (draft5)" w:date="2022-02-10T12:00:00Z">
        <w:r w:rsidR="005E603C">
          <w:rPr>
            <w:lang w:val="en-GB"/>
          </w:rPr>
          <w:t>a video track</w:t>
        </w:r>
      </w:ins>
      <w:del w:id="292" w:author="Ye-Kui Wang (draft5)" w:date="2022-02-10T12:00:00Z">
        <w:r w:rsidRPr="00B41F53" w:rsidDel="005E603C">
          <w:rPr>
            <w:lang w:val="en-GB"/>
          </w:rPr>
          <w:delText>a</w:delText>
        </w:r>
        <w:r w:rsidDel="005E603C">
          <w:rPr>
            <w:lang w:val="en-GB"/>
          </w:rPr>
          <w:delText>n</w:delText>
        </w:r>
        <w:r w:rsidRPr="00B41F53" w:rsidDel="005E603C">
          <w:rPr>
            <w:lang w:val="en-GB"/>
          </w:rPr>
          <w:delText xml:space="preserve"> MS</w:delText>
        </w:r>
        <w:r w:rsidDel="005E603C">
          <w:rPr>
            <w:lang w:val="en-GB"/>
          </w:rPr>
          <w:delText>T</w:delText>
        </w:r>
      </w:del>
      <w:r w:rsidRPr="00B41F53">
        <w:rPr>
          <w:lang w:val="en-GB"/>
        </w:rPr>
        <w:t>, referencing a</w:t>
      </w:r>
      <w:r>
        <w:rPr>
          <w:lang w:val="en-GB"/>
        </w:rPr>
        <w:t>n</w:t>
      </w:r>
      <w:ins w:id="293" w:author="Cyril Concolato" w:date="2022-02-15T13:30:00Z">
        <w:r w:rsidR="00234A82">
          <w:rPr>
            <w:lang w:val="en-GB"/>
          </w:rPr>
          <w:t xml:space="preserve"> associated video track</w:t>
        </w:r>
      </w:ins>
      <w:del w:id="294" w:author="Cyril Concolato" w:date="2022-02-15T13:30:00Z">
        <w:r w:rsidRPr="00B41F53" w:rsidDel="00234A82">
          <w:rPr>
            <w:lang w:val="en-GB"/>
          </w:rPr>
          <w:delText xml:space="preserve"> ES</w:delText>
        </w:r>
        <w:r w:rsidDel="00234A82">
          <w:rPr>
            <w:lang w:val="en-GB"/>
          </w:rPr>
          <w:delText>T</w:delText>
        </w:r>
      </w:del>
      <w:r w:rsidRPr="00B41F53">
        <w:rPr>
          <w:lang w:val="en-GB"/>
        </w:rPr>
        <w:t>.</w:t>
      </w:r>
    </w:p>
    <w:p w14:paraId="6A1A281B" w14:textId="55348F7C" w:rsidR="00F239B2" w:rsidRPr="00B41F53" w:rsidRDefault="00F239B2" w:rsidP="00F239B2">
      <w:pPr>
        <w:rPr>
          <w:lang w:val="en-GB"/>
        </w:rPr>
      </w:pPr>
      <w:r w:rsidRPr="00B41F53">
        <w:rPr>
          <w:lang w:val="en-GB"/>
        </w:rPr>
        <w:t xml:space="preserve">When </w:t>
      </w:r>
      <w:ins w:id="295" w:author="Ye-Kui Wang (draft5)" w:date="2022-02-10T12:00:00Z">
        <w:r w:rsidR="005E603C">
          <w:rPr>
            <w:lang w:val="en-GB"/>
          </w:rPr>
          <w:t xml:space="preserve">a video track </w:t>
        </w:r>
      </w:ins>
      <w:del w:id="296" w:author="Ye-Kui Wang (draft5)" w:date="2022-02-10T12:00:00Z">
        <w:r w:rsidRPr="00B41F53" w:rsidDel="005E603C">
          <w:rPr>
            <w:lang w:val="en-GB"/>
          </w:rPr>
          <w:delText>an MS</w:delText>
        </w:r>
        <w:r w:rsidDel="005E603C">
          <w:rPr>
            <w:lang w:val="en-GB"/>
          </w:rPr>
          <w:delText>T</w:delText>
        </w:r>
        <w:r w:rsidRPr="00B41F53" w:rsidDel="005E603C">
          <w:rPr>
            <w:lang w:val="en-GB"/>
          </w:rPr>
          <w:delText xml:space="preserve"> </w:delText>
        </w:r>
      </w:del>
      <w:r w:rsidRPr="00B41F53">
        <w:rPr>
          <w:lang w:val="en-GB"/>
        </w:rPr>
        <w:t xml:space="preserve">has a track reference of type </w:t>
      </w:r>
      <w:r w:rsidRPr="00B41F53">
        <w:rPr>
          <w:rFonts w:ascii="Courier New" w:hAnsi="Courier New"/>
          <w:noProof/>
          <w:lang w:val="en-GB"/>
        </w:rPr>
        <w:t>'aest'</w:t>
      </w:r>
      <w:r w:rsidRPr="00B41F53">
        <w:rPr>
          <w:lang w:val="en-GB"/>
        </w:rPr>
        <w:t>, the following applies:</w:t>
      </w:r>
    </w:p>
    <w:p w14:paraId="088185C7" w14:textId="411FE0D9" w:rsidR="00F239B2" w:rsidRPr="00B41F53" w:rsidRDefault="00F239B2" w:rsidP="00F239B2">
      <w:pPr>
        <w:numPr>
          <w:ilvl w:val="0"/>
          <w:numId w:val="29"/>
        </w:numPr>
        <w:spacing w:line="276" w:lineRule="auto"/>
        <w:rPr>
          <w:lang w:val="en-GB"/>
        </w:rPr>
      </w:pPr>
      <w:r w:rsidRPr="00B41F53">
        <w:rPr>
          <w:lang w:val="en-GB"/>
        </w:rPr>
        <w:t xml:space="preserve">The </w:t>
      </w:r>
      <w:ins w:id="297" w:author="Ye-Kui Wang (draft5)" w:date="2022-02-10T12:00:00Z">
        <w:r w:rsidR="005E603C">
          <w:rPr>
            <w:lang w:val="en-GB"/>
          </w:rPr>
          <w:t xml:space="preserve">video track </w:t>
        </w:r>
      </w:ins>
      <w:del w:id="298" w:author="Ye-Kui Wang (draft5)" w:date="2022-02-10T12:00:00Z">
        <w:r w:rsidRPr="00B41F53" w:rsidDel="005E603C">
          <w:rPr>
            <w:lang w:val="en-GB"/>
          </w:rPr>
          <w:delText>MS</w:delText>
        </w:r>
        <w:r w:rsidDel="005E603C">
          <w:rPr>
            <w:lang w:val="en-GB"/>
          </w:rPr>
          <w:delText>T</w:delText>
        </w:r>
        <w:r w:rsidRPr="00B41F53" w:rsidDel="005E603C">
          <w:rPr>
            <w:lang w:val="en-GB"/>
          </w:rPr>
          <w:delText xml:space="preserve"> </w:delText>
        </w:r>
      </w:del>
      <w:r w:rsidRPr="00B41F53">
        <w:rPr>
          <w:lang w:val="en-GB"/>
        </w:rPr>
        <w:t>should have at least one sample that contains an EDR</w:t>
      </w:r>
      <w:r>
        <w:rPr>
          <w:lang w:val="en-GB"/>
        </w:rPr>
        <w:t>AP</w:t>
      </w:r>
      <w:r w:rsidRPr="00B41F53">
        <w:rPr>
          <w:lang w:val="en-GB"/>
        </w:rPr>
        <w:t xml:space="preserve"> picture.</w:t>
      </w:r>
    </w:p>
    <w:p w14:paraId="6BF5E155" w14:textId="12052047" w:rsidR="00F239B2" w:rsidRPr="00B41F53" w:rsidRDefault="00F239B2" w:rsidP="00F239B2">
      <w:pPr>
        <w:numPr>
          <w:ilvl w:val="0"/>
          <w:numId w:val="29"/>
        </w:numPr>
        <w:spacing w:line="276" w:lineRule="auto"/>
        <w:rPr>
          <w:lang w:val="en-GB"/>
        </w:rPr>
      </w:pPr>
      <w:r w:rsidRPr="00B41F53">
        <w:rPr>
          <w:lang w:val="en-GB"/>
        </w:rPr>
        <w:t xml:space="preserve">For each sample </w:t>
      </w:r>
      <w:proofErr w:type="spellStart"/>
      <w:r w:rsidRPr="00B41F53">
        <w:rPr>
          <w:lang w:val="en-GB"/>
        </w:rPr>
        <w:t>sampleA</w:t>
      </w:r>
      <w:proofErr w:type="spellEnd"/>
      <w:r w:rsidRPr="00B41F53">
        <w:rPr>
          <w:lang w:val="en-GB"/>
        </w:rPr>
        <w:t xml:space="preserve"> in the </w:t>
      </w:r>
      <w:ins w:id="299" w:author="Ye-Kui Wang (draft5)" w:date="2022-02-10T12:00:00Z">
        <w:r w:rsidR="005E603C">
          <w:rPr>
            <w:lang w:val="en-GB"/>
          </w:rPr>
          <w:t>video track</w:t>
        </w:r>
      </w:ins>
      <w:del w:id="300" w:author="Ye-Kui Wang (draft5)" w:date="2022-02-10T12:00:00Z">
        <w:r w:rsidRPr="00B41F53" w:rsidDel="005E603C">
          <w:rPr>
            <w:lang w:val="en-GB"/>
          </w:rPr>
          <w:delText>MS</w:delText>
        </w:r>
        <w:r w:rsidDel="005E603C">
          <w:rPr>
            <w:lang w:val="en-GB"/>
          </w:rPr>
          <w:delText>T</w:delText>
        </w:r>
      </w:del>
      <w:r w:rsidRPr="00B41F53">
        <w:rPr>
          <w:lang w:val="en-GB"/>
        </w:rPr>
        <w:t xml:space="preserve"> containing an EDR</w:t>
      </w:r>
      <w:r>
        <w:rPr>
          <w:lang w:val="en-GB"/>
        </w:rPr>
        <w:t>AP</w:t>
      </w:r>
      <w:r w:rsidRPr="00B41F53">
        <w:rPr>
          <w:lang w:val="en-GB"/>
        </w:rPr>
        <w:t xml:space="preserve"> picture, there shall be one and only one sample </w:t>
      </w:r>
      <w:proofErr w:type="spellStart"/>
      <w:r w:rsidRPr="00B41F53">
        <w:rPr>
          <w:lang w:val="en-GB"/>
        </w:rPr>
        <w:t>sampleB</w:t>
      </w:r>
      <w:proofErr w:type="spellEnd"/>
      <w:r w:rsidRPr="00B41F53">
        <w:rPr>
          <w:lang w:val="en-GB"/>
        </w:rPr>
        <w:t xml:space="preserve"> in the associated </w:t>
      </w:r>
      <w:del w:id="301" w:author="Cyril Concolato" w:date="2022-02-15T13:31:00Z">
        <w:r w:rsidRPr="00B41F53" w:rsidDel="00234A82">
          <w:rPr>
            <w:lang w:val="en-GB"/>
          </w:rPr>
          <w:delText>ES</w:delText>
        </w:r>
        <w:r w:rsidDel="00234A82">
          <w:rPr>
            <w:lang w:val="en-GB"/>
          </w:rPr>
          <w:delText>T</w:delText>
        </w:r>
        <w:r w:rsidRPr="00B41F53" w:rsidDel="00234A82">
          <w:rPr>
            <w:lang w:val="en-GB"/>
          </w:rPr>
          <w:delText xml:space="preserve"> </w:delText>
        </w:r>
      </w:del>
      <w:ins w:id="302" w:author="Cyril Concolato" w:date="2022-02-15T13:31:00Z">
        <w:r w:rsidR="00234A82">
          <w:rPr>
            <w:lang w:val="en-GB"/>
          </w:rPr>
          <w:t>video track</w:t>
        </w:r>
        <w:r w:rsidR="00234A82" w:rsidRPr="00B41F53">
          <w:rPr>
            <w:lang w:val="en-GB"/>
          </w:rPr>
          <w:t xml:space="preserve"> </w:t>
        </w:r>
      </w:ins>
      <w:r w:rsidRPr="00B41F53">
        <w:rPr>
          <w:lang w:val="en-GB"/>
        </w:rPr>
        <w:t xml:space="preserve">that has the same </w:t>
      </w:r>
      <w:r>
        <w:rPr>
          <w:lang w:val="en-GB"/>
        </w:rPr>
        <w:t xml:space="preserve">decoding </w:t>
      </w:r>
      <w:r w:rsidRPr="00B41F53">
        <w:rPr>
          <w:lang w:val="en-GB"/>
        </w:rPr>
        <w:t xml:space="preserve">time as </w:t>
      </w:r>
      <w:proofErr w:type="spellStart"/>
      <w:r w:rsidRPr="00B41F53">
        <w:rPr>
          <w:lang w:val="en-GB"/>
        </w:rPr>
        <w:t>sampleA</w:t>
      </w:r>
      <w:proofErr w:type="spellEnd"/>
      <w:r w:rsidRPr="00B41F53">
        <w:rPr>
          <w:lang w:val="en-GB"/>
        </w:rPr>
        <w:t>, and a number of con</w:t>
      </w:r>
      <w:r>
        <w:rPr>
          <w:lang w:val="en-GB"/>
        </w:rPr>
        <w:t>s</w:t>
      </w:r>
      <w:r w:rsidRPr="00B41F53">
        <w:rPr>
          <w:lang w:val="en-GB"/>
        </w:rPr>
        <w:t xml:space="preserve">ecutive samples in the associated </w:t>
      </w:r>
      <w:del w:id="303" w:author="Cyril Concolato" w:date="2022-02-15T13:31:00Z">
        <w:r w:rsidRPr="00B41F53" w:rsidDel="00234A82">
          <w:rPr>
            <w:lang w:val="en-GB"/>
          </w:rPr>
          <w:delText>ES</w:delText>
        </w:r>
        <w:r w:rsidDel="00234A82">
          <w:rPr>
            <w:lang w:val="en-GB"/>
          </w:rPr>
          <w:delText>T</w:delText>
        </w:r>
      </w:del>
      <w:ins w:id="304" w:author="Cyril Concolato" w:date="2022-02-15T13:31:00Z">
        <w:r w:rsidR="00234A82">
          <w:rPr>
            <w:lang w:val="en-GB"/>
          </w:rPr>
          <w:t>video track</w:t>
        </w:r>
      </w:ins>
      <w:r w:rsidRPr="00B41F53">
        <w:rPr>
          <w:lang w:val="en-GB"/>
        </w:rPr>
        <w:t xml:space="preserve">, starting from </w:t>
      </w:r>
      <w:proofErr w:type="spellStart"/>
      <w:r w:rsidRPr="00B41F53">
        <w:rPr>
          <w:lang w:val="en-GB"/>
        </w:rPr>
        <w:t>sampleB</w:t>
      </w:r>
      <w:proofErr w:type="spellEnd"/>
      <w:r w:rsidRPr="00B41F53">
        <w:rPr>
          <w:lang w:val="en-GB"/>
        </w:rPr>
        <w:t xml:space="preserve">, shall exclusively contain all the </w:t>
      </w:r>
      <w:del w:id="305" w:author="Cyril Concolato" w:date="2022-02-15T13:31:00Z">
        <w:r w:rsidRPr="00B41F53" w:rsidDel="00234A82">
          <w:rPr>
            <w:lang w:val="en-GB"/>
          </w:rPr>
          <w:delText xml:space="preserve">external </w:delText>
        </w:r>
      </w:del>
      <w:r w:rsidRPr="00B41F53">
        <w:rPr>
          <w:lang w:val="en-GB"/>
        </w:rPr>
        <w:t>pictures</w:t>
      </w:r>
      <w:ins w:id="306" w:author="Cyril Concolato" w:date="2022-02-15T13:31:00Z">
        <w:r w:rsidR="00234A82">
          <w:rPr>
            <w:lang w:val="en-GB"/>
          </w:rPr>
          <w:t xml:space="preserve">, not contained in the video track that contains </w:t>
        </w:r>
        <w:proofErr w:type="spellStart"/>
        <w:r w:rsidR="00234A82">
          <w:rPr>
            <w:lang w:val="en-GB"/>
          </w:rPr>
          <w:t>sampleA</w:t>
        </w:r>
      </w:ins>
      <w:proofErr w:type="spellEnd"/>
      <w:ins w:id="307" w:author="Cyril Concolato" w:date="2022-02-15T13:32:00Z">
        <w:r w:rsidR="00234A82">
          <w:rPr>
            <w:lang w:val="en-GB"/>
          </w:rPr>
          <w:t xml:space="preserve"> and</w:t>
        </w:r>
      </w:ins>
      <w:r w:rsidRPr="00B41F53">
        <w:rPr>
          <w:lang w:val="en-GB"/>
        </w:rPr>
        <w:t xml:space="preserve"> that are needed when random accessing from the EDR</w:t>
      </w:r>
      <w:r>
        <w:rPr>
          <w:lang w:val="en-GB"/>
        </w:rPr>
        <w:t>AP</w:t>
      </w:r>
      <w:r w:rsidRPr="00B41F53">
        <w:rPr>
          <w:lang w:val="en-GB"/>
        </w:rPr>
        <w:t xml:space="preserve"> picture contained in </w:t>
      </w:r>
      <w:proofErr w:type="spellStart"/>
      <w:r w:rsidRPr="00B41F53">
        <w:rPr>
          <w:lang w:val="en-GB"/>
        </w:rPr>
        <w:t>sampleA</w:t>
      </w:r>
      <w:proofErr w:type="spellEnd"/>
      <w:r w:rsidRPr="00B41F53">
        <w:rPr>
          <w:lang w:val="en-GB"/>
        </w:rPr>
        <w:t>.</w:t>
      </w:r>
    </w:p>
    <w:p w14:paraId="52D26301" w14:textId="4FEA9758" w:rsidR="00F239B2" w:rsidRPr="00664F84" w:rsidRDefault="00F239B2" w:rsidP="00F239B2">
      <w:pPr>
        <w:rPr>
          <w:color w:val="000000"/>
          <w:lang w:val="en-US"/>
        </w:rPr>
      </w:pPr>
      <w:r w:rsidRPr="00664F84">
        <w:rPr>
          <w:lang w:val="en-US"/>
        </w:rPr>
        <w:t xml:space="preserve">Every sample in the </w:t>
      </w:r>
      <w:del w:id="308" w:author="Cyril Concolato" w:date="2022-02-15T13:32:00Z">
        <w:r w:rsidRPr="00664F84" w:rsidDel="00234A82">
          <w:rPr>
            <w:lang w:val="en-US"/>
          </w:rPr>
          <w:delText xml:space="preserve">EST </w:delText>
        </w:r>
      </w:del>
      <w:ins w:id="309" w:author="Cyril Concolato" w:date="2022-02-15T13:32:00Z">
        <w:r w:rsidR="00234A82">
          <w:rPr>
            <w:lang w:val="en-US"/>
          </w:rPr>
          <w:t>referenced track</w:t>
        </w:r>
        <w:r w:rsidR="00234A82" w:rsidRPr="00664F84">
          <w:rPr>
            <w:lang w:val="en-US"/>
          </w:rPr>
          <w:t xml:space="preserve"> </w:t>
        </w:r>
      </w:ins>
      <w:r w:rsidRPr="00664F84">
        <w:rPr>
          <w:lang w:val="en-US"/>
        </w:rPr>
        <w:t xml:space="preserve">shall be identified as a sync sample. The </w:t>
      </w:r>
      <w:del w:id="310" w:author="Cyril Concolato" w:date="2022-02-15T13:32:00Z">
        <w:r w:rsidRPr="00664F84" w:rsidDel="00234A82">
          <w:rPr>
            <w:lang w:val="en-US"/>
          </w:rPr>
          <w:delText xml:space="preserve">EST </w:delText>
        </w:r>
      </w:del>
      <w:ins w:id="311" w:author="Cyril Concolato" w:date="2022-02-15T13:32:00Z">
        <w:r w:rsidR="00234A82">
          <w:rPr>
            <w:lang w:val="en-US"/>
          </w:rPr>
          <w:t>referenced</w:t>
        </w:r>
        <w:r w:rsidR="00234A82" w:rsidRPr="00664F84">
          <w:rPr>
            <w:lang w:val="en-US"/>
          </w:rPr>
          <w:t xml:space="preserve"> </w:t>
        </w:r>
      </w:ins>
      <w:r w:rsidRPr="00664F84">
        <w:rPr>
          <w:lang w:val="en-US"/>
        </w:rPr>
        <w:t>track header flags shall have</w:t>
      </w:r>
      <w:r w:rsidRPr="00664F84">
        <w:rPr>
          <w:color w:val="000000"/>
          <w:lang w:val="en-US"/>
        </w:rPr>
        <w:t xml:space="preserve"> </w:t>
      </w:r>
      <w:proofErr w:type="spellStart"/>
      <w:r w:rsidRPr="00664F84">
        <w:rPr>
          <w:rFonts w:ascii="Courier New" w:hAnsi="Courier New" w:cs="Courier New"/>
          <w:color w:val="000000"/>
          <w:lang w:val="en-US"/>
        </w:rPr>
        <w:t>track_in_movie</w:t>
      </w:r>
      <w:proofErr w:type="spellEnd"/>
      <w:r w:rsidRPr="00664F84">
        <w:rPr>
          <w:color w:val="000000"/>
          <w:lang w:val="en-US"/>
        </w:rPr>
        <w:t xml:space="preserve"> and </w:t>
      </w:r>
      <w:proofErr w:type="spellStart"/>
      <w:r w:rsidRPr="00664F84">
        <w:rPr>
          <w:rFonts w:ascii="Courier New" w:hAnsi="Courier New" w:cs="Courier New"/>
          <w:color w:val="000000"/>
          <w:lang w:val="en-US"/>
        </w:rPr>
        <w:t>track_in_preview</w:t>
      </w:r>
      <w:proofErr w:type="spellEnd"/>
      <w:r w:rsidRPr="00664F84">
        <w:rPr>
          <w:color w:val="000000"/>
          <w:lang w:val="en-US"/>
        </w:rPr>
        <w:t xml:space="preserve"> both set to 0.</w:t>
      </w:r>
    </w:p>
    <w:p w14:paraId="3034D34B" w14:textId="2D0EB007" w:rsidR="00D76828" w:rsidRPr="008C3FAC" w:rsidRDefault="00D76828" w:rsidP="00D76828">
      <w:pPr>
        <w:spacing w:before="136" w:after="0" w:line="259" w:lineRule="auto"/>
        <w:rPr>
          <w:ins w:id="312" w:author="Ye-Kui Wang (draft5)" w:date="2022-02-10T11:56:00Z"/>
          <w:rFonts w:eastAsia="DengXian"/>
          <w:szCs w:val="22"/>
          <w:lang w:eastAsia="ko-KR"/>
        </w:rPr>
      </w:pPr>
      <w:ins w:id="313" w:author="Ye-Kui Wang (draft5)" w:date="2022-02-10T11:56:00Z">
        <w:r w:rsidRPr="008C3FAC">
          <w:rPr>
            <w:rFonts w:eastAsia="DengXian"/>
            <w:szCs w:val="22"/>
            <w:lang w:eastAsia="ko-KR"/>
          </w:rPr>
          <w:t xml:space="preserve">A restricted scheme shall be used for each </w:t>
        </w:r>
        <w:del w:id="314" w:author="Cyril Concolato" w:date="2022-02-15T13:32:00Z">
          <w:r w:rsidRPr="008C3FAC" w:rsidDel="00234A82">
            <w:rPr>
              <w:rFonts w:eastAsia="DengXian"/>
              <w:szCs w:val="22"/>
              <w:lang w:eastAsia="ko-KR"/>
            </w:rPr>
            <w:delText>EST</w:delText>
          </w:r>
        </w:del>
      </w:ins>
      <w:ins w:id="315" w:author="Cyril Concolato" w:date="2022-02-15T13:32:00Z">
        <w:r w:rsidR="00234A82">
          <w:rPr>
            <w:rFonts w:eastAsia="DengXian"/>
            <w:szCs w:val="22"/>
            <w:lang w:eastAsia="ko-KR"/>
          </w:rPr>
          <w:t>referenced track</w:t>
        </w:r>
      </w:ins>
      <w:ins w:id="316" w:author="Ye-Kui Wang (draft5)" w:date="2022-02-10T11:56:00Z">
        <w:r w:rsidRPr="008C3FAC">
          <w:rPr>
            <w:rFonts w:eastAsia="DengXian"/>
            <w:szCs w:val="22"/>
            <w:lang w:eastAsia="ko-KR"/>
          </w:rPr>
          <w:t>, as follows:</w:t>
        </w:r>
      </w:ins>
    </w:p>
    <w:p w14:paraId="759AB8B0" w14:textId="77777777" w:rsidR="00D76828" w:rsidRPr="008C3FAC" w:rsidRDefault="00D76828" w:rsidP="00D76828">
      <w:pPr>
        <w:numPr>
          <w:ilvl w:val="0"/>
          <w:numId w:val="63"/>
        </w:numPr>
        <w:spacing w:before="136" w:after="0" w:line="259" w:lineRule="auto"/>
        <w:rPr>
          <w:ins w:id="317" w:author="Ye-Kui Wang (draft5)" w:date="2022-02-10T11:56:00Z"/>
          <w:rFonts w:eastAsia="DengXian"/>
          <w:szCs w:val="22"/>
          <w:lang w:eastAsia="zh-CN"/>
        </w:rPr>
      </w:pPr>
      <w:ins w:id="318" w:author="Ye-Kui Wang (draft5)" w:date="2022-02-10T11:56:00Z">
        <w:r w:rsidRPr="009940BE">
          <w:rPr>
            <w:rFonts w:eastAsia="DengXian"/>
            <w:szCs w:val="22"/>
            <w:lang w:val="en-GB" w:eastAsia="zh-CN"/>
          </w:rPr>
          <w:t xml:space="preserve">At least one sample entry type of each sample entry of the track shall be equal to </w:t>
        </w:r>
        <w:r w:rsidRPr="008C3FAC">
          <w:rPr>
            <w:rFonts w:ascii="Courier New" w:eastAsia="DengXian" w:hAnsi="Courier New"/>
            <w:noProof/>
            <w:szCs w:val="22"/>
            <w:lang w:val="en-GB"/>
          </w:rPr>
          <w:t>'resv'</w:t>
        </w:r>
        <w:r w:rsidRPr="008C3FAC">
          <w:rPr>
            <w:rFonts w:eastAsia="DengXian"/>
            <w:szCs w:val="22"/>
            <w:lang w:val="en-GB" w:eastAsia="zh-CN"/>
          </w:rPr>
          <w:t>.</w:t>
        </w:r>
      </w:ins>
    </w:p>
    <w:p w14:paraId="4BAC2CFA" w14:textId="77777777" w:rsidR="00D76828" w:rsidRPr="008C3FAC" w:rsidRDefault="00D76828" w:rsidP="00D76828">
      <w:pPr>
        <w:spacing w:before="120"/>
        <w:ind w:left="1080"/>
        <w:rPr>
          <w:ins w:id="319" w:author="Ye-Kui Wang (draft5)" w:date="2022-02-10T11:56:00Z"/>
          <w:sz w:val="20"/>
          <w:lang w:val="en-GB"/>
        </w:rPr>
      </w:pPr>
      <w:ins w:id="320" w:author="Ye-Kui Wang (draft5)" w:date="2022-02-10T11:56:00Z">
        <w:r w:rsidRPr="008C3FAC">
          <w:rPr>
            <w:sz w:val="20"/>
            <w:lang w:val="en-GB"/>
          </w:rPr>
          <w:t xml:space="preserve">Note 1: </w:t>
        </w:r>
        <w:r w:rsidRPr="008C3FAC">
          <w:rPr>
            <w:rFonts w:ascii="Courier New" w:hAnsi="Courier New" w:cs="Courier New"/>
            <w:sz w:val="20"/>
            <w:lang w:val="en-GB"/>
          </w:rPr>
          <w:t>'</w:t>
        </w:r>
        <w:proofErr w:type="spellStart"/>
        <w:r w:rsidRPr="008C3FAC">
          <w:rPr>
            <w:rFonts w:ascii="Courier New" w:hAnsi="Courier New" w:cs="Courier New"/>
            <w:sz w:val="20"/>
            <w:lang w:val="en-GB"/>
          </w:rPr>
          <w:t>resv</w:t>
        </w:r>
        <w:proofErr w:type="spellEnd"/>
        <w:r w:rsidRPr="008C3FAC">
          <w:rPr>
            <w:rFonts w:ascii="Courier New" w:hAnsi="Courier New" w:cs="Courier New"/>
            <w:sz w:val="20"/>
            <w:lang w:val="en-GB"/>
          </w:rPr>
          <w:t>'</w:t>
        </w:r>
        <w:r w:rsidRPr="00D76828">
          <w:rPr>
            <w:sz w:val="20"/>
            <w:lang w:val="en-GB"/>
          </w:rPr>
          <w:t xml:space="preserve"> does not have to be the sample entry type of a </w:t>
        </w:r>
        <w:proofErr w:type="spellStart"/>
        <w:r w:rsidRPr="00D76828">
          <w:rPr>
            <w:sz w:val="20"/>
            <w:lang w:val="en-GB"/>
          </w:rPr>
          <w:t>SampleEntry</w:t>
        </w:r>
        <w:proofErr w:type="spellEnd"/>
        <w:r w:rsidRPr="00D76828">
          <w:rPr>
            <w:sz w:val="20"/>
            <w:lang w:val="en-GB"/>
          </w:rPr>
          <w:t xml:space="preserve"> directly contained in </w:t>
        </w:r>
        <w:proofErr w:type="spellStart"/>
        <w:r w:rsidRPr="00D76828">
          <w:rPr>
            <w:sz w:val="20"/>
            <w:lang w:val="en-GB"/>
          </w:rPr>
          <w:t>SampleDescriptionBox</w:t>
        </w:r>
        <w:proofErr w:type="spellEnd"/>
        <w:r w:rsidRPr="00D76828">
          <w:rPr>
            <w:sz w:val="20"/>
            <w:lang w:val="en-GB"/>
          </w:rPr>
          <w:t xml:space="preserve"> when the track has undergone several transformations.</w:t>
        </w:r>
      </w:ins>
    </w:p>
    <w:p w14:paraId="2746422C" w14:textId="77777777" w:rsidR="00D76828" w:rsidRPr="008C3FAC" w:rsidRDefault="00D76828" w:rsidP="00D76828">
      <w:pPr>
        <w:numPr>
          <w:ilvl w:val="0"/>
          <w:numId w:val="63"/>
        </w:numPr>
        <w:spacing w:before="136" w:after="0" w:line="259" w:lineRule="auto"/>
        <w:rPr>
          <w:ins w:id="321" w:author="Ye-Kui Wang (draft5)" w:date="2022-02-10T11:56:00Z"/>
          <w:rFonts w:eastAsia="DengXian"/>
          <w:szCs w:val="22"/>
          <w:lang w:eastAsia="zh-CN"/>
        </w:rPr>
      </w:pPr>
      <w:ins w:id="322" w:author="Ye-Kui Wang (draft5)" w:date="2022-02-10T11:56:00Z">
        <w:r w:rsidRPr="008C3FAC">
          <w:rPr>
            <w:rFonts w:eastAsia="DengXian"/>
            <w:szCs w:val="22"/>
            <w:lang w:val="en-GB" w:eastAsia="zh-CN"/>
          </w:rPr>
          <w:t xml:space="preserve">The </w:t>
        </w:r>
        <w:r w:rsidRPr="00D76828">
          <w:rPr>
            <w:rFonts w:eastAsia="DengXian"/>
            <w:szCs w:val="22"/>
            <w:lang w:val="en-GB" w:eastAsia="zh-CN"/>
          </w:rPr>
          <w:t>untransformed</w:t>
        </w:r>
        <w:r w:rsidRPr="008C3FAC">
          <w:rPr>
            <w:rFonts w:eastAsia="DengXian"/>
            <w:szCs w:val="22"/>
            <w:lang w:val="en-GB" w:eastAsia="zh-CN"/>
          </w:rPr>
          <w:t xml:space="preserve"> sample entry type is stored within an </w:t>
        </w:r>
        <w:r w:rsidRPr="008C3FAC">
          <w:rPr>
            <w:rFonts w:ascii="Courier New" w:eastAsia="DengXian" w:hAnsi="Courier New"/>
            <w:noProof/>
            <w:szCs w:val="22"/>
            <w:lang w:val="en-GB"/>
          </w:rPr>
          <w:t>OriginalFormatBox</w:t>
        </w:r>
        <w:r w:rsidRPr="008C3FAC">
          <w:rPr>
            <w:rFonts w:eastAsia="DengXian"/>
            <w:szCs w:val="22"/>
            <w:lang w:val="en-GB" w:eastAsia="zh-CN"/>
          </w:rPr>
          <w:t xml:space="preserve"> contained in the </w:t>
        </w:r>
        <w:r w:rsidRPr="008C3FAC">
          <w:rPr>
            <w:rFonts w:ascii="Courier New" w:eastAsia="DengXian" w:hAnsi="Courier New"/>
            <w:noProof/>
            <w:szCs w:val="22"/>
            <w:lang w:val="en-GB"/>
          </w:rPr>
          <w:t>RestrictedSchemeInfoBox</w:t>
        </w:r>
        <w:r w:rsidRPr="008C3FAC">
          <w:rPr>
            <w:rFonts w:eastAsia="DengXian"/>
            <w:szCs w:val="22"/>
            <w:lang w:val="en-GB" w:eastAsia="zh-CN"/>
          </w:rPr>
          <w:t>.</w:t>
        </w:r>
      </w:ins>
    </w:p>
    <w:p w14:paraId="4D65532C" w14:textId="77777777" w:rsidR="00D76828" w:rsidRPr="008C3FAC" w:rsidRDefault="00D76828" w:rsidP="00D76828">
      <w:pPr>
        <w:numPr>
          <w:ilvl w:val="0"/>
          <w:numId w:val="63"/>
        </w:numPr>
        <w:spacing w:before="136" w:after="0" w:line="259" w:lineRule="auto"/>
        <w:rPr>
          <w:ins w:id="323" w:author="Ye-Kui Wang (draft5)" w:date="2022-02-10T11:56:00Z"/>
          <w:rFonts w:eastAsia="DengXian"/>
          <w:szCs w:val="22"/>
          <w:lang w:eastAsia="zh-CN"/>
        </w:rPr>
      </w:pPr>
      <w:ins w:id="324" w:author="Ye-Kui Wang (draft5)" w:date="2022-02-10T11:56:00Z">
        <w:r w:rsidRPr="008C3FAC">
          <w:rPr>
            <w:rFonts w:eastAsia="DengXian"/>
            <w:szCs w:val="22"/>
            <w:lang w:eastAsia="zh-CN"/>
          </w:rPr>
          <w:t xml:space="preserve">The </w:t>
        </w:r>
        <w:r w:rsidRPr="008C3FAC">
          <w:rPr>
            <w:rFonts w:ascii="Courier New" w:eastAsia="DengXian" w:hAnsi="Courier New" w:cs="Courier New"/>
            <w:szCs w:val="22"/>
            <w:lang w:eastAsia="zh-CN"/>
          </w:rPr>
          <w:t>scheme_type</w:t>
        </w:r>
        <w:r w:rsidRPr="008C3FAC">
          <w:rPr>
            <w:rFonts w:eastAsia="DengXian"/>
            <w:szCs w:val="22"/>
            <w:lang w:eastAsia="zh-CN"/>
          </w:rPr>
          <w:t xml:space="preserve"> field in the </w:t>
        </w:r>
        <w:r w:rsidRPr="008C3FAC">
          <w:rPr>
            <w:rFonts w:ascii="Courier New" w:eastAsia="DengXian" w:hAnsi="Courier New" w:cs="Courier New"/>
            <w:szCs w:val="22"/>
            <w:lang w:eastAsia="zh-CN"/>
          </w:rPr>
          <w:t>SchemeTypeBox</w:t>
        </w:r>
        <w:r w:rsidRPr="008C3FAC">
          <w:rPr>
            <w:rFonts w:eastAsia="DengXian"/>
            <w:szCs w:val="22"/>
            <w:lang w:eastAsia="zh-CN"/>
          </w:rPr>
          <w:t xml:space="preserve">, which is in the </w:t>
        </w:r>
        <w:r w:rsidRPr="008C3FAC">
          <w:rPr>
            <w:rFonts w:ascii="Courier New" w:eastAsia="DengXian" w:hAnsi="Courier New" w:cs="Courier New"/>
            <w:szCs w:val="22"/>
            <w:lang w:eastAsia="zh-CN"/>
          </w:rPr>
          <w:t>RestrictedSchemeInfoBox</w:t>
        </w:r>
        <w:r w:rsidRPr="008C3FAC">
          <w:rPr>
            <w:rFonts w:eastAsia="DengXian"/>
            <w:szCs w:val="22"/>
            <w:lang w:eastAsia="zh-CN"/>
          </w:rPr>
          <w:t xml:space="preserve">, is equal to </w:t>
        </w:r>
        <w:r w:rsidRPr="008C3FAC">
          <w:rPr>
            <w:rFonts w:ascii="Courier New" w:eastAsia="SimSun" w:hAnsi="Courier New" w:cs="Courier New"/>
            <w:szCs w:val="22"/>
          </w:rPr>
          <w:t>'aest'</w:t>
        </w:r>
        <w:r w:rsidRPr="008C3FAC">
          <w:rPr>
            <w:rFonts w:eastAsia="DengXian"/>
            <w:szCs w:val="22"/>
            <w:lang w:eastAsia="zh-CN"/>
          </w:rPr>
          <w:t>, indicating that a sample in the track may contain more than one coded picture.</w:t>
        </w:r>
      </w:ins>
    </w:p>
    <w:p w14:paraId="433499DF" w14:textId="77777777" w:rsidR="00D76828" w:rsidRPr="008C3FAC" w:rsidRDefault="00D76828" w:rsidP="00D76828">
      <w:pPr>
        <w:numPr>
          <w:ilvl w:val="0"/>
          <w:numId w:val="63"/>
        </w:numPr>
        <w:spacing w:before="136" w:after="0" w:line="259" w:lineRule="auto"/>
        <w:rPr>
          <w:ins w:id="325" w:author="Ye-Kui Wang (draft5)" w:date="2022-02-10T11:56:00Z"/>
          <w:rFonts w:eastAsia="DengXian"/>
          <w:szCs w:val="22"/>
          <w:lang w:eastAsia="zh-CN"/>
        </w:rPr>
      </w:pPr>
      <w:ins w:id="326" w:author="Ye-Kui Wang (draft5)" w:date="2022-02-10T11:56:00Z">
        <w:r w:rsidRPr="008C3FAC">
          <w:rPr>
            <w:rFonts w:eastAsia="DengXian"/>
            <w:szCs w:val="22"/>
            <w:lang w:eastAsia="zh-CN"/>
          </w:rPr>
          <w:t xml:space="preserve">Bit 0 of the </w:t>
        </w:r>
        <w:r w:rsidRPr="008C3FAC">
          <w:rPr>
            <w:rFonts w:ascii="Courier New" w:eastAsia="DengXian" w:hAnsi="Courier New" w:cs="Courier New"/>
            <w:szCs w:val="22"/>
            <w:lang w:eastAsia="zh-CN"/>
          </w:rPr>
          <w:t>flags</w:t>
        </w:r>
        <w:r w:rsidRPr="008C3FAC">
          <w:rPr>
            <w:rFonts w:eastAsia="DengXian"/>
            <w:szCs w:val="22"/>
            <w:lang w:eastAsia="zh-CN"/>
          </w:rPr>
          <w:t xml:space="preserve"> field of the </w:t>
        </w:r>
        <w:r w:rsidRPr="008C3FAC">
          <w:rPr>
            <w:rFonts w:ascii="Courier New" w:eastAsia="DengXian" w:hAnsi="Courier New" w:cs="Courier New"/>
            <w:szCs w:val="22"/>
            <w:lang w:eastAsia="zh-CN"/>
          </w:rPr>
          <w:t>SchemeTypeBox</w:t>
        </w:r>
        <w:r w:rsidRPr="008C3FAC">
          <w:rPr>
            <w:rFonts w:eastAsia="DengXian"/>
            <w:szCs w:val="22"/>
            <w:lang w:eastAsia="zh-CN"/>
          </w:rPr>
          <w:t xml:space="preserve"> is equal to 0, such that the value of </w:t>
        </w:r>
        <w:r w:rsidRPr="008C3FAC">
          <w:rPr>
            <w:rFonts w:ascii="Courier New" w:eastAsia="DengXian" w:hAnsi="Courier New" w:cs="Courier New"/>
            <w:szCs w:val="22"/>
            <w:lang w:eastAsia="zh-CN"/>
          </w:rPr>
          <w:t>(flags &amp; 0x000001)</w:t>
        </w:r>
        <w:r w:rsidRPr="008C3FAC">
          <w:rPr>
            <w:rFonts w:eastAsia="DengXian"/>
            <w:szCs w:val="22"/>
            <w:lang w:eastAsia="zh-CN"/>
          </w:rPr>
          <w:t xml:space="preserve"> is equal to 0.</w:t>
        </w:r>
      </w:ins>
    </w:p>
    <w:p w14:paraId="6C2CF135" w14:textId="310F8A31" w:rsidR="00F239B2" w:rsidRDefault="00F239B2" w:rsidP="00F239B2">
      <w:pPr>
        <w:spacing w:after="200"/>
        <w:rPr>
          <w:ins w:id="327" w:author="Schreiner, Stephan" w:date="2022-01-19T10:49:00Z"/>
          <w:lang w:val="en-US"/>
        </w:rPr>
      </w:pPr>
      <w:del w:id="328" w:author="Ye-Kui Wang (draft5)" w:date="2022-02-10T11:51:00Z">
        <w:r w:rsidRPr="00664F84" w:rsidDel="009940BE">
          <w:rPr>
            <w:lang w:val="en-US"/>
          </w:rPr>
          <w:delText>[</w:delText>
        </w:r>
        <w:r w:rsidRPr="00664F84" w:rsidDel="009940BE">
          <w:rPr>
            <w:highlight w:val="yellow"/>
            <w:lang w:val="en-US"/>
          </w:rPr>
          <w:delText>Ed.</w:delText>
        </w:r>
      </w:del>
      <w:ins w:id="329" w:author="Pre" w:date="2022-01-30T13:37:00Z">
        <w:del w:id="330" w:author="Ye-Kui Wang (draft5)" w:date="2022-02-10T11:51:00Z">
          <w:r w:rsidR="00945973" w:rsidDel="009940BE">
            <w:rPr>
              <w:highlight w:val="yellow"/>
              <w:lang w:val="en-US"/>
            </w:rPr>
            <w:delText xml:space="preserve"> </w:delText>
          </w:r>
        </w:del>
      </w:ins>
      <w:del w:id="331" w:author="Ye-Kui Wang (draft5)" w:date="2022-02-10T11:51:00Z">
        <w:r w:rsidRPr="00664F84" w:rsidDel="009940BE">
          <w:rPr>
            <w:highlight w:val="yellow"/>
            <w:lang w:val="en-US"/>
          </w:rPr>
          <w:delText>Note: What sample entry type should be used for ESTs, taking into account that a sample in an EST may include more than one coded picture?]</w:delText>
        </w:r>
      </w:del>
    </w:p>
    <w:p w14:paraId="4AF65A88" w14:textId="19315256" w:rsidR="007A0904" w:rsidDel="00C000A3" w:rsidRDefault="007A0904" w:rsidP="00F239B2">
      <w:pPr>
        <w:spacing w:after="200"/>
        <w:rPr>
          <w:ins w:id="332" w:author="Schreiner, Stephan" w:date="2022-01-19T10:49:00Z"/>
          <w:del w:id="333" w:author="David Singer" w:date="2022-02-22T08:22:00Z"/>
          <w:lang w:val="en-US"/>
        </w:rPr>
      </w:pPr>
    </w:p>
    <w:p w14:paraId="4FD1F83D" w14:textId="5E1A3BF6" w:rsidR="007A0904" w:rsidDel="00C000A3" w:rsidRDefault="007A0904" w:rsidP="00F239B2">
      <w:pPr>
        <w:spacing w:after="200"/>
        <w:rPr>
          <w:ins w:id="334" w:author="Michael Dolan" w:date="2022-01-19T14:58:00Z"/>
          <w:del w:id="335" w:author="David Singer" w:date="2022-02-22T08:21:00Z"/>
          <w:lang w:val="en-US"/>
        </w:rPr>
      </w:pPr>
      <w:ins w:id="336" w:author="Schreiner, Stephan" w:date="2022-01-19T10:49:00Z">
        <w:del w:id="337" w:author="David Singer" w:date="2022-02-22T08:21:00Z">
          <w:r w:rsidRPr="007A0904" w:rsidDel="00C000A3">
            <w:rPr>
              <w:highlight w:val="yellow"/>
              <w:lang w:val="en-US"/>
            </w:rPr>
            <w:delText>[Ed.</w:delText>
          </w:r>
        </w:del>
      </w:ins>
      <w:ins w:id="338" w:author="Pre" w:date="2022-01-30T13:37:00Z">
        <w:del w:id="339" w:author="David Singer" w:date="2022-02-22T08:21:00Z">
          <w:r w:rsidR="00945973" w:rsidDel="00C000A3">
            <w:rPr>
              <w:highlight w:val="yellow"/>
              <w:lang w:val="en-US"/>
            </w:rPr>
            <w:delText xml:space="preserve"> </w:delText>
          </w:r>
        </w:del>
      </w:ins>
      <w:ins w:id="340" w:author="Schreiner, Stephan" w:date="2022-01-19T10:49:00Z">
        <w:del w:id="341" w:author="David Singer" w:date="2022-02-22T08:21:00Z">
          <w:r w:rsidRPr="007A0904" w:rsidDel="00C000A3">
            <w:rPr>
              <w:highlight w:val="yellow"/>
              <w:lang w:val="en-US"/>
            </w:rPr>
            <w:delText xml:space="preserve">Note: </w:delText>
          </w:r>
        </w:del>
      </w:ins>
      <w:ins w:id="342" w:author="Schreiner, Stephan" w:date="2022-01-19T10:51:00Z">
        <w:del w:id="343" w:author="David Singer" w:date="2022-02-22T08:21:00Z">
          <w:r w:rsidR="00E975DD" w:rsidDel="00C000A3">
            <w:rPr>
              <w:highlight w:val="yellow"/>
              <w:lang w:val="en-US"/>
            </w:rPr>
            <w:delText>T</w:delText>
          </w:r>
        </w:del>
      </w:ins>
      <w:ins w:id="344" w:author="Schreiner, Stephan" w:date="2022-01-19T10:50:00Z">
        <w:del w:id="345" w:author="David Singer" w:date="2022-02-22T08:21:00Z">
          <w:r w:rsidDel="00C000A3">
            <w:rPr>
              <w:highlight w:val="yellow"/>
              <w:lang w:val="en-US"/>
            </w:rPr>
            <w:delText xml:space="preserve">he following text describes </w:delText>
          </w:r>
        </w:del>
      </w:ins>
      <w:ins w:id="346" w:author="Schreiner, Stephan" w:date="2022-01-19T11:21:00Z">
        <w:del w:id="347" w:author="David Singer" w:date="2022-02-22T08:21:00Z">
          <w:r w:rsidR="00AD588E" w:rsidDel="00C000A3">
            <w:rPr>
              <w:highlight w:val="yellow"/>
              <w:lang w:val="en-US"/>
            </w:rPr>
            <w:delText>the Preselect</w:delText>
          </w:r>
          <w:r w:rsidR="00E812C7" w:rsidDel="00C000A3">
            <w:rPr>
              <w:highlight w:val="yellow"/>
              <w:lang w:val="en-US"/>
            </w:rPr>
            <w:delText>i</w:delText>
          </w:r>
          <w:r w:rsidR="00AD588E" w:rsidDel="00C000A3">
            <w:rPr>
              <w:highlight w:val="yellow"/>
              <w:lang w:val="en-US"/>
            </w:rPr>
            <w:delText>onGroupBox</w:delText>
          </w:r>
        </w:del>
      </w:ins>
      <w:ins w:id="348" w:author="Schreiner, Stephan" w:date="2022-01-19T10:50:00Z">
        <w:del w:id="349" w:author="David Singer" w:date="2022-02-22T08:21:00Z">
          <w:r w:rsidDel="00C000A3">
            <w:rPr>
              <w:highlight w:val="yellow"/>
              <w:lang w:val="en-US"/>
            </w:rPr>
            <w:delText xml:space="preserve"> </w:delText>
          </w:r>
        </w:del>
      </w:ins>
      <w:ins w:id="350" w:author="Schreiner, Stephan" w:date="2022-01-19T11:21:00Z">
        <w:del w:id="351" w:author="David Singer" w:date="2022-02-22T08:21:00Z">
          <w:r w:rsidR="00AD588E" w:rsidDel="00C000A3">
            <w:rPr>
              <w:highlight w:val="yellow"/>
              <w:lang w:val="en-US"/>
            </w:rPr>
            <w:delText xml:space="preserve">being </w:delText>
          </w:r>
        </w:del>
      </w:ins>
      <w:ins w:id="352" w:author="Schreiner, Stephan" w:date="2022-01-19T10:50:00Z">
        <w:del w:id="353" w:author="David Singer" w:date="2022-02-22T08:21:00Z">
          <w:r w:rsidDel="00C000A3">
            <w:rPr>
              <w:highlight w:val="yellow"/>
              <w:lang w:val="en-US"/>
            </w:rPr>
            <w:delText>inherited from TrackGroup</w:delText>
          </w:r>
        </w:del>
      </w:ins>
      <w:ins w:id="354" w:author="Schreiner, Stephan" w:date="2022-01-19T11:20:00Z">
        <w:del w:id="355" w:author="David Singer" w:date="2022-02-22T08:21:00Z">
          <w:r w:rsidR="00795921" w:rsidDel="00C000A3">
            <w:rPr>
              <w:highlight w:val="yellow"/>
              <w:lang w:val="en-US"/>
            </w:rPr>
            <w:delText>s</w:delText>
          </w:r>
        </w:del>
      </w:ins>
      <w:ins w:id="356" w:author="Schreiner, Stephan" w:date="2022-01-19T10:51:00Z">
        <w:del w:id="357" w:author="David Singer" w:date="2022-02-22T08:21:00Z">
          <w:r w:rsidR="00E975DD" w:rsidDel="00C000A3">
            <w:rPr>
              <w:highlight w:val="yellow"/>
              <w:lang w:val="en-US"/>
            </w:rPr>
            <w:delText xml:space="preserve"> according to 8.3.4.</w:delText>
          </w:r>
        </w:del>
      </w:ins>
      <w:ins w:id="358" w:author="Schreiner, Stephan" w:date="2022-01-19T10:52:00Z">
        <w:del w:id="359" w:author="David Singer" w:date="2022-02-22T08:21:00Z">
          <w:r w:rsidR="00E975DD" w:rsidDel="00C000A3">
            <w:rPr>
              <w:highlight w:val="yellow"/>
              <w:lang w:val="en-US"/>
            </w:rPr>
            <w:delText xml:space="preserve"> </w:delText>
          </w:r>
        </w:del>
      </w:ins>
      <w:ins w:id="360" w:author="Schreiner, Stephan" w:date="2022-01-19T11:19:00Z">
        <w:del w:id="361" w:author="David Singer" w:date="2022-02-22T08:21:00Z">
          <w:r w:rsidR="00795921" w:rsidDel="00C000A3">
            <w:rPr>
              <w:highlight w:val="yellow"/>
              <w:lang w:val="en-US"/>
            </w:rPr>
            <w:delText>An alternative solution</w:delText>
          </w:r>
        </w:del>
      </w:ins>
      <w:ins w:id="362" w:author="Schreiner, Stephan" w:date="2022-01-19T10:52:00Z">
        <w:del w:id="363" w:author="David Singer" w:date="2022-02-22T08:21:00Z">
          <w:r w:rsidR="00E975DD" w:rsidDel="00C000A3">
            <w:rPr>
              <w:highlight w:val="yellow"/>
              <w:lang w:val="en-US"/>
            </w:rPr>
            <w:delText xml:space="preserve"> under consideration is </w:delText>
          </w:r>
        </w:del>
      </w:ins>
      <w:ins w:id="364" w:author="Schreiner, Stephan" w:date="2022-01-19T11:19:00Z">
        <w:del w:id="365" w:author="David Singer" w:date="2022-02-22T08:21:00Z">
          <w:r w:rsidR="00795921" w:rsidDel="00C000A3">
            <w:rPr>
              <w:highlight w:val="yellow"/>
              <w:lang w:val="en-US"/>
            </w:rPr>
            <w:delText xml:space="preserve">to inherit </w:delText>
          </w:r>
        </w:del>
      </w:ins>
      <w:ins w:id="366" w:author="Schreiner, Stephan" w:date="2022-01-19T11:21:00Z">
        <w:del w:id="367" w:author="David Singer" w:date="2022-02-22T08:21:00Z">
          <w:r w:rsidR="00AD588E" w:rsidDel="00C000A3">
            <w:rPr>
              <w:highlight w:val="yellow"/>
              <w:lang w:val="en-US"/>
            </w:rPr>
            <w:delText>it</w:delText>
          </w:r>
        </w:del>
      </w:ins>
      <w:ins w:id="368" w:author="Schreiner, Stephan" w:date="2022-01-19T11:19:00Z">
        <w:del w:id="369" w:author="David Singer" w:date="2022-02-22T08:21:00Z">
          <w:r w:rsidR="00795921" w:rsidDel="00C000A3">
            <w:rPr>
              <w:highlight w:val="yellow"/>
              <w:lang w:val="en-US"/>
            </w:rPr>
            <w:delText xml:space="preserve"> from </w:delText>
          </w:r>
        </w:del>
      </w:ins>
      <w:ins w:id="370" w:author="Schreiner, Stephan" w:date="2022-01-19T10:50:00Z">
        <w:del w:id="371" w:author="David Singer" w:date="2022-02-22T08:21:00Z">
          <w:r w:rsidDel="00C000A3">
            <w:rPr>
              <w:highlight w:val="yellow"/>
              <w:lang w:val="en-US"/>
            </w:rPr>
            <w:delText xml:space="preserve">Entity Grouping according to </w:delText>
          </w:r>
        </w:del>
      </w:ins>
      <w:ins w:id="372" w:author="Schreiner, Stephan" w:date="2022-01-19T10:51:00Z">
        <w:del w:id="373" w:author="David Singer" w:date="2022-02-22T08:21:00Z">
          <w:r w:rsidDel="00C000A3">
            <w:rPr>
              <w:highlight w:val="yellow"/>
              <w:lang w:val="en-US"/>
            </w:rPr>
            <w:delText>8.18</w:delText>
          </w:r>
        </w:del>
      </w:ins>
      <w:ins w:id="374" w:author="Schreiner, Stephan" w:date="2022-01-19T10:52:00Z">
        <w:del w:id="375" w:author="David Singer" w:date="2022-02-22T08:21:00Z">
          <w:r w:rsidR="00E975DD" w:rsidDel="00C000A3">
            <w:rPr>
              <w:highlight w:val="yellow"/>
              <w:lang w:val="en-US"/>
            </w:rPr>
            <w:delText>.</w:delText>
          </w:r>
        </w:del>
      </w:ins>
      <w:ins w:id="376" w:author="Schreiner, Stephan" w:date="2022-01-19T11:20:00Z">
        <w:del w:id="377" w:author="David Singer" w:date="2022-02-22T08:21:00Z">
          <w:r w:rsidR="00672501" w:rsidDel="00C000A3">
            <w:rPr>
              <w:highlight w:val="yellow"/>
              <w:lang w:val="en-US"/>
            </w:rPr>
            <w:delText xml:space="preserve"> Final location is TBD.</w:delText>
          </w:r>
        </w:del>
      </w:ins>
      <w:ins w:id="378" w:author="Schreiner, Stephan" w:date="2022-01-19T10:49:00Z">
        <w:del w:id="379" w:author="David Singer" w:date="2022-02-22T08:21:00Z">
          <w:r w:rsidRPr="007A0904" w:rsidDel="00C000A3">
            <w:rPr>
              <w:highlight w:val="yellow"/>
              <w:lang w:val="en-US"/>
            </w:rPr>
            <w:delText>]</w:delText>
          </w:r>
        </w:del>
      </w:ins>
    </w:p>
    <w:p w14:paraId="3A905D03" w14:textId="34749E52" w:rsidR="00825A35" w:rsidRPr="00E1754C" w:rsidDel="00C000A3" w:rsidRDefault="00825A35" w:rsidP="00825A35">
      <w:pPr>
        <w:spacing w:after="120"/>
        <w:rPr>
          <w:del w:id="380" w:author="David Singer" w:date="2022-02-22T08:21:00Z"/>
          <w:moveTo w:id="381" w:author="Michael Dolan" w:date="2022-01-19T14:58:00Z"/>
          <w:highlight w:val="yellow"/>
          <w:lang w:val="en-US"/>
        </w:rPr>
      </w:pPr>
      <w:moveToRangeStart w:id="382" w:author="Michael Dolan" w:date="2022-01-19T14:58:00Z" w:name="move93496746"/>
      <w:moveTo w:id="383" w:author="Michael Dolan" w:date="2022-01-19T14:58:00Z">
        <w:del w:id="384" w:author="David Singer" w:date="2022-02-22T08:21:00Z">
          <w:r w:rsidRPr="00E1754C" w:rsidDel="00C000A3">
            <w:rPr>
              <w:highlight w:val="yellow"/>
              <w:lang w:val="en-US"/>
            </w:rPr>
            <w:delText>[Ed. Note: Currently the preselection signalling is based on track grouping. Comments are welcome on whether it is more beneficial to use entity grouping instead. There are two key differences between tracking grouping and entity grouping:</w:delText>
          </w:r>
        </w:del>
      </w:moveTo>
    </w:p>
    <w:p w14:paraId="4F4D1B9F" w14:textId="162A4863" w:rsidR="00825A35" w:rsidRPr="00E1754C" w:rsidDel="00C000A3" w:rsidRDefault="00825A35" w:rsidP="00825A35">
      <w:pPr>
        <w:spacing w:after="120"/>
        <w:rPr>
          <w:del w:id="385" w:author="David Singer" w:date="2022-02-22T08:21:00Z"/>
          <w:moveTo w:id="386" w:author="Michael Dolan" w:date="2022-01-19T14:58:00Z"/>
          <w:highlight w:val="yellow"/>
          <w:lang w:val="en-US"/>
        </w:rPr>
      </w:pPr>
      <w:moveTo w:id="387" w:author="Michael Dolan" w:date="2022-01-19T14:58:00Z">
        <w:del w:id="388" w:author="David Singer" w:date="2022-02-22T08:21:00Z">
          <w:r w:rsidRPr="00E1754C" w:rsidDel="00C000A3">
            <w:rPr>
              <w:highlight w:val="yellow"/>
              <w:lang w:val="en-US"/>
            </w:rPr>
            <w:delText>1) Track grouping signalling is track-level while entity grouping for this purpose would be file level. The difference leads to the following pros and cons:</w:delText>
          </w:r>
        </w:del>
      </w:moveTo>
    </w:p>
    <w:p w14:paraId="5C29934D" w14:textId="5FF1B7AE" w:rsidR="00825A35" w:rsidRPr="00E1754C" w:rsidDel="00C000A3" w:rsidRDefault="00825A35" w:rsidP="00825A35">
      <w:pPr>
        <w:spacing w:after="120"/>
        <w:ind w:left="720"/>
        <w:rPr>
          <w:del w:id="389" w:author="David Singer" w:date="2022-02-22T08:21:00Z"/>
          <w:moveTo w:id="390" w:author="Michael Dolan" w:date="2022-01-19T14:58:00Z"/>
          <w:highlight w:val="yellow"/>
          <w:lang w:val="en-US"/>
        </w:rPr>
      </w:pPr>
      <w:moveTo w:id="391" w:author="Michael Dolan" w:date="2022-01-19T14:58:00Z">
        <w:del w:id="392" w:author="David Singer" w:date="2022-02-22T08:21:00Z">
          <w:r w:rsidRPr="00E1754C" w:rsidDel="00C000A3">
            <w:rPr>
              <w:highlight w:val="yellow"/>
              <w:lang w:val="en-US"/>
            </w:rPr>
            <w:delText>A) A potential advantage of entity grouping can be same bits saving.</w:delText>
          </w:r>
        </w:del>
      </w:moveTo>
    </w:p>
    <w:p w14:paraId="4204EA6E" w14:textId="46A6456E" w:rsidR="00825A35" w:rsidRPr="00E1754C" w:rsidDel="00C000A3" w:rsidRDefault="00825A35" w:rsidP="00825A35">
      <w:pPr>
        <w:spacing w:after="120"/>
        <w:ind w:left="720"/>
        <w:rPr>
          <w:del w:id="393" w:author="David Singer" w:date="2022-02-22T08:21:00Z"/>
          <w:moveTo w:id="394" w:author="Michael Dolan" w:date="2022-01-19T14:58:00Z"/>
          <w:highlight w:val="yellow"/>
          <w:lang w:val="en-US"/>
        </w:rPr>
      </w:pPr>
      <w:moveTo w:id="395" w:author="Michael Dolan" w:date="2022-01-19T14:58:00Z">
        <w:del w:id="396" w:author="David Singer" w:date="2022-02-22T08:21:00Z">
          <w:r w:rsidRPr="00E1754C" w:rsidDel="00C000A3">
            <w:rPr>
              <w:highlight w:val="yellow"/>
              <w:lang w:val="en-US"/>
            </w:rPr>
            <w:delText>B) An arguable advantage of entity grouping is that less parsing is needed to figure out which tracks contribute to a preselection.</w:delText>
          </w:r>
        </w:del>
      </w:moveTo>
    </w:p>
    <w:p w14:paraId="51A268A8" w14:textId="3E22DA94" w:rsidR="00825A35" w:rsidRPr="00E1754C" w:rsidDel="00C000A3" w:rsidRDefault="00825A35" w:rsidP="00825A35">
      <w:pPr>
        <w:spacing w:after="120"/>
        <w:ind w:left="720"/>
        <w:rPr>
          <w:del w:id="397" w:author="David Singer" w:date="2022-02-22T08:21:00Z"/>
          <w:moveTo w:id="398" w:author="Michael Dolan" w:date="2022-01-19T14:58:00Z"/>
          <w:highlight w:val="yellow"/>
          <w:lang w:val="en-US"/>
        </w:rPr>
      </w:pPr>
      <w:moveTo w:id="399" w:author="Michael Dolan" w:date="2022-01-19T14:58:00Z">
        <w:del w:id="400" w:author="David Singer" w:date="2022-02-22T08:21:00Z">
          <w:r w:rsidRPr="00E1754C" w:rsidDel="00C000A3">
            <w:rPr>
              <w:highlight w:val="yellow"/>
              <w:lang w:val="en-US"/>
            </w:rPr>
            <w:delText>C) Track grouping has a potential advantage of being more friendly to editing operations such as removing of some tracks without the need of changing the tracking group box (unless some related parameters e.g., the number of tracks is added therein).</w:delText>
          </w:r>
        </w:del>
      </w:moveTo>
    </w:p>
    <w:p w14:paraId="37C5F4FB" w14:textId="14A8C5B7" w:rsidR="00825A35" w:rsidDel="00C000A3" w:rsidRDefault="00825A35" w:rsidP="00825A35">
      <w:pPr>
        <w:spacing w:after="120"/>
        <w:rPr>
          <w:ins w:id="401" w:author="Michael Dolan" w:date="2022-01-19T15:00:00Z"/>
          <w:del w:id="402" w:author="David Singer" w:date="2022-02-22T08:21:00Z"/>
          <w:highlight w:val="yellow"/>
          <w:lang w:val="en-US"/>
        </w:rPr>
      </w:pPr>
      <w:moveTo w:id="403" w:author="Michael Dolan" w:date="2022-01-19T14:58:00Z">
        <w:del w:id="404" w:author="David Singer" w:date="2022-02-22T08:21:00Z">
          <w:r w:rsidRPr="00E1754C" w:rsidDel="00C000A3">
            <w:rPr>
              <w:highlight w:val="yellow"/>
              <w:lang w:val="en-US"/>
            </w:rPr>
            <w:delText>2) Entity grouping can also be applied to items, such as image items; track grouping cannot. If there is a use case of having items in a preselection, then this is an advantage for entity grouping.</w:delText>
          </w:r>
        </w:del>
      </w:moveTo>
    </w:p>
    <w:p w14:paraId="5E95E80B" w14:textId="167AD4E7" w:rsidR="00825A35" w:rsidDel="00C000A3" w:rsidRDefault="00825A35" w:rsidP="00825A35">
      <w:pPr>
        <w:spacing w:after="120"/>
        <w:rPr>
          <w:del w:id="405" w:author="David Singer" w:date="2022-02-22T08:21:00Z"/>
          <w:moveTo w:id="406" w:author="Michael Dolan" w:date="2022-01-19T14:58:00Z"/>
          <w:lang w:val="en-US"/>
        </w:rPr>
      </w:pPr>
      <w:ins w:id="407" w:author="Michael Dolan" w:date="2022-01-19T15:00:00Z">
        <w:del w:id="408" w:author="David Singer" w:date="2022-02-22T08:21:00Z">
          <w:r w:rsidRPr="007F1D84" w:rsidDel="00C000A3">
            <w:rPr>
              <w:highlight w:val="yellow"/>
              <w:lang w:val="en-GB"/>
            </w:rPr>
            <w:delText>A drawback of entity grouping is that it requires parsing the `meta` box and that a `hdlr` type would have to be defined.</w:delText>
          </w:r>
        </w:del>
      </w:ins>
      <w:moveTo w:id="409" w:author="Michael Dolan" w:date="2022-01-19T14:58:00Z">
        <w:del w:id="410" w:author="David Singer" w:date="2022-02-22T08:21:00Z">
          <w:r w:rsidRPr="00825A35" w:rsidDel="00C000A3">
            <w:rPr>
              <w:highlight w:val="yellow"/>
              <w:lang w:val="en-US"/>
            </w:rPr>
            <w:delText>]</w:delText>
          </w:r>
        </w:del>
      </w:moveTo>
    </w:p>
    <w:moveToRangeEnd w:id="382"/>
    <w:p w14:paraId="3904BE51" w14:textId="18A4F612" w:rsidR="00825A35" w:rsidRPr="0087687E" w:rsidDel="00C000A3" w:rsidRDefault="007F1D84" w:rsidP="0087687E">
      <w:pPr>
        <w:pStyle w:val="CommentText"/>
        <w:rPr>
          <w:del w:id="411" w:author="David Singer" w:date="2022-02-22T08:21:00Z"/>
        </w:rPr>
      </w:pPr>
      <w:ins w:id="412" w:author="Pre" w:date="2022-01-30T13:21:00Z">
        <w:del w:id="413" w:author="David Singer" w:date="2022-02-22T08:21:00Z">
          <w:r w:rsidRPr="0087687E" w:rsidDel="00C000A3">
            <w:rPr>
              <w:highlight w:val="yellow"/>
              <w:lang w:val="en-US"/>
            </w:rPr>
            <w:delText xml:space="preserve">Ed. Note: </w:delText>
          </w:r>
        </w:del>
      </w:ins>
      <w:ins w:id="414" w:author="Pre" w:date="2022-01-30T13:23:00Z">
        <w:del w:id="415" w:author="David Singer" w:date="2022-02-22T08:21:00Z">
          <w:r w:rsidR="0087687E" w:rsidRPr="0087687E" w:rsidDel="00C000A3">
            <w:rPr>
              <w:highlight w:val="yellow"/>
            </w:rPr>
            <w:delText>For the ‘meta’ box parsing part, I think we should either add some detail on why parsing the `meta` box is bad (because using track grouping you would need to parse some other box) or drop it. For the ‘hdlr’ type, due to that a new ‘hdlr’ type was not needed for many other entity groups specified, it seems to me that this is not an issue, thus this part should be dropped.</w:delText>
          </w:r>
        </w:del>
      </w:ins>
    </w:p>
    <w:p w14:paraId="1A1A04CF" w14:textId="377BFC6C" w:rsidR="00B941A1" w:rsidRDefault="00B941A1" w:rsidP="0018563E">
      <w:pPr>
        <w:rPr>
          <w:rFonts w:ascii="Times New Roman" w:hAnsi="Times New Roman"/>
          <w:i/>
          <w:iCs/>
          <w:sz w:val="24"/>
          <w:lang w:val="en-GB"/>
        </w:rPr>
      </w:pPr>
      <w:r>
        <w:rPr>
          <w:rFonts w:ascii="Times New Roman" w:hAnsi="Times New Roman"/>
          <w:i/>
          <w:iCs/>
          <w:sz w:val="24"/>
          <w:lang w:val="en-GB"/>
        </w:rPr>
        <w:t>In 8.3.4.3 add the following</w:t>
      </w:r>
      <w:r w:rsidR="00FB0EB3">
        <w:rPr>
          <w:rFonts w:ascii="Times New Roman" w:hAnsi="Times New Roman"/>
          <w:i/>
          <w:iCs/>
          <w:sz w:val="24"/>
          <w:lang w:val="en-GB"/>
        </w:rPr>
        <w:t xml:space="preserve"> new value</w:t>
      </w:r>
      <w:ins w:id="416" w:author="Michael Dolan" w:date="2022-01-18T19:06:00Z">
        <w:r w:rsidR="00EE66AA">
          <w:rPr>
            <w:rFonts w:ascii="Times New Roman" w:hAnsi="Times New Roman"/>
            <w:i/>
            <w:iCs/>
            <w:sz w:val="24"/>
            <w:lang w:val="en-GB"/>
          </w:rPr>
          <w:t xml:space="preserve">, </w:t>
        </w:r>
        <w:r w:rsidR="00EE66AA">
          <w:rPr>
            <w:rStyle w:val="codeChar"/>
            <w:rFonts w:eastAsia="Calibri"/>
          </w:rPr>
          <w:t>'pres'</w:t>
        </w:r>
      </w:ins>
    </w:p>
    <w:p w14:paraId="5DEA17C2" w14:textId="77777777" w:rsidR="003D360A" w:rsidRDefault="003D360A" w:rsidP="003D360A">
      <w:pPr>
        <w:rPr>
          <w:rFonts w:ascii="Arial" w:eastAsia="Arial" w:hAnsi="Arial"/>
          <w:lang w:val="en-US" w:eastAsia="en-US"/>
        </w:rPr>
      </w:pPr>
      <w:r>
        <w:rPr>
          <w:rStyle w:val="codeChar"/>
        </w:rPr>
        <w:t>track_group_</w:t>
      </w:r>
      <w:r w:rsidRPr="00AA2217">
        <w:rPr>
          <w:rStyle w:val="codeChar"/>
        </w:rPr>
        <w:t>type</w:t>
      </w:r>
      <w:r w:rsidRPr="00664F84">
        <w:rPr>
          <w:lang w:val="en-US"/>
        </w:rPr>
        <w:t xml:space="preserve"> indicates the </w:t>
      </w:r>
      <w:r>
        <w:rPr>
          <w:rStyle w:val="codeChar"/>
        </w:rPr>
        <w:t>grouping_</w:t>
      </w:r>
      <w:r w:rsidRPr="00AA2217">
        <w:rPr>
          <w:rStyle w:val="codeChar"/>
        </w:rPr>
        <w:t>type</w:t>
      </w:r>
      <w:r w:rsidRPr="00664F84">
        <w:rPr>
          <w:lang w:val="en-US"/>
        </w:rPr>
        <w:t xml:space="preserve"> and shall be set to one of the following values, or a value registered, or a value from a derived specification or registration:</w:t>
      </w:r>
    </w:p>
    <w:p w14:paraId="789E4417" w14:textId="7B1D085D" w:rsidR="003D360A" w:rsidRDefault="003D360A" w:rsidP="003D360A">
      <w:pPr>
        <w:pStyle w:val="fields"/>
        <w:spacing w:after="240" w:line="230" w:lineRule="atLeast"/>
      </w:pPr>
      <w:r>
        <w:rPr>
          <w:rStyle w:val="codeChar"/>
          <w:rFonts w:eastAsia="Calibri"/>
        </w:rPr>
        <w:t>'msrc'</w:t>
      </w:r>
      <w:r>
        <w:tab/>
        <w:t xml:space="preserve">indicates that this track belongs to a multi-source presentation. Specified in </w:t>
      </w:r>
      <w:ins w:id="417" w:author="Ye-Kui Wang (yk0)" w:date="2022-01-19T10:10:00Z">
        <w:r w:rsidR="000118DD">
          <w:t>8.3.4.4.1</w:t>
        </w:r>
      </w:ins>
      <w:r>
        <w:t>.</w:t>
      </w:r>
    </w:p>
    <w:p w14:paraId="6AA725A8" w14:textId="7FDAD1E2" w:rsidR="003D360A" w:rsidRDefault="003D360A" w:rsidP="003D360A">
      <w:pPr>
        <w:pStyle w:val="fields"/>
        <w:spacing w:after="240" w:line="230" w:lineRule="atLeast"/>
      </w:pPr>
      <w:r>
        <w:rPr>
          <w:rStyle w:val="codeChar"/>
          <w:rFonts w:eastAsia="Calibri"/>
        </w:rPr>
        <w:lastRenderedPageBreak/>
        <w:t>'ster'</w:t>
      </w:r>
      <w:r>
        <w:tab/>
        <w:t xml:space="preserve">indicates that this track is either the left or right view of a stereo pair suitable for playback on a stereoscopic display. Specified in </w:t>
      </w:r>
      <w:ins w:id="418" w:author="Ye-Kui Wang (yk0)" w:date="2022-01-19T10:10:00Z">
        <w:r w:rsidR="000118DD">
          <w:t>8.3.4.4.2</w:t>
        </w:r>
      </w:ins>
      <w:del w:id="419" w:author="Ye-Kui Wang (yk0)" w:date="2022-01-19T10:10:00Z">
        <w:r w:rsidDel="000118DD">
          <w:fldChar w:fldCharType="begin"/>
        </w:r>
        <w:r w:rsidDel="000118DD">
          <w:delInstrText xml:space="preserve"> REF _Ref536714614 \n \h </w:delInstrText>
        </w:r>
        <w:r w:rsidDel="000118DD">
          <w:fldChar w:fldCharType="separate"/>
        </w:r>
        <w:r w:rsidR="003E0E60" w:rsidDel="000118DD">
          <w:rPr>
            <w:b/>
            <w:bCs/>
            <w:lang w:val="en-US"/>
          </w:rPr>
          <w:delText>Error! Reference source not found.</w:delText>
        </w:r>
        <w:r w:rsidDel="000118DD">
          <w:fldChar w:fldCharType="end"/>
        </w:r>
      </w:del>
      <w:r>
        <w:t>.</w:t>
      </w:r>
    </w:p>
    <w:p w14:paraId="295C8F40" w14:textId="77777777" w:rsidR="003D360A" w:rsidRDefault="003D360A" w:rsidP="003D360A">
      <w:pPr>
        <w:pStyle w:val="fields"/>
        <w:spacing w:after="240" w:line="230" w:lineRule="atLeast"/>
      </w:pPr>
      <w:r w:rsidRPr="003D360A">
        <w:rPr>
          <w:rStyle w:val="codeChar"/>
          <w:rFonts w:eastAsia="Calibri"/>
        </w:rPr>
        <w:t>'</w:t>
      </w:r>
      <w:proofErr w:type="spellStart"/>
      <w:r w:rsidRPr="003D360A">
        <w:rPr>
          <w:rFonts w:ascii="Courier New" w:hAnsi="Courier New" w:cs="Courier New"/>
        </w:rPr>
        <w:t>pres</w:t>
      </w:r>
      <w:proofErr w:type="spellEnd"/>
      <w:r w:rsidRPr="003D360A">
        <w:rPr>
          <w:rStyle w:val="codeChar"/>
          <w:rFonts w:eastAsia="Calibri"/>
        </w:rPr>
        <w:t>'</w:t>
      </w:r>
      <w:r w:rsidRPr="003D360A">
        <w:tab/>
        <w:t>indicates that this track contributes to a preselection. Specified in 8.3.4.4.3.</w:t>
      </w:r>
    </w:p>
    <w:p w14:paraId="3F74E319" w14:textId="77777777" w:rsidR="008959B3" w:rsidRPr="00664F84" w:rsidRDefault="003D360A" w:rsidP="0018563E">
      <w:pPr>
        <w:rPr>
          <w:lang w:val="en-US"/>
        </w:rPr>
      </w:pPr>
      <w:r w:rsidRPr="00664F84">
        <w:rPr>
          <w:lang w:val="en-US"/>
        </w:rPr>
        <w:t>The pair of</w:t>
      </w:r>
      <w:r>
        <w:rPr>
          <w:rStyle w:val="codeChar"/>
        </w:rPr>
        <w:t xml:space="preserve"> track_group_id</w:t>
      </w:r>
      <w:r w:rsidRPr="00664F84">
        <w:rPr>
          <w:lang w:val="en-US"/>
        </w:rPr>
        <w:t xml:space="preserve"> and </w:t>
      </w:r>
      <w:r>
        <w:rPr>
          <w:rStyle w:val="codeChar"/>
        </w:rPr>
        <w:t>track_group_type</w:t>
      </w:r>
      <w:r>
        <w:rPr>
          <w:lang w:val="en-GB"/>
        </w:rPr>
        <w:t xml:space="preserve"> </w:t>
      </w:r>
      <w:r w:rsidRPr="00664F84">
        <w:rPr>
          <w:lang w:val="en-US"/>
        </w:rPr>
        <w:t xml:space="preserve">identifies a track group within the file. The tracks that contain a particular </w:t>
      </w:r>
      <w:r>
        <w:rPr>
          <w:rStyle w:val="codeChar"/>
        </w:rPr>
        <w:t>TrackGroupTypeBox</w:t>
      </w:r>
      <w:r>
        <w:rPr>
          <w:lang w:val="en-GB"/>
        </w:rPr>
        <w:t xml:space="preserve"> </w:t>
      </w:r>
      <w:r w:rsidRPr="00664F84">
        <w:rPr>
          <w:lang w:val="en-US"/>
        </w:rPr>
        <w:t xml:space="preserve">having the same value of </w:t>
      </w:r>
      <w:r>
        <w:rPr>
          <w:rStyle w:val="codeChar"/>
        </w:rPr>
        <w:t>track_group_id</w:t>
      </w:r>
      <w:r>
        <w:rPr>
          <w:lang w:val="en-GB"/>
        </w:rPr>
        <w:t xml:space="preserve"> </w:t>
      </w:r>
      <w:r w:rsidRPr="00664F84">
        <w:rPr>
          <w:lang w:val="en-US"/>
        </w:rPr>
        <w:t xml:space="preserve">and </w:t>
      </w:r>
      <w:r>
        <w:rPr>
          <w:rStyle w:val="codeChar"/>
        </w:rPr>
        <w:t>track_group_type</w:t>
      </w:r>
      <w:r w:rsidRPr="00664F84">
        <w:rPr>
          <w:lang w:val="en-US"/>
        </w:rPr>
        <w:t xml:space="preserve"> belong to the same track group.</w:t>
      </w:r>
    </w:p>
    <w:p w14:paraId="70E175E8" w14:textId="3C5F1EDA" w:rsidR="004560E5" w:rsidRDefault="004560E5" w:rsidP="0018563E">
      <w:pPr>
        <w:rPr>
          <w:rFonts w:ascii="Times New Roman" w:hAnsi="Times New Roman"/>
          <w:i/>
          <w:iCs/>
          <w:sz w:val="24"/>
          <w:lang w:val="en-GB"/>
        </w:rPr>
      </w:pPr>
      <w:r>
        <w:rPr>
          <w:rFonts w:ascii="Times New Roman" w:hAnsi="Times New Roman"/>
          <w:i/>
          <w:iCs/>
          <w:sz w:val="24"/>
          <w:lang w:val="en-GB"/>
        </w:rPr>
        <w:t xml:space="preserve">Add new </w:t>
      </w:r>
      <w:r w:rsidR="008959B3">
        <w:rPr>
          <w:rFonts w:ascii="Times New Roman" w:hAnsi="Times New Roman"/>
          <w:i/>
          <w:iCs/>
          <w:sz w:val="24"/>
          <w:lang w:val="en-GB"/>
        </w:rPr>
        <w:t>subclause</w:t>
      </w:r>
      <w:ins w:id="420" w:author="David Singer" w:date="2022-02-21T14:30:00Z">
        <w:r w:rsidR="008B7046">
          <w:rPr>
            <w:rFonts w:ascii="Times New Roman" w:hAnsi="Times New Roman"/>
            <w:i/>
            <w:iCs/>
            <w:sz w:val="24"/>
            <w:lang w:val="en-GB"/>
          </w:rPr>
          <w:t>s</w:t>
        </w:r>
      </w:ins>
      <w:r w:rsidR="008959B3">
        <w:rPr>
          <w:rFonts w:ascii="Times New Roman" w:hAnsi="Times New Roman"/>
          <w:i/>
          <w:iCs/>
          <w:sz w:val="24"/>
          <w:lang w:val="en-GB"/>
        </w:rPr>
        <w:t xml:space="preserve"> </w:t>
      </w:r>
      <w:r>
        <w:rPr>
          <w:rFonts w:ascii="Times New Roman" w:hAnsi="Times New Roman"/>
          <w:i/>
          <w:iCs/>
          <w:sz w:val="24"/>
          <w:lang w:val="en-GB"/>
        </w:rPr>
        <w:t>8.3.4.4.3</w:t>
      </w:r>
      <w:ins w:id="421" w:author="David Singer" w:date="2022-02-21T14:29:00Z">
        <w:r w:rsidR="00B958A0">
          <w:rPr>
            <w:rFonts w:ascii="Times New Roman" w:hAnsi="Times New Roman"/>
            <w:i/>
            <w:iCs/>
            <w:sz w:val="24"/>
            <w:lang w:val="en-GB"/>
          </w:rPr>
          <w:t xml:space="preserve"> </w:t>
        </w:r>
      </w:ins>
      <w:ins w:id="422" w:author="David Singer" w:date="2022-02-21T14:30:00Z">
        <w:r w:rsidR="008B7046">
          <w:rPr>
            <w:rFonts w:ascii="Times New Roman" w:hAnsi="Times New Roman"/>
            <w:i/>
            <w:iCs/>
            <w:sz w:val="24"/>
            <w:lang w:val="en-GB"/>
          </w:rPr>
          <w:t>through 8.3.4.4.9</w:t>
        </w:r>
      </w:ins>
      <w:ins w:id="423" w:author="David Singer" w:date="2022-02-21T14:29:00Z">
        <w:r w:rsidR="00B958A0">
          <w:rPr>
            <w:rFonts w:ascii="Times New Roman" w:hAnsi="Times New Roman"/>
            <w:i/>
            <w:iCs/>
            <w:sz w:val="24"/>
            <w:lang w:val="en-GB"/>
          </w:rPr>
          <w:t xml:space="preserve"> </w:t>
        </w:r>
      </w:ins>
    </w:p>
    <w:p w14:paraId="0B80CA03" w14:textId="77777777" w:rsidR="00C000A3" w:rsidRDefault="00C000A3" w:rsidP="00C000A3">
      <w:pPr>
        <w:spacing w:after="200"/>
        <w:rPr>
          <w:ins w:id="424" w:author="David Singer" w:date="2022-02-22T08:21:00Z"/>
          <w:lang w:val="en-US"/>
        </w:rPr>
      </w:pPr>
      <w:ins w:id="425" w:author="David Singer" w:date="2022-02-22T08:21:00Z">
        <w:r w:rsidRPr="007A0904">
          <w:rPr>
            <w:highlight w:val="yellow"/>
            <w:lang w:val="en-US"/>
          </w:rPr>
          <w:t>[Ed.</w:t>
        </w:r>
        <w:r>
          <w:rPr>
            <w:highlight w:val="yellow"/>
            <w:lang w:val="en-US"/>
          </w:rPr>
          <w:t xml:space="preserve"> </w:t>
        </w:r>
        <w:r w:rsidRPr="007A0904">
          <w:rPr>
            <w:highlight w:val="yellow"/>
            <w:lang w:val="en-US"/>
          </w:rPr>
          <w:t xml:space="preserve">Note: </w:t>
        </w:r>
        <w:r>
          <w:rPr>
            <w:highlight w:val="yellow"/>
            <w:lang w:val="en-US"/>
          </w:rPr>
          <w:t xml:space="preserve">The following text describes the </w:t>
        </w:r>
        <w:proofErr w:type="spellStart"/>
        <w:r>
          <w:rPr>
            <w:highlight w:val="yellow"/>
            <w:lang w:val="en-US"/>
          </w:rPr>
          <w:t>PreselectionGroupBox</w:t>
        </w:r>
        <w:proofErr w:type="spellEnd"/>
        <w:r>
          <w:rPr>
            <w:highlight w:val="yellow"/>
            <w:lang w:val="en-US"/>
          </w:rPr>
          <w:t xml:space="preserve"> being inherited from </w:t>
        </w:r>
        <w:proofErr w:type="spellStart"/>
        <w:r>
          <w:rPr>
            <w:highlight w:val="yellow"/>
            <w:lang w:val="en-US"/>
          </w:rPr>
          <w:t>TrackGroups</w:t>
        </w:r>
        <w:proofErr w:type="spellEnd"/>
        <w:r>
          <w:rPr>
            <w:highlight w:val="yellow"/>
            <w:lang w:val="en-US"/>
          </w:rPr>
          <w:t xml:space="preserve"> according to 8.3.4. An alternative solution under consideration is to inherit it from Entity Grouping according to 8.18. Final location is TBD.</w:t>
        </w:r>
      </w:ins>
    </w:p>
    <w:p w14:paraId="66D294C7" w14:textId="77777777" w:rsidR="00C000A3" w:rsidRPr="00E1754C" w:rsidRDefault="00C000A3" w:rsidP="00C000A3">
      <w:pPr>
        <w:spacing w:after="120"/>
        <w:rPr>
          <w:ins w:id="426" w:author="David Singer" w:date="2022-02-22T08:21:00Z"/>
          <w:highlight w:val="yellow"/>
          <w:lang w:val="en-US"/>
        </w:rPr>
      </w:pPr>
      <w:ins w:id="427" w:author="David Singer" w:date="2022-02-22T08:21:00Z">
        <w:r w:rsidRPr="00E1754C">
          <w:rPr>
            <w:highlight w:val="yellow"/>
            <w:lang w:val="en-US"/>
          </w:rPr>
          <w:t>Comments are welcome on whether it is more beneficial to use entity grouping instead. There are two key differences between tracking grouping and entity grouping:</w:t>
        </w:r>
      </w:ins>
    </w:p>
    <w:p w14:paraId="37A27F45" w14:textId="77777777" w:rsidR="00C000A3" w:rsidRPr="00E1754C" w:rsidRDefault="00C000A3" w:rsidP="00C000A3">
      <w:pPr>
        <w:spacing w:after="120"/>
        <w:rPr>
          <w:ins w:id="428" w:author="David Singer" w:date="2022-02-22T08:21:00Z"/>
          <w:highlight w:val="yellow"/>
          <w:lang w:val="en-US"/>
        </w:rPr>
      </w:pPr>
      <w:ins w:id="429" w:author="David Singer" w:date="2022-02-22T08:21:00Z">
        <w:r w:rsidRPr="00E1754C">
          <w:rPr>
            <w:highlight w:val="yellow"/>
            <w:lang w:val="en-US"/>
          </w:rPr>
          <w:t>1) Track grouping signalling is track-level while entity grouping for this purpose would be file level. The difference leads to the following pros and cons:</w:t>
        </w:r>
      </w:ins>
    </w:p>
    <w:p w14:paraId="6FF93FE6" w14:textId="77777777" w:rsidR="00C000A3" w:rsidRPr="00E1754C" w:rsidRDefault="00C000A3" w:rsidP="00C000A3">
      <w:pPr>
        <w:spacing w:after="120"/>
        <w:ind w:left="720"/>
        <w:rPr>
          <w:ins w:id="430" w:author="David Singer" w:date="2022-02-22T08:21:00Z"/>
          <w:highlight w:val="yellow"/>
          <w:lang w:val="en-US"/>
        </w:rPr>
      </w:pPr>
      <w:ins w:id="431" w:author="David Singer" w:date="2022-02-22T08:21:00Z">
        <w:r w:rsidRPr="00E1754C">
          <w:rPr>
            <w:highlight w:val="yellow"/>
            <w:lang w:val="en-US"/>
          </w:rPr>
          <w:t>A) A potential advantage of entity grouping can be same bits saving.</w:t>
        </w:r>
      </w:ins>
    </w:p>
    <w:p w14:paraId="48153F7C" w14:textId="77777777" w:rsidR="00C000A3" w:rsidRPr="00E1754C" w:rsidRDefault="00C000A3" w:rsidP="00C000A3">
      <w:pPr>
        <w:spacing w:after="120"/>
        <w:ind w:left="720"/>
        <w:rPr>
          <w:ins w:id="432" w:author="David Singer" w:date="2022-02-22T08:21:00Z"/>
          <w:highlight w:val="yellow"/>
          <w:lang w:val="en-US"/>
        </w:rPr>
      </w:pPr>
      <w:ins w:id="433" w:author="David Singer" w:date="2022-02-22T08:21:00Z">
        <w:r w:rsidRPr="00E1754C">
          <w:rPr>
            <w:highlight w:val="yellow"/>
            <w:lang w:val="en-US"/>
          </w:rPr>
          <w:t>B) An arguable advantage of entity grouping is that less parsing is needed to figure out which tracks contribute to a preselection.</w:t>
        </w:r>
      </w:ins>
    </w:p>
    <w:p w14:paraId="7231454C" w14:textId="77777777" w:rsidR="00C000A3" w:rsidRPr="00E1754C" w:rsidRDefault="00C000A3" w:rsidP="00C000A3">
      <w:pPr>
        <w:spacing w:after="120"/>
        <w:ind w:left="720"/>
        <w:rPr>
          <w:ins w:id="434" w:author="David Singer" w:date="2022-02-22T08:21:00Z"/>
          <w:highlight w:val="yellow"/>
          <w:lang w:val="en-US"/>
        </w:rPr>
      </w:pPr>
      <w:ins w:id="435" w:author="David Singer" w:date="2022-02-22T08:21:00Z">
        <w:r w:rsidRPr="00E1754C">
          <w:rPr>
            <w:highlight w:val="yellow"/>
            <w:lang w:val="en-US"/>
          </w:rPr>
          <w:t>C) Track grouping has a potential advantage of being more friendly to editing operations such as removing of some tracks without the need of changing the tracking group box (unless some related parameters e.g., the number of tracks is added therein).</w:t>
        </w:r>
      </w:ins>
    </w:p>
    <w:p w14:paraId="673C58DD" w14:textId="77777777" w:rsidR="00C000A3" w:rsidRDefault="00C000A3" w:rsidP="00C000A3">
      <w:pPr>
        <w:spacing w:after="120"/>
        <w:rPr>
          <w:ins w:id="436" w:author="David Singer" w:date="2022-02-22T08:21:00Z"/>
          <w:highlight w:val="yellow"/>
          <w:lang w:val="en-US"/>
        </w:rPr>
      </w:pPr>
      <w:ins w:id="437" w:author="David Singer" w:date="2022-02-22T08:21:00Z">
        <w:r w:rsidRPr="00E1754C">
          <w:rPr>
            <w:highlight w:val="yellow"/>
            <w:lang w:val="en-US"/>
          </w:rPr>
          <w:t>2) Entity grouping can also be applied to items, such as image items; track grouping cannot. If there is a use case of having items in a preselection, then this is an advantage for entity grouping.</w:t>
        </w:r>
      </w:ins>
    </w:p>
    <w:p w14:paraId="1129F1A0" w14:textId="77777777" w:rsidR="00C000A3" w:rsidRDefault="00C000A3" w:rsidP="00C000A3">
      <w:pPr>
        <w:spacing w:after="120"/>
        <w:rPr>
          <w:ins w:id="438" w:author="David Singer" w:date="2022-02-22T08:21:00Z"/>
          <w:lang w:val="en-US"/>
        </w:rPr>
      </w:pPr>
      <w:ins w:id="439" w:author="David Singer" w:date="2022-02-22T08:21:00Z">
        <w:r w:rsidRPr="007F1D84">
          <w:rPr>
            <w:highlight w:val="yellow"/>
            <w:lang w:val="en-GB"/>
          </w:rPr>
          <w:t>A drawback of entity grouping is that it requires parsing the `meta` box and that a `</w:t>
        </w:r>
        <w:proofErr w:type="spellStart"/>
        <w:r w:rsidRPr="007F1D84">
          <w:rPr>
            <w:highlight w:val="yellow"/>
            <w:lang w:val="en-GB"/>
          </w:rPr>
          <w:t>hdlr</w:t>
        </w:r>
        <w:proofErr w:type="spellEnd"/>
        <w:r w:rsidRPr="007F1D84">
          <w:rPr>
            <w:highlight w:val="yellow"/>
            <w:lang w:val="en-GB"/>
          </w:rPr>
          <w:t>` type would have to be defined.</w:t>
        </w:r>
        <w:r w:rsidRPr="00825A35">
          <w:rPr>
            <w:highlight w:val="yellow"/>
            <w:lang w:val="en-US"/>
          </w:rPr>
          <w:t>]</w:t>
        </w:r>
      </w:ins>
    </w:p>
    <w:p w14:paraId="11274AB7" w14:textId="77777777" w:rsidR="00C000A3" w:rsidRPr="0087687E" w:rsidRDefault="00C000A3" w:rsidP="00C000A3">
      <w:pPr>
        <w:pStyle w:val="CommentText"/>
        <w:rPr>
          <w:ins w:id="440" w:author="David Singer" w:date="2022-02-22T08:21:00Z"/>
        </w:rPr>
      </w:pPr>
      <w:ins w:id="441" w:author="David Singer" w:date="2022-02-22T08:21:00Z">
        <w:r w:rsidRPr="0087687E">
          <w:rPr>
            <w:highlight w:val="yellow"/>
            <w:lang w:val="en-US"/>
          </w:rPr>
          <w:t xml:space="preserve">Ed. Note: </w:t>
        </w:r>
        <w:r w:rsidRPr="0087687E">
          <w:rPr>
            <w:highlight w:val="yellow"/>
          </w:rPr>
          <w:t>For the ‘meta’ box parsing part, I think we should either add some detail on why parsing the `meta` box is bad (because using track grouping you would need to parse some other box) or drop it. For the ‘hdlr’ type, due to that a new ‘hdlr’ type was not needed for many other entity groups specified, it seems to me that this is not an issue, thus this part should be dropped.</w:t>
        </w:r>
      </w:ins>
    </w:p>
    <w:p w14:paraId="5F8687DB" w14:textId="27CE88DC" w:rsidR="001867E6" w:rsidRPr="00E1754C" w:rsidDel="00825A35" w:rsidRDefault="003C444B" w:rsidP="001867E6">
      <w:pPr>
        <w:spacing w:after="120"/>
        <w:rPr>
          <w:ins w:id="442" w:author="Ye-Kui Wang (yk0)" w:date="2022-01-19T10:46:00Z"/>
          <w:moveFrom w:id="443" w:author="Michael Dolan" w:date="2022-01-19T14:58:00Z"/>
          <w:highlight w:val="yellow"/>
          <w:lang w:val="en-US"/>
        </w:rPr>
      </w:pPr>
      <w:moveFromRangeStart w:id="444" w:author="Michael Dolan" w:date="2022-01-19T14:58:00Z" w:name="move93496746"/>
      <w:moveFrom w:id="445" w:author="Michael Dolan" w:date="2022-01-19T14:58:00Z">
        <w:ins w:id="446" w:author="Ye-Kui Wang (yk0)" w:date="2022-01-19T10:38:00Z">
          <w:r w:rsidRPr="00E1754C" w:rsidDel="00825A35">
            <w:rPr>
              <w:highlight w:val="yellow"/>
              <w:lang w:val="en-US"/>
            </w:rPr>
            <w:t xml:space="preserve">[Ed. Note: Currently the preselection signalling is based on track grouping. Comments are welcome </w:t>
          </w:r>
        </w:ins>
        <w:ins w:id="447" w:author="Ye-Kui Wang (yk0)" w:date="2022-01-19T10:39:00Z">
          <w:r w:rsidRPr="00E1754C" w:rsidDel="00825A35">
            <w:rPr>
              <w:highlight w:val="yellow"/>
              <w:lang w:val="en-US"/>
            </w:rPr>
            <w:t>on whether it is more beneficial to use entity grouping instead.</w:t>
          </w:r>
        </w:ins>
        <w:ins w:id="448" w:author="Ye-Kui Wang (yk0)" w:date="2022-01-19T10:46:00Z">
          <w:r w:rsidR="001867E6" w:rsidRPr="00E1754C" w:rsidDel="00825A35">
            <w:rPr>
              <w:highlight w:val="yellow"/>
              <w:lang w:val="en-US"/>
            </w:rPr>
            <w:t xml:space="preserve"> </w:t>
          </w:r>
        </w:ins>
        <w:ins w:id="449" w:author="Ye-Kui Wang (yk0)" w:date="2022-01-19T10:39:00Z">
          <w:r w:rsidRPr="00E1754C" w:rsidDel="00825A35">
            <w:rPr>
              <w:highlight w:val="yellow"/>
              <w:lang w:val="en-US"/>
            </w:rPr>
            <w:t xml:space="preserve">There are two key differences between tracking grouping and </w:t>
          </w:r>
        </w:ins>
        <w:ins w:id="450" w:author="Ye-Kui Wang (yk0)" w:date="2022-01-19T10:40:00Z">
          <w:r w:rsidRPr="00E1754C" w:rsidDel="00825A35">
            <w:rPr>
              <w:highlight w:val="yellow"/>
              <w:lang w:val="en-US"/>
            </w:rPr>
            <w:t>entity grouping:</w:t>
          </w:r>
        </w:ins>
      </w:moveFrom>
    </w:p>
    <w:p w14:paraId="2D2D2137" w14:textId="6F3ECFF2" w:rsidR="001867E6" w:rsidRPr="00E1754C" w:rsidDel="00825A35" w:rsidRDefault="003C444B" w:rsidP="001867E6">
      <w:pPr>
        <w:spacing w:after="120"/>
        <w:rPr>
          <w:ins w:id="451" w:author="Ye-Kui Wang (yk0)" w:date="2022-01-19T10:46:00Z"/>
          <w:moveFrom w:id="452" w:author="Michael Dolan" w:date="2022-01-19T14:58:00Z"/>
          <w:highlight w:val="yellow"/>
          <w:lang w:val="en-US"/>
        </w:rPr>
      </w:pPr>
      <w:moveFrom w:id="453" w:author="Michael Dolan" w:date="2022-01-19T14:58:00Z">
        <w:ins w:id="454" w:author="Ye-Kui Wang (yk0)" w:date="2022-01-19T10:40:00Z">
          <w:r w:rsidRPr="00E1754C" w:rsidDel="00825A35">
            <w:rPr>
              <w:highlight w:val="yellow"/>
              <w:lang w:val="en-US"/>
            </w:rPr>
            <w:t>1) Track grouping signalling is track-level while entity grouping for this purpose would be file level</w:t>
          </w:r>
        </w:ins>
        <w:ins w:id="455" w:author="Ye-Kui Wang (yk0)" w:date="2022-01-19T10:43:00Z">
          <w:r w:rsidR="001867E6" w:rsidRPr="00E1754C" w:rsidDel="00825A35">
            <w:rPr>
              <w:highlight w:val="yellow"/>
              <w:lang w:val="en-US"/>
            </w:rPr>
            <w:t>. The difference leads to the following pros and cons:</w:t>
          </w:r>
        </w:ins>
      </w:moveFrom>
    </w:p>
    <w:p w14:paraId="5A2E2A14" w14:textId="55ED066A" w:rsidR="001867E6" w:rsidRPr="00E1754C" w:rsidDel="00825A35" w:rsidRDefault="001867E6" w:rsidP="001867E6">
      <w:pPr>
        <w:spacing w:after="120"/>
        <w:ind w:left="720"/>
        <w:rPr>
          <w:ins w:id="456" w:author="Ye-Kui Wang (yk0)" w:date="2022-01-19T10:47:00Z"/>
          <w:moveFrom w:id="457" w:author="Michael Dolan" w:date="2022-01-19T14:58:00Z"/>
          <w:highlight w:val="yellow"/>
          <w:lang w:val="en-US"/>
        </w:rPr>
      </w:pPr>
      <w:moveFrom w:id="458" w:author="Michael Dolan" w:date="2022-01-19T14:58:00Z">
        <w:ins w:id="459" w:author="Ye-Kui Wang (yk0)" w:date="2022-01-19T10:43:00Z">
          <w:r w:rsidRPr="00E1754C" w:rsidDel="00825A35">
            <w:rPr>
              <w:highlight w:val="yellow"/>
              <w:lang w:val="en-US"/>
            </w:rPr>
            <w:t>A)</w:t>
          </w:r>
        </w:ins>
        <w:ins w:id="460" w:author="Ye-Kui Wang (yk0)" w:date="2022-01-19T10:40:00Z">
          <w:r w:rsidR="003C444B" w:rsidRPr="00E1754C" w:rsidDel="00825A35">
            <w:rPr>
              <w:highlight w:val="yellow"/>
              <w:lang w:val="en-US"/>
            </w:rPr>
            <w:t xml:space="preserve"> </w:t>
          </w:r>
        </w:ins>
        <w:ins w:id="461" w:author="Ye-Kui Wang (yk0)" w:date="2022-01-19T10:47:00Z">
          <w:r w:rsidRPr="00E1754C" w:rsidDel="00825A35">
            <w:rPr>
              <w:highlight w:val="yellow"/>
              <w:lang w:val="en-US"/>
            </w:rPr>
            <w:t>A</w:t>
          </w:r>
        </w:ins>
        <w:ins w:id="462" w:author="Ye-Kui Wang (yk0)" w:date="2022-01-19T10:41:00Z">
          <w:r w:rsidR="003C444B" w:rsidRPr="00E1754C" w:rsidDel="00825A35">
            <w:rPr>
              <w:highlight w:val="yellow"/>
              <w:lang w:val="en-US"/>
            </w:rPr>
            <w:t xml:space="preserve"> potential advantage of entity grouping can be same bits saving</w:t>
          </w:r>
        </w:ins>
        <w:ins w:id="463" w:author="Ye-Kui Wang (yk0)" w:date="2022-01-19T10:47:00Z">
          <w:r w:rsidRPr="00E1754C" w:rsidDel="00825A35">
            <w:rPr>
              <w:highlight w:val="yellow"/>
              <w:lang w:val="en-US"/>
            </w:rPr>
            <w:t>.</w:t>
          </w:r>
        </w:ins>
      </w:moveFrom>
    </w:p>
    <w:p w14:paraId="266A0D14" w14:textId="709F3402" w:rsidR="001867E6" w:rsidRPr="00E1754C" w:rsidDel="00825A35" w:rsidRDefault="001867E6" w:rsidP="001867E6">
      <w:pPr>
        <w:spacing w:after="120"/>
        <w:ind w:left="720"/>
        <w:rPr>
          <w:ins w:id="464" w:author="Ye-Kui Wang (yk0)" w:date="2022-01-19T10:47:00Z"/>
          <w:moveFrom w:id="465" w:author="Michael Dolan" w:date="2022-01-19T14:58:00Z"/>
          <w:highlight w:val="yellow"/>
          <w:lang w:val="en-US"/>
        </w:rPr>
      </w:pPr>
      <w:moveFrom w:id="466" w:author="Michael Dolan" w:date="2022-01-19T14:58:00Z">
        <w:ins w:id="467" w:author="Ye-Kui Wang (yk0)" w:date="2022-01-19T10:43:00Z">
          <w:r w:rsidRPr="00E1754C" w:rsidDel="00825A35">
            <w:rPr>
              <w:highlight w:val="yellow"/>
              <w:lang w:val="en-US"/>
            </w:rPr>
            <w:t xml:space="preserve">B) </w:t>
          </w:r>
        </w:ins>
        <w:ins w:id="468" w:author="Ye-Kui Wang (yk0)" w:date="2022-01-19T10:47:00Z">
          <w:r w:rsidRPr="00E1754C" w:rsidDel="00825A35">
            <w:rPr>
              <w:highlight w:val="yellow"/>
              <w:lang w:val="en-US"/>
            </w:rPr>
            <w:t>A</w:t>
          </w:r>
        </w:ins>
        <w:ins w:id="469" w:author="Ye-Kui Wang (yk0)" w:date="2022-01-19T10:41:00Z">
          <w:r w:rsidR="003C444B" w:rsidRPr="00E1754C" w:rsidDel="00825A35">
            <w:rPr>
              <w:highlight w:val="yellow"/>
              <w:lang w:val="en-US"/>
            </w:rPr>
            <w:t xml:space="preserve">n arguable advantage of entity grouping is that </w:t>
          </w:r>
        </w:ins>
        <w:ins w:id="470" w:author="Ye-Kui Wang (yk0)" w:date="2022-01-19T10:42:00Z">
          <w:r w:rsidR="003C444B" w:rsidRPr="00E1754C" w:rsidDel="00825A35">
            <w:rPr>
              <w:highlight w:val="yellow"/>
              <w:lang w:val="en-US"/>
            </w:rPr>
            <w:t>less parsing is needed to figure out which tracks contribute to a preselection</w:t>
          </w:r>
        </w:ins>
        <w:ins w:id="471" w:author="Ye-Kui Wang (yk0)" w:date="2022-01-19T10:47:00Z">
          <w:r w:rsidRPr="00E1754C" w:rsidDel="00825A35">
            <w:rPr>
              <w:highlight w:val="yellow"/>
              <w:lang w:val="en-US"/>
            </w:rPr>
            <w:t>.</w:t>
          </w:r>
        </w:ins>
      </w:moveFrom>
    </w:p>
    <w:p w14:paraId="3A13E27E" w14:textId="6E2A6045" w:rsidR="00E1754C" w:rsidRPr="00E1754C" w:rsidDel="00825A35" w:rsidRDefault="001867E6" w:rsidP="001867E6">
      <w:pPr>
        <w:spacing w:after="120"/>
        <w:ind w:left="720"/>
        <w:rPr>
          <w:ins w:id="472" w:author="Ye-Kui Wang (yk0)" w:date="2022-01-19T10:47:00Z"/>
          <w:moveFrom w:id="473" w:author="Michael Dolan" w:date="2022-01-19T14:58:00Z"/>
          <w:highlight w:val="yellow"/>
          <w:lang w:val="en-US"/>
        </w:rPr>
      </w:pPr>
      <w:moveFrom w:id="474" w:author="Michael Dolan" w:date="2022-01-19T14:58:00Z">
        <w:ins w:id="475" w:author="Ye-Kui Wang (yk0)" w:date="2022-01-19T10:44:00Z">
          <w:r w:rsidRPr="00E1754C" w:rsidDel="00825A35">
            <w:rPr>
              <w:highlight w:val="yellow"/>
              <w:lang w:val="en-US"/>
            </w:rPr>
            <w:t xml:space="preserve">C) </w:t>
          </w:r>
        </w:ins>
        <w:ins w:id="476" w:author="Ye-Kui Wang (yk0)" w:date="2022-01-19T10:47:00Z">
          <w:r w:rsidRPr="00E1754C" w:rsidDel="00825A35">
            <w:rPr>
              <w:highlight w:val="yellow"/>
              <w:lang w:val="en-US"/>
            </w:rPr>
            <w:t>T</w:t>
          </w:r>
        </w:ins>
        <w:ins w:id="477" w:author="Ye-Kui Wang (yk0)" w:date="2022-01-19T10:42:00Z">
          <w:r w:rsidRPr="00E1754C" w:rsidDel="00825A35">
            <w:rPr>
              <w:highlight w:val="yellow"/>
              <w:lang w:val="en-US"/>
            </w:rPr>
            <w:t>rack grouping has a</w:t>
          </w:r>
        </w:ins>
        <w:ins w:id="478" w:author="Ye-Kui Wang (yk0)" w:date="2022-01-19T10:44:00Z">
          <w:r w:rsidRPr="00E1754C" w:rsidDel="00825A35">
            <w:rPr>
              <w:highlight w:val="yellow"/>
              <w:lang w:val="en-US"/>
            </w:rPr>
            <w:t xml:space="preserve"> potential </w:t>
          </w:r>
        </w:ins>
        <w:ins w:id="479" w:author="Ye-Kui Wang (yk0)" w:date="2022-01-19T10:42:00Z">
          <w:r w:rsidRPr="00E1754C" w:rsidDel="00825A35">
            <w:rPr>
              <w:highlight w:val="yellow"/>
              <w:lang w:val="en-US"/>
            </w:rPr>
            <w:t xml:space="preserve">advantage of being more friendly to editing operations such as </w:t>
          </w:r>
        </w:ins>
        <w:ins w:id="480" w:author="Ye-Kui Wang (yk0)" w:date="2022-01-19T10:43:00Z">
          <w:r w:rsidRPr="00E1754C" w:rsidDel="00825A35">
            <w:rPr>
              <w:highlight w:val="yellow"/>
              <w:lang w:val="en-US"/>
            </w:rPr>
            <w:t>removing of some tracks</w:t>
          </w:r>
        </w:ins>
        <w:ins w:id="481" w:author="Ye-Kui Wang (yk0)" w:date="2022-01-19T10:45:00Z">
          <w:r w:rsidRPr="00E1754C" w:rsidDel="00825A35">
            <w:rPr>
              <w:highlight w:val="yellow"/>
              <w:lang w:val="en-US"/>
            </w:rPr>
            <w:t xml:space="preserve"> without the need of changing the tracking group box (unless some related parameters e.g.</w:t>
          </w:r>
        </w:ins>
        <w:ins w:id="482" w:author="Ye-Kui Wang (yk0)" w:date="2022-01-19T10:46:00Z">
          <w:r w:rsidRPr="00E1754C" w:rsidDel="00825A35">
            <w:rPr>
              <w:highlight w:val="yellow"/>
              <w:lang w:val="en-US"/>
            </w:rPr>
            <w:t xml:space="preserve">, </w:t>
          </w:r>
        </w:ins>
        <w:ins w:id="483" w:author="Ye-Kui Wang (yk0)" w:date="2022-01-19T10:45:00Z">
          <w:r w:rsidRPr="00E1754C" w:rsidDel="00825A35">
            <w:rPr>
              <w:highlight w:val="yellow"/>
              <w:lang w:val="en-US"/>
            </w:rPr>
            <w:t>the number of tracks is added therein)</w:t>
          </w:r>
        </w:ins>
        <w:ins w:id="484" w:author="Ye-Kui Wang (yk0)" w:date="2022-01-19T10:43:00Z">
          <w:r w:rsidRPr="00E1754C" w:rsidDel="00825A35">
            <w:rPr>
              <w:highlight w:val="yellow"/>
              <w:lang w:val="en-US"/>
            </w:rPr>
            <w:t>.</w:t>
          </w:r>
        </w:ins>
      </w:moveFrom>
    </w:p>
    <w:p w14:paraId="30127D52" w14:textId="67275B25" w:rsidR="003C444B" w:rsidDel="00825A35" w:rsidRDefault="00E1754C" w:rsidP="00E1754C">
      <w:pPr>
        <w:spacing w:after="120"/>
        <w:rPr>
          <w:ins w:id="485" w:author="Ye-Kui Wang (yk0)" w:date="2022-01-19T10:50:00Z"/>
          <w:moveFrom w:id="486" w:author="Michael Dolan" w:date="2022-01-19T14:58:00Z"/>
          <w:lang w:val="en-US"/>
        </w:rPr>
      </w:pPr>
      <w:moveFrom w:id="487" w:author="Michael Dolan" w:date="2022-01-19T14:58:00Z">
        <w:ins w:id="488" w:author="Ye-Kui Wang (yk0)" w:date="2022-01-19T10:47:00Z">
          <w:r w:rsidRPr="00E1754C" w:rsidDel="00825A35">
            <w:rPr>
              <w:highlight w:val="yellow"/>
              <w:lang w:val="en-US"/>
            </w:rPr>
            <w:t>2) Entity grouping can also be ap</w:t>
          </w:r>
        </w:ins>
        <w:ins w:id="489" w:author="Ye-Kui Wang (yk0)" w:date="2022-01-19T10:48:00Z">
          <w:r w:rsidRPr="00E1754C" w:rsidDel="00825A35">
            <w:rPr>
              <w:highlight w:val="yellow"/>
              <w:lang w:val="en-US"/>
            </w:rPr>
            <w:t xml:space="preserve">plied to items, such as image items; track grouping cannot. If there is a use case of having items in a preselection, then </w:t>
          </w:r>
        </w:ins>
        <w:ins w:id="490" w:author="Ye-Kui Wang (yk0)" w:date="2022-01-19T10:49:00Z">
          <w:r w:rsidRPr="00E1754C" w:rsidDel="00825A35">
            <w:rPr>
              <w:highlight w:val="yellow"/>
              <w:lang w:val="en-US"/>
            </w:rPr>
            <w:t xml:space="preserve">this </w:t>
          </w:r>
        </w:ins>
        <w:ins w:id="491" w:author="Ye-Kui Wang (yk0)" w:date="2022-01-19T10:50:00Z">
          <w:r w:rsidRPr="00E1754C" w:rsidDel="00825A35">
            <w:rPr>
              <w:highlight w:val="yellow"/>
              <w:lang w:val="en-US"/>
            </w:rPr>
            <w:t xml:space="preserve">is an advantage for </w:t>
          </w:r>
        </w:ins>
        <w:ins w:id="492" w:author="Ye-Kui Wang (yk0)" w:date="2022-01-19T10:49:00Z">
          <w:r w:rsidRPr="00E1754C" w:rsidDel="00825A35">
            <w:rPr>
              <w:highlight w:val="yellow"/>
              <w:lang w:val="en-US"/>
            </w:rPr>
            <w:t>entity grouping</w:t>
          </w:r>
        </w:ins>
        <w:ins w:id="493" w:author="Ye-Kui Wang (yk0)" w:date="2022-01-19T10:50:00Z">
          <w:r w:rsidRPr="00E1754C" w:rsidDel="00825A35">
            <w:rPr>
              <w:highlight w:val="yellow"/>
              <w:lang w:val="en-US"/>
            </w:rPr>
            <w:t>.]</w:t>
          </w:r>
        </w:ins>
      </w:moveFrom>
    </w:p>
    <w:moveFromRangeEnd w:id="444"/>
    <w:p w14:paraId="6F1859B4" w14:textId="73379BEC" w:rsidR="00E1754C" w:rsidRPr="00664F84" w:rsidDel="00C000A3" w:rsidRDefault="00E1754C" w:rsidP="00E1754C">
      <w:pPr>
        <w:spacing w:after="120"/>
        <w:rPr>
          <w:ins w:id="494" w:author="Ye-Kui Wang (yk0)" w:date="2022-01-19T10:38:00Z"/>
          <w:del w:id="495" w:author="David Singer" w:date="2022-02-22T08:22:00Z"/>
          <w:lang w:val="en-US"/>
        </w:rPr>
      </w:pPr>
    </w:p>
    <w:p w14:paraId="3FE73938" w14:textId="57A8A0BB" w:rsidR="004560E5" w:rsidRDefault="004560E5" w:rsidP="0018563E">
      <w:pPr>
        <w:rPr>
          <w:rFonts w:asciiTheme="majorHAnsi" w:hAnsiTheme="majorHAnsi"/>
          <w:szCs w:val="22"/>
          <w:lang w:val="en-GB"/>
        </w:rPr>
      </w:pPr>
      <w:r>
        <w:rPr>
          <w:rFonts w:asciiTheme="majorHAnsi" w:hAnsiTheme="majorHAnsi"/>
          <w:szCs w:val="22"/>
          <w:lang w:val="en-GB"/>
        </w:rPr>
        <w:t xml:space="preserve">8.3.4.4.3 </w:t>
      </w:r>
      <w:r w:rsidR="005B5D1C">
        <w:rPr>
          <w:rFonts w:asciiTheme="majorHAnsi" w:hAnsiTheme="majorHAnsi"/>
          <w:szCs w:val="22"/>
          <w:lang w:val="en-GB"/>
        </w:rPr>
        <w:t xml:space="preserve">Preselection </w:t>
      </w:r>
      <w:r w:rsidR="008959B3">
        <w:rPr>
          <w:rFonts w:asciiTheme="majorHAnsi" w:hAnsiTheme="majorHAnsi"/>
          <w:szCs w:val="22"/>
          <w:lang w:val="en-GB"/>
        </w:rPr>
        <w:t xml:space="preserve">group </w:t>
      </w:r>
      <w:r w:rsidR="005B5D1C">
        <w:rPr>
          <w:rFonts w:asciiTheme="majorHAnsi" w:hAnsiTheme="majorHAnsi"/>
          <w:szCs w:val="22"/>
          <w:lang w:val="en-GB"/>
        </w:rPr>
        <w:t>box</w:t>
      </w:r>
    </w:p>
    <w:p w14:paraId="4A1084D1" w14:textId="55131747" w:rsidR="005B5D1C" w:rsidRDefault="005B5D1C" w:rsidP="0018563E">
      <w:pPr>
        <w:rPr>
          <w:rFonts w:asciiTheme="majorHAnsi" w:hAnsiTheme="majorHAnsi"/>
          <w:szCs w:val="22"/>
          <w:lang w:val="en-GB"/>
        </w:rPr>
      </w:pPr>
      <w:r>
        <w:rPr>
          <w:rFonts w:asciiTheme="majorHAnsi" w:hAnsiTheme="majorHAnsi"/>
          <w:szCs w:val="22"/>
          <w:lang w:val="en-GB"/>
        </w:rPr>
        <w:t>8.3.4.4.3.1 Definition</w:t>
      </w:r>
    </w:p>
    <w:p w14:paraId="7B327E4E" w14:textId="0AA6ABC5" w:rsidR="005B5D1C" w:rsidRPr="00101C5D" w:rsidRDefault="008959B3" w:rsidP="005B5D1C">
      <w:pPr>
        <w:rPr>
          <w:rFonts w:ascii="Arial" w:eastAsia="Arial" w:hAnsi="Arial"/>
          <w:lang w:val="en-GB" w:eastAsia="en-US"/>
        </w:rPr>
      </w:pPr>
      <w:del w:id="496" w:author="Michael Dolan" w:date="2022-01-18T19:07:00Z">
        <w:r w:rsidRPr="00101C5D" w:rsidDel="00EE66AA">
          <w:rPr>
            <w:lang w:val="en-GB"/>
          </w:rPr>
          <w:delText>A</w:delText>
        </w:r>
      </w:del>
      <w:del w:id="497" w:author="Schreiner, Stephan" w:date="2022-01-19T10:36:00Z">
        <w:r w:rsidRPr="00101C5D" w:rsidDel="00765F3D">
          <w:rPr>
            <w:lang w:val="en-GB"/>
          </w:rPr>
          <w:delText xml:space="preserve"> </w:delText>
        </w:r>
      </w:del>
      <w:ins w:id="498" w:author="Michael Dolan" w:date="2022-01-18T19:07:00Z">
        <w:r w:rsidR="00EE66AA">
          <w:rPr>
            <w:lang w:val="en-GB"/>
          </w:rPr>
          <w:t xml:space="preserve">The presence of a </w:t>
        </w:r>
      </w:ins>
      <w:r w:rsidR="005B5D1C" w:rsidRPr="008959B3">
        <w:rPr>
          <w:rStyle w:val="codeChar"/>
        </w:rPr>
        <w:t>TrackGroupTypeBox</w:t>
      </w:r>
      <w:r w:rsidR="005B5D1C" w:rsidRPr="00101C5D">
        <w:rPr>
          <w:lang w:val="en-GB"/>
        </w:rPr>
        <w:t xml:space="preserve"> with </w:t>
      </w:r>
      <w:r w:rsidR="005B5D1C" w:rsidRPr="008959B3">
        <w:rPr>
          <w:rStyle w:val="codeChar"/>
        </w:rPr>
        <w:t>track_group_type</w:t>
      </w:r>
      <w:r w:rsidR="005B5D1C" w:rsidRPr="00101C5D">
        <w:rPr>
          <w:lang w:val="en-GB"/>
        </w:rPr>
        <w:t xml:space="preserve"> equal to </w:t>
      </w:r>
      <w:r w:rsidR="005B5D1C" w:rsidRPr="008959B3">
        <w:rPr>
          <w:rStyle w:val="codeChar"/>
        </w:rPr>
        <w:t>'pres'</w:t>
      </w:r>
      <w:ins w:id="499" w:author="Michael Dolan" w:date="2022-01-18T19:08:00Z">
        <w:r w:rsidR="00EE66AA">
          <w:rPr>
            <w:lang w:val="en-US"/>
          </w:rPr>
          <w:t xml:space="preserve">, which is also referred to as a </w:t>
        </w:r>
        <w:r w:rsidR="00EE66AA">
          <w:rPr>
            <w:rStyle w:val="codeChar"/>
          </w:rPr>
          <w:t>PreselectionGroupBox</w:t>
        </w:r>
        <w:r w:rsidR="00EE66AA">
          <w:rPr>
            <w:lang w:val="en-US"/>
          </w:rPr>
          <w:t xml:space="preserve"> in a track</w:t>
        </w:r>
        <w:del w:id="500" w:author="Schreiner, Stephan" w:date="2022-01-19T10:06:00Z">
          <w:r w:rsidR="00EE66AA" w:rsidDel="005A26CA">
            <w:rPr>
              <w:lang w:val="en-US"/>
            </w:rPr>
            <w:delText xml:space="preserve"> </w:delText>
          </w:r>
        </w:del>
      </w:ins>
      <w:r w:rsidR="005B5D1C" w:rsidRPr="00101C5D">
        <w:rPr>
          <w:lang w:val="en-GB"/>
        </w:rPr>
        <w:t xml:space="preserve"> indicates that this track contributes to a preselection.</w:t>
      </w:r>
    </w:p>
    <w:p w14:paraId="5B246F6B" w14:textId="77777777" w:rsidR="005B5D1C" w:rsidRPr="00664F84" w:rsidRDefault="005B5D1C" w:rsidP="005B5D1C">
      <w:pPr>
        <w:rPr>
          <w:lang w:val="en-US"/>
        </w:rPr>
      </w:pPr>
      <w:r w:rsidRPr="00664F84">
        <w:rPr>
          <w:lang w:val="en-US"/>
        </w:rPr>
        <w:t xml:space="preserve">The tracks that have the same value of </w:t>
      </w:r>
      <w:r>
        <w:rPr>
          <w:rStyle w:val="codeChar"/>
        </w:rPr>
        <w:t>track_group_id</w:t>
      </w:r>
      <w:r>
        <w:rPr>
          <w:lang w:val="en-GB"/>
        </w:rPr>
        <w:t xml:space="preserve"> </w:t>
      </w:r>
      <w:r w:rsidRPr="00664F84">
        <w:rPr>
          <w:lang w:val="en-US"/>
        </w:rPr>
        <w:t xml:space="preserve">within </w:t>
      </w:r>
      <w:r>
        <w:rPr>
          <w:rStyle w:val="codeChar"/>
        </w:rPr>
        <w:t>PreselectionGroupBox</w:t>
      </w:r>
      <w:r>
        <w:rPr>
          <w:lang w:val="en-GB"/>
        </w:rPr>
        <w:t xml:space="preserve"> </w:t>
      </w:r>
      <w:r w:rsidRPr="00664F84">
        <w:rPr>
          <w:lang w:val="en-US"/>
        </w:rPr>
        <w:t>are part of the same preselection.</w:t>
      </w:r>
    </w:p>
    <w:p w14:paraId="1FD34A18" w14:textId="6EC0F4CE" w:rsidR="005B5D1C" w:rsidRPr="00664F84" w:rsidRDefault="005B5D1C" w:rsidP="005B5D1C">
      <w:pPr>
        <w:rPr>
          <w:lang w:val="en-US"/>
        </w:rPr>
      </w:pPr>
      <w:r w:rsidRPr="00664F84">
        <w:rPr>
          <w:lang w:val="en-US"/>
        </w:rPr>
        <w:t>Preselections can be qualified by language, kind or media specific attributes like audio rendering indications</w:t>
      </w:r>
      <w:ins w:id="501" w:author="Czelhan, Bernd" w:date="2022-01-27T11:58:00Z">
        <w:r w:rsidR="00103C18">
          <w:rPr>
            <w:lang w:val="en-US"/>
          </w:rPr>
          <w:t>, object interactivity</w:t>
        </w:r>
      </w:ins>
      <w:r w:rsidRPr="00664F84">
        <w:rPr>
          <w:lang w:val="en-US"/>
        </w:rPr>
        <w:t xml:space="preserve"> or channel layouts. Attributes signal</w:t>
      </w:r>
      <w:ins w:id="502" w:author="Ye-Kui Wang (yk0)" w:date="2022-01-19T10:11:00Z">
        <w:r w:rsidR="000118DD">
          <w:rPr>
            <w:lang w:val="en-US"/>
          </w:rPr>
          <w:t>l</w:t>
        </w:r>
      </w:ins>
      <w:r w:rsidRPr="00664F84">
        <w:rPr>
          <w:lang w:val="en-US"/>
        </w:rPr>
        <w:t>ed in a preselection box shall take precedence over attributes signal</w:t>
      </w:r>
      <w:ins w:id="503" w:author="Ye-Kui Wang (yk0)" w:date="2022-01-19T10:11:00Z">
        <w:r w:rsidR="000118DD">
          <w:rPr>
            <w:lang w:val="en-US"/>
          </w:rPr>
          <w:t>l</w:t>
        </w:r>
      </w:ins>
      <w:r w:rsidRPr="00664F84">
        <w:rPr>
          <w:lang w:val="en-US"/>
        </w:rPr>
        <w:t>ed in contributing tracks.</w:t>
      </w:r>
    </w:p>
    <w:p w14:paraId="07CE359E" w14:textId="2259F192" w:rsidR="005B5D1C" w:rsidRDefault="005B5D1C" w:rsidP="005B5D1C">
      <w:pPr>
        <w:rPr>
          <w:ins w:id="504" w:author="Pre" w:date="2022-01-30T13:31:00Z"/>
          <w:lang w:val="en-US"/>
        </w:rPr>
      </w:pPr>
      <w:r w:rsidRPr="00664F84">
        <w:rPr>
          <w:lang w:val="en-US"/>
        </w:rPr>
        <w:lastRenderedPageBreak/>
        <w:t xml:space="preserve">All attributes uniquely qualifying a preselection shall be present in at least one Preselection Box of the preselection. If present in more than one Preselection Box of the preselection, the boxes </w:t>
      </w:r>
      <w:ins w:id="505" w:author="Ye-Kui Wang (yk0)" w:date="2022-01-19T10:12:00Z">
        <w:r w:rsidR="000118DD">
          <w:rPr>
            <w:lang w:val="en-US"/>
          </w:rPr>
          <w:t xml:space="preserve">containing the </w:t>
        </w:r>
      </w:ins>
      <w:ins w:id="506" w:author="Ye-Kui Wang (yk0)" w:date="2022-01-19T10:13:00Z">
        <w:r w:rsidR="000118DD">
          <w:rPr>
            <w:lang w:val="en-US"/>
          </w:rPr>
          <w:t xml:space="preserve">qualifying </w:t>
        </w:r>
      </w:ins>
      <w:ins w:id="507" w:author="Ye-Kui Wang (yk0)" w:date="2022-01-19T10:12:00Z">
        <w:r w:rsidR="000118DD">
          <w:rPr>
            <w:lang w:val="en-US"/>
          </w:rPr>
          <w:t xml:space="preserve">attributes </w:t>
        </w:r>
      </w:ins>
      <w:r w:rsidRPr="00664F84">
        <w:rPr>
          <w:lang w:val="en-US"/>
        </w:rPr>
        <w:t>shall be identical.</w:t>
      </w:r>
    </w:p>
    <w:p w14:paraId="6F9545DA" w14:textId="238918EE" w:rsidR="003C06F8" w:rsidRPr="003C06F8" w:rsidRDefault="003C06F8" w:rsidP="003C06F8">
      <w:pPr>
        <w:pStyle w:val="CommentText"/>
        <w:rPr>
          <w:lang w:val="en-GB"/>
        </w:rPr>
      </w:pPr>
      <w:ins w:id="508" w:author="Pre" w:date="2022-01-30T13:31:00Z">
        <w:r w:rsidRPr="003C06F8">
          <w:rPr>
            <w:highlight w:val="yellow"/>
            <w:lang w:val="en-US"/>
          </w:rPr>
          <w:t>Ed. Note: Additional clarity may be needed</w:t>
        </w:r>
        <w:r w:rsidRPr="003C06F8">
          <w:rPr>
            <w:highlight w:val="yellow"/>
            <w:lang w:val="en-GB"/>
          </w:rPr>
          <w:t xml:space="preserve"> that a preselection is uniquely identified by its </w:t>
        </w:r>
        <w:proofErr w:type="spellStart"/>
        <w:r w:rsidRPr="003C06F8">
          <w:rPr>
            <w:highlight w:val="yellow"/>
            <w:lang w:val="en-GB"/>
          </w:rPr>
          <w:t>track_group_id</w:t>
        </w:r>
        <w:proofErr w:type="spellEnd"/>
        <w:r w:rsidRPr="003C06F8">
          <w:rPr>
            <w:highlight w:val="yellow"/>
            <w:lang w:val="en-GB"/>
          </w:rPr>
          <w:t>, so when we talk about "attributes uniquely qualifying a preselection" it means that a qualifying box shall only be present if it's identical to the box contained in a track group with the same id. (We could note that `</w:t>
        </w:r>
        <w:proofErr w:type="spellStart"/>
        <w:r w:rsidRPr="003C06F8">
          <w:rPr>
            <w:highlight w:val="yellow"/>
            <w:lang w:val="en-GB"/>
          </w:rPr>
          <w:t>prsp</w:t>
        </w:r>
        <w:proofErr w:type="spellEnd"/>
        <w:r w:rsidRPr="003C06F8">
          <w:rPr>
            <w:highlight w:val="yellow"/>
            <w:lang w:val="en-GB"/>
          </w:rPr>
          <w:t>` can differ between 2 tracks in the same preselection). We should also say that order of boxes does not matter (prsi1=</w:t>
        </w:r>
        <w:proofErr w:type="spellStart"/>
        <w:r w:rsidRPr="003C06F8">
          <w:rPr>
            <w:highlight w:val="yellow"/>
            <w:lang w:val="en-GB"/>
          </w:rPr>
          <w:t>elng+chnl</w:t>
        </w:r>
        <w:proofErr w:type="spellEnd"/>
        <w:r w:rsidRPr="003C06F8">
          <w:rPr>
            <w:highlight w:val="yellow"/>
            <w:lang w:val="en-GB"/>
          </w:rPr>
          <w:t xml:space="preserve"> and prsi2=</w:t>
        </w:r>
        <w:proofErr w:type="spellStart"/>
        <w:r w:rsidRPr="003C06F8">
          <w:rPr>
            <w:highlight w:val="yellow"/>
            <w:lang w:val="en-GB"/>
          </w:rPr>
          <w:t>chnl+elng</w:t>
        </w:r>
        <w:proofErr w:type="spellEnd"/>
        <w:r w:rsidRPr="003C06F8">
          <w:rPr>
            <w:highlight w:val="yellow"/>
            <w:lang w:val="en-GB"/>
          </w:rPr>
          <w:t xml:space="preserve"> are the same if the contents of </w:t>
        </w:r>
        <w:proofErr w:type="spellStart"/>
        <w:r w:rsidRPr="003C06F8">
          <w:rPr>
            <w:highlight w:val="yellow"/>
            <w:lang w:val="en-GB"/>
          </w:rPr>
          <w:t>chnl</w:t>
        </w:r>
        <w:proofErr w:type="spellEnd"/>
        <w:r w:rsidRPr="003C06F8">
          <w:rPr>
            <w:highlight w:val="yellow"/>
            <w:lang w:val="en-GB"/>
          </w:rPr>
          <w:t xml:space="preserve"> and </w:t>
        </w:r>
        <w:proofErr w:type="spellStart"/>
        <w:r w:rsidRPr="003C06F8">
          <w:rPr>
            <w:highlight w:val="yellow"/>
            <w:lang w:val="en-GB"/>
          </w:rPr>
          <w:t>elng</w:t>
        </w:r>
        <w:proofErr w:type="spellEnd"/>
        <w:r w:rsidRPr="003C06F8">
          <w:rPr>
            <w:highlight w:val="yellow"/>
            <w:lang w:val="en-GB"/>
          </w:rPr>
          <w:t xml:space="preserve"> are the same).</w:t>
        </w:r>
      </w:ins>
    </w:p>
    <w:p w14:paraId="455AAF4F" w14:textId="3AB375C0" w:rsidR="005B5D1C" w:rsidRPr="00664F84" w:rsidRDefault="005B5D1C" w:rsidP="008959B3">
      <w:pPr>
        <w:pStyle w:val="Note"/>
        <w:rPr>
          <w:lang w:val="en-US"/>
        </w:rPr>
      </w:pPr>
      <w:r w:rsidRPr="00664F84">
        <w:rPr>
          <w:lang w:val="en-US"/>
        </w:rPr>
        <w:t>NOTE</w:t>
      </w:r>
      <w:r w:rsidR="008959B3" w:rsidRPr="00664F84">
        <w:rPr>
          <w:lang w:val="en-US"/>
        </w:rPr>
        <w:t xml:space="preserve"> 1</w:t>
      </w:r>
      <w:r w:rsidRPr="00664F84">
        <w:rPr>
          <w:lang w:val="en-US"/>
        </w:rPr>
        <w:t>: Preselections group tracks of the same media type only.</w:t>
      </w:r>
    </w:p>
    <w:p w14:paraId="5E1185E9" w14:textId="1FBC3FA3" w:rsidR="00A74E8E" w:rsidRPr="00664F84" w:rsidDel="004A3DBF" w:rsidRDefault="005B5D1C" w:rsidP="005B5D1C">
      <w:pPr>
        <w:rPr>
          <w:del w:id="509" w:author="Michael Dolan" w:date="2022-01-19T15:10:00Z"/>
          <w:lang w:val="en-US"/>
        </w:rPr>
      </w:pPr>
      <w:r w:rsidRPr="00664F84">
        <w:rPr>
          <w:lang w:val="en-US"/>
        </w:rPr>
        <w:t xml:space="preserve">Tracks </w:t>
      </w:r>
      <w:ins w:id="510" w:author="Michael Dolan" w:date="2022-01-18T19:09:00Z">
        <w:r w:rsidR="00EE66AA" w:rsidRPr="00664F84">
          <w:rPr>
            <w:lang w:val="en-US"/>
          </w:rPr>
          <w:t>containing</w:t>
        </w:r>
        <w:r w:rsidR="00F222D4" w:rsidRPr="00664F84">
          <w:rPr>
            <w:lang w:val="en-US"/>
          </w:rPr>
          <w:t xml:space="preserve"> a </w:t>
        </w:r>
        <w:r w:rsidR="00F222D4">
          <w:rPr>
            <w:rStyle w:val="codeChar"/>
          </w:rPr>
          <w:t>PreselectionGroupBox</w:t>
        </w:r>
        <w:r w:rsidR="00F222D4">
          <w:rPr>
            <w:lang w:val="en-US"/>
          </w:rPr>
          <w:t xml:space="preserve"> and </w:t>
        </w:r>
      </w:ins>
      <w:r w:rsidRPr="00664F84">
        <w:rPr>
          <w:lang w:val="en-US"/>
        </w:rPr>
        <w:t xml:space="preserve">not containing all required </w:t>
      </w:r>
      <w:del w:id="511" w:author="Michael Dolan" w:date="2022-01-18T19:09:00Z">
        <w:r w:rsidRPr="00664F84" w:rsidDel="00F222D4">
          <w:rPr>
            <w:lang w:val="en-US"/>
          </w:rPr>
          <w:delText xml:space="preserve">media components </w:delText>
        </w:r>
      </w:del>
      <w:ins w:id="512" w:author="Michael Dolan" w:date="2022-01-18T19:09:00Z">
        <w:r w:rsidR="00F222D4" w:rsidRPr="00664F84">
          <w:rPr>
            <w:lang w:val="en-US"/>
          </w:rPr>
          <w:t xml:space="preserve">sub tracks </w:t>
        </w:r>
      </w:ins>
      <w:r w:rsidRPr="00664F84">
        <w:rPr>
          <w:lang w:val="en-US"/>
        </w:rPr>
        <w:t xml:space="preserve">for at least one preselection shall have the </w:t>
      </w:r>
      <w:r>
        <w:rPr>
          <w:rStyle w:val="codeChar"/>
        </w:rPr>
        <w:t>track_in_movie</w:t>
      </w:r>
      <w:r w:rsidRPr="00664F84">
        <w:rPr>
          <w:lang w:val="en-US"/>
        </w:rPr>
        <w:t xml:space="preserve"> flag set to ‘0’ in their Track Header Boxes. This prevents players not understanding the Preselection Box from playing the track resulting in an incomplete </w:t>
      </w:r>
      <w:proofErr w:type="spellStart"/>
      <w:r w:rsidRPr="00664F84">
        <w:rPr>
          <w:lang w:val="en-US"/>
        </w:rPr>
        <w:t>experience.</w:t>
      </w:r>
    </w:p>
    <w:p w14:paraId="2D21BB5A" w14:textId="077D1898" w:rsidR="005B5D1C" w:rsidRDefault="005B5D1C" w:rsidP="002964E1">
      <w:pPr>
        <w:pStyle w:val="Note"/>
        <w:rPr>
          <w:ins w:id="513" w:author="Pre" w:date="2022-01-30T13:13:00Z"/>
          <w:lang w:val="en-US"/>
        </w:rPr>
      </w:pPr>
      <w:r w:rsidRPr="00664F84">
        <w:rPr>
          <w:lang w:val="en-US"/>
        </w:rPr>
        <w:t>NOTE</w:t>
      </w:r>
      <w:proofErr w:type="spellEnd"/>
      <w:r w:rsidR="008959B3" w:rsidRPr="00664F84">
        <w:rPr>
          <w:lang w:val="en-US"/>
        </w:rPr>
        <w:t xml:space="preserve"> 2</w:t>
      </w:r>
      <w:r w:rsidRPr="00664F84">
        <w:rPr>
          <w:lang w:val="en-US"/>
        </w:rPr>
        <w:t xml:space="preserve">: It is good practice to have one track with </w:t>
      </w:r>
      <w:r>
        <w:rPr>
          <w:rStyle w:val="codeChar"/>
        </w:rPr>
        <w:t>track_in_movie</w:t>
      </w:r>
      <w:r w:rsidRPr="00664F84">
        <w:rPr>
          <w:lang w:val="en-US"/>
        </w:rPr>
        <w:t xml:space="preserve"> flag set to one. This implies that this track provides at least one complete experience.</w:t>
      </w:r>
    </w:p>
    <w:p w14:paraId="65252162" w14:textId="7D83E0FA" w:rsidR="00962AF2" w:rsidRPr="00962AF2" w:rsidRDefault="00962AF2" w:rsidP="00962AF2">
      <w:pPr>
        <w:rPr>
          <w:lang w:val="en-US"/>
        </w:rPr>
      </w:pPr>
      <w:ins w:id="514" w:author="Pre" w:date="2022-01-30T13:13:00Z">
        <w:r w:rsidRPr="00962AF2">
          <w:rPr>
            <w:highlight w:val="yellow"/>
            <w:lang w:val="en-US"/>
          </w:rPr>
          <w:t>Ed</w:t>
        </w:r>
      </w:ins>
      <w:ins w:id="515" w:author="Pre" w:date="2022-01-30T13:24:00Z">
        <w:r w:rsidR="005228C0">
          <w:rPr>
            <w:highlight w:val="yellow"/>
            <w:lang w:val="en-US"/>
          </w:rPr>
          <w:t>.</w:t>
        </w:r>
      </w:ins>
      <w:ins w:id="516" w:author="Pre" w:date="2022-01-30T13:13:00Z">
        <w:r w:rsidRPr="00962AF2">
          <w:rPr>
            <w:highlight w:val="yellow"/>
            <w:lang w:val="en-US"/>
          </w:rPr>
          <w:t xml:space="preserve"> Note: Consider use case implications</w:t>
        </w:r>
      </w:ins>
      <w:ins w:id="517" w:author="Pre" w:date="2022-01-30T13:30:00Z">
        <w:r w:rsidR="003C06F8">
          <w:rPr>
            <w:highlight w:val="yellow"/>
            <w:lang w:val="en-US"/>
          </w:rPr>
          <w:t>/constraints</w:t>
        </w:r>
      </w:ins>
      <w:ins w:id="518" w:author="Pre" w:date="2022-01-30T13:13:00Z">
        <w:r w:rsidRPr="00962AF2">
          <w:rPr>
            <w:highlight w:val="yellow"/>
            <w:lang w:val="en-US"/>
          </w:rPr>
          <w:t xml:space="preserve"> of the above.</w:t>
        </w:r>
      </w:ins>
    </w:p>
    <w:p w14:paraId="6D301C14" w14:textId="5C0031A4" w:rsidR="005B5D1C" w:rsidRDefault="005B5D1C" w:rsidP="005B5D1C">
      <w:pPr>
        <w:rPr>
          <w:rFonts w:asciiTheme="majorHAnsi" w:hAnsiTheme="majorHAnsi"/>
          <w:szCs w:val="22"/>
          <w:lang w:val="en-GB"/>
        </w:rPr>
      </w:pPr>
      <w:r>
        <w:rPr>
          <w:rFonts w:asciiTheme="majorHAnsi" w:hAnsiTheme="majorHAnsi"/>
          <w:szCs w:val="22"/>
          <w:lang w:val="en-GB"/>
        </w:rPr>
        <w:t>8.3.4.4.3.2 Syntax</w:t>
      </w:r>
    </w:p>
    <w:p w14:paraId="21551606" w14:textId="04430327" w:rsidR="003C0384" w:rsidDel="00962AF2" w:rsidRDefault="003C0384" w:rsidP="00962AF2">
      <w:pPr>
        <w:jc w:val="left"/>
        <w:rPr>
          <w:del w:id="519" w:author="Pre" w:date="2022-01-30T13:16:00Z"/>
          <w:rFonts w:ascii="Courier New" w:hAnsi="Courier New" w:cs="Courier New"/>
          <w:sz w:val="20"/>
          <w:lang w:val="en-US"/>
        </w:rPr>
      </w:pPr>
      <w:r w:rsidRPr="00664F84">
        <w:rPr>
          <w:rFonts w:ascii="Courier New" w:hAnsi="Courier New" w:cs="Courier New"/>
          <w:sz w:val="20"/>
          <w:lang w:val="en-US"/>
        </w:rPr>
        <w:t xml:space="preserve">aligned(8) class </w:t>
      </w:r>
      <w:proofErr w:type="spellStart"/>
      <w:r w:rsidRPr="00664F84">
        <w:rPr>
          <w:rFonts w:ascii="Courier New" w:hAnsi="Courier New" w:cs="Courier New"/>
          <w:sz w:val="20"/>
          <w:lang w:val="en-US"/>
        </w:rPr>
        <w:t>PreselectionGroupBox</w:t>
      </w:r>
      <w:proofErr w:type="spellEnd"/>
      <w:r w:rsidRPr="00664F84">
        <w:rPr>
          <w:rFonts w:ascii="Courier New" w:hAnsi="Courier New" w:cs="Courier New"/>
          <w:sz w:val="20"/>
          <w:lang w:val="en-US"/>
        </w:rPr>
        <w:t xml:space="preserve"> extends </w:t>
      </w:r>
      <w:proofErr w:type="spellStart"/>
      <w:r w:rsidRPr="00664F84">
        <w:rPr>
          <w:rFonts w:ascii="Courier New" w:hAnsi="Courier New" w:cs="Courier New"/>
          <w:sz w:val="20"/>
          <w:lang w:val="en-US"/>
        </w:rPr>
        <w:t>TrackGroupTypeBox</w:t>
      </w:r>
      <w:proofErr w:type="spellEnd"/>
      <w:r w:rsidRPr="00664F84">
        <w:rPr>
          <w:rFonts w:ascii="Courier New" w:hAnsi="Courier New" w:cs="Courier New"/>
          <w:sz w:val="20"/>
          <w:lang w:val="en-US"/>
        </w:rPr>
        <w:t>('</w:t>
      </w:r>
      <w:proofErr w:type="spellStart"/>
      <w:r w:rsidRPr="00664F84">
        <w:rPr>
          <w:rFonts w:ascii="Courier New" w:hAnsi="Courier New" w:cs="Courier New"/>
          <w:sz w:val="20"/>
          <w:lang w:val="en-US"/>
        </w:rPr>
        <w:t>pres</w:t>
      </w:r>
      <w:proofErr w:type="spellEnd"/>
      <w:r w:rsidRPr="00664F84">
        <w:rPr>
          <w:rFonts w:ascii="Courier New" w:hAnsi="Courier New" w:cs="Courier New"/>
          <w:sz w:val="20"/>
          <w:lang w:val="en-US"/>
        </w:rPr>
        <w:t>'</w:t>
      </w:r>
      <w:ins w:id="520" w:author="Ye-Kui Wang (yk0)" w:date="2022-01-19T10:21:00Z">
        <w:r w:rsidR="00672493">
          <w:rPr>
            <w:rFonts w:ascii="Courier New" w:hAnsi="Courier New" w:cs="Courier New"/>
            <w:sz w:val="20"/>
            <w:lang w:val="en-US"/>
          </w:rPr>
          <w:t>, 0, flags</w:t>
        </w:r>
      </w:ins>
      <w:r w:rsidRPr="00664F84">
        <w:rPr>
          <w:rFonts w:ascii="Courier New" w:hAnsi="Courier New" w:cs="Courier New"/>
          <w:sz w:val="20"/>
          <w:lang w:val="en-US"/>
        </w:rPr>
        <w:t>)</w:t>
      </w:r>
      <w:del w:id="521" w:author="Ye-Kui Wang (yk0)" w:date="2022-01-19T10:31:00Z">
        <w:r w:rsidRPr="00664F84" w:rsidDel="00590428">
          <w:rPr>
            <w:rFonts w:ascii="Courier New" w:hAnsi="Courier New" w:cs="Courier New"/>
            <w:sz w:val="20"/>
            <w:lang w:val="en-US"/>
          </w:rPr>
          <w:delText xml:space="preserve"> </w:delText>
        </w:r>
      </w:del>
      <w:r w:rsidRPr="00664F84">
        <w:rPr>
          <w:rFonts w:ascii="Courier New" w:hAnsi="Courier New" w:cs="Courier New"/>
          <w:sz w:val="20"/>
          <w:lang w:val="en-US"/>
        </w:rPr>
        <w:br/>
        <w:t>{</w:t>
      </w:r>
      <w:r w:rsidRPr="00664F84">
        <w:rPr>
          <w:rFonts w:ascii="Courier New" w:hAnsi="Courier New" w:cs="Courier New"/>
          <w:sz w:val="20"/>
          <w:lang w:val="en-US"/>
        </w:rPr>
        <w:br/>
      </w:r>
      <w:r w:rsidRPr="00664F84">
        <w:rPr>
          <w:rFonts w:ascii="Courier New" w:hAnsi="Courier New" w:cs="Courier New"/>
          <w:sz w:val="20"/>
          <w:lang w:val="en-US"/>
        </w:rPr>
        <w:tab/>
        <w:t>if (flags &amp; 1) {</w:t>
      </w:r>
      <w:r w:rsidRPr="00664F84">
        <w:rPr>
          <w:rFonts w:ascii="Courier New" w:hAnsi="Courier New" w:cs="Courier New"/>
          <w:sz w:val="20"/>
          <w:lang w:val="en-US"/>
        </w:rPr>
        <w:br/>
      </w:r>
      <w:r w:rsidRPr="00664F84">
        <w:rPr>
          <w:rFonts w:ascii="Courier New" w:hAnsi="Courier New" w:cs="Courier New"/>
          <w:sz w:val="20"/>
          <w:lang w:val="en-US"/>
        </w:rPr>
        <w:tab/>
      </w:r>
      <w:r w:rsidRPr="00664F84">
        <w:rPr>
          <w:rFonts w:ascii="Courier New" w:hAnsi="Courier New" w:cs="Courier New"/>
          <w:sz w:val="20"/>
          <w:lang w:val="en-US"/>
        </w:rPr>
        <w:tab/>
      </w:r>
      <w:bookmarkStart w:id="522" w:name="_Hlk93497172"/>
      <w:r w:rsidRPr="00664F84">
        <w:rPr>
          <w:rFonts w:ascii="Courier New" w:hAnsi="Courier New" w:cs="Courier New"/>
          <w:sz w:val="20"/>
          <w:lang w:val="en-US"/>
        </w:rPr>
        <w:t>unsigned int(8)</w:t>
      </w:r>
      <w:r w:rsidR="009C6176" w:rsidRPr="00664F84">
        <w:rPr>
          <w:rFonts w:ascii="Courier New" w:hAnsi="Courier New" w:cs="Courier New"/>
          <w:sz w:val="20"/>
          <w:lang w:val="en-US"/>
        </w:rPr>
        <w:t xml:space="preserve"> </w:t>
      </w:r>
      <w:proofErr w:type="spellStart"/>
      <w:r w:rsidRPr="00664F84">
        <w:rPr>
          <w:rFonts w:ascii="Courier New" w:hAnsi="Courier New" w:cs="Courier New"/>
          <w:sz w:val="20"/>
          <w:lang w:val="en-US"/>
        </w:rPr>
        <w:t>selection</w:t>
      </w:r>
      <w:ins w:id="523" w:author="Ye-Kui Wang (draft5)" w:date="2022-02-10T11:39:00Z">
        <w:r w:rsidR="00FC15C3">
          <w:rPr>
            <w:rFonts w:ascii="Courier New" w:hAnsi="Courier New" w:cs="Courier New"/>
            <w:sz w:val="20"/>
            <w:lang w:val="en-US"/>
          </w:rPr>
          <w:t>_p</w:t>
        </w:r>
      </w:ins>
      <w:del w:id="524" w:author="Ye-Kui Wang (draft5)" w:date="2022-02-10T11:39:00Z">
        <w:r w:rsidRPr="00664F84" w:rsidDel="00FC15C3">
          <w:rPr>
            <w:rFonts w:ascii="Courier New" w:hAnsi="Courier New" w:cs="Courier New"/>
            <w:sz w:val="20"/>
            <w:lang w:val="en-US"/>
          </w:rPr>
          <w:delText>P</w:delText>
        </w:r>
      </w:del>
      <w:r w:rsidRPr="00664F84">
        <w:rPr>
          <w:rFonts w:ascii="Courier New" w:hAnsi="Courier New" w:cs="Courier New"/>
          <w:sz w:val="20"/>
          <w:lang w:val="en-US"/>
        </w:rPr>
        <w:t>riority</w:t>
      </w:r>
      <w:proofErr w:type="spellEnd"/>
      <w:r w:rsidRPr="00664F84">
        <w:rPr>
          <w:rFonts w:ascii="Courier New" w:hAnsi="Courier New" w:cs="Courier New"/>
          <w:sz w:val="20"/>
          <w:lang w:val="en-US"/>
        </w:rPr>
        <w:t>=1</w:t>
      </w:r>
      <w:ins w:id="525" w:author="Ye-Kui Wang (yk0)" w:date="2022-01-19T10:26:00Z">
        <w:r w:rsidR="00CB4688">
          <w:rPr>
            <w:rFonts w:ascii="Courier New" w:hAnsi="Courier New" w:cs="Courier New"/>
            <w:sz w:val="20"/>
            <w:lang w:val="en-US"/>
          </w:rPr>
          <w:t>;</w:t>
        </w:r>
      </w:ins>
      <w:bookmarkEnd w:id="522"/>
      <w:r w:rsidRPr="00664F84">
        <w:rPr>
          <w:rFonts w:ascii="Courier New" w:hAnsi="Courier New" w:cs="Courier New"/>
          <w:sz w:val="20"/>
          <w:lang w:val="en-US"/>
        </w:rPr>
        <w:br/>
      </w:r>
      <w:r w:rsidRPr="00664F84">
        <w:rPr>
          <w:rFonts w:ascii="Courier New" w:hAnsi="Courier New" w:cs="Courier New"/>
          <w:sz w:val="20"/>
          <w:lang w:val="en-US"/>
        </w:rPr>
        <w:tab/>
        <w:t>}</w:t>
      </w:r>
      <w:ins w:id="526" w:author="Ye-Kui Wang (yk0)" w:date="2022-01-19T10:23:00Z">
        <w:r w:rsidR="00672493">
          <w:rPr>
            <w:rFonts w:ascii="Courier New" w:hAnsi="Courier New" w:cs="Courier New"/>
            <w:sz w:val="20"/>
            <w:lang w:val="en-US"/>
          </w:rPr>
          <w:br/>
        </w:r>
      </w:ins>
    </w:p>
    <w:p w14:paraId="5239A597" w14:textId="55F5606F" w:rsidR="00962AF2" w:rsidRPr="00664F84" w:rsidDel="008B7046" w:rsidRDefault="00962AF2" w:rsidP="003C0384">
      <w:pPr>
        <w:jc w:val="left"/>
        <w:rPr>
          <w:ins w:id="527" w:author="Pre" w:date="2022-01-30T13:15:00Z"/>
          <w:del w:id="528" w:author="David Singer" w:date="2022-02-21T14:38:00Z"/>
          <w:rFonts w:ascii="Courier New" w:hAnsi="Courier New" w:cs="Courier New"/>
          <w:sz w:val="20"/>
          <w:lang w:val="en-US"/>
        </w:rPr>
      </w:pPr>
    </w:p>
    <w:p w14:paraId="101F1753" w14:textId="196F6B77" w:rsidR="009C6176" w:rsidRPr="009C6176" w:rsidRDefault="009C6176" w:rsidP="008B7046">
      <w:pPr>
        <w:jc w:val="left"/>
        <w:rPr>
          <w:rFonts w:ascii="Courier New" w:hAnsi="Courier New" w:cs="Courier New"/>
          <w:sz w:val="20"/>
          <w:lang w:val="en-GB"/>
        </w:rPr>
      </w:pPr>
      <w:r w:rsidRPr="00664F84">
        <w:rPr>
          <w:rFonts w:ascii="Courier New" w:hAnsi="Courier New" w:cs="Courier New"/>
          <w:sz w:val="20"/>
          <w:lang w:val="en-US"/>
        </w:rPr>
        <w:tab/>
      </w:r>
      <w:proofErr w:type="spellStart"/>
      <w:r w:rsidRPr="00664F84">
        <w:rPr>
          <w:rFonts w:ascii="Courier New" w:hAnsi="Courier New" w:cs="Courier New"/>
          <w:sz w:val="20"/>
          <w:lang w:val="en-US"/>
        </w:rPr>
        <w:t>PreselectionInformationBox</w:t>
      </w:r>
      <w:proofErr w:type="spellEnd"/>
      <w:del w:id="529" w:author="Ye-Kui Wang (yk0)" w:date="2022-01-19T10:31:00Z">
        <w:r w:rsidRPr="00664F84" w:rsidDel="00590428">
          <w:rPr>
            <w:rFonts w:ascii="Courier New" w:hAnsi="Courier New" w:cs="Courier New"/>
            <w:sz w:val="20"/>
            <w:lang w:val="en-US"/>
          </w:rPr>
          <w:delText>()</w:delText>
        </w:r>
      </w:del>
      <w:ins w:id="530" w:author="Ye-Kui Wang (yk0)" w:date="2022-01-19T10:25:00Z">
        <w:r w:rsidR="00672493">
          <w:rPr>
            <w:rFonts w:ascii="Courier New" w:hAnsi="Courier New" w:cs="Courier New"/>
            <w:sz w:val="20"/>
            <w:lang w:val="en-US"/>
          </w:rPr>
          <w:t xml:space="preserve"> </w:t>
        </w:r>
        <w:proofErr w:type="spellStart"/>
        <w:r w:rsidR="00672493">
          <w:rPr>
            <w:rFonts w:ascii="Courier New" w:hAnsi="Courier New" w:cs="Courier New"/>
            <w:sz w:val="20"/>
            <w:lang w:val="en-US"/>
          </w:rPr>
          <w:t>presel_info</w:t>
        </w:r>
      </w:ins>
      <w:proofErr w:type="spellEnd"/>
      <w:ins w:id="531" w:author="Ye-Kui Wang (yk0)" w:date="2022-01-19T10:26:00Z">
        <w:r w:rsidR="00CB4688">
          <w:rPr>
            <w:rFonts w:ascii="Courier New" w:hAnsi="Courier New" w:cs="Courier New"/>
            <w:sz w:val="20"/>
            <w:lang w:val="en-US"/>
          </w:rPr>
          <w:t>;</w:t>
        </w:r>
      </w:ins>
      <w:r w:rsidRPr="00664F84">
        <w:rPr>
          <w:rFonts w:ascii="Courier New" w:hAnsi="Courier New" w:cs="Courier New"/>
          <w:sz w:val="20"/>
          <w:lang w:val="en-US"/>
        </w:rPr>
        <w:br/>
      </w:r>
      <w:r w:rsidRPr="00664F84">
        <w:rPr>
          <w:rFonts w:ascii="Courier New" w:hAnsi="Courier New" w:cs="Courier New"/>
          <w:sz w:val="20"/>
          <w:lang w:val="en-US"/>
        </w:rPr>
        <w:tab/>
      </w:r>
      <w:proofErr w:type="spellStart"/>
      <w:r w:rsidRPr="00664F84">
        <w:rPr>
          <w:rFonts w:ascii="Courier New" w:hAnsi="Courier New" w:cs="Courier New"/>
          <w:sz w:val="20"/>
          <w:lang w:val="en-US"/>
        </w:rPr>
        <w:t>PreselectionProcessingBox</w:t>
      </w:r>
      <w:proofErr w:type="spellEnd"/>
      <w:del w:id="532" w:author="Ye-Kui Wang (yk0)" w:date="2022-01-19T10:31:00Z">
        <w:r w:rsidRPr="00664F84" w:rsidDel="00590428">
          <w:rPr>
            <w:rFonts w:ascii="Courier New" w:hAnsi="Courier New" w:cs="Courier New"/>
            <w:sz w:val="20"/>
            <w:lang w:val="en-US"/>
          </w:rPr>
          <w:delText>()</w:delText>
        </w:r>
      </w:del>
      <w:ins w:id="533" w:author="Ye-Kui Wang (yk0)" w:date="2022-01-19T10:25:00Z">
        <w:r w:rsidR="00672493">
          <w:rPr>
            <w:rFonts w:ascii="Courier New" w:hAnsi="Courier New" w:cs="Courier New"/>
            <w:sz w:val="20"/>
            <w:lang w:val="en-US"/>
          </w:rPr>
          <w:t xml:space="preserve"> </w:t>
        </w:r>
        <w:proofErr w:type="spellStart"/>
        <w:r w:rsidR="00672493">
          <w:rPr>
            <w:rFonts w:ascii="Courier New" w:hAnsi="Courier New" w:cs="Courier New"/>
            <w:sz w:val="20"/>
            <w:lang w:val="en-US"/>
          </w:rPr>
          <w:t>presel_</w:t>
        </w:r>
        <w:r w:rsidR="00CB4688">
          <w:rPr>
            <w:rFonts w:ascii="Courier New" w:hAnsi="Courier New" w:cs="Courier New"/>
            <w:sz w:val="20"/>
            <w:lang w:val="en-US"/>
          </w:rPr>
          <w:t>processing</w:t>
        </w:r>
      </w:ins>
      <w:proofErr w:type="spellEnd"/>
      <w:ins w:id="534" w:author="Ye-Kui Wang (yk0)" w:date="2022-01-19T10:26:00Z">
        <w:r w:rsidR="00CB4688">
          <w:rPr>
            <w:rFonts w:ascii="Courier New" w:hAnsi="Courier New" w:cs="Courier New"/>
            <w:sz w:val="20"/>
            <w:lang w:val="en-US"/>
          </w:rPr>
          <w:t>;</w:t>
        </w:r>
      </w:ins>
      <w:r w:rsidRPr="00664F84">
        <w:rPr>
          <w:rFonts w:ascii="Courier New" w:hAnsi="Courier New" w:cs="Courier New"/>
          <w:sz w:val="20"/>
          <w:lang w:val="en-US"/>
        </w:rPr>
        <w:br/>
        <w:t>}</w:t>
      </w:r>
    </w:p>
    <w:p w14:paraId="4F32C094" w14:textId="4A5ED66A" w:rsidR="005B5D1C" w:rsidRDefault="005B5D1C" w:rsidP="005B5D1C">
      <w:pPr>
        <w:rPr>
          <w:rFonts w:asciiTheme="majorHAnsi" w:hAnsiTheme="majorHAnsi"/>
          <w:szCs w:val="22"/>
          <w:lang w:val="en-GB"/>
        </w:rPr>
      </w:pPr>
      <w:r>
        <w:rPr>
          <w:rFonts w:asciiTheme="majorHAnsi" w:hAnsiTheme="majorHAnsi"/>
          <w:szCs w:val="22"/>
          <w:lang w:val="en-GB"/>
        </w:rPr>
        <w:t>8.3.4.4.3.3 Semantics</w:t>
      </w:r>
    </w:p>
    <w:p w14:paraId="33547374" w14:textId="1F510632" w:rsidR="005B5D1C" w:rsidRDefault="005B5D1C" w:rsidP="005B5D1C">
      <w:pPr>
        <w:rPr>
          <w:ins w:id="535" w:author="Ye-Kui Wang (yk0)" w:date="2022-01-19T10:31:00Z"/>
          <w:lang w:val="en-US"/>
        </w:rPr>
      </w:pPr>
      <w:r w:rsidRPr="00664F84">
        <w:rPr>
          <w:rFonts w:ascii="Courier New" w:hAnsi="Courier New"/>
          <w:noProof/>
          <w:lang w:val="en-US"/>
        </w:rPr>
        <w:t xml:space="preserve">selection_priority </w:t>
      </w:r>
      <w:r w:rsidRPr="00664F84">
        <w:rPr>
          <w:lang w:val="en-US"/>
        </w:rPr>
        <w:t>is an integer that declares the priority of the preselection in cases where no other differentiation such as through the media language is possible. A lower number indicates a higher priority.</w:t>
      </w:r>
    </w:p>
    <w:p w14:paraId="7BC954DF" w14:textId="0847A71B" w:rsidR="00590428" w:rsidRDefault="00590428" w:rsidP="00590428">
      <w:pPr>
        <w:rPr>
          <w:ins w:id="536" w:author="Ye-Kui Wang (yk0)" w:date="2022-01-19T10:32:00Z"/>
          <w:lang w:val="en-US"/>
        </w:rPr>
      </w:pPr>
      <w:proofErr w:type="spellStart"/>
      <w:ins w:id="537" w:author="Ye-Kui Wang (yk0)" w:date="2022-01-19T10:31:00Z">
        <w:r>
          <w:rPr>
            <w:rFonts w:ascii="Courier New" w:hAnsi="Courier New" w:cs="Courier New"/>
            <w:sz w:val="20"/>
            <w:lang w:val="en-US"/>
          </w:rPr>
          <w:t>presel_info</w:t>
        </w:r>
        <w:proofErr w:type="spellEnd"/>
        <w:r w:rsidRPr="00590428">
          <w:rPr>
            <w:lang w:val="en-US"/>
          </w:rPr>
          <w:t xml:space="preserve"> </w:t>
        </w:r>
        <w:r w:rsidRPr="00664F84">
          <w:rPr>
            <w:lang w:val="en-US"/>
          </w:rPr>
          <w:t xml:space="preserve">is an </w:t>
        </w:r>
        <w:r>
          <w:rPr>
            <w:lang w:val="en-US"/>
          </w:rPr>
          <w:t xml:space="preserve">instance of the </w:t>
        </w:r>
      </w:ins>
      <w:proofErr w:type="spellStart"/>
      <w:ins w:id="538" w:author="Ye-Kui Wang (yk0)" w:date="2022-01-19T10:32:00Z">
        <w:r w:rsidRPr="00664F84">
          <w:rPr>
            <w:rFonts w:ascii="Courier New" w:hAnsi="Courier New" w:cs="Courier New"/>
            <w:sz w:val="20"/>
            <w:lang w:val="en-US"/>
          </w:rPr>
          <w:t>PreselectionInformationBox</w:t>
        </w:r>
        <w:proofErr w:type="spellEnd"/>
        <w:r>
          <w:rPr>
            <w:rFonts w:ascii="Courier New" w:hAnsi="Courier New" w:cs="Courier New"/>
            <w:sz w:val="20"/>
            <w:lang w:val="en-US"/>
          </w:rPr>
          <w:t>()</w:t>
        </w:r>
      </w:ins>
      <w:ins w:id="539" w:author="Ye-Kui Wang (yk0)" w:date="2022-01-19T10:35:00Z">
        <w:r>
          <w:rPr>
            <w:lang w:val="en-US"/>
          </w:rPr>
          <w:t>,</w:t>
        </w:r>
      </w:ins>
      <w:ins w:id="540" w:author="Ye-Kui Wang (yk0)" w:date="2022-01-19T10:34:00Z">
        <w:r>
          <w:rPr>
            <w:lang w:val="en-US"/>
          </w:rPr>
          <w:t xml:space="preserve"> </w:t>
        </w:r>
      </w:ins>
      <w:ins w:id="541" w:author="Ye-Kui Wang (yk0)" w:date="2022-01-19T10:31:00Z">
        <w:r>
          <w:rPr>
            <w:lang w:val="en-US"/>
          </w:rPr>
          <w:t>provid</w:t>
        </w:r>
      </w:ins>
      <w:ins w:id="542" w:author="Ye-Kui Wang (yk0)" w:date="2022-01-19T10:34:00Z">
        <w:r>
          <w:rPr>
            <w:lang w:val="en-US"/>
          </w:rPr>
          <w:t>ing</w:t>
        </w:r>
      </w:ins>
      <w:ins w:id="543" w:author="Ye-Kui Wang (yk0)" w:date="2022-01-19T10:32:00Z">
        <w:r>
          <w:rPr>
            <w:lang w:val="en-US"/>
          </w:rPr>
          <w:t xml:space="preserve"> info</w:t>
        </w:r>
      </w:ins>
      <w:ins w:id="544" w:author="Ye-Kui Wang (yk0)" w:date="2022-01-19T10:33:00Z">
        <w:r>
          <w:rPr>
            <w:lang w:val="en-US"/>
          </w:rPr>
          <w:t xml:space="preserve">rmation that describes the </w:t>
        </w:r>
      </w:ins>
      <w:ins w:id="545" w:author="Ye-Kui Wang (yk0)" w:date="2022-01-19T10:34:00Z">
        <w:r>
          <w:rPr>
            <w:lang w:val="en-US"/>
          </w:rPr>
          <w:t>preselection.</w:t>
        </w:r>
      </w:ins>
    </w:p>
    <w:p w14:paraId="459C12D3" w14:textId="434FAA1C" w:rsidR="00590428" w:rsidRPr="00664F84" w:rsidRDefault="00590428" w:rsidP="005B5D1C">
      <w:pPr>
        <w:rPr>
          <w:lang w:val="en-US"/>
        </w:rPr>
      </w:pPr>
      <w:proofErr w:type="spellStart"/>
      <w:ins w:id="546" w:author="Ye-Kui Wang (yk0)" w:date="2022-01-19T10:31:00Z">
        <w:r>
          <w:rPr>
            <w:rFonts w:ascii="Courier New" w:hAnsi="Courier New" w:cs="Courier New"/>
            <w:sz w:val="20"/>
            <w:lang w:val="en-US"/>
          </w:rPr>
          <w:t>presel_processing</w:t>
        </w:r>
      </w:ins>
      <w:proofErr w:type="spellEnd"/>
      <w:ins w:id="547" w:author="Ye-Kui Wang (yk0)" w:date="2022-01-19T10:34:00Z">
        <w:r w:rsidRPr="00590428">
          <w:rPr>
            <w:lang w:val="en-US"/>
          </w:rPr>
          <w:t xml:space="preserve"> </w:t>
        </w:r>
        <w:r w:rsidRPr="00664F84">
          <w:rPr>
            <w:lang w:val="en-US"/>
          </w:rPr>
          <w:t xml:space="preserve">is an </w:t>
        </w:r>
        <w:r>
          <w:rPr>
            <w:lang w:val="en-US"/>
          </w:rPr>
          <w:t xml:space="preserve">instance of the </w:t>
        </w:r>
        <w:proofErr w:type="spellStart"/>
        <w:r w:rsidRPr="00664F84">
          <w:rPr>
            <w:rFonts w:ascii="Courier New" w:hAnsi="Courier New" w:cs="Courier New"/>
            <w:sz w:val="20"/>
            <w:lang w:val="en-US"/>
          </w:rPr>
          <w:t>PreselectionProcessingBox</w:t>
        </w:r>
        <w:proofErr w:type="spellEnd"/>
        <w:r>
          <w:rPr>
            <w:rFonts w:ascii="Courier New" w:hAnsi="Courier New" w:cs="Courier New"/>
            <w:sz w:val="20"/>
            <w:lang w:val="en-US"/>
          </w:rPr>
          <w:t>()</w:t>
        </w:r>
      </w:ins>
      <w:ins w:id="548" w:author="Ye-Kui Wang (yk0)" w:date="2022-01-19T10:35:00Z">
        <w:r>
          <w:rPr>
            <w:lang w:val="en-US"/>
          </w:rPr>
          <w:t>,</w:t>
        </w:r>
      </w:ins>
      <w:ins w:id="549" w:author="Ye-Kui Wang (yk0)" w:date="2022-01-19T10:34:00Z">
        <w:r>
          <w:rPr>
            <w:lang w:val="en-US"/>
          </w:rPr>
          <w:t xml:space="preserve"> providing information needed for processing the preselection.</w:t>
        </w:r>
      </w:ins>
    </w:p>
    <w:p w14:paraId="0980ACD6" w14:textId="3FCCACAD" w:rsidR="009C6176" w:rsidRPr="00664F84" w:rsidRDefault="009C6176" w:rsidP="005B5D1C">
      <w:pPr>
        <w:rPr>
          <w:lang w:val="en-US"/>
        </w:rPr>
      </w:pPr>
      <w:r w:rsidRPr="00664F84">
        <w:rPr>
          <w:lang w:val="en-US"/>
        </w:rPr>
        <w:t>8.3.4.4.4 Preselection information box</w:t>
      </w:r>
    </w:p>
    <w:p w14:paraId="2A094CA7" w14:textId="49A0B627" w:rsidR="009C6176" w:rsidRPr="00664F84" w:rsidRDefault="009C6176" w:rsidP="005B5D1C">
      <w:pPr>
        <w:rPr>
          <w:lang w:val="en-US"/>
        </w:rPr>
      </w:pPr>
      <w:r w:rsidRPr="00664F84">
        <w:rPr>
          <w:lang w:val="en-US"/>
        </w:rPr>
        <w:t>8.3.4.4.4.1 Definition</w:t>
      </w:r>
    </w:p>
    <w:p w14:paraId="3CAEDA6A" w14:textId="6CCE0D1B" w:rsidR="009C6176" w:rsidRPr="007079FD" w:rsidRDefault="009C6176" w:rsidP="00FB0EB3">
      <w:pPr>
        <w:pStyle w:val="Atom"/>
      </w:pPr>
      <w:r w:rsidRPr="007079FD">
        <w:t xml:space="preserve">Box Type: </w:t>
      </w:r>
      <w:r w:rsidRPr="007079FD">
        <w:tab/>
      </w:r>
      <w:r w:rsidRPr="007079FD">
        <w:rPr>
          <w:rFonts w:ascii="Courier New" w:hAnsi="Courier New"/>
          <w:noProof/>
        </w:rPr>
        <w:t>'</w:t>
      </w:r>
      <w:r w:rsidRPr="007079FD">
        <w:rPr>
          <w:rFonts w:ascii="Courier New" w:hAnsi="Courier New"/>
          <w:noProof/>
          <w:highlight w:val="yellow"/>
        </w:rPr>
        <w:t>prsi'</w:t>
      </w:r>
      <w:r w:rsidRPr="007079FD">
        <w:br/>
        <w:t>Container:</w:t>
      </w:r>
      <w:r w:rsidRPr="007079FD">
        <w:tab/>
      </w:r>
      <w:proofErr w:type="spellStart"/>
      <w:r w:rsidR="007079FD" w:rsidRPr="00101C5D">
        <w:rPr>
          <w:rFonts w:ascii="Courier New" w:hAnsi="Courier New" w:cs="Courier New"/>
        </w:rPr>
        <w:t>PreselectionGroupBox</w:t>
      </w:r>
      <w:proofErr w:type="spellEnd"/>
      <w:r w:rsidRPr="007079FD">
        <w:t xml:space="preserve"> </w:t>
      </w:r>
      <w:r w:rsidRPr="007079FD">
        <w:br/>
        <w:t>Mandatory:</w:t>
      </w:r>
      <w:r w:rsidRPr="007079FD">
        <w:tab/>
      </w:r>
      <w:del w:id="550" w:author="Michael Dolan" w:date="2022-01-18T19:10:00Z">
        <w:r w:rsidRPr="007079FD" w:rsidDel="00F222D4">
          <w:delText>Yes</w:delText>
        </w:r>
      </w:del>
      <w:ins w:id="551" w:author="Michael Dolan" w:date="2022-01-18T19:10:00Z">
        <w:r w:rsidR="00F222D4">
          <w:t>No</w:t>
        </w:r>
      </w:ins>
      <w:r w:rsidRPr="007079FD">
        <w:br/>
        <w:t>Quantity:</w:t>
      </w:r>
      <w:r w:rsidRPr="007079FD">
        <w:tab/>
      </w:r>
      <w:del w:id="552" w:author="Michael Dolan" w:date="2022-01-18T19:11:00Z">
        <w:r w:rsidRPr="007079FD" w:rsidDel="00F222D4">
          <w:delText xml:space="preserve">Exactly </w:delText>
        </w:r>
      </w:del>
      <w:ins w:id="553" w:author="Michael Dolan" w:date="2022-01-18T19:11:00Z">
        <w:r w:rsidR="00F222D4">
          <w:t xml:space="preserve">Zero or </w:t>
        </w:r>
      </w:ins>
      <w:r w:rsidRPr="007079FD">
        <w:t>One</w:t>
      </w:r>
    </w:p>
    <w:p w14:paraId="1AFDFA30" w14:textId="77777777" w:rsidR="009C6176" w:rsidRPr="00765F3D" w:rsidRDefault="009C6176" w:rsidP="00765F3D">
      <w:pPr>
        <w:rPr>
          <w:lang w:val="en-US"/>
        </w:rPr>
      </w:pPr>
      <w:r w:rsidRPr="00765F3D">
        <w:rPr>
          <w:lang w:val="en-US"/>
        </w:rPr>
        <w:t>This Box aggregates all semantic information about the preselection.</w:t>
      </w:r>
    </w:p>
    <w:p w14:paraId="3578D075" w14:textId="30879402" w:rsidR="009C6176" w:rsidRDefault="009C6176" w:rsidP="005B5D1C">
      <w:pPr>
        <w:rPr>
          <w:rFonts w:asciiTheme="majorHAnsi" w:hAnsiTheme="majorHAnsi"/>
          <w:szCs w:val="22"/>
          <w:lang w:val="en-GB"/>
        </w:rPr>
      </w:pPr>
      <w:r>
        <w:rPr>
          <w:rFonts w:asciiTheme="majorHAnsi" w:hAnsiTheme="majorHAnsi"/>
          <w:szCs w:val="22"/>
          <w:lang w:val="en-GB"/>
        </w:rPr>
        <w:lastRenderedPageBreak/>
        <w:t>8.3.4.4.4.2 Syntax</w:t>
      </w:r>
    </w:p>
    <w:p w14:paraId="00309AC4" w14:textId="6C70D7FE" w:rsidR="009C6176" w:rsidRPr="009C6176" w:rsidRDefault="009C6176" w:rsidP="009C6176">
      <w:pPr>
        <w:pStyle w:val="code"/>
        <w:rPr>
          <w:sz w:val="20"/>
        </w:rPr>
      </w:pPr>
      <w:r w:rsidRPr="009C6176">
        <w:rPr>
          <w:sz w:val="20"/>
        </w:rPr>
        <w:t xml:space="preserve">aligned(8) class PreselectionInformationBox </w:t>
      </w:r>
      <w:r w:rsidRPr="009C6176">
        <w:rPr>
          <w:sz w:val="20"/>
        </w:rPr>
        <w:br/>
      </w:r>
      <w:r w:rsidRPr="009C6176">
        <w:rPr>
          <w:sz w:val="20"/>
        </w:rPr>
        <w:tab/>
        <w:t>extends FullBox('</w:t>
      </w:r>
      <w:r w:rsidRPr="009C6176">
        <w:rPr>
          <w:sz w:val="20"/>
          <w:highlight w:val="yellow"/>
        </w:rPr>
        <w:t>prsi'</w:t>
      </w:r>
      <w:r w:rsidRPr="009C6176">
        <w:rPr>
          <w:sz w:val="20"/>
        </w:rPr>
        <w:t>, version=0, 0 ){</w:t>
      </w:r>
      <w:r w:rsidRPr="009C6176">
        <w:rPr>
          <w:sz w:val="20"/>
        </w:rPr>
        <w:br/>
      </w:r>
      <w:r w:rsidRPr="009C6176">
        <w:rPr>
          <w:sz w:val="20"/>
        </w:rPr>
        <w:tab/>
        <w:t>// Boxes describing the preselection</w:t>
      </w:r>
      <w:ins w:id="554" w:author="Ingo Hofmann" w:date="2022-01-19T15:23:00Z">
        <w:r w:rsidR="00A12836">
          <w:rPr>
            <w:sz w:val="20"/>
          </w:rPr>
          <w:br/>
        </w:r>
        <w:r w:rsidR="00A12836">
          <w:rPr>
            <w:sz w:val="20"/>
          </w:rPr>
          <w:tab/>
          <w:t>unsigned int(8) nu</w:t>
        </w:r>
      </w:ins>
      <w:ins w:id="555" w:author="Ingo Hofmann" w:date="2022-01-19T15:24:00Z">
        <w:r w:rsidR="00A12836">
          <w:rPr>
            <w:sz w:val="20"/>
          </w:rPr>
          <w:t>mTracks</w:t>
        </w:r>
      </w:ins>
      <w:ins w:id="556" w:author="Ye-Kui Wang (yk0)" w:date="2022-01-19T10:26:00Z">
        <w:r w:rsidR="00CB4688">
          <w:rPr>
            <w:sz w:val="20"/>
          </w:rPr>
          <w:t>;</w:t>
        </w:r>
      </w:ins>
      <w:r w:rsidRPr="009C6176">
        <w:rPr>
          <w:sz w:val="20"/>
        </w:rPr>
        <w:br/>
        <w:t>}</w:t>
      </w:r>
    </w:p>
    <w:p w14:paraId="63C87F90" w14:textId="52AFC81E" w:rsidR="003C06F8" w:rsidRDefault="003C06F8" w:rsidP="005B5D1C">
      <w:pPr>
        <w:rPr>
          <w:ins w:id="557" w:author="Pre" w:date="2022-01-30T13:32:00Z"/>
          <w:rFonts w:asciiTheme="majorHAnsi" w:hAnsiTheme="majorHAnsi"/>
          <w:szCs w:val="22"/>
          <w:lang w:val="en-GB"/>
        </w:rPr>
      </w:pPr>
      <w:ins w:id="558" w:author="Pre" w:date="2022-01-30T13:32:00Z">
        <w:r w:rsidRPr="003C06F8">
          <w:rPr>
            <w:rFonts w:asciiTheme="majorHAnsi" w:hAnsiTheme="majorHAnsi"/>
            <w:szCs w:val="22"/>
            <w:highlight w:val="yellow"/>
            <w:lang w:val="en-GB"/>
          </w:rPr>
          <w:t xml:space="preserve">Ed. Note: </w:t>
        </w:r>
        <w:r w:rsidRPr="003C06F8">
          <w:rPr>
            <w:highlight w:val="yellow"/>
          </w:rPr>
          <w:t>Having t</w:t>
        </w:r>
        <w:r w:rsidRPr="003C06F8">
          <w:rPr>
            <w:rStyle w:val="CommentReference"/>
            <w:highlight w:val="yellow"/>
          </w:rPr>
          <w:annotationRef/>
        </w:r>
        <w:r w:rsidRPr="003C06F8">
          <w:rPr>
            <w:highlight w:val="yellow"/>
          </w:rPr>
          <w:t>his parameter signalled here would lose the potential advantage of using track grouping (vs using entity grouping) being more friendly to editing operations such as removing of some tracks without the need of changing the tracking group box.</w:t>
        </w:r>
      </w:ins>
    </w:p>
    <w:p w14:paraId="5C45E35F" w14:textId="092B78DE" w:rsidR="009C6176" w:rsidRDefault="009C6176" w:rsidP="005B5D1C">
      <w:pPr>
        <w:rPr>
          <w:rFonts w:asciiTheme="majorHAnsi" w:hAnsiTheme="majorHAnsi"/>
          <w:szCs w:val="22"/>
          <w:lang w:val="en-GB"/>
        </w:rPr>
      </w:pPr>
      <w:r>
        <w:rPr>
          <w:rFonts w:asciiTheme="majorHAnsi" w:hAnsiTheme="majorHAnsi"/>
          <w:szCs w:val="22"/>
          <w:lang w:val="en-GB"/>
        </w:rPr>
        <w:t>8.3.4.4.4.3 Semantics</w:t>
      </w:r>
    </w:p>
    <w:p w14:paraId="7D036845" w14:textId="77777777" w:rsidR="00F222D4" w:rsidRPr="00603729" w:rsidRDefault="00F222D4" w:rsidP="00603729">
      <w:pPr>
        <w:rPr>
          <w:ins w:id="559" w:author="Michael Dolan" w:date="2022-01-18T19:12:00Z"/>
          <w:lang w:val="en-US"/>
        </w:rPr>
      </w:pPr>
      <w:ins w:id="560" w:author="Michael Dolan" w:date="2022-01-18T19:12:00Z">
        <w:r w:rsidRPr="00603729">
          <w:rPr>
            <w:lang w:val="en-US"/>
          </w:rPr>
          <w:t>This box contains information on what experience is available when this preselection is selected.</w:t>
        </w:r>
      </w:ins>
    </w:p>
    <w:p w14:paraId="2AF68293" w14:textId="77777777" w:rsidR="00F222D4" w:rsidRPr="00603729" w:rsidRDefault="00F222D4" w:rsidP="00603729">
      <w:pPr>
        <w:rPr>
          <w:ins w:id="561" w:author="Michael Dolan" w:date="2022-01-18T19:12:00Z"/>
          <w:lang w:val="en-US"/>
        </w:rPr>
      </w:pPr>
      <w:ins w:id="562" w:author="Michael Dolan" w:date="2022-01-18T19:12:00Z">
        <w:r w:rsidRPr="00603729">
          <w:rPr>
            <w:lang w:val="en-US"/>
          </w:rPr>
          <w:t>Boxes suitable to describe a preselection include but are not limited to the following list of boxes defined in this specification:</w:t>
        </w:r>
      </w:ins>
    </w:p>
    <w:p w14:paraId="202326EA" w14:textId="24AD02E8" w:rsidR="00963E45" w:rsidRDefault="00963E45" w:rsidP="00603729">
      <w:pPr>
        <w:pStyle w:val="ListParagraph"/>
        <w:numPr>
          <w:ilvl w:val="0"/>
          <w:numId w:val="41"/>
        </w:numPr>
        <w:rPr>
          <w:ins w:id="563" w:author="Ingo Hofmann" w:date="2022-01-19T15:30:00Z"/>
          <w:lang w:val="en-US"/>
        </w:rPr>
      </w:pPr>
      <w:ins w:id="564" w:author="Ingo Hofmann" w:date="2022-01-19T15:30:00Z">
        <w:r>
          <w:rPr>
            <w:lang w:val="en-US"/>
          </w:rPr>
          <w:t>The audio object box (clause 8.3.4.4.5)</w:t>
        </w:r>
      </w:ins>
    </w:p>
    <w:p w14:paraId="1C555606" w14:textId="4787A7D8" w:rsidR="00963E45" w:rsidRDefault="00963E45" w:rsidP="00603729">
      <w:pPr>
        <w:pStyle w:val="ListParagraph"/>
        <w:numPr>
          <w:ilvl w:val="0"/>
          <w:numId w:val="41"/>
        </w:numPr>
        <w:rPr>
          <w:ins w:id="565" w:author="Ingo Hofmann" w:date="2022-01-19T15:30:00Z"/>
          <w:lang w:val="en-US"/>
        </w:rPr>
      </w:pPr>
      <w:ins w:id="566" w:author="Ingo Hofmann" w:date="2022-01-19T15:30:00Z">
        <w:r>
          <w:rPr>
            <w:lang w:val="en-US"/>
          </w:rPr>
          <w:t xml:space="preserve">The audio object selection </w:t>
        </w:r>
      </w:ins>
      <w:ins w:id="567" w:author="Ingo Hofmann" w:date="2022-01-19T15:31:00Z">
        <w:r>
          <w:rPr>
            <w:lang w:val="en-US"/>
          </w:rPr>
          <w:t>box (clause 8.3.4.4.7)</w:t>
        </w:r>
      </w:ins>
    </w:p>
    <w:p w14:paraId="4DFC1E2A" w14:textId="1EE3B1A7" w:rsidR="00F222D4" w:rsidRPr="00603729" w:rsidRDefault="00F222D4" w:rsidP="00603729">
      <w:pPr>
        <w:pStyle w:val="ListParagraph"/>
        <w:numPr>
          <w:ilvl w:val="0"/>
          <w:numId w:val="41"/>
        </w:numPr>
        <w:rPr>
          <w:ins w:id="568" w:author="Michael Dolan" w:date="2022-01-18T19:12:00Z"/>
          <w:lang w:val="en-US"/>
        </w:rPr>
      </w:pPr>
      <w:ins w:id="569" w:author="Michael Dolan" w:date="2022-01-18T19:12:00Z">
        <w:r w:rsidRPr="00603729">
          <w:rPr>
            <w:lang w:val="en-US"/>
          </w:rPr>
          <w:t>The extended language tag (clause 8.4.6)</w:t>
        </w:r>
      </w:ins>
    </w:p>
    <w:p w14:paraId="5C1E0626" w14:textId="77777777" w:rsidR="00F222D4" w:rsidRPr="00603729" w:rsidRDefault="00F222D4" w:rsidP="00603729">
      <w:pPr>
        <w:pStyle w:val="ListParagraph"/>
        <w:numPr>
          <w:ilvl w:val="0"/>
          <w:numId w:val="41"/>
        </w:numPr>
        <w:rPr>
          <w:ins w:id="570" w:author="Michael Dolan" w:date="2022-01-18T19:12:00Z"/>
          <w:lang w:val="en-US"/>
        </w:rPr>
      </w:pPr>
      <w:ins w:id="571" w:author="Michael Dolan" w:date="2022-01-18T19:12:00Z">
        <w:r w:rsidRPr="00603729">
          <w:rPr>
            <w:lang w:val="en-US"/>
          </w:rPr>
          <w:t>The user data box (clause 8.10.1)</w:t>
        </w:r>
      </w:ins>
    </w:p>
    <w:p w14:paraId="06DED84B" w14:textId="77777777" w:rsidR="00F222D4" w:rsidRPr="00603729" w:rsidRDefault="00F222D4" w:rsidP="00603729">
      <w:pPr>
        <w:pStyle w:val="ListParagraph"/>
        <w:numPr>
          <w:ilvl w:val="0"/>
          <w:numId w:val="41"/>
        </w:numPr>
        <w:rPr>
          <w:ins w:id="572" w:author="Michael Dolan" w:date="2022-01-18T19:12:00Z"/>
          <w:lang w:val="en-US"/>
        </w:rPr>
      </w:pPr>
      <w:ins w:id="573" w:author="Michael Dolan" w:date="2022-01-18T19:12:00Z">
        <w:r w:rsidRPr="00603729">
          <w:rPr>
            <w:lang w:val="en-US"/>
          </w:rPr>
          <w:t>The track kind (clause 8.10.4)</w:t>
        </w:r>
      </w:ins>
    </w:p>
    <w:p w14:paraId="2E1C6BB8" w14:textId="77777777" w:rsidR="00F222D4" w:rsidRPr="00603729" w:rsidRDefault="00F222D4" w:rsidP="00603729">
      <w:pPr>
        <w:pStyle w:val="ListParagraph"/>
        <w:numPr>
          <w:ilvl w:val="0"/>
          <w:numId w:val="41"/>
        </w:numPr>
        <w:rPr>
          <w:ins w:id="574" w:author="Michael Dolan" w:date="2022-01-18T19:12:00Z"/>
          <w:lang w:val="en-US"/>
        </w:rPr>
      </w:pPr>
      <w:ins w:id="575" w:author="Michael Dolan" w:date="2022-01-18T19:12:00Z">
        <w:r w:rsidRPr="00603729">
          <w:rPr>
            <w:lang w:val="en-US"/>
          </w:rPr>
          <w:t>The label box (clause 8.18.4)</w:t>
        </w:r>
      </w:ins>
    </w:p>
    <w:p w14:paraId="135D4DB5" w14:textId="77777777" w:rsidR="00F222D4" w:rsidRPr="00603729" w:rsidRDefault="00F222D4" w:rsidP="00603729">
      <w:pPr>
        <w:pStyle w:val="ListParagraph"/>
        <w:numPr>
          <w:ilvl w:val="0"/>
          <w:numId w:val="41"/>
        </w:numPr>
        <w:rPr>
          <w:ins w:id="576" w:author="Michael Dolan" w:date="2022-01-18T19:12:00Z"/>
          <w:lang w:val="en-US"/>
        </w:rPr>
      </w:pPr>
      <w:ins w:id="577" w:author="Michael Dolan" w:date="2022-01-18T19:12:00Z">
        <w:r w:rsidRPr="00603729">
          <w:rPr>
            <w:lang w:val="en-US"/>
          </w:rPr>
          <w:t>The audio rendering indication (clause 8.18.5)</w:t>
        </w:r>
      </w:ins>
    </w:p>
    <w:p w14:paraId="79268F6B" w14:textId="1D318836" w:rsidR="00963E45" w:rsidRPr="00963E45" w:rsidRDefault="00F222D4" w:rsidP="00963E45">
      <w:pPr>
        <w:pStyle w:val="ListParagraph"/>
        <w:numPr>
          <w:ilvl w:val="0"/>
          <w:numId w:val="41"/>
        </w:numPr>
        <w:rPr>
          <w:ins w:id="578" w:author="Michael Dolan" w:date="2022-01-18T19:12:00Z"/>
          <w:lang w:val="en-US"/>
        </w:rPr>
      </w:pPr>
      <w:ins w:id="579" w:author="Michael Dolan" w:date="2022-01-18T19:12:00Z">
        <w:r w:rsidRPr="00603729">
          <w:rPr>
            <w:lang w:val="en-US"/>
          </w:rPr>
          <w:t>The channel layout (clause 12.2.4.1)</w:t>
        </w:r>
      </w:ins>
    </w:p>
    <w:p w14:paraId="647ED558" w14:textId="2E5C5824" w:rsidR="00E65EC2" w:rsidRDefault="00E65EC2" w:rsidP="00603729">
      <w:pPr>
        <w:rPr>
          <w:ins w:id="580" w:author="Ingo Hofmann" w:date="2022-01-19T15:27:00Z"/>
          <w:lang w:val="en-US"/>
        </w:rPr>
      </w:pPr>
      <w:ins w:id="581" w:author="Schreiner, Stephan" w:date="2022-01-19T14:24:00Z">
        <w:r w:rsidRPr="00603729">
          <w:rPr>
            <w:lang w:val="en-US"/>
          </w:rPr>
          <w:t xml:space="preserve">If the user data box is contained in a </w:t>
        </w:r>
        <w:proofErr w:type="spellStart"/>
        <w:r w:rsidRPr="00603729">
          <w:rPr>
            <w:lang w:val="en-US"/>
          </w:rPr>
          <w:t>PreselectionBox</w:t>
        </w:r>
        <w:proofErr w:type="spellEnd"/>
        <w:r w:rsidRPr="00603729">
          <w:rPr>
            <w:lang w:val="en-US"/>
          </w:rPr>
          <w:t>, then it shall not carry any of the above boxes.</w:t>
        </w:r>
      </w:ins>
    </w:p>
    <w:p w14:paraId="1E7B4176" w14:textId="3617D6FC" w:rsidR="009426EA" w:rsidRDefault="00963E45" w:rsidP="00963E45">
      <w:pPr>
        <w:rPr>
          <w:ins w:id="582" w:author="Pre" w:date="2022-01-30T13:34:00Z"/>
          <w:lang w:val="en-GB"/>
        </w:rPr>
      </w:pPr>
      <w:ins w:id="583" w:author="Ingo Hofmann" w:date="2022-01-19T15:27:00Z">
        <w:r w:rsidRPr="00C62045">
          <w:rPr>
            <w:rFonts w:ascii="Courier New" w:hAnsi="Courier New"/>
            <w:noProof/>
            <w:sz w:val="20"/>
            <w:lang w:val="en-GB"/>
          </w:rPr>
          <w:t>numTracks</w:t>
        </w:r>
        <w:del w:id="584" w:author="Michael Dolan" w:date="2022-01-26T17:40:00Z">
          <w:r w:rsidRPr="00C62045" w:rsidDel="009426EA">
            <w:rPr>
              <w:rFonts w:ascii="Courier New" w:hAnsi="Courier New"/>
              <w:noProof/>
              <w:sz w:val="20"/>
              <w:lang w:val="en-GB"/>
            </w:rPr>
            <w:delText xml:space="preserve"> </w:delText>
          </w:r>
          <w:r w:rsidRPr="00C62045" w:rsidDel="009426EA">
            <w:rPr>
              <w:lang w:val="en-GB"/>
            </w:rPr>
            <w:delText>declares how many tracks are involved for playout of the preselection</w:delText>
          </w:r>
        </w:del>
      </w:ins>
      <w:ins w:id="585" w:author="Michael Dolan" w:date="2022-01-26T17:41:00Z">
        <w:r w:rsidR="009426EA" w:rsidRPr="00046865">
          <w:rPr>
            <w:lang w:val="en-GB"/>
          </w:rPr>
          <w:t xml:space="preserve"> </w:t>
        </w:r>
        <w:r w:rsidR="009426EA" w:rsidRPr="009426EA">
          <w:rPr>
            <w:lang w:val="en-GB"/>
          </w:rPr>
          <w:t xml:space="preserve">declares how many tracks are contributing to the playout of the preselection. This value shall match the number of tracks containing a </w:t>
        </w:r>
        <w:proofErr w:type="spellStart"/>
        <w:r w:rsidR="009426EA" w:rsidRPr="009426EA">
          <w:rPr>
            <w:lang w:val="en-GB"/>
          </w:rPr>
          <w:t>PreselectionGroupBox</w:t>
        </w:r>
        <w:proofErr w:type="spellEnd"/>
        <w:r w:rsidR="009426EA" w:rsidRPr="009426EA">
          <w:rPr>
            <w:lang w:val="en-GB"/>
          </w:rPr>
          <w:t xml:space="preserve"> with the same </w:t>
        </w:r>
        <w:proofErr w:type="spellStart"/>
        <w:r w:rsidR="009426EA" w:rsidRPr="009426EA">
          <w:rPr>
            <w:lang w:val="en-GB"/>
          </w:rPr>
          <w:t>track_group_id</w:t>
        </w:r>
        <w:proofErr w:type="spellEnd"/>
        <w:r w:rsidR="009426EA" w:rsidRPr="009426EA">
          <w:rPr>
            <w:lang w:val="en-GB"/>
          </w:rPr>
          <w:t>.</w:t>
        </w:r>
      </w:ins>
    </w:p>
    <w:p w14:paraId="4B9F64FA" w14:textId="5B2B9998" w:rsidR="00046865" w:rsidRDefault="00046865" w:rsidP="00963E45">
      <w:pPr>
        <w:rPr>
          <w:ins w:id="586" w:author="Michael Dolan" w:date="2022-01-26T17:41:00Z"/>
          <w:lang w:val="en-GB"/>
        </w:rPr>
      </w:pPr>
      <w:ins w:id="587" w:author="Pre" w:date="2022-01-30T13:34:00Z">
        <w:r w:rsidRPr="00046865">
          <w:rPr>
            <w:highlight w:val="yellow"/>
            <w:lang w:val="en-GB"/>
          </w:rPr>
          <w:t>Ed. Note: Is additional cla</w:t>
        </w:r>
      </w:ins>
      <w:ins w:id="588" w:author="Pre" w:date="2022-01-30T13:35:00Z">
        <w:r w:rsidRPr="00046865">
          <w:rPr>
            <w:highlight w:val="yellow"/>
            <w:lang w:val="en-GB"/>
          </w:rPr>
          <w:t>r</w:t>
        </w:r>
      </w:ins>
      <w:ins w:id="589" w:author="Pre" w:date="2022-01-30T13:34:00Z">
        <w:r w:rsidRPr="00046865">
          <w:rPr>
            <w:highlight w:val="yellow"/>
            <w:lang w:val="en-GB"/>
          </w:rPr>
          <w:t xml:space="preserve">ity needed that </w:t>
        </w:r>
        <w:proofErr w:type="spellStart"/>
        <w:r w:rsidRPr="00046865">
          <w:rPr>
            <w:highlight w:val="yellow"/>
            <w:lang w:val="en-GB"/>
          </w:rPr>
          <w:t>numTracks</w:t>
        </w:r>
      </w:ins>
      <w:proofErr w:type="spellEnd"/>
      <w:ins w:id="590" w:author="Pre" w:date="2022-01-30T13:35:00Z">
        <w:r w:rsidRPr="00046865">
          <w:rPr>
            <w:highlight w:val="yellow"/>
            <w:lang w:val="en-GB"/>
          </w:rPr>
          <w:t xml:space="preserve"> must match the number of tracks</w:t>
        </w:r>
        <w:r>
          <w:rPr>
            <w:highlight w:val="yellow"/>
            <w:lang w:val="en-GB"/>
          </w:rPr>
          <w:t xml:space="preserve"> </w:t>
        </w:r>
        <w:r w:rsidRPr="00046865">
          <w:rPr>
            <w:highlight w:val="yellow"/>
            <w:lang w:val="en-GB"/>
          </w:rPr>
          <w:t xml:space="preserve">that have the same </w:t>
        </w:r>
        <w:proofErr w:type="spellStart"/>
        <w:r w:rsidRPr="00046865">
          <w:rPr>
            <w:highlight w:val="yellow"/>
            <w:lang w:val="en-GB"/>
          </w:rPr>
          <w:t>track_group_id</w:t>
        </w:r>
        <w:proofErr w:type="spellEnd"/>
        <w:r w:rsidRPr="00046865">
          <w:rPr>
            <w:highlight w:val="yellow"/>
            <w:lang w:val="en-GB"/>
          </w:rPr>
          <w:t>?</w:t>
        </w:r>
      </w:ins>
    </w:p>
    <w:p w14:paraId="674D4180" w14:textId="08034819" w:rsidR="00963E45" w:rsidRPr="00C62045" w:rsidRDefault="009426EA" w:rsidP="00963E45">
      <w:pPr>
        <w:rPr>
          <w:ins w:id="591" w:author="Ingo Hofmann" w:date="2022-01-19T15:27:00Z"/>
          <w:lang w:val="en-GB"/>
        </w:rPr>
      </w:pPr>
      <w:ins w:id="592" w:author="Michael Dolan" w:date="2022-01-26T17:41:00Z">
        <w:r w:rsidRPr="009426EA">
          <w:rPr>
            <w:lang w:val="en-GB"/>
          </w:rPr>
          <w:t>Note</w:t>
        </w:r>
        <w:r>
          <w:rPr>
            <w:lang w:val="en-GB"/>
          </w:rPr>
          <w:t xml:space="preserve"> 1</w:t>
        </w:r>
        <w:r w:rsidRPr="009426EA">
          <w:rPr>
            <w:lang w:val="en-GB"/>
          </w:rPr>
          <w:t>: not all tracks contributing to the playout of a preselection may be delivered in the same file.</w:t>
        </w:r>
      </w:ins>
      <w:ins w:id="593" w:author="Ingo Hofmann" w:date="2022-01-19T15:27:00Z">
        <w:del w:id="594" w:author="Czelhan, Bernd" w:date="2022-01-27T12:00:00Z">
          <w:r w:rsidR="00963E45" w:rsidRPr="00C62045" w:rsidDel="00103C18">
            <w:rPr>
              <w:lang w:val="en-GB"/>
            </w:rPr>
            <w:delText>.</w:delText>
          </w:r>
        </w:del>
      </w:ins>
    </w:p>
    <w:p w14:paraId="27AE1906" w14:textId="4A2B9061" w:rsidR="00963E45" w:rsidDel="003C06F8" w:rsidRDefault="00963E45" w:rsidP="00603729">
      <w:pPr>
        <w:rPr>
          <w:ins w:id="595" w:author="Schreiner, Stephan" w:date="2022-01-19T14:24:00Z"/>
          <w:del w:id="596" w:author="Pre" w:date="2022-01-30T13:33:00Z"/>
          <w:lang w:val="en-US"/>
        </w:rPr>
      </w:pPr>
    </w:p>
    <w:p w14:paraId="6EF35752" w14:textId="2BACF2D6" w:rsidR="00F222D4" w:rsidRPr="00603729" w:rsidRDefault="00F222D4" w:rsidP="00603729">
      <w:pPr>
        <w:rPr>
          <w:ins w:id="597" w:author="Michael Dolan" w:date="2022-01-18T19:12:00Z"/>
          <w:lang w:val="en-US"/>
        </w:rPr>
      </w:pPr>
      <w:ins w:id="598" w:author="Michael Dolan" w:date="2022-01-18T19:12:00Z">
        <w:r w:rsidRPr="00603729">
          <w:rPr>
            <w:lang w:val="en-US"/>
          </w:rPr>
          <w:t>Note</w:t>
        </w:r>
      </w:ins>
      <w:ins w:id="599" w:author="Michael Dolan" w:date="2022-01-26T17:41:00Z">
        <w:r w:rsidR="009426EA">
          <w:rPr>
            <w:lang w:val="en-US"/>
          </w:rPr>
          <w:t>2</w:t>
        </w:r>
      </w:ins>
      <w:ins w:id="600" w:author="Schreiner, Stephan" w:date="2022-01-19T09:56:00Z">
        <w:del w:id="601" w:author="Michael Dolan" w:date="2022-01-26T17:41:00Z">
          <w:r w:rsidR="00826C3B" w:rsidRPr="00603729" w:rsidDel="009426EA">
            <w:rPr>
              <w:lang w:val="en-US"/>
            </w:rPr>
            <w:delText>1</w:delText>
          </w:r>
        </w:del>
      </w:ins>
      <w:ins w:id="602" w:author="Michael Dolan" w:date="2022-01-18T19:12:00Z">
        <w:r w:rsidRPr="00603729">
          <w:rPr>
            <w:lang w:val="en-US"/>
          </w:rPr>
          <w:t>: The kind box might utilize the Role scheme defined in ISO/IEC 23009-1 [</w:t>
        </w:r>
        <w:r w:rsidRPr="00E65EC2">
          <w:rPr>
            <w:highlight w:val="yellow"/>
            <w:lang w:val="en-US"/>
          </w:rPr>
          <w:t>ref</w:t>
        </w:r>
        <w:r w:rsidRPr="00603729">
          <w:rPr>
            <w:lang w:val="en-US"/>
          </w:rPr>
          <w:t xml:space="preserve">], clause 5.8.5.5 as it provides a commonly used scheme to describe characteristics of </w:t>
        </w:r>
        <w:proofErr w:type="spellStart"/>
        <w:r w:rsidRPr="00603729">
          <w:rPr>
            <w:lang w:val="en-US"/>
          </w:rPr>
          <w:t>preselections</w:t>
        </w:r>
        <w:proofErr w:type="spellEnd"/>
        <w:r w:rsidRPr="00603729">
          <w:rPr>
            <w:lang w:val="en-US"/>
          </w:rPr>
          <w:t>.</w:t>
        </w:r>
      </w:ins>
    </w:p>
    <w:p w14:paraId="0869E37F" w14:textId="3B6DE577" w:rsidR="00F222D4" w:rsidRPr="00603729" w:rsidRDefault="00F222D4" w:rsidP="00603729">
      <w:pPr>
        <w:rPr>
          <w:ins w:id="603" w:author="Michael Dolan" w:date="2022-01-18T19:12:00Z"/>
          <w:lang w:val="en-US"/>
        </w:rPr>
      </w:pPr>
      <w:ins w:id="604" w:author="Michael Dolan" w:date="2022-01-18T19:12:00Z">
        <w:del w:id="605" w:author="Schreiner, Stephan" w:date="2022-01-19T14:24:00Z">
          <w:r w:rsidRPr="00603729" w:rsidDel="00E65EC2">
            <w:rPr>
              <w:lang w:val="en-US"/>
            </w:rPr>
            <w:delText>Note2: If the user data box is contained in a PreselectionBox, then it shall not carry any of the above boxes.</w:delText>
          </w:r>
        </w:del>
      </w:ins>
    </w:p>
    <w:p w14:paraId="6149389B" w14:textId="77777777" w:rsidR="00F222D4" w:rsidRPr="00603729" w:rsidRDefault="00F222D4" w:rsidP="00603729">
      <w:pPr>
        <w:rPr>
          <w:ins w:id="606" w:author="Michael Dolan" w:date="2022-01-18T19:12:00Z"/>
          <w:rFonts w:ascii="Times New Roman" w:eastAsiaTheme="minorEastAsia" w:hAnsi="Times New Roman"/>
          <w:sz w:val="24"/>
          <w:szCs w:val="24"/>
          <w:lang w:val="en-US" w:eastAsia="en-US"/>
        </w:rPr>
      </w:pPr>
      <w:ins w:id="607" w:author="Michael Dolan" w:date="2022-01-18T19:12:00Z">
        <w:r w:rsidRPr="00603729">
          <w:rPr>
            <w:lang w:val="en-US"/>
          </w:rPr>
          <w:t>Further media type specific boxes may be used to describe properties of the preselection.</w:t>
        </w:r>
        <w:r w:rsidRPr="00603729">
          <w:rPr>
            <w:rFonts w:ascii="Times New Roman" w:eastAsiaTheme="minorEastAsia" w:hAnsi="Times New Roman"/>
            <w:sz w:val="24"/>
            <w:szCs w:val="24"/>
            <w:lang w:val="en-US" w:eastAsia="en-US"/>
          </w:rPr>
          <w:t xml:space="preserve"> </w:t>
        </w:r>
      </w:ins>
    </w:p>
    <w:p w14:paraId="2F975152" w14:textId="14A2D75A" w:rsidR="009C6176" w:rsidRDefault="009C6176" w:rsidP="00603729">
      <w:pPr>
        <w:rPr>
          <w:ins w:id="608" w:author="Schreiner, Stephan" w:date="2022-01-19T10:47:00Z"/>
          <w:rFonts w:asciiTheme="majorHAnsi" w:hAnsiTheme="majorHAnsi"/>
          <w:szCs w:val="22"/>
          <w:lang w:val="en-GB"/>
        </w:rPr>
      </w:pPr>
      <w:del w:id="609" w:author="Michael Dolan" w:date="2022-01-18T19:12:00Z">
        <w:r w:rsidRPr="00603729" w:rsidDel="00F222D4">
          <w:rPr>
            <w:rFonts w:asciiTheme="majorHAnsi" w:hAnsiTheme="majorHAnsi"/>
            <w:szCs w:val="22"/>
            <w:highlight w:val="yellow"/>
            <w:lang w:val="en-GB"/>
          </w:rPr>
          <w:delText>TBD</w:delText>
        </w:r>
      </w:del>
    </w:p>
    <w:p w14:paraId="6195206A" w14:textId="55E27BB6" w:rsidR="0047450F" w:rsidRPr="00603729" w:rsidDel="004D7D72" w:rsidRDefault="007D2D74" w:rsidP="00603729">
      <w:pPr>
        <w:rPr>
          <w:del w:id="610" w:author="Ingo Hofmann" w:date="2022-01-19T15:33:00Z"/>
          <w:szCs w:val="22"/>
          <w:lang w:val="en-GB"/>
        </w:rPr>
      </w:pPr>
      <w:ins w:id="611" w:author="Schreiner, Stephan" w:date="2022-01-19T10:48:00Z">
        <w:del w:id="612" w:author="Ingo Hofmann" w:date="2022-01-19T15:33:00Z">
          <w:r w:rsidDel="004D7D72">
            <w:rPr>
              <w:rFonts w:asciiTheme="majorHAnsi" w:hAnsiTheme="majorHAnsi"/>
              <w:szCs w:val="22"/>
              <w:highlight w:val="yellow"/>
              <w:lang w:val="en-GB"/>
            </w:rPr>
            <w:delText>[</w:delText>
          </w:r>
        </w:del>
      </w:ins>
      <w:ins w:id="613" w:author="Schreiner, Stephan" w:date="2022-01-19T10:47:00Z">
        <w:del w:id="614" w:author="Ingo Hofmann" w:date="2022-01-19T15:33:00Z">
          <w:r w:rsidR="0047450F" w:rsidRPr="007D2D74" w:rsidDel="004D7D72">
            <w:rPr>
              <w:rFonts w:asciiTheme="majorHAnsi" w:hAnsiTheme="majorHAnsi"/>
              <w:szCs w:val="22"/>
              <w:highlight w:val="yellow"/>
              <w:lang w:val="en-GB"/>
            </w:rPr>
            <w:delText>Ed</w:delText>
          </w:r>
        </w:del>
      </w:ins>
      <w:ins w:id="615" w:author="Schreiner, Stephan" w:date="2022-01-19T11:19:00Z">
        <w:del w:id="616" w:author="Ingo Hofmann" w:date="2022-01-19T15:33:00Z">
          <w:r w:rsidR="00795921" w:rsidDel="004D7D72">
            <w:rPr>
              <w:rFonts w:asciiTheme="majorHAnsi" w:hAnsiTheme="majorHAnsi"/>
              <w:szCs w:val="22"/>
              <w:highlight w:val="yellow"/>
              <w:lang w:val="en-GB"/>
            </w:rPr>
            <w:delText>.N</w:delText>
          </w:r>
        </w:del>
      </w:ins>
      <w:ins w:id="617" w:author="Schreiner, Stephan" w:date="2022-01-19T10:47:00Z">
        <w:del w:id="618" w:author="Ingo Hofmann" w:date="2022-01-19T15:33:00Z">
          <w:r w:rsidR="0047450F" w:rsidRPr="007D2D74" w:rsidDel="004D7D72">
            <w:rPr>
              <w:rFonts w:asciiTheme="majorHAnsi" w:hAnsiTheme="majorHAnsi"/>
              <w:szCs w:val="22"/>
              <w:highlight w:val="yellow"/>
              <w:lang w:val="en-GB"/>
            </w:rPr>
            <w:delText>ote: The following sections 8.3.4.4.5 to 8.3.4.4.</w:delText>
          </w:r>
        </w:del>
      </w:ins>
      <w:ins w:id="619" w:author="Schreiner, Stephan" w:date="2022-01-19T10:48:00Z">
        <w:del w:id="620" w:author="Ingo Hofmann" w:date="2022-01-19T15:33:00Z">
          <w:r w:rsidR="0047450F" w:rsidRPr="007D2D74" w:rsidDel="004D7D72">
            <w:rPr>
              <w:rFonts w:asciiTheme="majorHAnsi" w:hAnsiTheme="majorHAnsi"/>
              <w:szCs w:val="22"/>
              <w:highlight w:val="yellow"/>
              <w:lang w:val="en-GB"/>
            </w:rPr>
            <w:delText>8 are under discussion.</w:delText>
          </w:r>
        </w:del>
      </w:ins>
      <w:ins w:id="621" w:author="Schreiner, Stephan" w:date="2022-01-19T10:49:00Z">
        <w:del w:id="622" w:author="Ingo Hofmann" w:date="2022-01-19T15:33:00Z">
          <w:r w:rsidDel="004D7D72">
            <w:rPr>
              <w:rFonts w:asciiTheme="majorHAnsi" w:hAnsiTheme="majorHAnsi"/>
              <w:szCs w:val="22"/>
              <w:lang w:val="en-GB"/>
            </w:rPr>
            <w:delText>]</w:delText>
          </w:r>
        </w:del>
      </w:ins>
    </w:p>
    <w:p w14:paraId="4965D9D4" w14:textId="0C5A5970" w:rsidR="007209D0" w:rsidRPr="00603729" w:rsidRDefault="007209D0" w:rsidP="007209D0">
      <w:pPr>
        <w:rPr>
          <w:ins w:id="623" w:author="Schreiner, Stephan" w:date="2022-01-19T10:33:00Z"/>
          <w:rFonts w:asciiTheme="majorHAnsi" w:hAnsiTheme="majorHAnsi"/>
          <w:szCs w:val="22"/>
          <w:lang w:val="en-GB"/>
        </w:rPr>
      </w:pPr>
      <w:ins w:id="624" w:author="Schreiner, Stephan" w:date="2022-01-19T10:31:00Z">
        <w:r w:rsidRPr="00603729">
          <w:rPr>
            <w:rFonts w:asciiTheme="majorHAnsi" w:hAnsiTheme="majorHAnsi"/>
            <w:szCs w:val="22"/>
            <w:lang w:val="en-GB"/>
          </w:rPr>
          <w:t xml:space="preserve">8.3.4.4.5 </w:t>
        </w:r>
        <w:proofErr w:type="spellStart"/>
        <w:r w:rsidRPr="00603729">
          <w:rPr>
            <w:rFonts w:asciiTheme="majorHAnsi" w:hAnsiTheme="majorHAnsi"/>
            <w:szCs w:val="22"/>
            <w:lang w:val="en-GB"/>
          </w:rPr>
          <w:t>AudioObjectBox</w:t>
        </w:r>
      </w:ins>
      <w:proofErr w:type="spellEnd"/>
    </w:p>
    <w:p w14:paraId="0125DEBB" w14:textId="02D25CC3" w:rsidR="00667B8C" w:rsidRPr="00C62045" w:rsidRDefault="00667B8C" w:rsidP="007209D0">
      <w:pPr>
        <w:rPr>
          <w:ins w:id="625" w:author="Schreiner, Stephan" w:date="2022-01-19T10:31:00Z"/>
          <w:lang w:val="en-GB"/>
        </w:rPr>
      </w:pPr>
      <w:ins w:id="626" w:author="Schreiner, Stephan" w:date="2022-01-19T10:33:00Z">
        <w:r>
          <w:rPr>
            <w:lang w:val="en-GB"/>
          </w:rPr>
          <w:t>8.3.4.4.5.1 Definition</w:t>
        </w:r>
      </w:ins>
    </w:p>
    <w:p w14:paraId="63627DBE" w14:textId="77777777" w:rsidR="007209D0" w:rsidRPr="00C62045" w:rsidRDefault="007209D0" w:rsidP="00603729">
      <w:pPr>
        <w:pStyle w:val="Atom"/>
        <w:rPr>
          <w:ins w:id="627" w:author="Schreiner, Stephan" w:date="2022-01-19T10:31:00Z"/>
        </w:rPr>
      </w:pPr>
      <w:ins w:id="628" w:author="Schreiner, Stephan" w:date="2022-01-19T10:31:00Z">
        <w:r w:rsidRPr="00C62045">
          <w:lastRenderedPageBreak/>
          <w:t xml:space="preserve">Box Type: </w:t>
        </w:r>
        <w:r w:rsidRPr="00C62045">
          <w:tab/>
        </w:r>
        <w:r w:rsidRPr="00603729">
          <w:rPr>
            <w:rFonts w:ascii="Courier New" w:hAnsi="Courier New"/>
            <w:noProof/>
          </w:rPr>
          <w:t>'aobj'</w:t>
        </w:r>
        <w:r w:rsidRPr="00C62045">
          <w:br/>
          <w:t>Container:</w:t>
        </w:r>
        <w:r w:rsidRPr="00C62045">
          <w:tab/>
        </w:r>
        <w:proofErr w:type="spellStart"/>
        <w:r w:rsidRPr="00C62045">
          <w:t>AudioObjectSelectionBox</w:t>
        </w:r>
        <w:proofErr w:type="spellEnd"/>
        <w:r w:rsidRPr="00C62045">
          <w:t xml:space="preserve"> </w:t>
        </w:r>
        <w:r w:rsidRPr="00A63698">
          <w:t>(</w:t>
        </w:r>
        <w:r w:rsidRPr="00603729">
          <w:rPr>
            <w:rFonts w:ascii="Courier New" w:hAnsi="Courier New"/>
            <w:noProof/>
          </w:rPr>
          <w:t>'</w:t>
        </w:r>
        <w:proofErr w:type="spellStart"/>
        <w:r w:rsidRPr="00603729">
          <w:rPr>
            <w:rFonts w:ascii="Courier New" w:hAnsi="Courier New"/>
            <w:noProof/>
          </w:rPr>
          <w:t>aosb</w:t>
        </w:r>
        <w:proofErr w:type="spellEnd"/>
        <w:r w:rsidRPr="00603729">
          <w:rPr>
            <w:rFonts w:ascii="Courier New" w:hAnsi="Courier New"/>
            <w:noProof/>
          </w:rPr>
          <w:t>'</w:t>
        </w:r>
        <w:r w:rsidRPr="00A63698">
          <w:t>),</w:t>
        </w:r>
        <w:r w:rsidRPr="00C62045">
          <w:t xml:space="preserve"> Preselection Information Box (</w:t>
        </w:r>
        <w:r w:rsidRPr="00603729">
          <w:rPr>
            <w:rFonts w:ascii="Courier New" w:hAnsi="Courier New"/>
            <w:noProof/>
          </w:rPr>
          <w:t>'</w:t>
        </w:r>
        <w:proofErr w:type="spellStart"/>
        <w:r w:rsidRPr="00603729">
          <w:rPr>
            <w:rFonts w:ascii="Courier New" w:hAnsi="Courier New"/>
            <w:noProof/>
          </w:rPr>
          <w:t>prsi</w:t>
        </w:r>
        <w:proofErr w:type="spellEnd"/>
        <w:r w:rsidRPr="00603729">
          <w:rPr>
            <w:rFonts w:ascii="Courier New" w:hAnsi="Courier New"/>
            <w:noProof/>
          </w:rPr>
          <w:t>'</w:t>
        </w:r>
        <w:r w:rsidRPr="00C62045">
          <w:t>)</w:t>
        </w:r>
        <w:r w:rsidRPr="00C62045">
          <w:br/>
          <w:t>Mandatory:</w:t>
        </w:r>
        <w:r w:rsidRPr="00C62045">
          <w:tab/>
          <w:t>Yes</w:t>
        </w:r>
        <w:r w:rsidRPr="00C62045">
          <w:br/>
          <w:t>Quantity:</w:t>
        </w:r>
        <w:r w:rsidRPr="00C62045">
          <w:tab/>
          <w:t>Zero or more</w:t>
        </w:r>
      </w:ins>
    </w:p>
    <w:p w14:paraId="547ED929" w14:textId="77777777" w:rsidR="007209D0" w:rsidRPr="00C62045" w:rsidRDefault="007209D0" w:rsidP="00765F3D">
      <w:pPr>
        <w:rPr>
          <w:ins w:id="629" w:author="Schreiner, Stephan" w:date="2022-01-19T10:31:00Z"/>
          <w:lang w:val="en-GB"/>
        </w:rPr>
      </w:pPr>
      <w:ins w:id="630" w:author="Schreiner, Stephan" w:date="2022-01-19T10:31:00Z">
        <w:r w:rsidRPr="00C62045">
          <w:rPr>
            <w:lang w:val="en-GB"/>
          </w:rPr>
          <w:t>This box aggregates all semantic information about the audio object.</w:t>
        </w:r>
      </w:ins>
    </w:p>
    <w:p w14:paraId="215DCC65" w14:textId="1686D78F" w:rsidR="007209D0" w:rsidRPr="00C62045" w:rsidRDefault="00667B8C" w:rsidP="007209D0">
      <w:pPr>
        <w:rPr>
          <w:ins w:id="631" w:author="Schreiner, Stephan" w:date="2022-01-19T10:31:00Z"/>
          <w:lang w:val="en-GB"/>
        </w:rPr>
      </w:pPr>
      <w:ins w:id="632" w:author="Schreiner, Stephan" w:date="2022-01-19T10:33:00Z">
        <w:r>
          <w:rPr>
            <w:lang w:val="en-GB"/>
          </w:rPr>
          <w:t>8.3.4.4.5.2</w:t>
        </w:r>
      </w:ins>
      <w:ins w:id="633" w:author="Schreiner, Stephan" w:date="2022-01-19T10:31:00Z">
        <w:r w:rsidR="007209D0" w:rsidRPr="00C62045">
          <w:rPr>
            <w:lang w:val="en-GB"/>
          </w:rPr>
          <w:t xml:space="preserve"> Syntax</w:t>
        </w:r>
      </w:ins>
    </w:p>
    <w:p w14:paraId="2676F1A5" w14:textId="35663D32" w:rsidR="007209D0" w:rsidRPr="00C62045" w:rsidRDefault="007209D0" w:rsidP="007209D0">
      <w:pPr>
        <w:rPr>
          <w:ins w:id="634" w:author="Schreiner, Stephan" w:date="2022-01-19T10:31:00Z"/>
          <w:rFonts w:ascii="Courier New" w:eastAsia="Times New Roman" w:hAnsi="Courier New"/>
          <w:noProof/>
          <w:sz w:val="20"/>
          <w:lang w:val="en-GB"/>
        </w:rPr>
      </w:pPr>
      <w:ins w:id="635" w:author="Schreiner, Stephan" w:date="2022-01-19T10:31:00Z">
        <w:r w:rsidRPr="00C62045">
          <w:rPr>
            <w:rFonts w:ascii="Courier New" w:eastAsia="Times New Roman" w:hAnsi="Courier New"/>
            <w:noProof/>
            <w:sz w:val="20"/>
            <w:lang w:val="en-GB"/>
          </w:rPr>
          <w:t>aligned(8) class AudioObjectBox extends Box(</w:t>
        </w:r>
      </w:ins>
      <w:ins w:id="636" w:author="Schreiner, Stephan" w:date="2022-01-19T10:33:00Z">
        <w:r w:rsidR="00667B8C">
          <w:rPr>
            <w:rFonts w:ascii="Courier New" w:eastAsia="Times New Roman" w:hAnsi="Courier New"/>
            <w:noProof/>
            <w:sz w:val="20"/>
            <w:lang w:val="en-GB"/>
          </w:rPr>
          <w:t>‘</w:t>
        </w:r>
      </w:ins>
      <w:ins w:id="637" w:author="Schreiner, Stephan" w:date="2022-01-19T10:31:00Z">
        <w:r w:rsidRPr="00C62045">
          <w:rPr>
            <w:rFonts w:ascii="Courier New" w:eastAsia="Times New Roman" w:hAnsi="Courier New"/>
            <w:noProof/>
            <w:sz w:val="20"/>
            <w:lang w:val="en-GB"/>
          </w:rPr>
          <w:t>aobj</w:t>
        </w:r>
      </w:ins>
      <w:ins w:id="638" w:author="Schreiner, Stephan" w:date="2022-01-19T10:33:00Z">
        <w:r w:rsidR="00667B8C">
          <w:rPr>
            <w:rFonts w:ascii="Courier New" w:eastAsia="Times New Roman" w:hAnsi="Courier New"/>
            <w:noProof/>
            <w:sz w:val="20"/>
            <w:lang w:val="en-GB"/>
          </w:rPr>
          <w:t>’</w:t>
        </w:r>
      </w:ins>
      <w:ins w:id="639" w:author="Schreiner, Stephan" w:date="2022-01-19T10:31:00Z">
        <w:r w:rsidRPr="00C62045">
          <w:rPr>
            <w:rFonts w:ascii="Courier New" w:eastAsia="Times New Roman" w:hAnsi="Courier New"/>
            <w:noProof/>
            <w:sz w:val="20"/>
            <w:lang w:val="en-GB"/>
          </w:rPr>
          <w:t>){}</w:t>
        </w:r>
      </w:ins>
    </w:p>
    <w:p w14:paraId="019CC31B" w14:textId="77777777" w:rsidR="00667B8C" w:rsidRDefault="00667B8C" w:rsidP="007209D0">
      <w:pPr>
        <w:rPr>
          <w:ins w:id="640" w:author="Schreiner, Stephan" w:date="2022-01-19T10:33:00Z"/>
          <w:lang w:val="en-US"/>
        </w:rPr>
      </w:pPr>
    </w:p>
    <w:p w14:paraId="3C210E33" w14:textId="48D8AAB5" w:rsidR="007209D0" w:rsidRDefault="007209D0" w:rsidP="007209D0">
      <w:pPr>
        <w:rPr>
          <w:ins w:id="641" w:author="Schreiner, Stephan" w:date="2022-01-19T10:33:00Z"/>
          <w:lang w:val="en-GB"/>
        </w:rPr>
      </w:pPr>
      <w:ins w:id="642" w:author="Schreiner, Stephan" w:date="2022-01-19T10:31:00Z">
        <w:r w:rsidRPr="00664F84">
          <w:rPr>
            <w:lang w:val="en-US"/>
          </w:rPr>
          <w:t>8.3.4.4.</w:t>
        </w:r>
        <w:r>
          <w:rPr>
            <w:lang w:val="en-US"/>
          </w:rPr>
          <w:t>6</w:t>
        </w:r>
        <w:r w:rsidRPr="00664F84">
          <w:rPr>
            <w:lang w:val="en-US"/>
          </w:rPr>
          <w:t xml:space="preserve"> </w:t>
        </w:r>
        <w:r w:rsidRPr="00C62045">
          <w:rPr>
            <w:lang w:val="en-GB"/>
          </w:rPr>
          <w:t xml:space="preserve"> </w:t>
        </w:r>
        <w:proofErr w:type="spellStart"/>
        <w:r w:rsidRPr="00C62045">
          <w:rPr>
            <w:lang w:val="en-GB"/>
          </w:rPr>
          <w:t>AudioObjectDescriptionBox</w:t>
        </w:r>
      </w:ins>
      <w:proofErr w:type="spellEnd"/>
    </w:p>
    <w:p w14:paraId="3B19AB42" w14:textId="5F36CAD0" w:rsidR="00667B8C" w:rsidRPr="00C62045" w:rsidRDefault="00667B8C" w:rsidP="007209D0">
      <w:pPr>
        <w:rPr>
          <w:ins w:id="643" w:author="Schreiner, Stephan" w:date="2022-01-19T10:31:00Z"/>
          <w:lang w:val="en-GB"/>
        </w:rPr>
      </w:pPr>
      <w:ins w:id="644" w:author="Schreiner, Stephan" w:date="2022-01-19T10:33:00Z">
        <w:r>
          <w:rPr>
            <w:lang w:val="en-GB"/>
          </w:rPr>
          <w:t>8.3.4.4.6.1 Definition</w:t>
        </w:r>
      </w:ins>
    </w:p>
    <w:p w14:paraId="5B2A8A66" w14:textId="77777777" w:rsidR="007209D0" w:rsidRPr="00C62045" w:rsidRDefault="007209D0" w:rsidP="00603729">
      <w:pPr>
        <w:pStyle w:val="Atom"/>
        <w:rPr>
          <w:ins w:id="645" w:author="Schreiner, Stephan" w:date="2022-01-19T10:31:00Z"/>
        </w:rPr>
      </w:pPr>
      <w:ins w:id="646" w:author="Schreiner, Stephan" w:date="2022-01-19T10:31:00Z">
        <w:r>
          <w:t xml:space="preserve">Box Type: </w:t>
        </w:r>
        <w:r>
          <w:tab/>
        </w:r>
        <w:r w:rsidRPr="00603729">
          <w:rPr>
            <w:rFonts w:ascii="Courier New" w:hAnsi="Courier New"/>
            <w:noProof/>
          </w:rPr>
          <w:t>'aodb'</w:t>
        </w:r>
        <w:r w:rsidRPr="00C62045">
          <w:br/>
          <w:t>Container:</w:t>
        </w:r>
        <w:r w:rsidRPr="00C62045">
          <w:tab/>
        </w:r>
        <w:proofErr w:type="spellStart"/>
        <w:r w:rsidRPr="00C62045">
          <w:t>AudioObjectBox</w:t>
        </w:r>
        <w:proofErr w:type="spellEnd"/>
        <w:r w:rsidRPr="00C62045">
          <w:t xml:space="preserve"> (</w:t>
        </w:r>
        <w:r w:rsidRPr="00603729">
          <w:rPr>
            <w:rFonts w:ascii="Courier New" w:hAnsi="Courier New"/>
            <w:noProof/>
          </w:rPr>
          <w:t>'</w:t>
        </w:r>
        <w:proofErr w:type="spellStart"/>
        <w:r w:rsidRPr="00603729">
          <w:rPr>
            <w:rFonts w:ascii="Courier New" w:hAnsi="Courier New"/>
            <w:noProof/>
          </w:rPr>
          <w:t>aobj</w:t>
        </w:r>
        <w:proofErr w:type="spellEnd"/>
        <w:r w:rsidRPr="00603729">
          <w:rPr>
            <w:rFonts w:ascii="Courier New" w:hAnsi="Courier New"/>
            <w:noProof/>
          </w:rPr>
          <w:t>'</w:t>
        </w:r>
        <w:r w:rsidRPr="00C62045">
          <w:t xml:space="preserve">) </w:t>
        </w:r>
        <w:r w:rsidRPr="00C62045">
          <w:br/>
          <w:t>Mandatory:</w:t>
        </w:r>
        <w:r w:rsidRPr="00C62045">
          <w:tab/>
          <w:t>Yes</w:t>
        </w:r>
        <w:r w:rsidRPr="00C62045">
          <w:br/>
          <w:t>Quantity:</w:t>
        </w:r>
        <w:r w:rsidRPr="00C62045">
          <w:tab/>
          <w:t>Exactly One</w:t>
        </w:r>
      </w:ins>
    </w:p>
    <w:p w14:paraId="0A0C5D06" w14:textId="77777777" w:rsidR="007209D0" w:rsidRPr="00C62045" w:rsidRDefault="007209D0" w:rsidP="007209D0">
      <w:pPr>
        <w:rPr>
          <w:ins w:id="647" w:author="Schreiner, Stephan" w:date="2022-01-19T10:31:00Z"/>
          <w:lang w:val="en-GB"/>
        </w:rPr>
      </w:pPr>
      <w:ins w:id="648" w:author="Schreiner, Stephan" w:date="2022-01-19T10:31:00Z">
        <w:r w:rsidRPr="00C62045">
          <w:rPr>
            <w:lang w:val="en-GB"/>
          </w:rPr>
          <w:t>This box contains information about the interactivity options of the audio object.</w:t>
        </w:r>
      </w:ins>
    </w:p>
    <w:p w14:paraId="17596D39" w14:textId="305998A5" w:rsidR="007209D0" w:rsidRPr="00C62045" w:rsidRDefault="00667B8C" w:rsidP="007209D0">
      <w:pPr>
        <w:rPr>
          <w:ins w:id="649" w:author="Schreiner, Stephan" w:date="2022-01-19T10:31:00Z"/>
          <w:lang w:val="en-GB"/>
        </w:rPr>
      </w:pPr>
      <w:ins w:id="650" w:author="Schreiner, Stephan" w:date="2022-01-19T10:34:00Z">
        <w:r>
          <w:rPr>
            <w:lang w:val="en-GB"/>
          </w:rPr>
          <w:t>8.3.4.4.6.2</w:t>
        </w:r>
      </w:ins>
      <w:ins w:id="651" w:author="Schreiner, Stephan" w:date="2022-01-19T10:31:00Z">
        <w:r w:rsidR="007209D0" w:rsidRPr="00C62045">
          <w:rPr>
            <w:lang w:val="en-GB"/>
          </w:rPr>
          <w:t xml:space="preserve"> Syntax</w:t>
        </w:r>
      </w:ins>
    </w:p>
    <w:p w14:paraId="5CBFE677" w14:textId="20D58FB0" w:rsidR="007209D0" w:rsidRPr="00C62045" w:rsidDel="008B7046" w:rsidRDefault="007209D0" w:rsidP="00603729">
      <w:pPr>
        <w:pStyle w:val="code"/>
        <w:rPr>
          <w:ins w:id="652" w:author="Schreiner, Stephan" w:date="2022-01-19T10:31:00Z"/>
          <w:del w:id="653" w:author="David Singer" w:date="2022-02-21T14:37:00Z"/>
          <w:sz w:val="20"/>
        </w:rPr>
      </w:pPr>
      <w:ins w:id="654" w:author="Schreiner, Stephan" w:date="2022-01-19T10:31:00Z">
        <w:r w:rsidRPr="00C62045">
          <w:rPr>
            <w:sz w:val="20"/>
          </w:rPr>
          <w:t>aligned(8) class AudioObjectDescriptionBox extends FullBox('ao</w:t>
        </w:r>
        <w:r>
          <w:rPr>
            <w:sz w:val="20"/>
          </w:rPr>
          <w:t>db</w:t>
        </w:r>
        <w:r w:rsidRPr="00C62045">
          <w:rPr>
            <w:sz w:val="20"/>
          </w:rPr>
          <w:t>'){</w:t>
        </w:r>
      </w:ins>
    </w:p>
    <w:p w14:paraId="217F9579" w14:textId="1E6A4594" w:rsidR="007209D0" w:rsidRPr="00C62045" w:rsidDel="008B7046" w:rsidRDefault="008B7046" w:rsidP="008B7046">
      <w:pPr>
        <w:pStyle w:val="code"/>
        <w:rPr>
          <w:ins w:id="655" w:author="Schreiner, Stephan" w:date="2022-01-19T10:31:00Z"/>
          <w:del w:id="656" w:author="David Singer" w:date="2022-02-21T14:37:00Z"/>
          <w:sz w:val="20"/>
        </w:rPr>
      </w:pPr>
      <w:ins w:id="657" w:author="David Singer" w:date="2022-02-21T14:37:00Z">
        <w:r>
          <w:rPr>
            <w:sz w:val="20"/>
          </w:rPr>
          <w:br/>
        </w:r>
      </w:ins>
      <w:ins w:id="658" w:author="Schreiner, Stephan" w:date="2022-01-19T10:38:00Z">
        <w:r w:rsidR="00961515" w:rsidRPr="00603729">
          <w:rPr>
            <w:rFonts w:cs="Courier New"/>
            <w:sz w:val="20"/>
            <w:lang w:val="en-US"/>
          </w:rPr>
          <w:tab/>
        </w:r>
      </w:ins>
      <w:ins w:id="659" w:author="Schreiner, Stephan" w:date="2022-01-19T10:31:00Z">
        <w:r w:rsidR="007209D0" w:rsidRPr="00C62045">
          <w:rPr>
            <w:sz w:val="20"/>
          </w:rPr>
          <w:t>utf8string        audioObjectTag;</w:t>
        </w:r>
      </w:ins>
      <w:ins w:id="660" w:author="Schreiner, Stephan" w:date="2022-01-19T10:39:00Z">
        <w:r w:rsidR="00961515">
          <w:rPr>
            <w:sz w:val="20"/>
          </w:rPr>
          <w:br/>
        </w:r>
        <w:r w:rsidR="00961515" w:rsidRPr="00664F84">
          <w:rPr>
            <w:rFonts w:cs="Courier New"/>
            <w:sz w:val="20"/>
            <w:lang w:val="en-US"/>
          </w:rPr>
          <w:tab/>
        </w:r>
      </w:ins>
      <w:ins w:id="661" w:author="Schreiner, Stephan" w:date="2022-01-19T10:31:00Z">
        <w:r w:rsidR="007209D0" w:rsidRPr="00C62045">
          <w:rPr>
            <w:sz w:val="20"/>
          </w:rPr>
          <w:t>unsigned int(1)   isToggleable;</w:t>
        </w:r>
        <w:r w:rsidR="007209D0" w:rsidRPr="00C62045">
          <w:rPr>
            <w:sz w:val="20"/>
          </w:rPr>
          <w:br/>
        </w:r>
      </w:ins>
      <w:ins w:id="662" w:author="Schreiner, Stephan" w:date="2022-01-19T10:39:00Z">
        <w:r w:rsidR="00961515" w:rsidRPr="00664F84">
          <w:rPr>
            <w:rFonts w:cs="Courier New"/>
            <w:sz w:val="20"/>
            <w:lang w:val="en-US"/>
          </w:rPr>
          <w:tab/>
        </w:r>
      </w:ins>
      <w:ins w:id="663" w:author="Schreiner, Stephan" w:date="2022-01-19T10:31:00Z">
        <w:r w:rsidR="007209D0" w:rsidRPr="00C62045">
          <w:rPr>
            <w:sz w:val="20"/>
          </w:rPr>
          <w:t>unsigned int(1)   isDefaultEnabled;</w:t>
        </w:r>
        <w:r w:rsidR="007209D0" w:rsidRPr="00C62045">
          <w:rPr>
            <w:sz w:val="20"/>
          </w:rPr>
          <w:br/>
        </w:r>
      </w:ins>
      <w:ins w:id="664" w:author="Schreiner, Stephan" w:date="2022-01-19T10:39:00Z">
        <w:r w:rsidR="00961515" w:rsidRPr="00664F84">
          <w:rPr>
            <w:rFonts w:cs="Courier New"/>
            <w:sz w:val="20"/>
            <w:lang w:val="en-US"/>
          </w:rPr>
          <w:tab/>
        </w:r>
      </w:ins>
      <w:ins w:id="665" w:author="Schreiner, Stephan" w:date="2022-01-19T10:31:00Z">
        <w:r w:rsidR="007209D0" w:rsidRPr="00C62045">
          <w:rPr>
            <w:sz w:val="20"/>
          </w:rPr>
          <w:t>unsigned int(1)   isPositionInteractivityAll</w:t>
        </w:r>
        <w:r w:rsidR="007209D0">
          <w:rPr>
            <w:sz w:val="20"/>
          </w:rPr>
          <w:t>owed;</w:t>
        </w:r>
        <w:r w:rsidR="007209D0">
          <w:rPr>
            <w:sz w:val="20"/>
          </w:rPr>
          <w:br/>
        </w:r>
      </w:ins>
      <w:ins w:id="666" w:author="Schreiner, Stephan" w:date="2022-01-19T10:39:00Z">
        <w:r w:rsidR="00961515" w:rsidRPr="00664F84">
          <w:rPr>
            <w:rFonts w:cs="Courier New"/>
            <w:sz w:val="20"/>
            <w:lang w:val="en-US"/>
          </w:rPr>
          <w:tab/>
        </w:r>
      </w:ins>
      <w:ins w:id="667" w:author="Schreiner, Stephan" w:date="2022-01-19T10:31:00Z">
        <w:r w:rsidR="007209D0">
          <w:rPr>
            <w:sz w:val="20"/>
          </w:rPr>
          <w:t>unsigned int(1)   isProminence</w:t>
        </w:r>
        <w:r w:rsidR="007209D0" w:rsidRPr="00C62045">
          <w:rPr>
            <w:sz w:val="20"/>
          </w:rPr>
          <w:t>InteractivityAllowed;</w:t>
        </w:r>
        <w:r w:rsidR="007209D0" w:rsidRPr="00C62045">
          <w:rPr>
            <w:sz w:val="20"/>
          </w:rPr>
          <w:br/>
        </w:r>
      </w:ins>
      <w:ins w:id="668" w:author="Schreiner, Stephan" w:date="2022-01-19T10:39:00Z">
        <w:r w:rsidR="00961515" w:rsidRPr="00664F84">
          <w:rPr>
            <w:rFonts w:cs="Courier New"/>
            <w:sz w:val="20"/>
            <w:lang w:val="en-US"/>
          </w:rPr>
          <w:tab/>
        </w:r>
      </w:ins>
      <w:ins w:id="669" w:author="Schreiner, Stephan" w:date="2022-01-19T10:31:00Z">
        <w:r w:rsidR="007209D0" w:rsidRPr="00C62045">
          <w:rPr>
            <w:sz w:val="20"/>
          </w:rPr>
          <w:t>unsigned int(4)   reserved;</w:t>
        </w:r>
      </w:ins>
    </w:p>
    <w:p w14:paraId="369610E2" w14:textId="6DFC0B7D" w:rsidR="007209D0" w:rsidRPr="00C62045" w:rsidDel="008B7046" w:rsidRDefault="008B7046">
      <w:pPr>
        <w:pStyle w:val="code"/>
        <w:rPr>
          <w:ins w:id="670" w:author="Schreiner, Stephan" w:date="2022-01-19T10:31:00Z"/>
          <w:del w:id="671" w:author="David Singer" w:date="2022-02-21T14:37:00Z"/>
          <w:sz w:val="20"/>
        </w:rPr>
      </w:pPr>
      <w:ins w:id="672" w:author="David Singer" w:date="2022-02-21T14:37:00Z">
        <w:r>
          <w:rPr>
            <w:sz w:val="20"/>
          </w:rPr>
          <w:br/>
        </w:r>
      </w:ins>
      <w:ins w:id="673" w:author="Schreiner, Stephan" w:date="2022-01-19T10:39:00Z">
        <w:r w:rsidR="00961515" w:rsidRPr="00664F84">
          <w:rPr>
            <w:rFonts w:cs="Courier New"/>
            <w:sz w:val="20"/>
            <w:lang w:val="en-US"/>
          </w:rPr>
          <w:tab/>
        </w:r>
      </w:ins>
      <w:ins w:id="674" w:author="Schreiner, Stephan" w:date="2022-01-19T10:31:00Z">
        <w:r w:rsidR="007209D0" w:rsidRPr="00C62045">
          <w:rPr>
            <w:sz w:val="20"/>
          </w:rPr>
          <w:t>if (isPositionInteractivityAllowed) {</w:t>
        </w:r>
      </w:ins>
    </w:p>
    <w:p w14:paraId="36128458" w14:textId="03FCE60C" w:rsidR="007209D0" w:rsidRPr="00C62045" w:rsidDel="008B7046" w:rsidRDefault="008B7046" w:rsidP="008B7046">
      <w:pPr>
        <w:pStyle w:val="code"/>
        <w:rPr>
          <w:ins w:id="675" w:author="Schreiner, Stephan" w:date="2022-01-19T10:31:00Z"/>
          <w:del w:id="676" w:author="David Singer" w:date="2022-02-21T14:37:00Z"/>
          <w:sz w:val="20"/>
        </w:rPr>
      </w:pPr>
      <w:ins w:id="677" w:author="David Singer" w:date="2022-02-21T14:37:00Z">
        <w:r>
          <w:rPr>
            <w:sz w:val="20"/>
          </w:rPr>
          <w:br/>
        </w:r>
      </w:ins>
      <w:ins w:id="678" w:author="Schreiner, Stephan" w:date="2022-01-19T10:39:00Z">
        <w:r w:rsidR="00961515" w:rsidRPr="00664F84">
          <w:rPr>
            <w:rFonts w:cs="Courier New"/>
            <w:sz w:val="20"/>
            <w:lang w:val="en-US"/>
          </w:rPr>
          <w:tab/>
        </w:r>
        <w:r w:rsidR="00961515" w:rsidRPr="00664F84">
          <w:rPr>
            <w:rFonts w:cs="Courier New"/>
            <w:sz w:val="20"/>
            <w:lang w:val="en-US"/>
          </w:rPr>
          <w:tab/>
        </w:r>
      </w:ins>
      <w:ins w:id="679" w:author="Schreiner, Stephan" w:date="2022-01-19T10:31:00Z">
        <w:r w:rsidR="007209D0" w:rsidRPr="00C62045">
          <w:rPr>
            <w:sz w:val="20"/>
          </w:rPr>
          <w:t xml:space="preserve">signed </w:t>
        </w:r>
        <w:r w:rsidR="007209D0">
          <w:rPr>
            <w:sz w:val="20"/>
          </w:rPr>
          <w:t>int</w:t>
        </w:r>
        <w:r w:rsidR="007209D0" w:rsidRPr="00C62045">
          <w:rPr>
            <w:sz w:val="20"/>
          </w:rPr>
          <w:t>(16)   minAzimuth;</w:t>
        </w:r>
        <w:r w:rsidR="007209D0" w:rsidRPr="00C62045">
          <w:rPr>
            <w:sz w:val="20"/>
          </w:rPr>
          <w:br/>
        </w:r>
      </w:ins>
      <w:ins w:id="680" w:author="Schreiner, Stephan" w:date="2022-01-19T10:39:00Z">
        <w:r w:rsidR="00961515" w:rsidRPr="00664F84">
          <w:rPr>
            <w:rFonts w:cs="Courier New"/>
            <w:sz w:val="20"/>
            <w:lang w:val="en-US"/>
          </w:rPr>
          <w:tab/>
        </w:r>
        <w:r w:rsidR="00961515" w:rsidRPr="00664F84">
          <w:rPr>
            <w:rFonts w:cs="Courier New"/>
            <w:sz w:val="20"/>
            <w:lang w:val="en-US"/>
          </w:rPr>
          <w:tab/>
        </w:r>
      </w:ins>
      <w:ins w:id="681" w:author="Schreiner, Stephan" w:date="2022-01-19T10:31:00Z">
        <w:r w:rsidR="007209D0" w:rsidRPr="00C62045">
          <w:rPr>
            <w:sz w:val="20"/>
          </w:rPr>
          <w:t xml:space="preserve">signed </w:t>
        </w:r>
        <w:r w:rsidR="007209D0">
          <w:rPr>
            <w:sz w:val="20"/>
          </w:rPr>
          <w:t>int</w:t>
        </w:r>
        <w:r w:rsidR="007209D0" w:rsidRPr="00C62045">
          <w:rPr>
            <w:sz w:val="20"/>
          </w:rPr>
          <w:t>(16)   maxAzimuth;</w:t>
        </w:r>
        <w:r w:rsidR="007209D0">
          <w:rPr>
            <w:sz w:val="20"/>
          </w:rPr>
          <w:br/>
        </w:r>
      </w:ins>
      <w:ins w:id="682" w:author="Schreiner, Stephan" w:date="2022-01-19T10:40:00Z">
        <w:r w:rsidR="00961515" w:rsidRPr="00664F84">
          <w:rPr>
            <w:rFonts w:cs="Courier New"/>
            <w:sz w:val="20"/>
            <w:lang w:val="en-US"/>
          </w:rPr>
          <w:tab/>
        </w:r>
        <w:r w:rsidR="00961515" w:rsidRPr="00664F84">
          <w:rPr>
            <w:rFonts w:cs="Courier New"/>
            <w:sz w:val="20"/>
            <w:lang w:val="en-US"/>
          </w:rPr>
          <w:tab/>
        </w:r>
      </w:ins>
      <w:ins w:id="683" w:author="Schreiner, Stephan" w:date="2022-01-19T10:31:00Z">
        <w:r w:rsidR="007209D0" w:rsidRPr="00C62045">
          <w:rPr>
            <w:sz w:val="20"/>
          </w:rPr>
          <w:t xml:space="preserve">signed </w:t>
        </w:r>
        <w:r w:rsidR="007209D0">
          <w:rPr>
            <w:sz w:val="20"/>
          </w:rPr>
          <w:t>int</w:t>
        </w:r>
        <w:r w:rsidR="007209D0" w:rsidRPr="00C62045">
          <w:rPr>
            <w:sz w:val="20"/>
          </w:rPr>
          <w:t xml:space="preserve">(16)   </w:t>
        </w:r>
        <w:r w:rsidR="007209D0">
          <w:rPr>
            <w:sz w:val="20"/>
          </w:rPr>
          <w:t>default</w:t>
        </w:r>
        <w:r w:rsidR="007209D0" w:rsidRPr="00C62045">
          <w:rPr>
            <w:sz w:val="20"/>
          </w:rPr>
          <w:t>Azimuth;</w:t>
        </w:r>
      </w:ins>
    </w:p>
    <w:p w14:paraId="7F6C006D" w14:textId="0F7E4F3D" w:rsidR="007209D0" w:rsidRPr="00C62045" w:rsidDel="008B7046" w:rsidRDefault="008B7046" w:rsidP="008B7046">
      <w:pPr>
        <w:pStyle w:val="code"/>
        <w:rPr>
          <w:ins w:id="684" w:author="Schreiner, Stephan" w:date="2022-01-19T10:31:00Z"/>
          <w:del w:id="685" w:author="David Singer" w:date="2022-02-21T14:37:00Z"/>
          <w:sz w:val="20"/>
        </w:rPr>
      </w:pPr>
      <w:ins w:id="686" w:author="David Singer" w:date="2022-02-21T14:37:00Z">
        <w:r>
          <w:rPr>
            <w:sz w:val="20"/>
          </w:rPr>
          <w:br/>
        </w:r>
      </w:ins>
      <w:ins w:id="687" w:author="Schreiner, Stephan" w:date="2022-01-19T10:40:00Z">
        <w:r w:rsidR="00961515" w:rsidRPr="00664F84">
          <w:rPr>
            <w:rFonts w:cs="Courier New"/>
            <w:sz w:val="20"/>
            <w:lang w:val="en-US"/>
          </w:rPr>
          <w:tab/>
        </w:r>
        <w:r w:rsidR="00961515" w:rsidRPr="00664F84">
          <w:rPr>
            <w:rFonts w:cs="Courier New"/>
            <w:sz w:val="20"/>
            <w:lang w:val="en-US"/>
          </w:rPr>
          <w:tab/>
        </w:r>
      </w:ins>
      <w:ins w:id="688" w:author="Schreiner, Stephan" w:date="2022-01-19T10:31:00Z">
        <w:r w:rsidR="007209D0" w:rsidRPr="00C62045">
          <w:rPr>
            <w:sz w:val="20"/>
          </w:rPr>
          <w:t xml:space="preserve">signed int(8)    minElevation; </w:t>
        </w:r>
        <w:r w:rsidR="007209D0" w:rsidRPr="00C62045">
          <w:rPr>
            <w:sz w:val="20"/>
          </w:rPr>
          <w:br/>
        </w:r>
      </w:ins>
      <w:ins w:id="689" w:author="Schreiner, Stephan" w:date="2022-01-19T10:40:00Z">
        <w:r w:rsidR="00961515" w:rsidRPr="00664F84">
          <w:rPr>
            <w:rFonts w:cs="Courier New"/>
            <w:sz w:val="20"/>
            <w:lang w:val="en-US"/>
          </w:rPr>
          <w:tab/>
        </w:r>
        <w:r w:rsidR="00961515" w:rsidRPr="00664F84">
          <w:rPr>
            <w:rFonts w:cs="Courier New"/>
            <w:sz w:val="20"/>
            <w:lang w:val="en-US"/>
          </w:rPr>
          <w:tab/>
        </w:r>
      </w:ins>
      <w:ins w:id="690" w:author="Schreiner, Stephan" w:date="2022-01-19T10:31:00Z">
        <w:r w:rsidR="007209D0" w:rsidRPr="00C62045">
          <w:rPr>
            <w:sz w:val="20"/>
          </w:rPr>
          <w:t>signed int(8)    maxElevation;</w:t>
        </w:r>
        <w:r w:rsidR="007209D0">
          <w:rPr>
            <w:sz w:val="20"/>
          </w:rPr>
          <w:br/>
        </w:r>
      </w:ins>
      <w:ins w:id="691" w:author="Schreiner, Stephan" w:date="2022-01-19T10:40:00Z">
        <w:r w:rsidR="00961515" w:rsidRPr="00664F84">
          <w:rPr>
            <w:rFonts w:cs="Courier New"/>
            <w:sz w:val="20"/>
            <w:lang w:val="en-US"/>
          </w:rPr>
          <w:tab/>
        </w:r>
        <w:r w:rsidR="00961515" w:rsidRPr="00664F84">
          <w:rPr>
            <w:rFonts w:cs="Courier New"/>
            <w:sz w:val="20"/>
            <w:lang w:val="en-US"/>
          </w:rPr>
          <w:tab/>
        </w:r>
      </w:ins>
      <w:ins w:id="692" w:author="Schreiner, Stephan" w:date="2022-01-19T10:31:00Z">
        <w:r w:rsidR="007209D0" w:rsidRPr="00C62045">
          <w:rPr>
            <w:sz w:val="20"/>
          </w:rPr>
          <w:t xml:space="preserve">signed int(8)    </w:t>
        </w:r>
        <w:r w:rsidR="007209D0">
          <w:rPr>
            <w:sz w:val="20"/>
          </w:rPr>
          <w:t>default</w:t>
        </w:r>
        <w:r w:rsidR="007209D0" w:rsidRPr="00C62045">
          <w:rPr>
            <w:sz w:val="20"/>
          </w:rPr>
          <w:t>Elevation;</w:t>
        </w:r>
      </w:ins>
    </w:p>
    <w:p w14:paraId="6D595B58" w14:textId="08FA2902" w:rsidR="007209D0" w:rsidRPr="00C62045" w:rsidDel="008B7046" w:rsidRDefault="008B7046" w:rsidP="008B7046">
      <w:pPr>
        <w:pStyle w:val="code"/>
        <w:rPr>
          <w:ins w:id="693" w:author="Schreiner, Stephan" w:date="2022-01-19T10:31:00Z"/>
          <w:del w:id="694" w:author="David Singer" w:date="2022-02-21T14:37:00Z"/>
          <w:sz w:val="20"/>
        </w:rPr>
      </w:pPr>
      <w:ins w:id="695" w:author="David Singer" w:date="2022-02-21T14:37:00Z">
        <w:r>
          <w:rPr>
            <w:sz w:val="20"/>
          </w:rPr>
          <w:br/>
        </w:r>
      </w:ins>
      <w:ins w:id="696" w:author="Schreiner, Stephan" w:date="2022-01-19T10:40:00Z">
        <w:r w:rsidR="00961515" w:rsidRPr="00664F84">
          <w:rPr>
            <w:rFonts w:cs="Courier New"/>
            <w:sz w:val="20"/>
            <w:lang w:val="en-US"/>
          </w:rPr>
          <w:tab/>
        </w:r>
        <w:r w:rsidR="00961515" w:rsidRPr="00664F84">
          <w:rPr>
            <w:rFonts w:cs="Courier New"/>
            <w:sz w:val="20"/>
            <w:lang w:val="en-US"/>
          </w:rPr>
          <w:tab/>
        </w:r>
      </w:ins>
      <w:ins w:id="697" w:author="Schreiner, Stephan" w:date="2022-01-19T10:31:00Z">
        <w:r w:rsidR="007209D0" w:rsidRPr="00C62045">
          <w:rPr>
            <w:sz w:val="20"/>
          </w:rPr>
          <w:t>unsigned int(8)  minDistance;</w:t>
        </w:r>
        <w:r w:rsidR="007209D0" w:rsidRPr="00C62045">
          <w:rPr>
            <w:sz w:val="20"/>
          </w:rPr>
          <w:br/>
        </w:r>
      </w:ins>
      <w:ins w:id="698" w:author="Schreiner, Stephan" w:date="2022-01-19T10:40:00Z">
        <w:r w:rsidR="00961515" w:rsidRPr="00664F84">
          <w:rPr>
            <w:rFonts w:cs="Courier New"/>
            <w:sz w:val="20"/>
            <w:lang w:val="en-US"/>
          </w:rPr>
          <w:tab/>
        </w:r>
        <w:r w:rsidR="00961515" w:rsidRPr="00664F84">
          <w:rPr>
            <w:rFonts w:cs="Courier New"/>
            <w:sz w:val="20"/>
            <w:lang w:val="en-US"/>
          </w:rPr>
          <w:tab/>
        </w:r>
      </w:ins>
      <w:ins w:id="699" w:author="Schreiner, Stephan" w:date="2022-01-19T10:31:00Z">
        <w:r w:rsidR="007209D0" w:rsidRPr="00C62045">
          <w:rPr>
            <w:sz w:val="20"/>
          </w:rPr>
          <w:t>unsigned int(8)  maxDistance;</w:t>
        </w:r>
        <w:r w:rsidR="007209D0">
          <w:rPr>
            <w:sz w:val="20"/>
          </w:rPr>
          <w:br/>
        </w:r>
      </w:ins>
      <w:ins w:id="700" w:author="Schreiner, Stephan" w:date="2022-01-19T10:40:00Z">
        <w:r w:rsidR="00961515" w:rsidRPr="00664F84">
          <w:rPr>
            <w:rFonts w:cs="Courier New"/>
            <w:sz w:val="20"/>
            <w:lang w:val="en-US"/>
          </w:rPr>
          <w:tab/>
        </w:r>
        <w:r w:rsidR="00961515" w:rsidRPr="00664F84">
          <w:rPr>
            <w:rFonts w:cs="Courier New"/>
            <w:sz w:val="20"/>
            <w:lang w:val="en-US"/>
          </w:rPr>
          <w:tab/>
        </w:r>
      </w:ins>
      <w:ins w:id="701" w:author="Schreiner, Stephan" w:date="2022-01-19T10:31:00Z">
        <w:r w:rsidR="007209D0" w:rsidRPr="00C62045">
          <w:rPr>
            <w:sz w:val="20"/>
          </w:rPr>
          <w:t xml:space="preserve">unsigned int(8)  </w:t>
        </w:r>
        <w:r w:rsidR="007209D0">
          <w:rPr>
            <w:sz w:val="20"/>
          </w:rPr>
          <w:t>default</w:t>
        </w:r>
        <w:r w:rsidR="007209D0" w:rsidRPr="00C62045">
          <w:rPr>
            <w:sz w:val="20"/>
          </w:rPr>
          <w:t>Distance;</w:t>
        </w:r>
        <w:r w:rsidR="007209D0" w:rsidRPr="00C62045">
          <w:rPr>
            <w:sz w:val="20"/>
          </w:rPr>
          <w:br/>
        </w:r>
      </w:ins>
      <w:ins w:id="702" w:author="Schreiner, Stephan" w:date="2022-01-19T10:40:00Z">
        <w:r w:rsidR="00961515" w:rsidRPr="00664F84">
          <w:rPr>
            <w:rFonts w:cs="Courier New"/>
            <w:sz w:val="20"/>
            <w:lang w:val="en-US"/>
          </w:rPr>
          <w:tab/>
        </w:r>
      </w:ins>
      <w:ins w:id="703" w:author="Schreiner, Stephan" w:date="2022-01-19T10:31:00Z">
        <w:r w:rsidR="007209D0" w:rsidRPr="00C62045">
          <w:rPr>
            <w:sz w:val="20"/>
          </w:rPr>
          <w:t>}</w:t>
        </w:r>
      </w:ins>
    </w:p>
    <w:p w14:paraId="181221A7" w14:textId="0003F9A9" w:rsidR="007209D0" w:rsidRPr="00C62045" w:rsidDel="008B7046" w:rsidRDefault="008B7046">
      <w:pPr>
        <w:pStyle w:val="code"/>
        <w:rPr>
          <w:ins w:id="704" w:author="Schreiner, Stephan" w:date="2022-01-19T10:31:00Z"/>
          <w:del w:id="705" w:author="David Singer" w:date="2022-02-21T14:37:00Z"/>
          <w:sz w:val="20"/>
        </w:rPr>
      </w:pPr>
      <w:ins w:id="706" w:author="David Singer" w:date="2022-02-21T14:37:00Z">
        <w:r>
          <w:rPr>
            <w:sz w:val="20"/>
          </w:rPr>
          <w:br/>
        </w:r>
      </w:ins>
      <w:ins w:id="707" w:author="Schreiner, Stephan" w:date="2022-01-19T10:40:00Z">
        <w:r w:rsidR="00961515" w:rsidRPr="00664F84">
          <w:rPr>
            <w:rFonts w:cs="Courier New"/>
            <w:sz w:val="20"/>
            <w:lang w:val="en-US"/>
          </w:rPr>
          <w:tab/>
        </w:r>
      </w:ins>
      <w:ins w:id="708" w:author="Schreiner, Stephan" w:date="2022-01-19T10:31:00Z">
        <w:r w:rsidR="007209D0" w:rsidRPr="00C62045">
          <w:rPr>
            <w:sz w:val="20"/>
          </w:rPr>
          <w:t>if (</w:t>
        </w:r>
        <w:r w:rsidR="007209D0">
          <w:rPr>
            <w:sz w:val="20"/>
          </w:rPr>
          <w:t>isProminence</w:t>
        </w:r>
        <w:r w:rsidR="007209D0" w:rsidRPr="00C62045">
          <w:rPr>
            <w:sz w:val="20"/>
          </w:rPr>
          <w:t>InteractivityAllowed) {</w:t>
        </w:r>
      </w:ins>
    </w:p>
    <w:p w14:paraId="0AA1BFB0" w14:textId="24536400" w:rsidR="007209D0" w:rsidRPr="00C62045" w:rsidRDefault="008B7046" w:rsidP="008B7046">
      <w:pPr>
        <w:pStyle w:val="code"/>
        <w:rPr>
          <w:ins w:id="709" w:author="Schreiner, Stephan" w:date="2022-01-19T10:31:00Z"/>
          <w:sz w:val="20"/>
        </w:rPr>
      </w:pPr>
      <w:ins w:id="710" w:author="David Singer" w:date="2022-02-21T14:37:00Z">
        <w:r>
          <w:rPr>
            <w:sz w:val="20"/>
          </w:rPr>
          <w:br/>
        </w:r>
      </w:ins>
      <w:ins w:id="711" w:author="Schreiner, Stephan" w:date="2022-01-19T10:40:00Z">
        <w:r w:rsidR="00961515" w:rsidRPr="00664F84">
          <w:rPr>
            <w:rFonts w:cs="Courier New"/>
            <w:sz w:val="20"/>
            <w:lang w:val="en-US"/>
          </w:rPr>
          <w:tab/>
        </w:r>
        <w:r w:rsidR="00961515" w:rsidRPr="00664F84">
          <w:rPr>
            <w:rFonts w:cs="Courier New"/>
            <w:sz w:val="20"/>
            <w:lang w:val="en-US"/>
          </w:rPr>
          <w:tab/>
        </w:r>
      </w:ins>
      <w:ins w:id="712" w:author="Schreiner, Stephan" w:date="2022-01-19T10:31:00Z">
        <w:r w:rsidR="007209D0" w:rsidRPr="00C62045">
          <w:rPr>
            <w:sz w:val="20"/>
          </w:rPr>
          <w:t xml:space="preserve">signed </w:t>
        </w:r>
        <w:r w:rsidR="007209D0">
          <w:rPr>
            <w:sz w:val="20"/>
          </w:rPr>
          <w:t>double(16</w:t>
        </w:r>
        <w:r w:rsidR="007209D0" w:rsidRPr="00C62045">
          <w:rPr>
            <w:sz w:val="20"/>
          </w:rPr>
          <w:t>)   min</w:t>
        </w:r>
        <w:r w:rsidR="007209D0">
          <w:rPr>
            <w:sz w:val="20"/>
          </w:rPr>
          <w:t>Prominence</w:t>
        </w:r>
        <w:r w:rsidR="007209D0" w:rsidRPr="00C62045">
          <w:rPr>
            <w:sz w:val="20"/>
          </w:rPr>
          <w:t xml:space="preserve">; </w:t>
        </w:r>
        <w:r w:rsidR="007209D0">
          <w:rPr>
            <w:sz w:val="20"/>
          </w:rPr>
          <w:br/>
        </w:r>
      </w:ins>
      <w:ins w:id="713" w:author="Schreiner, Stephan" w:date="2022-01-19T10:40:00Z">
        <w:r w:rsidR="00961515" w:rsidRPr="00664F84">
          <w:rPr>
            <w:rFonts w:cs="Courier New"/>
            <w:sz w:val="20"/>
            <w:lang w:val="en-US"/>
          </w:rPr>
          <w:tab/>
        </w:r>
        <w:r w:rsidR="00961515" w:rsidRPr="00664F84">
          <w:rPr>
            <w:rFonts w:cs="Courier New"/>
            <w:sz w:val="20"/>
            <w:lang w:val="en-US"/>
          </w:rPr>
          <w:tab/>
        </w:r>
      </w:ins>
      <w:ins w:id="714" w:author="Schreiner, Stephan" w:date="2022-01-19T10:31:00Z">
        <w:r w:rsidR="007209D0">
          <w:rPr>
            <w:sz w:val="20"/>
          </w:rPr>
          <w:t>signed double(16)   maxProminence</w:t>
        </w:r>
        <w:r w:rsidR="007209D0" w:rsidRPr="00C62045">
          <w:rPr>
            <w:sz w:val="20"/>
          </w:rPr>
          <w:t>;</w:t>
        </w:r>
        <w:r w:rsidR="007209D0">
          <w:rPr>
            <w:sz w:val="20"/>
          </w:rPr>
          <w:br/>
        </w:r>
      </w:ins>
      <w:ins w:id="715" w:author="Schreiner, Stephan" w:date="2022-01-19T10:40:00Z">
        <w:r w:rsidR="00961515" w:rsidRPr="00664F84">
          <w:rPr>
            <w:rFonts w:cs="Courier New"/>
            <w:sz w:val="20"/>
            <w:lang w:val="en-US"/>
          </w:rPr>
          <w:tab/>
        </w:r>
        <w:r w:rsidR="00961515" w:rsidRPr="00664F84">
          <w:rPr>
            <w:rFonts w:cs="Courier New"/>
            <w:sz w:val="20"/>
            <w:lang w:val="en-US"/>
          </w:rPr>
          <w:tab/>
        </w:r>
      </w:ins>
      <w:ins w:id="716" w:author="Schreiner, Stephan" w:date="2022-01-19T10:31:00Z">
        <w:r w:rsidR="007209D0" w:rsidRPr="00C62045">
          <w:rPr>
            <w:sz w:val="20"/>
          </w:rPr>
          <w:t xml:space="preserve">signed </w:t>
        </w:r>
        <w:r w:rsidR="007209D0">
          <w:rPr>
            <w:sz w:val="20"/>
          </w:rPr>
          <w:t>double(16</w:t>
        </w:r>
        <w:r w:rsidR="007209D0" w:rsidRPr="00C62045">
          <w:rPr>
            <w:sz w:val="20"/>
          </w:rPr>
          <w:t xml:space="preserve">)   </w:t>
        </w:r>
        <w:r w:rsidR="007209D0">
          <w:rPr>
            <w:sz w:val="20"/>
          </w:rPr>
          <w:t>defaultProminence</w:t>
        </w:r>
        <w:r w:rsidR="007209D0" w:rsidRPr="00C62045">
          <w:rPr>
            <w:sz w:val="20"/>
          </w:rPr>
          <w:t xml:space="preserve">; </w:t>
        </w:r>
        <w:r w:rsidR="007209D0" w:rsidRPr="00C62045">
          <w:rPr>
            <w:sz w:val="20"/>
          </w:rPr>
          <w:br/>
        </w:r>
      </w:ins>
      <w:ins w:id="717" w:author="Schreiner, Stephan" w:date="2022-01-19T10:40:00Z">
        <w:r w:rsidR="00961515" w:rsidRPr="00664F84">
          <w:rPr>
            <w:rFonts w:cs="Courier New"/>
            <w:sz w:val="20"/>
            <w:lang w:val="en-US"/>
          </w:rPr>
          <w:tab/>
        </w:r>
      </w:ins>
      <w:ins w:id="718" w:author="Schreiner, Stephan" w:date="2022-01-19T10:31:00Z">
        <w:r w:rsidR="007209D0" w:rsidRPr="00C62045">
          <w:rPr>
            <w:sz w:val="20"/>
          </w:rPr>
          <w:t>}</w:t>
        </w:r>
        <w:r w:rsidR="007209D0" w:rsidRPr="00C62045">
          <w:rPr>
            <w:sz w:val="20"/>
          </w:rPr>
          <w:br/>
          <w:t>}</w:t>
        </w:r>
      </w:ins>
    </w:p>
    <w:p w14:paraId="7A43895E" w14:textId="324BE67D" w:rsidR="007209D0" w:rsidRPr="00C62045" w:rsidRDefault="00903573" w:rsidP="007209D0">
      <w:pPr>
        <w:rPr>
          <w:ins w:id="719" w:author="Schreiner, Stephan" w:date="2022-01-19T10:31:00Z"/>
          <w:lang w:val="en-GB"/>
        </w:rPr>
      </w:pPr>
      <w:ins w:id="720" w:author="Schreiner, Stephan" w:date="2022-01-19T10:34:00Z">
        <w:r>
          <w:rPr>
            <w:lang w:val="en-GB"/>
          </w:rPr>
          <w:t>8.3.4.4.6.3</w:t>
        </w:r>
      </w:ins>
      <w:ins w:id="721" w:author="Schreiner, Stephan" w:date="2022-01-19T10:31:00Z">
        <w:r w:rsidR="007209D0" w:rsidRPr="00C62045">
          <w:rPr>
            <w:lang w:val="en-GB"/>
          </w:rPr>
          <w:t xml:space="preserve"> Semantics</w:t>
        </w:r>
      </w:ins>
    </w:p>
    <w:p w14:paraId="0BF9D177" w14:textId="77777777" w:rsidR="007209D0" w:rsidRPr="00C62045" w:rsidRDefault="007209D0" w:rsidP="007209D0">
      <w:pPr>
        <w:tabs>
          <w:tab w:val="left" w:pos="1440"/>
          <w:tab w:val="left" w:pos="8010"/>
        </w:tabs>
        <w:spacing w:after="220" w:line="240" w:lineRule="auto"/>
        <w:ind w:left="720" w:hanging="360"/>
        <w:contextualSpacing/>
        <w:rPr>
          <w:ins w:id="722" w:author="Schreiner, Stephan" w:date="2022-01-19T10:31:00Z"/>
          <w:rFonts w:eastAsia="Times New Roman"/>
          <w:lang w:val="en-GB"/>
        </w:rPr>
      </w:pPr>
      <w:ins w:id="723" w:author="Schreiner, Stephan" w:date="2022-01-19T10:31:00Z">
        <w:r w:rsidRPr="00C62045">
          <w:rPr>
            <w:rFonts w:ascii="Courier New" w:eastAsia="Times New Roman" w:hAnsi="Courier New"/>
            <w:noProof/>
            <w:lang w:val="en-GB"/>
          </w:rPr>
          <w:t xml:space="preserve">audioObjectTag </w:t>
        </w:r>
        <w:r w:rsidRPr="00C62045">
          <w:rPr>
            <w:rFonts w:eastAsia="Times New Roman"/>
            <w:lang w:val="en-GB"/>
          </w:rPr>
          <w:t>is an integer that uniquely identifies the audio object that is described by this box within the preselection.</w:t>
        </w:r>
      </w:ins>
    </w:p>
    <w:p w14:paraId="09E56E84" w14:textId="77777777" w:rsidR="007209D0" w:rsidRPr="00C62045" w:rsidRDefault="007209D0" w:rsidP="007209D0">
      <w:pPr>
        <w:tabs>
          <w:tab w:val="left" w:pos="1440"/>
          <w:tab w:val="left" w:pos="8010"/>
        </w:tabs>
        <w:spacing w:after="220" w:line="240" w:lineRule="auto"/>
        <w:ind w:left="720" w:hanging="360"/>
        <w:contextualSpacing/>
        <w:rPr>
          <w:ins w:id="724" w:author="Schreiner, Stephan" w:date="2022-01-19T10:31:00Z"/>
          <w:rFonts w:ascii="Courier New" w:eastAsia="Times New Roman" w:hAnsi="Courier New"/>
          <w:noProof/>
          <w:lang w:val="en-GB"/>
        </w:rPr>
      </w:pPr>
      <w:ins w:id="725" w:author="Schreiner, Stephan" w:date="2022-01-19T10:31:00Z">
        <w:r w:rsidRPr="00C62045">
          <w:rPr>
            <w:rFonts w:ascii="Courier New" w:eastAsia="Times New Roman" w:hAnsi="Courier New"/>
            <w:noProof/>
            <w:lang w:val="en-GB"/>
          </w:rPr>
          <w:t xml:space="preserve">isToggleable </w:t>
        </w:r>
        <w:r w:rsidRPr="00C62045">
          <w:rPr>
            <w:rFonts w:eastAsia="Times New Roman"/>
            <w:lang w:val="en-GB"/>
          </w:rPr>
          <w:t>specifies whether the described audio object can be switched on / off independently.</w:t>
        </w:r>
        <w:r w:rsidRPr="00C62045">
          <w:rPr>
            <w:rFonts w:ascii="Courier New" w:eastAsia="Times New Roman" w:hAnsi="Courier New"/>
            <w:noProof/>
            <w:lang w:val="en-GB"/>
          </w:rPr>
          <w:t xml:space="preserve"> </w:t>
        </w:r>
      </w:ins>
    </w:p>
    <w:p w14:paraId="41CD7ED7" w14:textId="77777777" w:rsidR="007209D0" w:rsidRPr="00C62045" w:rsidRDefault="007209D0" w:rsidP="007209D0">
      <w:pPr>
        <w:tabs>
          <w:tab w:val="left" w:pos="1440"/>
          <w:tab w:val="left" w:pos="8010"/>
        </w:tabs>
        <w:spacing w:after="220" w:line="240" w:lineRule="auto"/>
        <w:ind w:left="720" w:hanging="360"/>
        <w:contextualSpacing/>
        <w:rPr>
          <w:ins w:id="726" w:author="Schreiner, Stephan" w:date="2022-01-19T10:31:00Z"/>
          <w:rFonts w:eastAsia="Times New Roman"/>
          <w:lang w:val="en-GB"/>
        </w:rPr>
      </w:pPr>
      <w:ins w:id="727" w:author="Schreiner, Stephan" w:date="2022-01-19T10:31:00Z">
        <w:r w:rsidRPr="00C62045">
          <w:rPr>
            <w:rFonts w:ascii="Courier New" w:eastAsia="Times New Roman" w:hAnsi="Courier New"/>
            <w:noProof/>
            <w:lang w:val="en-GB"/>
          </w:rPr>
          <w:lastRenderedPageBreak/>
          <w:t xml:space="preserve">isDefaultEnabled </w:t>
        </w:r>
        <w:r w:rsidRPr="00C62045">
          <w:rPr>
            <w:rFonts w:eastAsia="Times New Roman"/>
            <w:lang w:val="en-GB"/>
          </w:rPr>
          <w:t>specifies whether the described audio object is enabled or disabled by default.</w:t>
        </w:r>
      </w:ins>
    </w:p>
    <w:p w14:paraId="0387E37D" w14:textId="77777777" w:rsidR="007209D0" w:rsidRPr="00C62045" w:rsidRDefault="007209D0" w:rsidP="007209D0">
      <w:pPr>
        <w:tabs>
          <w:tab w:val="left" w:pos="1440"/>
          <w:tab w:val="left" w:pos="8010"/>
        </w:tabs>
        <w:spacing w:after="220" w:line="240" w:lineRule="auto"/>
        <w:ind w:left="720" w:hanging="360"/>
        <w:contextualSpacing/>
        <w:rPr>
          <w:ins w:id="728" w:author="Schreiner, Stephan" w:date="2022-01-19T10:31:00Z"/>
          <w:rFonts w:eastAsia="Times New Roman"/>
          <w:lang w:val="en-GB"/>
        </w:rPr>
      </w:pPr>
      <w:ins w:id="729" w:author="Schreiner, Stephan" w:date="2022-01-19T10:31:00Z">
        <w:r w:rsidRPr="00C62045">
          <w:rPr>
            <w:rFonts w:ascii="Courier New" w:eastAsia="Times New Roman" w:hAnsi="Courier New"/>
            <w:noProof/>
            <w:lang w:val="en-GB"/>
          </w:rPr>
          <w:t xml:space="preserve">isPositionInteractivityAllowed </w:t>
        </w:r>
        <w:r w:rsidRPr="00C62045">
          <w:rPr>
            <w:rFonts w:eastAsia="Times New Roman"/>
            <w:lang w:val="en-GB"/>
          </w:rPr>
          <w:t>specifies whether the described audio object by interactively placed within the audio scene.</w:t>
        </w:r>
      </w:ins>
    </w:p>
    <w:p w14:paraId="0F2EDCAC" w14:textId="77777777" w:rsidR="007209D0" w:rsidRPr="00C62045" w:rsidRDefault="007209D0" w:rsidP="007209D0">
      <w:pPr>
        <w:tabs>
          <w:tab w:val="left" w:pos="1440"/>
          <w:tab w:val="left" w:pos="8010"/>
        </w:tabs>
        <w:spacing w:after="220" w:line="240" w:lineRule="auto"/>
        <w:ind w:left="720" w:hanging="360"/>
        <w:contextualSpacing/>
        <w:rPr>
          <w:ins w:id="730" w:author="Schreiner, Stephan" w:date="2022-01-19T10:31:00Z"/>
          <w:rFonts w:eastAsia="Times New Roman"/>
          <w:lang w:val="en-GB"/>
        </w:rPr>
      </w:pPr>
      <w:ins w:id="731" w:author="Schreiner, Stephan" w:date="2022-01-19T10:31:00Z">
        <w:r w:rsidRPr="00C62045">
          <w:rPr>
            <w:rFonts w:ascii="Courier New" w:eastAsia="Times New Roman" w:hAnsi="Courier New"/>
            <w:noProof/>
            <w:lang w:val="en-GB"/>
          </w:rPr>
          <w:t>is</w:t>
        </w:r>
        <w:r>
          <w:rPr>
            <w:rFonts w:ascii="Courier New" w:eastAsia="Times New Roman" w:hAnsi="Courier New"/>
            <w:noProof/>
            <w:lang w:val="en-GB"/>
          </w:rPr>
          <w:t>Prominence</w:t>
        </w:r>
        <w:r w:rsidRPr="00C62045">
          <w:rPr>
            <w:rFonts w:ascii="Courier New" w:eastAsia="Times New Roman" w:hAnsi="Courier New"/>
            <w:noProof/>
            <w:lang w:val="en-GB"/>
          </w:rPr>
          <w:t xml:space="preserve">InteractivityAllowed </w:t>
        </w:r>
        <w:r w:rsidRPr="00C62045">
          <w:rPr>
            <w:rFonts w:eastAsia="Times New Roman"/>
            <w:lang w:val="en-GB"/>
          </w:rPr>
          <w:t xml:space="preserve">specifies whether </w:t>
        </w:r>
        <w:r>
          <w:rPr>
            <w:rFonts w:eastAsia="Times New Roman"/>
            <w:lang w:val="en-GB"/>
          </w:rPr>
          <w:t>prominence</w:t>
        </w:r>
        <w:r w:rsidRPr="00C62045">
          <w:rPr>
            <w:rFonts w:eastAsia="Times New Roman"/>
            <w:lang w:val="en-GB"/>
          </w:rPr>
          <w:t xml:space="preserve"> interactivity is allowed for the described audio object.</w:t>
        </w:r>
      </w:ins>
    </w:p>
    <w:p w14:paraId="13D4770C" w14:textId="77777777" w:rsidR="007209D0" w:rsidRPr="00C62045" w:rsidRDefault="007209D0" w:rsidP="007209D0">
      <w:pPr>
        <w:tabs>
          <w:tab w:val="left" w:pos="1440"/>
          <w:tab w:val="left" w:pos="8010"/>
        </w:tabs>
        <w:spacing w:after="220" w:line="240" w:lineRule="auto"/>
        <w:ind w:left="720" w:hanging="360"/>
        <w:contextualSpacing/>
        <w:rPr>
          <w:ins w:id="732" w:author="Schreiner, Stephan" w:date="2022-01-19T10:31:00Z"/>
          <w:rFonts w:eastAsia="Times New Roman"/>
          <w:lang w:val="en-GB"/>
        </w:rPr>
      </w:pPr>
      <w:ins w:id="733" w:author="Schreiner, Stephan" w:date="2022-01-19T10:31:00Z">
        <w:r w:rsidRPr="00C62045">
          <w:rPr>
            <w:rFonts w:ascii="Courier New" w:eastAsia="Times New Roman" w:hAnsi="Courier New"/>
            <w:noProof/>
            <w:sz w:val="20"/>
            <w:lang w:val="en-GB"/>
          </w:rPr>
          <w:t>minAzimuth</w:t>
        </w:r>
        <w:r w:rsidRPr="00C62045">
          <w:rPr>
            <w:rFonts w:ascii="Courier New" w:eastAsia="Times New Roman" w:hAnsi="Courier New"/>
            <w:noProof/>
            <w:lang w:val="en-GB"/>
          </w:rPr>
          <w:t xml:space="preserve"> </w:t>
        </w:r>
        <w:r w:rsidRPr="00C62045">
          <w:rPr>
            <w:lang w:val="en-GB"/>
          </w:rPr>
          <w:t xml:space="preserve">is a signed value in degrees, as defined for </w:t>
        </w:r>
        <w:proofErr w:type="spellStart"/>
        <w:r w:rsidRPr="00C62045">
          <w:rPr>
            <w:lang w:val="en-GB"/>
          </w:rPr>
          <w:t>LoudspeakerAzimuth</w:t>
        </w:r>
        <w:proofErr w:type="spellEnd"/>
        <w:r w:rsidRPr="00C62045">
          <w:rPr>
            <w:lang w:val="en-GB"/>
          </w:rPr>
          <w:t xml:space="preserve"> in ISO/IEC 23001-8</w:t>
        </w:r>
        <w:r w:rsidRPr="00C62045">
          <w:rPr>
            <w:rFonts w:eastAsia="Times New Roman"/>
            <w:lang w:val="en-GB"/>
          </w:rPr>
          <w:t>. It specifies the minimum allowed Azimuth angle for the described audio object.</w:t>
        </w:r>
        <w:r w:rsidRPr="00C62045">
          <w:rPr>
            <w:rFonts w:ascii="Courier New" w:eastAsia="Times New Roman" w:hAnsi="Courier New"/>
            <w:noProof/>
            <w:sz w:val="20"/>
            <w:lang w:val="en-GB"/>
          </w:rPr>
          <w:t xml:space="preserve"> </w:t>
        </w:r>
      </w:ins>
    </w:p>
    <w:p w14:paraId="58E7C28D" w14:textId="77777777" w:rsidR="007209D0" w:rsidRDefault="007209D0" w:rsidP="007209D0">
      <w:pPr>
        <w:tabs>
          <w:tab w:val="left" w:pos="1440"/>
          <w:tab w:val="left" w:pos="8010"/>
        </w:tabs>
        <w:spacing w:after="220" w:line="240" w:lineRule="auto"/>
        <w:ind w:left="720" w:hanging="360"/>
        <w:contextualSpacing/>
        <w:rPr>
          <w:ins w:id="734" w:author="Schreiner, Stephan" w:date="2022-01-19T10:31:00Z"/>
          <w:rFonts w:eastAsia="Times New Roman"/>
          <w:lang w:val="en-GB"/>
        </w:rPr>
      </w:pPr>
      <w:ins w:id="735" w:author="Schreiner, Stephan" w:date="2022-01-19T10:31:00Z">
        <w:r w:rsidRPr="00C62045">
          <w:rPr>
            <w:rFonts w:ascii="Courier New" w:eastAsia="Times New Roman" w:hAnsi="Courier New"/>
            <w:noProof/>
            <w:sz w:val="20"/>
            <w:lang w:val="en-GB"/>
          </w:rPr>
          <w:t>maxAzimuth</w:t>
        </w:r>
        <w:r w:rsidRPr="00C62045">
          <w:rPr>
            <w:rFonts w:ascii="Courier New" w:eastAsia="Times New Roman" w:hAnsi="Courier New"/>
            <w:noProof/>
            <w:lang w:val="en-GB"/>
          </w:rPr>
          <w:t xml:space="preserve"> </w:t>
        </w:r>
        <w:r w:rsidRPr="00C62045">
          <w:rPr>
            <w:lang w:val="en-GB"/>
          </w:rPr>
          <w:t xml:space="preserve">is a signed value in degrees, as defined for </w:t>
        </w:r>
        <w:proofErr w:type="spellStart"/>
        <w:r w:rsidRPr="00C62045">
          <w:rPr>
            <w:lang w:val="en-GB"/>
          </w:rPr>
          <w:t>LoudspeakerAzimuth</w:t>
        </w:r>
        <w:proofErr w:type="spellEnd"/>
        <w:r w:rsidRPr="00C62045">
          <w:rPr>
            <w:lang w:val="en-GB"/>
          </w:rPr>
          <w:t xml:space="preserve"> in ISO/IEC 23001-8</w:t>
        </w:r>
        <w:r w:rsidRPr="00C62045">
          <w:rPr>
            <w:rFonts w:eastAsia="Times New Roman"/>
            <w:lang w:val="en-GB"/>
          </w:rPr>
          <w:t>. It specifies the maximum allowed Azimuth angle for the described audio object.</w:t>
        </w:r>
      </w:ins>
    </w:p>
    <w:p w14:paraId="4E1F8818" w14:textId="77777777" w:rsidR="007209D0" w:rsidRPr="00C62045" w:rsidRDefault="007209D0" w:rsidP="007209D0">
      <w:pPr>
        <w:tabs>
          <w:tab w:val="left" w:pos="1440"/>
          <w:tab w:val="left" w:pos="8010"/>
        </w:tabs>
        <w:spacing w:after="220" w:line="240" w:lineRule="auto"/>
        <w:ind w:left="720" w:hanging="360"/>
        <w:contextualSpacing/>
        <w:rPr>
          <w:ins w:id="736" w:author="Schreiner, Stephan" w:date="2022-01-19T10:31:00Z"/>
          <w:rFonts w:eastAsia="Times New Roman"/>
          <w:lang w:val="en-GB"/>
        </w:rPr>
      </w:pPr>
      <w:ins w:id="737" w:author="Schreiner, Stephan" w:date="2022-01-19T10:31:00Z">
        <w:r>
          <w:rPr>
            <w:rFonts w:ascii="Courier New" w:eastAsia="Times New Roman" w:hAnsi="Courier New"/>
            <w:noProof/>
            <w:sz w:val="20"/>
            <w:lang w:val="en-GB"/>
          </w:rPr>
          <w:t>default</w:t>
        </w:r>
        <w:r w:rsidRPr="00C62045">
          <w:rPr>
            <w:rFonts w:ascii="Courier New" w:eastAsia="Times New Roman" w:hAnsi="Courier New"/>
            <w:noProof/>
            <w:sz w:val="20"/>
            <w:lang w:val="en-GB"/>
          </w:rPr>
          <w:t>Azimuth</w:t>
        </w:r>
        <w:r w:rsidRPr="00C62045">
          <w:rPr>
            <w:rFonts w:ascii="Courier New" w:eastAsia="Times New Roman" w:hAnsi="Courier New"/>
            <w:noProof/>
            <w:lang w:val="en-GB"/>
          </w:rPr>
          <w:t xml:space="preserve"> </w:t>
        </w:r>
        <w:r w:rsidRPr="00C62045">
          <w:rPr>
            <w:lang w:val="en-GB"/>
          </w:rPr>
          <w:t xml:space="preserve">is a signed value in degrees, as defined for </w:t>
        </w:r>
        <w:proofErr w:type="spellStart"/>
        <w:r w:rsidRPr="00C62045">
          <w:rPr>
            <w:lang w:val="en-GB"/>
          </w:rPr>
          <w:t>LoudspeakerAzimuth</w:t>
        </w:r>
        <w:proofErr w:type="spellEnd"/>
        <w:r w:rsidRPr="00C62045">
          <w:rPr>
            <w:lang w:val="en-GB"/>
          </w:rPr>
          <w:t xml:space="preserve"> in ISO/IEC 23001-8</w:t>
        </w:r>
        <w:r w:rsidRPr="00C62045">
          <w:rPr>
            <w:rFonts w:eastAsia="Times New Roman"/>
            <w:lang w:val="en-GB"/>
          </w:rPr>
          <w:t xml:space="preserve">. It specifies the </w:t>
        </w:r>
        <w:r>
          <w:rPr>
            <w:rFonts w:eastAsia="Times New Roman"/>
            <w:lang w:val="en-GB"/>
          </w:rPr>
          <w:t xml:space="preserve">default </w:t>
        </w:r>
        <w:r w:rsidRPr="00C62045">
          <w:rPr>
            <w:rFonts w:eastAsia="Times New Roman"/>
            <w:lang w:val="en-GB"/>
          </w:rPr>
          <w:t xml:space="preserve">Azimuth angle </w:t>
        </w:r>
        <w:r>
          <w:rPr>
            <w:rFonts w:eastAsia="Times New Roman"/>
            <w:lang w:val="en-GB"/>
          </w:rPr>
          <w:t>setting for the described audio object.</w:t>
        </w:r>
      </w:ins>
    </w:p>
    <w:p w14:paraId="2AB4D7A3" w14:textId="77777777" w:rsidR="007209D0" w:rsidRPr="00C62045" w:rsidRDefault="007209D0" w:rsidP="007209D0">
      <w:pPr>
        <w:tabs>
          <w:tab w:val="left" w:pos="1440"/>
          <w:tab w:val="left" w:pos="8010"/>
        </w:tabs>
        <w:spacing w:after="220" w:line="240" w:lineRule="auto"/>
        <w:ind w:left="720" w:hanging="360"/>
        <w:contextualSpacing/>
        <w:rPr>
          <w:ins w:id="738" w:author="Schreiner, Stephan" w:date="2022-01-19T10:31:00Z"/>
          <w:rFonts w:ascii="Courier New" w:eastAsia="Times New Roman" w:hAnsi="Courier New"/>
          <w:noProof/>
          <w:sz w:val="20"/>
          <w:lang w:val="en-GB"/>
        </w:rPr>
      </w:pPr>
      <w:ins w:id="739" w:author="Schreiner, Stephan" w:date="2022-01-19T10:31:00Z">
        <w:r w:rsidRPr="00C62045">
          <w:rPr>
            <w:rFonts w:ascii="Courier New" w:eastAsia="Times New Roman" w:hAnsi="Courier New"/>
            <w:noProof/>
            <w:sz w:val="20"/>
            <w:lang w:val="en-GB"/>
          </w:rPr>
          <w:t>minElevation</w:t>
        </w:r>
        <w:r w:rsidRPr="00C62045">
          <w:rPr>
            <w:rFonts w:ascii="Courier New" w:eastAsia="Times New Roman" w:hAnsi="Courier New"/>
            <w:noProof/>
            <w:lang w:val="en-GB"/>
          </w:rPr>
          <w:t xml:space="preserve"> </w:t>
        </w:r>
        <w:r w:rsidRPr="00C62045">
          <w:rPr>
            <w:lang w:val="en-GB"/>
          </w:rPr>
          <w:t xml:space="preserve">is a signed value, in degrees, as defined for </w:t>
        </w:r>
        <w:proofErr w:type="spellStart"/>
        <w:r w:rsidRPr="00C62045">
          <w:rPr>
            <w:lang w:val="en-GB"/>
          </w:rPr>
          <w:t>LoudspeakerElevation</w:t>
        </w:r>
        <w:proofErr w:type="spellEnd"/>
        <w:r w:rsidRPr="00C62045">
          <w:rPr>
            <w:lang w:val="en-GB"/>
          </w:rPr>
          <w:t xml:space="preserve"> in ISO/IEC 23001-8. It </w:t>
        </w:r>
        <w:r w:rsidRPr="00C62045">
          <w:rPr>
            <w:rFonts w:eastAsia="Times New Roman"/>
            <w:lang w:val="en-GB"/>
          </w:rPr>
          <w:t>specifies the minimum allowed elevation for the described audio object.</w:t>
        </w:r>
        <w:r w:rsidRPr="00C62045">
          <w:rPr>
            <w:rFonts w:ascii="Courier New" w:eastAsia="Times New Roman" w:hAnsi="Courier New"/>
            <w:noProof/>
            <w:sz w:val="20"/>
            <w:lang w:val="en-GB"/>
          </w:rPr>
          <w:t xml:space="preserve"> </w:t>
        </w:r>
      </w:ins>
    </w:p>
    <w:p w14:paraId="76C156A9" w14:textId="77777777" w:rsidR="007209D0" w:rsidRDefault="007209D0" w:rsidP="007209D0">
      <w:pPr>
        <w:tabs>
          <w:tab w:val="left" w:pos="1440"/>
          <w:tab w:val="left" w:pos="8010"/>
        </w:tabs>
        <w:spacing w:after="220" w:line="240" w:lineRule="auto"/>
        <w:ind w:left="720" w:hanging="360"/>
        <w:contextualSpacing/>
        <w:rPr>
          <w:ins w:id="740" w:author="Schreiner, Stephan" w:date="2022-01-19T10:31:00Z"/>
          <w:rFonts w:eastAsia="Times New Roman"/>
          <w:lang w:val="en-GB"/>
        </w:rPr>
      </w:pPr>
      <w:ins w:id="741" w:author="Schreiner, Stephan" w:date="2022-01-19T10:31:00Z">
        <w:r w:rsidRPr="00C62045">
          <w:rPr>
            <w:rFonts w:ascii="Courier New" w:eastAsia="Times New Roman" w:hAnsi="Courier New"/>
            <w:noProof/>
            <w:sz w:val="20"/>
            <w:lang w:val="en-GB"/>
          </w:rPr>
          <w:t>maxElevation</w:t>
        </w:r>
        <w:r w:rsidRPr="00C62045">
          <w:rPr>
            <w:rFonts w:ascii="Courier New" w:eastAsia="Times New Roman" w:hAnsi="Courier New"/>
            <w:noProof/>
            <w:lang w:val="en-GB"/>
          </w:rPr>
          <w:t xml:space="preserve"> </w:t>
        </w:r>
        <w:r w:rsidRPr="00C62045">
          <w:rPr>
            <w:lang w:val="en-GB"/>
          </w:rPr>
          <w:t xml:space="preserve">is a signed value, in degrees, as defined for </w:t>
        </w:r>
        <w:proofErr w:type="spellStart"/>
        <w:r w:rsidRPr="00C62045">
          <w:rPr>
            <w:lang w:val="en-GB"/>
          </w:rPr>
          <w:t>LoudspeakerElevation</w:t>
        </w:r>
        <w:proofErr w:type="spellEnd"/>
        <w:r w:rsidRPr="00C62045">
          <w:rPr>
            <w:lang w:val="en-GB"/>
          </w:rPr>
          <w:t xml:space="preserve"> in ISO/IEC 23001-8. It </w:t>
        </w:r>
        <w:r w:rsidRPr="00C62045">
          <w:rPr>
            <w:rFonts w:eastAsia="Times New Roman"/>
            <w:lang w:val="en-GB"/>
          </w:rPr>
          <w:t>specifies the maximum allowed elevation for the described audio object.</w:t>
        </w:r>
      </w:ins>
    </w:p>
    <w:p w14:paraId="7226986A" w14:textId="77777777" w:rsidR="007209D0" w:rsidRPr="00C62045" w:rsidRDefault="007209D0" w:rsidP="007209D0">
      <w:pPr>
        <w:tabs>
          <w:tab w:val="left" w:pos="1440"/>
          <w:tab w:val="left" w:pos="8010"/>
        </w:tabs>
        <w:spacing w:after="220" w:line="240" w:lineRule="auto"/>
        <w:ind w:left="720" w:hanging="360"/>
        <w:contextualSpacing/>
        <w:rPr>
          <w:ins w:id="742" w:author="Schreiner, Stephan" w:date="2022-01-19T10:31:00Z"/>
          <w:rFonts w:eastAsia="Times New Roman"/>
          <w:lang w:val="en-GB"/>
        </w:rPr>
      </w:pPr>
      <w:ins w:id="743" w:author="Schreiner, Stephan" w:date="2022-01-19T10:31:00Z">
        <w:r>
          <w:rPr>
            <w:rFonts w:ascii="Courier New" w:eastAsia="Times New Roman" w:hAnsi="Courier New"/>
            <w:noProof/>
            <w:sz w:val="20"/>
            <w:lang w:val="en-GB"/>
          </w:rPr>
          <w:t>default</w:t>
        </w:r>
        <w:r w:rsidRPr="00C62045">
          <w:rPr>
            <w:rFonts w:ascii="Courier New" w:eastAsia="Times New Roman" w:hAnsi="Courier New"/>
            <w:noProof/>
            <w:sz w:val="20"/>
            <w:lang w:val="en-GB"/>
          </w:rPr>
          <w:t>Elevation</w:t>
        </w:r>
        <w:r w:rsidRPr="00C62045">
          <w:rPr>
            <w:rFonts w:ascii="Courier New" w:eastAsia="Times New Roman" w:hAnsi="Courier New"/>
            <w:noProof/>
            <w:lang w:val="en-GB"/>
          </w:rPr>
          <w:t xml:space="preserve"> </w:t>
        </w:r>
        <w:r w:rsidRPr="00C62045">
          <w:rPr>
            <w:lang w:val="en-GB"/>
          </w:rPr>
          <w:t xml:space="preserve">is a signed value, in degrees, as defined for </w:t>
        </w:r>
        <w:proofErr w:type="spellStart"/>
        <w:r w:rsidRPr="00C62045">
          <w:rPr>
            <w:lang w:val="en-GB"/>
          </w:rPr>
          <w:t>LoudspeakerElevation</w:t>
        </w:r>
        <w:proofErr w:type="spellEnd"/>
        <w:r w:rsidRPr="00C62045">
          <w:rPr>
            <w:lang w:val="en-GB"/>
          </w:rPr>
          <w:t xml:space="preserve"> in ISO/IEC 23001-8. It </w:t>
        </w:r>
        <w:r w:rsidRPr="00C62045">
          <w:rPr>
            <w:rFonts w:eastAsia="Times New Roman"/>
            <w:lang w:val="en-GB"/>
          </w:rPr>
          <w:t xml:space="preserve">specifies the </w:t>
        </w:r>
        <w:r>
          <w:rPr>
            <w:rFonts w:eastAsia="Times New Roman"/>
            <w:lang w:val="en-GB"/>
          </w:rPr>
          <w:t>default</w:t>
        </w:r>
        <w:r w:rsidRPr="00C62045">
          <w:rPr>
            <w:rFonts w:eastAsia="Times New Roman"/>
            <w:lang w:val="en-GB"/>
          </w:rPr>
          <w:t xml:space="preserve"> elevation </w:t>
        </w:r>
        <w:r>
          <w:rPr>
            <w:rFonts w:eastAsia="Times New Roman"/>
            <w:lang w:val="en-GB"/>
          </w:rPr>
          <w:t>setting for the described audio object.</w:t>
        </w:r>
      </w:ins>
    </w:p>
    <w:p w14:paraId="4DB200A2" w14:textId="77777777" w:rsidR="007209D0" w:rsidRPr="00C62045" w:rsidRDefault="007209D0" w:rsidP="007209D0">
      <w:pPr>
        <w:tabs>
          <w:tab w:val="left" w:pos="1440"/>
          <w:tab w:val="left" w:pos="8010"/>
        </w:tabs>
        <w:spacing w:after="220" w:line="240" w:lineRule="auto"/>
        <w:ind w:left="720" w:hanging="360"/>
        <w:contextualSpacing/>
        <w:rPr>
          <w:ins w:id="744" w:author="Schreiner, Stephan" w:date="2022-01-19T10:31:00Z"/>
          <w:rFonts w:ascii="Courier New" w:eastAsia="Times New Roman" w:hAnsi="Courier New"/>
          <w:noProof/>
          <w:sz w:val="20"/>
          <w:lang w:val="en-GB"/>
        </w:rPr>
      </w:pPr>
      <w:ins w:id="745" w:author="Schreiner, Stephan" w:date="2022-01-19T10:31:00Z">
        <w:r w:rsidRPr="00C62045">
          <w:rPr>
            <w:rFonts w:ascii="Courier New" w:eastAsia="Times New Roman" w:hAnsi="Courier New"/>
            <w:noProof/>
            <w:sz w:val="20"/>
            <w:lang w:val="en-GB"/>
          </w:rPr>
          <w:t>minDistance</w:t>
        </w:r>
        <w:r w:rsidRPr="00C62045">
          <w:rPr>
            <w:rFonts w:ascii="Courier New" w:eastAsia="Times New Roman" w:hAnsi="Courier New"/>
            <w:noProof/>
            <w:lang w:val="en-GB"/>
          </w:rPr>
          <w:t xml:space="preserve"> </w:t>
        </w:r>
        <w:r w:rsidRPr="00C62045">
          <w:rPr>
            <w:rFonts w:eastAsia="Times New Roman"/>
            <w:lang w:val="en-GB"/>
          </w:rPr>
          <w:t>specifies the minimum allowed distance of the described audio object from the listener.</w:t>
        </w:r>
        <w:r w:rsidRPr="00C62045">
          <w:rPr>
            <w:rFonts w:ascii="Courier New" w:eastAsia="Times New Roman" w:hAnsi="Courier New"/>
            <w:noProof/>
            <w:sz w:val="20"/>
            <w:lang w:val="en-GB"/>
          </w:rPr>
          <w:t xml:space="preserve"> </w:t>
        </w:r>
      </w:ins>
    </w:p>
    <w:p w14:paraId="40CF36DF" w14:textId="77777777" w:rsidR="007209D0" w:rsidRDefault="007209D0" w:rsidP="007209D0">
      <w:pPr>
        <w:tabs>
          <w:tab w:val="left" w:pos="1440"/>
          <w:tab w:val="left" w:pos="8010"/>
        </w:tabs>
        <w:spacing w:after="220" w:line="240" w:lineRule="auto"/>
        <w:ind w:left="720" w:hanging="360"/>
        <w:contextualSpacing/>
        <w:rPr>
          <w:ins w:id="746" w:author="Schreiner, Stephan" w:date="2022-01-19T10:31:00Z"/>
          <w:rFonts w:eastAsia="Times New Roman"/>
          <w:lang w:val="en-GB"/>
        </w:rPr>
      </w:pPr>
      <w:ins w:id="747" w:author="Schreiner, Stephan" w:date="2022-01-19T10:31:00Z">
        <w:r w:rsidRPr="00C62045">
          <w:rPr>
            <w:rFonts w:ascii="Courier New" w:eastAsia="Times New Roman" w:hAnsi="Courier New"/>
            <w:noProof/>
            <w:sz w:val="20"/>
            <w:lang w:val="en-GB"/>
          </w:rPr>
          <w:t>maxDistance</w:t>
        </w:r>
        <w:r w:rsidRPr="00C62045">
          <w:rPr>
            <w:rFonts w:ascii="Courier New" w:eastAsia="Times New Roman" w:hAnsi="Courier New"/>
            <w:noProof/>
            <w:lang w:val="en-GB"/>
          </w:rPr>
          <w:t xml:space="preserve"> </w:t>
        </w:r>
        <w:r w:rsidRPr="00C62045">
          <w:rPr>
            <w:rFonts w:eastAsia="Times New Roman"/>
            <w:lang w:val="en-GB"/>
          </w:rPr>
          <w:t>specifies the maximum allowed distance of the described audio object from the listener.</w:t>
        </w:r>
      </w:ins>
    </w:p>
    <w:p w14:paraId="6878D1B1" w14:textId="795C9A8C" w:rsidR="007209D0" w:rsidRPr="00C62045" w:rsidRDefault="004D7D72" w:rsidP="007209D0">
      <w:pPr>
        <w:tabs>
          <w:tab w:val="left" w:pos="1440"/>
          <w:tab w:val="left" w:pos="8010"/>
        </w:tabs>
        <w:spacing w:after="220" w:line="240" w:lineRule="auto"/>
        <w:ind w:left="720" w:hanging="360"/>
        <w:contextualSpacing/>
        <w:rPr>
          <w:ins w:id="748" w:author="Schreiner, Stephan" w:date="2022-01-19T10:31:00Z"/>
          <w:rFonts w:eastAsia="Times New Roman"/>
          <w:lang w:val="en-GB"/>
        </w:rPr>
      </w:pPr>
      <w:ins w:id="749" w:author="Ingo Hofmann" w:date="2022-01-19T15:36:00Z">
        <w:r>
          <w:rPr>
            <w:rFonts w:ascii="Courier New" w:eastAsia="Times New Roman" w:hAnsi="Courier New"/>
            <w:noProof/>
            <w:sz w:val="20"/>
            <w:lang w:val="en-GB"/>
          </w:rPr>
          <w:t>default</w:t>
        </w:r>
      </w:ins>
      <w:ins w:id="750" w:author="Schreiner, Stephan" w:date="2022-01-19T10:31:00Z">
        <w:del w:id="751" w:author="Ingo Hofmann" w:date="2022-01-19T15:36:00Z">
          <w:r w:rsidR="007209D0" w:rsidRPr="00C62045" w:rsidDel="004D7D72">
            <w:rPr>
              <w:rFonts w:ascii="Courier New" w:eastAsia="Times New Roman" w:hAnsi="Courier New"/>
              <w:noProof/>
              <w:sz w:val="20"/>
              <w:lang w:val="en-GB"/>
            </w:rPr>
            <w:delText>max</w:delText>
          </w:r>
        </w:del>
        <w:r w:rsidR="007209D0" w:rsidRPr="00C62045">
          <w:rPr>
            <w:rFonts w:ascii="Courier New" w:eastAsia="Times New Roman" w:hAnsi="Courier New"/>
            <w:noProof/>
            <w:sz w:val="20"/>
            <w:lang w:val="en-GB"/>
          </w:rPr>
          <w:t>Distance</w:t>
        </w:r>
        <w:r w:rsidR="007209D0" w:rsidRPr="00C62045">
          <w:rPr>
            <w:rFonts w:ascii="Courier New" w:eastAsia="Times New Roman" w:hAnsi="Courier New"/>
            <w:noProof/>
            <w:lang w:val="en-GB"/>
          </w:rPr>
          <w:t xml:space="preserve"> </w:t>
        </w:r>
        <w:r w:rsidR="007209D0" w:rsidRPr="00C62045">
          <w:rPr>
            <w:rFonts w:eastAsia="Times New Roman"/>
            <w:lang w:val="en-GB"/>
          </w:rPr>
          <w:t xml:space="preserve">specifies </w:t>
        </w:r>
        <w:r w:rsidR="007209D0">
          <w:rPr>
            <w:rFonts w:eastAsia="Times New Roman"/>
            <w:lang w:val="en-GB"/>
          </w:rPr>
          <w:t xml:space="preserve">default </w:t>
        </w:r>
        <w:r w:rsidR="007209D0" w:rsidRPr="00C62045">
          <w:rPr>
            <w:rFonts w:eastAsia="Times New Roman"/>
            <w:lang w:val="en-GB"/>
          </w:rPr>
          <w:t>distance of the described audio object from the listener.</w:t>
        </w:r>
      </w:ins>
    </w:p>
    <w:p w14:paraId="7E11547B" w14:textId="77777777" w:rsidR="007209D0" w:rsidRPr="00C62045" w:rsidRDefault="007209D0" w:rsidP="007209D0">
      <w:pPr>
        <w:tabs>
          <w:tab w:val="left" w:pos="1440"/>
          <w:tab w:val="left" w:pos="8010"/>
        </w:tabs>
        <w:spacing w:after="220" w:line="240" w:lineRule="auto"/>
        <w:ind w:left="720" w:hanging="360"/>
        <w:contextualSpacing/>
        <w:rPr>
          <w:ins w:id="752" w:author="Schreiner, Stephan" w:date="2022-01-19T10:31:00Z"/>
          <w:rFonts w:ascii="Courier New" w:eastAsia="Times New Roman" w:hAnsi="Courier New"/>
          <w:noProof/>
          <w:sz w:val="20"/>
          <w:lang w:val="en-GB"/>
        </w:rPr>
      </w:pPr>
      <w:ins w:id="753" w:author="Schreiner, Stephan" w:date="2022-01-19T10:31:00Z">
        <w:r w:rsidRPr="00C62045">
          <w:rPr>
            <w:rFonts w:ascii="Courier New" w:eastAsia="Times New Roman" w:hAnsi="Courier New"/>
            <w:noProof/>
            <w:sz w:val="20"/>
            <w:lang w:val="en-GB"/>
          </w:rPr>
          <w:t>min</w:t>
        </w:r>
        <w:r>
          <w:rPr>
            <w:rFonts w:ascii="Courier New" w:eastAsia="Times New Roman" w:hAnsi="Courier New"/>
            <w:noProof/>
            <w:sz w:val="20"/>
            <w:lang w:val="en-GB"/>
          </w:rPr>
          <w:t>Prominence</w:t>
        </w:r>
        <w:r w:rsidRPr="00C62045">
          <w:rPr>
            <w:rFonts w:ascii="Courier New" w:eastAsia="Times New Roman" w:hAnsi="Courier New"/>
            <w:noProof/>
            <w:lang w:val="en-GB"/>
          </w:rPr>
          <w:t xml:space="preserve"> </w:t>
        </w:r>
        <w:r w:rsidRPr="00C62045">
          <w:rPr>
            <w:rFonts w:eastAsia="Times New Roman"/>
            <w:lang w:val="en-GB"/>
          </w:rPr>
          <w:t xml:space="preserve">specifies the minimum allowed </w:t>
        </w:r>
        <w:r>
          <w:rPr>
            <w:rFonts w:eastAsia="Times New Roman"/>
            <w:lang w:val="en-GB"/>
          </w:rPr>
          <w:t xml:space="preserve">prominence </w:t>
        </w:r>
        <w:r w:rsidRPr="00C62045">
          <w:rPr>
            <w:rFonts w:eastAsia="Times New Roman"/>
            <w:lang w:val="en-GB"/>
          </w:rPr>
          <w:t xml:space="preserve">of the described audio object in </w:t>
        </w:r>
        <w:proofErr w:type="spellStart"/>
        <w:r w:rsidRPr="00C62045">
          <w:rPr>
            <w:rFonts w:eastAsia="Times New Roman"/>
            <w:lang w:val="en-GB"/>
          </w:rPr>
          <w:t>dB.</w:t>
        </w:r>
        <w:proofErr w:type="spellEnd"/>
        <w:r w:rsidRPr="00C62045">
          <w:rPr>
            <w:rFonts w:ascii="Courier New" w:eastAsia="Times New Roman" w:hAnsi="Courier New"/>
            <w:noProof/>
            <w:sz w:val="20"/>
            <w:lang w:val="en-GB"/>
          </w:rPr>
          <w:t xml:space="preserve"> </w:t>
        </w:r>
      </w:ins>
    </w:p>
    <w:p w14:paraId="79E2E313" w14:textId="77777777" w:rsidR="007209D0" w:rsidRDefault="007209D0" w:rsidP="007209D0">
      <w:pPr>
        <w:tabs>
          <w:tab w:val="left" w:pos="1440"/>
          <w:tab w:val="left" w:pos="8010"/>
        </w:tabs>
        <w:spacing w:after="220" w:line="240" w:lineRule="auto"/>
        <w:ind w:left="720" w:hanging="360"/>
        <w:contextualSpacing/>
        <w:rPr>
          <w:ins w:id="754" w:author="Schreiner, Stephan" w:date="2022-01-19T10:31:00Z"/>
          <w:rFonts w:eastAsia="Times New Roman"/>
          <w:lang w:val="en-GB"/>
        </w:rPr>
      </w:pPr>
      <w:ins w:id="755" w:author="Schreiner, Stephan" w:date="2022-01-19T10:31:00Z">
        <w:r>
          <w:rPr>
            <w:rFonts w:ascii="Courier New" w:eastAsia="Times New Roman" w:hAnsi="Courier New"/>
            <w:noProof/>
            <w:sz w:val="20"/>
            <w:lang w:val="en-GB"/>
          </w:rPr>
          <w:t>maxProminence</w:t>
        </w:r>
        <w:r w:rsidRPr="00C62045">
          <w:rPr>
            <w:rFonts w:ascii="Courier New" w:eastAsia="Times New Roman" w:hAnsi="Courier New"/>
            <w:noProof/>
            <w:lang w:val="en-GB"/>
          </w:rPr>
          <w:t xml:space="preserve"> </w:t>
        </w:r>
        <w:r w:rsidRPr="00C62045">
          <w:rPr>
            <w:rFonts w:eastAsia="Times New Roman"/>
            <w:lang w:val="en-GB"/>
          </w:rPr>
          <w:t xml:space="preserve">specifies the maximum allowed </w:t>
        </w:r>
        <w:r>
          <w:rPr>
            <w:rFonts w:eastAsia="Times New Roman"/>
            <w:lang w:val="en-GB"/>
          </w:rPr>
          <w:t xml:space="preserve">prominence </w:t>
        </w:r>
        <w:r w:rsidRPr="00C62045">
          <w:rPr>
            <w:rFonts w:eastAsia="Times New Roman"/>
            <w:lang w:val="en-GB"/>
          </w:rPr>
          <w:t xml:space="preserve">of the described audio object in </w:t>
        </w:r>
        <w:proofErr w:type="spellStart"/>
        <w:r w:rsidRPr="00C62045">
          <w:rPr>
            <w:rFonts w:eastAsia="Times New Roman"/>
            <w:lang w:val="en-GB"/>
          </w:rPr>
          <w:t>dB.</w:t>
        </w:r>
        <w:proofErr w:type="spellEnd"/>
      </w:ins>
    </w:p>
    <w:p w14:paraId="102E3B6D" w14:textId="77777777" w:rsidR="007209D0" w:rsidRPr="00C62045" w:rsidRDefault="007209D0" w:rsidP="007209D0">
      <w:pPr>
        <w:tabs>
          <w:tab w:val="left" w:pos="1440"/>
          <w:tab w:val="left" w:pos="8010"/>
        </w:tabs>
        <w:spacing w:after="220" w:line="240" w:lineRule="auto"/>
        <w:ind w:left="720" w:hanging="360"/>
        <w:contextualSpacing/>
        <w:rPr>
          <w:ins w:id="756" w:author="Schreiner, Stephan" w:date="2022-01-19T10:31:00Z"/>
          <w:rFonts w:eastAsia="Times New Roman"/>
          <w:lang w:val="en-GB"/>
        </w:rPr>
      </w:pPr>
      <w:ins w:id="757" w:author="Schreiner, Stephan" w:date="2022-01-19T10:31:00Z">
        <w:r>
          <w:rPr>
            <w:rFonts w:ascii="Courier New" w:eastAsia="Times New Roman" w:hAnsi="Courier New"/>
            <w:noProof/>
            <w:sz w:val="20"/>
            <w:lang w:val="en-GB"/>
          </w:rPr>
          <w:t>defaultProminence</w:t>
        </w:r>
        <w:r w:rsidRPr="00C62045">
          <w:rPr>
            <w:rFonts w:ascii="Courier New" w:eastAsia="Times New Roman" w:hAnsi="Courier New"/>
            <w:noProof/>
            <w:lang w:val="en-GB"/>
          </w:rPr>
          <w:t xml:space="preserve"> </w:t>
        </w:r>
        <w:r w:rsidRPr="00C62045">
          <w:rPr>
            <w:rFonts w:eastAsia="Times New Roman"/>
            <w:lang w:val="en-GB"/>
          </w:rPr>
          <w:t xml:space="preserve">specifies the </w:t>
        </w:r>
        <w:r>
          <w:rPr>
            <w:rFonts w:eastAsia="Times New Roman"/>
            <w:lang w:val="en-GB"/>
          </w:rPr>
          <w:t xml:space="preserve">default prominence setting </w:t>
        </w:r>
        <w:r w:rsidRPr="00C62045">
          <w:rPr>
            <w:rFonts w:eastAsia="Times New Roman"/>
            <w:lang w:val="en-GB"/>
          </w:rPr>
          <w:t xml:space="preserve">of the described audio object in </w:t>
        </w:r>
        <w:proofErr w:type="spellStart"/>
        <w:r w:rsidRPr="00C62045">
          <w:rPr>
            <w:rFonts w:eastAsia="Times New Roman"/>
            <w:lang w:val="en-GB"/>
          </w:rPr>
          <w:t>dB.</w:t>
        </w:r>
        <w:proofErr w:type="spellEnd"/>
      </w:ins>
    </w:p>
    <w:p w14:paraId="7FEAD60D" w14:textId="77777777" w:rsidR="007209D0" w:rsidRPr="00C62045" w:rsidRDefault="007209D0" w:rsidP="007209D0">
      <w:pPr>
        <w:rPr>
          <w:ins w:id="758" w:author="Schreiner, Stephan" w:date="2022-01-19T10:31:00Z"/>
          <w:rFonts w:ascii="Courier New" w:eastAsia="Times New Roman" w:hAnsi="Courier New"/>
          <w:noProof/>
          <w:sz w:val="20"/>
          <w:lang w:val="en-GB"/>
        </w:rPr>
      </w:pPr>
    </w:p>
    <w:p w14:paraId="6F22B019" w14:textId="26295547" w:rsidR="007209D0" w:rsidRDefault="007209D0" w:rsidP="007209D0">
      <w:pPr>
        <w:rPr>
          <w:ins w:id="759" w:author="Schreiner, Stephan" w:date="2022-01-19T10:34:00Z"/>
          <w:lang w:val="en-GB"/>
        </w:rPr>
      </w:pPr>
      <w:ins w:id="760" w:author="Schreiner, Stephan" w:date="2022-01-19T10:31:00Z">
        <w:r w:rsidRPr="00664F84">
          <w:rPr>
            <w:lang w:val="en-US"/>
          </w:rPr>
          <w:t>8.3.4.4.</w:t>
        </w:r>
      </w:ins>
      <w:ins w:id="761" w:author="Schreiner, Stephan" w:date="2022-01-19T10:32:00Z">
        <w:r>
          <w:rPr>
            <w:lang w:val="en-US"/>
          </w:rPr>
          <w:t>7</w:t>
        </w:r>
      </w:ins>
      <w:ins w:id="762" w:author="Schreiner, Stephan" w:date="2022-01-19T10:31:00Z">
        <w:r w:rsidRPr="00C62045">
          <w:rPr>
            <w:lang w:val="en-GB"/>
          </w:rPr>
          <w:t xml:space="preserve"> </w:t>
        </w:r>
        <w:proofErr w:type="spellStart"/>
        <w:r w:rsidRPr="00C62045">
          <w:rPr>
            <w:lang w:val="en-GB"/>
          </w:rPr>
          <w:t>AudioObjectSelectionBox</w:t>
        </w:r>
      </w:ins>
      <w:proofErr w:type="spellEnd"/>
    </w:p>
    <w:p w14:paraId="1AB95DE3" w14:textId="76B658CB" w:rsidR="00AA1F79" w:rsidRPr="00C62045" w:rsidRDefault="00AA1F79" w:rsidP="007209D0">
      <w:pPr>
        <w:rPr>
          <w:ins w:id="763" w:author="Schreiner, Stephan" w:date="2022-01-19T10:31:00Z"/>
          <w:lang w:val="en-GB"/>
        </w:rPr>
      </w:pPr>
      <w:ins w:id="764" w:author="Schreiner, Stephan" w:date="2022-01-19T10:34:00Z">
        <w:r>
          <w:rPr>
            <w:lang w:val="en-GB"/>
          </w:rPr>
          <w:t>8.3.4.4.7.1 Definition</w:t>
        </w:r>
      </w:ins>
    </w:p>
    <w:p w14:paraId="20CAA732" w14:textId="77777777" w:rsidR="007209D0" w:rsidRPr="00C62045" w:rsidRDefault="007209D0" w:rsidP="00326280">
      <w:pPr>
        <w:pStyle w:val="Atom"/>
        <w:rPr>
          <w:ins w:id="765" w:author="Schreiner, Stephan" w:date="2022-01-19T10:31:00Z"/>
        </w:rPr>
      </w:pPr>
      <w:ins w:id="766" w:author="Schreiner, Stephan" w:date="2022-01-19T10:31:00Z">
        <w:r w:rsidRPr="00C62045">
          <w:t xml:space="preserve">Box Type: </w:t>
        </w:r>
        <w:r w:rsidRPr="00C62045">
          <w:tab/>
        </w:r>
        <w:r w:rsidRPr="00326280">
          <w:rPr>
            <w:rFonts w:ascii="Courier New" w:hAnsi="Courier New"/>
            <w:noProof/>
          </w:rPr>
          <w:t>'aosb'</w:t>
        </w:r>
        <w:r w:rsidRPr="00C62045">
          <w:br/>
          <w:t>Container:</w:t>
        </w:r>
        <w:r w:rsidRPr="00C62045">
          <w:tab/>
          <w:t>Preselection Information Box (</w:t>
        </w:r>
        <w:r w:rsidRPr="00326280">
          <w:rPr>
            <w:rFonts w:ascii="Courier New" w:hAnsi="Courier New"/>
            <w:noProof/>
          </w:rPr>
          <w:t>'</w:t>
        </w:r>
        <w:proofErr w:type="spellStart"/>
        <w:r w:rsidRPr="00326280">
          <w:rPr>
            <w:rFonts w:ascii="Courier New" w:hAnsi="Courier New"/>
            <w:noProof/>
          </w:rPr>
          <w:t>prsi</w:t>
        </w:r>
        <w:proofErr w:type="spellEnd"/>
        <w:r w:rsidRPr="00326280">
          <w:rPr>
            <w:rFonts w:ascii="Courier New" w:hAnsi="Courier New"/>
            <w:noProof/>
          </w:rPr>
          <w:t>'</w:t>
        </w:r>
        <w:r w:rsidRPr="00C62045">
          <w:t>)</w:t>
        </w:r>
        <w:r w:rsidRPr="00C62045">
          <w:br/>
          <w:t>Mandatory:</w:t>
        </w:r>
        <w:r w:rsidRPr="00C62045">
          <w:tab/>
          <w:t>No</w:t>
        </w:r>
        <w:r w:rsidRPr="00C62045">
          <w:br/>
          <w:t>Quantity:</w:t>
        </w:r>
        <w:r w:rsidRPr="00C62045">
          <w:tab/>
          <w:t>Zero or more</w:t>
        </w:r>
      </w:ins>
    </w:p>
    <w:p w14:paraId="197CE33C" w14:textId="77777777" w:rsidR="007209D0" w:rsidRPr="00C62045" w:rsidRDefault="007209D0" w:rsidP="007209D0">
      <w:pPr>
        <w:rPr>
          <w:ins w:id="767" w:author="Schreiner, Stephan" w:date="2022-01-19T10:31:00Z"/>
          <w:lang w:val="en-GB"/>
        </w:rPr>
      </w:pPr>
      <w:ins w:id="768" w:author="Schreiner, Stephan" w:date="2022-01-19T10:31:00Z">
        <w:r w:rsidRPr="00C62045">
          <w:rPr>
            <w:lang w:val="en-GB"/>
          </w:rPr>
          <w:t xml:space="preserve">The audio object selection box signals a collection of audio objects where just one of the objects can be switched on at a given time. </w:t>
        </w:r>
      </w:ins>
    </w:p>
    <w:p w14:paraId="672645DE" w14:textId="613E86A1" w:rsidR="007209D0" w:rsidRPr="00C62045" w:rsidRDefault="00AA1F79" w:rsidP="007209D0">
      <w:pPr>
        <w:rPr>
          <w:ins w:id="769" w:author="Schreiner, Stephan" w:date="2022-01-19T10:31:00Z"/>
          <w:lang w:val="en-GB"/>
        </w:rPr>
      </w:pPr>
      <w:ins w:id="770" w:author="Schreiner, Stephan" w:date="2022-01-19T10:34:00Z">
        <w:r>
          <w:rPr>
            <w:lang w:val="en-GB"/>
          </w:rPr>
          <w:t>8.3.4.4.7.2</w:t>
        </w:r>
      </w:ins>
      <w:ins w:id="771" w:author="Schreiner, Stephan" w:date="2022-01-19T10:31:00Z">
        <w:r w:rsidR="007209D0" w:rsidRPr="00C62045">
          <w:rPr>
            <w:lang w:val="en-GB"/>
          </w:rPr>
          <w:t xml:space="preserve"> Syntax</w:t>
        </w:r>
      </w:ins>
    </w:p>
    <w:p w14:paraId="42534405" w14:textId="77777777" w:rsidR="007209D0" w:rsidRPr="00C62045" w:rsidRDefault="007209D0" w:rsidP="00326280">
      <w:pPr>
        <w:pStyle w:val="code"/>
        <w:rPr>
          <w:ins w:id="772" w:author="Schreiner, Stephan" w:date="2022-01-19T10:31:00Z"/>
          <w:sz w:val="20"/>
        </w:rPr>
      </w:pPr>
      <w:ins w:id="773" w:author="Schreiner, Stephan" w:date="2022-01-19T10:31:00Z">
        <w:r w:rsidRPr="00C62045">
          <w:rPr>
            <w:sz w:val="20"/>
          </w:rPr>
          <w:t>aligned(8) class AudioObjectSelectionBox extends Box('aosb'){};</w:t>
        </w:r>
      </w:ins>
    </w:p>
    <w:p w14:paraId="0F653CA6" w14:textId="5001F1E4" w:rsidR="007209D0" w:rsidRDefault="007209D0" w:rsidP="007209D0">
      <w:pPr>
        <w:rPr>
          <w:ins w:id="774" w:author="Schreiner, Stephan" w:date="2022-01-19T10:34:00Z"/>
          <w:lang w:val="en-GB"/>
        </w:rPr>
      </w:pPr>
      <w:ins w:id="775" w:author="Schreiner, Stephan" w:date="2022-01-19T10:32:00Z">
        <w:r w:rsidRPr="00664F84">
          <w:rPr>
            <w:lang w:val="en-US"/>
          </w:rPr>
          <w:t>8.3.4.4.</w:t>
        </w:r>
        <w:r>
          <w:rPr>
            <w:lang w:val="en-US"/>
          </w:rPr>
          <w:t>8</w:t>
        </w:r>
      </w:ins>
      <w:ins w:id="776" w:author="Schreiner, Stephan" w:date="2022-01-19T10:31:00Z">
        <w:r w:rsidRPr="00C62045">
          <w:rPr>
            <w:lang w:val="en-GB"/>
          </w:rPr>
          <w:t xml:space="preserve"> </w:t>
        </w:r>
        <w:proofErr w:type="spellStart"/>
        <w:r w:rsidRPr="00C62045">
          <w:rPr>
            <w:lang w:val="en-GB"/>
          </w:rPr>
          <w:t>AudioObjectSelectionDescriptionBox</w:t>
        </w:r>
      </w:ins>
      <w:proofErr w:type="spellEnd"/>
    </w:p>
    <w:p w14:paraId="75A9958F" w14:textId="787A7D44" w:rsidR="00AA1F79" w:rsidRPr="00C62045" w:rsidRDefault="00AA1F79" w:rsidP="007209D0">
      <w:pPr>
        <w:rPr>
          <w:ins w:id="777" w:author="Schreiner, Stephan" w:date="2022-01-19T10:31:00Z"/>
          <w:lang w:val="en-GB"/>
        </w:rPr>
      </w:pPr>
      <w:ins w:id="778" w:author="Schreiner, Stephan" w:date="2022-01-19T10:34:00Z">
        <w:r>
          <w:rPr>
            <w:lang w:val="en-GB"/>
          </w:rPr>
          <w:lastRenderedPageBreak/>
          <w:t>8.3.4.4.8.1 Definition</w:t>
        </w:r>
      </w:ins>
    </w:p>
    <w:p w14:paraId="39D47510" w14:textId="77777777" w:rsidR="007209D0" w:rsidRPr="00C62045" w:rsidRDefault="007209D0" w:rsidP="00326280">
      <w:pPr>
        <w:pStyle w:val="Atom"/>
        <w:rPr>
          <w:ins w:id="779" w:author="Schreiner, Stephan" w:date="2022-01-19T10:31:00Z"/>
        </w:rPr>
      </w:pPr>
      <w:ins w:id="780" w:author="Schreiner, Stephan" w:date="2022-01-19T10:31:00Z">
        <w:r w:rsidRPr="00C62045">
          <w:t xml:space="preserve">Box Type: </w:t>
        </w:r>
        <w:r w:rsidRPr="00C62045">
          <w:tab/>
        </w:r>
        <w:r w:rsidRPr="00326280">
          <w:rPr>
            <w:rFonts w:ascii="Courier New" w:hAnsi="Courier New"/>
            <w:noProof/>
          </w:rPr>
          <w:t>'aosd'</w:t>
        </w:r>
        <w:r w:rsidRPr="00C62045">
          <w:br/>
          <w:t>Container:</w:t>
        </w:r>
        <w:r w:rsidRPr="00C62045">
          <w:tab/>
          <w:t>Audio Object Selection Box (</w:t>
        </w:r>
        <w:r w:rsidRPr="00326280">
          <w:rPr>
            <w:rFonts w:ascii="Courier New" w:hAnsi="Courier New"/>
            <w:noProof/>
          </w:rPr>
          <w:t>'</w:t>
        </w:r>
        <w:proofErr w:type="spellStart"/>
        <w:r w:rsidRPr="00326280">
          <w:rPr>
            <w:rFonts w:ascii="Courier New" w:hAnsi="Courier New"/>
            <w:noProof/>
          </w:rPr>
          <w:t>aosb</w:t>
        </w:r>
        <w:proofErr w:type="spellEnd"/>
        <w:r w:rsidRPr="00326280">
          <w:rPr>
            <w:rFonts w:ascii="Courier New" w:hAnsi="Courier New"/>
            <w:noProof/>
          </w:rPr>
          <w:t>'</w:t>
        </w:r>
        <w:r w:rsidRPr="00C62045">
          <w:t>)</w:t>
        </w:r>
        <w:r w:rsidRPr="00C62045">
          <w:br/>
          <w:t>Mandatory:</w:t>
        </w:r>
        <w:r w:rsidRPr="00C62045">
          <w:tab/>
          <w:t>Yes</w:t>
        </w:r>
        <w:r w:rsidRPr="00C62045">
          <w:br/>
          <w:t>Quantity:</w:t>
        </w:r>
        <w:r w:rsidRPr="00C62045">
          <w:tab/>
          <w:t>Exactly One</w:t>
        </w:r>
      </w:ins>
    </w:p>
    <w:p w14:paraId="269BA89A" w14:textId="77777777" w:rsidR="007209D0" w:rsidRPr="00C62045" w:rsidRDefault="007209D0" w:rsidP="007209D0">
      <w:pPr>
        <w:rPr>
          <w:ins w:id="781" w:author="Schreiner, Stephan" w:date="2022-01-19T10:31:00Z"/>
          <w:lang w:val="en-GB"/>
        </w:rPr>
      </w:pPr>
      <w:ins w:id="782" w:author="Schreiner, Stephan" w:date="2022-01-19T10:31:00Z">
        <w:r w:rsidRPr="00C62045">
          <w:rPr>
            <w:lang w:val="en-GB"/>
          </w:rPr>
          <w:t>This box contains semantic information about the audio object selection.</w:t>
        </w:r>
      </w:ins>
    </w:p>
    <w:p w14:paraId="3C9FE1DB" w14:textId="3EBB95B5" w:rsidR="007209D0" w:rsidRPr="00C62045" w:rsidRDefault="007209D0" w:rsidP="007209D0">
      <w:pPr>
        <w:rPr>
          <w:ins w:id="783" w:author="Schreiner, Stephan" w:date="2022-01-19T10:31:00Z"/>
          <w:lang w:val="en-GB"/>
        </w:rPr>
      </w:pPr>
      <w:ins w:id="784" w:author="Schreiner, Stephan" w:date="2022-01-19T10:32:00Z">
        <w:r w:rsidRPr="00664F84">
          <w:rPr>
            <w:lang w:val="en-US"/>
          </w:rPr>
          <w:t>8.3.4.4.</w:t>
        </w:r>
        <w:r>
          <w:rPr>
            <w:lang w:val="en-US"/>
          </w:rPr>
          <w:t>8.</w:t>
        </w:r>
      </w:ins>
      <w:ins w:id="785" w:author="Schreiner, Stephan" w:date="2022-01-19T10:34:00Z">
        <w:r w:rsidR="00AA1F79">
          <w:rPr>
            <w:lang w:val="en-US"/>
          </w:rPr>
          <w:t>2</w:t>
        </w:r>
      </w:ins>
      <w:ins w:id="786" w:author="Schreiner, Stephan" w:date="2022-01-19T10:31:00Z">
        <w:r w:rsidRPr="00C62045">
          <w:rPr>
            <w:lang w:val="en-GB"/>
          </w:rPr>
          <w:t xml:space="preserve"> Syntax</w:t>
        </w:r>
      </w:ins>
    </w:p>
    <w:p w14:paraId="5CA85417" w14:textId="008A9476" w:rsidR="007209D0" w:rsidRPr="00C62045" w:rsidRDefault="007209D0" w:rsidP="00326280">
      <w:pPr>
        <w:pStyle w:val="code"/>
        <w:rPr>
          <w:ins w:id="787" w:author="Schreiner, Stephan" w:date="2022-01-19T10:31:00Z"/>
          <w:sz w:val="20"/>
        </w:rPr>
      </w:pPr>
      <w:ins w:id="788" w:author="Schreiner, Stephan" w:date="2022-01-19T10:31:00Z">
        <w:r w:rsidRPr="00C62045">
          <w:rPr>
            <w:sz w:val="20"/>
          </w:rPr>
          <w:t xml:space="preserve">aligned(8) class AudioObjectSelectionDescriptionBox </w:t>
        </w:r>
        <w:r w:rsidRPr="00C62045">
          <w:rPr>
            <w:sz w:val="20"/>
          </w:rPr>
          <w:br/>
        </w:r>
      </w:ins>
      <w:ins w:id="789" w:author="Schreiner, Stephan" w:date="2022-01-19T10:39:00Z">
        <w:r w:rsidR="00961515" w:rsidRPr="00664F84">
          <w:rPr>
            <w:rFonts w:cs="Courier New"/>
            <w:sz w:val="20"/>
            <w:lang w:val="en-US"/>
          </w:rPr>
          <w:tab/>
        </w:r>
      </w:ins>
      <w:ins w:id="790" w:author="Schreiner, Stephan" w:date="2022-01-19T10:31:00Z">
        <w:r w:rsidRPr="00C62045">
          <w:rPr>
            <w:sz w:val="20"/>
          </w:rPr>
          <w:t xml:space="preserve">extends FullBox('aosd'){ </w:t>
        </w:r>
        <w:r w:rsidRPr="00C62045">
          <w:rPr>
            <w:sz w:val="20"/>
          </w:rPr>
          <w:br/>
        </w:r>
      </w:ins>
      <w:ins w:id="791" w:author="Schreiner, Stephan" w:date="2022-01-19T10:39:00Z">
        <w:r w:rsidR="00961515" w:rsidRPr="00664F84">
          <w:rPr>
            <w:rFonts w:cs="Courier New"/>
            <w:sz w:val="20"/>
            <w:lang w:val="en-US"/>
          </w:rPr>
          <w:tab/>
        </w:r>
      </w:ins>
      <w:ins w:id="792" w:author="Schreiner, Stephan" w:date="2022-01-19T10:31:00Z">
        <w:r w:rsidRPr="00C62045">
          <w:rPr>
            <w:sz w:val="20"/>
          </w:rPr>
          <w:t>utf8string selectionTag;</w:t>
        </w:r>
        <w:r w:rsidRPr="00C62045">
          <w:rPr>
            <w:sz w:val="20"/>
          </w:rPr>
          <w:br/>
          <w:t>};</w:t>
        </w:r>
      </w:ins>
    </w:p>
    <w:p w14:paraId="40AEE5C6" w14:textId="64F1E717" w:rsidR="007209D0" w:rsidRPr="00C62045" w:rsidRDefault="007209D0" w:rsidP="007209D0">
      <w:pPr>
        <w:rPr>
          <w:ins w:id="793" w:author="Schreiner, Stephan" w:date="2022-01-19T10:31:00Z"/>
          <w:lang w:val="en-GB"/>
        </w:rPr>
      </w:pPr>
      <w:ins w:id="794" w:author="Schreiner, Stephan" w:date="2022-01-19T10:32:00Z">
        <w:r w:rsidRPr="00664F84">
          <w:rPr>
            <w:lang w:val="en-US"/>
          </w:rPr>
          <w:t>8.3.4.4.</w:t>
        </w:r>
        <w:r>
          <w:rPr>
            <w:lang w:val="en-US"/>
          </w:rPr>
          <w:t>8.</w:t>
        </w:r>
      </w:ins>
      <w:ins w:id="795" w:author="Schreiner, Stephan" w:date="2022-01-19T10:34:00Z">
        <w:r w:rsidR="00AA1F79">
          <w:rPr>
            <w:lang w:val="en-US"/>
          </w:rPr>
          <w:t>3</w:t>
        </w:r>
      </w:ins>
      <w:ins w:id="796" w:author="Schreiner, Stephan" w:date="2022-01-19T10:31:00Z">
        <w:r w:rsidRPr="00C62045">
          <w:rPr>
            <w:lang w:val="en-GB"/>
          </w:rPr>
          <w:t xml:space="preserve"> Semantics</w:t>
        </w:r>
      </w:ins>
    </w:p>
    <w:p w14:paraId="10B1BA98" w14:textId="77777777" w:rsidR="007209D0" w:rsidRPr="00C62045" w:rsidRDefault="007209D0" w:rsidP="007209D0">
      <w:pPr>
        <w:tabs>
          <w:tab w:val="left" w:pos="1440"/>
          <w:tab w:val="left" w:pos="8010"/>
        </w:tabs>
        <w:spacing w:after="220" w:line="240" w:lineRule="auto"/>
        <w:ind w:left="720" w:hanging="360"/>
        <w:contextualSpacing/>
        <w:rPr>
          <w:ins w:id="797" w:author="Schreiner, Stephan" w:date="2022-01-19T10:31:00Z"/>
          <w:rFonts w:eastAsia="Times New Roman"/>
          <w:lang w:val="en-GB"/>
        </w:rPr>
      </w:pPr>
      <w:ins w:id="798" w:author="Schreiner, Stephan" w:date="2022-01-19T10:31:00Z">
        <w:r w:rsidRPr="00C62045">
          <w:rPr>
            <w:rFonts w:ascii="Courier New" w:eastAsia="Times New Roman" w:hAnsi="Courier New"/>
            <w:noProof/>
            <w:lang w:val="en-GB"/>
          </w:rPr>
          <w:t xml:space="preserve">selectionTag </w:t>
        </w:r>
        <w:r w:rsidRPr="00C62045">
          <w:rPr>
            <w:rFonts w:eastAsia="Times New Roman"/>
            <w:lang w:val="en-GB"/>
          </w:rPr>
          <w:t xml:space="preserve">is </w:t>
        </w:r>
        <w:r>
          <w:rPr>
            <w:rFonts w:eastAsia="Times New Roman"/>
            <w:lang w:val="en-GB"/>
          </w:rPr>
          <w:t>a string</w:t>
        </w:r>
        <w:r w:rsidRPr="00C62045">
          <w:rPr>
            <w:rFonts w:eastAsia="Times New Roman"/>
            <w:lang w:val="en-GB"/>
          </w:rPr>
          <w:t xml:space="preserve"> that contains an identifier for the audio object selection. This identifier shall uniquely identify the signalled audio object selection.</w:t>
        </w:r>
      </w:ins>
    </w:p>
    <w:p w14:paraId="32815D1C" w14:textId="77777777" w:rsidR="007209D0" w:rsidRDefault="007209D0" w:rsidP="005B5D1C">
      <w:pPr>
        <w:rPr>
          <w:ins w:id="799" w:author="Schreiner, Stephan" w:date="2022-01-19T10:31:00Z"/>
          <w:rFonts w:asciiTheme="majorHAnsi" w:hAnsiTheme="majorHAnsi"/>
          <w:szCs w:val="22"/>
          <w:lang w:val="en-GB"/>
        </w:rPr>
      </w:pPr>
    </w:p>
    <w:p w14:paraId="7B1CCDEB" w14:textId="7FF592BA" w:rsidR="009C6176" w:rsidRDefault="009C6176" w:rsidP="005B5D1C">
      <w:pPr>
        <w:rPr>
          <w:rFonts w:asciiTheme="majorHAnsi" w:hAnsiTheme="majorHAnsi"/>
          <w:szCs w:val="22"/>
          <w:lang w:val="en-GB"/>
        </w:rPr>
      </w:pPr>
      <w:r>
        <w:rPr>
          <w:rFonts w:asciiTheme="majorHAnsi" w:hAnsiTheme="majorHAnsi"/>
          <w:szCs w:val="22"/>
          <w:lang w:val="en-GB"/>
        </w:rPr>
        <w:t>8.3.4.4.</w:t>
      </w:r>
      <w:del w:id="800" w:author="Schreiner, Stephan" w:date="2022-01-19T10:32:00Z">
        <w:r w:rsidDel="007209D0">
          <w:rPr>
            <w:rFonts w:asciiTheme="majorHAnsi" w:hAnsiTheme="majorHAnsi"/>
            <w:szCs w:val="22"/>
            <w:lang w:val="en-GB"/>
          </w:rPr>
          <w:delText>5</w:delText>
        </w:r>
      </w:del>
      <w:ins w:id="801" w:author="Schreiner, Stephan" w:date="2022-01-19T10:32:00Z">
        <w:r w:rsidR="007209D0">
          <w:rPr>
            <w:rFonts w:asciiTheme="majorHAnsi" w:hAnsiTheme="majorHAnsi"/>
            <w:szCs w:val="22"/>
            <w:lang w:val="en-GB"/>
          </w:rPr>
          <w:t>9</w:t>
        </w:r>
      </w:ins>
      <w:r>
        <w:rPr>
          <w:rFonts w:asciiTheme="majorHAnsi" w:hAnsiTheme="majorHAnsi"/>
          <w:szCs w:val="22"/>
          <w:lang w:val="en-GB"/>
        </w:rPr>
        <w:t xml:space="preserve"> Preselection processing box</w:t>
      </w:r>
    </w:p>
    <w:p w14:paraId="52752AB4" w14:textId="6C014B3D" w:rsidR="009C6176" w:rsidRDefault="009C6176" w:rsidP="005B5D1C">
      <w:pPr>
        <w:rPr>
          <w:rFonts w:asciiTheme="majorHAnsi" w:hAnsiTheme="majorHAnsi"/>
          <w:szCs w:val="22"/>
          <w:lang w:val="en-GB"/>
        </w:rPr>
      </w:pPr>
      <w:r>
        <w:rPr>
          <w:rFonts w:asciiTheme="majorHAnsi" w:hAnsiTheme="majorHAnsi"/>
          <w:szCs w:val="22"/>
          <w:lang w:val="en-GB"/>
        </w:rPr>
        <w:t>8.3.4.4.</w:t>
      </w:r>
      <w:ins w:id="802" w:author="Schreiner, Stephan" w:date="2022-01-19T10:32:00Z">
        <w:r w:rsidR="007209D0">
          <w:rPr>
            <w:rFonts w:asciiTheme="majorHAnsi" w:hAnsiTheme="majorHAnsi"/>
            <w:szCs w:val="22"/>
            <w:lang w:val="en-GB"/>
          </w:rPr>
          <w:t>9</w:t>
        </w:r>
      </w:ins>
      <w:del w:id="803" w:author="Schreiner, Stephan" w:date="2022-01-19T10:32:00Z">
        <w:r w:rsidDel="007209D0">
          <w:rPr>
            <w:rFonts w:asciiTheme="majorHAnsi" w:hAnsiTheme="majorHAnsi"/>
            <w:szCs w:val="22"/>
            <w:lang w:val="en-GB"/>
          </w:rPr>
          <w:delText>5</w:delText>
        </w:r>
      </w:del>
      <w:r>
        <w:rPr>
          <w:rFonts w:asciiTheme="majorHAnsi" w:hAnsiTheme="majorHAnsi"/>
          <w:szCs w:val="22"/>
          <w:lang w:val="en-GB"/>
        </w:rPr>
        <w:t>.1 Definition</w:t>
      </w:r>
    </w:p>
    <w:p w14:paraId="058C4D7E" w14:textId="547AF025" w:rsidR="009C6176" w:rsidRDefault="009C6176" w:rsidP="00FB0EB3">
      <w:pPr>
        <w:pStyle w:val="Atom"/>
      </w:pPr>
      <w:r w:rsidRPr="00814CC4">
        <w:t>Box Type:</w:t>
      </w:r>
      <w:r w:rsidRPr="00814CC4">
        <w:tab/>
      </w:r>
      <w:r w:rsidRPr="003439FD">
        <w:rPr>
          <w:rFonts w:ascii="Courier New" w:hAnsi="Courier New"/>
          <w:noProof/>
        </w:rPr>
        <w:t>'</w:t>
      </w:r>
      <w:r>
        <w:rPr>
          <w:rFonts w:ascii="Courier New" w:hAnsi="Courier New"/>
          <w:noProof/>
          <w:highlight w:val="yellow"/>
        </w:rPr>
        <w:t>prsp</w:t>
      </w:r>
      <w:r w:rsidRPr="003439FD">
        <w:rPr>
          <w:rFonts w:ascii="Courier New" w:hAnsi="Courier New"/>
          <w:noProof/>
          <w:highlight w:val="yellow"/>
        </w:rPr>
        <w:t>'</w:t>
      </w:r>
      <w:r w:rsidRPr="00814CC4">
        <w:br/>
        <w:t>Container:</w:t>
      </w:r>
      <w:r w:rsidRPr="00814CC4">
        <w:tab/>
      </w:r>
      <w:proofErr w:type="spellStart"/>
      <w:r w:rsidR="007079FD" w:rsidRPr="00101C5D">
        <w:rPr>
          <w:rFonts w:ascii="Courier New" w:hAnsi="Courier New" w:cs="Courier New"/>
        </w:rPr>
        <w:t>PreselectionGroupBox</w:t>
      </w:r>
      <w:proofErr w:type="spellEnd"/>
      <w:r w:rsidRPr="00814CC4">
        <w:br/>
        <w:t>Mandatory:</w:t>
      </w:r>
      <w:r w:rsidRPr="00814CC4">
        <w:tab/>
      </w:r>
      <w:r>
        <w:t>Yes</w:t>
      </w:r>
      <w:r w:rsidRPr="00814CC4">
        <w:br/>
        <w:t>Quantity:</w:t>
      </w:r>
      <w:r w:rsidRPr="00814CC4">
        <w:tab/>
      </w:r>
      <w:r>
        <w:t>Exactly One</w:t>
      </w:r>
    </w:p>
    <w:p w14:paraId="008EA027" w14:textId="4AC32E34" w:rsidR="009C6176" w:rsidRPr="00826C3B" w:rsidRDefault="009C6176" w:rsidP="009C6176">
      <w:pPr>
        <w:rPr>
          <w:lang w:val="en-US"/>
        </w:rPr>
      </w:pPr>
      <w:r w:rsidRPr="00826C3B">
        <w:rPr>
          <w:lang w:val="en-US"/>
        </w:rPr>
        <w:t>This box contains information how the tracks contributing to the preselection shall be processed. Media type specific boxes may be used to describe further processing.</w:t>
      </w:r>
    </w:p>
    <w:p w14:paraId="3ABFAF73" w14:textId="2AAF44CE" w:rsidR="009C6176" w:rsidRPr="00826C3B" w:rsidRDefault="009C6176" w:rsidP="009C6176">
      <w:pPr>
        <w:rPr>
          <w:lang w:val="en-US"/>
        </w:rPr>
      </w:pPr>
      <w:r w:rsidRPr="00826C3B">
        <w:rPr>
          <w:lang w:val="en-US"/>
        </w:rPr>
        <w:t>8.3.4.4.</w:t>
      </w:r>
      <w:del w:id="804" w:author="Schreiner, Stephan" w:date="2022-01-19T10:32:00Z">
        <w:r w:rsidRPr="00826C3B" w:rsidDel="007209D0">
          <w:rPr>
            <w:lang w:val="en-US"/>
          </w:rPr>
          <w:delText>5</w:delText>
        </w:r>
      </w:del>
      <w:ins w:id="805" w:author="Schreiner, Stephan" w:date="2022-01-19T10:32:00Z">
        <w:r w:rsidR="007209D0">
          <w:rPr>
            <w:lang w:val="en-US"/>
          </w:rPr>
          <w:t>9</w:t>
        </w:r>
      </w:ins>
      <w:r w:rsidRPr="00826C3B">
        <w:rPr>
          <w:lang w:val="en-US"/>
        </w:rPr>
        <w:t>.</w:t>
      </w:r>
      <w:r w:rsidR="00F02CBB" w:rsidRPr="00826C3B">
        <w:rPr>
          <w:lang w:val="en-US"/>
        </w:rPr>
        <w:t>2</w:t>
      </w:r>
      <w:r w:rsidRPr="00826C3B">
        <w:rPr>
          <w:lang w:val="en-US"/>
        </w:rPr>
        <w:t xml:space="preserve"> Syntax</w:t>
      </w:r>
    </w:p>
    <w:p w14:paraId="69FFF7FF" w14:textId="5BFC4853" w:rsidR="00702121" w:rsidDel="00CB4688" w:rsidRDefault="009C6176" w:rsidP="004A22CE">
      <w:pPr>
        <w:pStyle w:val="code"/>
        <w:rPr>
          <w:ins w:id="806" w:author="Schreiner, Stephan" w:date="2022-01-19T11:24:00Z"/>
          <w:del w:id="807" w:author="Ye-Kui Wang (yk0)" w:date="2022-01-19T10:27:00Z"/>
          <w:sz w:val="20"/>
        </w:rPr>
      </w:pPr>
      <w:r w:rsidRPr="009C6176">
        <w:rPr>
          <w:sz w:val="20"/>
        </w:rPr>
        <w:t xml:space="preserve">aligned(8) class PreselectionProcessingBox </w:t>
      </w:r>
      <w:r w:rsidRPr="009C6176">
        <w:rPr>
          <w:sz w:val="20"/>
        </w:rPr>
        <w:br/>
      </w:r>
      <w:r w:rsidRPr="009C6176">
        <w:rPr>
          <w:sz w:val="20"/>
        </w:rPr>
        <w:tab/>
        <w:t>extends FullBox('</w:t>
      </w:r>
      <w:r w:rsidRPr="009C6176">
        <w:rPr>
          <w:sz w:val="20"/>
          <w:highlight w:val="yellow"/>
        </w:rPr>
        <w:t>prsp'</w:t>
      </w:r>
      <w:r w:rsidRPr="009C6176">
        <w:rPr>
          <w:sz w:val="20"/>
        </w:rPr>
        <w:t>, version=0, flags ){</w:t>
      </w:r>
      <w:r w:rsidRPr="009C6176">
        <w:rPr>
          <w:sz w:val="20"/>
        </w:rPr>
        <w:br/>
      </w:r>
      <w:r w:rsidRPr="009C6176">
        <w:rPr>
          <w:sz w:val="20"/>
        </w:rPr>
        <w:tab/>
      </w:r>
      <w:ins w:id="808" w:author="Michael Dolan" w:date="2022-01-18T19:13:00Z">
        <w:r w:rsidR="00F222D4">
          <w:rPr>
            <w:sz w:val="20"/>
          </w:rPr>
          <w:t>utf8</w:t>
        </w:r>
      </w:ins>
      <w:r w:rsidRPr="009C6176">
        <w:rPr>
          <w:sz w:val="20"/>
        </w:rPr>
        <w:t>string preselection_tag;</w:t>
      </w:r>
      <w:ins w:id="809" w:author="Ye-Kui Wang (yk0)" w:date="2022-01-19T10:27:00Z">
        <w:r w:rsidR="00CB4688">
          <w:rPr>
            <w:sz w:val="20"/>
          </w:rPr>
          <w:br/>
        </w:r>
      </w:ins>
      <w:del w:id="810" w:author="Schreiner, Stephan" w:date="2022-01-19T11:24:00Z">
        <w:r w:rsidRPr="009C6176" w:rsidDel="00702121">
          <w:rPr>
            <w:sz w:val="20"/>
          </w:rPr>
          <w:delText xml:space="preserve"> </w:delText>
        </w:r>
        <w:r w:rsidRPr="009C6176" w:rsidDel="00702121">
          <w:rPr>
            <w:sz w:val="20"/>
          </w:rPr>
          <w:br/>
        </w:r>
      </w:del>
    </w:p>
    <w:p w14:paraId="661E9567" w14:textId="635397F3" w:rsidR="00702121" w:rsidDel="00CB4688" w:rsidRDefault="00702121" w:rsidP="004A22CE">
      <w:pPr>
        <w:pStyle w:val="code"/>
        <w:rPr>
          <w:ins w:id="811" w:author="Schreiner, Stephan" w:date="2022-01-19T11:25:00Z"/>
          <w:del w:id="812" w:author="Ye-Kui Wang (yk0)" w:date="2022-01-19T10:27:00Z"/>
        </w:rPr>
      </w:pPr>
      <w:ins w:id="813" w:author="Schreiner, Stephan" w:date="2022-01-19T11:25:00Z">
        <w:r w:rsidRPr="009C6176">
          <w:rPr>
            <w:sz w:val="20"/>
          </w:rPr>
          <w:tab/>
        </w:r>
      </w:ins>
      <w:ins w:id="814" w:author="Michael Dolan" w:date="2022-01-18T19:14:00Z">
        <w:r w:rsidR="00692BF9">
          <w:rPr>
            <w:sz w:val="20"/>
          </w:rPr>
          <w:t>if (flags &amp; 1) {</w:t>
        </w:r>
        <w:r w:rsidR="00692BF9">
          <w:rPr>
            <w:sz w:val="20"/>
          </w:rPr>
          <w:br/>
        </w:r>
        <w:r w:rsidR="00692BF9">
          <w:rPr>
            <w:sz w:val="20"/>
          </w:rPr>
          <w:tab/>
        </w:r>
        <w:r w:rsidR="00692BF9">
          <w:rPr>
            <w:sz w:val="20"/>
          </w:rPr>
          <w:tab/>
          <w:t>unsigned int(8)</w:t>
        </w:r>
        <w:r w:rsidR="00692BF9">
          <w:rPr>
            <w:sz w:val="20"/>
          </w:rPr>
          <w:tab/>
          <w:t>order=0</w:t>
        </w:r>
      </w:ins>
      <w:ins w:id="815" w:author="Ye-Kui Wang (yk0)" w:date="2022-01-19T10:27:00Z">
        <w:r w:rsidR="00CB4688">
          <w:rPr>
            <w:sz w:val="20"/>
          </w:rPr>
          <w:t>;</w:t>
        </w:r>
      </w:ins>
      <w:ins w:id="816" w:author="Michael Dolan" w:date="2022-01-18T19:14:00Z">
        <w:r w:rsidR="00692BF9">
          <w:rPr>
            <w:sz w:val="20"/>
          </w:rPr>
          <w:br/>
        </w:r>
        <w:r w:rsidR="00692BF9">
          <w:rPr>
            <w:sz w:val="20"/>
          </w:rPr>
          <w:tab/>
          <w:t>}</w:t>
        </w:r>
      </w:ins>
      <w:ins w:id="817" w:author="Ye-Kui Wang (yk0)" w:date="2022-01-19T10:27:00Z">
        <w:r w:rsidR="00CB4688">
          <w:rPr>
            <w:sz w:val="20"/>
          </w:rPr>
          <w:br/>
        </w:r>
      </w:ins>
      <w:ins w:id="818" w:author="Michael Dolan" w:date="2022-01-18T19:14:00Z">
        <w:del w:id="819" w:author="Schreiner, Stephan" w:date="2022-01-19T11:25:00Z">
          <w:r w:rsidR="00692BF9" w:rsidDel="00702121">
            <w:br/>
          </w:r>
        </w:del>
      </w:ins>
    </w:p>
    <w:p w14:paraId="52B4CDD2" w14:textId="7F29D5E0" w:rsidR="00692BF9" w:rsidDel="00CB4688" w:rsidRDefault="00692BF9" w:rsidP="004A22CE">
      <w:pPr>
        <w:pStyle w:val="code"/>
        <w:rPr>
          <w:ins w:id="820" w:author="Michael Dolan" w:date="2022-01-18T19:14:00Z"/>
          <w:del w:id="821" w:author="Ye-Kui Wang (yk0)" w:date="2022-01-19T10:27:00Z"/>
          <w:sz w:val="20"/>
        </w:rPr>
      </w:pPr>
      <w:ins w:id="822" w:author="Michael Dolan" w:date="2022-01-18T19:14:00Z">
        <w:r>
          <w:tab/>
        </w:r>
        <w:r w:rsidRPr="00544CC4">
          <w:t>unsigned int(8) track_order</w:t>
        </w:r>
      </w:ins>
      <w:ins w:id="823" w:author="Ye-Kui Wang (yk0)" w:date="2022-01-19T10:27:00Z">
        <w:r w:rsidR="00CB4688">
          <w:t>;</w:t>
        </w:r>
      </w:ins>
      <w:ins w:id="824" w:author="Michael Dolan" w:date="2022-01-18T19:14:00Z">
        <w:r w:rsidRPr="00544CC4">
          <w:br/>
        </w:r>
        <w:r w:rsidRPr="00544CC4">
          <w:tab/>
          <w:t>unsigned int(1) sample_merge_flag</w:t>
        </w:r>
      </w:ins>
      <w:ins w:id="825" w:author="Ye-Kui Wang (yk0)" w:date="2022-01-19T10:27:00Z">
        <w:r w:rsidR="00CB4688">
          <w:t>;</w:t>
        </w:r>
      </w:ins>
      <w:ins w:id="826" w:author="Michael Dolan" w:date="2022-01-18T19:14:00Z">
        <w:r w:rsidRPr="00544CC4">
          <w:br/>
        </w:r>
        <w:r w:rsidRPr="00544CC4">
          <w:tab/>
          <w:t>unsigned int(7) reserved</w:t>
        </w:r>
      </w:ins>
      <w:ins w:id="827" w:author="Ye-Kui Wang (yk0)" w:date="2022-01-19T10:27:00Z">
        <w:r w:rsidR="00CB4688">
          <w:t>;</w:t>
        </w:r>
        <w:r w:rsidR="00CB4688">
          <w:br/>
        </w:r>
      </w:ins>
    </w:p>
    <w:p w14:paraId="679D079B" w14:textId="7D48C9ED" w:rsidR="009C6176" w:rsidRPr="009C6176" w:rsidDel="00692BF9" w:rsidRDefault="009C6176" w:rsidP="009C6176">
      <w:pPr>
        <w:pStyle w:val="code"/>
        <w:rPr>
          <w:del w:id="828" w:author="Michael Dolan" w:date="2022-01-18T19:14:00Z"/>
          <w:sz w:val="20"/>
        </w:rPr>
      </w:pPr>
      <w:del w:id="829" w:author="Michael Dolan" w:date="2022-01-18T19:14:00Z">
        <w:r w:rsidRPr="009C6176" w:rsidDel="00692BF9">
          <w:rPr>
            <w:sz w:val="20"/>
          </w:rPr>
          <w:tab/>
          <w:delText>if (flags &amp; 1) {</w:delText>
        </w:r>
        <w:r w:rsidRPr="009C6176" w:rsidDel="00692BF9">
          <w:rPr>
            <w:sz w:val="20"/>
          </w:rPr>
          <w:br/>
        </w:r>
        <w:r w:rsidRPr="009C6176" w:rsidDel="00692BF9">
          <w:rPr>
            <w:sz w:val="20"/>
          </w:rPr>
          <w:tab/>
        </w:r>
        <w:r w:rsidRPr="009C6176" w:rsidDel="00692BF9">
          <w:rPr>
            <w:sz w:val="20"/>
          </w:rPr>
          <w:tab/>
          <w:delText>unsigned int(8)</w:delText>
        </w:r>
        <w:r w:rsidRPr="009C6176" w:rsidDel="00692BF9">
          <w:rPr>
            <w:sz w:val="20"/>
          </w:rPr>
          <w:tab/>
          <w:delText>order=0</w:delText>
        </w:r>
        <w:r w:rsidRPr="009C6176" w:rsidDel="00692BF9">
          <w:rPr>
            <w:sz w:val="20"/>
          </w:rPr>
          <w:br/>
        </w:r>
        <w:r w:rsidRPr="009C6176" w:rsidDel="00692BF9">
          <w:rPr>
            <w:sz w:val="20"/>
          </w:rPr>
          <w:tab/>
          <w:delText>}</w:delText>
        </w:r>
      </w:del>
    </w:p>
    <w:p w14:paraId="0E39C2E5" w14:textId="31383405" w:rsidR="009C6176" w:rsidRPr="009C6176" w:rsidRDefault="009C6176" w:rsidP="009C6176">
      <w:pPr>
        <w:pStyle w:val="code"/>
        <w:rPr>
          <w:sz w:val="20"/>
        </w:rPr>
      </w:pPr>
      <w:r w:rsidRPr="009C6176">
        <w:rPr>
          <w:sz w:val="20"/>
        </w:rPr>
        <w:tab/>
        <w:t>// further attributes and Boxes defining additional processing of</w:t>
      </w:r>
      <w:r w:rsidRPr="009C6176">
        <w:rPr>
          <w:sz w:val="20"/>
        </w:rPr>
        <w:br/>
      </w:r>
      <w:ins w:id="830" w:author="Schreiner, Stephan" w:date="2022-01-19T11:25:00Z">
        <w:r w:rsidR="00702121" w:rsidRPr="009C6176">
          <w:rPr>
            <w:sz w:val="20"/>
          </w:rPr>
          <w:tab/>
        </w:r>
      </w:ins>
      <w:del w:id="831" w:author="Schreiner, Stephan" w:date="2022-01-19T11:25:00Z">
        <w:r w:rsidRPr="009C6176" w:rsidDel="00702121">
          <w:rPr>
            <w:sz w:val="20"/>
          </w:rPr>
          <w:delText xml:space="preserve">   </w:delText>
        </w:r>
      </w:del>
      <w:r w:rsidRPr="009C6176">
        <w:rPr>
          <w:sz w:val="20"/>
        </w:rPr>
        <w:t>// the track contributing to the preselection</w:t>
      </w:r>
      <w:r w:rsidRPr="009C6176">
        <w:rPr>
          <w:sz w:val="20"/>
        </w:rPr>
        <w:br/>
        <w:t>}</w:t>
      </w:r>
    </w:p>
    <w:p w14:paraId="180D39EE" w14:textId="57037756" w:rsidR="009C6176" w:rsidRPr="005A26CA" w:rsidRDefault="009C6176" w:rsidP="009C6176">
      <w:pPr>
        <w:rPr>
          <w:lang w:val="en-US"/>
        </w:rPr>
      </w:pPr>
      <w:r w:rsidRPr="005A26CA">
        <w:rPr>
          <w:lang w:val="en-US"/>
        </w:rPr>
        <w:t>8.3.4.4.</w:t>
      </w:r>
      <w:del w:id="832" w:author="Schreiner, Stephan" w:date="2022-01-19T10:32:00Z">
        <w:r w:rsidRPr="005A26CA" w:rsidDel="007209D0">
          <w:rPr>
            <w:lang w:val="en-US"/>
          </w:rPr>
          <w:delText>5</w:delText>
        </w:r>
      </w:del>
      <w:ins w:id="833" w:author="Schreiner, Stephan" w:date="2022-01-19T10:32:00Z">
        <w:r w:rsidR="007209D0">
          <w:rPr>
            <w:lang w:val="en-US"/>
          </w:rPr>
          <w:t>9</w:t>
        </w:r>
      </w:ins>
      <w:r w:rsidRPr="005A26CA">
        <w:rPr>
          <w:lang w:val="en-US"/>
        </w:rPr>
        <w:t>.3 Semantics</w:t>
      </w:r>
    </w:p>
    <w:p w14:paraId="1DCF5F55" w14:textId="5CBE80C0" w:rsidR="00692BF9" w:rsidRDefault="00692BF9" w:rsidP="00692BF9">
      <w:pPr>
        <w:pStyle w:val="fields"/>
        <w:rPr>
          <w:ins w:id="834" w:author="Michael Dolan" w:date="2022-01-18T19:15:00Z"/>
        </w:rPr>
      </w:pPr>
      <w:ins w:id="835" w:author="Michael Dolan" w:date="2022-01-18T19:15:00Z">
        <w:r>
          <w:rPr>
            <w:rFonts w:ascii="Courier New" w:hAnsi="Courier New"/>
            <w:noProof/>
          </w:rPr>
          <w:t>preselection_tag</w:t>
        </w:r>
        <w:del w:id="836" w:author="Schreiner, Stephan" w:date="2022-01-19T11:45:00Z">
          <w:r w:rsidDel="00D53246">
            <w:rPr>
              <w:rFonts w:ascii="Courier New" w:hAnsi="Courier New"/>
              <w:noProof/>
            </w:rPr>
            <w:delText xml:space="preserve"> </w:delText>
          </w:r>
        </w:del>
        <w:r w:rsidRPr="005A26CA">
          <w:rPr>
            <w:rFonts w:eastAsia="MS Mincho"/>
            <w:szCs w:val="20"/>
            <w:lang w:val="en-US" w:eastAsia="ja-JP"/>
          </w:rPr>
          <w:t xml:space="preserve"> is a codec specific value that a playback system can provide to a decoder to uniquely identify one out of several </w:t>
        </w:r>
        <w:proofErr w:type="spellStart"/>
        <w:r w:rsidRPr="005A26CA">
          <w:rPr>
            <w:rFonts w:eastAsia="MS Mincho"/>
            <w:szCs w:val="20"/>
            <w:lang w:val="en-US" w:eastAsia="ja-JP"/>
          </w:rPr>
          <w:t>preselections</w:t>
        </w:r>
        <w:proofErr w:type="spellEnd"/>
        <w:r w:rsidRPr="005A26CA">
          <w:rPr>
            <w:rFonts w:eastAsia="MS Mincho"/>
            <w:szCs w:val="20"/>
            <w:lang w:val="en-US" w:eastAsia="ja-JP"/>
          </w:rPr>
          <w:t xml:space="preserve"> in the media.</w:t>
        </w:r>
      </w:ins>
    </w:p>
    <w:p w14:paraId="3788F3E1" w14:textId="77777777" w:rsidR="00692BF9" w:rsidRDefault="00692BF9" w:rsidP="00692BF9">
      <w:pPr>
        <w:pStyle w:val="fields"/>
        <w:rPr>
          <w:ins w:id="837" w:author="Michael Dolan" w:date="2022-01-18T19:15:00Z"/>
        </w:rPr>
      </w:pPr>
      <w:ins w:id="838" w:author="Michael Dolan" w:date="2022-01-18T19:15:00Z">
        <w:r>
          <w:rPr>
            <w:rFonts w:ascii="Courier New" w:hAnsi="Courier New"/>
            <w:noProof/>
          </w:rPr>
          <w:t xml:space="preserve">order </w:t>
        </w:r>
        <w:r>
          <w:t>specifies the conformance rules for Representations in Adaptation Sets within the Preselection according to ISO/IEC 23009-1 [</w:t>
        </w:r>
        <w:r>
          <w:rPr>
            <w:highlight w:val="yellow"/>
          </w:rPr>
          <w:t>ref</w:t>
        </w:r>
        <w:r>
          <w:t>], from the following enumerated set:</w:t>
        </w:r>
      </w:ins>
    </w:p>
    <w:p w14:paraId="1C00DAD4" w14:textId="77777777" w:rsidR="00692BF9" w:rsidRDefault="00692BF9" w:rsidP="00692BF9">
      <w:pPr>
        <w:pStyle w:val="fields"/>
        <w:rPr>
          <w:ins w:id="839" w:author="Michael Dolan" w:date="2022-01-18T19:15:00Z"/>
          <w:rFonts w:asciiTheme="majorHAnsi" w:hAnsiTheme="majorHAnsi"/>
          <w:noProof/>
        </w:rPr>
      </w:pPr>
      <w:ins w:id="840" w:author="Michael Dolan" w:date="2022-01-18T19:15:00Z">
        <w:r>
          <w:rPr>
            <w:rFonts w:asciiTheme="majorHAnsi" w:hAnsiTheme="majorHAnsi"/>
            <w:noProof/>
          </w:rPr>
          <w:tab/>
          <w:t>0: undefined</w:t>
        </w:r>
      </w:ins>
    </w:p>
    <w:p w14:paraId="67D7B38E" w14:textId="77777777" w:rsidR="00692BF9" w:rsidRDefault="00692BF9" w:rsidP="00692BF9">
      <w:pPr>
        <w:pStyle w:val="fields"/>
        <w:rPr>
          <w:ins w:id="841" w:author="Michael Dolan" w:date="2022-01-18T19:15:00Z"/>
          <w:rFonts w:asciiTheme="majorHAnsi" w:hAnsiTheme="majorHAnsi"/>
          <w:noProof/>
        </w:rPr>
      </w:pPr>
      <w:ins w:id="842" w:author="Michael Dolan" w:date="2022-01-18T19:15:00Z">
        <w:r>
          <w:rPr>
            <w:rFonts w:asciiTheme="majorHAnsi" w:hAnsiTheme="majorHAnsi"/>
            <w:noProof/>
          </w:rPr>
          <w:lastRenderedPageBreak/>
          <w:tab/>
          <w:t>1: time-ordered</w:t>
        </w:r>
      </w:ins>
    </w:p>
    <w:p w14:paraId="591045CC" w14:textId="77777777" w:rsidR="00692BF9" w:rsidRDefault="00692BF9" w:rsidP="00692BF9">
      <w:pPr>
        <w:pStyle w:val="fields"/>
        <w:rPr>
          <w:ins w:id="843" w:author="Michael Dolan" w:date="2022-01-18T19:15:00Z"/>
          <w:rFonts w:asciiTheme="majorHAnsi" w:hAnsiTheme="majorHAnsi"/>
          <w:noProof/>
        </w:rPr>
      </w:pPr>
      <w:ins w:id="844" w:author="Michael Dolan" w:date="2022-01-18T19:15:00Z">
        <w:r>
          <w:rPr>
            <w:rFonts w:asciiTheme="majorHAnsi" w:hAnsiTheme="majorHAnsi"/>
            <w:noProof/>
          </w:rPr>
          <w:tab/>
          <w:t>2: fully-ordered</w:t>
        </w:r>
      </w:ins>
    </w:p>
    <w:p w14:paraId="60527C92" w14:textId="3F4E8A09" w:rsidR="00692BF9" w:rsidRPr="00C56B4B" w:rsidRDefault="00692BF9" w:rsidP="00C56B4B">
      <w:pPr>
        <w:pStyle w:val="fields"/>
        <w:rPr>
          <w:ins w:id="845" w:author="Michael Dolan" w:date="2022-01-18T19:15:00Z"/>
        </w:rPr>
      </w:pPr>
      <w:ins w:id="846" w:author="Michael Dolan" w:date="2022-01-18T19:15:00Z">
        <w:r w:rsidRPr="00C56B4B">
          <w:rPr>
            <w:rFonts w:ascii="Courier New" w:hAnsi="Courier New"/>
            <w:noProof/>
          </w:rPr>
          <w:t>track_order</w:t>
        </w:r>
        <w:r w:rsidRPr="00C56B4B">
          <w:rPr>
            <w:rFonts w:eastAsia="MS Mincho"/>
            <w:szCs w:val="20"/>
            <w:lang w:val="en-US" w:eastAsia="ja-JP"/>
          </w:rPr>
          <w:t xml:space="preserve"> </w:t>
        </w:r>
        <w:r w:rsidRPr="00C56B4B">
          <w:t xml:space="preserve">defines </w:t>
        </w:r>
        <w:del w:id="847" w:author="Schreiner, Stephan" w:date="2022-01-19T14:21:00Z">
          <w:r w:rsidRPr="00C56B4B" w:rsidDel="00C56B4B">
            <w:delText>in</w:delText>
          </w:r>
        </w:del>
      </w:ins>
      <w:ins w:id="848" w:author="Schreiner, Stephan" w:date="2022-01-19T14:21:00Z">
        <w:r w:rsidR="00C56B4B">
          <w:t>the order</w:t>
        </w:r>
      </w:ins>
      <w:ins w:id="849" w:author="Schreiner, Stephan" w:date="2022-01-19T14:22:00Z">
        <w:r w:rsidR="00C56B4B">
          <w:t xml:space="preserve"> of this track for the merging process described below</w:t>
        </w:r>
      </w:ins>
      <w:ins w:id="850" w:author="Schreiner, Stephan" w:date="2022-01-19T14:23:00Z">
        <w:r w:rsidR="00BD4E75">
          <w:t>.</w:t>
        </w:r>
      </w:ins>
    </w:p>
    <w:p w14:paraId="04D12B88" w14:textId="7E1494E0" w:rsidR="00645602" w:rsidRPr="00C56B4B" w:rsidRDefault="00DD7787" w:rsidP="00C56B4B">
      <w:pPr>
        <w:pStyle w:val="fields"/>
        <w:rPr>
          <w:ins w:id="851" w:author="Michael Dolan" w:date="2022-01-18T19:15:00Z"/>
        </w:rPr>
      </w:pPr>
      <w:ins w:id="852" w:author="Schreiner, Stephan" w:date="2022-01-19T11:37:00Z">
        <w:r w:rsidRPr="00C56B4B">
          <w:rPr>
            <w:rFonts w:ascii="Courier New" w:hAnsi="Courier New"/>
            <w:noProof/>
          </w:rPr>
          <w:t>sample_merge_flag</w:t>
        </w:r>
        <w:r w:rsidRPr="00C56B4B">
          <w:t xml:space="preserve"> equal to 1 indicates th</w:t>
        </w:r>
      </w:ins>
      <w:ins w:id="853" w:author="Schreiner, Stephan" w:date="2022-01-19T11:39:00Z">
        <w:r w:rsidR="0066564F" w:rsidRPr="00C56B4B">
          <w:t>at this track is enabled to be merged with another track</w:t>
        </w:r>
      </w:ins>
      <w:ins w:id="854" w:author="Schreiner, Stephan" w:date="2022-01-19T11:38:00Z">
        <w:r w:rsidRPr="00C56B4B">
          <w:t xml:space="preserve"> as described below</w:t>
        </w:r>
      </w:ins>
      <w:ins w:id="855" w:author="Schreiner, Stephan" w:date="2022-01-19T11:37:00Z">
        <w:r w:rsidRPr="00C56B4B">
          <w:t>.</w:t>
        </w:r>
      </w:ins>
    </w:p>
    <w:p w14:paraId="0A4DA5FE" w14:textId="75703AD3" w:rsidR="005228C0" w:rsidRDefault="005228C0" w:rsidP="003909D4">
      <w:pPr>
        <w:rPr>
          <w:ins w:id="856" w:author="Pre" w:date="2022-01-30T13:25:00Z"/>
          <w:lang w:val="en-US"/>
        </w:rPr>
      </w:pPr>
      <w:ins w:id="857" w:author="Pre" w:date="2022-01-30T13:25:00Z">
        <w:r w:rsidRPr="005228C0">
          <w:rPr>
            <w:highlight w:val="yellow"/>
            <w:lang w:val="en-US"/>
          </w:rPr>
          <w:t xml:space="preserve">Ed. Note: </w:t>
        </w:r>
      </w:ins>
      <w:ins w:id="858" w:author="Pre" w:date="2022-01-30T13:26:00Z">
        <w:r w:rsidRPr="005228C0">
          <w:rPr>
            <w:highlight w:val="yellow"/>
            <w:lang w:val="en-US"/>
          </w:rPr>
          <w:t xml:space="preserve">Order vs </w:t>
        </w:r>
        <w:proofErr w:type="spellStart"/>
        <w:r w:rsidRPr="005228C0">
          <w:rPr>
            <w:highlight w:val="yellow"/>
            <w:lang w:val="en-US"/>
          </w:rPr>
          <w:t>track_order</w:t>
        </w:r>
        <w:proofErr w:type="spellEnd"/>
        <w:r w:rsidRPr="005228C0">
          <w:rPr>
            <w:highlight w:val="yellow"/>
            <w:lang w:val="en-US"/>
          </w:rPr>
          <w:t xml:space="preserve"> under investigation.</w:t>
        </w:r>
      </w:ins>
    </w:p>
    <w:p w14:paraId="6AD7197C" w14:textId="67BE4AEF" w:rsidR="005E1161" w:rsidRDefault="00C83687" w:rsidP="003909D4">
      <w:pPr>
        <w:rPr>
          <w:ins w:id="859" w:author="Ingo Hofmann" w:date="2022-01-19T15:47:00Z"/>
          <w:lang w:val="en-US"/>
        </w:rPr>
      </w:pPr>
      <w:ins w:id="860" w:author="Schreiner, Stephan" w:date="2022-01-19T11:08:00Z">
        <w:del w:id="861" w:author="Ingo Hofmann" w:date="2022-01-19T15:54:00Z">
          <w:r w:rsidRPr="000F4B36" w:rsidDel="00CA69DE">
            <w:rPr>
              <w:lang w:val="en-US"/>
            </w:rPr>
            <w:delText xml:space="preserve">Track contributing to a </w:delText>
          </w:r>
        </w:del>
      </w:ins>
      <w:ins w:id="862" w:author="Schreiner, Stephan" w:date="2022-01-19T11:14:00Z">
        <w:del w:id="863" w:author="Ingo Hofmann" w:date="2022-01-19T15:54:00Z">
          <w:r w:rsidRPr="000F4B36" w:rsidDel="00CA69DE">
            <w:rPr>
              <w:lang w:val="en-US"/>
            </w:rPr>
            <w:delText xml:space="preserve">selected </w:delText>
          </w:r>
        </w:del>
      </w:ins>
      <w:ins w:id="864" w:author="Schreiner, Stephan" w:date="2022-01-19T11:08:00Z">
        <w:del w:id="865" w:author="Ingo Hofmann" w:date="2022-01-19T15:54:00Z">
          <w:r w:rsidRPr="000F4B36" w:rsidDel="00CA69DE">
            <w:rPr>
              <w:lang w:val="en-US"/>
            </w:rPr>
            <w:delText>preselection and</w:delText>
          </w:r>
        </w:del>
      </w:ins>
      <w:ins w:id="866" w:author="Schreiner, Stephan" w:date="2022-01-19T11:12:00Z">
        <w:del w:id="867" w:author="Ingo Hofmann" w:date="2022-01-19T15:54:00Z">
          <w:r w:rsidRPr="000F4B36" w:rsidDel="00CA69DE">
            <w:rPr>
              <w:lang w:val="en-US"/>
            </w:rPr>
            <w:delText xml:space="preserve"> having the </w:delText>
          </w:r>
          <w:r w:rsidRPr="000F4B36" w:rsidDel="00CA69DE">
            <w:rPr>
              <w:rFonts w:ascii="Courier New" w:eastAsia="Times New Roman" w:hAnsi="Courier New"/>
              <w:noProof/>
              <w:szCs w:val="22"/>
              <w:lang w:val="en-GB" w:eastAsia="en-US"/>
            </w:rPr>
            <w:delText>sample_merge_flag</w:delText>
          </w:r>
          <w:r w:rsidRPr="000F4B36" w:rsidDel="00CA69DE">
            <w:rPr>
              <w:lang w:val="en-US"/>
            </w:rPr>
            <w:delText xml:space="preserve"> equal to 1 ma</w:delText>
          </w:r>
        </w:del>
      </w:ins>
      <w:ins w:id="868" w:author="Schreiner, Stephan" w:date="2022-01-19T11:13:00Z">
        <w:del w:id="869" w:author="Ingo Hofmann" w:date="2022-01-19T15:54:00Z">
          <w:r w:rsidRPr="000F4B36" w:rsidDel="00CA69DE">
            <w:rPr>
              <w:lang w:val="en-US"/>
            </w:rPr>
            <w:delText xml:space="preserve">y append each of their samples to the samples of that track </w:delText>
          </w:r>
        </w:del>
      </w:ins>
      <w:ins w:id="870" w:author="Schreiner, Stephan" w:date="2022-01-19T11:40:00Z">
        <w:del w:id="871" w:author="Ingo Hofmann" w:date="2022-01-19T15:54:00Z">
          <w:r w:rsidR="001C44E8" w:rsidRPr="000F4B36" w:rsidDel="00CA69DE">
            <w:rPr>
              <w:lang w:val="en-US"/>
            </w:rPr>
            <w:delText>contribution to</w:delText>
          </w:r>
        </w:del>
      </w:ins>
      <w:ins w:id="872" w:author="Schreiner, Stephan" w:date="2022-01-19T11:13:00Z">
        <w:del w:id="873" w:author="Ingo Hofmann" w:date="2022-01-19T15:54:00Z">
          <w:r w:rsidRPr="000F4B36" w:rsidDel="00CA69DE">
            <w:rPr>
              <w:lang w:val="en-US"/>
            </w:rPr>
            <w:delText xml:space="preserve"> the preselection with </w:delText>
          </w:r>
          <w:r w:rsidRPr="000F4B36" w:rsidDel="00CA69DE">
            <w:rPr>
              <w:rFonts w:ascii="Courier New" w:eastAsia="Times New Roman" w:hAnsi="Courier New"/>
              <w:noProof/>
              <w:szCs w:val="22"/>
              <w:lang w:val="en-GB" w:eastAsia="en-US"/>
            </w:rPr>
            <w:delText>track_order</w:delText>
          </w:r>
          <w:r w:rsidRPr="000F4B36" w:rsidDel="00CA69DE">
            <w:rPr>
              <w:lang w:val="en-US"/>
            </w:rPr>
            <w:delText xml:space="preserve"> set to the next lower</w:delText>
          </w:r>
        </w:del>
      </w:ins>
      <w:ins w:id="874" w:author="Schreiner, Stephan" w:date="2022-01-19T11:14:00Z">
        <w:del w:id="875" w:author="Ingo Hofmann" w:date="2022-01-19T15:54:00Z">
          <w:r w:rsidRPr="000F4B36" w:rsidDel="00CA69DE">
            <w:rPr>
              <w:lang w:val="en-US"/>
            </w:rPr>
            <w:delText xml:space="preserve"> value.</w:delText>
          </w:r>
        </w:del>
      </w:ins>
      <w:ins w:id="876" w:author="Schreiner, Stephan" w:date="2022-01-19T11:15:00Z">
        <w:del w:id="877" w:author="Ingo Hofmann" w:date="2022-01-19T15:54:00Z">
          <w:r w:rsidRPr="000F4B36" w:rsidDel="00CA69DE">
            <w:rPr>
              <w:lang w:val="en-US"/>
            </w:rPr>
            <w:delText xml:space="preserve"> </w:delText>
          </w:r>
          <w:r w:rsidR="00AB7080" w:rsidRPr="000F4B36" w:rsidDel="00CA69DE">
            <w:rPr>
              <w:lang w:val="en-US"/>
            </w:rPr>
            <w:delText xml:space="preserve">If the </w:delText>
          </w:r>
        </w:del>
      </w:ins>
      <w:ins w:id="878" w:author="Schreiner, Stephan" w:date="2022-01-19T11:34:00Z">
        <w:del w:id="879" w:author="Ingo Hofmann" w:date="2022-01-19T15:54:00Z">
          <w:r w:rsidR="00765B0D" w:rsidRPr="000F4B36" w:rsidDel="00CA69DE">
            <w:rPr>
              <w:lang w:val="en-US"/>
            </w:rPr>
            <w:delText xml:space="preserve">generated </w:delText>
          </w:r>
        </w:del>
      </w:ins>
      <w:ins w:id="880" w:author="Schreiner, Stephan" w:date="2022-01-19T11:15:00Z">
        <w:del w:id="881" w:author="Ingo Hofmann" w:date="2022-01-19T15:54:00Z">
          <w:r w:rsidR="00AB7080" w:rsidRPr="000F4B36" w:rsidDel="00CA69DE">
            <w:rPr>
              <w:lang w:val="en-US"/>
            </w:rPr>
            <w:delText xml:space="preserve">output </w:delText>
          </w:r>
        </w:del>
      </w:ins>
      <w:ins w:id="882" w:author="Schreiner, Stephan" w:date="2022-01-19T11:16:00Z">
        <w:del w:id="883" w:author="Ingo Hofmann" w:date="2022-01-19T15:54:00Z">
          <w:r w:rsidR="00382510" w:rsidRPr="000F4B36" w:rsidDel="00CA69DE">
            <w:rPr>
              <w:lang w:val="en-US"/>
            </w:rPr>
            <w:delText xml:space="preserve">samples </w:delText>
          </w:r>
        </w:del>
      </w:ins>
      <w:ins w:id="884" w:author="Schreiner, Stephan" w:date="2022-01-19T11:04:00Z">
        <w:del w:id="885" w:author="Ingo Hofmann" w:date="2022-01-19T15:54:00Z">
          <w:r w:rsidR="00645602" w:rsidRPr="000F4B36" w:rsidDel="00CA69DE">
            <w:rPr>
              <w:lang w:val="en-US"/>
            </w:rPr>
            <w:delText>from this merging process</w:delText>
          </w:r>
        </w:del>
      </w:ins>
      <w:ins w:id="886" w:author="Schreiner, Stephan" w:date="2022-01-19T11:16:00Z">
        <w:del w:id="887" w:author="Ingo Hofmann" w:date="2022-01-19T15:54:00Z">
          <w:r w:rsidR="00382510" w:rsidRPr="000F4B36" w:rsidDel="00CA69DE">
            <w:rPr>
              <w:lang w:val="en-US"/>
            </w:rPr>
            <w:delText xml:space="preserve"> </w:delText>
          </w:r>
        </w:del>
      </w:ins>
      <w:ins w:id="888" w:author="Schreiner, Stephan" w:date="2022-01-19T11:17:00Z">
        <w:del w:id="889" w:author="Ingo Hofmann" w:date="2022-01-19T15:54:00Z">
          <w:r w:rsidR="00382510" w:rsidRPr="000F4B36" w:rsidDel="00CA69DE">
            <w:rPr>
              <w:lang w:val="en-US"/>
            </w:rPr>
            <w:delText>shall be embedded into a new track, this track</w:delText>
          </w:r>
        </w:del>
      </w:ins>
      <w:ins w:id="890" w:author="Schreiner, Stephan" w:date="2022-01-19T11:04:00Z">
        <w:del w:id="891" w:author="Ingo Hofmann" w:date="2022-01-19T15:54:00Z">
          <w:r w:rsidR="00645602" w:rsidRPr="000F4B36" w:rsidDel="00CA69DE">
            <w:rPr>
              <w:lang w:val="en-US"/>
            </w:rPr>
            <w:delText xml:space="preserve"> shall be conformant to a </w:delText>
          </w:r>
        </w:del>
      </w:ins>
      <w:ins w:id="892" w:author="Schreiner, Stephan" w:date="2022-01-19T11:36:00Z">
        <w:del w:id="893" w:author="Ingo Hofmann" w:date="2022-01-19T15:54:00Z">
          <w:r w:rsidR="00C864E7" w:rsidRPr="000F4B36" w:rsidDel="00CA69DE">
            <w:rPr>
              <w:lang w:val="en-US"/>
            </w:rPr>
            <w:delText>media type</w:delText>
          </w:r>
        </w:del>
      </w:ins>
      <w:ins w:id="894" w:author="Schreiner, Stephan" w:date="2022-01-19T11:04:00Z">
        <w:del w:id="895" w:author="Ingo Hofmann" w:date="2022-01-19T15:54:00Z">
          <w:r w:rsidR="00645602" w:rsidRPr="000F4B36" w:rsidDel="00CA69DE">
            <w:rPr>
              <w:lang w:val="en-US"/>
            </w:rPr>
            <w:delText xml:space="preserve"> derived from the base </w:delText>
          </w:r>
        </w:del>
      </w:ins>
      <w:ins w:id="896" w:author="Schreiner, Stephan" w:date="2022-01-19T11:37:00Z">
        <w:del w:id="897" w:author="Ingo Hofmann" w:date="2022-01-19T15:54:00Z">
          <w:r w:rsidR="00C864E7" w:rsidRPr="000F4B36" w:rsidDel="00CA69DE">
            <w:rPr>
              <w:lang w:val="en-US"/>
            </w:rPr>
            <w:delText xml:space="preserve">media </w:delText>
          </w:r>
        </w:del>
      </w:ins>
      <w:ins w:id="898" w:author="Schreiner, Stephan" w:date="2022-01-19T11:04:00Z">
        <w:del w:id="899" w:author="Ingo Hofmann" w:date="2022-01-19T15:54:00Z">
          <w:r w:rsidR="00645602" w:rsidRPr="000F4B36" w:rsidDel="00CA69DE">
            <w:rPr>
              <w:lang w:val="en-US"/>
            </w:rPr>
            <w:delText>type.</w:delText>
          </w:r>
        </w:del>
      </w:ins>
      <w:ins w:id="900" w:author="Schreiner, Stephan" w:date="2022-01-19T11:34:00Z">
        <w:del w:id="901" w:author="Ingo Hofmann" w:date="2022-01-19T15:54:00Z">
          <w:r w:rsidR="00765B0D" w:rsidRPr="000F4B36" w:rsidDel="00CA69DE">
            <w:rPr>
              <w:lang w:val="en-US"/>
            </w:rPr>
            <w:delText xml:space="preserve"> Individual media types may specify different provisions for this process.</w:delText>
          </w:r>
        </w:del>
      </w:ins>
      <w:ins w:id="902" w:author="Ingo Hofmann" w:date="2022-01-19T15:44:00Z">
        <w:r w:rsidR="009B7A8A" w:rsidRPr="000F4B36">
          <w:rPr>
            <w:lang w:val="en-US"/>
          </w:rPr>
          <w:t>Track</w:t>
        </w:r>
      </w:ins>
      <w:ins w:id="903" w:author="Ingo Hofmann" w:date="2022-01-19T15:49:00Z">
        <w:r w:rsidR="005E1161">
          <w:rPr>
            <w:lang w:val="en-US"/>
          </w:rPr>
          <w:t>s</w:t>
        </w:r>
      </w:ins>
      <w:ins w:id="904" w:author="Ingo Hofmann" w:date="2022-01-19T15:44:00Z">
        <w:r w:rsidR="009B7A8A" w:rsidRPr="000F4B36">
          <w:rPr>
            <w:lang w:val="en-US"/>
          </w:rPr>
          <w:t xml:space="preserve"> contributing to a selected preselection and having the </w:t>
        </w:r>
        <w:r w:rsidR="009B7A8A" w:rsidRPr="000F4B36">
          <w:rPr>
            <w:rFonts w:ascii="Courier New" w:eastAsia="Times New Roman" w:hAnsi="Courier New"/>
            <w:noProof/>
            <w:szCs w:val="22"/>
            <w:lang w:val="en-GB" w:eastAsia="en-US"/>
          </w:rPr>
          <w:t>sample_merge_flag</w:t>
        </w:r>
        <w:r w:rsidR="009B7A8A" w:rsidRPr="000F4B36">
          <w:rPr>
            <w:lang w:val="en-US"/>
          </w:rPr>
          <w:t xml:space="preserve"> equal to 1</w:t>
        </w:r>
      </w:ins>
      <w:ins w:id="905" w:author="Ingo Hofmann" w:date="2022-01-19T15:45:00Z">
        <w:r w:rsidR="005E1161">
          <w:rPr>
            <w:lang w:val="en-US"/>
          </w:rPr>
          <w:t xml:space="preserve"> shall </w:t>
        </w:r>
      </w:ins>
      <w:ins w:id="906" w:author="Ingo Hofmann" w:date="2022-01-19T15:49:00Z">
        <w:r w:rsidR="005E1161">
          <w:rPr>
            <w:lang w:val="en-US"/>
          </w:rPr>
          <w:t xml:space="preserve">merge their </w:t>
        </w:r>
      </w:ins>
      <w:ins w:id="907" w:author="Ingo Hofmann" w:date="2022-01-19T15:47:00Z">
        <w:r w:rsidR="005E1161">
          <w:rPr>
            <w:lang w:val="en-US"/>
          </w:rPr>
          <w:t xml:space="preserve">samples </w:t>
        </w:r>
      </w:ins>
      <w:ins w:id="908" w:author="Ingo Hofmann" w:date="2022-01-19T15:45:00Z">
        <w:r w:rsidR="005E1161">
          <w:rPr>
            <w:lang w:val="en-US"/>
          </w:rPr>
          <w:t>according to the respective media type.</w:t>
        </w:r>
      </w:ins>
    </w:p>
    <w:p w14:paraId="10FC0B87" w14:textId="00DFA446" w:rsidR="009B7A8A" w:rsidRDefault="005E1161" w:rsidP="003909D4">
      <w:pPr>
        <w:rPr>
          <w:ins w:id="909" w:author="Pre" w:date="2022-01-30T13:27:00Z"/>
          <w:lang w:val="en-US"/>
        </w:rPr>
      </w:pPr>
      <w:ins w:id="910" w:author="Ingo Hofmann" w:date="2022-01-19T15:45:00Z">
        <w:r>
          <w:rPr>
            <w:lang w:val="en-US"/>
          </w:rPr>
          <w:t xml:space="preserve">If the media type does not specify such a process, </w:t>
        </w:r>
      </w:ins>
      <w:ins w:id="911" w:author="Ingo Hofmann" w:date="2022-01-19T15:46:00Z">
        <w:r>
          <w:rPr>
            <w:lang w:val="en-US"/>
          </w:rPr>
          <w:t>contribut</w:t>
        </w:r>
      </w:ins>
      <w:ins w:id="912" w:author="Ingo Hofmann" w:date="2022-01-19T15:47:00Z">
        <w:r>
          <w:rPr>
            <w:lang w:val="en-US"/>
          </w:rPr>
          <w:t xml:space="preserve">ing </w:t>
        </w:r>
      </w:ins>
      <w:ins w:id="913" w:author="Ingo Hofmann" w:date="2022-01-19T15:52:00Z">
        <w:r w:rsidR="00CA69DE">
          <w:rPr>
            <w:lang w:val="en-US"/>
          </w:rPr>
          <w:t>samples</w:t>
        </w:r>
      </w:ins>
      <w:ins w:id="914" w:author="Ingo Hofmann" w:date="2022-01-19T15:47:00Z">
        <w:r>
          <w:rPr>
            <w:lang w:val="en-US"/>
          </w:rPr>
          <w:t xml:space="preserve"> </w:t>
        </w:r>
      </w:ins>
      <w:ins w:id="915" w:author="Ingo Hofmann" w:date="2022-01-19T15:46:00Z">
        <w:r w:rsidRPr="000F4B36">
          <w:rPr>
            <w:lang w:val="en-US"/>
          </w:rPr>
          <w:t xml:space="preserve">may </w:t>
        </w:r>
      </w:ins>
      <w:ins w:id="916" w:author="Ingo Hofmann" w:date="2022-01-19T15:52:00Z">
        <w:r w:rsidR="00CA69DE">
          <w:rPr>
            <w:lang w:val="en-US"/>
          </w:rPr>
          <w:t xml:space="preserve">be </w:t>
        </w:r>
      </w:ins>
      <w:ins w:id="917" w:author="Ingo Hofmann" w:date="2022-01-19T15:46:00Z">
        <w:r w:rsidRPr="000F4B36">
          <w:rPr>
            <w:lang w:val="en-US"/>
          </w:rPr>
          <w:t>append</w:t>
        </w:r>
      </w:ins>
      <w:ins w:id="918" w:author="Ingo Hofmann" w:date="2022-01-19T15:52:00Z">
        <w:r w:rsidR="00CA69DE">
          <w:rPr>
            <w:lang w:val="en-US"/>
          </w:rPr>
          <w:t xml:space="preserve">ed to the samples of the track with the next lower </w:t>
        </w:r>
        <w:proofErr w:type="spellStart"/>
        <w:r w:rsidR="00CA69DE" w:rsidRPr="007E6CB7">
          <w:rPr>
            <w:rFonts w:ascii="Courier" w:hAnsi="Courier"/>
            <w:lang w:val="en-US"/>
          </w:rPr>
          <w:t>track_order</w:t>
        </w:r>
        <w:proofErr w:type="spellEnd"/>
        <w:r w:rsidR="00CA69DE">
          <w:rPr>
            <w:lang w:val="en-US"/>
          </w:rPr>
          <w:t>.</w:t>
        </w:r>
      </w:ins>
      <w:ins w:id="919" w:author="Ingo Hofmann" w:date="2022-01-19T15:53:00Z">
        <w:r w:rsidR="00CA69DE">
          <w:rPr>
            <w:lang w:val="en-US"/>
          </w:rPr>
          <w:t xml:space="preserve"> </w:t>
        </w:r>
        <w:r w:rsidR="00CA69DE" w:rsidRPr="000F4B36">
          <w:rPr>
            <w:lang w:val="en-US"/>
          </w:rPr>
          <w:t>If the generated output samples from this merging process shall be embedded into a new track, this track shall be conformant to a media type derived from the base media type.</w:t>
        </w:r>
      </w:ins>
    </w:p>
    <w:p w14:paraId="1EADC150" w14:textId="62D49288" w:rsidR="005228C0" w:rsidRPr="003909D4" w:rsidRDefault="005228C0" w:rsidP="003909D4">
      <w:pPr>
        <w:rPr>
          <w:ins w:id="920" w:author="Schreiner, Stephan" w:date="2022-01-19T11:02:00Z"/>
          <w:lang w:val="en-US"/>
        </w:rPr>
      </w:pPr>
      <w:ins w:id="921" w:author="Pre" w:date="2022-01-30T13:27:00Z">
        <w:r w:rsidRPr="005228C0">
          <w:rPr>
            <w:highlight w:val="yellow"/>
            <w:lang w:val="en-US"/>
          </w:rPr>
          <w:t>Ed. Note: The above paragraph needs rephrasing for clarity.</w:t>
        </w:r>
      </w:ins>
    </w:p>
    <w:p w14:paraId="600D20BB" w14:textId="4C01B2FB" w:rsidR="00F02CBB" w:rsidRPr="003909D4" w:rsidRDefault="009B7A8A" w:rsidP="003909D4">
      <w:pPr>
        <w:rPr>
          <w:lang w:val="en-US"/>
        </w:rPr>
      </w:pPr>
      <w:ins w:id="922" w:author="Ingo Hofmann" w:date="2022-01-19T15:40:00Z">
        <w:r>
          <w:rPr>
            <w:lang w:val="en-US"/>
          </w:rPr>
          <w:t xml:space="preserve">Note: </w:t>
        </w:r>
      </w:ins>
      <w:ins w:id="923" w:author="Ingo Hofmann" w:date="2022-01-19T15:54:00Z">
        <w:r w:rsidR="00CA69DE">
          <w:rPr>
            <w:lang w:val="en-US"/>
          </w:rPr>
          <w:t>for MPEG-H 3D Audio, this process is defined in ISO/IEC 2300</w:t>
        </w:r>
      </w:ins>
      <w:ins w:id="924" w:author="Ingo Hofmann" w:date="2022-01-19T15:55:00Z">
        <w:r w:rsidR="00CA69DE">
          <w:rPr>
            <w:lang w:val="en-US"/>
          </w:rPr>
          <w:t>8</w:t>
        </w:r>
      </w:ins>
      <w:ins w:id="925" w:author="Ingo Hofmann" w:date="2022-01-19T15:54:00Z">
        <w:r w:rsidR="00CA69DE">
          <w:rPr>
            <w:lang w:val="en-US"/>
          </w:rPr>
          <w:t>-3, clause 14.6.</w:t>
        </w:r>
      </w:ins>
    </w:p>
    <w:p w14:paraId="0DFBD38C" w14:textId="77777777" w:rsidR="00422F73" w:rsidRDefault="00422F73" w:rsidP="0018563E">
      <w:pPr>
        <w:rPr>
          <w:ins w:id="926" w:author="David Singer Github #36" w:date="2022-02-09T15:40:00Z"/>
          <w:rFonts w:ascii="Times New Roman" w:hAnsi="Times New Roman"/>
          <w:i/>
          <w:iCs/>
          <w:sz w:val="24"/>
          <w:lang w:val="en-GB"/>
        </w:rPr>
      </w:pPr>
      <w:ins w:id="927" w:author="David Singer Github #36" w:date="2022-02-09T15:40:00Z">
        <w:r>
          <w:rPr>
            <w:rFonts w:ascii="Times New Roman" w:hAnsi="Times New Roman"/>
            <w:i/>
            <w:iCs/>
            <w:sz w:val="24"/>
            <w:lang w:val="en-GB"/>
          </w:rPr>
          <w:t>In 8.4.2.2 change</w:t>
        </w:r>
      </w:ins>
    </w:p>
    <w:p w14:paraId="636C6D4D" w14:textId="77777777" w:rsidR="00422F73" w:rsidRDefault="00422F73">
      <w:pPr>
        <w:pStyle w:val="code"/>
        <w:rPr>
          <w:ins w:id="928" w:author="David Singer Github #36" w:date="2022-02-09T15:40:00Z"/>
        </w:rPr>
        <w:pPrChange w:id="929" w:author="David Singer Github #36" w:date="2022-02-09T15:41:00Z">
          <w:pPr/>
        </w:pPrChange>
      </w:pPr>
      <w:ins w:id="930" w:author="David Singer Github #36" w:date="2022-02-09T15:40:00Z">
        <w:r>
          <w:tab/>
          <w:t>bit(1)</w:t>
        </w:r>
        <w:r>
          <w:tab/>
          <w:t>pad = 0;</w:t>
        </w:r>
      </w:ins>
    </w:p>
    <w:p w14:paraId="1670BE18" w14:textId="1F21815C" w:rsidR="00422F73" w:rsidRDefault="00422F73" w:rsidP="0018563E">
      <w:pPr>
        <w:rPr>
          <w:ins w:id="931" w:author="David Singer Github #36" w:date="2022-02-09T15:40:00Z"/>
          <w:rFonts w:ascii="Times New Roman" w:hAnsi="Times New Roman"/>
          <w:i/>
          <w:iCs/>
          <w:sz w:val="24"/>
          <w:lang w:val="en-GB"/>
        </w:rPr>
      </w:pPr>
      <w:ins w:id="932" w:author="David Singer Github #36" w:date="2022-02-09T15:40:00Z">
        <w:r>
          <w:rPr>
            <w:rFonts w:ascii="Times New Roman" w:hAnsi="Times New Roman"/>
            <w:i/>
            <w:iCs/>
            <w:sz w:val="24"/>
            <w:lang w:val="en-GB"/>
          </w:rPr>
          <w:t>to</w:t>
        </w:r>
      </w:ins>
    </w:p>
    <w:p w14:paraId="7DCE1DA9" w14:textId="751B34B3" w:rsidR="00422F73" w:rsidRPr="00422F73" w:rsidRDefault="00422F73">
      <w:pPr>
        <w:pStyle w:val="code"/>
        <w:rPr>
          <w:ins w:id="933" w:author="David Singer Github #36" w:date="2022-02-09T15:40:00Z"/>
          <w:rFonts w:ascii="Cambria" w:hAnsi="Cambria"/>
          <w:lang w:val="de-DE"/>
          <w:rPrChange w:id="934" w:author="David Singer Github #36" w:date="2022-02-09T15:40:00Z">
            <w:rPr>
              <w:ins w:id="935" w:author="David Singer Github #36" w:date="2022-02-09T15:40:00Z"/>
              <w:rFonts w:ascii="Times New Roman" w:hAnsi="Times New Roman"/>
              <w:i/>
              <w:iCs/>
              <w:sz w:val="24"/>
              <w:lang w:val="en-GB"/>
            </w:rPr>
          </w:rPrChange>
        </w:rPr>
        <w:pPrChange w:id="936" w:author="David Singer Github #36" w:date="2022-02-09T15:41:00Z">
          <w:pPr/>
        </w:pPrChange>
      </w:pPr>
      <w:ins w:id="937" w:author="David Singer Github #36" w:date="2022-02-09T15:40:00Z">
        <w:r>
          <w:tab/>
          <w:t>bit(1)</w:t>
        </w:r>
        <w:r>
          <w:tab/>
          <w:t>reserved = 0;</w:t>
        </w:r>
      </w:ins>
    </w:p>
    <w:p w14:paraId="2664FF43" w14:textId="4E98B41D" w:rsidR="0009140E" w:rsidRDefault="0009140E" w:rsidP="0018563E">
      <w:pPr>
        <w:rPr>
          <w:rFonts w:ascii="Times New Roman" w:hAnsi="Times New Roman"/>
          <w:i/>
          <w:iCs/>
          <w:sz w:val="24"/>
          <w:lang w:val="en-GB"/>
        </w:rPr>
      </w:pPr>
      <w:r>
        <w:rPr>
          <w:rFonts w:ascii="Times New Roman" w:hAnsi="Times New Roman"/>
          <w:i/>
          <w:iCs/>
          <w:sz w:val="24"/>
          <w:lang w:val="en-GB"/>
        </w:rPr>
        <w:t>Change 8.4.6.1:</w:t>
      </w:r>
    </w:p>
    <w:p w14:paraId="4FC7E25C" w14:textId="2F6C003E" w:rsidR="0009140E" w:rsidRPr="00101C5D" w:rsidRDefault="0009140E" w:rsidP="0009140E">
      <w:pPr>
        <w:pStyle w:val="Atom"/>
        <w:rPr>
          <w:rFonts w:eastAsia="SimSun"/>
          <w:b/>
          <w:lang w:eastAsia="zh-CN"/>
        </w:rPr>
      </w:pPr>
      <w:r w:rsidRPr="007079FD">
        <w:t>Box Type:</w:t>
      </w:r>
      <w:r w:rsidRPr="007079FD">
        <w:tab/>
      </w:r>
      <w:r w:rsidRPr="007079FD">
        <w:rPr>
          <w:rFonts w:ascii="Courier New" w:hAnsi="Courier New" w:cs="Courier New"/>
        </w:rPr>
        <w:t>'</w:t>
      </w:r>
      <w:proofErr w:type="spellStart"/>
      <w:r w:rsidRPr="007079FD">
        <w:rPr>
          <w:rFonts w:ascii="Courier New" w:hAnsi="Courier New" w:cs="Courier New"/>
        </w:rPr>
        <w:t>elng</w:t>
      </w:r>
      <w:proofErr w:type="spellEnd"/>
      <w:r w:rsidRPr="007079FD">
        <w:rPr>
          <w:rFonts w:ascii="Courier New" w:hAnsi="Courier New" w:cs="Courier New"/>
        </w:rPr>
        <w:t>'</w:t>
      </w:r>
      <w:r w:rsidRPr="007079FD">
        <w:rPr>
          <w:rFonts w:ascii="Courier New" w:hAnsi="Courier New" w:cs="Courier New"/>
        </w:rPr>
        <w:br/>
      </w:r>
      <w:r w:rsidRPr="007079FD">
        <w:t>Container:</w:t>
      </w:r>
      <w:r w:rsidRPr="007079FD">
        <w:tab/>
      </w:r>
      <w:proofErr w:type="spellStart"/>
      <w:r w:rsidRPr="00101C5D">
        <w:rPr>
          <w:rFonts w:ascii="Courier New" w:hAnsi="Courier New" w:cs="Courier New"/>
        </w:rPr>
        <w:t>MediaBox</w:t>
      </w:r>
      <w:proofErr w:type="spellEnd"/>
      <w:r w:rsidRPr="00101C5D">
        <w:rPr>
          <w:rFonts w:ascii="Courier New" w:hAnsi="Courier New" w:cs="Courier New"/>
        </w:rPr>
        <w:t xml:space="preserve">, </w:t>
      </w:r>
      <w:proofErr w:type="spellStart"/>
      <w:r w:rsidR="007079FD" w:rsidRPr="00101C5D">
        <w:rPr>
          <w:rFonts w:ascii="Courier New" w:hAnsi="Courier New" w:cs="Courier New"/>
        </w:rPr>
        <w:t>PreselectionInformationBox</w:t>
      </w:r>
      <w:proofErr w:type="spellEnd"/>
      <w:ins w:id="938" w:author="Ingo Hofmann" w:date="2022-01-19T15:57:00Z">
        <w:r w:rsidR="00EF1694">
          <w:rPr>
            <w:rFonts w:ascii="Courier New" w:hAnsi="Courier New" w:cs="Courier New"/>
          </w:rPr>
          <w:t xml:space="preserve">, </w:t>
        </w:r>
        <w:proofErr w:type="spellStart"/>
        <w:r w:rsidR="00EF1694">
          <w:rPr>
            <w:rFonts w:ascii="Courier New" w:hAnsi="Courier New" w:cs="Courier New"/>
          </w:rPr>
          <w:t>AudioObjectBox</w:t>
        </w:r>
      </w:ins>
      <w:proofErr w:type="spellEnd"/>
      <w:r w:rsidRPr="007079FD">
        <w:br/>
        <w:t>Mandatory:</w:t>
      </w:r>
      <w:r w:rsidRPr="007079FD">
        <w:tab/>
        <w:t>No</w:t>
      </w:r>
      <w:r w:rsidRPr="007079FD">
        <w:br/>
        <w:t>Quantity:</w:t>
      </w:r>
      <w:r w:rsidRPr="007079FD">
        <w:tab/>
        <w:t>Zero or one</w:t>
      </w:r>
    </w:p>
    <w:p w14:paraId="0170DCD2" w14:textId="77777777" w:rsidR="0009140E" w:rsidRPr="0009140E" w:rsidRDefault="0009140E" w:rsidP="0018563E">
      <w:pPr>
        <w:rPr>
          <w:rFonts w:asciiTheme="majorHAnsi" w:hAnsiTheme="majorHAnsi"/>
          <w:sz w:val="24"/>
          <w:lang w:val="en-GB"/>
        </w:rPr>
      </w:pPr>
    </w:p>
    <w:p w14:paraId="74B02E26" w14:textId="05CD0C7E" w:rsidR="00F13331" w:rsidRDefault="00F13331" w:rsidP="0018563E">
      <w:pPr>
        <w:rPr>
          <w:rFonts w:ascii="Times New Roman" w:hAnsi="Times New Roman"/>
          <w:i/>
          <w:iCs/>
          <w:sz w:val="24"/>
          <w:lang w:val="en-GB"/>
        </w:rPr>
      </w:pPr>
      <w:r>
        <w:rPr>
          <w:rFonts w:ascii="Times New Roman" w:hAnsi="Times New Roman"/>
          <w:i/>
          <w:iCs/>
          <w:sz w:val="24"/>
          <w:lang w:val="en-GB"/>
        </w:rPr>
        <w:t>In 8.5.2.1 change</w:t>
      </w:r>
    </w:p>
    <w:p w14:paraId="6ABE5E31" w14:textId="77777777" w:rsidR="00F13331" w:rsidRDefault="00F13331" w:rsidP="00F13331">
      <w:pPr>
        <w:rPr>
          <w:lang w:val="en-GB"/>
        </w:rPr>
      </w:pPr>
      <w:r w:rsidRPr="003176D3">
        <w:rPr>
          <w:lang w:val="en-GB"/>
        </w:rPr>
        <w:t xml:space="preserve">If the ‘format’ field of a </w:t>
      </w:r>
      <w:r w:rsidRPr="00A3770E">
        <w:rPr>
          <w:rStyle w:val="codeChar"/>
        </w:rPr>
        <w:t>SampleEntry</w:t>
      </w:r>
      <w:r w:rsidRPr="003176D3">
        <w:rPr>
          <w:lang w:val="en-GB"/>
        </w:rPr>
        <w:t xml:space="preserve"> is unrecognized, neither the sample description itself, nor the associated media samples, shall be decoded.</w:t>
      </w:r>
    </w:p>
    <w:p w14:paraId="19F1C279" w14:textId="16DC4268" w:rsidR="00F13331" w:rsidRDefault="00F13331" w:rsidP="0018563E">
      <w:pPr>
        <w:rPr>
          <w:rFonts w:ascii="Times New Roman" w:hAnsi="Times New Roman"/>
          <w:i/>
          <w:iCs/>
          <w:sz w:val="24"/>
          <w:lang w:val="en-GB"/>
        </w:rPr>
      </w:pPr>
      <w:r>
        <w:rPr>
          <w:rFonts w:ascii="Times New Roman" w:hAnsi="Times New Roman"/>
          <w:i/>
          <w:iCs/>
          <w:sz w:val="24"/>
          <w:lang w:val="en-GB"/>
        </w:rPr>
        <w:t>to</w:t>
      </w:r>
    </w:p>
    <w:p w14:paraId="1AEC5491" w14:textId="7D6E16E5" w:rsidR="00F13331" w:rsidRDefault="00F13331" w:rsidP="00F13331">
      <w:pPr>
        <w:rPr>
          <w:lang w:val="en-GB"/>
        </w:rPr>
      </w:pPr>
      <w:r w:rsidRPr="003176D3">
        <w:rPr>
          <w:lang w:val="en-GB"/>
        </w:rPr>
        <w:t xml:space="preserve">If the ‘format’ field of a </w:t>
      </w:r>
      <w:r w:rsidRPr="00A3770E">
        <w:rPr>
          <w:rStyle w:val="codeChar"/>
        </w:rPr>
        <w:t>SampleEntry</w:t>
      </w:r>
      <w:r w:rsidRPr="003176D3">
        <w:rPr>
          <w:lang w:val="en-GB"/>
        </w:rPr>
        <w:t xml:space="preserve"> is unrecognized, neither the sample </w:t>
      </w:r>
      <w:r>
        <w:rPr>
          <w:lang w:val="en-GB"/>
        </w:rPr>
        <w:t>entry</w:t>
      </w:r>
      <w:r w:rsidRPr="003176D3">
        <w:rPr>
          <w:lang w:val="en-GB"/>
        </w:rPr>
        <w:t xml:space="preserve"> itself, nor the associated media samples, shall be decoded.</w:t>
      </w:r>
    </w:p>
    <w:p w14:paraId="0C08FAE4" w14:textId="68AFE0AB" w:rsidR="00F13331" w:rsidRDefault="00F13331" w:rsidP="00F13331">
      <w:pPr>
        <w:rPr>
          <w:i/>
          <w:iCs/>
          <w:lang w:val="en-GB"/>
        </w:rPr>
      </w:pPr>
      <w:r w:rsidRPr="00F13331">
        <w:rPr>
          <w:i/>
          <w:iCs/>
          <w:lang w:val="en-GB"/>
        </w:rPr>
        <w:t>In 8.5.2.3 change</w:t>
      </w:r>
    </w:p>
    <w:p w14:paraId="3E4AE56D" w14:textId="610A626E" w:rsidR="00F13331" w:rsidRPr="00F13331" w:rsidRDefault="00F13331" w:rsidP="00F13331">
      <w:pPr>
        <w:pStyle w:val="fields"/>
        <w:jc w:val="both"/>
      </w:pPr>
      <w:r w:rsidRPr="00A3770E">
        <w:rPr>
          <w:rStyle w:val="codeChar"/>
          <w:rFonts w:eastAsia="MS Mincho"/>
        </w:rPr>
        <w:t>data_reference_index</w:t>
      </w:r>
      <w:r>
        <w:t xml:space="preserve"> is an integer that contains the index of the </w:t>
      </w:r>
      <w:proofErr w:type="spellStart"/>
      <w:r w:rsidRPr="00FA7E64">
        <w:rPr>
          <w:rFonts w:ascii="Courier New" w:hAnsi="Courier New" w:cs="Courier New"/>
        </w:rPr>
        <w:t>DataEntry</w:t>
      </w:r>
      <w:proofErr w:type="spellEnd"/>
      <w:r>
        <w:t xml:space="preserve"> to use to retrieve data associated with samples that use this sample description. Data entries are stored in </w:t>
      </w:r>
      <w:proofErr w:type="spellStart"/>
      <w:r w:rsidRPr="00A3770E">
        <w:rPr>
          <w:rStyle w:val="codeChar"/>
          <w:rFonts w:eastAsia="MS Mincho"/>
        </w:rPr>
        <w:t>DataReferenceBox</w:t>
      </w:r>
      <w:r>
        <w:t>es</w:t>
      </w:r>
      <w:proofErr w:type="spellEnd"/>
      <w:r>
        <w:t>. The index ranges from 1 to the number of data entries.</w:t>
      </w:r>
    </w:p>
    <w:p w14:paraId="4A1FC155" w14:textId="5332EC93" w:rsidR="00F13331" w:rsidRPr="00F13331" w:rsidRDefault="00F13331" w:rsidP="00F13331">
      <w:pPr>
        <w:rPr>
          <w:i/>
          <w:iCs/>
          <w:lang w:val="en-GB"/>
        </w:rPr>
      </w:pPr>
      <w:r w:rsidRPr="00F13331">
        <w:rPr>
          <w:i/>
          <w:iCs/>
          <w:lang w:val="en-GB"/>
        </w:rPr>
        <w:t>to</w:t>
      </w:r>
    </w:p>
    <w:p w14:paraId="242E1BE3" w14:textId="037145E2" w:rsidR="00F13331" w:rsidRDefault="00F13331" w:rsidP="00F13331">
      <w:pPr>
        <w:pStyle w:val="fields"/>
        <w:jc w:val="both"/>
      </w:pPr>
      <w:r w:rsidRPr="00A3770E">
        <w:rPr>
          <w:rStyle w:val="codeChar"/>
          <w:rFonts w:eastAsia="MS Mincho"/>
        </w:rPr>
        <w:lastRenderedPageBreak/>
        <w:t>data_reference_index</w:t>
      </w:r>
      <w:r>
        <w:t xml:space="preserve"> is an integer that contains the index of the </w:t>
      </w:r>
      <w:proofErr w:type="spellStart"/>
      <w:r w:rsidRPr="00FA7E64">
        <w:rPr>
          <w:rFonts w:ascii="Courier New" w:hAnsi="Courier New" w:cs="Courier New"/>
        </w:rPr>
        <w:t>DataEntry</w:t>
      </w:r>
      <w:proofErr w:type="spellEnd"/>
      <w:r>
        <w:t xml:space="preserve"> to use to retrieve data associated with samples that use this sample entry. Data entries are stored in </w:t>
      </w:r>
      <w:proofErr w:type="spellStart"/>
      <w:r w:rsidRPr="00A3770E">
        <w:rPr>
          <w:rStyle w:val="codeChar"/>
          <w:rFonts w:eastAsia="MS Mincho"/>
        </w:rPr>
        <w:t>DataReferenceBox</w:t>
      </w:r>
      <w:r>
        <w:t>es</w:t>
      </w:r>
      <w:proofErr w:type="spellEnd"/>
      <w:r>
        <w:t>. The index ranges from 1 to the number of data entries.</w:t>
      </w:r>
    </w:p>
    <w:p w14:paraId="63AAA2A2" w14:textId="0A05A28D" w:rsidR="00F13331" w:rsidRPr="009D5F33" w:rsidRDefault="009D5F33" w:rsidP="0018563E">
      <w:pPr>
        <w:rPr>
          <w:i/>
          <w:iCs/>
          <w:lang w:val="en-GB"/>
        </w:rPr>
      </w:pPr>
      <w:r w:rsidRPr="009D5F33">
        <w:rPr>
          <w:i/>
          <w:iCs/>
          <w:lang w:val="en-GB"/>
        </w:rPr>
        <w:t>In 8.7.2.1 change</w:t>
      </w:r>
    </w:p>
    <w:p w14:paraId="61405714" w14:textId="77777777" w:rsidR="009D5F33" w:rsidRPr="003176D3" w:rsidRDefault="009D5F33" w:rsidP="009D5F33">
      <w:pPr>
        <w:rPr>
          <w:lang w:val="en-GB"/>
        </w:rPr>
      </w:pPr>
      <w:r w:rsidRPr="003176D3">
        <w:rPr>
          <w:lang w:val="en-GB"/>
        </w:rPr>
        <w:t>The data reference object contains a table of data references (normally URLs) that declare the location(s) of the media data used within the presentation. The data reference index in the sample description ties entries in this table to the samples in the track. A track may be split over several sources in this way.</w:t>
      </w:r>
    </w:p>
    <w:p w14:paraId="79AA8C0C" w14:textId="08479128" w:rsidR="009D5F33" w:rsidRPr="009D5F33" w:rsidRDefault="009D5F33" w:rsidP="0018563E">
      <w:pPr>
        <w:rPr>
          <w:i/>
          <w:iCs/>
          <w:lang w:val="en-GB"/>
        </w:rPr>
      </w:pPr>
      <w:r w:rsidRPr="009D5F33">
        <w:rPr>
          <w:i/>
          <w:iCs/>
          <w:lang w:val="en-GB"/>
        </w:rPr>
        <w:t>to</w:t>
      </w:r>
    </w:p>
    <w:p w14:paraId="3A7C38AD" w14:textId="2B9297CA" w:rsidR="009D5F33" w:rsidRPr="003176D3" w:rsidRDefault="009D5F33" w:rsidP="009D5F33">
      <w:pPr>
        <w:rPr>
          <w:lang w:val="en-GB"/>
        </w:rPr>
      </w:pPr>
      <w:r w:rsidRPr="003176D3">
        <w:rPr>
          <w:lang w:val="en-GB"/>
        </w:rPr>
        <w:t xml:space="preserve">The data reference object contains a table of data references (normally URLs) that declare the location(s) of the media data used within the presentation. The data reference index in the sample </w:t>
      </w:r>
      <w:r>
        <w:rPr>
          <w:lang w:val="en-GB"/>
        </w:rPr>
        <w:t>entry</w:t>
      </w:r>
      <w:r w:rsidRPr="003176D3">
        <w:rPr>
          <w:lang w:val="en-GB"/>
        </w:rPr>
        <w:t xml:space="preserve"> ties entries in this table to the samples in the track. A track may be split over several sources in this way.</w:t>
      </w:r>
    </w:p>
    <w:p w14:paraId="4D58D3A3" w14:textId="670B3984" w:rsidR="009D5F33" w:rsidRPr="009D5F33" w:rsidRDefault="009D5F33" w:rsidP="0018563E">
      <w:pPr>
        <w:rPr>
          <w:i/>
          <w:iCs/>
          <w:lang w:val="en-GB"/>
        </w:rPr>
      </w:pPr>
      <w:r w:rsidRPr="009D5F33">
        <w:rPr>
          <w:i/>
          <w:iCs/>
          <w:lang w:val="en-GB"/>
        </w:rPr>
        <w:t>In 8.7.4.1 change</w:t>
      </w:r>
    </w:p>
    <w:p w14:paraId="087F7C83" w14:textId="77777777" w:rsidR="009D5F33" w:rsidRPr="003176D3" w:rsidRDefault="009D5F33" w:rsidP="009D5F33">
      <w:pPr>
        <w:rPr>
          <w:lang w:val="en-GB"/>
        </w:rPr>
      </w:pPr>
      <w:r w:rsidRPr="003176D3">
        <w:rPr>
          <w:lang w:val="en-GB"/>
        </w:rPr>
        <w:t>Samples within the media data are grouped into chunks. Chunks can be of different sizes, and the samples within a chunk can have different sizes. This table can be used to find the chunk that contains a sample, its position, and the associated sample description.</w:t>
      </w:r>
    </w:p>
    <w:p w14:paraId="7AD0D6FB" w14:textId="4C74B4CB" w:rsidR="009D5F33" w:rsidRPr="009D5F33" w:rsidRDefault="009D5F33" w:rsidP="0018563E">
      <w:pPr>
        <w:rPr>
          <w:i/>
          <w:iCs/>
          <w:lang w:val="en-GB"/>
        </w:rPr>
      </w:pPr>
      <w:r w:rsidRPr="009D5F33">
        <w:rPr>
          <w:i/>
          <w:iCs/>
          <w:lang w:val="en-GB"/>
        </w:rPr>
        <w:t>to</w:t>
      </w:r>
    </w:p>
    <w:p w14:paraId="64AF995E" w14:textId="31D5EC10" w:rsidR="009D5F33" w:rsidRDefault="009D5F33" w:rsidP="009D5F33">
      <w:pPr>
        <w:rPr>
          <w:lang w:val="en-GB"/>
        </w:rPr>
      </w:pPr>
      <w:r w:rsidRPr="003176D3">
        <w:rPr>
          <w:lang w:val="en-GB"/>
        </w:rPr>
        <w:t xml:space="preserve">Samples within the media data are grouped into chunks. Chunks can be of different sizes, and the samples within a chunk can have different sizes. This table can be used to find the chunk that contains a sample, its position, and the associated sample </w:t>
      </w:r>
      <w:r>
        <w:rPr>
          <w:lang w:val="en-GB"/>
        </w:rPr>
        <w:t>entry</w:t>
      </w:r>
      <w:r w:rsidRPr="003176D3">
        <w:rPr>
          <w:lang w:val="en-GB"/>
        </w:rPr>
        <w:t>.</w:t>
      </w:r>
    </w:p>
    <w:p w14:paraId="251328EA" w14:textId="48D18EB4" w:rsidR="009D5F33" w:rsidRPr="009D5F33" w:rsidRDefault="009D5F33" w:rsidP="009D5F33">
      <w:pPr>
        <w:rPr>
          <w:i/>
          <w:iCs/>
          <w:lang w:val="en-GB"/>
        </w:rPr>
      </w:pPr>
      <w:r w:rsidRPr="009D5F33">
        <w:rPr>
          <w:i/>
          <w:iCs/>
          <w:lang w:val="en-GB"/>
        </w:rPr>
        <w:t>In 8.8.4.1 change</w:t>
      </w:r>
    </w:p>
    <w:p w14:paraId="38BED144" w14:textId="77777777" w:rsidR="009D5F33" w:rsidRPr="003176D3" w:rsidRDefault="009D5F33" w:rsidP="009D5F33">
      <w:pPr>
        <w:rPr>
          <w:lang w:val="en-GB"/>
        </w:rPr>
      </w:pPr>
      <w:r w:rsidRPr="003176D3">
        <w:rPr>
          <w:lang w:val="en-GB"/>
        </w:rPr>
        <w:t xml:space="preserve">The movie fragments extend the presentation in time. They provide the information that would previously have been in the </w:t>
      </w:r>
      <w:r w:rsidRPr="00A3770E">
        <w:rPr>
          <w:rStyle w:val="codeChar"/>
        </w:rPr>
        <w:t>MovieBox</w:t>
      </w:r>
      <w:r w:rsidRPr="003176D3">
        <w:rPr>
          <w:lang w:val="en-GB"/>
        </w:rPr>
        <w:t xml:space="preserve">. The actual samples are in </w:t>
      </w:r>
      <w:proofErr w:type="spellStart"/>
      <w:r w:rsidRPr="00A3770E">
        <w:rPr>
          <w:rStyle w:val="codeChar"/>
        </w:rPr>
        <w:t>MediaDataBox</w:t>
      </w:r>
      <w:r w:rsidRPr="003176D3">
        <w:rPr>
          <w:lang w:val="en-GB"/>
        </w:rPr>
        <w:t>es</w:t>
      </w:r>
      <w:proofErr w:type="spellEnd"/>
      <w:r w:rsidRPr="003176D3">
        <w:rPr>
          <w:lang w:val="en-GB"/>
        </w:rPr>
        <w:t xml:space="preserve">, as usual, if they are in the same file. The data reference index is in the sample description, so it is possible to build incremental presentations where the media data is in files other than the file containing the </w:t>
      </w:r>
      <w:r w:rsidRPr="00A3770E">
        <w:rPr>
          <w:rStyle w:val="codeChar"/>
        </w:rPr>
        <w:t>MovieBox</w:t>
      </w:r>
      <w:r w:rsidRPr="003176D3">
        <w:rPr>
          <w:lang w:val="en-GB"/>
        </w:rPr>
        <w:t>.</w:t>
      </w:r>
    </w:p>
    <w:p w14:paraId="4B13A187" w14:textId="10452CB5" w:rsidR="009D5F33" w:rsidRPr="009D5F33" w:rsidRDefault="009D5F33" w:rsidP="009D5F33">
      <w:pPr>
        <w:rPr>
          <w:i/>
          <w:iCs/>
          <w:lang w:val="en-GB"/>
        </w:rPr>
      </w:pPr>
      <w:r w:rsidRPr="009D5F33">
        <w:rPr>
          <w:i/>
          <w:iCs/>
          <w:lang w:val="en-GB"/>
        </w:rPr>
        <w:t>to</w:t>
      </w:r>
    </w:p>
    <w:p w14:paraId="48D0D4ED" w14:textId="747B7063" w:rsidR="009D5F33" w:rsidRPr="003176D3" w:rsidRDefault="009D5F33" w:rsidP="009D5F33">
      <w:pPr>
        <w:rPr>
          <w:lang w:val="en-GB"/>
        </w:rPr>
      </w:pPr>
      <w:r w:rsidRPr="003176D3">
        <w:rPr>
          <w:lang w:val="en-GB"/>
        </w:rPr>
        <w:t>The movie fragments extend the presentation in time. They provide information that</w:t>
      </w:r>
      <w:r>
        <w:rPr>
          <w:lang w:val="en-GB"/>
        </w:rPr>
        <w:t>, when fragments are not used,</w:t>
      </w:r>
      <w:r w:rsidRPr="003176D3">
        <w:rPr>
          <w:lang w:val="en-GB"/>
        </w:rPr>
        <w:t xml:space="preserve"> would </w:t>
      </w:r>
      <w:r>
        <w:rPr>
          <w:lang w:val="en-GB"/>
        </w:rPr>
        <w:t>be</w:t>
      </w:r>
      <w:r w:rsidRPr="003176D3">
        <w:rPr>
          <w:lang w:val="en-GB"/>
        </w:rPr>
        <w:t xml:space="preserve"> in the </w:t>
      </w:r>
      <w:r w:rsidRPr="00A3770E">
        <w:rPr>
          <w:rStyle w:val="codeChar"/>
        </w:rPr>
        <w:t>MovieBox</w:t>
      </w:r>
      <w:r w:rsidRPr="003176D3">
        <w:rPr>
          <w:lang w:val="en-GB"/>
        </w:rPr>
        <w:t xml:space="preserve">. The actual samples are in </w:t>
      </w:r>
      <w:proofErr w:type="spellStart"/>
      <w:r w:rsidRPr="00A3770E">
        <w:rPr>
          <w:rStyle w:val="codeChar"/>
        </w:rPr>
        <w:t>MediaDataBox</w:t>
      </w:r>
      <w:r w:rsidRPr="003176D3">
        <w:rPr>
          <w:lang w:val="en-GB"/>
        </w:rPr>
        <w:t>es</w:t>
      </w:r>
      <w:proofErr w:type="spellEnd"/>
      <w:r w:rsidRPr="003176D3">
        <w:rPr>
          <w:lang w:val="en-GB"/>
        </w:rPr>
        <w:t xml:space="preserve">, as usual, if they are in the same file. The data reference index is in the sample </w:t>
      </w:r>
      <w:r>
        <w:rPr>
          <w:lang w:val="en-GB"/>
        </w:rPr>
        <w:t>entry</w:t>
      </w:r>
      <w:r w:rsidRPr="003176D3">
        <w:rPr>
          <w:lang w:val="en-GB"/>
        </w:rPr>
        <w:t xml:space="preserve">, so it is possible to build incremental presentations where the media data is in files other than the file containing the </w:t>
      </w:r>
      <w:r w:rsidRPr="00A3770E">
        <w:rPr>
          <w:rStyle w:val="codeChar"/>
        </w:rPr>
        <w:t>MovieBox</w:t>
      </w:r>
      <w:r w:rsidRPr="003176D3">
        <w:rPr>
          <w:lang w:val="en-GB"/>
        </w:rPr>
        <w:t>.</w:t>
      </w:r>
    </w:p>
    <w:p w14:paraId="4BA88E02" w14:textId="77777777" w:rsidR="00CD7BA2" w:rsidRDefault="00CD7BA2" w:rsidP="00CD47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after="136" w:line="240" w:lineRule="auto"/>
        <w:textAlignment w:val="baseline"/>
        <w:rPr>
          <w:ins w:id="939" w:author="Miska Hannuksela" w:date="2022-02-10T09:42:00Z"/>
          <w:rFonts w:ascii="Times New Roman" w:eastAsia="Times New Roman" w:hAnsi="Times New Roman"/>
          <w:i/>
          <w:iCs/>
          <w:szCs w:val="22"/>
          <w:lang w:val="en-CA" w:eastAsia="en-US"/>
        </w:rPr>
      </w:pPr>
    </w:p>
    <w:p w14:paraId="3049D3DB" w14:textId="3CC77A38" w:rsidR="00CD473E" w:rsidRPr="00CD473E" w:rsidRDefault="00CD473E" w:rsidP="00CD47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after="136" w:line="240" w:lineRule="auto"/>
        <w:textAlignment w:val="baseline"/>
        <w:rPr>
          <w:ins w:id="940" w:author="Miska Hannuksela" w:date="2022-02-10T09:28:00Z"/>
          <w:rFonts w:ascii="Times New Roman" w:eastAsia="Times New Roman" w:hAnsi="Times New Roman"/>
          <w:i/>
          <w:iCs/>
          <w:szCs w:val="22"/>
          <w:lang w:val="en-CA" w:eastAsia="en-US"/>
        </w:rPr>
      </w:pPr>
      <w:ins w:id="941" w:author="Miska Hannuksela" w:date="2022-02-10T09:28:00Z">
        <w:r w:rsidRPr="00CD473E">
          <w:rPr>
            <w:rFonts w:ascii="Times New Roman" w:eastAsia="Times New Roman" w:hAnsi="Times New Roman"/>
            <w:i/>
            <w:iCs/>
            <w:szCs w:val="22"/>
            <w:lang w:val="en-CA" w:eastAsia="en-US"/>
          </w:rPr>
          <w:t>In subclause 8.8.7.1, replace the following text</w:t>
        </w:r>
      </w:ins>
      <w:ins w:id="942" w:author="Miska Hannuksela" w:date="2022-02-10T09:34:00Z">
        <w:r w:rsidR="00EC080E">
          <w:rPr>
            <w:rFonts w:ascii="Times New Roman" w:eastAsia="Times New Roman" w:hAnsi="Times New Roman"/>
            <w:i/>
            <w:iCs/>
            <w:szCs w:val="22"/>
            <w:lang w:val="en-CA" w:eastAsia="en-US"/>
          </w:rPr>
          <w:t xml:space="preserve"> and renumber the </w:t>
        </w:r>
      </w:ins>
      <w:ins w:id="943" w:author="Miska Hannuksela" w:date="2022-02-10T09:35:00Z">
        <w:r w:rsidR="00EC080E">
          <w:rPr>
            <w:rFonts w:ascii="Times New Roman" w:eastAsia="Times New Roman" w:hAnsi="Times New Roman"/>
            <w:i/>
            <w:iCs/>
            <w:szCs w:val="22"/>
            <w:lang w:val="en-CA" w:eastAsia="en-US"/>
          </w:rPr>
          <w:t>NOTE in this subclause</w:t>
        </w:r>
      </w:ins>
      <w:ins w:id="944" w:author="Miska Hannuksela" w:date="2022-02-10T09:28:00Z">
        <w:r w:rsidRPr="00CD473E">
          <w:rPr>
            <w:rFonts w:ascii="Times New Roman" w:eastAsia="Times New Roman" w:hAnsi="Times New Roman"/>
            <w:i/>
            <w:iCs/>
            <w:szCs w:val="22"/>
            <w:lang w:val="en-CA" w:eastAsia="en-US"/>
          </w:rPr>
          <w:t>:</w:t>
        </w:r>
      </w:ins>
    </w:p>
    <w:p w14:paraId="1B513F5E" w14:textId="77777777" w:rsidR="00CD473E" w:rsidRPr="00CD473E" w:rsidRDefault="00CD473E" w:rsidP="00CD473E">
      <w:pPr>
        <w:rPr>
          <w:ins w:id="945" w:author="Miska Hannuksela" w:date="2022-02-10T09:28:00Z"/>
          <w:lang w:val="en-CA"/>
        </w:rPr>
      </w:pPr>
      <w:ins w:id="946" w:author="Miska Hannuksela" w:date="2022-02-10T09:28:00Z">
        <w:r w:rsidRPr="00CD473E">
          <w:rPr>
            <w:lang w:val="en-CA"/>
          </w:rPr>
          <w:t xml:space="preserve">The data origin that the base data offset is relative and the value of </w:t>
        </w:r>
        <w:proofErr w:type="spellStart"/>
        <w:r w:rsidRPr="00CD473E">
          <w:rPr>
            <w:rFonts w:ascii="Courier New" w:hAnsi="Courier New" w:cs="Courier New"/>
            <w:lang w:val="en-CA"/>
          </w:rPr>
          <w:t>base_data_offset</w:t>
        </w:r>
        <w:proofErr w:type="spellEnd"/>
        <w:r w:rsidRPr="00CD473E">
          <w:rPr>
            <w:lang w:val="en-CA"/>
          </w:rPr>
          <w:t>, when not present, are inferred as follows:</w:t>
        </w:r>
      </w:ins>
    </w:p>
    <w:p w14:paraId="16F8C594" w14:textId="77777777" w:rsidR="00CD473E" w:rsidRPr="00CD473E" w:rsidRDefault="00CD473E" w:rsidP="00CD473E">
      <w:pPr>
        <w:numPr>
          <w:ilvl w:val="0"/>
          <w:numId w:val="62"/>
        </w:numPr>
        <w:tabs>
          <w:tab w:val="left" w:pos="360"/>
          <w:tab w:val="left" w:pos="403"/>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after="136" w:line="240" w:lineRule="atLeast"/>
        <w:ind w:left="714" w:hanging="357"/>
        <w:textAlignment w:val="baseline"/>
        <w:rPr>
          <w:ins w:id="947" w:author="Miska Hannuksela" w:date="2022-02-10T09:28:00Z"/>
          <w:lang w:val="en-CA"/>
        </w:rPr>
      </w:pPr>
      <w:ins w:id="948" w:author="Miska Hannuksela" w:date="2022-02-10T09:28:00Z">
        <w:r w:rsidRPr="00CD473E">
          <w:rPr>
            <w:rFonts w:cs="Arial"/>
            <w:lang w:val="en-CA"/>
          </w:rPr>
          <w:lastRenderedPageBreak/>
          <w:t xml:space="preserve">If the </w:t>
        </w:r>
        <w:r w:rsidRPr="00CD473E">
          <w:rPr>
            <w:rFonts w:ascii="Courier New" w:hAnsi="Courier New" w:cs="Courier New"/>
            <w:lang w:val="en-CA"/>
          </w:rPr>
          <w:t>base-data-offset-present</w:t>
        </w:r>
        <w:r w:rsidRPr="00CD473E">
          <w:rPr>
            <w:rFonts w:cs="Arial"/>
            <w:lang w:val="en-CA"/>
          </w:rPr>
          <w:t xml:space="preserve"> flag is equal to 0 and the </w:t>
        </w:r>
        <w:r w:rsidRPr="00CD473E">
          <w:rPr>
            <w:rFonts w:ascii="Courier New" w:hAnsi="Courier New" w:cs="Courier New"/>
            <w:lang w:val="en-CA"/>
          </w:rPr>
          <w:t>default-base-is-</w:t>
        </w:r>
        <w:proofErr w:type="spellStart"/>
        <w:r w:rsidRPr="00CD473E">
          <w:rPr>
            <w:rFonts w:ascii="Courier New" w:hAnsi="Courier New" w:cs="Courier New"/>
            <w:lang w:val="en-CA"/>
          </w:rPr>
          <w:t>moof</w:t>
        </w:r>
        <w:proofErr w:type="spellEnd"/>
        <w:r w:rsidRPr="00CD473E">
          <w:rPr>
            <w:rFonts w:cs="Arial"/>
            <w:lang w:val="en-CA"/>
          </w:rPr>
          <w:t xml:space="preserve"> flag is equal to 1, </w:t>
        </w:r>
        <w:proofErr w:type="spellStart"/>
        <w:r w:rsidRPr="00CD473E">
          <w:rPr>
            <w:rFonts w:ascii="Courier New" w:hAnsi="Courier New" w:cs="Courier New"/>
            <w:lang w:val="en-CA"/>
          </w:rPr>
          <w:t>base_data_offset</w:t>
        </w:r>
        <w:proofErr w:type="spellEnd"/>
        <w:r w:rsidRPr="00CD473E">
          <w:rPr>
            <w:rFonts w:cs="Arial"/>
            <w:lang w:val="en-CA"/>
          </w:rPr>
          <w:t xml:space="preserve"> is inferred to be equal to 0 and is relative to </w:t>
        </w:r>
        <w:r w:rsidRPr="00CD473E">
          <w:rPr>
            <w:lang w:val="en-CA"/>
          </w:rPr>
          <w:t xml:space="preserve">the first byte of the </w:t>
        </w:r>
        <w:proofErr w:type="spellStart"/>
        <w:r w:rsidRPr="00CD473E">
          <w:rPr>
            <w:rFonts w:ascii="Courier New" w:hAnsi="Courier New" w:cs="Courier New"/>
            <w:lang w:val="en-CA"/>
          </w:rPr>
          <w:t>MovieFragmentBox</w:t>
        </w:r>
        <w:proofErr w:type="spellEnd"/>
        <w:r w:rsidRPr="00CD473E">
          <w:rPr>
            <w:lang w:val="en-CA"/>
          </w:rPr>
          <w:t xml:space="preserve"> containing this box.</w:t>
        </w:r>
      </w:ins>
    </w:p>
    <w:p w14:paraId="60C07CBB" w14:textId="77777777" w:rsidR="00CD473E" w:rsidRPr="00CD473E" w:rsidRDefault="00CD473E" w:rsidP="00CD473E">
      <w:pPr>
        <w:numPr>
          <w:ilvl w:val="0"/>
          <w:numId w:val="62"/>
        </w:numPr>
        <w:tabs>
          <w:tab w:val="left" w:pos="360"/>
          <w:tab w:val="left" w:pos="403"/>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after="136" w:line="240" w:lineRule="atLeast"/>
        <w:ind w:left="714" w:hanging="357"/>
        <w:textAlignment w:val="baseline"/>
        <w:rPr>
          <w:ins w:id="949" w:author="Miska Hannuksela" w:date="2022-02-10T09:28:00Z"/>
          <w:lang w:val="en-CA"/>
        </w:rPr>
      </w:pPr>
      <w:ins w:id="950" w:author="Miska Hannuksela" w:date="2022-02-10T09:28:00Z">
        <w:r w:rsidRPr="00CD473E">
          <w:rPr>
            <w:lang w:val="en-CA"/>
          </w:rPr>
          <w:t xml:space="preserve">Otherwise, if </w:t>
        </w:r>
        <w:r w:rsidRPr="00CD473E">
          <w:rPr>
            <w:rFonts w:ascii="Courier New" w:hAnsi="Courier New" w:cs="Courier New"/>
            <w:lang w:val="en-CA"/>
          </w:rPr>
          <w:t>base-data-offset-present</w:t>
        </w:r>
        <w:r w:rsidRPr="00CD473E">
          <w:rPr>
            <w:rFonts w:cs="Arial"/>
            <w:lang w:val="en-CA"/>
          </w:rPr>
          <w:t xml:space="preserve"> flag is equal to 0 and the </w:t>
        </w:r>
        <w:r w:rsidRPr="00CD473E">
          <w:rPr>
            <w:rFonts w:ascii="Courier New" w:hAnsi="Courier New" w:cs="Courier New"/>
            <w:lang w:val="en-CA"/>
          </w:rPr>
          <w:t>default-base-is-</w:t>
        </w:r>
        <w:proofErr w:type="spellStart"/>
        <w:r w:rsidRPr="00CD473E">
          <w:rPr>
            <w:rFonts w:ascii="Courier New" w:hAnsi="Courier New" w:cs="Courier New"/>
            <w:lang w:val="en-CA"/>
          </w:rPr>
          <w:t>moof</w:t>
        </w:r>
        <w:proofErr w:type="spellEnd"/>
        <w:r w:rsidRPr="00CD473E">
          <w:rPr>
            <w:rFonts w:cs="Arial"/>
            <w:lang w:val="en-CA"/>
          </w:rPr>
          <w:t xml:space="preserve"> flag is equal to 0 and this </w:t>
        </w:r>
        <w:proofErr w:type="spellStart"/>
        <w:r w:rsidRPr="00CD473E">
          <w:rPr>
            <w:rFonts w:ascii="Courier New" w:hAnsi="Courier New" w:cs="Courier New"/>
            <w:lang w:val="en-CA"/>
          </w:rPr>
          <w:t>TrackFragmentBox</w:t>
        </w:r>
        <w:proofErr w:type="spellEnd"/>
        <w:r w:rsidRPr="00CD473E">
          <w:rPr>
            <w:rFonts w:cs="Arial"/>
            <w:lang w:val="en-CA"/>
          </w:rPr>
          <w:t xml:space="preserve"> is not the first </w:t>
        </w:r>
        <w:proofErr w:type="spellStart"/>
        <w:r w:rsidRPr="00CD473E">
          <w:rPr>
            <w:rFonts w:ascii="Courier New" w:hAnsi="Courier New" w:cs="Courier New"/>
            <w:lang w:val="en-CA"/>
          </w:rPr>
          <w:t>TrackFragmentBox</w:t>
        </w:r>
        <w:proofErr w:type="spellEnd"/>
        <w:r w:rsidRPr="00CD473E">
          <w:rPr>
            <w:rFonts w:cs="Arial"/>
            <w:lang w:val="en-CA"/>
          </w:rPr>
          <w:t xml:space="preserve"> of the same track in the containing </w:t>
        </w:r>
        <w:proofErr w:type="spellStart"/>
        <w:r w:rsidRPr="00CD473E">
          <w:rPr>
            <w:rFonts w:ascii="Courier New" w:hAnsi="Courier New" w:cs="Courier New"/>
            <w:lang w:val="en-CA"/>
          </w:rPr>
          <w:t>MovieFragmentBox</w:t>
        </w:r>
        <w:proofErr w:type="spellEnd"/>
        <w:r w:rsidRPr="00CD473E">
          <w:rPr>
            <w:rFonts w:cs="Arial"/>
            <w:lang w:val="en-CA"/>
          </w:rPr>
          <w:t xml:space="preserve">, </w:t>
        </w:r>
        <w:proofErr w:type="spellStart"/>
        <w:r w:rsidRPr="00CD473E">
          <w:rPr>
            <w:rFonts w:ascii="Courier New" w:hAnsi="Courier New" w:cs="Courier New"/>
            <w:lang w:val="en-CA"/>
          </w:rPr>
          <w:t>base_data_offset</w:t>
        </w:r>
        <w:proofErr w:type="spellEnd"/>
        <w:r w:rsidRPr="00CD473E">
          <w:rPr>
            <w:rFonts w:cs="Arial"/>
            <w:lang w:val="en-CA"/>
          </w:rPr>
          <w:t xml:space="preserve"> is inferred to be equal to 1 and is relative to the end of the data defined by the preceding track fragment of the same track</w:t>
        </w:r>
        <w:r w:rsidRPr="00CD473E">
          <w:rPr>
            <w:lang w:val="en-CA"/>
          </w:rPr>
          <w:t>.</w:t>
        </w:r>
      </w:ins>
    </w:p>
    <w:p w14:paraId="537DF417" w14:textId="77777777" w:rsidR="00CD473E" w:rsidRPr="00CD473E" w:rsidRDefault="00CD473E" w:rsidP="00CD473E">
      <w:pPr>
        <w:numPr>
          <w:ilvl w:val="0"/>
          <w:numId w:val="62"/>
        </w:numPr>
        <w:tabs>
          <w:tab w:val="left" w:pos="360"/>
          <w:tab w:val="left" w:pos="403"/>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after="136" w:line="240" w:lineRule="atLeast"/>
        <w:ind w:left="714" w:hanging="357"/>
        <w:textAlignment w:val="baseline"/>
        <w:rPr>
          <w:ins w:id="951" w:author="Miska Hannuksela" w:date="2022-02-10T09:28:00Z"/>
          <w:lang w:val="en-CA"/>
        </w:rPr>
      </w:pPr>
      <w:ins w:id="952" w:author="Miska Hannuksela" w:date="2022-02-10T09:28:00Z">
        <w:r w:rsidRPr="00CD473E">
          <w:rPr>
            <w:lang w:val="en-CA"/>
          </w:rPr>
          <w:t xml:space="preserve">Otherwise, if </w:t>
        </w:r>
        <w:r w:rsidRPr="00CD473E">
          <w:rPr>
            <w:rFonts w:ascii="Courier New" w:hAnsi="Courier New" w:cs="Courier New"/>
            <w:lang w:val="en-CA"/>
          </w:rPr>
          <w:t>base-data-offset-present</w:t>
        </w:r>
        <w:r w:rsidRPr="00CD473E">
          <w:rPr>
            <w:rFonts w:cs="Arial"/>
            <w:lang w:val="en-CA"/>
          </w:rPr>
          <w:t xml:space="preserve"> flag is equal to 0 and the </w:t>
        </w:r>
        <w:r w:rsidRPr="00CD473E">
          <w:rPr>
            <w:rFonts w:ascii="Courier New" w:hAnsi="Courier New" w:cs="Courier New"/>
            <w:lang w:val="en-CA"/>
          </w:rPr>
          <w:t>default-base-is-</w:t>
        </w:r>
        <w:proofErr w:type="spellStart"/>
        <w:r w:rsidRPr="00CD473E">
          <w:rPr>
            <w:rFonts w:ascii="Courier New" w:hAnsi="Courier New" w:cs="Courier New"/>
            <w:lang w:val="en-CA"/>
          </w:rPr>
          <w:t>moof</w:t>
        </w:r>
        <w:proofErr w:type="spellEnd"/>
        <w:r w:rsidRPr="00CD473E">
          <w:rPr>
            <w:rFonts w:cs="Arial"/>
            <w:lang w:val="en-CA"/>
          </w:rPr>
          <w:t xml:space="preserve"> flag is equal to 0 and </w:t>
        </w:r>
        <w:r w:rsidRPr="00CD473E">
          <w:rPr>
            <w:lang w:val="en-CA"/>
          </w:rPr>
          <w:t xml:space="preserve">the </w:t>
        </w:r>
        <w:r w:rsidRPr="00CD473E">
          <w:rPr>
            <w:rFonts w:cs="Arial"/>
            <w:lang w:val="en-CA"/>
          </w:rPr>
          <w:t>referenced</w:t>
        </w:r>
        <w:r w:rsidRPr="00CD473E">
          <w:rPr>
            <w:lang w:val="en-CA"/>
          </w:rPr>
          <w:t xml:space="preserve"> data reference entry is </w:t>
        </w:r>
        <w:proofErr w:type="spellStart"/>
        <w:r w:rsidRPr="00CD473E">
          <w:rPr>
            <w:rFonts w:ascii="Courier New" w:hAnsi="Courier New" w:cs="Courier New"/>
            <w:lang w:val="en-CA"/>
          </w:rPr>
          <w:t>DataEntryImdaBox</w:t>
        </w:r>
        <w:proofErr w:type="spellEnd"/>
        <w:r w:rsidRPr="00CD473E">
          <w:rPr>
            <w:lang w:val="en-CA"/>
          </w:rPr>
          <w:t xml:space="preserve"> or </w:t>
        </w:r>
        <w:proofErr w:type="spellStart"/>
        <w:r w:rsidRPr="00CD473E">
          <w:rPr>
            <w:rFonts w:ascii="Courier New" w:hAnsi="Courier New" w:cs="Courier New"/>
            <w:lang w:val="en-CA"/>
          </w:rPr>
          <w:t>DataEntrySeqNumImdaBox</w:t>
        </w:r>
        <w:proofErr w:type="spellEnd"/>
        <w:r w:rsidRPr="00CD473E">
          <w:rPr>
            <w:rFonts w:cs="Arial"/>
            <w:lang w:val="en-CA"/>
          </w:rPr>
          <w:t xml:space="preserve">, </w:t>
        </w:r>
        <w:proofErr w:type="spellStart"/>
        <w:r w:rsidRPr="00CD473E">
          <w:rPr>
            <w:rFonts w:ascii="Courier New" w:hAnsi="Courier New" w:cs="Courier New"/>
            <w:lang w:val="en-CA"/>
          </w:rPr>
          <w:t>base_data_offset</w:t>
        </w:r>
        <w:proofErr w:type="spellEnd"/>
        <w:r w:rsidRPr="00CD473E">
          <w:rPr>
            <w:rFonts w:cs="Arial"/>
            <w:lang w:val="en-CA"/>
          </w:rPr>
          <w:t xml:space="preserve"> is inferred to be equal to 0 and is relative to </w:t>
        </w:r>
        <w:r w:rsidRPr="00CD473E">
          <w:rPr>
            <w:lang w:val="en-CA"/>
          </w:rPr>
          <w:t xml:space="preserve">the first byte of the payload of the </w:t>
        </w:r>
        <w:proofErr w:type="spellStart"/>
        <w:r w:rsidRPr="00CD473E">
          <w:rPr>
            <w:rFonts w:ascii="Courier New" w:hAnsi="Courier New" w:cs="Courier New"/>
            <w:lang w:val="en-CA"/>
          </w:rPr>
          <w:t>IdentifiedMediaDataBox</w:t>
        </w:r>
        <w:proofErr w:type="spellEnd"/>
        <w:r w:rsidRPr="00CD473E">
          <w:rPr>
            <w:lang w:val="en-CA"/>
          </w:rPr>
          <w:t xml:space="preserve"> corresponding to the data reference entry.</w:t>
        </w:r>
      </w:ins>
    </w:p>
    <w:p w14:paraId="2209EE40" w14:textId="77777777" w:rsidR="00CD473E" w:rsidRPr="00CD473E" w:rsidRDefault="00CD473E" w:rsidP="00CD473E">
      <w:pPr>
        <w:numPr>
          <w:ilvl w:val="0"/>
          <w:numId w:val="62"/>
        </w:numPr>
        <w:tabs>
          <w:tab w:val="left" w:pos="360"/>
          <w:tab w:val="left" w:pos="403"/>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after="136" w:line="240" w:lineRule="atLeast"/>
        <w:ind w:left="714" w:hanging="357"/>
        <w:textAlignment w:val="baseline"/>
        <w:rPr>
          <w:ins w:id="953" w:author="Miska Hannuksela" w:date="2022-02-10T09:28:00Z"/>
          <w:lang w:val="en-CA"/>
        </w:rPr>
      </w:pPr>
      <w:ins w:id="954" w:author="Miska Hannuksela" w:date="2022-02-10T09:28:00Z">
        <w:r w:rsidRPr="00CD473E">
          <w:rPr>
            <w:lang w:val="en-CA"/>
          </w:rPr>
          <w:t>Otherwise</w:t>
        </w:r>
        <w:r w:rsidRPr="00CD473E">
          <w:rPr>
            <w:rFonts w:cs="Arial"/>
            <w:lang w:val="en-CA"/>
          </w:rPr>
          <w:t xml:space="preserve">, </w:t>
        </w:r>
        <w:r w:rsidRPr="00CD473E">
          <w:rPr>
            <w:lang w:val="en-CA"/>
          </w:rPr>
          <w:t xml:space="preserve">if the </w:t>
        </w:r>
        <w:r w:rsidRPr="00CD473E">
          <w:rPr>
            <w:rFonts w:cs="Arial"/>
            <w:lang w:val="en-CA"/>
          </w:rPr>
          <w:t>referenced</w:t>
        </w:r>
        <w:r w:rsidRPr="00CD473E">
          <w:rPr>
            <w:lang w:val="en-CA"/>
          </w:rPr>
          <w:t xml:space="preserve"> data reference entry is </w:t>
        </w:r>
        <w:proofErr w:type="spellStart"/>
        <w:r w:rsidRPr="00CD473E">
          <w:rPr>
            <w:rFonts w:ascii="Courier New" w:hAnsi="Courier New" w:cs="Courier New"/>
            <w:lang w:val="en-CA"/>
          </w:rPr>
          <w:t>DataEntryImdaBox</w:t>
        </w:r>
        <w:proofErr w:type="spellEnd"/>
        <w:r w:rsidRPr="00CD473E">
          <w:rPr>
            <w:lang w:val="en-CA"/>
          </w:rPr>
          <w:t xml:space="preserve"> or </w:t>
        </w:r>
        <w:proofErr w:type="spellStart"/>
        <w:r w:rsidRPr="00CD473E">
          <w:rPr>
            <w:rFonts w:ascii="Courier New" w:hAnsi="Courier New" w:cs="Courier New"/>
            <w:lang w:val="en-CA"/>
          </w:rPr>
          <w:t>DataEntrySeqNumImdaBox</w:t>
        </w:r>
        <w:proofErr w:type="spellEnd"/>
        <w:r w:rsidRPr="00CD473E">
          <w:rPr>
            <w:lang w:val="en-CA"/>
          </w:rPr>
          <w:t xml:space="preserve">, the base data offset is relative to the first byte of the payload of the </w:t>
        </w:r>
        <w:proofErr w:type="spellStart"/>
        <w:r w:rsidRPr="00CD473E">
          <w:rPr>
            <w:rFonts w:ascii="Courier New" w:hAnsi="Courier New" w:cs="Courier New"/>
            <w:lang w:val="en-CA"/>
          </w:rPr>
          <w:t>IdentifiedMediaDataBox</w:t>
        </w:r>
        <w:proofErr w:type="spellEnd"/>
        <w:r w:rsidRPr="00CD473E">
          <w:rPr>
            <w:lang w:val="en-CA"/>
          </w:rPr>
          <w:t xml:space="preserve"> corresponding to the data reference entry.</w:t>
        </w:r>
      </w:ins>
    </w:p>
    <w:p w14:paraId="7205C332" w14:textId="77777777" w:rsidR="00CD473E" w:rsidRPr="00CD473E" w:rsidRDefault="00CD473E" w:rsidP="00CD473E">
      <w:pPr>
        <w:numPr>
          <w:ilvl w:val="0"/>
          <w:numId w:val="62"/>
        </w:numPr>
        <w:tabs>
          <w:tab w:val="left" w:pos="360"/>
          <w:tab w:val="left" w:pos="403"/>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after="136" w:line="240" w:lineRule="atLeast"/>
        <w:ind w:left="714" w:hanging="357"/>
        <w:textAlignment w:val="baseline"/>
        <w:rPr>
          <w:ins w:id="955" w:author="Miska Hannuksela" w:date="2022-02-10T09:28:00Z"/>
          <w:lang w:val="en-CA"/>
        </w:rPr>
      </w:pPr>
      <w:ins w:id="956" w:author="Miska Hannuksela" w:date="2022-02-10T09:28:00Z">
        <w:r w:rsidRPr="00CD473E">
          <w:rPr>
            <w:lang w:val="en-CA"/>
          </w:rPr>
          <w:t>Otherwise, the base data offset is relative to the file identified by the referenced data reference entry.</w:t>
        </w:r>
      </w:ins>
    </w:p>
    <w:p w14:paraId="621E4CF9" w14:textId="77777777" w:rsidR="00CD473E" w:rsidRPr="00CD473E" w:rsidRDefault="00CD473E" w:rsidP="00CD473E">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after="136" w:line="240" w:lineRule="auto"/>
        <w:textAlignment w:val="baseline"/>
        <w:rPr>
          <w:ins w:id="957" w:author="Miska Hannuksela" w:date="2022-02-10T09:28:00Z"/>
          <w:rFonts w:ascii="Times New Roman" w:eastAsia="Times New Roman" w:hAnsi="Times New Roman"/>
          <w:i/>
          <w:iCs/>
          <w:szCs w:val="22"/>
          <w:lang w:val="en-CA" w:eastAsia="en-US"/>
        </w:rPr>
      </w:pPr>
      <w:ins w:id="958" w:author="Miska Hannuksela" w:date="2022-02-10T09:28:00Z">
        <w:r w:rsidRPr="00CD473E">
          <w:rPr>
            <w:rFonts w:ascii="Times New Roman" w:eastAsia="Times New Roman" w:hAnsi="Times New Roman"/>
            <w:i/>
            <w:iCs/>
            <w:szCs w:val="22"/>
            <w:lang w:val="en-CA" w:eastAsia="en-US"/>
          </w:rPr>
          <w:lastRenderedPageBreak/>
          <w:t>with:</w:t>
        </w:r>
      </w:ins>
    </w:p>
    <w:p w14:paraId="3F7BD761" w14:textId="77777777" w:rsidR="00CD473E" w:rsidRPr="00CD473E" w:rsidRDefault="00CD473E" w:rsidP="00CD473E">
      <w:pPr>
        <w:keepNext/>
        <w:rPr>
          <w:ins w:id="959" w:author="Miska Hannuksela" w:date="2022-02-10T09:28:00Z"/>
          <w:lang w:val="en-CA"/>
        </w:rPr>
      </w:pPr>
      <w:ins w:id="960" w:author="Miska Hannuksela" w:date="2022-02-10T09:28:00Z">
        <w:r w:rsidRPr="00CD473E">
          <w:rPr>
            <w:lang w:val="en-CA"/>
          </w:rPr>
          <w:t xml:space="preserve">The data origin that </w:t>
        </w:r>
        <w:proofErr w:type="spellStart"/>
        <w:r w:rsidRPr="00CD473E">
          <w:rPr>
            <w:rFonts w:ascii="Courier New" w:hAnsi="Courier New" w:cs="Courier New"/>
            <w:lang w:val="en-CA"/>
          </w:rPr>
          <w:t>base_data_offset</w:t>
        </w:r>
        <w:proofErr w:type="spellEnd"/>
        <w:r w:rsidRPr="00CD473E">
          <w:rPr>
            <w:lang w:val="en-CA"/>
          </w:rPr>
          <w:t xml:space="preserve"> is relative to and the value of </w:t>
        </w:r>
        <w:proofErr w:type="spellStart"/>
        <w:r w:rsidRPr="00CD473E">
          <w:rPr>
            <w:rFonts w:ascii="Courier New" w:hAnsi="Courier New" w:cs="Courier New"/>
            <w:lang w:val="en-CA"/>
          </w:rPr>
          <w:t>base_data_offset</w:t>
        </w:r>
        <w:proofErr w:type="spellEnd"/>
        <w:r w:rsidRPr="00CD473E">
          <w:rPr>
            <w:lang w:val="en-CA"/>
          </w:rPr>
          <w:t xml:space="preserve">, when not present, are inferred as specified in Table </w:t>
        </w:r>
        <w:r w:rsidRPr="00CD473E">
          <w:rPr>
            <w:highlight w:val="yellow"/>
            <w:lang w:val="en-CA"/>
          </w:rPr>
          <w:t>XX</w:t>
        </w:r>
        <w:r w:rsidRPr="00CD473E">
          <w:rPr>
            <w:lang w:val="en-CA"/>
          </w:rPr>
          <w:t xml:space="preserve">. </w:t>
        </w:r>
      </w:ins>
    </w:p>
    <w:p w14:paraId="0D0285CC" w14:textId="77777777" w:rsidR="00CD473E" w:rsidRPr="00CD473E" w:rsidRDefault="00CD473E" w:rsidP="00CD473E">
      <w:pPr>
        <w:keepNext/>
        <w:spacing w:before="120" w:after="120"/>
        <w:jc w:val="center"/>
        <w:rPr>
          <w:ins w:id="961" w:author="Miska Hannuksela" w:date="2022-02-10T09:28:00Z"/>
          <w:b/>
        </w:rPr>
      </w:pPr>
      <w:ins w:id="962" w:author="Miska Hannuksela" w:date="2022-02-10T09:28:00Z">
        <w:r w:rsidRPr="00CD473E">
          <w:rPr>
            <w:b/>
          </w:rPr>
          <w:t xml:space="preserve">Table </w:t>
        </w:r>
        <w:r w:rsidRPr="00CD473E">
          <w:rPr>
            <w:b/>
            <w:highlight w:val="yellow"/>
          </w:rPr>
          <w:t>XX</w:t>
        </w:r>
        <w:r w:rsidRPr="00CD473E">
          <w:rPr>
            <w:b/>
            <w:lang w:val="en-US"/>
          </w:rPr>
          <w:t xml:space="preserve"> — Derivation of the value and data origin of </w:t>
        </w:r>
        <w:proofErr w:type="spellStart"/>
        <w:r w:rsidRPr="00CD473E">
          <w:rPr>
            <w:rFonts w:ascii="Courier New" w:hAnsi="Courier New" w:cs="Courier New"/>
            <w:b/>
            <w:lang w:val="en-US"/>
          </w:rPr>
          <w:t>base_data_offset</w:t>
        </w:r>
        <w:proofErr w:type="spellEnd"/>
      </w:ins>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
        <w:gridCol w:w="1081"/>
        <w:gridCol w:w="927"/>
        <w:gridCol w:w="927"/>
        <w:gridCol w:w="2183"/>
        <w:gridCol w:w="3260"/>
      </w:tblGrid>
      <w:tr w:rsidR="00CD473E" w:rsidRPr="00CD473E" w14:paraId="45516441" w14:textId="77777777" w:rsidTr="00EC080E">
        <w:trPr>
          <w:ins w:id="963" w:author="Miska Hannuksela" w:date="2022-02-10T09:28:00Z"/>
        </w:trPr>
        <w:tc>
          <w:tcPr>
            <w:tcW w:w="3908" w:type="dxa"/>
            <w:gridSpan w:val="4"/>
          </w:tcPr>
          <w:p w14:paraId="34D3A99E" w14:textId="77777777" w:rsidR="00CD473E" w:rsidRPr="00CD473E" w:rsidRDefault="00CD473E" w:rsidP="00CD473E">
            <w:pPr>
              <w:keepNext/>
              <w:keepLines/>
              <w:spacing w:before="60" w:after="60" w:line="210" w:lineRule="atLeast"/>
              <w:jc w:val="left"/>
              <w:rPr>
                <w:ins w:id="964" w:author="Miska Hannuksela" w:date="2022-02-10T09:28:00Z"/>
                <w:rFonts w:cs="Arial"/>
                <w:b/>
                <w:bCs/>
                <w:sz w:val="18"/>
                <w:lang w:val="en-CA"/>
              </w:rPr>
            </w:pPr>
            <w:ins w:id="965" w:author="Miska Hannuksela" w:date="2022-02-10T09:28:00Z">
              <w:r w:rsidRPr="00CD473E">
                <w:rPr>
                  <w:rFonts w:cs="Arial"/>
                  <w:b/>
                  <w:bCs/>
                  <w:sz w:val="18"/>
                  <w:lang w:val="en-CA"/>
                </w:rPr>
                <w:t>Conditions</w:t>
              </w:r>
            </w:ins>
          </w:p>
          <w:p w14:paraId="371EE951" w14:textId="77777777" w:rsidR="00CD473E" w:rsidRPr="00CD473E" w:rsidRDefault="00CD473E" w:rsidP="00CD473E">
            <w:pPr>
              <w:keepNext/>
              <w:keepLines/>
              <w:spacing w:before="60" w:after="60" w:line="210" w:lineRule="atLeast"/>
              <w:jc w:val="left"/>
              <w:rPr>
                <w:ins w:id="966" w:author="Miska Hannuksela" w:date="2022-02-10T09:28:00Z"/>
                <w:rFonts w:cs="Arial"/>
                <w:sz w:val="18"/>
                <w:lang w:val="en-CA"/>
              </w:rPr>
            </w:pPr>
            <w:ins w:id="967" w:author="Miska Hannuksela" w:date="2022-02-10T09:28:00Z">
              <w:r w:rsidRPr="00CD473E">
                <w:rPr>
                  <w:rFonts w:cs="Arial"/>
                  <w:sz w:val="18"/>
                  <w:lang w:val="en-CA"/>
                </w:rPr>
                <w:t xml:space="preserve">A: </w:t>
              </w:r>
              <w:r w:rsidRPr="00CD473E">
                <w:rPr>
                  <w:rFonts w:ascii="Courier New" w:hAnsi="Courier New" w:cs="Courier New"/>
                  <w:sz w:val="18"/>
                  <w:lang w:val="en-US" w:bidi="x-none"/>
                </w:rPr>
                <w:t>base-data-offset-present</w:t>
              </w:r>
              <w:r w:rsidRPr="00CD473E">
                <w:rPr>
                  <w:rFonts w:cs="Arial"/>
                  <w:sz w:val="18"/>
                  <w:lang w:val="en-CA"/>
                </w:rPr>
                <w:t xml:space="preserve"> flag</w:t>
              </w:r>
            </w:ins>
          </w:p>
          <w:p w14:paraId="37E996E0" w14:textId="77777777" w:rsidR="00CD473E" w:rsidRPr="00CD473E" w:rsidRDefault="00CD473E" w:rsidP="00CD473E">
            <w:pPr>
              <w:keepNext/>
              <w:keepLines/>
              <w:spacing w:before="60" w:after="60" w:line="210" w:lineRule="atLeast"/>
              <w:jc w:val="left"/>
              <w:rPr>
                <w:ins w:id="968" w:author="Miska Hannuksela" w:date="2022-02-10T09:28:00Z"/>
                <w:rFonts w:cs="Arial"/>
                <w:sz w:val="18"/>
                <w:lang w:val="en-CA"/>
              </w:rPr>
            </w:pPr>
            <w:ins w:id="969" w:author="Miska Hannuksela" w:date="2022-02-10T09:28:00Z">
              <w:r w:rsidRPr="00CD473E">
                <w:rPr>
                  <w:rFonts w:cs="Arial"/>
                  <w:sz w:val="18"/>
                  <w:lang w:val="en-CA"/>
                </w:rPr>
                <w:t xml:space="preserve">B: </w:t>
              </w:r>
              <w:r w:rsidRPr="00CD473E">
                <w:rPr>
                  <w:rFonts w:ascii="Courier New" w:hAnsi="Courier New" w:cs="Courier New"/>
                  <w:sz w:val="18"/>
                  <w:lang w:val="en-US" w:bidi="x-none"/>
                </w:rPr>
                <w:t>default-base-is-</w:t>
              </w:r>
              <w:proofErr w:type="spellStart"/>
              <w:r w:rsidRPr="00CD473E">
                <w:rPr>
                  <w:rFonts w:ascii="Courier New" w:hAnsi="Courier New" w:cs="Courier New"/>
                  <w:sz w:val="18"/>
                  <w:lang w:val="en-US" w:bidi="x-none"/>
                </w:rPr>
                <w:t>moof</w:t>
              </w:r>
              <w:proofErr w:type="spellEnd"/>
              <w:r w:rsidRPr="00CD473E">
                <w:rPr>
                  <w:rFonts w:cs="Arial"/>
                  <w:sz w:val="18"/>
                  <w:lang w:val="en-CA"/>
                </w:rPr>
                <w:t xml:space="preserve"> flag</w:t>
              </w:r>
            </w:ins>
          </w:p>
          <w:p w14:paraId="174DF009" w14:textId="77777777" w:rsidR="00CD473E" w:rsidRPr="00CD473E" w:rsidRDefault="00CD473E" w:rsidP="00CD473E">
            <w:pPr>
              <w:keepNext/>
              <w:keepLines/>
              <w:spacing w:before="60" w:after="60" w:line="210" w:lineRule="atLeast"/>
              <w:jc w:val="left"/>
              <w:rPr>
                <w:ins w:id="970" w:author="Miska Hannuksela" w:date="2022-02-10T09:28:00Z"/>
                <w:rFonts w:cs="Arial"/>
                <w:sz w:val="18"/>
                <w:lang w:val="en-CA"/>
              </w:rPr>
            </w:pPr>
            <w:ins w:id="971" w:author="Miska Hannuksela" w:date="2022-02-10T09:28:00Z">
              <w:r w:rsidRPr="00CD473E">
                <w:rPr>
                  <w:rFonts w:cs="Arial"/>
                  <w:sz w:val="18"/>
                  <w:lang w:val="en-CA"/>
                </w:rPr>
                <w:t xml:space="preserve">C: </w:t>
              </w:r>
              <w:r w:rsidRPr="00CD473E">
                <w:rPr>
                  <w:sz w:val="18"/>
                  <w:lang w:val="en-CA"/>
                </w:rPr>
                <w:t xml:space="preserve">the </w:t>
              </w:r>
              <w:r w:rsidRPr="00CD473E">
                <w:rPr>
                  <w:rFonts w:cs="Arial"/>
                  <w:sz w:val="18"/>
                  <w:lang w:val="en-CA"/>
                </w:rPr>
                <w:t>referenced</w:t>
              </w:r>
              <w:r w:rsidRPr="00CD473E">
                <w:rPr>
                  <w:sz w:val="18"/>
                  <w:lang w:val="en-CA"/>
                </w:rPr>
                <w:t xml:space="preserve"> data reference entry is </w:t>
              </w:r>
              <w:proofErr w:type="spellStart"/>
              <w:r w:rsidRPr="00CD473E">
                <w:rPr>
                  <w:rFonts w:ascii="Courier New" w:hAnsi="Courier New" w:cs="Courier New"/>
                  <w:sz w:val="18"/>
                  <w:lang w:val="en-CA"/>
                </w:rPr>
                <w:t>DataEntryImdaBox</w:t>
              </w:r>
              <w:proofErr w:type="spellEnd"/>
              <w:r w:rsidRPr="00CD473E">
                <w:rPr>
                  <w:sz w:val="18"/>
                  <w:lang w:val="en-CA"/>
                </w:rPr>
                <w:t xml:space="preserve"> or </w:t>
              </w:r>
              <w:proofErr w:type="spellStart"/>
              <w:r w:rsidRPr="00CD473E">
                <w:rPr>
                  <w:rFonts w:ascii="Courier New" w:hAnsi="Courier New" w:cs="Courier New"/>
                  <w:sz w:val="18"/>
                  <w:lang w:val="en-CA"/>
                </w:rPr>
                <w:t>DataEntrySeqNumImdaBox</w:t>
              </w:r>
              <w:proofErr w:type="spellEnd"/>
            </w:ins>
          </w:p>
          <w:p w14:paraId="23FE48E3" w14:textId="77777777" w:rsidR="00CD473E" w:rsidRPr="00CD473E" w:rsidRDefault="00CD473E" w:rsidP="00CD473E">
            <w:pPr>
              <w:keepNext/>
              <w:keepLines/>
              <w:spacing w:before="60" w:after="60" w:line="210" w:lineRule="atLeast"/>
              <w:jc w:val="left"/>
              <w:rPr>
                <w:ins w:id="972" w:author="Miska Hannuksela" w:date="2022-02-10T09:28:00Z"/>
                <w:rFonts w:cs="Arial"/>
                <w:b/>
                <w:bCs/>
                <w:sz w:val="18"/>
                <w:lang w:val="en-CA"/>
              </w:rPr>
            </w:pPr>
            <w:ins w:id="973" w:author="Miska Hannuksela" w:date="2022-02-10T09:28:00Z">
              <w:r w:rsidRPr="00CD473E">
                <w:rPr>
                  <w:rFonts w:cs="Arial"/>
                  <w:sz w:val="18"/>
                  <w:lang w:val="en-CA"/>
                </w:rPr>
                <w:t xml:space="preserve">D: this </w:t>
              </w:r>
              <w:proofErr w:type="spellStart"/>
              <w:r w:rsidRPr="00CD473E">
                <w:rPr>
                  <w:rFonts w:ascii="Courier New" w:hAnsi="Courier New" w:cs="Courier New"/>
                  <w:sz w:val="18"/>
                  <w:lang w:val="en-CA"/>
                </w:rPr>
                <w:t>TrackFragmentBox</w:t>
              </w:r>
              <w:proofErr w:type="spellEnd"/>
              <w:r w:rsidRPr="00CD473E">
                <w:rPr>
                  <w:rFonts w:cs="Arial"/>
                  <w:sz w:val="18"/>
                  <w:lang w:val="en-CA"/>
                </w:rPr>
                <w:t xml:space="preserve"> is the first </w:t>
              </w:r>
              <w:proofErr w:type="spellStart"/>
              <w:r w:rsidRPr="00CD473E">
                <w:rPr>
                  <w:rFonts w:ascii="Courier New" w:hAnsi="Courier New" w:cs="Courier New"/>
                  <w:sz w:val="18"/>
                  <w:lang w:val="en-CA"/>
                </w:rPr>
                <w:t>TrackFragmentBox</w:t>
              </w:r>
              <w:proofErr w:type="spellEnd"/>
              <w:r w:rsidRPr="00CD473E">
                <w:rPr>
                  <w:rFonts w:cs="Arial"/>
                  <w:sz w:val="18"/>
                  <w:lang w:val="en-CA"/>
                </w:rPr>
                <w:t xml:space="preserve"> in the containing </w:t>
              </w:r>
              <w:proofErr w:type="spellStart"/>
              <w:r w:rsidRPr="00CD473E">
                <w:rPr>
                  <w:rFonts w:ascii="Courier New" w:hAnsi="Courier New" w:cs="Courier New"/>
                  <w:sz w:val="18"/>
                  <w:lang w:val="en-CA"/>
                </w:rPr>
                <w:t>MovieFragmentBox</w:t>
              </w:r>
              <w:proofErr w:type="spellEnd"/>
            </w:ins>
          </w:p>
        </w:tc>
        <w:tc>
          <w:tcPr>
            <w:tcW w:w="2183" w:type="dxa"/>
            <w:tcBorders>
              <w:top w:val="nil"/>
              <w:right w:val="nil"/>
            </w:tcBorders>
          </w:tcPr>
          <w:p w14:paraId="6D3EE81B" w14:textId="77777777" w:rsidR="00CD473E" w:rsidRPr="00CD473E" w:rsidRDefault="00CD473E" w:rsidP="00CD473E">
            <w:pPr>
              <w:keepNext/>
              <w:keepLines/>
              <w:spacing w:before="60" w:after="60" w:line="210" w:lineRule="atLeast"/>
              <w:rPr>
                <w:ins w:id="974" w:author="Miska Hannuksela" w:date="2022-02-10T09:28:00Z"/>
                <w:b/>
                <w:sz w:val="18"/>
                <w:lang w:val="en-US" w:bidi="x-none"/>
              </w:rPr>
            </w:pPr>
          </w:p>
        </w:tc>
        <w:tc>
          <w:tcPr>
            <w:tcW w:w="3260" w:type="dxa"/>
            <w:tcBorders>
              <w:top w:val="nil"/>
              <w:left w:val="nil"/>
              <w:right w:val="nil"/>
            </w:tcBorders>
          </w:tcPr>
          <w:p w14:paraId="215B4421" w14:textId="77777777" w:rsidR="00CD473E" w:rsidRPr="00CD473E" w:rsidRDefault="00CD473E" w:rsidP="00CD473E">
            <w:pPr>
              <w:keepNext/>
              <w:keepLines/>
              <w:spacing w:before="60" w:after="60" w:line="210" w:lineRule="atLeast"/>
              <w:rPr>
                <w:ins w:id="975" w:author="Miska Hannuksela" w:date="2022-02-10T09:28:00Z"/>
                <w:b/>
                <w:sz w:val="18"/>
                <w:lang w:val="en-US" w:bidi="x-none"/>
              </w:rPr>
            </w:pPr>
          </w:p>
        </w:tc>
      </w:tr>
      <w:tr w:rsidR="00CD473E" w:rsidRPr="00CD473E" w14:paraId="27898219" w14:textId="77777777" w:rsidTr="00EC080E">
        <w:trPr>
          <w:ins w:id="976" w:author="Miska Hannuksela" w:date="2022-02-10T09:28:00Z"/>
        </w:trPr>
        <w:tc>
          <w:tcPr>
            <w:tcW w:w="973" w:type="dxa"/>
          </w:tcPr>
          <w:p w14:paraId="5E7FE947" w14:textId="77777777" w:rsidR="00CD473E" w:rsidRPr="00CD473E" w:rsidRDefault="00CD473E" w:rsidP="00CD473E">
            <w:pPr>
              <w:keepNext/>
              <w:keepLines/>
              <w:spacing w:before="60" w:after="60" w:line="210" w:lineRule="atLeast"/>
              <w:jc w:val="left"/>
              <w:rPr>
                <w:ins w:id="977" w:author="Miska Hannuksela" w:date="2022-02-10T09:28:00Z"/>
                <w:rFonts w:ascii="Courier New" w:hAnsi="Courier New" w:cs="Courier New"/>
                <w:b/>
                <w:sz w:val="18"/>
                <w:lang w:val="en-US" w:bidi="x-none"/>
              </w:rPr>
            </w:pPr>
            <w:ins w:id="978" w:author="Miska Hannuksela" w:date="2022-02-10T09:28:00Z">
              <w:r w:rsidRPr="00CD473E">
                <w:rPr>
                  <w:rFonts w:ascii="Courier New" w:hAnsi="Courier New" w:cs="Courier New"/>
                  <w:b/>
                  <w:sz w:val="18"/>
                  <w:lang w:val="en-US" w:bidi="x-none"/>
                </w:rPr>
                <w:t>A</w:t>
              </w:r>
            </w:ins>
          </w:p>
        </w:tc>
        <w:tc>
          <w:tcPr>
            <w:tcW w:w="1081" w:type="dxa"/>
          </w:tcPr>
          <w:p w14:paraId="6C25368F" w14:textId="77777777" w:rsidR="00CD473E" w:rsidRPr="00CD473E" w:rsidRDefault="00CD473E" w:rsidP="00CD473E">
            <w:pPr>
              <w:keepNext/>
              <w:keepLines/>
              <w:spacing w:before="60" w:after="60" w:line="210" w:lineRule="atLeast"/>
              <w:jc w:val="left"/>
              <w:rPr>
                <w:ins w:id="979" w:author="Miska Hannuksela" w:date="2022-02-10T09:28:00Z"/>
                <w:rFonts w:ascii="Courier New" w:hAnsi="Courier New" w:cs="Courier New"/>
                <w:b/>
                <w:sz w:val="18"/>
                <w:lang w:val="en-US" w:bidi="x-none"/>
              </w:rPr>
            </w:pPr>
            <w:ins w:id="980" w:author="Miska Hannuksela" w:date="2022-02-10T09:28:00Z">
              <w:r w:rsidRPr="00CD473E">
                <w:rPr>
                  <w:rFonts w:ascii="Courier New" w:hAnsi="Courier New" w:cs="Courier New"/>
                  <w:b/>
                  <w:sz w:val="18"/>
                  <w:lang w:val="en-US" w:bidi="x-none"/>
                </w:rPr>
                <w:t>B</w:t>
              </w:r>
            </w:ins>
          </w:p>
        </w:tc>
        <w:tc>
          <w:tcPr>
            <w:tcW w:w="927" w:type="dxa"/>
          </w:tcPr>
          <w:p w14:paraId="6AAB101F" w14:textId="77777777" w:rsidR="00CD473E" w:rsidRPr="00CD473E" w:rsidRDefault="00CD473E" w:rsidP="00CD473E">
            <w:pPr>
              <w:keepNext/>
              <w:keepLines/>
              <w:spacing w:before="60" w:after="60" w:line="210" w:lineRule="atLeast"/>
              <w:jc w:val="left"/>
              <w:rPr>
                <w:ins w:id="981" w:author="Miska Hannuksela" w:date="2022-02-10T09:28:00Z"/>
                <w:b/>
                <w:bCs/>
                <w:sz w:val="18"/>
                <w:lang w:val="en-US" w:bidi="x-none"/>
              </w:rPr>
            </w:pPr>
            <w:ins w:id="982" w:author="Miska Hannuksela" w:date="2022-02-10T09:28:00Z">
              <w:r w:rsidRPr="00CD473E">
                <w:rPr>
                  <w:b/>
                  <w:bCs/>
                  <w:sz w:val="18"/>
                  <w:lang w:val="en-US" w:bidi="x-none"/>
                </w:rPr>
                <w:t>C</w:t>
              </w:r>
            </w:ins>
          </w:p>
        </w:tc>
        <w:tc>
          <w:tcPr>
            <w:tcW w:w="927" w:type="dxa"/>
          </w:tcPr>
          <w:p w14:paraId="3F965EFC" w14:textId="77777777" w:rsidR="00CD473E" w:rsidRPr="00CD473E" w:rsidRDefault="00CD473E" w:rsidP="00CD473E">
            <w:pPr>
              <w:keepNext/>
              <w:keepLines/>
              <w:spacing w:before="60" w:after="60" w:line="210" w:lineRule="atLeast"/>
              <w:jc w:val="left"/>
              <w:rPr>
                <w:ins w:id="983" w:author="Miska Hannuksela" w:date="2022-02-10T09:28:00Z"/>
                <w:b/>
                <w:bCs/>
                <w:sz w:val="18"/>
                <w:lang w:val="en-US" w:bidi="x-none"/>
              </w:rPr>
            </w:pPr>
            <w:ins w:id="984" w:author="Miska Hannuksela" w:date="2022-02-10T09:28:00Z">
              <w:r w:rsidRPr="00CD473E">
                <w:rPr>
                  <w:b/>
                  <w:bCs/>
                  <w:sz w:val="18"/>
                  <w:lang w:val="en-US" w:bidi="x-none"/>
                </w:rPr>
                <w:t>D</w:t>
              </w:r>
            </w:ins>
          </w:p>
        </w:tc>
        <w:tc>
          <w:tcPr>
            <w:tcW w:w="2183" w:type="dxa"/>
          </w:tcPr>
          <w:p w14:paraId="06C6CEB4" w14:textId="77777777" w:rsidR="00CD473E" w:rsidRPr="00CD473E" w:rsidRDefault="00CD473E" w:rsidP="00CD473E">
            <w:pPr>
              <w:keepNext/>
              <w:keepLines/>
              <w:spacing w:before="60" w:after="60" w:line="210" w:lineRule="atLeast"/>
              <w:jc w:val="left"/>
              <w:rPr>
                <w:ins w:id="985" w:author="Miska Hannuksela" w:date="2022-02-10T09:28:00Z"/>
                <w:b/>
                <w:sz w:val="18"/>
                <w:lang w:val="en-US" w:bidi="x-none"/>
              </w:rPr>
            </w:pPr>
            <w:proofErr w:type="spellStart"/>
            <w:ins w:id="986" w:author="Miska Hannuksela" w:date="2022-02-10T09:28:00Z">
              <w:r w:rsidRPr="00CD473E">
                <w:rPr>
                  <w:rFonts w:ascii="Courier New" w:hAnsi="Courier New" w:cs="Courier New"/>
                  <w:b/>
                  <w:sz w:val="18"/>
                  <w:lang w:val="en-US" w:bidi="x-none"/>
                </w:rPr>
                <w:t>base_data_offset</w:t>
              </w:r>
              <w:proofErr w:type="spellEnd"/>
              <w:r w:rsidRPr="00CD473E">
                <w:rPr>
                  <w:b/>
                  <w:sz w:val="18"/>
                  <w:lang w:val="en-US" w:bidi="x-none"/>
                </w:rPr>
                <w:t xml:space="preserve"> value</w:t>
              </w:r>
            </w:ins>
          </w:p>
        </w:tc>
        <w:tc>
          <w:tcPr>
            <w:tcW w:w="3260" w:type="dxa"/>
          </w:tcPr>
          <w:p w14:paraId="13F48B1D" w14:textId="77777777" w:rsidR="00CD473E" w:rsidRPr="00CD473E" w:rsidRDefault="00CD473E" w:rsidP="00CD473E">
            <w:pPr>
              <w:keepNext/>
              <w:keepLines/>
              <w:spacing w:before="60" w:after="60" w:line="210" w:lineRule="atLeast"/>
              <w:jc w:val="left"/>
              <w:rPr>
                <w:ins w:id="987" w:author="Miska Hannuksela" w:date="2022-02-10T09:28:00Z"/>
                <w:b/>
                <w:sz w:val="18"/>
                <w:lang w:val="en-US" w:bidi="x-none"/>
              </w:rPr>
            </w:pPr>
            <w:ins w:id="988" w:author="Miska Hannuksela" w:date="2022-02-10T09:28:00Z">
              <w:r w:rsidRPr="00CD473E">
                <w:rPr>
                  <w:b/>
                  <w:sz w:val="18"/>
                  <w:lang w:val="en-US" w:bidi="x-none"/>
                </w:rPr>
                <w:t xml:space="preserve">Data origin of </w:t>
              </w:r>
              <w:proofErr w:type="spellStart"/>
              <w:r w:rsidRPr="00CD473E">
                <w:rPr>
                  <w:rFonts w:ascii="Courier New" w:hAnsi="Courier New" w:cs="Courier New"/>
                  <w:b/>
                  <w:sz w:val="18"/>
                  <w:lang w:val="en-US" w:bidi="x-none"/>
                </w:rPr>
                <w:t>base_data_offset</w:t>
              </w:r>
              <w:proofErr w:type="spellEnd"/>
            </w:ins>
          </w:p>
        </w:tc>
      </w:tr>
      <w:tr w:rsidR="00CD473E" w:rsidRPr="00CD473E" w14:paraId="25A17002" w14:textId="77777777" w:rsidTr="00EC080E">
        <w:trPr>
          <w:ins w:id="989" w:author="Miska Hannuksela" w:date="2022-02-10T09:28:00Z"/>
        </w:trPr>
        <w:tc>
          <w:tcPr>
            <w:tcW w:w="973" w:type="dxa"/>
          </w:tcPr>
          <w:p w14:paraId="6150B326" w14:textId="77777777" w:rsidR="00CD473E" w:rsidRPr="00CD473E" w:rsidRDefault="00CD473E" w:rsidP="00CD473E">
            <w:pPr>
              <w:keepNext/>
              <w:keepLines/>
              <w:spacing w:before="60" w:after="60" w:line="210" w:lineRule="atLeast"/>
              <w:jc w:val="left"/>
              <w:rPr>
                <w:ins w:id="990" w:author="Miska Hannuksela" w:date="2022-02-10T09:28:00Z"/>
                <w:sz w:val="18"/>
                <w:lang w:val="en-US" w:bidi="x-none"/>
              </w:rPr>
            </w:pPr>
            <w:ins w:id="991" w:author="Miska Hannuksela" w:date="2022-02-10T09:28:00Z">
              <w:r w:rsidRPr="00CD473E">
                <w:rPr>
                  <w:sz w:val="18"/>
                  <w:lang w:val="en-US" w:bidi="x-none"/>
                </w:rPr>
                <w:t>0</w:t>
              </w:r>
            </w:ins>
          </w:p>
        </w:tc>
        <w:tc>
          <w:tcPr>
            <w:tcW w:w="1081" w:type="dxa"/>
          </w:tcPr>
          <w:p w14:paraId="6FF5B03D" w14:textId="77777777" w:rsidR="00CD473E" w:rsidRPr="00CD473E" w:rsidRDefault="00CD473E" w:rsidP="00CD473E">
            <w:pPr>
              <w:keepNext/>
              <w:keepLines/>
              <w:spacing w:before="60" w:after="60" w:line="210" w:lineRule="atLeast"/>
              <w:jc w:val="left"/>
              <w:rPr>
                <w:ins w:id="992" w:author="Miska Hannuksela" w:date="2022-02-10T09:28:00Z"/>
                <w:sz w:val="18"/>
                <w:lang w:val="en-US" w:bidi="x-none"/>
              </w:rPr>
            </w:pPr>
            <w:ins w:id="993" w:author="Miska Hannuksela" w:date="2022-02-10T09:28:00Z">
              <w:r w:rsidRPr="00CD473E">
                <w:rPr>
                  <w:sz w:val="18"/>
                  <w:lang w:val="en-US" w:bidi="x-none"/>
                </w:rPr>
                <w:t>1</w:t>
              </w:r>
            </w:ins>
          </w:p>
        </w:tc>
        <w:tc>
          <w:tcPr>
            <w:tcW w:w="927" w:type="dxa"/>
          </w:tcPr>
          <w:p w14:paraId="3F770288" w14:textId="77777777" w:rsidR="00CD473E" w:rsidRPr="00CD473E" w:rsidRDefault="00CD473E" w:rsidP="00CD473E">
            <w:pPr>
              <w:keepNext/>
              <w:keepLines/>
              <w:spacing w:before="60" w:after="60" w:line="210" w:lineRule="atLeast"/>
              <w:jc w:val="left"/>
              <w:rPr>
                <w:ins w:id="994" w:author="Miska Hannuksela" w:date="2022-02-10T09:28:00Z"/>
                <w:sz w:val="18"/>
                <w:lang w:val="en-US" w:bidi="x-none"/>
              </w:rPr>
            </w:pPr>
            <w:ins w:id="995" w:author="Miska Hannuksela" w:date="2022-02-10T09:28:00Z">
              <w:r w:rsidRPr="00CD473E">
                <w:rPr>
                  <w:sz w:val="18"/>
                  <w:lang w:val="en-US" w:bidi="x-none"/>
                </w:rPr>
                <w:t>true or false</w:t>
              </w:r>
            </w:ins>
          </w:p>
        </w:tc>
        <w:tc>
          <w:tcPr>
            <w:tcW w:w="927" w:type="dxa"/>
          </w:tcPr>
          <w:p w14:paraId="53A8E450" w14:textId="77777777" w:rsidR="00CD473E" w:rsidRPr="00CD473E" w:rsidRDefault="00CD473E" w:rsidP="00CD473E">
            <w:pPr>
              <w:keepNext/>
              <w:keepLines/>
              <w:spacing w:before="60" w:after="60" w:line="210" w:lineRule="atLeast"/>
              <w:jc w:val="left"/>
              <w:rPr>
                <w:ins w:id="996" w:author="Miska Hannuksela" w:date="2022-02-10T09:28:00Z"/>
                <w:sz w:val="18"/>
                <w:lang w:val="en-US" w:bidi="x-none"/>
              </w:rPr>
            </w:pPr>
            <w:ins w:id="997" w:author="Miska Hannuksela" w:date="2022-02-10T09:28:00Z">
              <w:r w:rsidRPr="00CD473E">
                <w:rPr>
                  <w:sz w:val="18"/>
                  <w:lang w:val="en-US" w:bidi="x-none"/>
                </w:rPr>
                <w:t>true or false</w:t>
              </w:r>
            </w:ins>
          </w:p>
        </w:tc>
        <w:tc>
          <w:tcPr>
            <w:tcW w:w="2183" w:type="dxa"/>
          </w:tcPr>
          <w:p w14:paraId="114BA0CA" w14:textId="77777777" w:rsidR="00CD473E" w:rsidRPr="00CD473E" w:rsidRDefault="00CD473E" w:rsidP="00CD473E">
            <w:pPr>
              <w:keepNext/>
              <w:keepLines/>
              <w:spacing w:before="60" w:after="60" w:line="210" w:lineRule="atLeast"/>
              <w:jc w:val="left"/>
              <w:rPr>
                <w:ins w:id="998" w:author="Miska Hannuksela" w:date="2022-02-10T09:28:00Z"/>
                <w:sz w:val="18"/>
                <w:lang w:val="en-US" w:bidi="x-none"/>
              </w:rPr>
            </w:pPr>
            <w:proofErr w:type="spellStart"/>
            <w:ins w:id="999" w:author="Miska Hannuksela" w:date="2022-02-10T09:28:00Z">
              <w:r w:rsidRPr="00CD473E">
                <w:rPr>
                  <w:rFonts w:ascii="Courier New" w:hAnsi="Courier New" w:cs="Courier New"/>
                  <w:sz w:val="18"/>
                  <w:lang w:val="en-CA"/>
                </w:rPr>
                <w:t>base_data_offset</w:t>
              </w:r>
              <w:proofErr w:type="spellEnd"/>
              <w:r w:rsidRPr="00CD473E">
                <w:rPr>
                  <w:rFonts w:cs="Arial"/>
                  <w:sz w:val="18"/>
                  <w:lang w:val="en-CA"/>
                </w:rPr>
                <w:t xml:space="preserve"> is inferred to be equal to 0</w:t>
              </w:r>
            </w:ins>
          </w:p>
        </w:tc>
        <w:tc>
          <w:tcPr>
            <w:tcW w:w="3260" w:type="dxa"/>
          </w:tcPr>
          <w:p w14:paraId="1D64230D" w14:textId="77777777" w:rsidR="00CD473E" w:rsidRPr="00CD473E" w:rsidRDefault="00CD473E" w:rsidP="00CD473E">
            <w:pPr>
              <w:keepNext/>
              <w:keepLines/>
              <w:spacing w:before="60" w:after="60" w:line="210" w:lineRule="atLeast"/>
              <w:jc w:val="left"/>
              <w:rPr>
                <w:ins w:id="1000" w:author="Miska Hannuksela" w:date="2022-02-10T09:28:00Z"/>
                <w:rFonts w:ascii="Courier New" w:hAnsi="Courier New" w:cs="Courier New"/>
                <w:sz w:val="18"/>
                <w:lang w:val="en-CA"/>
              </w:rPr>
            </w:pPr>
            <w:proofErr w:type="spellStart"/>
            <w:ins w:id="1001" w:author="Miska Hannuksela" w:date="2022-02-10T09:28:00Z">
              <w:r w:rsidRPr="00CD473E">
                <w:rPr>
                  <w:rFonts w:ascii="Courier New" w:hAnsi="Courier New" w:cs="Courier New"/>
                  <w:sz w:val="18"/>
                  <w:lang w:val="en-CA"/>
                </w:rPr>
                <w:t>base_data_offset</w:t>
              </w:r>
              <w:proofErr w:type="spellEnd"/>
              <w:r w:rsidRPr="00CD473E">
                <w:rPr>
                  <w:rFonts w:cs="Arial"/>
                  <w:sz w:val="18"/>
                  <w:lang w:val="en-CA"/>
                </w:rPr>
                <w:t xml:space="preserve"> is relative to </w:t>
              </w:r>
              <w:r w:rsidRPr="00CD473E">
                <w:rPr>
                  <w:sz w:val="18"/>
                  <w:lang w:val="en-CA"/>
                </w:rPr>
                <w:t xml:space="preserve">the first byte of the </w:t>
              </w:r>
              <w:proofErr w:type="spellStart"/>
              <w:r w:rsidRPr="00CD473E">
                <w:rPr>
                  <w:rFonts w:ascii="Courier New" w:hAnsi="Courier New" w:cs="Courier New"/>
                  <w:sz w:val="18"/>
                  <w:lang w:val="en-CA"/>
                </w:rPr>
                <w:t>MovieFragmentBox</w:t>
              </w:r>
              <w:proofErr w:type="spellEnd"/>
              <w:r w:rsidRPr="00CD473E">
                <w:rPr>
                  <w:sz w:val="18"/>
                  <w:lang w:val="en-CA"/>
                </w:rPr>
                <w:t xml:space="preserve"> containing this box</w:t>
              </w:r>
            </w:ins>
          </w:p>
        </w:tc>
      </w:tr>
      <w:tr w:rsidR="00CD473E" w:rsidRPr="00CD473E" w14:paraId="18CE1B4B" w14:textId="77777777" w:rsidTr="00EC080E">
        <w:trPr>
          <w:ins w:id="1002" w:author="Miska Hannuksela" w:date="2022-02-10T09:28:00Z"/>
        </w:trPr>
        <w:tc>
          <w:tcPr>
            <w:tcW w:w="973" w:type="dxa"/>
          </w:tcPr>
          <w:p w14:paraId="3D52BEBD" w14:textId="77777777" w:rsidR="00CD473E" w:rsidRPr="00CD473E" w:rsidRDefault="00CD473E" w:rsidP="00CD473E">
            <w:pPr>
              <w:keepNext/>
              <w:keepLines/>
              <w:spacing w:before="60" w:after="60" w:line="210" w:lineRule="atLeast"/>
              <w:jc w:val="left"/>
              <w:rPr>
                <w:ins w:id="1003" w:author="Miska Hannuksela" w:date="2022-02-10T09:28:00Z"/>
                <w:sz w:val="18"/>
                <w:lang w:val="en-US" w:bidi="x-none"/>
              </w:rPr>
            </w:pPr>
            <w:ins w:id="1004" w:author="Miska Hannuksela" w:date="2022-02-10T09:28:00Z">
              <w:r w:rsidRPr="00CD473E">
                <w:rPr>
                  <w:sz w:val="18"/>
                  <w:lang w:val="en-US" w:bidi="x-none"/>
                </w:rPr>
                <w:t>0</w:t>
              </w:r>
            </w:ins>
          </w:p>
        </w:tc>
        <w:tc>
          <w:tcPr>
            <w:tcW w:w="1081" w:type="dxa"/>
          </w:tcPr>
          <w:p w14:paraId="2A6C337A" w14:textId="77777777" w:rsidR="00CD473E" w:rsidRPr="00CD473E" w:rsidRDefault="00CD473E" w:rsidP="00CD473E">
            <w:pPr>
              <w:keepNext/>
              <w:keepLines/>
              <w:spacing w:before="60" w:after="60" w:line="210" w:lineRule="atLeast"/>
              <w:jc w:val="left"/>
              <w:rPr>
                <w:ins w:id="1005" w:author="Miska Hannuksela" w:date="2022-02-10T09:28:00Z"/>
                <w:sz w:val="18"/>
                <w:lang w:val="en-US" w:bidi="x-none"/>
              </w:rPr>
            </w:pPr>
            <w:ins w:id="1006" w:author="Miska Hannuksela" w:date="2022-02-10T09:28:00Z">
              <w:r w:rsidRPr="00CD473E">
                <w:rPr>
                  <w:sz w:val="18"/>
                  <w:lang w:val="en-US" w:bidi="x-none"/>
                </w:rPr>
                <w:t>0</w:t>
              </w:r>
            </w:ins>
          </w:p>
        </w:tc>
        <w:tc>
          <w:tcPr>
            <w:tcW w:w="927" w:type="dxa"/>
          </w:tcPr>
          <w:p w14:paraId="13FF887E" w14:textId="77777777" w:rsidR="00CD473E" w:rsidRPr="00CD473E" w:rsidRDefault="00CD473E" w:rsidP="00CD473E">
            <w:pPr>
              <w:keepNext/>
              <w:keepLines/>
              <w:spacing w:before="60" w:after="60" w:line="210" w:lineRule="atLeast"/>
              <w:jc w:val="left"/>
              <w:rPr>
                <w:ins w:id="1007" w:author="Miska Hannuksela" w:date="2022-02-10T09:28:00Z"/>
                <w:sz w:val="18"/>
                <w:lang w:val="en-US" w:bidi="x-none"/>
              </w:rPr>
            </w:pPr>
            <w:ins w:id="1008" w:author="Miska Hannuksela" w:date="2022-02-10T09:28:00Z">
              <w:r w:rsidRPr="00CD473E">
                <w:rPr>
                  <w:sz w:val="18"/>
                  <w:lang w:val="en-US" w:bidi="x-none"/>
                </w:rPr>
                <w:t>true or false</w:t>
              </w:r>
            </w:ins>
          </w:p>
        </w:tc>
        <w:tc>
          <w:tcPr>
            <w:tcW w:w="927" w:type="dxa"/>
          </w:tcPr>
          <w:p w14:paraId="4D2413F4" w14:textId="77777777" w:rsidR="00CD473E" w:rsidRPr="00CD473E" w:rsidRDefault="00CD473E" w:rsidP="00CD473E">
            <w:pPr>
              <w:keepNext/>
              <w:keepLines/>
              <w:spacing w:before="60" w:after="60" w:line="210" w:lineRule="atLeast"/>
              <w:jc w:val="left"/>
              <w:rPr>
                <w:ins w:id="1009" w:author="Miska Hannuksela" w:date="2022-02-10T09:28:00Z"/>
                <w:sz w:val="18"/>
                <w:lang w:val="en-US" w:bidi="x-none"/>
              </w:rPr>
            </w:pPr>
            <w:ins w:id="1010" w:author="Miska Hannuksela" w:date="2022-02-10T09:28:00Z">
              <w:r w:rsidRPr="00CD473E">
                <w:rPr>
                  <w:sz w:val="18"/>
                  <w:lang w:val="en-US" w:bidi="x-none"/>
                </w:rPr>
                <w:t>false</w:t>
              </w:r>
            </w:ins>
          </w:p>
        </w:tc>
        <w:tc>
          <w:tcPr>
            <w:tcW w:w="2183" w:type="dxa"/>
          </w:tcPr>
          <w:p w14:paraId="7C1E4ABC" w14:textId="77777777" w:rsidR="00CD473E" w:rsidRPr="00CD473E" w:rsidRDefault="00CD473E" w:rsidP="00CD473E">
            <w:pPr>
              <w:keepNext/>
              <w:keepLines/>
              <w:spacing w:before="60" w:after="60" w:line="210" w:lineRule="atLeast"/>
              <w:jc w:val="left"/>
              <w:rPr>
                <w:ins w:id="1011" w:author="Miska Hannuksela" w:date="2022-02-10T09:28:00Z"/>
                <w:sz w:val="18"/>
                <w:lang w:val="en-US" w:bidi="x-none"/>
              </w:rPr>
            </w:pPr>
            <w:proofErr w:type="spellStart"/>
            <w:ins w:id="1012" w:author="Miska Hannuksela" w:date="2022-02-10T09:28:00Z">
              <w:r w:rsidRPr="00CD473E">
                <w:rPr>
                  <w:rFonts w:ascii="Courier New" w:hAnsi="Courier New" w:cs="Courier New"/>
                  <w:sz w:val="18"/>
                  <w:lang w:val="en-CA"/>
                </w:rPr>
                <w:t>base_data_offset</w:t>
              </w:r>
              <w:proofErr w:type="spellEnd"/>
              <w:r w:rsidRPr="00CD473E">
                <w:rPr>
                  <w:rFonts w:cs="Arial"/>
                  <w:sz w:val="18"/>
                  <w:lang w:val="en-CA"/>
                </w:rPr>
                <w:t xml:space="preserve"> is inferred to be equal to 1</w:t>
              </w:r>
            </w:ins>
          </w:p>
        </w:tc>
        <w:tc>
          <w:tcPr>
            <w:tcW w:w="3260" w:type="dxa"/>
          </w:tcPr>
          <w:p w14:paraId="3125F8FF" w14:textId="77777777" w:rsidR="00CD473E" w:rsidRPr="00CD473E" w:rsidRDefault="00CD473E" w:rsidP="00CD473E">
            <w:pPr>
              <w:keepNext/>
              <w:keepLines/>
              <w:spacing w:before="60" w:after="60" w:line="210" w:lineRule="atLeast"/>
              <w:jc w:val="left"/>
              <w:rPr>
                <w:ins w:id="1013" w:author="Miska Hannuksela" w:date="2022-02-10T09:28:00Z"/>
                <w:rFonts w:ascii="Courier New" w:hAnsi="Courier New" w:cs="Courier New"/>
                <w:sz w:val="18"/>
                <w:lang w:val="en-CA"/>
              </w:rPr>
            </w:pPr>
            <w:proofErr w:type="spellStart"/>
            <w:ins w:id="1014" w:author="Miska Hannuksela" w:date="2022-02-10T09:28:00Z">
              <w:r w:rsidRPr="00CD473E">
                <w:rPr>
                  <w:rFonts w:ascii="Courier New" w:hAnsi="Courier New" w:cs="Courier New"/>
                  <w:sz w:val="18"/>
                  <w:lang w:val="en-CA"/>
                </w:rPr>
                <w:t>base_data_offset</w:t>
              </w:r>
              <w:proofErr w:type="spellEnd"/>
              <w:r w:rsidRPr="00CD473E">
                <w:rPr>
                  <w:rFonts w:cs="Arial"/>
                  <w:sz w:val="18"/>
                  <w:lang w:val="en-CA"/>
                </w:rPr>
                <w:t xml:space="preserve"> is relative to the end of the data defined by the preceding track fragment</w:t>
              </w:r>
            </w:ins>
          </w:p>
        </w:tc>
      </w:tr>
      <w:tr w:rsidR="00CD473E" w:rsidRPr="00CD473E" w14:paraId="2D904E90" w14:textId="77777777" w:rsidTr="00EC080E">
        <w:trPr>
          <w:ins w:id="1015" w:author="Miska Hannuksela" w:date="2022-02-10T09:28:00Z"/>
        </w:trPr>
        <w:tc>
          <w:tcPr>
            <w:tcW w:w="973" w:type="dxa"/>
          </w:tcPr>
          <w:p w14:paraId="35F9B8C1" w14:textId="77777777" w:rsidR="00CD473E" w:rsidRPr="00CD473E" w:rsidRDefault="00CD473E" w:rsidP="00CD473E">
            <w:pPr>
              <w:keepNext/>
              <w:spacing w:before="60" w:after="60" w:line="210" w:lineRule="atLeast"/>
              <w:jc w:val="left"/>
              <w:rPr>
                <w:ins w:id="1016" w:author="Miska Hannuksela" w:date="2022-02-10T09:28:00Z"/>
                <w:sz w:val="18"/>
                <w:lang w:val="en-US" w:bidi="x-none"/>
              </w:rPr>
            </w:pPr>
            <w:ins w:id="1017" w:author="Miska Hannuksela" w:date="2022-02-10T09:28:00Z">
              <w:r w:rsidRPr="00CD473E">
                <w:rPr>
                  <w:sz w:val="18"/>
                  <w:lang w:val="en-US" w:bidi="x-none"/>
                </w:rPr>
                <w:t>0</w:t>
              </w:r>
            </w:ins>
          </w:p>
        </w:tc>
        <w:tc>
          <w:tcPr>
            <w:tcW w:w="1081" w:type="dxa"/>
          </w:tcPr>
          <w:p w14:paraId="483199E8" w14:textId="77777777" w:rsidR="00CD473E" w:rsidRPr="00CD473E" w:rsidRDefault="00CD473E" w:rsidP="00CD473E">
            <w:pPr>
              <w:keepNext/>
              <w:keepLines/>
              <w:spacing w:before="60" w:after="60" w:line="210" w:lineRule="atLeast"/>
              <w:jc w:val="left"/>
              <w:rPr>
                <w:ins w:id="1018" w:author="Miska Hannuksela" w:date="2022-02-10T09:28:00Z"/>
                <w:sz w:val="18"/>
                <w:lang w:val="en-US" w:bidi="x-none"/>
              </w:rPr>
            </w:pPr>
            <w:ins w:id="1019" w:author="Miska Hannuksela" w:date="2022-02-10T09:28:00Z">
              <w:r w:rsidRPr="00CD473E">
                <w:rPr>
                  <w:sz w:val="18"/>
                  <w:lang w:val="en-US" w:bidi="x-none"/>
                </w:rPr>
                <w:t>0</w:t>
              </w:r>
            </w:ins>
          </w:p>
        </w:tc>
        <w:tc>
          <w:tcPr>
            <w:tcW w:w="927" w:type="dxa"/>
          </w:tcPr>
          <w:p w14:paraId="31EA324C" w14:textId="77777777" w:rsidR="00CD473E" w:rsidRPr="00CD473E" w:rsidRDefault="00CD473E" w:rsidP="00CD473E">
            <w:pPr>
              <w:keepNext/>
              <w:keepLines/>
              <w:spacing w:before="60" w:after="60" w:line="210" w:lineRule="atLeast"/>
              <w:jc w:val="left"/>
              <w:rPr>
                <w:ins w:id="1020" w:author="Miska Hannuksela" w:date="2022-02-10T09:28:00Z"/>
                <w:sz w:val="18"/>
                <w:lang w:val="en-US" w:bidi="x-none"/>
              </w:rPr>
            </w:pPr>
            <w:ins w:id="1021" w:author="Miska Hannuksela" w:date="2022-02-10T09:28:00Z">
              <w:r w:rsidRPr="00CD473E">
                <w:rPr>
                  <w:sz w:val="18"/>
                  <w:lang w:val="en-US" w:bidi="x-none"/>
                </w:rPr>
                <w:t>true</w:t>
              </w:r>
            </w:ins>
          </w:p>
        </w:tc>
        <w:tc>
          <w:tcPr>
            <w:tcW w:w="927" w:type="dxa"/>
          </w:tcPr>
          <w:p w14:paraId="00985F5C" w14:textId="77777777" w:rsidR="00CD473E" w:rsidRPr="00CD473E" w:rsidRDefault="00CD473E" w:rsidP="00CD473E">
            <w:pPr>
              <w:keepNext/>
              <w:keepLines/>
              <w:spacing w:before="60" w:after="60" w:line="210" w:lineRule="atLeast"/>
              <w:jc w:val="left"/>
              <w:rPr>
                <w:ins w:id="1022" w:author="Miska Hannuksela" w:date="2022-02-10T09:28:00Z"/>
                <w:sz w:val="18"/>
                <w:lang w:val="en-US" w:bidi="x-none"/>
              </w:rPr>
            </w:pPr>
            <w:ins w:id="1023" w:author="Miska Hannuksela" w:date="2022-02-10T09:28:00Z">
              <w:r w:rsidRPr="00CD473E">
                <w:rPr>
                  <w:sz w:val="18"/>
                  <w:lang w:val="en-US" w:bidi="x-none"/>
                </w:rPr>
                <w:t>true</w:t>
              </w:r>
            </w:ins>
          </w:p>
        </w:tc>
        <w:tc>
          <w:tcPr>
            <w:tcW w:w="2183" w:type="dxa"/>
          </w:tcPr>
          <w:p w14:paraId="708F066A" w14:textId="77777777" w:rsidR="00CD473E" w:rsidRPr="00CD473E" w:rsidRDefault="00CD473E" w:rsidP="00CD473E">
            <w:pPr>
              <w:keepNext/>
              <w:keepLines/>
              <w:spacing w:before="60" w:after="60" w:line="210" w:lineRule="atLeast"/>
              <w:jc w:val="left"/>
              <w:rPr>
                <w:ins w:id="1024" w:author="Miska Hannuksela" w:date="2022-02-10T09:28:00Z"/>
                <w:sz w:val="18"/>
                <w:lang w:val="en-US" w:bidi="x-none"/>
              </w:rPr>
            </w:pPr>
            <w:proofErr w:type="spellStart"/>
            <w:ins w:id="1025" w:author="Miska Hannuksela" w:date="2022-02-10T09:28:00Z">
              <w:r w:rsidRPr="00CD473E">
                <w:rPr>
                  <w:rFonts w:ascii="Courier New" w:hAnsi="Courier New" w:cs="Courier New"/>
                  <w:sz w:val="18"/>
                  <w:lang w:val="en-CA"/>
                </w:rPr>
                <w:t>base_data_offset</w:t>
              </w:r>
              <w:proofErr w:type="spellEnd"/>
              <w:r w:rsidRPr="00CD473E">
                <w:rPr>
                  <w:rFonts w:cs="Arial"/>
                  <w:sz w:val="18"/>
                  <w:lang w:val="en-CA"/>
                </w:rPr>
                <w:t xml:space="preserve"> is inferred to be equal to 0</w:t>
              </w:r>
            </w:ins>
          </w:p>
        </w:tc>
        <w:tc>
          <w:tcPr>
            <w:tcW w:w="3260" w:type="dxa"/>
          </w:tcPr>
          <w:p w14:paraId="39F600FA" w14:textId="77777777" w:rsidR="00CD473E" w:rsidRPr="00CD473E" w:rsidRDefault="00CD473E" w:rsidP="00CD473E">
            <w:pPr>
              <w:keepNext/>
              <w:keepLines/>
              <w:spacing w:before="60" w:after="60" w:line="210" w:lineRule="atLeast"/>
              <w:jc w:val="left"/>
              <w:rPr>
                <w:ins w:id="1026" w:author="Miska Hannuksela" w:date="2022-02-10T09:28:00Z"/>
                <w:rFonts w:ascii="Courier New" w:hAnsi="Courier New" w:cs="Courier New"/>
                <w:sz w:val="18"/>
                <w:lang w:val="en-CA"/>
              </w:rPr>
            </w:pPr>
            <w:proofErr w:type="spellStart"/>
            <w:ins w:id="1027" w:author="Miska Hannuksela" w:date="2022-02-10T09:28:00Z">
              <w:r w:rsidRPr="00CD473E">
                <w:rPr>
                  <w:rFonts w:ascii="Courier New" w:hAnsi="Courier New" w:cs="Courier New"/>
                  <w:sz w:val="18"/>
                  <w:lang w:val="en-CA"/>
                </w:rPr>
                <w:t>base_data_offset</w:t>
              </w:r>
              <w:proofErr w:type="spellEnd"/>
              <w:r w:rsidRPr="00CD473E">
                <w:rPr>
                  <w:rFonts w:cs="Arial"/>
                  <w:sz w:val="18"/>
                  <w:lang w:val="en-CA"/>
                </w:rPr>
                <w:t xml:space="preserve"> is relative to </w:t>
              </w:r>
              <w:r w:rsidRPr="00CD473E">
                <w:rPr>
                  <w:sz w:val="18"/>
                  <w:lang w:val="en-CA"/>
                </w:rPr>
                <w:t xml:space="preserve">the first byte of the payload of the </w:t>
              </w:r>
              <w:proofErr w:type="spellStart"/>
              <w:r w:rsidRPr="00CD473E">
                <w:rPr>
                  <w:rFonts w:ascii="Courier New" w:hAnsi="Courier New" w:cs="Courier New"/>
                  <w:sz w:val="18"/>
                  <w:lang w:val="en-CA"/>
                </w:rPr>
                <w:t>IdentifiedMediaDataBox</w:t>
              </w:r>
              <w:proofErr w:type="spellEnd"/>
              <w:r w:rsidRPr="00CD473E">
                <w:rPr>
                  <w:sz w:val="18"/>
                  <w:lang w:val="en-CA"/>
                </w:rPr>
                <w:t xml:space="preserve"> corresponding to the data reference entry</w:t>
              </w:r>
            </w:ins>
          </w:p>
        </w:tc>
      </w:tr>
      <w:tr w:rsidR="00CD473E" w:rsidRPr="00CD473E" w14:paraId="4F79C82A" w14:textId="77777777" w:rsidTr="00EC080E">
        <w:trPr>
          <w:ins w:id="1028" w:author="Miska Hannuksela" w:date="2022-02-10T09:28:00Z"/>
        </w:trPr>
        <w:tc>
          <w:tcPr>
            <w:tcW w:w="973" w:type="dxa"/>
          </w:tcPr>
          <w:p w14:paraId="1422B8B1" w14:textId="77777777" w:rsidR="00CD473E" w:rsidRPr="00CD473E" w:rsidRDefault="00CD473E" w:rsidP="00CD473E">
            <w:pPr>
              <w:keepNext/>
              <w:spacing w:before="60" w:after="60" w:line="210" w:lineRule="atLeast"/>
              <w:jc w:val="left"/>
              <w:rPr>
                <w:ins w:id="1029" w:author="Miska Hannuksela" w:date="2022-02-10T09:28:00Z"/>
                <w:sz w:val="18"/>
                <w:lang w:val="en-US" w:bidi="x-none"/>
              </w:rPr>
            </w:pPr>
            <w:ins w:id="1030" w:author="Miska Hannuksela" w:date="2022-02-10T09:28:00Z">
              <w:r w:rsidRPr="00CD473E">
                <w:rPr>
                  <w:sz w:val="18"/>
                  <w:lang w:val="en-US" w:bidi="x-none"/>
                </w:rPr>
                <w:t>0</w:t>
              </w:r>
            </w:ins>
          </w:p>
        </w:tc>
        <w:tc>
          <w:tcPr>
            <w:tcW w:w="1081" w:type="dxa"/>
          </w:tcPr>
          <w:p w14:paraId="131411A1" w14:textId="77777777" w:rsidR="00CD473E" w:rsidRPr="00CD473E" w:rsidRDefault="00CD473E" w:rsidP="00CD473E">
            <w:pPr>
              <w:keepNext/>
              <w:keepLines/>
              <w:spacing w:before="60" w:after="60" w:line="210" w:lineRule="atLeast"/>
              <w:jc w:val="left"/>
              <w:rPr>
                <w:ins w:id="1031" w:author="Miska Hannuksela" w:date="2022-02-10T09:28:00Z"/>
                <w:sz w:val="18"/>
                <w:lang w:val="en-US" w:bidi="x-none"/>
              </w:rPr>
            </w:pPr>
            <w:ins w:id="1032" w:author="Miska Hannuksela" w:date="2022-02-10T09:28:00Z">
              <w:r w:rsidRPr="00CD473E">
                <w:rPr>
                  <w:sz w:val="18"/>
                  <w:lang w:val="en-US" w:bidi="x-none"/>
                </w:rPr>
                <w:t>0</w:t>
              </w:r>
            </w:ins>
          </w:p>
        </w:tc>
        <w:tc>
          <w:tcPr>
            <w:tcW w:w="927" w:type="dxa"/>
          </w:tcPr>
          <w:p w14:paraId="03F5113A" w14:textId="77777777" w:rsidR="00CD473E" w:rsidRPr="00CD473E" w:rsidRDefault="00CD473E" w:rsidP="00CD473E">
            <w:pPr>
              <w:keepNext/>
              <w:keepLines/>
              <w:spacing w:before="60" w:after="60" w:line="210" w:lineRule="atLeast"/>
              <w:jc w:val="left"/>
              <w:rPr>
                <w:ins w:id="1033" w:author="Miska Hannuksela" w:date="2022-02-10T09:28:00Z"/>
                <w:sz w:val="18"/>
                <w:lang w:val="en-US" w:bidi="x-none"/>
              </w:rPr>
            </w:pPr>
            <w:ins w:id="1034" w:author="Miska Hannuksela" w:date="2022-02-10T09:28:00Z">
              <w:r w:rsidRPr="00CD473E">
                <w:rPr>
                  <w:sz w:val="18"/>
                  <w:lang w:val="en-US" w:bidi="x-none"/>
                </w:rPr>
                <w:t>false</w:t>
              </w:r>
            </w:ins>
          </w:p>
        </w:tc>
        <w:tc>
          <w:tcPr>
            <w:tcW w:w="927" w:type="dxa"/>
          </w:tcPr>
          <w:p w14:paraId="6BA29956" w14:textId="77777777" w:rsidR="00CD473E" w:rsidRPr="00CD473E" w:rsidRDefault="00CD473E" w:rsidP="00CD473E">
            <w:pPr>
              <w:keepNext/>
              <w:keepLines/>
              <w:spacing w:before="60" w:after="60" w:line="210" w:lineRule="atLeast"/>
              <w:jc w:val="left"/>
              <w:rPr>
                <w:ins w:id="1035" w:author="Miska Hannuksela" w:date="2022-02-10T09:28:00Z"/>
                <w:sz w:val="18"/>
                <w:lang w:val="en-US" w:bidi="x-none"/>
              </w:rPr>
            </w:pPr>
            <w:ins w:id="1036" w:author="Miska Hannuksela" w:date="2022-02-10T09:28:00Z">
              <w:r w:rsidRPr="00CD473E">
                <w:rPr>
                  <w:sz w:val="18"/>
                  <w:lang w:val="en-US" w:bidi="x-none"/>
                </w:rPr>
                <w:t>true</w:t>
              </w:r>
            </w:ins>
          </w:p>
        </w:tc>
        <w:tc>
          <w:tcPr>
            <w:tcW w:w="2183" w:type="dxa"/>
          </w:tcPr>
          <w:p w14:paraId="57E16C15" w14:textId="77777777" w:rsidR="00CD473E" w:rsidRPr="00CD473E" w:rsidRDefault="00CD473E" w:rsidP="00CD473E">
            <w:pPr>
              <w:keepNext/>
              <w:keepLines/>
              <w:spacing w:before="60" w:after="60" w:line="210" w:lineRule="atLeast"/>
              <w:jc w:val="left"/>
              <w:rPr>
                <w:ins w:id="1037" w:author="Miska Hannuksela" w:date="2022-02-10T09:28:00Z"/>
                <w:rFonts w:ascii="Courier New" w:hAnsi="Courier New" w:cs="Courier New"/>
                <w:sz w:val="18"/>
                <w:lang w:val="en-CA"/>
              </w:rPr>
            </w:pPr>
            <w:proofErr w:type="spellStart"/>
            <w:ins w:id="1038" w:author="Miska Hannuksela" w:date="2022-02-10T09:28:00Z">
              <w:r w:rsidRPr="00CD473E">
                <w:rPr>
                  <w:rFonts w:ascii="Courier New" w:hAnsi="Courier New" w:cs="Courier New"/>
                  <w:sz w:val="18"/>
                  <w:lang w:val="en-CA"/>
                </w:rPr>
                <w:t>base_data_offset</w:t>
              </w:r>
              <w:proofErr w:type="spellEnd"/>
              <w:r w:rsidRPr="00CD473E">
                <w:rPr>
                  <w:rFonts w:cs="Arial"/>
                  <w:sz w:val="18"/>
                  <w:lang w:val="en-CA"/>
                </w:rPr>
                <w:t xml:space="preserve"> is inferred to be equal to 0</w:t>
              </w:r>
            </w:ins>
          </w:p>
        </w:tc>
        <w:tc>
          <w:tcPr>
            <w:tcW w:w="3260" w:type="dxa"/>
          </w:tcPr>
          <w:p w14:paraId="7DFC3492" w14:textId="77777777" w:rsidR="00CD473E" w:rsidRPr="00CD473E" w:rsidRDefault="00CD473E" w:rsidP="00CD473E">
            <w:pPr>
              <w:keepNext/>
              <w:keepLines/>
              <w:spacing w:before="60" w:after="60" w:line="210" w:lineRule="atLeast"/>
              <w:jc w:val="left"/>
              <w:rPr>
                <w:ins w:id="1039" w:author="Miska Hannuksela" w:date="2022-02-10T09:28:00Z"/>
                <w:rFonts w:ascii="Courier New" w:hAnsi="Courier New" w:cs="Courier New"/>
                <w:sz w:val="18"/>
                <w:lang w:val="en-CA"/>
              </w:rPr>
            </w:pPr>
            <w:proofErr w:type="spellStart"/>
            <w:ins w:id="1040" w:author="Miska Hannuksela" w:date="2022-02-10T09:28:00Z">
              <w:r w:rsidRPr="00CD473E">
                <w:rPr>
                  <w:rFonts w:ascii="Courier New" w:hAnsi="Courier New" w:cs="Courier New"/>
                  <w:sz w:val="18"/>
                  <w:lang w:val="en-CA"/>
                </w:rPr>
                <w:t>base_data_offset</w:t>
              </w:r>
              <w:proofErr w:type="spellEnd"/>
              <w:r w:rsidRPr="00CD473E">
                <w:rPr>
                  <w:rFonts w:cs="Arial"/>
                  <w:sz w:val="18"/>
                  <w:lang w:val="en-CA"/>
                </w:rPr>
                <w:t xml:space="preserve"> is relative to </w:t>
              </w:r>
              <w:r w:rsidRPr="00CD473E">
                <w:rPr>
                  <w:sz w:val="18"/>
                  <w:lang w:val="en-CA"/>
                </w:rPr>
                <w:t xml:space="preserve">the first byte of the </w:t>
              </w:r>
              <w:proofErr w:type="spellStart"/>
              <w:r w:rsidRPr="00CD473E">
                <w:rPr>
                  <w:rFonts w:ascii="Courier New" w:hAnsi="Courier New" w:cs="Courier New"/>
                  <w:sz w:val="18"/>
                  <w:lang w:val="en-CA"/>
                </w:rPr>
                <w:t>MovieFragmentBox</w:t>
              </w:r>
              <w:proofErr w:type="spellEnd"/>
              <w:r w:rsidRPr="00CD473E">
                <w:rPr>
                  <w:sz w:val="18"/>
                  <w:lang w:val="en-CA"/>
                </w:rPr>
                <w:t xml:space="preserve"> containing this box</w:t>
              </w:r>
            </w:ins>
          </w:p>
        </w:tc>
      </w:tr>
      <w:tr w:rsidR="00CD473E" w:rsidRPr="00CD473E" w14:paraId="655855CD" w14:textId="77777777" w:rsidTr="00EC080E">
        <w:trPr>
          <w:ins w:id="1041" w:author="Miska Hannuksela" w:date="2022-02-10T09:28:00Z"/>
        </w:trPr>
        <w:tc>
          <w:tcPr>
            <w:tcW w:w="973" w:type="dxa"/>
          </w:tcPr>
          <w:p w14:paraId="0E00C84E" w14:textId="77777777" w:rsidR="00CD473E" w:rsidRPr="00CD473E" w:rsidRDefault="00CD473E" w:rsidP="00CD473E">
            <w:pPr>
              <w:keepNext/>
              <w:spacing w:before="60" w:after="60" w:line="210" w:lineRule="atLeast"/>
              <w:jc w:val="left"/>
              <w:rPr>
                <w:ins w:id="1042" w:author="Miska Hannuksela" w:date="2022-02-10T09:28:00Z"/>
                <w:sz w:val="18"/>
                <w:lang w:val="en-US" w:bidi="x-none"/>
              </w:rPr>
            </w:pPr>
            <w:ins w:id="1043" w:author="Miska Hannuksela" w:date="2022-02-10T09:28:00Z">
              <w:r w:rsidRPr="00CD473E">
                <w:rPr>
                  <w:sz w:val="18"/>
                  <w:lang w:val="en-US" w:bidi="x-none"/>
                </w:rPr>
                <w:t>1</w:t>
              </w:r>
            </w:ins>
          </w:p>
        </w:tc>
        <w:tc>
          <w:tcPr>
            <w:tcW w:w="1081" w:type="dxa"/>
          </w:tcPr>
          <w:p w14:paraId="4F111208" w14:textId="77777777" w:rsidR="00CD473E" w:rsidRPr="00CD473E" w:rsidRDefault="00CD473E" w:rsidP="00CD473E">
            <w:pPr>
              <w:keepNext/>
              <w:keepLines/>
              <w:spacing w:before="60" w:after="60" w:line="210" w:lineRule="atLeast"/>
              <w:jc w:val="left"/>
              <w:rPr>
                <w:ins w:id="1044" w:author="Miska Hannuksela" w:date="2022-02-10T09:28:00Z"/>
                <w:sz w:val="18"/>
                <w:lang w:val="en-US" w:bidi="x-none"/>
              </w:rPr>
            </w:pPr>
            <w:ins w:id="1045" w:author="Miska Hannuksela" w:date="2022-02-10T09:28:00Z">
              <w:r w:rsidRPr="00CD473E">
                <w:rPr>
                  <w:sz w:val="18"/>
                  <w:lang w:val="en-US" w:bidi="x-none"/>
                </w:rPr>
                <w:t>0 or 1</w:t>
              </w:r>
            </w:ins>
          </w:p>
        </w:tc>
        <w:tc>
          <w:tcPr>
            <w:tcW w:w="927" w:type="dxa"/>
          </w:tcPr>
          <w:p w14:paraId="5CED9180" w14:textId="77777777" w:rsidR="00CD473E" w:rsidRPr="00CD473E" w:rsidRDefault="00CD473E" w:rsidP="00CD473E">
            <w:pPr>
              <w:keepNext/>
              <w:keepLines/>
              <w:spacing w:before="60" w:after="60" w:line="210" w:lineRule="atLeast"/>
              <w:jc w:val="left"/>
              <w:rPr>
                <w:ins w:id="1046" w:author="Miska Hannuksela" w:date="2022-02-10T09:28:00Z"/>
                <w:sz w:val="18"/>
                <w:lang w:val="en-US" w:bidi="x-none"/>
              </w:rPr>
            </w:pPr>
            <w:ins w:id="1047" w:author="Miska Hannuksela" w:date="2022-02-10T09:28:00Z">
              <w:r w:rsidRPr="00CD473E">
                <w:rPr>
                  <w:sz w:val="18"/>
                  <w:lang w:val="en-US" w:bidi="x-none"/>
                </w:rPr>
                <w:t>true</w:t>
              </w:r>
            </w:ins>
          </w:p>
        </w:tc>
        <w:tc>
          <w:tcPr>
            <w:tcW w:w="927" w:type="dxa"/>
          </w:tcPr>
          <w:p w14:paraId="20F3B81D" w14:textId="77777777" w:rsidR="00CD473E" w:rsidRPr="00CD473E" w:rsidRDefault="00CD473E" w:rsidP="00CD473E">
            <w:pPr>
              <w:keepNext/>
              <w:keepLines/>
              <w:spacing w:before="60" w:after="60" w:line="210" w:lineRule="atLeast"/>
              <w:jc w:val="left"/>
              <w:rPr>
                <w:ins w:id="1048" w:author="Miska Hannuksela" w:date="2022-02-10T09:28:00Z"/>
                <w:sz w:val="18"/>
                <w:lang w:val="en-US" w:bidi="x-none"/>
              </w:rPr>
            </w:pPr>
            <w:ins w:id="1049" w:author="Miska Hannuksela" w:date="2022-02-10T09:28:00Z">
              <w:r w:rsidRPr="00CD473E">
                <w:rPr>
                  <w:sz w:val="18"/>
                  <w:lang w:val="en-US" w:bidi="x-none"/>
                </w:rPr>
                <w:t>true or false</w:t>
              </w:r>
            </w:ins>
          </w:p>
        </w:tc>
        <w:tc>
          <w:tcPr>
            <w:tcW w:w="2183" w:type="dxa"/>
          </w:tcPr>
          <w:p w14:paraId="40EAF77E" w14:textId="77777777" w:rsidR="00CD473E" w:rsidRPr="00CD473E" w:rsidRDefault="00CD473E" w:rsidP="00CD473E">
            <w:pPr>
              <w:keepNext/>
              <w:keepLines/>
              <w:spacing w:before="60" w:after="60" w:line="210" w:lineRule="atLeast"/>
              <w:jc w:val="left"/>
              <w:rPr>
                <w:ins w:id="1050" w:author="Miska Hannuksela" w:date="2022-02-10T09:28:00Z"/>
                <w:sz w:val="18"/>
                <w:lang w:val="en-US" w:bidi="x-none"/>
              </w:rPr>
            </w:pPr>
            <w:proofErr w:type="spellStart"/>
            <w:ins w:id="1051" w:author="Miska Hannuksela" w:date="2022-02-10T09:28:00Z">
              <w:r w:rsidRPr="00CD473E">
                <w:rPr>
                  <w:rFonts w:ascii="Courier New" w:hAnsi="Courier New" w:cs="Courier New"/>
                  <w:sz w:val="18"/>
                  <w:lang w:val="en-US" w:bidi="x-none"/>
                </w:rPr>
                <w:t>base_data_offset</w:t>
              </w:r>
              <w:proofErr w:type="spellEnd"/>
              <w:r w:rsidRPr="00CD473E">
                <w:rPr>
                  <w:sz w:val="18"/>
                  <w:lang w:val="en-US" w:bidi="x-none"/>
                </w:rPr>
                <w:t xml:space="preserve"> is present</w:t>
              </w:r>
            </w:ins>
          </w:p>
        </w:tc>
        <w:tc>
          <w:tcPr>
            <w:tcW w:w="3260" w:type="dxa"/>
          </w:tcPr>
          <w:p w14:paraId="11257724" w14:textId="77777777" w:rsidR="00CD473E" w:rsidRPr="00CD473E" w:rsidRDefault="00CD473E" w:rsidP="00CD473E">
            <w:pPr>
              <w:keepNext/>
              <w:keepLines/>
              <w:spacing w:before="60" w:after="60" w:line="210" w:lineRule="atLeast"/>
              <w:jc w:val="left"/>
              <w:rPr>
                <w:ins w:id="1052" w:author="Miska Hannuksela" w:date="2022-02-10T09:28:00Z"/>
                <w:rFonts w:ascii="Courier New" w:hAnsi="Courier New" w:cs="Courier New"/>
                <w:sz w:val="18"/>
                <w:lang w:val="en-CA"/>
              </w:rPr>
            </w:pPr>
            <w:proofErr w:type="spellStart"/>
            <w:ins w:id="1053" w:author="Miska Hannuksela" w:date="2022-02-10T09:28:00Z">
              <w:r w:rsidRPr="00CD473E">
                <w:rPr>
                  <w:rFonts w:ascii="Courier New" w:hAnsi="Courier New" w:cs="Courier New"/>
                  <w:sz w:val="18"/>
                  <w:lang w:val="en-CA"/>
                </w:rPr>
                <w:t>base_data_offset</w:t>
              </w:r>
              <w:proofErr w:type="spellEnd"/>
              <w:r w:rsidRPr="00CD473E">
                <w:rPr>
                  <w:sz w:val="18"/>
                  <w:lang w:val="en-CA"/>
                </w:rPr>
                <w:t xml:space="preserve"> is relative to the first byte of the payload of the </w:t>
              </w:r>
              <w:proofErr w:type="spellStart"/>
              <w:r w:rsidRPr="00CD473E">
                <w:rPr>
                  <w:rFonts w:ascii="Courier New" w:hAnsi="Courier New" w:cs="Courier New"/>
                  <w:sz w:val="18"/>
                  <w:lang w:val="en-CA"/>
                </w:rPr>
                <w:t>IdentifiedMediaDataBox</w:t>
              </w:r>
              <w:proofErr w:type="spellEnd"/>
              <w:r w:rsidRPr="00CD473E">
                <w:rPr>
                  <w:sz w:val="18"/>
                  <w:lang w:val="en-CA"/>
                </w:rPr>
                <w:t xml:space="preserve"> corresponding to the data reference entry</w:t>
              </w:r>
            </w:ins>
          </w:p>
        </w:tc>
      </w:tr>
      <w:tr w:rsidR="00CD473E" w:rsidRPr="00CD473E" w14:paraId="3CCE1DBF" w14:textId="77777777" w:rsidTr="00EC080E">
        <w:trPr>
          <w:ins w:id="1054" w:author="Miska Hannuksela" w:date="2022-02-10T09:28:00Z"/>
        </w:trPr>
        <w:tc>
          <w:tcPr>
            <w:tcW w:w="973" w:type="dxa"/>
          </w:tcPr>
          <w:p w14:paraId="08E07C62" w14:textId="77777777" w:rsidR="00CD473E" w:rsidRPr="00CD473E" w:rsidRDefault="00CD473E" w:rsidP="00CD473E">
            <w:pPr>
              <w:keepNext/>
              <w:spacing w:before="60" w:after="60" w:line="210" w:lineRule="atLeast"/>
              <w:jc w:val="left"/>
              <w:rPr>
                <w:ins w:id="1055" w:author="Miska Hannuksela" w:date="2022-02-10T09:28:00Z"/>
                <w:sz w:val="18"/>
                <w:lang w:val="en-US" w:bidi="x-none"/>
              </w:rPr>
            </w:pPr>
            <w:ins w:id="1056" w:author="Miska Hannuksela" w:date="2022-02-10T09:28:00Z">
              <w:r w:rsidRPr="00CD473E">
                <w:rPr>
                  <w:sz w:val="18"/>
                  <w:lang w:val="en-US" w:bidi="x-none"/>
                </w:rPr>
                <w:t>1</w:t>
              </w:r>
            </w:ins>
          </w:p>
        </w:tc>
        <w:tc>
          <w:tcPr>
            <w:tcW w:w="1081" w:type="dxa"/>
          </w:tcPr>
          <w:p w14:paraId="27106616" w14:textId="77777777" w:rsidR="00CD473E" w:rsidRPr="00CD473E" w:rsidRDefault="00CD473E" w:rsidP="00CD473E">
            <w:pPr>
              <w:keepNext/>
              <w:keepLines/>
              <w:spacing w:before="60" w:after="60" w:line="210" w:lineRule="atLeast"/>
              <w:jc w:val="left"/>
              <w:rPr>
                <w:ins w:id="1057" w:author="Miska Hannuksela" w:date="2022-02-10T09:28:00Z"/>
                <w:sz w:val="18"/>
                <w:lang w:val="en-US" w:bidi="x-none"/>
              </w:rPr>
            </w:pPr>
            <w:ins w:id="1058" w:author="Miska Hannuksela" w:date="2022-02-10T09:28:00Z">
              <w:r w:rsidRPr="00CD473E">
                <w:rPr>
                  <w:sz w:val="18"/>
                  <w:lang w:val="en-US" w:bidi="x-none"/>
                </w:rPr>
                <w:t>0 or 1</w:t>
              </w:r>
            </w:ins>
          </w:p>
        </w:tc>
        <w:tc>
          <w:tcPr>
            <w:tcW w:w="927" w:type="dxa"/>
          </w:tcPr>
          <w:p w14:paraId="3B293375" w14:textId="77777777" w:rsidR="00CD473E" w:rsidRPr="00CD473E" w:rsidRDefault="00CD473E" w:rsidP="00CD473E">
            <w:pPr>
              <w:keepNext/>
              <w:keepLines/>
              <w:spacing w:before="60" w:after="60" w:line="210" w:lineRule="atLeast"/>
              <w:jc w:val="left"/>
              <w:rPr>
                <w:ins w:id="1059" w:author="Miska Hannuksela" w:date="2022-02-10T09:28:00Z"/>
                <w:sz w:val="18"/>
                <w:lang w:val="en-US" w:bidi="x-none"/>
              </w:rPr>
            </w:pPr>
            <w:ins w:id="1060" w:author="Miska Hannuksela" w:date="2022-02-10T09:28:00Z">
              <w:r w:rsidRPr="00CD473E">
                <w:rPr>
                  <w:sz w:val="18"/>
                  <w:lang w:val="en-US" w:bidi="x-none"/>
                </w:rPr>
                <w:t>false</w:t>
              </w:r>
            </w:ins>
          </w:p>
        </w:tc>
        <w:tc>
          <w:tcPr>
            <w:tcW w:w="927" w:type="dxa"/>
          </w:tcPr>
          <w:p w14:paraId="36A7E4B3" w14:textId="77777777" w:rsidR="00CD473E" w:rsidRPr="00CD473E" w:rsidRDefault="00CD473E" w:rsidP="00CD473E">
            <w:pPr>
              <w:keepNext/>
              <w:keepLines/>
              <w:spacing w:before="60" w:after="60" w:line="210" w:lineRule="atLeast"/>
              <w:jc w:val="left"/>
              <w:rPr>
                <w:ins w:id="1061" w:author="Miska Hannuksela" w:date="2022-02-10T09:28:00Z"/>
                <w:sz w:val="18"/>
                <w:lang w:val="en-US" w:bidi="x-none"/>
              </w:rPr>
            </w:pPr>
            <w:ins w:id="1062" w:author="Miska Hannuksela" w:date="2022-02-10T09:28:00Z">
              <w:r w:rsidRPr="00CD473E">
                <w:rPr>
                  <w:sz w:val="18"/>
                  <w:lang w:val="en-US" w:bidi="x-none"/>
                </w:rPr>
                <w:t>true or false</w:t>
              </w:r>
            </w:ins>
          </w:p>
        </w:tc>
        <w:tc>
          <w:tcPr>
            <w:tcW w:w="2183" w:type="dxa"/>
          </w:tcPr>
          <w:p w14:paraId="61FD6EA8" w14:textId="77777777" w:rsidR="00CD473E" w:rsidRPr="00CD473E" w:rsidRDefault="00CD473E" w:rsidP="00CD473E">
            <w:pPr>
              <w:keepNext/>
              <w:keepLines/>
              <w:spacing w:before="60" w:after="60" w:line="210" w:lineRule="atLeast"/>
              <w:jc w:val="left"/>
              <w:rPr>
                <w:ins w:id="1063" w:author="Miska Hannuksela" w:date="2022-02-10T09:28:00Z"/>
                <w:sz w:val="18"/>
                <w:lang w:val="en-US" w:bidi="x-none"/>
              </w:rPr>
            </w:pPr>
            <w:proofErr w:type="spellStart"/>
            <w:ins w:id="1064" w:author="Miska Hannuksela" w:date="2022-02-10T09:28:00Z">
              <w:r w:rsidRPr="00CD473E">
                <w:rPr>
                  <w:rFonts w:ascii="Courier New" w:hAnsi="Courier New" w:cs="Courier New"/>
                  <w:sz w:val="18"/>
                  <w:lang w:val="en-US" w:bidi="x-none"/>
                </w:rPr>
                <w:t>base_data_offset</w:t>
              </w:r>
              <w:proofErr w:type="spellEnd"/>
              <w:r w:rsidRPr="00CD473E">
                <w:rPr>
                  <w:sz w:val="18"/>
                  <w:lang w:val="en-US" w:bidi="x-none"/>
                </w:rPr>
                <w:t xml:space="preserve"> is present</w:t>
              </w:r>
            </w:ins>
          </w:p>
        </w:tc>
        <w:tc>
          <w:tcPr>
            <w:tcW w:w="3260" w:type="dxa"/>
          </w:tcPr>
          <w:p w14:paraId="528B15BF" w14:textId="77777777" w:rsidR="00CD473E" w:rsidRPr="00CD473E" w:rsidRDefault="00CD473E" w:rsidP="00CD473E">
            <w:pPr>
              <w:keepNext/>
              <w:keepLines/>
              <w:spacing w:before="60" w:after="60" w:line="210" w:lineRule="atLeast"/>
              <w:jc w:val="left"/>
              <w:rPr>
                <w:ins w:id="1065" w:author="Miska Hannuksela" w:date="2022-02-10T09:28:00Z"/>
                <w:rFonts w:ascii="Courier New" w:hAnsi="Courier New" w:cs="Courier New"/>
                <w:sz w:val="18"/>
                <w:lang w:val="en-CA"/>
              </w:rPr>
            </w:pPr>
            <w:proofErr w:type="spellStart"/>
            <w:ins w:id="1066" w:author="Miska Hannuksela" w:date="2022-02-10T09:28:00Z">
              <w:r w:rsidRPr="00CD473E">
                <w:rPr>
                  <w:rFonts w:ascii="Courier New" w:hAnsi="Courier New" w:cs="Courier New"/>
                  <w:sz w:val="18"/>
                  <w:lang w:val="en-CA"/>
                </w:rPr>
                <w:t>base_data_offset</w:t>
              </w:r>
              <w:proofErr w:type="spellEnd"/>
              <w:r w:rsidRPr="00CD473E">
                <w:rPr>
                  <w:sz w:val="18"/>
                  <w:lang w:val="en-CA"/>
                </w:rPr>
                <w:t xml:space="preserve"> is relative to the file identified by the referenced data reference entry</w:t>
              </w:r>
            </w:ins>
          </w:p>
        </w:tc>
      </w:tr>
    </w:tbl>
    <w:p w14:paraId="69A3B8BA" w14:textId="03926D3E" w:rsidR="00EC080E" w:rsidRPr="00E023B4" w:rsidRDefault="00EC080E" w:rsidP="00EC080E">
      <w:pPr>
        <w:widowControl w:val="0"/>
        <w:autoSpaceDE w:val="0"/>
        <w:autoSpaceDN w:val="0"/>
        <w:adjustRightInd w:val="0"/>
        <w:spacing w:line="300" w:lineRule="atLeast"/>
        <w:jc w:val="left"/>
        <w:rPr>
          <w:ins w:id="1067" w:author="Miska Hannuksela" w:date="2022-02-10T09:33:00Z"/>
          <w:lang w:val="en-GB"/>
        </w:rPr>
      </w:pPr>
    </w:p>
    <w:p w14:paraId="349E56EE" w14:textId="77777777" w:rsidR="00EC080E" w:rsidRPr="0086260D" w:rsidRDefault="00EC080E" w:rsidP="00EC080E">
      <w:pPr>
        <w:pStyle w:val="Note"/>
        <w:keepLines/>
        <w:rPr>
          <w:ins w:id="1068" w:author="Miska Hannuksela" w:date="2022-02-10T09:33:00Z"/>
          <w:szCs w:val="22"/>
          <w:lang w:val="en-CA"/>
        </w:rPr>
      </w:pPr>
      <w:ins w:id="1069" w:author="Miska Hannuksela" w:date="2022-02-10T09:33:00Z">
        <w:r w:rsidRPr="00EC080E">
          <w:rPr>
            <w:szCs w:val="22"/>
            <w:lang w:val="en-CA"/>
          </w:rPr>
          <w:t>NOTE</w:t>
        </w:r>
        <w:r w:rsidRPr="0086260D">
          <w:rPr>
            <w:szCs w:val="22"/>
            <w:lang w:val="en-CA"/>
          </w:rPr>
          <w:t> 1</w:t>
        </w:r>
        <w:r w:rsidRPr="0086260D">
          <w:rPr>
            <w:szCs w:val="22"/>
            <w:lang w:val="en-CA"/>
          </w:rPr>
          <w:tab/>
        </w:r>
        <w:r w:rsidRPr="0086260D">
          <w:rPr>
            <w:rFonts w:ascii="Courier New" w:hAnsi="Courier New" w:cs="Courier New"/>
            <w:szCs w:val="22"/>
            <w:lang w:val="en-CA"/>
          </w:rPr>
          <w:t>base-data-offset-present</w:t>
        </w:r>
        <w:r w:rsidRPr="0086260D">
          <w:rPr>
            <w:szCs w:val="22"/>
            <w:lang w:val="en-CA"/>
          </w:rPr>
          <w:t xml:space="preserve"> flag is advised to be set equal to 1 only if the file identified by the referenced data reference entry is not meant </w:t>
        </w:r>
        <w:r w:rsidRPr="0086260D">
          <w:rPr>
            <w:lang w:val="en-CA"/>
          </w:rPr>
          <w:t>to be delivered with movie fragments in separate segments</w:t>
        </w:r>
        <w:r w:rsidRPr="00EC080E">
          <w:rPr>
            <w:szCs w:val="22"/>
            <w:lang w:val="en-CA"/>
          </w:rPr>
          <w:t xml:space="preserve"> </w:t>
        </w:r>
        <w:r w:rsidRPr="0086260D">
          <w:rPr>
            <w:szCs w:val="22"/>
            <w:lang w:val="en-CA"/>
          </w:rPr>
          <w:t xml:space="preserve">or the referenced data reference entry is </w:t>
        </w:r>
        <w:proofErr w:type="spellStart"/>
        <w:r w:rsidRPr="0086260D">
          <w:rPr>
            <w:rFonts w:ascii="Courier New" w:hAnsi="Courier New" w:cs="Courier New"/>
            <w:szCs w:val="22"/>
            <w:lang w:val="en-CA"/>
          </w:rPr>
          <w:t>DataEntryImdaBox</w:t>
        </w:r>
        <w:proofErr w:type="spellEnd"/>
        <w:r w:rsidRPr="0086260D">
          <w:rPr>
            <w:szCs w:val="22"/>
            <w:lang w:val="en-CA"/>
          </w:rPr>
          <w:t xml:space="preserve"> or </w:t>
        </w:r>
        <w:proofErr w:type="spellStart"/>
        <w:r w:rsidRPr="0086260D">
          <w:rPr>
            <w:rFonts w:ascii="Courier New" w:hAnsi="Courier New" w:cs="Courier New"/>
            <w:szCs w:val="22"/>
            <w:lang w:val="en-CA"/>
          </w:rPr>
          <w:t>DataEntrySeqNumImdaBox</w:t>
        </w:r>
        <w:proofErr w:type="spellEnd"/>
        <w:r w:rsidRPr="0086260D">
          <w:rPr>
            <w:szCs w:val="22"/>
            <w:lang w:val="en-CA"/>
          </w:rPr>
          <w:t>.</w:t>
        </w:r>
      </w:ins>
    </w:p>
    <w:p w14:paraId="30BF7DD1" w14:textId="77777777" w:rsidR="00EC080E" w:rsidRPr="00EC080E" w:rsidRDefault="00EC080E" w:rsidP="00EC080E">
      <w:pPr>
        <w:rPr>
          <w:ins w:id="1070" w:author="Miska Hannuksela" w:date="2022-02-10T09:35:00Z"/>
          <w:lang w:val="en-CA"/>
        </w:rPr>
      </w:pPr>
      <w:ins w:id="1071" w:author="Miska Hannuksela" w:date="2022-02-10T09:35:00Z">
        <w:r w:rsidRPr="00EC080E">
          <w:rPr>
            <w:lang w:val="en-CA"/>
          </w:rPr>
          <w:t xml:space="preserve">When </w:t>
        </w:r>
        <w:r w:rsidRPr="00EC080E">
          <w:rPr>
            <w:rFonts w:ascii="Courier New" w:hAnsi="Courier New" w:cs="Courier New"/>
            <w:lang w:val="en-CA"/>
          </w:rPr>
          <w:t>base-data-offset-present</w:t>
        </w:r>
        <w:r w:rsidRPr="00EC080E">
          <w:rPr>
            <w:lang w:val="en-CA"/>
          </w:rPr>
          <w:t xml:space="preserve"> flag is equal to 1 and the referenced data reference entry is of type </w:t>
        </w:r>
        <w:r w:rsidRPr="00EC080E">
          <w:rPr>
            <w:rFonts w:ascii="Courier New" w:hAnsi="Courier New" w:cs="Courier New"/>
            <w:lang w:val="en-CA"/>
          </w:rPr>
          <w:t>'</w:t>
        </w:r>
        <w:proofErr w:type="spellStart"/>
        <w:r w:rsidRPr="00EC080E">
          <w:rPr>
            <w:rFonts w:ascii="Courier New" w:hAnsi="Courier New" w:cs="Courier New"/>
            <w:lang w:val="en-CA"/>
          </w:rPr>
          <w:t>url</w:t>
        </w:r>
        <w:proofErr w:type="spellEnd"/>
        <w:r w:rsidRPr="00EC080E">
          <w:rPr>
            <w:rFonts w:ascii="Courier New" w:hAnsi="Courier New" w:cs="Courier New"/>
            <w:lang w:val="en-CA"/>
          </w:rPr>
          <w:t> '</w:t>
        </w:r>
        <w:r w:rsidRPr="00EC080E">
          <w:rPr>
            <w:lang w:val="en-CA"/>
          </w:rPr>
          <w:t xml:space="preserve"> with (</w:t>
        </w:r>
        <w:proofErr w:type="spellStart"/>
        <w:r w:rsidRPr="00EC080E">
          <w:rPr>
            <w:rFonts w:ascii="Courier New" w:hAnsi="Courier New" w:cs="Courier New"/>
            <w:lang w:val="en-CA"/>
          </w:rPr>
          <w:t>entry_flags</w:t>
        </w:r>
        <w:proofErr w:type="spellEnd"/>
        <w:r w:rsidRPr="00EC080E">
          <w:rPr>
            <w:lang w:val="en-CA"/>
          </w:rPr>
          <w:t xml:space="preserve"> &amp; 1) equal to 1 (indicating that the media data is in the same file as the </w:t>
        </w:r>
        <w:proofErr w:type="spellStart"/>
        <w:r w:rsidRPr="00EC080E">
          <w:rPr>
            <w:rFonts w:ascii="Courier New" w:hAnsi="Courier New" w:cs="Courier New"/>
            <w:lang w:val="en-CA"/>
          </w:rPr>
          <w:t>DataReference</w:t>
        </w:r>
        <w:r w:rsidRPr="00EC080E">
          <w:rPr>
            <w:rFonts w:ascii="Courier New" w:hAnsi="Courier New" w:cs="Courier New"/>
            <w:lang w:val="en-CA" w:eastAsia="en-US"/>
          </w:rPr>
          <w:t>Box</w:t>
        </w:r>
        <w:proofErr w:type="spellEnd"/>
        <w:r w:rsidRPr="00EC080E">
          <w:rPr>
            <w:lang w:val="en-CA"/>
          </w:rPr>
          <w:t xml:space="preserve"> containing the referenced data reference entry), this </w:t>
        </w:r>
        <w:proofErr w:type="spellStart"/>
        <w:r w:rsidRPr="00EC080E">
          <w:rPr>
            <w:rFonts w:ascii="Courier New" w:hAnsi="Courier New" w:cs="Courier New"/>
            <w:lang w:val="en-CA"/>
          </w:rPr>
          <w:t>TrackFragmentHeaderBox</w:t>
        </w:r>
        <w:proofErr w:type="spellEnd"/>
        <w:r w:rsidRPr="00EC080E">
          <w:rPr>
            <w:lang w:val="en-CA"/>
          </w:rPr>
          <w:t xml:space="preserve"> shall be present in the same file as the </w:t>
        </w:r>
        <w:proofErr w:type="spellStart"/>
        <w:r w:rsidRPr="00EC080E">
          <w:rPr>
            <w:rFonts w:ascii="Courier New" w:hAnsi="Courier New" w:cs="Courier New"/>
            <w:lang w:val="en-CA"/>
          </w:rPr>
          <w:t>MovieBox</w:t>
        </w:r>
        <w:proofErr w:type="spellEnd"/>
        <w:r w:rsidRPr="00EC080E">
          <w:rPr>
            <w:lang w:val="en-CA"/>
          </w:rPr>
          <w:t>.</w:t>
        </w:r>
      </w:ins>
    </w:p>
    <w:p w14:paraId="6607EEB9" w14:textId="150721DB" w:rsidR="00EC080E" w:rsidRPr="0086260D" w:rsidDel="00E31242" w:rsidRDefault="00EC080E" w:rsidP="00EC080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after="136" w:line="240" w:lineRule="auto"/>
        <w:textAlignment w:val="baseline"/>
        <w:rPr>
          <w:ins w:id="1072" w:author="Miska Hannuksela" w:date="2022-02-10T09:40:00Z"/>
          <w:moveFrom w:id="1073" w:author="David Singer" w:date="2022-02-21T14:47:00Z"/>
          <w:rFonts w:ascii="Times New Roman" w:eastAsia="Times New Roman" w:hAnsi="Times New Roman"/>
          <w:i/>
          <w:iCs/>
          <w:szCs w:val="22"/>
          <w:lang w:val="en-CA" w:eastAsia="en-US"/>
        </w:rPr>
      </w:pPr>
      <w:moveFromRangeStart w:id="1074" w:author="David Singer" w:date="2022-02-21T14:47:00Z" w:name="move96347240"/>
      <w:moveFrom w:id="1075" w:author="David Singer" w:date="2022-02-21T14:47:00Z">
        <w:ins w:id="1076" w:author="Miska Hannuksela" w:date="2022-02-10T09:40:00Z">
          <w:r w:rsidRPr="0086260D" w:rsidDel="00E31242">
            <w:rPr>
              <w:rFonts w:ascii="Times New Roman" w:eastAsia="Times New Roman" w:hAnsi="Times New Roman"/>
              <w:i/>
              <w:iCs/>
              <w:szCs w:val="22"/>
              <w:lang w:val="en-CA" w:eastAsia="en-US"/>
            </w:rPr>
            <w:t>In subclause 8.8.7.1, remove the following sentence:</w:t>
          </w:r>
        </w:ins>
      </w:moveFrom>
    </w:p>
    <w:p w14:paraId="602B9417" w14:textId="30530A1F" w:rsidR="00EC080E" w:rsidDel="00E31242" w:rsidRDefault="00EC080E" w:rsidP="00EC080E">
      <w:pPr>
        <w:rPr>
          <w:ins w:id="1077" w:author="Miska Hannuksela" w:date="2022-02-10T09:38:00Z"/>
          <w:moveFrom w:id="1078" w:author="David Singer" w:date="2022-02-21T14:47:00Z"/>
          <w:lang w:val="en-CA"/>
        </w:rPr>
      </w:pPr>
      <w:moveFrom w:id="1079" w:author="David Singer" w:date="2022-02-21T14:47:00Z">
        <w:ins w:id="1080" w:author="Miska Hannuksela" w:date="2022-02-10T09:38:00Z">
          <w:r w:rsidRPr="00FD511C" w:rsidDel="00E31242">
            <w:rPr>
              <w:lang w:val="en-CA"/>
            </w:rPr>
            <w:t xml:space="preserve">Movie-fragment relative addressing is controlled by the values of the </w:t>
          </w:r>
          <w:r w:rsidRPr="00FD511C" w:rsidDel="00E31242">
            <w:rPr>
              <w:rFonts w:ascii="Courier New" w:hAnsi="Courier New"/>
              <w:lang w:val="en-CA"/>
            </w:rPr>
            <w:t>base-data-offset-present</w:t>
          </w:r>
          <w:r w:rsidRPr="00FD511C" w:rsidDel="00E31242">
            <w:rPr>
              <w:lang w:val="en-CA"/>
            </w:rPr>
            <w:t xml:space="preserve"> and </w:t>
          </w:r>
          <w:r w:rsidRPr="00FD511C" w:rsidDel="00E31242">
            <w:rPr>
              <w:rFonts w:ascii="Courier New" w:hAnsi="Courier New"/>
              <w:lang w:val="en-CA"/>
            </w:rPr>
            <w:t>default-base-is-moof</w:t>
          </w:r>
          <w:r w:rsidRPr="00FD511C" w:rsidDel="00E31242">
            <w:rPr>
              <w:lang w:val="en-CA"/>
            </w:rPr>
            <w:t xml:space="preserve"> flags. </w:t>
          </w:r>
        </w:ins>
      </w:moveFrom>
    </w:p>
    <w:moveFromRangeEnd w:id="1074"/>
    <w:p w14:paraId="496B8483" w14:textId="77777777" w:rsidR="00CD7BA2" w:rsidRDefault="00CD7BA2" w:rsidP="00EC080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after="136" w:line="240" w:lineRule="auto"/>
        <w:textAlignment w:val="baseline"/>
        <w:rPr>
          <w:ins w:id="1081" w:author="Miska Hannuksela" w:date="2022-02-10T09:42:00Z"/>
          <w:rFonts w:ascii="Times New Roman" w:eastAsia="Times New Roman" w:hAnsi="Times New Roman"/>
          <w:i/>
          <w:iCs/>
          <w:szCs w:val="22"/>
          <w:lang w:val="en-CA" w:eastAsia="en-US"/>
        </w:rPr>
      </w:pPr>
    </w:p>
    <w:p w14:paraId="408258B4" w14:textId="7C64FDDA" w:rsidR="00EC080E" w:rsidRPr="00EC080E" w:rsidRDefault="00EC080E" w:rsidP="00EC080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after="136" w:line="240" w:lineRule="auto"/>
        <w:textAlignment w:val="baseline"/>
        <w:rPr>
          <w:ins w:id="1082" w:author="Miska Hannuksela" w:date="2022-02-10T09:40:00Z"/>
          <w:rFonts w:ascii="Times New Roman" w:eastAsia="Times New Roman" w:hAnsi="Times New Roman"/>
          <w:i/>
          <w:iCs/>
          <w:szCs w:val="22"/>
          <w:lang w:val="en-CA" w:eastAsia="en-US"/>
        </w:rPr>
      </w:pPr>
      <w:ins w:id="1083" w:author="Miska Hannuksela" w:date="2022-02-10T09:40:00Z">
        <w:r w:rsidRPr="00EC080E">
          <w:rPr>
            <w:rFonts w:ascii="Times New Roman" w:eastAsia="Times New Roman" w:hAnsi="Times New Roman"/>
            <w:i/>
            <w:iCs/>
            <w:szCs w:val="22"/>
            <w:lang w:val="en-CA" w:eastAsia="en-US"/>
          </w:rPr>
          <w:t>In subclause 8.8.7.1, replace the following paragraph:</w:t>
        </w:r>
      </w:ins>
    </w:p>
    <w:p w14:paraId="6391CD1A" w14:textId="77777777" w:rsidR="00EC080E" w:rsidRPr="00EC080E" w:rsidRDefault="00EC080E" w:rsidP="00EC080E">
      <w:pPr>
        <w:tabs>
          <w:tab w:val="left" w:pos="1440"/>
          <w:tab w:val="left" w:pos="8010"/>
        </w:tabs>
        <w:spacing w:after="220" w:line="240" w:lineRule="auto"/>
        <w:ind w:left="720" w:hanging="360"/>
        <w:contextualSpacing/>
        <w:rPr>
          <w:ins w:id="1084" w:author="Miska Hannuksela" w:date="2022-02-10T09:40:00Z"/>
          <w:rFonts w:eastAsia="Times New Roman" w:cs="Arial"/>
          <w:szCs w:val="22"/>
          <w:lang w:val="en-GB" w:eastAsia="en-US"/>
        </w:rPr>
      </w:pPr>
      <w:ins w:id="1085" w:author="Miska Hannuksela" w:date="2022-02-10T09:40:00Z">
        <w:r w:rsidRPr="00EC080E">
          <w:rPr>
            <w:rFonts w:ascii="Courier New" w:eastAsia="Times New Roman" w:hAnsi="Courier New"/>
            <w:noProof/>
            <w:szCs w:val="22"/>
            <w:lang w:val="en-GB"/>
          </w:rPr>
          <w:lastRenderedPageBreak/>
          <w:t>0x000001</w:t>
        </w:r>
        <w:r w:rsidRPr="00EC080E">
          <w:rPr>
            <w:rFonts w:eastAsia="Times New Roman"/>
            <w:szCs w:val="22"/>
            <w:lang w:val="en-GB" w:eastAsia="en-US"/>
          </w:rPr>
          <w:tab/>
        </w:r>
        <w:r w:rsidRPr="00EC080E">
          <w:rPr>
            <w:rFonts w:ascii="Courier New" w:eastAsia="Times New Roman" w:hAnsi="Courier New"/>
            <w:noProof/>
            <w:szCs w:val="22"/>
            <w:lang w:val="en-GB"/>
          </w:rPr>
          <w:t>base-data-offset-present</w:t>
        </w:r>
        <w:r w:rsidRPr="00EC080E">
          <w:rPr>
            <w:rFonts w:eastAsia="Times New Roman" w:cs="Arial"/>
            <w:szCs w:val="22"/>
            <w:lang w:val="en-GB" w:eastAsia="en-US"/>
          </w:rPr>
          <w:t xml:space="preserve">: indicates the presence of the </w:t>
        </w:r>
        <w:r w:rsidRPr="00EC080E">
          <w:rPr>
            <w:rFonts w:ascii="Courier New" w:eastAsia="Times New Roman" w:hAnsi="Courier New"/>
            <w:noProof/>
            <w:szCs w:val="22"/>
            <w:lang w:val="en-GB"/>
          </w:rPr>
          <w:t>base-data-offset</w:t>
        </w:r>
        <w:r w:rsidRPr="00EC080E">
          <w:rPr>
            <w:rFonts w:eastAsia="Times New Roman" w:cs="Arial"/>
            <w:szCs w:val="22"/>
            <w:lang w:val="en-GB" w:eastAsia="en-US"/>
          </w:rPr>
          <w:t xml:space="preserve"> field. This provides an explicit anchor for the data offsets in each track run (see below).</w:t>
        </w:r>
      </w:ins>
    </w:p>
    <w:p w14:paraId="6B7644DF" w14:textId="77777777" w:rsidR="00EC080E" w:rsidRPr="00EC080E" w:rsidRDefault="00EC080E" w:rsidP="00EC080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after="136" w:line="240" w:lineRule="auto"/>
        <w:textAlignment w:val="baseline"/>
        <w:rPr>
          <w:ins w:id="1086" w:author="Miska Hannuksela" w:date="2022-02-10T09:40:00Z"/>
          <w:rFonts w:ascii="Times New Roman" w:eastAsia="Times New Roman" w:hAnsi="Times New Roman"/>
          <w:i/>
          <w:iCs/>
          <w:szCs w:val="22"/>
          <w:lang w:val="en-CA" w:eastAsia="en-US"/>
        </w:rPr>
      </w:pPr>
      <w:ins w:id="1087" w:author="Miska Hannuksela" w:date="2022-02-10T09:40:00Z">
        <w:r w:rsidRPr="00EC080E">
          <w:rPr>
            <w:rFonts w:ascii="Times New Roman" w:eastAsia="Times New Roman" w:hAnsi="Times New Roman"/>
            <w:i/>
            <w:iCs/>
            <w:szCs w:val="22"/>
            <w:lang w:val="en-CA" w:eastAsia="en-US"/>
          </w:rPr>
          <w:t>with:</w:t>
        </w:r>
      </w:ins>
    </w:p>
    <w:p w14:paraId="333D0477" w14:textId="77777777" w:rsidR="00EC080E" w:rsidRPr="00EC080E" w:rsidRDefault="00EC080E" w:rsidP="00EC080E">
      <w:pPr>
        <w:tabs>
          <w:tab w:val="left" w:pos="1440"/>
          <w:tab w:val="left" w:pos="8010"/>
        </w:tabs>
        <w:spacing w:after="220" w:line="240" w:lineRule="auto"/>
        <w:ind w:left="720" w:hanging="360"/>
        <w:contextualSpacing/>
        <w:rPr>
          <w:ins w:id="1088" w:author="Miska Hannuksela" w:date="2022-02-10T09:40:00Z"/>
          <w:rFonts w:eastAsia="Times New Roman" w:cs="Arial"/>
          <w:szCs w:val="22"/>
          <w:lang w:val="en-GB" w:eastAsia="en-US"/>
        </w:rPr>
      </w:pPr>
      <w:ins w:id="1089" w:author="Miska Hannuksela" w:date="2022-02-10T09:40:00Z">
        <w:r w:rsidRPr="00EC080E">
          <w:rPr>
            <w:rFonts w:ascii="Courier New" w:eastAsia="Times New Roman" w:hAnsi="Courier New"/>
            <w:noProof/>
            <w:szCs w:val="22"/>
            <w:lang w:val="en-GB"/>
          </w:rPr>
          <w:t>0x000001</w:t>
        </w:r>
        <w:r w:rsidRPr="00EC080E">
          <w:rPr>
            <w:rFonts w:eastAsia="Times New Roman"/>
            <w:szCs w:val="22"/>
            <w:lang w:val="en-GB" w:eastAsia="en-US"/>
          </w:rPr>
          <w:tab/>
        </w:r>
        <w:r w:rsidRPr="00EC080E">
          <w:rPr>
            <w:rFonts w:ascii="Courier New" w:eastAsia="Times New Roman" w:hAnsi="Courier New"/>
            <w:noProof/>
            <w:szCs w:val="22"/>
            <w:lang w:val="en-GB"/>
          </w:rPr>
          <w:t>base-data-offset-present</w:t>
        </w:r>
        <w:r w:rsidRPr="00EC080E">
          <w:rPr>
            <w:rFonts w:eastAsia="Times New Roman" w:cs="Arial"/>
            <w:szCs w:val="22"/>
            <w:lang w:val="en-GB" w:eastAsia="en-US"/>
          </w:rPr>
          <w:t xml:space="preserve">: indicates the presence of the </w:t>
        </w:r>
        <w:r w:rsidRPr="00EC080E">
          <w:rPr>
            <w:rFonts w:ascii="Courier New" w:eastAsia="Times New Roman" w:hAnsi="Courier New"/>
            <w:noProof/>
            <w:szCs w:val="22"/>
            <w:lang w:val="en-GB"/>
          </w:rPr>
          <w:t>base_data_offset</w:t>
        </w:r>
        <w:r w:rsidRPr="00EC080E">
          <w:rPr>
            <w:rFonts w:eastAsia="Times New Roman" w:cs="Arial"/>
            <w:szCs w:val="22"/>
            <w:lang w:val="en-GB" w:eastAsia="en-US"/>
          </w:rPr>
          <w:t xml:space="preserve"> field. This provides an explicit anchor for the data offsets in each track run (see below).</w:t>
        </w:r>
      </w:ins>
    </w:p>
    <w:p w14:paraId="0B269C30" w14:textId="77777777" w:rsidR="00E31242" w:rsidRDefault="00E31242" w:rsidP="00E3124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after="136" w:line="240" w:lineRule="auto"/>
        <w:textAlignment w:val="baseline"/>
        <w:rPr>
          <w:ins w:id="1090" w:author="David Singer" w:date="2022-02-21T14:47:00Z"/>
          <w:rFonts w:ascii="Times New Roman" w:eastAsia="Times New Roman" w:hAnsi="Times New Roman"/>
          <w:i/>
          <w:iCs/>
          <w:szCs w:val="22"/>
          <w:lang w:val="en-CA" w:eastAsia="en-US"/>
        </w:rPr>
      </w:pPr>
    </w:p>
    <w:p w14:paraId="7CB8278B" w14:textId="1ED92329" w:rsidR="00E31242" w:rsidRPr="0086260D" w:rsidRDefault="00E31242" w:rsidP="00E3124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after="136" w:line="240" w:lineRule="auto"/>
        <w:textAlignment w:val="baseline"/>
        <w:rPr>
          <w:moveTo w:id="1091" w:author="David Singer" w:date="2022-02-21T14:47:00Z"/>
          <w:rFonts w:ascii="Times New Roman" w:eastAsia="Times New Roman" w:hAnsi="Times New Roman"/>
          <w:i/>
          <w:iCs/>
          <w:szCs w:val="22"/>
          <w:lang w:val="en-CA" w:eastAsia="en-US"/>
        </w:rPr>
      </w:pPr>
      <w:moveToRangeStart w:id="1092" w:author="David Singer" w:date="2022-02-21T14:47:00Z" w:name="move96347240"/>
      <w:moveTo w:id="1093" w:author="David Singer" w:date="2022-02-21T14:47:00Z">
        <w:r w:rsidRPr="0086260D">
          <w:rPr>
            <w:rFonts w:ascii="Times New Roman" w:eastAsia="Times New Roman" w:hAnsi="Times New Roman"/>
            <w:i/>
            <w:iCs/>
            <w:szCs w:val="22"/>
            <w:lang w:val="en-CA" w:eastAsia="en-US"/>
          </w:rPr>
          <w:t>In subclause 8.8.7.1, remove the following sentence:</w:t>
        </w:r>
      </w:moveTo>
    </w:p>
    <w:p w14:paraId="3FD1E8FF" w14:textId="77777777" w:rsidR="00E31242" w:rsidRDefault="00E31242" w:rsidP="00E31242">
      <w:pPr>
        <w:rPr>
          <w:moveTo w:id="1094" w:author="David Singer" w:date="2022-02-21T14:47:00Z"/>
          <w:lang w:val="en-CA"/>
        </w:rPr>
      </w:pPr>
      <w:moveTo w:id="1095" w:author="David Singer" w:date="2022-02-21T14:47:00Z">
        <w:r w:rsidRPr="00FD511C">
          <w:rPr>
            <w:lang w:val="en-CA"/>
          </w:rPr>
          <w:t xml:space="preserve">Movie-fragment relative addressing is controlled by the values of the </w:t>
        </w:r>
        <w:r w:rsidRPr="00FD511C">
          <w:rPr>
            <w:rFonts w:ascii="Courier New" w:hAnsi="Courier New"/>
            <w:lang w:val="en-CA"/>
          </w:rPr>
          <w:t>base-data-offset-present</w:t>
        </w:r>
        <w:r w:rsidRPr="00FD511C">
          <w:rPr>
            <w:lang w:val="en-CA"/>
          </w:rPr>
          <w:t xml:space="preserve"> and </w:t>
        </w:r>
        <w:r w:rsidRPr="00FD511C">
          <w:rPr>
            <w:rFonts w:ascii="Courier New" w:hAnsi="Courier New"/>
            <w:lang w:val="en-CA"/>
          </w:rPr>
          <w:t>default-base-is-</w:t>
        </w:r>
        <w:proofErr w:type="spellStart"/>
        <w:r w:rsidRPr="00FD511C">
          <w:rPr>
            <w:rFonts w:ascii="Courier New" w:hAnsi="Courier New"/>
            <w:lang w:val="en-CA"/>
          </w:rPr>
          <w:t>moof</w:t>
        </w:r>
        <w:proofErr w:type="spellEnd"/>
        <w:r w:rsidRPr="00FD511C">
          <w:rPr>
            <w:lang w:val="en-CA"/>
          </w:rPr>
          <w:t xml:space="preserve"> flags. </w:t>
        </w:r>
      </w:moveTo>
    </w:p>
    <w:moveToRangeEnd w:id="1092"/>
    <w:p w14:paraId="7F763545" w14:textId="77777777" w:rsidR="00EC080E" w:rsidRDefault="00EC080E" w:rsidP="0018563E">
      <w:pPr>
        <w:rPr>
          <w:ins w:id="1096" w:author="Miska Hannuksela" w:date="2022-02-10T09:40:00Z"/>
          <w:rFonts w:ascii="Times New Roman" w:hAnsi="Times New Roman"/>
          <w:i/>
          <w:iCs/>
          <w:sz w:val="24"/>
          <w:lang w:val="en-GB"/>
        </w:rPr>
      </w:pPr>
    </w:p>
    <w:p w14:paraId="1FB1A28B" w14:textId="77777777" w:rsidR="00CD7BA2" w:rsidRPr="00CD7BA2" w:rsidRDefault="00CD7BA2" w:rsidP="00CD7BA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after="136" w:line="240" w:lineRule="auto"/>
        <w:textAlignment w:val="baseline"/>
        <w:rPr>
          <w:ins w:id="1097" w:author="Miska Hannuksela" w:date="2022-02-10T09:41:00Z"/>
          <w:rFonts w:ascii="Times New Roman" w:eastAsia="Times New Roman" w:hAnsi="Times New Roman"/>
          <w:i/>
          <w:iCs/>
          <w:szCs w:val="22"/>
          <w:lang w:val="en-CA" w:eastAsia="en-US"/>
        </w:rPr>
      </w:pPr>
      <w:ins w:id="1098" w:author="Miska Hannuksela" w:date="2022-02-10T09:41:00Z">
        <w:r w:rsidRPr="00CD7BA2">
          <w:rPr>
            <w:rFonts w:ascii="Times New Roman" w:eastAsia="Times New Roman" w:hAnsi="Times New Roman"/>
            <w:i/>
            <w:iCs/>
            <w:szCs w:val="22"/>
            <w:lang w:val="en-CA" w:eastAsia="en-US"/>
          </w:rPr>
          <w:t>In subclause 8.8.8.1, replace the following paragraph:</w:t>
        </w:r>
      </w:ins>
    </w:p>
    <w:p w14:paraId="7CB5669D" w14:textId="77777777" w:rsidR="00CD7BA2" w:rsidRPr="00CD7BA2" w:rsidRDefault="00CD7BA2" w:rsidP="00CD7BA2">
      <w:pPr>
        <w:rPr>
          <w:ins w:id="1099" w:author="Miska Hannuksela" w:date="2022-02-10T09:41:00Z"/>
          <w:lang w:val="en-GB"/>
        </w:rPr>
      </w:pPr>
      <w:ins w:id="1100" w:author="Miska Hannuksela" w:date="2022-02-10T09:41:00Z">
        <w:r w:rsidRPr="00CD7BA2">
          <w:rPr>
            <w:lang w:val="en-GB"/>
          </w:rPr>
          <w:t>If the data-offset is not present, then the data for this run starts immediately after the data of the previous run, or at the base-data-offset defined by the track fragment header if this is the first run in a track fragment, If the data-offset is present, it is relative to the base-data-offset established in the track fragment header.</w:t>
        </w:r>
      </w:ins>
    </w:p>
    <w:p w14:paraId="562E971C" w14:textId="77777777" w:rsidR="00CD7BA2" w:rsidRPr="00CD7BA2" w:rsidRDefault="00CD7BA2" w:rsidP="00CD7BA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after="136" w:line="240" w:lineRule="auto"/>
        <w:textAlignment w:val="baseline"/>
        <w:rPr>
          <w:ins w:id="1101" w:author="Miska Hannuksela" w:date="2022-02-10T09:41:00Z"/>
          <w:rFonts w:ascii="Times New Roman" w:eastAsia="Times New Roman" w:hAnsi="Times New Roman"/>
          <w:i/>
          <w:iCs/>
          <w:szCs w:val="22"/>
          <w:lang w:val="en-CA" w:eastAsia="en-US"/>
        </w:rPr>
      </w:pPr>
      <w:ins w:id="1102" w:author="Miska Hannuksela" w:date="2022-02-10T09:41:00Z">
        <w:r w:rsidRPr="00CD7BA2">
          <w:rPr>
            <w:rFonts w:ascii="Times New Roman" w:eastAsia="Times New Roman" w:hAnsi="Times New Roman"/>
            <w:i/>
            <w:iCs/>
            <w:szCs w:val="22"/>
            <w:lang w:val="en-CA" w:eastAsia="en-US"/>
          </w:rPr>
          <w:t>with the following two paragraphs:</w:t>
        </w:r>
      </w:ins>
    </w:p>
    <w:p w14:paraId="5467F399" w14:textId="77777777" w:rsidR="00CD7BA2" w:rsidRPr="00CD7BA2" w:rsidRDefault="00CD7BA2" w:rsidP="00CD7BA2">
      <w:pPr>
        <w:rPr>
          <w:ins w:id="1103" w:author="Miska Hannuksela" w:date="2022-02-10T09:41:00Z"/>
          <w:lang w:val="en-GB"/>
        </w:rPr>
      </w:pPr>
      <w:ins w:id="1104" w:author="Miska Hannuksela" w:date="2022-02-10T09:41:00Z">
        <w:r w:rsidRPr="00CD7BA2">
          <w:rPr>
            <w:lang w:val="en-GB"/>
          </w:rPr>
          <w:t xml:space="preserve">When </w:t>
        </w:r>
        <w:proofErr w:type="spellStart"/>
        <w:r w:rsidRPr="00CD7BA2">
          <w:rPr>
            <w:rFonts w:ascii="Courier New" w:hAnsi="Courier New" w:cs="Courier New"/>
            <w:lang w:val="en-GB"/>
          </w:rPr>
          <w:t>data_offset</w:t>
        </w:r>
        <w:proofErr w:type="spellEnd"/>
        <w:r w:rsidRPr="00CD7BA2">
          <w:rPr>
            <w:lang w:val="en-GB"/>
          </w:rPr>
          <w:t xml:space="preserve"> is not present, the data for this run starts immediately after the data of the previous run, or at </w:t>
        </w:r>
        <w:proofErr w:type="spellStart"/>
        <w:r w:rsidRPr="00CD7BA2">
          <w:rPr>
            <w:rFonts w:ascii="Courier New" w:hAnsi="Courier New" w:cs="Courier New"/>
            <w:lang w:val="en-GB"/>
          </w:rPr>
          <w:t>base_data_offset</w:t>
        </w:r>
        <w:proofErr w:type="spellEnd"/>
        <w:r w:rsidRPr="00CD7BA2">
          <w:rPr>
            <w:lang w:val="en-GB"/>
          </w:rPr>
          <w:t xml:space="preserve"> defined by the track fragment header if this is the first run in a track fragment.</w:t>
        </w:r>
      </w:ins>
    </w:p>
    <w:p w14:paraId="32F91A09" w14:textId="77777777" w:rsidR="00CD7BA2" w:rsidRPr="00CD7BA2" w:rsidRDefault="00CD7BA2" w:rsidP="00CD7BA2">
      <w:pPr>
        <w:rPr>
          <w:ins w:id="1105" w:author="Miska Hannuksela" w:date="2022-02-10T09:41:00Z"/>
          <w:lang w:val="en-GB"/>
        </w:rPr>
      </w:pPr>
      <w:ins w:id="1106" w:author="Miska Hannuksela" w:date="2022-02-10T09:41:00Z">
        <w:r w:rsidRPr="00CD7BA2">
          <w:rPr>
            <w:lang w:val="en-GB"/>
          </w:rPr>
          <w:t xml:space="preserve">When </w:t>
        </w:r>
        <w:proofErr w:type="spellStart"/>
        <w:r w:rsidRPr="00CD7BA2">
          <w:rPr>
            <w:rFonts w:ascii="Courier New" w:hAnsi="Courier New" w:cs="Courier New"/>
            <w:lang w:val="en-GB"/>
          </w:rPr>
          <w:t>data_offset</w:t>
        </w:r>
        <w:proofErr w:type="spellEnd"/>
        <w:r w:rsidRPr="00CD7BA2">
          <w:rPr>
            <w:lang w:val="en-GB"/>
          </w:rPr>
          <w:t xml:space="preserve"> is present, it is relative to </w:t>
        </w:r>
        <w:proofErr w:type="spellStart"/>
        <w:r w:rsidRPr="00CD7BA2">
          <w:rPr>
            <w:rFonts w:ascii="Courier New" w:hAnsi="Courier New" w:cs="Courier New"/>
            <w:lang w:val="en-GB"/>
          </w:rPr>
          <w:t>base_data_offset</w:t>
        </w:r>
        <w:proofErr w:type="spellEnd"/>
        <w:r w:rsidRPr="00CD7BA2">
          <w:rPr>
            <w:lang w:val="en-GB"/>
          </w:rPr>
          <w:t xml:space="preserve"> established in the track fragment header.</w:t>
        </w:r>
      </w:ins>
    </w:p>
    <w:p w14:paraId="0E15FBAE" w14:textId="77777777" w:rsidR="00CD7BA2" w:rsidRDefault="00CD7BA2" w:rsidP="00CD7BA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after="136" w:line="240" w:lineRule="auto"/>
        <w:textAlignment w:val="baseline"/>
        <w:rPr>
          <w:ins w:id="1107" w:author="Miska Hannuksela" w:date="2022-02-10T09:42:00Z"/>
          <w:rFonts w:ascii="Times New Roman" w:eastAsia="Times New Roman" w:hAnsi="Times New Roman"/>
          <w:i/>
          <w:iCs/>
          <w:szCs w:val="22"/>
          <w:lang w:val="en-CA" w:eastAsia="en-US"/>
        </w:rPr>
      </w:pPr>
    </w:p>
    <w:p w14:paraId="12781E9D" w14:textId="0AC04B50" w:rsidR="00CD7BA2" w:rsidRPr="00CD7BA2" w:rsidRDefault="00CD7BA2" w:rsidP="00CD7BA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after="136" w:line="240" w:lineRule="auto"/>
        <w:textAlignment w:val="baseline"/>
        <w:rPr>
          <w:ins w:id="1108" w:author="Miska Hannuksela" w:date="2022-02-10T09:42:00Z"/>
          <w:rFonts w:ascii="Times New Roman" w:eastAsia="Times New Roman" w:hAnsi="Times New Roman"/>
          <w:i/>
          <w:iCs/>
          <w:szCs w:val="22"/>
          <w:lang w:val="en-CA" w:eastAsia="en-US"/>
        </w:rPr>
      </w:pPr>
      <w:ins w:id="1109" w:author="Miska Hannuksela" w:date="2022-02-10T09:42:00Z">
        <w:r w:rsidRPr="00CD7BA2">
          <w:rPr>
            <w:rFonts w:ascii="Times New Roman" w:eastAsia="Times New Roman" w:hAnsi="Times New Roman"/>
            <w:i/>
            <w:iCs/>
            <w:szCs w:val="22"/>
            <w:lang w:val="en-CA" w:eastAsia="en-US"/>
          </w:rPr>
          <w:t>In subclause 8.8.8.3, replace the following paragraph:</w:t>
        </w:r>
      </w:ins>
    </w:p>
    <w:p w14:paraId="253B2C0D" w14:textId="77777777" w:rsidR="00CD7BA2" w:rsidRPr="00CD7BA2" w:rsidRDefault="00CD7BA2" w:rsidP="00CD7BA2">
      <w:pPr>
        <w:tabs>
          <w:tab w:val="left" w:pos="1440"/>
          <w:tab w:val="left" w:pos="8010"/>
        </w:tabs>
        <w:spacing w:after="220" w:line="240" w:lineRule="auto"/>
        <w:ind w:left="720" w:hanging="360"/>
        <w:contextualSpacing/>
        <w:rPr>
          <w:ins w:id="1110" w:author="Miska Hannuksela" w:date="2022-02-10T09:42:00Z"/>
          <w:rFonts w:eastAsia="Times New Roman"/>
          <w:szCs w:val="22"/>
          <w:lang w:val="en-GB" w:eastAsia="en-US"/>
        </w:rPr>
      </w:pPr>
      <w:ins w:id="1111" w:author="Miska Hannuksela" w:date="2022-02-10T09:42:00Z">
        <w:r w:rsidRPr="00CD7BA2">
          <w:rPr>
            <w:rFonts w:ascii="Courier New" w:eastAsia="Times New Roman" w:hAnsi="Courier New"/>
            <w:noProof/>
            <w:szCs w:val="22"/>
            <w:lang w:val="en-GB"/>
          </w:rPr>
          <w:t>data_offset</w:t>
        </w:r>
        <w:r w:rsidRPr="00CD7BA2">
          <w:rPr>
            <w:rFonts w:eastAsia="Times New Roman"/>
            <w:szCs w:val="22"/>
            <w:lang w:val="en-GB" w:eastAsia="en-US"/>
          </w:rPr>
          <w:t xml:space="preserve"> is added to the implicit or explicit </w:t>
        </w:r>
        <w:r w:rsidRPr="00CD7BA2">
          <w:rPr>
            <w:rFonts w:ascii="Courier New" w:eastAsia="Times New Roman" w:hAnsi="Courier New"/>
            <w:noProof/>
            <w:szCs w:val="22"/>
            <w:lang w:val="en-GB"/>
          </w:rPr>
          <w:t>data_offset</w:t>
        </w:r>
        <w:r w:rsidRPr="00CD7BA2">
          <w:rPr>
            <w:rFonts w:eastAsia="Times New Roman"/>
            <w:szCs w:val="22"/>
            <w:lang w:val="en-GB" w:eastAsia="en-US"/>
          </w:rPr>
          <w:t xml:space="preserve"> established in the track fragment header.</w:t>
        </w:r>
      </w:ins>
    </w:p>
    <w:p w14:paraId="6A15BF58" w14:textId="77777777" w:rsidR="00CD7BA2" w:rsidRPr="00CD7BA2" w:rsidRDefault="00CD7BA2" w:rsidP="00CD7BA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after="136" w:line="240" w:lineRule="auto"/>
        <w:textAlignment w:val="baseline"/>
        <w:rPr>
          <w:ins w:id="1112" w:author="Miska Hannuksela" w:date="2022-02-10T09:42:00Z"/>
          <w:rFonts w:ascii="Times New Roman" w:eastAsia="Times New Roman" w:hAnsi="Times New Roman"/>
          <w:i/>
          <w:iCs/>
          <w:szCs w:val="22"/>
          <w:lang w:val="en-CA" w:eastAsia="en-US"/>
        </w:rPr>
      </w:pPr>
      <w:ins w:id="1113" w:author="Miska Hannuksela" w:date="2022-02-10T09:42:00Z">
        <w:r w:rsidRPr="00CD7BA2">
          <w:rPr>
            <w:rFonts w:ascii="Times New Roman" w:eastAsia="Times New Roman" w:hAnsi="Times New Roman"/>
            <w:i/>
            <w:iCs/>
            <w:szCs w:val="22"/>
            <w:lang w:val="en-CA" w:eastAsia="en-US"/>
          </w:rPr>
          <w:t>with:</w:t>
        </w:r>
      </w:ins>
    </w:p>
    <w:p w14:paraId="5F5A7DE4" w14:textId="77777777" w:rsidR="00CD7BA2" w:rsidRPr="00CD7BA2" w:rsidRDefault="00CD7BA2" w:rsidP="00CD7BA2">
      <w:pPr>
        <w:tabs>
          <w:tab w:val="left" w:pos="1440"/>
          <w:tab w:val="left" w:pos="8010"/>
        </w:tabs>
        <w:spacing w:after="220" w:line="240" w:lineRule="auto"/>
        <w:ind w:left="720" w:hanging="360"/>
        <w:contextualSpacing/>
        <w:rPr>
          <w:ins w:id="1114" w:author="Miska Hannuksela" w:date="2022-02-10T09:42:00Z"/>
          <w:rFonts w:eastAsia="Times New Roman"/>
          <w:szCs w:val="22"/>
          <w:lang w:val="en-GB" w:eastAsia="en-US"/>
        </w:rPr>
      </w:pPr>
      <w:ins w:id="1115" w:author="Miska Hannuksela" w:date="2022-02-10T09:42:00Z">
        <w:r w:rsidRPr="00CD7BA2">
          <w:rPr>
            <w:rFonts w:ascii="Courier New" w:eastAsia="Times New Roman" w:hAnsi="Courier New"/>
            <w:noProof/>
            <w:szCs w:val="22"/>
            <w:lang w:val="en-GB"/>
          </w:rPr>
          <w:t>data_offset</w:t>
        </w:r>
        <w:r w:rsidRPr="00CD7BA2">
          <w:rPr>
            <w:rFonts w:eastAsia="Times New Roman"/>
            <w:szCs w:val="22"/>
            <w:lang w:val="en-GB" w:eastAsia="en-US"/>
          </w:rPr>
          <w:t xml:space="preserve"> is added to the implicit or explicit </w:t>
        </w:r>
        <w:proofErr w:type="spellStart"/>
        <w:r w:rsidRPr="00CD7BA2">
          <w:rPr>
            <w:rFonts w:ascii="Courier New" w:eastAsia="Times New Roman" w:hAnsi="Courier New" w:cs="Courier New"/>
            <w:szCs w:val="22"/>
            <w:lang w:val="en-GB" w:eastAsia="en-US"/>
          </w:rPr>
          <w:t>base_</w:t>
        </w:r>
        <w:r w:rsidRPr="00CD7BA2">
          <w:rPr>
            <w:rFonts w:ascii="Courier New" w:eastAsia="Times New Roman" w:hAnsi="Courier New" w:cs="Courier New"/>
            <w:noProof/>
            <w:szCs w:val="22"/>
            <w:lang w:val="en-GB"/>
          </w:rPr>
          <w:t>data_offset</w:t>
        </w:r>
        <w:proofErr w:type="spellEnd"/>
        <w:r w:rsidRPr="00CD7BA2">
          <w:rPr>
            <w:rFonts w:eastAsia="Times New Roman"/>
            <w:szCs w:val="22"/>
            <w:lang w:val="en-GB" w:eastAsia="en-US"/>
          </w:rPr>
          <w:t xml:space="preserve"> established in the track fragment header.</w:t>
        </w:r>
      </w:ins>
    </w:p>
    <w:p w14:paraId="2B8E3CD4" w14:textId="77777777" w:rsidR="00CD7BA2" w:rsidRDefault="00CD7BA2" w:rsidP="0018563E">
      <w:pPr>
        <w:rPr>
          <w:ins w:id="1116" w:author="Miska Hannuksela" w:date="2022-02-10T09:42:00Z"/>
          <w:rFonts w:ascii="Times New Roman" w:hAnsi="Times New Roman"/>
          <w:i/>
          <w:iCs/>
          <w:sz w:val="24"/>
          <w:lang w:val="en-GB"/>
        </w:rPr>
      </w:pPr>
    </w:p>
    <w:p w14:paraId="77CBFC2F" w14:textId="2A8781E0" w:rsidR="00E023B4" w:rsidRDefault="00E023B4" w:rsidP="0018563E">
      <w:pPr>
        <w:rPr>
          <w:rFonts w:ascii="Times New Roman" w:hAnsi="Times New Roman"/>
          <w:i/>
          <w:iCs/>
          <w:sz w:val="24"/>
          <w:lang w:val="en-GB"/>
        </w:rPr>
      </w:pPr>
      <w:r>
        <w:rPr>
          <w:rFonts w:ascii="Times New Roman" w:hAnsi="Times New Roman"/>
          <w:i/>
          <w:iCs/>
          <w:sz w:val="24"/>
          <w:lang w:val="en-GB"/>
        </w:rPr>
        <w:t>In 8.8.12.1 add to the end of the paragraph</w:t>
      </w:r>
    </w:p>
    <w:p w14:paraId="13C6B81E" w14:textId="6D5C93F6" w:rsidR="00E023B4" w:rsidRPr="00E023B4" w:rsidRDefault="00E023B4" w:rsidP="00E023B4">
      <w:pPr>
        <w:widowControl w:val="0"/>
        <w:autoSpaceDE w:val="0"/>
        <w:autoSpaceDN w:val="0"/>
        <w:adjustRightInd w:val="0"/>
        <w:spacing w:line="300" w:lineRule="atLeast"/>
        <w:jc w:val="left"/>
        <w:rPr>
          <w:lang w:val="en-GB"/>
        </w:rPr>
      </w:pPr>
      <w:r w:rsidRPr="003176D3">
        <w:rPr>
          <w:lang w:val="en-GB"/>
        </w:rPr>
        <w:t xml:space="preserve">If the time expressed in the </w:t>
      </w:r>
      <w:r w:rsidRPr="00A3770E">
        <w:rPr>
          <w:rStyle w:val="codeChar"/>
        </w:rPr>
        <w:t>TrackFragmentBaseMediaDecodeTimeBox</w:t>
      </w:r>
      <w:r w:rsidRPr="003176D3">
        <w:rPr>
          <w:lang w:val="en-GB"/>
        </w:rPr>
        <w:t xml:space="preserve"> exceeds the sum of the </w:t>
      </w:r>
      <w:r>
        <w:rPr>
          <w:lang w:val="en-GB"/>
        </w:rPr>
        <w:t xml:space="preserve">sample </w:t>
      </w:r>
      <w:r w:rsidRPr="003176D3">
        <w:rPr>
          <w:lang w:val="en-GB"/>
        </w:rPr>
        <w:t>durations of the samples in the preceding movie and movie fragments, then the duration of the last sample preceding this track fragment is extended such that the sum now equals the time given in this box. In this way, it is possible to generate a fragment containing a sample when the time of the next sample is not yet known</w:t>
      </w:r>
      <w:r>
        <w:rPr>
          <w:lang w:val="en-GB"/>
        </w:rPr>
        <w:t>, by assigning it a small or even zero sample duration, that is then overrid</w:t>
      </w:r>
      <w:ins w:id="1117" w:author="Ye-Kui Wang (yk0)" w:date="2022-01-19T10:14:00Z">
        <w:r w:rsidR="000118DD">
          <w:rPr>
            <w:lang w:val="en-GB"/>
          </w:rPr>
          <w:t>d</w:t>
        </w:r>
      </w:ins>
      <w:r>
        <w:rPr>
          <w:lang w:val="en-GB"/>
        </w:rPr>
        <w:t>en by the time expressed in this box in the following fragment</w:t>
      </w:r>
      <w:r w:rsidRPr="003176D3">
        <w:rPr>
          <w:lang w:val="en-GB"/>
        </w:rPr>
        <w:t>.</w:t>
      </w:r>
    </w:p>
    <w:p w14:paraId="7AE16510" w14:textId="21E8D2F5" w:rsidR="00E023B4" w:rsidRDefault="00E023B4" w:rsidP="0018563E">
      <w:pPr>
        <w:rPr>
          <w:rFonts w:ascii="Times New Roman" w:hAnsi="Times New Roman"/>
          <w:i/>
          <w:iCs/>
          <w:sz w:val="24"/>
          <w:lang w:val="en-GB"/>
        </w:rPr>
      </w:pPr>
      <w:r>
        <w:rPr>
          <w:rFonts w:ascii="Times New Roman" w:hAnsi="Times New Roman"/>
          <w:i/>
          <w:iCs/>
          <w:sz w:val="24"/>
          <w:lang w:val="en-GB"/>
        </w:rPr>
        <w:lastRenderedPageBreak/>
        <w:t>this sentence</w:t>
      </w:r>
    </w:p>
    <w:p w14:paraId="7BF1BE4B" w14:textId="2963CC0D" w:rsidR="00E023B4" w:rsidRPr="00E023B4" w:rsidRDefault="00E023B4" w:rsidP="0018563E">
      <w:pPr>
        <w:rPr>
          <w:rFonts w:ascii="Times New Roman" w:hAnsi="Times New Roman"/>
          <w:sz w:val="24"/>
          <w:lang w:val="en-GB"/>
        </w:rPr>
      </w:pPr>
      <w:r>
        <w:rPr>
          <w:rFonts w:ascii="Times New Roman" w:hAnsi="Times New Roman"/>
          <w:sz w:val="24"/>
          <w:lang w:val="en-GB"/>
        </w:rPr>
        <w:t>T</w:t>
      </w:r>
      <w:r w:rsidRPr="00E023B4">
        <w:rPr>
          <w:rFonts w:ascii="Times New Roman" w:hAnsi="Times New Roman"/>
          <w:sz w:val="24"/>
          <w:lang w:val="en-GB"/>
        </w:rPr>
        <w:t xml:space="preserve">he time expressed in the </w:t>
      </w:r>
      <w:r w:rsidRPr="00A3770E">
        <w:rPr>
          <w:rStyle w:val="codeChar"/>
        </w:rPr>
        <w:t>TrackFragmentBaseMediaDecodeTimeBox</w:t>
      </w:r>
      <w:r w:rsidRPr="003176D3">
        <w:rPr>
          <w:lang w:val="en-GB"/>
        </w:rPr>
        <w:t xml:space="preserve"> </w:t>
      </w:r>
      <w:r w:rsidRPr="00E023B4">
        <w:rPr>
          <w:rFonts w:ascii="Times New Roman" w:hAnsi="Times New Roman"/>
          <w:sz w:val="24"/>
          <w:lang w:val="en-GB"/>
        </w:rPr>
        <w:t>shall not be less than the sum of the sample durations of the samples in the preceding movie and movie fragments.</w:t>
      </w:r>
    </w:p>
    <w:p w14:paraId="74360918" w14:textId="77777777" w:rsidR="00CD7BA2" w:rsidRPr="00CD7BA2" w:rsidRDefault="00CD7BA2" w:rsidP="00CD7BA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after="136" w:line="240" w:lineRule="auto"/>
        <w:textAlignment w:val="baseline"/>
        <w:rPr>
          <w:ins w:id="1118" w:author="Miska Hannuksela" w:date="2022-02-10T09:43:00Z"/>
          <w:rFonts w:ascii="Times New Roman" w:eastAsia="Times New Roman" w:hAnsi="Times New Roman"/>
          <w:i/>
          <w:iCs/>
          <w:szCs w:val="22"/>
          <w:lang w:val="en-CA" w:eastAsia="en-US"/>
        </w:rPr>
      </w:pPr>
      <w:ins w:id="1119" w:author="Miska Hannuksela" w:date="2022-02-10T09:43:00Z">
        <w:r w:rsidRPr="00CD7BA2">
          <w:rPr>
            <w:rFonts w:ascii="Times New Roman" w:eastAsia="Times New Roman" w:hAnsi="Times New Roman"/>
            <w:i/>
            <w:iCs/>
            <w:szCs w:val="22"/>
            <w:lang w:val="en-CA" w:eastAsia="en-US"/>
          </w:rPr>
          <w:t>In subclause 8.8.14, replace the following paragraph:</w:t>
        </w:r>
      </w:ins>
    </w:p>
    <w:p w14:paraId="5807CF3C" w14:textId="77777777" w:rsidR="00CD7BA2" w:rsidRPr="00CD7BA2" w:rsidRDefault="00CD7BA2" w:rsidP="00CD7BA2">
      <w:pPr>
        <w:rPr>
          <w:ins w:id="1120" w:author="Miska Hannuksela" w:date="2022-02-10T09:43:00Z"/>
          <w:lang w:val="en-GB"/>
        </w:rPr>
      </w:pPr>
      <w:ins w:id="1121" w:author="Miska Hannuksela" w:date="2022-02-10T09:43:00Z">
        <w:r w:rsidRPr="00CD7BA2">
          <w:rPr>
            <w:lang w:val="en-GB"/>
          </w:rPr>
          <w:t>When sample auxiliary information (</w:t>
        </w:r>
        <w:r w:rsidRPr="00CD7BA2">
          <w:rPr>
            <w:lang w:val="en-GB"/>
          </w:rPr>
          <w:fldChar w:fldCharType="begin"/>
        </w:r>
        <w:r w:rsidRPr="00CD7BA2">
          <w:rPr>
            <w:lang w:val="en-GB"/>
          </w:rPr>
          <w:instrText xml:space="preserve"> REF _Ref173813831 \r \h </w:instrText>
        </w:r>
      </w:ins>
      <w:r w:rsidRPr="00CD7BA2">
        <w:rPr>
          <w:lang w:val="en-GB"/>
        </w:rPr>
      </w:r>
      <w:ins w:id="1122" w:author="Miska Hannuksela" w:date="2022-02-10T09:43:00Z">
        <w:r w:rsidRPr="00CD7BA2">
          <w:rPr>
            <w:lang w:val="en-GB"/>
          </w:rPr>
          <w:fldChar w:fldCharType="separate"/>
        </w:r>
        <w:r w:rsidRPr="00CD7BA2">
          <w:rPr>
            <w:rFonts w:hint="cs"/>
            <w:cs/>
            <w:lang w:val="en-GB"/>
          </w:rPr>
          <w:t>‎</w:t>
        </w:r>
        <w:r w:rsidRPr="00CD7BA2">
          <w:rPr>
            <w:lang w:val="en-GB"/>
          </w:rPr>
          <w:t>8.7.8</w:t>
        </w:r>
        <w:r w:rsidRPr="00CD7BA2">
          <w:rPr>
            <w:lang w:val="en-GB"/>
          </w:rPr>
          <w:fldChar w:fldCharType="end"/>
        </w:r>
        <w:r w:rsidRPr="00CD7BA2">
          <w:rPr>
            <w:lang w:val="en-GB"/>
          </w:rPr>
          <w:t xml:space="preserve"> and </w:t>
        </w:r>
        <w:r w:rsidRPr="00CD7BA2">
          <w:rPr>
            <w:lang w:val="en-GB"/>
          </w:rPr>
          <w:fldChar w:fldCharType="begin"/>
        </w:r>
        <w:r w:rsidRPr="00CD7BA2">
          <w:rPr>
            <w:lang w:val="en-GB"/>
          </w:rPr>
          <w:instrText xml:space="preserve"> REF _Ref173813843 \r \h </w:instrText>
        </w:r>
      </w:ins>
      <w:r w:rsidRPr="00CD7BA2">
        <w:rPr>
          <w:lang w:val="en-GB"/>
        </w:rPr>
      </w:r>
      <w:ins w:id="1123" w:author="Miska Hannuksela" w:date="2022-02-10T09:43:00Z">
        <w:r w:rsidRPr="00CD7BA2">
          <w:rPr>
            <w:lang w:val="en-GB"/>
          </w:rPr>
          <w:fldChar w:fldCharType="separate"/>
        </w:r>
        <w:r w:rsidRPr="00CD7BA2">
          <w:rPr>
            <w:rFonts w:hint="cs"/>
            <w:cs/>
            <w:lang w:val="en-GB"/>
          </w:rPr>
          <w:t>‎</w:t>
        </w:r>
        <w:r w:rsidRPr="00CD7BA2">
          <w:rPr>
            <w:lang w:val="en-GB"/>
          </w:rPr>
          <w:t>8.7.9</w:t>
        </w:r>
        <w:r w:rsidRPr="00CD7BA2">
          <w:rPr>
            <w:lang w:val="en-GB"/>
          </w:rPr>
          <w:fldChar w:fldCharType="end"/>
        </w:r>
        <w:r w:rsidRPr="00CD7BA2">
          <w:rPr>
            <w:lang w:val="en-GB"/>
          </w:rPr>
          <w:t xml:space="preserve">) is present in the </w:t>
        </w:r>
        <w:r w:rsidRPr="00CD7BA2">
          <w:rPr>
            <w:rFonts w:ascii="Courier New" w:hAnsi="Courier New"/>
            <w:noProof/>
            <w:lang w:val="en-GB"/>
          </w:rPr>
          <w:t>MovieFragmentBox</w:t>
        </w:r>
        <w:r w:rsidRPr="00CD7BA2">
          <w:rPr>
            <w:lang w:val="en-GB"/>
          </w:rPr>
          <w:t xml:space="preserve">, the offsets in the </w:t>
        </w:r>
        <w:r w:rsidRPr="00CD7BA2">
          <w:rPr>
            <w:rFonts w:ascii="Courier New" w:hAnsi="Courier New"/>
            <w:noProof/>
            <w:lang w:val="en-GB"/>
          </w:rPr>
          <w:t>SampleAuxiliaryInformationOffsetsBox</w:t>
        </w:r>
        <w:r w:rsidRPr="00CD7BA2">
          <w:rPr>
            <w:lang w:val="en-GB"/>
          </w:rPr>
          <w:t xml:space="preserve"> are treated the same as the </w:t>
        </w:r>
        <w:r w:rsidRPr="00CD7BA2">
          <w:rPr>
            <w:rFonts w:ascii="Courier New" w:hAnsi="Courier New"/>
            <w:noProof/>
            <w:lang w:val="en-GB"/>
          </w:rPr>
          <w:t>data_offset</w:t>
        </w:r>
        <w:r w:rsidRPr="00CD7BA2">
          <w:rPr>
            <w:lang w:val="en-GB"/>
          </w:rPr>
          <w:t xml:space="preserve"> in the </w:t>
        </w:r>
        <w:r w:rsidRPr="00CD7BA2">
          <w:rPr>
            <w:rFonts w:ascii="Courier New" w:hAnsi="Courier New"/>
            <w:noProof/>
            <w:lang w:val="en-GB"/>
          </w:rPr>
          <w:t>TrackRunBox</w:t>
        </w:r>
        <w:r w:rsidRPr="00CD7BA2">
          <w:rPr>
            <w:lang w:val="en-GB"/>
          </w:rPr>
          <w:t>, that is, they are relative to any base data offset established for that track fragment.</w:t>
        </w:r>
      </w:ins>
    </w:p>
    <w:p w14:paraId="3EA611D4" w14:textId="7E5B5631" w:rsidR="00CD7BA2" w:rsidRPr="00CD7BA2" w:rsidRDefault="00CD7BA2" w:rsidP="00CD7BA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after="136" w:line="240" w:lineRule="auto"/>
        <w:textAlignment w:val="baseline"/>
        <w:rPr>
          <w:ins w:id="1124" w:author="Miska Hannuksela" w:date="2022-02-10T09:43:00Z"/>
          <w:rFonts w:ascii="Times New Roman" w:eastAsia="Times New Roman" w:hAnsi="Times New Roman"/>
          <w:i/>
          <w:iCs/>
          <w:szCs w:val="22"/>
          <w:lang w:val="en-CA" w:eastAsia="en-US"/>
        </w:rPr>
      </w:pPr>
      <w:ins w:id="1125" w:author="Miska Hannuksela" w:date="2022-02-10T09:43:00Z">
        <w:r w:rsidRPr="00CD7BA2">
          <w:rPr>
            <w:rFonts w:ascii="Times New Roman" w:eastAsia="Times New Roman" w:hAnsi="Times New Roman"/>
            <w:i/>
            <w:iCs/>
            <w:szCs w:val="22"/>
            <w:lang w:val="en-CA" w:eastAsia="en-US"/>
          </w:rPr>
          <w:t>with:</w:t>
        </w:r>
      </w:ins>
    </w:p>
    <w:p w14:paraId="0406D47A" w14:textId="77777777" w:rsidR="00CD7BA2" w:rsidRPr="00CD7BA2" w:rsidRDefault="00CD7BA2" w:rsidP="00CD7BA2">
      <w:pPr>
        <w:rPr>
          <w:ins w:id="1126" w:author="Miska Hannuksela" w:date="2022-02-10T09:43:00Z"/>
          <w:lang w:val="en-GB"/>
        </w:rPr>
      </w:pPr>
      <w:ins w:id="1127" w:author="Miska Hannuksela" w:date="2022-02-10T09:43:00Z">
        <w:r w:rsidRPr="00CD7BA2">
          <w:rPr>
            <w:lang w:val="en-GB"/>
          </w:rPr>
          <w:t>When sample auxiliary information (</w:t>
        </w:r>
        <w:r w:rsidRPr="00CD7BA2">
          <w:rPr>
            <w:lang w:val="en-GB"/>
          </w:rPr>
          <w:fldChar w:fldCharType="begin"/>
        </w:r>
        <w:r w:rsidRPr="00CD7BA2">
          <w:rPr>
            <w:lang w:val="en-GB"/>
          </w:rPr>
          <w:instrText xml:space="preserve"> REF _Ref173813831 \r \h </w:instrText>
        </w:r>
      </w:ins>
      <w:r w:rsidRPr="00CD7BA2">
        <w:rPr>
          <w:lang w:val="en-GB"/>
        </w:rPr>
      </w:r>
      <w:ins w:id="1128" w:author="Miska Hannuksela" w:date="2022-02-10T09:43:00Z">
        <w:r w:rsidRPr="00CD7BA2">
          <w:rPr>
            <w:lang w:val="en-GB"/>
          </w:rPr>
          <w:fldChar w:fldCharType="separate"/>
        </w:r>
        <w:r w:rsidRPr="00CD7BA2">
          <w:rPr>
            <w:rFonts w:hint="cs"/>
            <w:cs/>
            <w:lang w:val="en-GB"/>
          </w:rPr>
          <w:t>‎</w:t>
        </w:r>
        <w:r w:rsidRPr="00CD7BA2">
          <w:rPr>
            <w:lang w:val="en-GB"/>
          </w:rPr>
          <w:t>8.7.8</w:t>
        </w:r>
        <w:r w:rsidRPr="00CD7BA2">
          <w:rPr>
            <w:lang w:val="en-GB"/>
          </w:rPr>
          <w:fldChar w:fldCharType="end"/>
        </w:r>
        <w:r w:rsidRPr="00CD7BA2">
          <w:rPr>
            <w:lang w:val="en-GB"/>
          </w:rPr>
          <w:t xml:space="preserve"> and </w:t>
        </w:r>
        <w:r w:rsidRPr="00CD7BA2">
          <w:rPr>
            <w:lang w:val="en-GB"/>
          </w:rPr>
          <w:fldChar w:fldCharType="begin"/>
        </w:r>
        <w:r w:rsidRPr="00CD7BA2">
          <w:rPr>
            <w:lang w:val="en-GB"/>
          </w:rPr>
          <w:instrText xml:space="preserve"> REF _Ref173813843 \r \h </w:instrText>
        </w:r>
      </w:ins>
      <w:r w:rsidRPr="00CD7BA2">
        <w:rPr>
          <w:lang w:val="en-GB"/>
        </w:rPr>
      </w:r>
      <w:ins w:id="1129" w:author="Miska Hannuksela" w:date="2022-02-10T09:43:00Z">
        <w:r w:rsidRPr="00CD7BA2">
          <w:rPr>
            <w:lang w:val="en-GB"/>
          </w:rPr>
          <w:fldChar w:fldCharType="separate"/>
        </w:r>
        <w:r w:rsidRPr="00CD7BA2">
          <w:rPr>
            <w:rFonts w:hint="cs"/>
            <w:cs/>
            <w:lang w:val="en-GB"/>
          </w:rPr>
          <w:t>‎</w:t>
        </w:r>
        <w:r w:rsidRPr="00CD7BA2">
          <w:rPr>
            <w:lang w:val="en-GB"/>
          </w:rPr>
          <w:t>8.7.9</w:t>
        </w:r>
        <w:r w:rsidRPr="00CD7BA2">
          <w:rPr>
            <w:lang w:val="en-GB"/>
          </w:rPr>
          <w:fldChar w:fldCharType="end"/>
        </w:r>
        <w:r w:rsidRPr="00CD7BA2">
          <w:rPr>
            <w:lang w:val="en-GB"/>
          </w:rPr>
          <w:t xml:space="preserve">) is present in the </w:t>
        </w:r>
        <w:r w:rsidRPr="00CD7BA2">
          <w:rPr>
            <w:rFonts w:ascii="Courier New" w:hAnsi="Courier New"/>
            <w:noProof/>
            <w:lang w:val="en-GB"/>
          </w:rPr>
          <w:t>MovieFragmentBox</w:t>
        </w:r>
        <w:r w:rsidRPr="00CD7BA2">
          <w:rPr>
            <w:lang w:val="en-GB"/>
          </w:rPr>
          <w:t xml:space="preserve">, the offsets in the </w:t>
        </w:r>
        <w:r w:rsidRPr="00CD7BA2">
          <w:rPr>
            <w:rFonts w:ascii="Courier New" w:hAnsi="Courier New"/>
            <w:noProof/>
            <w:lang w:val="en-GB"/>
          </w:rPr>
          <w:t>SampleAuxiliaryInformationOffsetsBox</w:t>
        </w:r>
        <w:r w:rsidRPr="00CD7BA2">
          <w:rPr>
            <w:lang w:val="en-GB"/>
          </w:rPr>
          <w:t xml:space="preserve"> are treated the same as the </w:t>
        </w:r>
        <w:r w:rsidRPr="00CD7BA2">
          <w:rPr>
            <w:rFonts w:ascii="Courier New" w:hAnsi="Courier New"/>
            <w:noProof/>
            <w:lang w:val="en-GB"/>
          </w:rPr>
          <w:t>data_offset</w:t>
        </w:r>
        <w:r w:rsidRPr="00CD7BA2">
          <w:rPr>
            <w:lang w:val="en-GB"/>
          </w:rPr>
          <w:t xml:space="preserve"> in the </w:t>
        </w:r>
        <w:r w:rsidRPr="00CD7BA2">
          <w:rPr>
            <w:rFonts w:ascii="Courier New" w:hAnsi="Courier New"/>
            <w:noProof/>
            <w:lang w:val="en-GB"/>
          </w:rPr>
          <w:t>TrackRunBox</w:t>
        </w:r>
        <w:r w:rsidRPr="00CD7BA2">
          <w:rPr>
            <w:lang w:val="en-GB"/>
          </w:rPr>
          <w:t xml:space="preserve">, that is, they are relative to any </w:t>
        </w:r>
        <w:proofErr w:type="spellStart"/>
        <w:r w:rsidRPr="0086260D">
          <w:rPr>
            <w:rFonts w:ascii="Courier New" w:hAnsi="Courier New" w:cs="Courier New"/>
            <w:lang w:val="en-GB"/>
          </w:rPr>
          <w:t>base_data_offset</w:t>
        </w:r>
        <w:proofErr w:type="spellEnd"/>
        <w:r w:rsidRPr="0086260D">
          <w:rPr>
            <w:lang w:val="en-GB"/>
          </w:rPr>
          <w:t xml:space="preserve"> value</w:t>
        </w:r>
        <w:r w:rsidRPr="00CD7BA2">
          <w:rPr>
            <w:lang w:val="en-GB"/>
          </w:rPr>
          <w:t xml:space="preserve"> established for that track fragment.</w:t>
        </w:r>
      </w:ins>
    </w:p>
    <w:p w14:paraId="0C43D089" w14:textId="77777777" w:rsidR="009E41B1" w:rsidRDefault="009E41B1" w:rsidP="009E41B1">
      <w:pPr>
        <w:rPr>
          <w:rFonts w:ascii="Times New Roman" w:eastAsia="Times New Roman" w:hAnsi="Times New Roman"/>
          <w:i/>
          <w:iCs/>
          <w:lang w:val="en-GB" w:eastAsia="fr-FR"/>
        </w:rPr>
      </w:pPr>
      <w:r>
        <w:rPr>
          <w:i/>
          <w:iCs/>
          <w:lang w:val="en-GB"/>
        </w:rPr>
        <w:t>In 8.9.3.1 add at the end of the section</w:t>
      </w:r>
    </w:p>
    <w:p w14:paraId="384BF3A6" w14:textId="4B8D54F3" w:rsidR="009E41B1" w:rsidRPr="009E41B1" w:rsidRDefault="009E41B1" w:rsidP="0018563E">
      <w:pPr>
        <w:rPr>
          <w:lang w:val="en-GB"/>
        </w:rPr>
      </w:pPr>
      <w:r>
        <w:rPr>
          <w:lang w:val="en-GB"/>
        </w:rPr>
        <w:t xml:space="preserve">If </w:t>
      </w:r>
      <w:r>
        <w:rPr>
          <w:rFonts w:ascii="CourierNewPSMT" w:hAnsi="CourierNewPSMT"/>
          <w:lang w:val="en-US"/>
        </w:rPr>
        <w:t>version</w:t>
      </w:r>
      <w:r>
        <w:rPr>
          <w:lang w:val="en-GB"/>
        </w:rPr>
        <w:t xml:space="preserve"> equals 3, the sample group description describes essential information for the associated samples, and file processors shall not attempt to decode any track for which unrecognized sample group descriptions marked as essential are present.</w:t>
      </w:r>
    </w:p>
    <w:p w14:paraId="20596B6D" w14:textId="0A31EC89" w:rsidR="0009140E" w:rsidRDefault="0009140E" w:rsidP="0018563E">
      <w:pPr>
        <w:rPr>
          <w:rFonts w:ascii="Times New Roman" w:hAnsi="Times New Roman"/>
          <w:i/>
          <w:iCs/>
          <w:sz w:val="24"/>
          <w:lang w:val="en-GB"/>
        </w:rPr>
      </w:pPr>
      <w:r>
        <w:rPr>
          <w:rFonts w:ascii="Times New Roman" w:hAnsi="Times New Roman"/>
          <w:i/>
          <w:iCs/>
          <w:sz w:val="24"/>
          <w:lang w:val="en-GB"/>
        </w:rPr>
        <w:t>In 8.10.</w:t>
      </w:r>
      <w:r w:rsidR="001A589E">
        <w:rPr>
          <w:rFonts w:ascii="Times New Roman" w:hAnsi="Times New Roman"/>
          <w:i/>
          <w:iCs/>
          <w:sz w:val="24"/>
          <w:lang w:val="en-GB"/>
        </w:rPr>
        <w:t>1.</w:t>
      </w:r>
      <w:r>
        <w:rPr>
          <w:rFonts w:ascii="Times New Roman" w:hAnsi="Times New Roman"/>
          <w:i/>
          <w:iCs/>
          <w:sz w:val="24"/>
          <w:lang w:val="en-GB"/>
        </w:rPr>
        <w:t>1</w:t>
      </w:r>
      <w:r w:rsidR="006C212B">
        <w:rPr>
          <w:rFonts w:ascii="Times New Roman" w:hAnsi="Times New Roman"/>
          <w:i/>
          <w:iCs/>
          <w:sz w:val="24"/>
          <w:lang w:val="en-GB"/>
        </w:rPr>
        <w:t xml:space="preserve"> change</w:t>
      </w:r>
    </w:p>
    <w:p w14:paraId="66792E25" w14:textId="4A5DE084" w:rsidR="006C212B" w:rsidRPr="001A589E" w:rsidRDefault="001A589E" w:rsidP="001A589E">
      <w:pPr>
        <w:pStyle w:val="Atom"/>
        <w:rPr>
          <w:rFonts w:eastAsia="SimSun"/>
          <w:b/>
          <w:sz w:val="28"/>
          <w:szCs w:val="24"/>
          <w:lang w:eastAsia="zh-CN"/>
        </w:rPr>
      </w:pPr>
      <w:r>
        <w:t>Box Type:</w:t>
      </w:r>
      <w:r>
        <w:tab/>
      </w:r>
      <w:r w:rsidRPr="003439FD">
        <w:rPr>
          <w:rFonts w:ascii="Courier New" w:hAnsi="Courier New" w:cs="Courier New"/>
        </w:rPr>
        <w:t>'</w:t>
      </w:r>
      <w:proofErr w:type="spellStart"/>
      <w:r>
        <w:rPr>
          <w:rFonts w:ascii="Courier New" w:hAnsi="Courier New" w:cs="Courier New"/>
        </w:rPr>
        <w:t>udta</w:t>
      </w:r>
      <w:proofErr w:type="spellEnd"/>
      <w:r w:rsidRPr="003439FD">
        <w:rPr>
          <w:rFonts w:ascii="Courier New" w:hAnsi="Courier New" w:cs="Courier New"/>
        </w:rPr>
        <w:t>'</w:t>
      </w:r>
      <w:r>
        <w:rPr>
          <w:rFonts w:ascii="Courier New" w:hAnsi="Courier New" w:cs="Courier New"/>
        </w:rPr>
        <w:br/>
      </w:r>
      <w:r>
        <w:t>Container:</w:t>
      </w:r>
      <w:r>
        <w:tab/>
      </w:r>
      <w:proofErr w:type="spellStart"/>
      <w:r w:rsidRPr="00B55A36">
        <w:rPr>
          <w:rFonts w:ascii="Courier New" w:hAnsi="Courier New" w:cs="Courier New"/>
        </w:rPr>
        <w:t>MovieBox</w:t>
      </w:r>
      <w:proofErr w:type="spellEnd"/>
      <w:r>
        <w:t xml:space="preserve">, </w:t>
      </w:r>
      <w:proofErr w:type="spellStart"/>
      <w:r w:rsidRPr="00B55A36">
        <w:rPr>
          <w:rFonts w:ascii="Courier New" w:hAnsi="Courier New" w:cs="Courier New"/>
        </w:rPr>
        <w:t>TrackBox</w:t>
      </w:r>
      <w:proofErr w:type="spellEnd"/>
      <w:r>
        <w:t xml:space="preserve">, </w:t>
      </w:r>
      <w:proofErr w:type="spellStart"/>
      <w:r w:rsidRPr="00B55A36">
        <w:rPr>
          <w:rFonts w:ascii="Courier New" w:hAnsi="Courier New" w:cs="Courier New"/>
        </w:rPr>
        <w:t>MovieFragmentBox</w:t>
      </w:r>
      <w:proofErr w:type="spellEnd"/>
      <w:r>
        <w:rPr>
          <w:rFonts w:ascii="Courier New" w:hAnsi="Courier New" w:cs="Courier New"/>
        </w:rPr>
        <w:t>,</w:t>
      </w:r>
      <w:r>
        <w:t xml:space="preserve"> </w:t>
      </w:r>
      <w:r w:rsidRPr="00B55A36">
        <w:rPr>
          <w:strike/>
          <w:highlight w:val="lightGray"/>
        </w:rPr>
        <w:t>or</w:t>
      </w:r>
      <w:r>
        <w:t xml:space="preserve"> </w:t>
      </w:r>
      <w:proofErr w:type="spellStart"/>
      <w:r w:rsidRPr="00B55A36">
        <w:rPr>
          <w:rFonts w:ascii="Courier New" w:hAnsi="Courier New" w:cs="Courier New"/>
        </w:rPr>
        <w:t>TrackFragmentBox</w:t>
      </w:r>
      <w:proofErr w:type="spellEnd"/>
      <w:r>
        <w:t xml:space="preserve"> </w:t>
      </w:r>
      <w:r w:rsidRPr="00B55A36">
        <w:rPr>
          <w:highlight w:val="lightGray"/>
        </w:rPr>
        <w:t xml:space="preserve">or </w:t>
      </w:r>
      <w:proofErr w:type="spellStart"/>
      <w:r w:rsidRPr="00B55A36">
        <w:rPr>
          <w:rFonts w:ascii="Courier New" w:hAnsi="Courier New" w:cs="Courier New"/>
          <w:highlight w:val="lightGray"/>
        </w:rPr>
        <w:t>Preselection</w:t>
      </w:r>
      <w:r>
        <w:rPr>
          <w:rFonts w:ascii="Courier New" w:hAnsi="Courier New" w:cs="Courier New"/>
          <w:highlight w:val="lightGray"/>
        </w:rPr>
        <w:t>Information</w:t>
      </w:r>
      <w:r w:rsidRPr="00B55A36">
        <w:rPr>
          <w:rFonts w:ascii="Courier New" w:hAnsi="Courier New" w:cs="Courier New"/>
          <w:highlight w:val="lightGray"/>
        </w:rPr>
        <w:t>Box</w:t>
      </w:r>
      <w:proofErr w:type="spellEnd"/>
      <w:r>
        <w:br/>
        <w:t>Mandatory:</w:t>
      </w:r>
      <w:r>
        <w:tab/>
        <w:t>No</w:t>
      </w:r>
      <w:r>
        <w:br/>
        <w:t>Quantity:</w:t>
      </w:r>
      <w:r>
        <w:tab/>
        <w:t>Zero or one</w:t>
      </w:r>
    </w:p>
    <w:p w14:paraId="6D831772" w14:textId="62E44631" w:rsidR="001A589E" w:rsidRDefault="001A589E" w:rsidP="0018563E">
      <w:pPr>
        <w:rPr>
          <w:rFonts w:ascii="Times New Roman" w:hAnsi="Times New Roman"/>
          <w:i/>
          <w:iCs/>
          <w:sz w:val="24"/>
          <w:lang w:val="en-GB"/>
        </w:rPr>
      </w:pPr>
      <w:r>
        <w:rPr>
          <w:rFonts w:ascii="Times New Roman" w:hAnsi="Times New Roman"/>
          <w:i/>
          <w:iCs/>
          <w:sz w:val="24"/>
          <w:lang w:val="en-GB"/>
        </w:rPr>
        <w:t>In 8.10.4.1 change</w:t>
      </w:r>
    </w:p>
    <w:p w14:paraId="540D14A0" w14:textId="44A8CF34" w:rsidR="001A589E" w:rsidRPr="00101C5D" w:rsidRDefault="001A589E" w:rsidP="001A589E">
      <w:pPr>
        <w:pStyle w:val="Atom"/>
        <w:rPr>
          <w:rFonts w:eastAsia="SimSun"/>
          <w:b/>
          <w:lang w:eastAsia="zh-CN"/>
        </w:rPr>
      </w:pPr>
      <w:r w:rsidRPr="007079FD">
        <w:t>Box Type:</w:t>
      </w:r>
      <w:r w:rsidRPr="007079FD">
        <w:tab/>
      </w:r>
      <w:r w:rsidRPr="007079FD">
        <w:rPr>
          <w:rFonts w:ascii="Courier New" w:hAnsi="Courier New" w:cs="Courier New"/>
        </w:rPr>
        <w:t>'kind'</w:t>
      </w:r>
      <w:r w:rsidRPr="007079FD">
        <w:rPr>
          <w:rFonts w:ascii="Courier New" w:hAnsi="Courier New" w:cs="Courier New"/>
        </w:rPr>
        <w:br/>
      </w:r>
      <w:r w:rsidRPr="007079FD">
        <w:t>Container:</w:t>
      </w:r>
      <w:r w:rsidRPr="007079FD">
        <w:tab/>
      </w:r>
      <w:r w:rsidR="007079FD" w:rsidRPr="007079FD">
        <w:rPr>
          <w:rStyle w:val="codeChar"/>
          <w:rFonts w:eastAsia="MS Mincho"/>
        </w:rPr>
        <w:t>UserDataBox</w:t>
      </w:r>
      <w:r w:rsidR="007079FD" w:rsidRPr="007079FD">
        <w:t xml:space="preserve"> of the corresponding </w:t>
      </w:r>
      <w:r w:rsidR="007079FD" w:rsidRPr="007079FD">
        <w:rPr>
          <w:rStyle w:val="codeChar"/>
          <w:rFonts w:eastAsia="MS Mincho"/>
        </w:rPr>
        <w:t>TrackBox</w:t>
      </w:r>
      <w:ins w:id="1130" w:author="Ingo Hofmann" w:date="2022-01-19T15:59:00Z">
        <w:r w:rsidR="00C739B1" w:rsidRPr="00AA2217">
          <w:t>,</w:t>
        </w:r>
        <w:r w:rsidR="00C739B1">
          <w:rPr>
            <w:rStyle w:val="codeChar"/>
            <w:rFonts w:eastAsia="MS Mincho"/>
          </w:rPr>
          <w:t xml:space="preserve"> </w:t>
        </w:r>
      </w:ins>
      <w:ins w:id="1131" w:author="Ingo Hofmann" w:date="2022-01-19T15:58:00Z">
        <w:r w:rsidR="00C739B1">
          <w:rPr>
            <w:rStyle w:val="codeChar"/>
            <w:rFonts w:eastAsia="MS Mincho"/>
          </w:rPr>
          <w:t>Audio</w:t>
        </w:r>
      </w:ins>
      <w:ins w:id="1132" w:author="Ingo Hofmann" w:date="2022-01-19T15:59:00Z">
        <w:r w:rsidR="00C739B1">
          <w:rPr>
            <w:rStyle w:val="codeChar"/>
            <w:rFonts w:eastAsia="MS Mincho"/>
          </w:rPr>
          <w:t>ObjectBox</w:t>
        </w:r>
      </w:ins>
      <w:r w:rsidRPr="007079FD">
        <w:t xml:space="preserve"> or a </w:t>
      </w:r>
      <w:proofErr w:type="spellStart"/>
      <w:r w:rsidR="007079FD" w:rsidRPr="00101C5D">
        <w:rPr>
          <w:rFonts w:ascii="Courier New" w:hAnsi="Courier New" w:cs="Courier New"/>
        </w:rPr>
        <w:t>PreselectionInformationBox</w:t>
      </w:r>
      <w:proofErr w:type="spellEnd"/>
      <w:r w:rsidRPr="007079FD">
        <w:br/>
        <w:t>Mandatory:</w:t>
      </w:r>
      <w:r w:rsidRPr="007079FD">
        <w:tab/>
        <w:t>No</w:t>
      </w:r>
      <w:r w:rsidRPr="007079FD">
        <w:br/>
        <w:t>Quantity:</w:t>
      </w:r>
      <w:r w:rsidRPr="007079FD">
        <w:tab/>
        <w:t>Zero or one</w:t>
      </w:r>
    </w:p>
    <w:p w14:paraId="35FE65AF" w14:textId="5336846C" w:rsidR="00D41C4F" w:rsidRDefault="00D41C4F" w:rsidP="0018563E">
      <w:pPr>
        <w:rPr>
          <w:rFonts w:ascii="Times New Roman" w:hAnsi="Times New Roman"/>
          <w:i/>
          <w:iCs/>
          <w:sz w:val="24"/>
          <w:lang w:val="en-GB"/>
        </w:rPr>
      </w:pPr>
      <w:r>
        <w:rPr>
          <w:rFonts w:ascii="Times New Roman" w:hAnsi="Times New Roman"/>
          <w:i/>
          <w:iCs/>
          <w:sz w:val="24"/>
          <w:lang w:val="en-GB"/>
        </w:rPr>
        <w:t>In 8.11.1.1 change</w:t>
      </w:r>
    </w:p>
    <w:p w14:paraId="51A353E4" w14:textId="5379D59D" w:rsidR="00D41C4F" w:rsidRDefault="00D41C4F" w:rsidP="00D41C4F">
      <w:pPr>
        <w:rPr>
          <w:lang w:val="en-GB"/>
        </w:rPr>
      </w:pPr>
      <w:r w:rsidRPr="003176D3">
        <w:rPr>
          <w:lang w:val="en-GB"/>
        </w:rPr>
        <w:t xml:space="preserve">The </w:t>
      </w:r>
      <w:r w:rsidRPr="00A3770E">
        <w:rPr>
          <w:rStyle w:val="codeChar"/>
        </w:rPr>
        <w:t>MetaBox</w:t>
      </w:r>
      <w:r w:rsidRPr="003176D3">
        <w:rPr>
          <w:lang w:val="en-GB"/>
        </w:rPr>
        <w:t xml:space="preserve"> is required to contain a </w:t>
      </w:r>
      <w:r w:rsidRPr="00A3770E">
        <w:rPr>
          <w:rStyle w:val="codeChar"/>
        </w:rPr>
        <w:t>HandlerBox</w:t>
      </w:r>
      <w:r w:rsidRPr="003176D3">
        <w:rPr>
          <w:lang w:val="en-GB"/>
        </w:rPr>
        <w:t xml:space="preserve"> indicating the structure or format of the </w:t>
      </w:r>
      <w:r w:rsidRPr="00A3770E">
        <w:rPr>
          <w:rStyle w:val="codeChar"/>
        </w:rPr>
        <w:t>MetaBox</w:t>
      </w:r>
      <w:r w:rsidRPr="003176D3">
        <w:rPr>
          <w:lang w:val="en-GB"/>
        </w:rPr>
        <w:t xml:space="preserve"> contents.</w:t>
      </w:r>
    </w:p>
    <w:p w14:paraId="44245058" w14:textId="77777777" w:rsidR="00D41C4F" w:rsidRPr="003176D3" w:rsidRDefault="00D41C4F" w:rsidP="00D41C4F">
      <w:pPr>
        <w:rPr>
          <w:lang w:val="en-GB"/>
        </w:rPr>
      </w:pPr>
      <w:r w:rsidRPr="003176D3">
        <w:rPr>
          <w:lang w:val="en-GB"/>
        </w:rPr>
        <w:t xml:space="preserve">All other contained boxes are specific to the format specified by the </w:t>
      </w:r>
      <w:r w:rsidRPr="00A3770E">
        <w:rPr>
          <w:rStyle w:val="codeChar"/>
        </w:rPr>
        <w:t>HandlerBox</w:t>
      </w:r>
      <w:r w:rsidRPr="003176D3">
        <w:rPr>
          <w:lang w:val="en-GB"/>
        </w:rPr>
        <w:t>.</w:t>
      </w:r>
    </w:p>
    <w:p w14:paraId="28BA63C4" w14:textId="77777777" w:rsidR="00D41C4F" w:rsidRDefault="00D41C4F" w:rsidP="0018563E">
      <w:pPr>
        <w:rPr>
          <w:rFonts w:ascii="Times New Roman" w:hAnsi="Times New Roman"/>
          <w:i/>
          <w:iCs/>
          <w:sz w:val="24"/>
          <w:lang w:val="en-GB"/>
        </w:rPr>
      </w:pPr>
      <w:r>
        <w:rPr>
          <w:rFonts w:ascii="Times New Roman" w:hAnsi="Times New Roman"/>
          <w:i/>
          <w:iCs/>
          <w:sz w:val="24"/>
          <w:lang w:val="en-GB"/>
        </w:rPr>
        <w:t>to</w:t>
      </w:r>
    </w:p>
    <w:p w14:paraId="2D16AC87" w14:textId="3E93857E" w:rsidR="00D41C4F" w:rsidRPr="00981145" w:rsidRDefault="00D41C4F" w:rsidP="00D41C4F">
      <w:pPr>
        <w:rPr>
          <w:lang w:val="en-GB"/>
        </w:rPr>
      </w:pPr>
      <w:r w:rsidRPr="00981145">
        <w:rPr>
          <w:lang w:val="en-GB"/>
        </w:rPr>
        <w:t xml:space="preserve">When the </w:t>
      </w:r>
      <w:r w:rsidRPr="00981145">
        <w:rPr>
          <w:rStyle w:val="codeChar"/>
        </w:rPr>
        <w:t>MetaBox</w:t>
      </w:r>
      <w:r w:rsidRPr="00981145">
        <w:rPr>
          <w:lang w:val="en-GB"/>
        </w:rPr>
        <w:t xml:space="preserve"> does not contain a </w:t>
      </w:r>
      <w:proofErr w:type="spellStart"/>
      <w:r w:rsidRPr="00F94F22">
        <w:rPr>
          <w:rFonts w:ascii="Courier New" w:hAnsi="Courier New" w:cs="Courier New"/>
          <w:lang w:val="en-GB"/>
        </w:rPr>
        <w:t>PrimaryItemBox</w:t>
      </w:r>
      <w:proofErr w:type="spellEnd"/>
      <w:r w:rsidRPr="00981145">
        <w:rPr>
          <w:lang w:val="en-GB"/>
        </w:rPr>
        <w:t xml:space="preserve">, it is required to contain a </w:t>
      </w:r>
      <w:r w:rsidRPr="00F13331">
        <w:rPr>
          <w:rStyle w:val="codeChar"/>
        </w:rPr>
        <w:t>HandlerBox</w:t>
      </w:r>
      <w:r w:rsidRPr="00F13331">
        <w:rPr>
          <w:lang w:val="en-GB"/>
        </w:rPr>
        <w:t xml:space="preserve"> indicating the structure or format of the </w:t>
      </w:r>
      <w:r w:rsidRPr="00F13331">
        <w:rPr>
          <w:rStyle w:val="codeChar"/>
        </w:rPr>
        <w:t>MetaBox</w:t>
      </w:r>
      <w:r w:rsidRPr="00F13331">
        <w:rPr>
          <w:lang w:val="en-GB"/>
        </w:rPr>
        <w:t xml:space="preserve"> contents. When the </w:t>
      </w:r>
      <w:r w:rsidRPr="00F13331">
        <w:rPr>
          <w:rStyle w:val="codeChar"/>
        </w:rPr>
        <w:t>MetaBox</w:t>
      </w:r>
      <w:r w:rsidRPr="00F13331">
        <w:rPr>
          <w:lang w:val="en-GB"/>
        </w:rPr>
        <w:t xml:space="preserve"> </w:t>
      </w:r>
      <w:r w:rsidRPr="00F13331">
        <w:rPr>
          <w:lang w:val="en-GB"/>
        </w:rPr>
        <w:lastRenderedPageBreak/>
        <w:t xml:space="preserve">does contain a </w:t>
      </w:r>
      <w:proofErr w:type="spellStart"/>
      <w:r w:rsidRPr="00F13331">
        <w:rPr>
          <w:rFonts w:ascii="Courier New" w:hAnsi="Courier New" w:cs="Courier New"/>
          <w:lang w:val="en-GB"/>
        </w:rPr>
        <w:t>PrimaryItemBox</w:t>
      </w:r>
      <w:proofErr w:type="spellEnd"/>
      <w:r w:rsidRPr="00F13331">
        <w:rPr>
          <w:lang w:val="en-GB"/>
        </w:rPr>
        <w:t xml:space="preserve">, if </w:t>
      </w:r>
      <w:r w:rsidRPr="009D5F33">
        <w:rPr>
          <w:lang w:val="en-GB"/>
        </w:rPr>
        <w:t xml:space="preserve">that item has a </w:t>
      </w:r>
      <w:proofErr w:type="spellStart"/>
      <w:r w:rsidRPr="009D5F33">
        <w:rPr>
          <w:rFonts w:ascii="Courier New" w:hAnsi="Courier New" w:cs="Courier New"/>
          <w:lang w:val="en-GB"/>
        </w:rPr>
        <w:t>HandlerProperty</w:t>
      </w:r>
      <w:proofErr w:type="spellEnd"/>
      <w:r w:rsidRPr="009D5F33">
        <w:rPr>
          <w:lang w:val="en-GB"/>
        </w:rPr>
        <w:t xml:space="preserve"> and there is a </w:t>
      </w:r>
      <w:r w:rsidRPr="009D5F33">
        <w:rPr>
          <w:rStyle w:val="codeChar"/>
        </w:rPr>
        <w:t>HandlerBox</w:t>
      </w:r>
      <w:r w:rsidRPr="009D5F33">
        <w:rPr>
          <w:lang w:val="en-GB"/>
        </w:rPr>
        <w:t xml:space="preserve"> present, they shall identify the same handler type.</w:t>
      </w:r>
      <w:r w:rsidR="002F1235" w:rsidRPr="009D5F33">
        <w:rPr>
          <w:lang w:val="en-GB"/>
        </w:rPr>
        <w:t xml:space="preserve"> Otherwise, </w:t>
      </w:r>
      <w:r w:rsidR="002F1235" w:rsidRPr="00F94F22">
        <w:rPr>
          <w:lang w:val="en-GB"/>
        </w:rPr>
        <w:t xml:space="preserve">when the primary data is identified by a primary item without a </w:t>
      </w:r>
      <w:proofErr w:type="spellStart"/>
      <w:r w:rsidR="002F1235" w:rsidRPr="00F94F22">
        <w:rPr>
          <w:rFonts w:ascii="Courier New" w:hAnsi="Courier New" w:cs="Courier New"/>
          <w:lang w:val="en-GB"/>
        </w:rPr>
        <w:t>HandlerProperty</w:t>
      </w:r>
      <w:proofErr w:type="spellEnd"/>
      <w:r w:rsidR="002F1235" w:rsidRPr="00F94F22">
        <w:rPr>
          <w:lang w:val="en-GB"/>
        </w:rPr>
        <w:t xml:space="preserve">, and that primary item has an item information entry with an </w:t>
      </w:r>
      <w:r w:rsidR="002F1235" w:rsidRPr="00981145">
        <w:rPr>
          <w:rStyle w:val="codeChar"/>
        </w:rPr>
        <w:t>item_type</w:t>
      </w:r>
      <w:r w:rsidR="002F1235" w:rsidRPr="00F94F22">
        <w:rPr>
          <w:lang w:val="en-GB"/>
        </w:rPr>
        <w:t xml:space="preserve">, the handler type may be the same as the </w:t>
      </w:r>
      <w:r w:rsidR="002F1235" w:rsidRPr="00981145">
        <w:rPr>
          <w:rStyle w:val="codeChar"/>
        </w:rPr>
        <w:t>item_type</w:t>
      </w:r>
      <w:r w:rsidR="002F1235" w:rsidRPr="00F94F22">
        <w:rPr>
          <w:lang w:val="en-GB"/>
        </w:rPr>
        <w:t>.</w:t>
      </w:r>
    </w:p>
    <w:p w14:paraId="7858A0F0" w14:textId="7257AA5C" w:rsidR="00D41C4F" w:rsidRDefault="002F1235" w:rsidP="00D41C4F">
      <w:pPr>
        <w:rPr>
          <w:lang w:val="en-GB"/>
        </w:rPr>
      </w:pPr>
      <w:r>
        <w:rPr>
          <w:lang w:val="en-GB"/>
        </w:rPr>
        <w:t xml:space="preserve">When </w:t>
      </w:r>
      <w:r w:rsidRPr="003176D3">
        <w:rPr>
          <w:lang w:val="en-GB"/>
        </w:rPr>
        <w:t xml:space="preserve">a </w:t>
      </w:r>
      <w:r w:rsidRPr="00A3770E">
        <w:rPr>
          <w:rStyle w:val="codeChar"/>
        </w:rPr>
        <w:t>HandlerBox</w:t>
      </w:r>
      <w:r w:rsidRPr="003176D3">
        <w:rPr>
          <w:lang w:val="en-GB"/>
        </w:rPr>
        <w:t xml:space="preserve"> </w:t>
      </w:r>
      <w:r>
        <w:rPr>
          <w:lang w:val="en-GB"/>
        </w:rPr>
        <w:t>is present,</w:t>
      </w:r>
      <w:r w:rsidRPr="003176D3">
        <w:rPr>
          <w:lang w:val="en-GB"/>
        </w:rPr>
        <w:t xml:space="preserve"> </w:t>
      </w:r>
      <w:r>
        <w:rPr>
          <w:lang w:val="en-GB"/>
        </w:rPr>
        <w:t>a</w:t>
      </w:r>
      <w:r w:rsidR="00D41C4F" w:rsidRPr="003176D3">
        <w:rPr>
          <w:lang w:val="en-GB"/>
        </w:rPr>
        <w:t xml:space="preserve">ll other contained boxes are specific to the format specified by </w:t>
      </w:r>
      <w:r w:rsidRPr="003176D3">
        <w:rPr>
          <w:lang w:val="en-GB"/>
        </w:rPr>
        <w:t>th</w:t>
      </w:r>
      <w:r>
        <w:rPr>
          <w:lang w:val="en-GB"/>
        </w:rPr>
        <w:t>at</w:t>
      </w:r>
      <w:r w:rsidRPr="003176D3">
        <w:rPr>
          <w:lang w:val="en-GB"/>
        </w:rPr>
        <w:t xml:space="preserve"> </w:t>
      </w:r>
      <w:r w:rsidR="00D41C4F" w:rsidRPr="00A3770E">
        <w:rPr>
          <w:rStyle w:val="codeChar"/>
        </w:rPr>
        <w:t>HandlerBox</w:t>
      </w:r>
      <w:r w:rsidR="00D41C4F" w:rsidRPr="003176D3">
        <w:rPr>
          <w:lang w:val="en-GB"/>
        </w:rPr>
        <w:t>.</w:t>
      </w:r>
    </w:p>
    <w:p w14:paraId="67C42A3E" w14:textId="5F26C83B" w:rsidR="002F1235" w:rsidRPr="00F13331" w:rsidRDefault="002F1235" w:rsidP="00D41C4F">
      <w:pPr>
        <w:rPr>
          <w:i/>
          <w:iCs/>
          <w:lang w:val="en-GB"/>
        </w:rPr>
      </w:pPr>
      <w:r w:rsidRPr="00F13331">
        <w:rPr>
          <w:i/>
          <w:iCs/>
          <w:lang w:val="en-GB"/>
        </w:rPr>
        <w:t>Change 8.11.1.2 to contain:</w:t>
      </w:r>
    </w:p>
    <w:p w14:paraId="3E530AD0" w14:textId="014F3DE6" w:rsidR="002F1235" w:rsidRDefault="002F1235" w:rsidP="002F1235">
      <w:pPr>
        <w:pStyle w:val="code"/>
      </w:pPr>
      <w:r>
        <w:t>aligned(8) class MetaBox (handler_type)</w:t>
      </w:r>
      <w:r>
        <w:br/>
      </w:r>
      <w:r>
        <w:tab/>
        <w:t>extends FullBox('meta', version = 0, 0) {</w:t>
      </w:r>
      <w:r>
        <w:br/>
      </w:r>
      <w:r>
        <w:tab/>
        <w:t>HandlerBox(handler_type)</w:t>
      </w:r>
      <w:r>
        <w:tab/>
        <w:t>theHandler;</w:t>
      </w:r>
      <w:r>
        <w:tab/>
        <w:t>// optional</w:t>
      </w:r>
      <w:r>
        <w:br/>
      </w:r>
      <w:r>
        <w:tab/>
        <w:t>PrimaryItemBox</w:t>
      </w:r>
      <w:r>
        <w:tab/>
      </w:r>
      <w:r>
        <w:tab/>
        <w:t>primary_resource;</w:t>
      </w:r>
      <w:r>
        <w:tab/>
        <w:t>// optional</w:t>
      </w:r>
      <w:r>
        <w:br/>
      </w:r>
      <w:r>
        <w:tab/>
        <w:t>DataInformationBox</w:t>
      </w:r>
      <w:r>
        <w:tab/>
        <w:t>file_locations;</w:t>
      </w:r>
      <w:r>
        <w:tab/>
      </w:r>
      <w:r>
        <w:tab/>
        <w:t>// optional</w:t>
      </w:r>
      <w:r>
        <w:br/>
      </w:r>
      <w:r>
        <w:tab/>
        <w:t>ItemLocationBox</w:t>
      </w:r>
      <w:r>
        <w:tab/>
      </w:r>
      <w:r>
        <w:tab/>
        <w:t>item_locations;</w:t>
      </w:r>
      <w:r>
        <w:tab/>
      </w:r>
      <w:r>
        <w:tab/>
        <w:t>// optional</w:t>
      </w:r>
      <w:r>
        <w:br/>
      </w:r>
      <w:r>
        <w:tab/>
        <w:t>ItemProtectionBox</w:t>
      </w:r>
      <w:r>
        <w:tab/>
        <w:t>protections;</w:t>
      </w:r>
      <w:r>
        <w:tab/>
      </w:r>
      <w:r>
        <w:tab/>
        <w:t>// optional</w:t>
      </w:r>
      <w:r>
        <w:br/>
      </w:r>
      <w:r>
        <w:tab/>
        <w:t>ItemInfoBox</w:t>
      </w:r>
      <w:r>
        <w:tab/>
      </w:r>
      <w:r>
        <w:tab/>
      </w:r>
      <w:r>
        <w:tab/>
        <w:t>item_infos;</w:t>
      </w:r>
      <w:r>
        <w:tab/>
      </w:r>
      <w:r>
        <w:tab/>
        <w:t>// optional</w:t>
      </w:r>
      <w:r>
        <w:br/>
      </w:r>
      <w:r>
        <w:tab/>
        <w:t>IPMP</w:t>
      </w:r>
      <w:r>
        <w:rPr>
          <w:rFonts w:hint="eastAsia"/>
        </w:rPr>
        <w:t>Control</w:t>
      </w:r>
      <w:r>
        <w:t>Box</w:t>
      </w:r>
      <w:r>
        <w:tab/>
      </w:r>
      <w:r>
        <w:tab/>
        <w:t>IPMP_control;</w:t>
      </w:r>
      <w:r>
        <w:tab/>
      </w:r>
      <w:r>
        <w:tab/>
        <w:t>// optional</w:t>
      </w:r>
      <w:r>
        <w:br/>
      </w:r>
      <w:r>
        <w:tab/>
        <w:t>ItemReferenceBox</w:t>
      </w:r>
      <w:r>
        <w:tab/>
      </w:r>
      <w:r>
        <w:tab/>
        <w:t>item_refs;</w:t>
      </w:r>
      <w:r>
        <w:tab/>
      </w:r>
      <w:r>
        <w:tab/>
      </w:r>
      <w:r>
        <w:tab/>
        <w:t>// optional</w:t>
      </w:r>
      <w:r>
        <w:br/>
      </w:r>
      <w:r>
        <w:tab/>
        <w:t>ItemDataBox</w:t>
      </w:r>
      <w:r>
        <w:tab/>
      </w:r>
      <w:r>
        <w:tab/>
      </w:r>
      <w:r>
        <w:tab/>
        <w:t>item_data;</w:t>
      </w:r>
      <w:r>
        <w:tab/>
      </w:r>
      <w:r>
        <w:tab/>
      </w:r>
      <w:r>
        <w:tab/>
        <w:t>// optional</w:t>
      </w:r>
      <w:r>
        <w:br/>
      </w:r>
      <w:r>
        <w:tab/>
        <w:t>Box</w:t>
      </w:r>
      <w:r>
        <w:tab/>
        <w:t>other_boxes[];</w:t>
      </w:r>
      <w:r>
        <w:tab/>
      </w:r>
      <w:r>
        <w:tab/>
      </w:r>
      <w:r>
        <w:tab/>
      </w:r>
      <w:r>
        <w:tab/>
      </w:r>
      <w:r>
        <w:tab/>
      </w:r>
      <w:r>
        <w:tab/>
        <w:t>// optional</w:t>
      </w:r>
      <w:r>
        <w:br/>
        <w:t>}</w:t>
      </w:r>
    </w:p>
    <w:p w14:paraId="6DDC7A77" w14:textId="29714F4F" w:rsidR="002F1235" w:rsidRDefault="00981145" w:rsidP="00D41C4F">
      <w:pPr>
        <w:rPr>
          <w:i/>
          <w:iCs/>
          <w:lang w:val="en-GB"/>
        </w:rPr>
      </w:pPr>
      <w:r w:rsidRPr="00981145">
        <w:rPr>
          <w:i/>
          <w:iCs/>
          <w:lang w:val="en-GB"/>
        </w:rPr>
        <w:t>Delete clause 8.11.1.3</w:t>
      </w:r>
    </w:p>
    <w:p w14:paraId="610B0150" w14:textId="77777777" w:rsidR="00C25EA5" w:rsidRDefault="00C25EA5" w:rsidP="00102C1F">
      <w:pPr>
        <w:rPr>
          <w:ins w:id="1133" w:author="David Singer Github #37" w:date="2022-02-09T14:49:00Z"/>
          <w:i/>
          <w:iCs/>
          <w:lang w:val="en-GB"/>
        </w:rPr>
      </w:pPr>
      <w:ins w:id="1134" w:author="David Singer Github #37" w:date="2022-02-09T14:48:00Z">
        <w:r>
          <w:rPr>
            <w:i/>
            <w:iCs/>
            <w:lang w:val="en-GB"/>
          </w:rPr>
          <w:t xml:space="preserve">Replace the entire contents </w:t>
        </w:r>
      </w:ins>
      <w:ins w:id="1135" w:author="David Singer Github #37" w:date="2022-02-09T14:49:00Z">
        <w:r>
          <w:rPr>
            <w:i/>
            <w:iCs/>
            <w:lang w:val="en-GB"/>
          </w:rPr>
          <w:t>of 8.11.3.1:</w:t>
        </w:r>
      </w:ins>
    </w:p>
    <w:p w14:paraId="76D18FEE" w14:textId="77777777" w:rsidR="00C25EA5" w:rsidRDefault="00C25EA5" w:rsidP="00C25EA5">
      <w:pPr>
        <w:pStyle w:val="Atom"/>
        <w:tabs>
          <w:tab w:val="left" w:pos="1134"/>
        </w:tabs>
      </w:pPr>
      <w:r>
        <w:t>Box Type:</w:t>
      </w:r>
      <w:r>
        <w:tab/>
      </w:r>
      <w:r w:rsidRPr="00A3770E">
        <w:rPr>
          <w:rStyle w:val="codeChar"/>
          <w:rFonts w:eastAsia="MS Mincho"/>
        </w:rPr>
        <w:t>'iloc'</w:t>
      </w:r>
      <w:r>
        <w:br/>
        <w:t>Container:</w:t>
      </w:r>
      <w:r>
        <w:tab/>
      </w:r>
      <w:r w:rsidRPr="00A3770E">
        <w:rPr>
          <w:rStyle w:val="codeChar"/>
          <w:rFonts w:eastAsia="MS Mincho"/>
        </w:rPr>
        <w:t>MetaBox</w:t>
      </w:r>
      <w:r>
        <w:br/>
        <w:t>Mandatory:</w:t>
      </w:r>
      <w:r>
        <w:tab/>
        <w:t>No</w:t>
      </w:r>
      <w:r>
        <w:br/>
        <w:t>Quantity:</w:t>
      </w:r>
      <w:r>
        <w:tab/>
        <w:t>Zero or one</w:t>
      </w:r>
    </w:p>
    <w:p w14:paraId="608BA00F" w14:textId="77777777" w:rsidR="00C25EA5" w:rsidRPr="003176D3" w:rsidRDefault="00C25EA5" w:rsidP="00C25EA5">
      <w:pPr>
        <w:rPr>
          <w:lang w:val="en-GB"/>
        </w:rPr>
      </w:pPr>
      <w:r w:rsidRPr="003176D3">
        <w:rPr>
          <w:lang w:val="en-GB"/>
        </w:rPr>
        <w:t xml:space="preserve">The </w:t>
      </w:r>
      <w:r w:rsidRPr="00A3770E">
        <w:rPr>
          <w:rStyle w:val="codeChar"/>
        </w:rPr>
        <w:t>ItemLocationBox</w:t>
      </w:r>
      <w:r w:rsidRPr="003176D3">
        <w:rPr>
          <w:lang w:val="en-GB"/>
        </w:rPr>
        <w:t xml:space="preserve"> provides a directory of resources in this or other files, by locating their container, their offset within that container, and their length. </w:t>
      </w:r>
      <w:r w:rsidRPr="006D7420">
        <w:rPr>
          <w:lang w:val="en-GB"/>
        </w:rPr>
        <w:t>Using byte offsets and lengths</w:t>
      </w:r>
      <w:r w:rsidRPr="00EC6C63">
        <w:rPr>
          <w:lang w:val="en-GB"/>
        </w:rPr>
        <w:t xml:space="preserve"> enables common handling of this data, even by systems which do not understand the particular metadata system (handler) used.</w:t>
      </w:r>
      <w:r w:rsidRPr="003176D3">
        <w:rPr>
          <w:lang w:val="en-GB"/>
        </w:rPr>
        <w:t xml:space="preserve"> For example, a system might integrate all the externally referenced metadata resources into one place, re-adjusting offsets and references accordingly.</w:t>
      </w:r>
    </w:p>
    <w:p w14:paraId="6788505D" w14:textId="77777777" w:rsidR="00C25EA5" w:rsidRPr="003176D3" w:rsidRDefault="00C25EA5" w:rsidP="00C25EA5">
      <w:pPr>
        <w:rPr>
          <w:lang w:val="en-GB"/>
        </w:rPr>
      </w:pPr>
      <w:r w:rsidRPr="003176D3">
        <w:rPr>
          <w:lang w:val="en-GB"/>
        </w:rPr>
        <w:t xml:space="preserve">The box starts with three or four values, specifying the size in bytes of the </w:t>
      </w:r>
      <w:r w:rsidRPr="00A3770E">
        <w:rPr>
          <w:rStyle w:val="codeChar"/>
        </w:rPr>
        <w:t xml:space="preserve">offset </w:t>
      </w:r>
      <w:r w:rsidRPr="003176D3">
        <w:rPr>
          <w:lang w:val="en-GB"/>
        </w:rPr>
        <w:t xml:space="preserve">field, </w:t>
      </w:r>
      <w:r w:rsidRPr="00A3770E">
        <w:rPr>
          <w:rStyle w:val="codeChar"/>
        </w:rPr>
        <w:t xml:space="preserve">length </w:t>
      </w:r>
      <w:r w:rsidRPr="003176D3">
        <w:rPr>
          <w:lang w:val="en-GB"/>
        </w:rPr>
        <w:t xml:space="preserve">field, </w:t>
      </w:r>
      <w:r w:rsidRPr="00A3770E">
        <w:rPr>
          <w:rStyle w:val="codeChar"/>
        </w:rPr>
        <w:t>base_offset</w:t>
      </w:r>
      <w:r w:rsidRPr="003176D3">
        <w:rPr>
          <w:lang w:val="en-GB"/>
        </w:rPr>
        <w:t xml:space="preserve"> field, and, in versions 1 and 2 of this box, the </w:t>
      </w:r>
      <w:r w:rsidRPr="00A3770E">
        <w:rPr>
          <w:rStyle w:val="codeChar"/>
        </w:rPr>
        <w:t>item_reference_index</w:t>
      </w:r>
      <w:r w:rsidRPr="003176D3">
        <w:rPr>
          <w:lang w:val="en-GB"/>
        </w:rPr>
        <w:t xml:space="preserve"> fields, respectively. These values</w:t>
      </w:r>
      <w:r>
        <w:rPr>
          <w:lang w:val="en-GB"/>
        </w:rPr>
        <w:t xml:space="preserve"> shall</w:t>
      </w:r>
      <w:r w:rsidRPr="003176D3">
        <w:rPr>
          <w:lang w:val="en-GB"/>
        </w:rPr>
        <w:t xml:space="preserve"> be from the set {0, 4, 8}.</w:t>
      </w:r>
    </w:p>
    <w:p w14:paraId="737FF5B8" w14:textId="77777777" w:rsidR="00C25EA5" w:rsidRDefault="00C25EA5" w:rsidP="00C25EA5">
      <w:pPr>
        <w:widowControl w:val="0"/>
        <w:autoSpaceDE w:val="0"/>
        <w:autoSpaceDN w:val="0"/>
        <w:adjustRightInd w:val="0"/>
        <w:spacing w:line="300" w:lineRule="atLeast"/>
        <w:jc w:val="left"/>
        <w:rPr>
          <w:rFonts w:cs="Arial"/>
          <w:color w:val="000000"/>
          <w:szCs w:val="22"/>
          <w:lang w:val="en-GB" w:eastAsia="fr-FR"/>
        </w:rPr>
      </w:pPr>
      <w:r w:rsidRPr="00EC6C63">
        <w:rPr>
          <w:rFonts w:cs="Arial"/>
          <w:color w:val="000000"/>
          <w:szCs w:val="22"/>
          <w:lang w:val="en-GB" w:eastAsia="fr-FR"/>
        </w:rPr>
        <w:t xml:space="preserve">The </w:t>
      </w:r>
      <w:r w:rsidRPr="00A3770E">
        <w:rPr>
          <w:rStyle w:val="codeChar"/>
        </w:rPr>
        <w:t>construction_method</w:t>
      </w:r>
      <w:r w:rsidRPr="00EC6C63">
        <w:rPr>
          <w:rFonts w:cs="Courier"/>
          <w:color w:val="000000"/>
          <w:szCs w:val="22"/>
          <w:lang w:val="en-GB" w:eastAsia="fr-FR"/>
        </w:rPr>
        <w:t xml:space="preserve"> </w:t>
      </w:r>
      <w:r w:rsidRPr="00EC6C63">
        <w:rPr>
          <w:rFonts w:cs="Arial"/>
          <w:color w:val="000000"/>
          <w:szCs w:val="22"/>
          <w:lang w:val="en-GB" w:eastAsia="fr-FR"/>
        </w:rPr>
        <w:t>field indicates the ‘construction method’ for the item:</w:t>
      </w:r>
    </w:p>
    <w:p w14:paraId="0F02904E" w14:textId="77777777" w:rsidR="00C25EA5" w:rsidRPr="00EC6C63" w:rsidRDefault="00C25EA5" w:rsidP="00C25EA5">
      <w:pPr>
        <w:widowControl w:val="0"/>
        <w:numPr>
          <w:ilvl w:val="0"/>
          <w:numId w:val="45"/>
        </w:numPr>
        <w:tabs>
          <w:tab w:val="left" w:pos="220"/>
          <w:tab w:val="left" w:pos="720"/>
        </w:tabs>
        <w:autoSpaceDE w:val="0"/>
        <w:autoSpaceDN w:val="0"/>
        <w:adjustRightInd w:val="0"/>
        <w:spacing w:after="0" w:line="300" w:lineRule="atLeast"/>
        <w:jc w:val="left"/>
        <w:rPr>
          <w:rFonts w:cs="Times"/>
          <w:color w:val="000000"/>
          <w:szCs w:val="22"/>
          <w:lang w:val="en-GB" w:eastAsia="fr-FR"/>
        </w:rPr>
      </w:pPr>
      <w:r>
        <w:rPr>
          <w:rFonts w:ascii="Courier New" w:hAnsi="Courier New" w:cs="Courier New"/>
        </w:rPr>
        <w:t>file_offset</w:t>
      </w:r>
      <w:r>
        <w:t xml:space="preserve">: by absolute byte offsets into the file or the payload of </w:t>
      </w:r>
      <w:r>
        <w:rPr>
          <w:rFonts w:ascii="Courier New" w:hAnsi="Courier New" w:cs="Courier New"/>
        </w:rPr>
        <w:t>IdentifiedMediaDataBox</w:t>
      </w:r>
      <w:r>
        <w:t xml:space="preserve"> referenced by </w:t>
      </w:r>
      <w:r>
        <w:rPr>
          <w:rFonts w:ascii="Courier New" w:hAnsi="Courier New" w:cs="Courier New"/>
        </w:rPr>
        <w:t>data_reference_index</w:t>
      </w:r>
      <w:r>
        <w:t xml:space="preserve">; </w:t>
      </w:r>
      <w:r>
        <w:rPr>
          <w:rFonts w:ascii="MS UI Gothic" w:eastAsia="MS UI Gothic" w:hAnsi="MS UI Gothic" w:cs="MS UI Gothic" w:hint="eastAsia"/>
        </w:rPr>
        <w:t> </w:t>
      </w:r>
      <w:r w:rsidRPr="00EB20F2">
        <w:rPr>
          <w:rFonts w:ascii="Courier New" w:hAnsi="Courier New" w:cs="Courier New"/>
        </w:rPr>
        <w:t>(</w:t>
      </w:r>
      <w:r w:rsidRPr="00DF7318">
        <w:rPr>
          <w:rFonts w:ascii="Courier New" w:hAnsi="Courier New" w:cs="Courier New"/>
        </w:rPr>
        <w:t>construction_method</w:t>
      </w:r>
      <w:r w:rsidRPr="00EB20F2">
        <w:rPr>
          <w:rFonts w:ascii="Courier New" w:hAnsi="Courier New" w:cs="Courier New"/>
        </w:rPr>
        <w:t xml:space="preserve"> == 0)</w:t>
      </w:r>
      <w:r w:rsidRPr="00EC6C63">
        <w:rPr>
          <w:rFonts w:ascii="MS Mincho" w:hAnsi="MS Mincho" w:cs="MS Mincho"/>
          <w:color w:val="000000"/>
          <w:szCs w:val="22"/>
          <w:lang w:val="en-GB" w:eastAsia="fr-FR"/>
        </w:rPr>
        <w:t> </w:t>
      </w:r>
    </w:p>
    <w:p w14:paraId="7066A892" w14:textId="77777777" w:rsidR="00C25EA5" w:rsidRPr="00EC6C63" w:rsidRDefault="00C25EA5" w:rsidP="00C25EA5">
      <w:pPr>
        <w:widowControl w:val="0"/>
        <w:numPr>
          <w:ilvl w:val="0"/>
          <w:numId w:val="45"/>
        </w:numPr>
        <w:tabs>
          <w:tab w:val="left" w:pos="220"/>
          <w:tab w:val="left" w:pos="720"/>
        </w:tabs>
        <w:autoSpaceDE w:val="0"/>
        <w:autoSpaceDN w:val="0"/>
        <w:adjustRightInd w:val="0"/>
        <w:spacing w:after="0" w:line="300" w:lineRule="atLeast"/>
        <w:jc w:val="left"/>
        <w:rPr>
          <w:rFonts w:cs="Times"/>
          <w:color w:val="000000"/>
          <w:szCs w:val="22"/>
          <w:lang w:val="en-GB" w:eastAsia="fr-FR"/>
        </w:rPr>
      </w:pPr>
      <w:r w:rsidRPr="00A3770E">
        <w:rPr>
          <w:rStyle w:val="codeChar"/>
        </w:rPr>
        <w:t>idat_offset</w:t>
      </w:r>
      <w:r w:rsidRPr="00EC6C63">
        <w:rPr>
          <w:rFonts w:cs="Arial"/>
          <w:color w:val="000000"/>
          <w:szCs w:val="22"/>
          <w:lang w:val="en-GB" w:eastAsia="fr-FR"/>
        </w:rPr>
        <w:t xml:space="preserve">: by byte offsets into the </w:t>
      </w:r>
      <w:r w:rsidRPr="00A3770E">
        <w:rPr>
          <w:rStyle w:val="codeChar"/>
        </w:rPr>
        <w:t>ItemDataBox</w:t>
      </w:r>
      <w:r w:rsidRPr="00EC6C63">
        <w:rPr>
          <w:rFonts w:cs="Courier"/>
          <w:color w:val="000000"/>
          <w:szCs w:val="22"/>
          <w:lang w:val="en-GB" w:eastAsia="fr-FR"/>
        </w:rPr>
        <w:t xml:space="preserve"> </w:t>
      </w:r>
      <w:r w:rsidRPr="00EC6C63">
        <w:rPr>
          <w:rFonts w:cs="Arial"/>
          <w:color w:val="000000"/>
          <w:szCs w:val="22"/>
          <w:lang w:val="en-GB" w:eastAsia="fr-FR"/>
        </w:rPr>
        <w:t xml:space="preserve">in the same </w:t>
      </w:r>
      <w:r w:rsidRPr="00A3770E">
        <w:rPr>
          <w:rStyle w:val="codeChar"/>
        </w:rPr>
        <w:t>MetaBox</w:t>
      </w:r>
      <w:r w:rsidRPr="00EC6C63">
        <w:rPr>
          <w:rFonts w:cs="Arial"/>
          <w:color w:val="000000"/>
          <w:szCs w:val="22"/>
          <w:lang w:val="en-GB" w:eastAsia="fr-FR"/>
        </w:rPr>
        <w:t xml:space="preserve">; neither the </w:t>
      </w:r>
      <w:r w:rsidRPr="00A3770E">
        <w:rPr>
          <w:rStyle w:val="codeChar"/>
        </w:rPr>
        <w:t>data_reference_index</w:t>
      </w:r>
      <w:r w:rsidRPr="00EC6C63">
        <w:rPr>
          <w:rFonts w:cs="Courier"/>
          <w:color w:val="000000"/>
          <w:szCs w:val="22"/>
          <w:lang w:val="en-GB" w:eastAsia="fr-FR"/>
        </w:rPr>
        <w:t xml:space="preserve"> </w:t>
      </w:r>
      <w:r w:rsidRPr="00EC6C63">
        <w:rPr>
          <w:rFonts w:cs="Arial"/>
          <w:color w:val="000000"/>
          <w:szCs w:val="22"/>
          <w:lang w:val="en-GB" w:eastAsia="fr-FR"/>
        </w:rPr>
        <w:t xml:space="preserve">nor </w:t>
      </w:r>
      <w:r w:rsidRPr="00A3770E">
        <w:rPr>
          <w:rStyle w:val="codeChar"/>
        </w:rPr>
        <w:t>item_reference_index</w:t>
      </w:r>
      <w:r w:rsidRPr="00EC6C63">
        <w:rPr>
          <w:rFonts w:cs="Courier"/>
          <w:color w:val="000000"/>
          <w:szCs w:val="22"/>
          <w:lang w:val="en-GB" w:eastAsia="fr-FR"/>
        </w:rPr>
        <w:t xml:space="preserve"> </w:t>
      </w:r>
      <w:r w:rsidRPr="00EC6C63">
        <w:rPr>
          <w:rFonts w:cs="Arial"/>
          <w:color w:val="000000"/>
          <w:szCs w:val="22"/>
          <w:lang w:val="en-GB" w:eastAsia="fr-FR"/>
        </w:rPr>
        <w:t>fields are used; (</w:t>
      </w:r>
      <w:proofErr w:type="spellStart"/>
      <w:r w:rsidRPr="00A3770E">
        <w:rPr>
          <w:rStyle w:val="codeChar"/>
        </w:rPr>
        <w:t>construction_method</w:t>
      </w:r>
      <w:proofErr w:type="spellEnd"/>
      <w:r w:rsidRPr="00EC6C63">
        <w:rPr>
          <w:rFonts w:cs="Courier"/>
          <w:color w:val="000000"/>
          <w:szCs w:val="22"/>
          <w:lang w:val="en-GB" w:eastAsia="fr-FR"/>
        </w:rPr>
        <w:t xml:space="preserve"> == 1</w:t>
      </w:r>
      <w:r w:rsidRPr="00EC6C63">
        <w:rPr>
          <w:rFonts w:cs="Arial"/>
          <w:color w:val="000000"/>
          <w:szCs w:val="22"/>
          <w:lang w:val="en-GB" w:eastAsia="fr-FR"/>
        </w:rPr>
        <w:t xml:space="preserve">) </w:t>
      </w:r>
      <w:r w:rsidRPr="00EC6C63">
        <w:rPr>
          <w:rFonts w:ascii="MS Mincho" w:hAnsi="MS Mincho" w:cs="MS Mincho"/>
          <w:color w:val="000000"/>
          <w:szCs w:val="22"/>
          <w:lang w:val="en-GB" w:eastAsia="fr-FR"/>
        </w:rPr>
        <w:t> </w:t>
      </w:r>
    </w:p>
    <w:p w14:paraId="2D5DD7A2" w14:textId="77777777" w:rsidR="00C25EA5" w:rsidRPr="00EC6C63" w:rsidRDefault="00C25EA5" w:rsidP="00C25EA5">
      <w:pPr>
        <w:widowControl w:val="0"/>
        <w:numPr>
          <w:ilvl w:val="0"/>
          <w:numId w:val="45"/>
        </w:numPr>
        <w:tabs>
          <w:tab w:val="left" w:pos="220"/>
          <w:tab w:val="left" w:pos="720"/>
        </w:tabs>
        <w:autoSpaceDE w:val="0"/>
        <w:autoSpaceDN w:val="0"/>
        <w:adjustRightInd w:val="0"/>
        <w:spacing w:line="300" w:lineRule="atLeast"/>
        <w:jc w:val="left"/>
        <w:rPr>
          <w:rFonts w:cs="Times"/>
          <w:color w:val="000000"/>
          <w:szCs w:val="22"/>
          <w:lang w:val="en-GB" w:eastAsia="fr-FR"/>
        </w:rPr>
      </w:pPr>
      <w:r w:rsidRPr="00A3770E">
        <w:rPr>
          <w:rStyle w:val="codeChar"/>
        </w:rPr>
        <w:lastRenderedPageBreak/>
        <w:t>item_offset</w:t>
      </w:r>
      <w:r w:rsidRPr="00EC6C63">
        <w:rPr>
          <w:rFonts w:cs="Arial"/>
          <w:color w:val="000000"/>
          <w:szCs w:val="22"/>
          <w:lang w:val="en-GB" w:eastAsia="fr-FR"/>
        </w:rPr>
        <w:t xml:space="preserve">: by byte offset into the items indicated by the </w:t>
      </w:r>
      <w:r w:rsidRPr="00A3770E">
        <w:rPr>
          <w:rStyle w:val="codeChar"/>
        </w:rPr>
        <w:t>item_reference_index</w:t>
      </w:r>
      <w:r w:rsidRPr="00EC6C63">
        <w:rPr>
          <w:rFonts w:cs="Courier"/>
          <w:color w:val="000000"/>
          <w:szCs w:val="22"/>
          <w:lang w:val="en-GB" w:eastAsia="fr-FR"/>
        </w:rPr>
        <w:t xml:space="preserve"> </w:t>
      </w:r>
      <w:r w:rsidRPr="00EC6C63">
        <w:rPr>
          <w:rFonts w:cs="Arial"/>
          <w:color w:val="000000"/>
          <w:szCs w:val="22"/>
          <w:lang w:val="en-GB" w:eastAsia="fr-FR"/>
        </w:rPr>
        <w:t>field, which is only used (currently) by this construction method. (</w:t>
      </w:r>
      <w:proofErr w:type="spellStart"/>
      <w:r w:rsidRPr="00A3770E">
        <w:rPr>
          <w:rStyle w:val="codeChar"/>
        </w:rPr>
        <w:t>construction_method</w:t>
      </w:r>
      <w:proofErr w:type="spellEnd"/>
      <w:r w:rsidRPr="00EC6C63">
        <w:rPr>
          <w:rFonts w:cs="Courier"/>
          <w:color w:val="000000"/>
          <w:szCs w:val="22"/>
          <w:lang w:val="en-GB" w:eastAsia="fr-FR"/>
        </w:rPr>
        <w:t xml:space="preserve"> == 2</w:t>
      </w:r>
      <w:r w:rsidRPr="00EC6C63">
        <w:rPr>
          <w:rFonts w:cs="Arial"/>
          <w:color w:val="000000"/>
          <w:szCs w:val="22"/>
          <w:lang w:val="en-GB" w:eastAsia="fr-FR"/>
        </w:rPr>
        <w:t>).</w:t>
      </w:r>
    </w:p>
    <w:p w14:paraId="04263F97" w14:textId="77777777" w:rsidR="00C25EA5" w:rsidRPr="003176D3" w:rsidRDefault="00C25EA5" w:rsidP="00C25EA5">
      <w:pPr>
        <w:keepNext/>
        <w:keepLines/>
        <w:rPr>
          <w:lang w:val="en-GB"/>
        </w:rPr>
      </w:pPr>
      <w:r w:rsidRPr="003176D3">
        <w:rPr>
          <w:lang w:val="en-GB"/>
        </w:rPr>
        <w:t xml:space="preserve">The </w:t>
      </w:r>
      <w:r w:rsidRPr="00A3770E">
        <w:rPr>
          <w:rStyle w:val="codeChar"/>
        </w:rPr>
        <w:t>item_reference_index</w:t>
      </w:r>
      <w:r w:rsidRPr="003176D3">
        <w:rPr>
          <w:lang w:val="en-GB"/>
        </w:rPr>
        <w:t xml:space="preserve"> is only used for the method </w:t>
      </w:r>
      <w:r w:rsidRPr="00A3770E">
        <w:rPr>
          <w:rStyle w:val="codeChar"/>
        </w:rPr>
        <w:t>item_offset</w:t>
      </w:r>
      <w:r w:rsidRPr="003176D3">
        <w:rPr>
          <w:lang w:val="en-GB"/>
        </w:rPr>
        <w:t xml:space="preserve">; it indicates the 1-based index of the item reference with </w:t>
      </w:r>
      <w:r w:rsidRPr="00A3770E">
        <w:rPr>
          <w:rStyle w:val="codeChar"/>
        </w:rPr>
        <w:t>referenceType 'iloc'</w:t>
      </w:r>
      <w:r w:rsidRPr="003176D3">
        <w:rPr>
          <w:lang w:val="en-GB"/>
        </w:rPr>
        <w:t xml:space="preserve"> linked from this item. If </w:t>
      </w:r>
      <w:r w:rsidRPr="00A3770E">
        <w:rPr>
          <w:rStyle w:val="codeChar"/>
        </w:rPr>
        <w:t>index_size</w:t>
      </w:r>
      <w:r w:rsidRPr="003176D3">
        <w:rPr>
          <w:lang w:val="en-GB"/>
        </w:rPr>
        <w:t xml:space="preserve"> is 0, then the value 1 is implied; the value 0 is reserved.</w:t>
      </w:r>
    </w:p>
    <w:p w14:paraId="4A62403F" w14:textId="77777777" w:rsidR="00C25EA5" w:rsidRPr="003176D3" w:rsidRDefault="00C25EA5" w:rsidP="00C25EA5">
      <w:pPr>
        <w:keepNext/>
        <w:keepLines/>
        <w:rPr>
          <w:lang w:val="en-GB"/>
        </w:rPr>
      </w:pPr>
      <w:r w:rsidRPr="003176D3">
        <w:rPr>
          <w:lang w:val="en-GB"/>
        </w:rPr>
        <w:t xml:space="preserve">Items may be stored fragmented into extents, e.g. to enable interleaving. An extent is a contiguous subset of the bytes of the resource; </w:t>
      </w:r>
      <w:r w:rsidRPr="00EC6C63">
        <w:rPr>
          <w:rFonts w:cs="Arial"/>
          <w:color w:val="000000"/>
          <w:szCs w:val="22"/>
          <w:lang w:val="en-GB" w:eastAsia="fr-FR"/>
        </w:rPr>
        <w:t>the resource is formed by concatenating the extents in the order specified in this box</w:t>
      </w:r>
      <w:r w:rsidRPr="003176D3">
        <w:rPr>
          <w:lang w:val="en-GB"/>
        </w:rPr>
        <w:t>. If only one extent is used (</w:t>
      </w:r>
      <w:proofErr w:type="spellStart"/>
      <w:r w:rsidRPr="00A3770E">
        <w:rPr>
          <w:rStyle w:val="codeChar"/>
        </w:rPr>
        <w:t>extent_count</w:t>
      </w:r>
      <w:proofErr w:type="spellEnd"/>
      <w:r w:rsidRPr="003176D3">
        <w:rPr>
          <w:lang w:val="en-GB"/>
        </w:rPr>
        <w:t xml:space="preserve"> = 1) then either or both of the offset and length may be implied:</w:t>
      </w:r>
    </w:p>
    <w:p w14:paraId="36479A29" w14:textId="77777777" w:rsidR="00C25EA5" w:rsidRPr="003176D3" w:rsidRDefault="00C25EA5" w:rsidP="00C25EA5">
      <w:pPr>
        <w:tabs>
          <w:tab w:val="left" w:pos="720"/>
        </w:tabs>
        <w:ind w:left="720" w:hanging="360"/>
        <w:rPr>
          <w:lang w:val="en-GB"/>
        </w:rPr>
      </w:pPr>
      <w:r w:rsidRPr="003176D3">
        <w:rPr>
          <w:rFonts w:ascii="Symbol" w:hAnsi="Symbol"/>
          <w:lang w:val="en-GB"/>
        </w:rPr>
        <w:t></w:t>
      </w:r>
      <w:r w:rsidRPr="003176D3">
        <w:rPr>
          <w:rFonts w:ascii="Symbol" w:hAnsi="Symbol"/>
          <w:lang w:val="en-GB"/>
        </w:rPr>
        <w:tab/>
      </w:r>
      <w:r w:rsidRPr="003176D3">
        <w:rPr>
          <w:lang w:val="en-GB"/>
        </w:rPr>
        <w:t>If the offset is not identified (the field has a length of zero), then the beginning of the source (offset 0) is implied.</w:t>
      </w:r>
    </w:p>
    <w:p w14:paraId="73F1F899" w14:textId="77777777" w:rsidR="00C25EA5" w:rsidRPr="003176D3" w:rsidRDefault="00C25EA5" w:rsidP="00C25EA5">
      <w:pPr>
        <w:tabs>
          <w:tab w:val="left" w:pos="720"/>
        </w:tabs>
        <w:ind w:left="720" w:hanging="360"/>
        <w:rPr>
          <w:lang w:val="en-GB"/>
        </w:rPr>
      </w:pPr>
      <w:r w:rsidRPr="003176D3">
        <w:rPr>
          <w:rFonts w:ascii="Symbol" w:hAnsi="Symbol"/>
          <w:lang w:val="en-GB"/>
        </w:rPr>
        <w:t></w:t>
      </w:r>
      <w:r w:rsidRPr="003176D3">
        <w:rPr>
          <w:rFonts w:ascii="Symbol" w:hAnsi="Symbol"/>
          <w:lang w:val="en-GB"/>
        </w:rPr>
        <w:tab/>
      </w:r>
      <w:r w:rsidRPr="003176D3">
        <w:rPr>
          <w:lang w:val="en-GB"/>
        </w:rPr>
        <w:t xml:space="preserve">If the length is not specified, or specified as zero, then the entire length of the source is implied. References into the same file as this </w:t>
      </w:r>
      <w:r>
        <w:rPr>
          <w:lang w:val="en-GB"/>
        </w:rPr>
        <w:t>structure-data</w:t>
      </w:r>
      <w:r w:rsidRPr="003176D3">
        <w:rPr>
          <w:lang w:val="en-GB"/>
        </w:rPr>
        <w:t>, or items divided into more than one extent, should have an explicit offset and length, or use a MIME type requiring a different interpretation of the file, to avoid infinite recursion.</w:t>
      </w:r>
    </w:p>
    <w:p w14:paraId="24DB0064" w14:textId="77777777" w:rsidR="00C25EA5" w:rsidRPr="003176D3" w:rsidRDefault="00C25EA5" w:rsidP="00C25EA5">
      <w:pPr>
        <w:keepNext/>
        <w:keepLines/>
        <w:rPr>
          <w:lang w:val="en-GB"/>
        </w:rPr>
      </w:pPr>
      <w:r w:rsidRPr="003176D3">
        <w:rPr>
          <w:lang w:val="en-GB"/>
        </w:rPr>
        <w:t>The size of the item is the sum of the extent lengths.</w:t>
      </w:r>
    </w:p>
    <w:p w14:paraId="00AACB15" w14:textId="77777777" w:rsidR="00C25EA5" w:rsidRPr="003176D3" w:rsidRDefault="00C25EA5" w:rsidP="00C25EA5">
      <w:pPr>
        <w:pStyle w:val="Note"/>
        <w:keepNext/>
        <w:keepLines/>
        <w:rPr>
          <w:lang w:val="en-GB"/>
        </w:rPr>
      </w:pPr>
      <w:r>
        <w:rPr>
          <w:lang w:val="en-GB"/>
        </w:rPr>
        <w:t>NOTE 1</w:t>
      </w:r>
      <w:r w:rsidRPr="003176D3">
        <w:rPr>
          <w:lang w:val="en-GB"/>
        </w:rPr>
        <w:tab/>
        <w:t xml:space="preserve">Extents </w:t>
      </w:r>
      <w:r>
        <w:rPr>
          <w:lang w:val="en-GB"/>
        </w:rPr>
        <w:t>can</w:t>
      </w:r>
      <w:r w:rsidRPr="003176D3">
        <w:rPr>
          <w:lang w:val="en-GB"/>
        </w:rPr>
        <w:t xml:space="preserve"> be interleaved with the chunks defined by the sample tables of tracks.</w:t>
      </w:r>
    </w:p>
    <w:p w14:paraId="333D946F" w14:textId="77777777" w:rsidR="00C25EA5" w:rsidRPr="003176D3" w:rsidRDefault="00C25EA5" w:rsidP="00C25EA5">
      <w:pPr>
        <w:rPr>
          <w:lang w:val="en-GB"/>
        </w:rPr>
      </w:pPr>
      <w:r w:rsidRPr="003176D3">
        <w:rPr>
          <w:lang w:val="en-GB"/>
        </w:rPr>
        <w:t>The offsets are relative to a data origin. That origin is determined as follows:</w:t>
      </w:r>
    </w:p>
    <w:p w14:paraId="5C743BD1" w14:textId="77777777" w:rsidR="00C25EA5" w:rsidRDefault="00C25EA5" w:rsidP="00C25EA5">
      <w:pPr>
        <w:numPr>
          <w:ilvl w:val="0"/>
          <w:numId w:val="44"/>
        </w:numPr>
        <w:spacing w:line="276" w:lineRule="auto"/>
        <w:rPr>
          <w:lang w:val="en-GB"/>
        </w:rPr>
      </w:pPr>
      <w:r w:rsidRPr="003176D3">
        <w:rPr>
          <w:lang w:val="en-GB"/>
        </w:rPr>
        <w:t xml:space="preserve">when the </w:t>
      </w:r>
      <w:r w:rsidRPr="00A3770E">
        <w:rPr>
          <w:rStyle w:val="codeChar"/>
        </w:rPr>
        <w:t>MetaBox</w:t>
      </w:r>
      <w:r w:rsidRPr="003176D3">
        <w:rPr>
          <w:lang w:val="en-GB"/>
        </w:rPr>
        <w:t xml:space="preserve"> is in a Movie Fragment, and the </w:t>
      </w:r>
      <w:r w:rsidRPr="00A3770E">
        <w:rPr>
          <w:rStyle w:val="codeChar"/>
        </w:rPr>
        <w:t>construction_method</w:t>
      </w:r>
      <w:r w:rsidRPr="003176D3">
        <w:rPr>
          <w:lang w:val="en-GB"/>
        </w:rPr>
        <w:t xml:space="preserve"> specifies a file offset, and the data reference indicates ‘same file’, the data origin is the first byte of the enclosing </w:t>
      </w:r>
      <w:r w:rsidRPr="00A3770E">
        <w:rPr>
          <w:rStyle w:val="codeChar"/>
        </w:rPr>
        <w:t xml:space="preserve">MovieFragmentBox </w:t>
      </w:r>
      <w:r w:rsidRPr="003176D3">
        <w:rPr>
          <w:lang w:val="en-GB"/>
        </w:rPr>
        <w:t xml:space="preserve">(as for the </w:t>
      </w:r>
      <w:r w:rsidRPr="00A3770E">
        <w:rPr>
          <w:rStyle w:val="codeChar"/>
        </w:rPr>
        <w:t>default-base-is-moof</w:t>
      </w:r>
      <w:r w:rsidRPr="003176D3">
        <w:rPr>
          <w:lang w:val="en-GB"/>
        </w:rPr>
        <w:t xml:space="preserve"> flag in the </w:t>
      </w:r>
      <w:r w:rsidRPr="00A3770E">
        <w:rPr>
          <w:rStyle w:val="codeChar"/>
        </w:rPr>
        <w:t>TrackFragmentHeaderBox</w:t>
      </w:r>
      <w:r w:rsidRPr="003176D3">
        <w:rPr>
          <w:lang w:val="en-GB"/>
        </w:rPr>
        <w:t>);</w:t>
      </w:r>
    </w:p>
    <w:p w14:paraId="7227AFEE" w14:textId="77777777" w:rsidR="00C25EA5" w:rsidRPr="00EB20F2" w:rsidRDefault="00C25EA5" w:rsidP="00C25EA5">
      <w:pPr>
        <w:numPr>
          <w:ilvl w:val="0"/>
          <w:numId w:val="44"/>
        </w:numPr>
        <w:spacing w:line="276" w:lineRule="auto"/>
      </w:pPr>
      <w:r>
        <w:t xml:space="preserve">when the </w:t>
      </w:r>
      <w:r>
        <w:rPr>
          <w:rFonts w:ascii="Courier New" w:hAnsi="Courier New" w:cs="Courier New"/>
        </w:rPr>
        <w:t>construction_method</w:t>
      </w:r>
      <w:r>
        <w:t xml:space="preserve"> specifies a file offset and the data reference indicates </w:t>
      </w:r>
      <w:r>
        <w:rPr>
          <w:rFonts w:ascii="Courier New" w:hAnsi="Courier New" w:cs="Courier New"/>
        </w:rPr>
        <w:t>DataEntryImdaBox</w:t>
      </w:r>
      <w:r>
        <w:t xml:space="preserve"> or </w:t>
      </w:r>
      <w:r>
        <w:rPr>
          <w:rFonts w:ascii="Courier New" w:hAnsi="Courier New" w:cs="Courier New"/>
        </w:rPr>
        <w:t>DataEntrySeqNumImdaBox</w:t>
      </w:r>
      <w:r>
        <w:rPr>
          <w:rFonts w:cs="Arial"/>
        </w:rPr>
        <w:t xml:space="preserve">, the data origin is the first byte of the payload of the corresponding </w:t>
      </w:r>
      <w:r>
        <w:rPr>
          <w:rFonts w:ascii="Courier New" w:hAnsi="Courier New" w:cs="Courier New"/>
        </w:rPr>
        <w:t>IdentifiedMediaDataBox</w:t>
      </w:r>
      <w:r>
        <w:rPr>
          <w:rFonts w:cs="Arial"/>
        </w:rPr>
        <w:t>;</w:t>
      </w:r>
    </w:p>
    <w:p w14:paraId="77952E4D" w14:textId="77777777" w:rsidR="00C25EA5" w:rsidRPr="003176D3" w:rsidRDefault="00C25EA5" w:rsidP="00C25EA5">
      <w:pPr>
        <w:numPr>
          <w:ilvl w:val="0"/>
          <w:numId w:val="44"/>
        </w:numPr>
        <w:spacing w:line="276" w:lineRule="auto"/>
        <w:rPr>
          <w:lang w:val="en-GB"/>
        </w:rPr>
      </w:pPr>
      <w:r w:rsidRPr="003176D3">
        <w:rPr>
          <w:lang w:val="en-GB"/>
        </w:rPr>
        <w:t xml:space="preserve">in all other cases when the </w:t>
      </w:r>
      <w:r w:rsidRPr="00A3770E">
        <w:rPr>
          <w:rStyle w:val="codeChar"/>
        </w:rPr>
        <w:t>construction_method</w:t>
      </w:r>
      <w:r w:rsidRPr="003176D3">
        <w:rPr>
          <w:lang w:val="en-GB"/>
        </w:rPr>
        <w:t xml:space="preserve"> specifies a file offset, the data origin is the beginning of the file identified by the data reference;</w:t>
      </w:r>
    </w:p>
    <w:p w14:paraId="311E2F18" w14:textId="77777777" w:rsidR="00C25EA5" w:rsidRPr="003176D3" w:rsidRDefault="00C25EA5" w:rsidP="00C25EA5">
      <w:pPr>
        <w:numPr>
          <w:ilvl w:val="0"/>
          <w:numId w:val="44"/>
        </w:numPr>
        <w:spacing w:line="276" w:lineRule="auto"/>
        <w:rPr>
          <w:lang w:val="en-GB"/>
        </w:rPr>
      </w:pPr>
      <w:r w:rsidRPr="003176D3">
        <w:rPr>
          <w:lang w:val="en-GB"/>
        </w:rPr>
        <w:t xml:space="preserve">when the </w:t>
      </w:r>
      <w:r w:rsidRPr="00A3770E">
        <w:rPr>
          <w:rStyle w:val="codeChar"/>
        </w:rPr>
        <w:t>construction_method</w:t>
      </w:r>
      <w:r w:rsidRPr="003176D3">
        <w:rPr>
          <w:lang w:val="en-GB"/>
        </w:rPr>
        <w:t xml:space="preserve"> specifies offsets into the </w:t>
      </w:r>
      <w:r w:rsidRPr="00A3770E">
        <w:rPr>
          <w:rStyle w:val="codeChar"/>
        </w:rPr>
        <w:t>ItemDataBox</w:t>
      </w:r>
      <w:r w:rsidRPr="003176D3">
        <w:rPr>
          <w:lang w:val="en-GB"/>
        </w:rPr>
        <w:t xml:space="preserve">, the </w:t>
      </w:r>
      <w:r w:rsidRPr="003176D3">
        <w:rPr>
          <w:rFonts w:cs="Arial"/>
          <w:lang w:val="en-GB"/>
        </w:rPr>
        <w:t xml:space="preserve">data origin is the beginning of data[] in the </w:t>
      </w:r>
      <w:r w:rsidRPr="00A3770E">
        <w:rPr>
          <w:rStyle w:val="codeChar"/>
        </w:rPr>
        <w:t>ItemDataBox</w:t>
      </w:r>
      <w:r w:rsidRPr="003176D3">
        <w:rPr>
          <w:lang w:val="en-GB"/>
        </w:rPr>
        <w:t>;</w:t>
      </w:r>
    </w:p>
    <w:p w14:paraId="6E016D94" w14:textId="77777777" w:rsidR="00C25EA5" w:rsidRPr="003176D3" w:rsidRDefault="00C25EA5" w:rsidP="00C25EA5">
      <w:pPr>
        <w:numPr>
          <w:ilvl w:val="0"/>
          <w:numId w:val="44"/>
        </w:numPr>
        <w:spacing w:line="276" w:lineRule="auto"/>
        <w:rPr>
          <w:lang w:val="en-GB"/>
        </w:rPr>
      </w:pPr>
      <w:r w:rsidRPr="003176D3">
        <w:rPr>
          <w:lang w:val="en-GB"/>
        </w:rPr>
        <w:t>when the data reference specifies another item, the data origin is the first byte of the concatenated data (of all the extents) of that item;</w:t>
      </w:r>
    </w:p>
    <w:p w14:paraId="47D5BA01" w14:textId="77777777" w:rsidR="00C25EA5" w:rsidRPr="003176D3" w:rsidRDefault="00C25EA5" w:rsidP="00C25EA5">
      <w:pPr>
        <w:pStyle w:val="Note"/>
        <w:rPr>
          <w:lang w:val="en-GB"/>
        </w:rPr>
      </w:pPr>
      <w:r>
        <w:rPr>
          <w:lang w:val="en-GB"/>
        </w:rPr>
        <w:t>NOTE 2</w:t>
      </w:r>
      <w:r>
        <w:rPr>
          <w:lang w:val="en-GB"/>
        </w:rPr>
        <w:tab/>
      </w:r>
      <w:r w:rsidRPr="003176D3">
        <w:rPr>
          <w:lang w:val="en-GB"/>
        </w:rPr>
        <w:t xml:space="preserve">There are offset calculations in other parts of this file format based on the beginning of a box header; in contrast, item data offsets are calculated relative to the box </w:t>
      </w:r>
      <w:r>
        <w:rPr>
          <w:lang w:val="en-GB"/>
        </w:rPr>
        <w:t>payload</w:t>
      </w:r>
      <w:r w:rsidRPr="003176D3">
        <w:rPr>
          <w:lang w:val="en-GB"/>
        </w:rPr>
        <w:t>.</w:t>
      </w:r>
    </w:p>
    <w:p w14:paraId="6D4DA049" w14:textId="77777777" w:rsidR="00C25EA5" w:rsidRPr="003176D3" w:rsidRDefault="00C25EA5" w:rsidP="00C25EA5">
      <w:pPr>
        <w:rPr>
          <w:lang w:val="en-GB"/>
        </w:rPr>
      </w:pPr>
      <w:r w:rsidRPr="00EC6C63">
        <w:rPr>
          <w:rFonts w:cs="Arial"/>
          <w:color w:val="000000"/>
          <w:szCs w:val="22"/>
          <w:lang w:val="en-GB" w:eastAsia="fr-FR"/>
        </w:rPr>
        <w:t xml:space="preserve">The </w:t>
      </w:r>
      <w:r w:rsidRPr="00A3770E">
        <w:rPr>
          <w:rStyle w:val="codeChar"/>
        </w:rPr>
        <w:t>data_reference_index</w:t>
      </w:r>
      <w:r w:rsidRPr="00EC6C63">
        <w:rPr>
          <w:rFonts w:cs="Arial"/>
          <w:color w:val="000000"/>
          <w:szCs w:val="22"/>
          <w:lang w:val="en-GB" w:eastAsia="fr-FR"/>
        </w:rPr>
        <w:t xml:space="preserve"> may take the value 0, indicating a reference into the same file as this </w:t>
      </w:r>
      <w:r>
        <w:rPr>
          <w:lang w:val="en-GB"/>
        </w:rPr>
        <w:t>structure-data</w:t>
      </w:r>
      <w:r w:rsidRPr="00EC6C63">
        <w:rPr>
          <w:rFonts w:cs="Arial"/>
          <w:color w:val="000000"/>
          <w:szCs w:val="22"/>
          <w:lang w:val="en-GB" w:eastAsia="fr-FR"/>
        </w:rPr>
        <w:t xml:space="preserve">, or an index into the data references in the </w:t>
      </w:r>
      <w:r w:rsidRPr="00A3770E">
        <w:rPr>
          <w:rStyle w:val="codeChar"/>
        </w:rPr>
        <w:t>DataInformationBox</w:t>
      </w:r>
      <w:r w:rsidRPr="00EC6C63">
        <w:rPr>
          <w:rFonts w:cs="Arial"/>
          <w:color w:val="000000"/>
          <w:szCs w:val="22"/>
          <w:lang w:val="en-GB" w:eastAsia="fr-FR"/>
        </w:rPr>
        <w:t xml:space="preserve"> in the containing </w:t>
      </w:r>
      <w:r w:rsidRPr="00A3770E">
        <w:rPr>
          <w:rStyle w:val="codeChar"/>
        </w:rPr>
        <w:t>MetaBox</w:t>
      </w:r>
      <w:r w:rsidRPr="00EC6C63">
        <w:rPr>
          <w:rFonts w:cs="Arial"/>
          <w:color w:val="000000"/>
          <w:szCs w:val="22"/>
          <w:lang w:val="en-GB" w:eastAsia="fr-FR"/>
        </w:rPr>
        <w:t>, with value 1 indicating the first entry in the data reference list</w:t>
      </w:r>
      <w:r w:rsidRPr="00EC6C63">
        <w:rPr>
          <w:rFonts w:cs="Cambria"/>
          <w:szCs w:val="22"/>
          <w:lang w:val="en-GB" w:eastAsia="fr-FR"/>
        </w:rPr>
        <w:t>.</w:t>
      </w:r>
    </w:p>
    <w:p w14:paraId="560B0E40" w14:textId="77777777" w:rsidR="00C25EA5" w:rsidRPr="003176D3" w:rsidRDefault="00C25EA5" w:rsidP="00C25EA5">
      <w:pPr>
        <w:rPr>
          <w:lang w:val="en-GB"/>
        </w:rPr>
      </w:pPr>
      <w:r w:rsidRPr="003176D3">
        <w:rPr>
          <w:lang w:val="en-GB"/>
        </w:rPr>
        <w:lastRenderedPageBreak/>
        <w:t xml:space="preserve">Some referenced data may itself use offset/length techniques to address resources within it (e.g. an MP4 file might be ‘included’ in this way). Normally such offsets in the item itself are relative to the beginning of the containing file. The field ‘base offset’ provides an additional offset for offset calculations within that contained data. For example, if an MP4 file is included within a file formatted to this </w:t>
      </w:r>
      <w:r>
        <w:rPr>
          <w:lang w:val="en-GB"/>
        </w:rPr>
        <w:t>document</w:t>
      </w:r>
      <w:r w:rsidRPr="003176D3">
        <w:rPr>
          <w:lang w:val="en-GB"/>
        </w:rPr>
        <w:t>, then normally data-offsets within that MP4 section are relative to the beginning of file; the base offset adds to those offsets.</w:t>
      </w:r>
    </w:p>
    <w:p w14:paraId="012E7F4D" w14:textId="77777777" w:rsidR="00C25EA5" w:rsidRPr="003176D3" w:rsidRDefault="00C25EA5" w:rsidP="00C25EA5">
      <w:pPr>
        <w:rPr>
          <w:lang w:val="en-GB"/>
        </w:rPr>
      </w:pPr>
      <w:r w:rsidRPr="003176D3">
        <w:rPr>
          <w:lang w:val="en-GB"/>
        </w:rPr>
        <w:t>If an item is constructed from other items, and those source items are protected, the offset and length information apply to the source items after they have been de-protected. That is, the target item data is formed from unprotected source data.</w:t>
      </w:r>
    </w:p>
    <w:p w14:paraId="6FD65C79" w14:textId="77777777" w:rsidR="00C25EA5" w:rsidRDefault="00C25EA5" w:rsidP="00C25EA5">
      <w:pPr>
        <w:rPr>
          <w:lang w:val="en-GB"/>
        </w:rPr>
      </w:pPr>
      <w:r w:rsidRPr="003176D3">
        <w:rPr>
          <w:lang w:val="en-GB"/>
        </w:rPr>
        <w:t xml:space="preserve">For maximum compatibility, version 0 of this box should be used in preference to version 1 with </w:t>
      </w:r>
      <w:r w:rsidRPr="00A3770E">
        <w:rPr>
          <w:rStyle w:val="codeChar"/>
        </w:rPr>
        <w:t>construction_method==0</w:t>
      </w:r>
      <w:r w:rsidRPr="003176D3">
        <w:rPr>
          <w:lang w:val="en-GB"/>
        </w:rPr>
        <w:t xml:space="preserve">, </w:t>
      </w:r>
      <w:r w:rsidRPr="003176D3">
        <w:rPr>
          <w:rFonts w:hint="eastAsia"/>
          <w:lang w:val="en-GB"/>
        </w:rPr>
        <w:t xml:space="preserve">or version 2 </w:t>
      </w:r>
      <w:r w:rsidRPr="003176D3">
        <w:rPr>
          <w:lang w:val="en-GB"/>
        </w:rPr>
        <w:t>when possible.</w:t>
      </w:r>
      <w:r w:rsidRPr="003176D3">
        <w:rPr>
          <w:rFonts w:hint="eastAsia"/>
          <w:lang w:val="en-GB"/>
        </w:rPr>
        <w:t xml:space="preserve"> </w:t>
      </w:r>
      <w:r w:rsidRPr="003176D3">
        <w:rPr>
          <w:lang w:val="en-GB"/>
        </w:rPr>
        <w:t>Similarly, v</w:t>
      </w:r>
      <w:r w:rsidRPr="003176D3">
        <w:rPr>
          <w:rFonts w:hint="eastAsia"/>
          <w:lang w:val="en-GB"/>
        </w:rPr>
        <w:t xml:space="preserve">ersion 2 of this box should </w:t>
      </w:r>
      <w:r w:rsidRPr="003176D3">
        <w:rPr>
          <w:lang w:val="en-GB"/>
        </w:rPr>
        <w:t xml:space="preserve">only </w:t>
      </w:r>
      <w:r w:rsidRPr="003176D3">
        <w:rPr>
          <w:rFonts w:hint="eastAsia"/>
          <w:lang w:val="en-GB"/>
        </w:rPr>
        <w:t xml:space="preserve">be used </w:t>
      </w:r>
      <w:r w:rsidRPr="003176D3">
        <w:rPr>
          <w:lang w:val="en-GB"/>
        </w:rPr>
        <w:t>when</w:t>
      </w:r>
      <w:r w:rsidRPr="003176D3">
        <w:rPr>
          <w:rFonts w:hint="eastAsia"/>
          <w:lang w:val="en-GB"/>
        </w:rPr>
        <w:t xml:space="preserve"> support </w:t>
      </w:r>
      <w:r w:rsidRPr="003176D3">
        <w:rPr>
          <w:lang w:val="en-GB"/>
        </w:rPr>
        <w:t xml:space="preserve">for </w:t>
      </w:r>
      <w:r w:rsidRPr="003176D3">
        <w:rPr>
          <w:rFonts w:hint="eastAsia"/>
          <w:lang w:val="en-GB"/>
        </w:rPr>
        <w:t xml:space="preserve">large </w:t>
      </w:r>
      <w:r w:rsidRPr="00A3770E">
        <w:rPr>
          <w:rStyle w:val="codeChar"/>
        </w:rPr>
        <w:t>item_ID</w:t>
      </w:r>
      <w:r w:rsidRPr="003176D3">
        <w:rPr>
          <w:rFonts w:hint="eastAsia"/>
          <w:lang w:val="en-GB"/>
        </w:rPr>
        <w:t xml:space="preserve"> values </w:t>
      </w:r>
      <w:r w:rsidRPr="003176D3">
        <w:rPr>
          <w:lang w:val="en-GB"/>
        </w:rPr>
        <w:t>(</w:t>
      </w:r>
      <w:r w:rsidRPr="003176D3">
        <w:rPr>
          <w:rFonts w:hint="eastAsia"/>
          <w:lang w:val="en-GB"/>
        </w:rPr>
        <w:t>exceeding 6553</w:t>
      </w:r>
      <w:r w:rsidRPr="003176D3">
        <w:rPr>
          <w:lang w:val="en-GB"/>
        </w:rPr>
        <w:t>5) is required or expected to be required</w:t>
      </w:r>
      <w:r w:rsidRPr="003176D3">
        <w:rPr>
          <w:rFonts w:hint="eastAsia"/>
          <w:lang w:val="en-GB"/>
        </w:rPr>
        <w:t>.</w:t>
      </w:r>
    </w:p>
    <w:p w14:paraId="0DA6944F" w14:textId="77777777" w:rsidR="00C25EA5" w:rsidRPr="00EC6C63" w:rsidRDefault="00C25EA5" w:rsidP="00C25EA5">
      <w:pPr>
        <w:pStyle w:val="Note"/>
        <w:rPr>
          <w:rFonts w:cs="Times"/>
          <w:color w:val="000000"/>
          <w:szCs w:val="22"/>
          <w:lang w:val="en-GB" w:eastAsia="fr-FR"/>
        </w:rPr>
      </w:pPr>
      <w:r>
        <w:rPr>
          <w:lang w:val="en-GB"/>
        </w:rPr>
        <w:t>NOTE 3</w:t>
      </w:r>
      <w:r w:rsidRPr="00EC6C63">
        <w:rPr>
          <w:lang w:val="en-GB"/>
        </w:rPr>
        <w:tab/>
        <w:t xml:space="preserve">When </w:t>
      </w:r>
      <w:r w:rsidRPr="00A3770E">
        <w:rPr>
          <w:rStyle w:val="codeChar"/>
        </w:rPr>
        <w:t>construction_method</w:t>
      </w:r>
      <w:r w:rsidRPr="00EC6C63">
        <w:rPr>
          <w:lang w:val="en-GB"/>
        </w:rPr>
        <w:t xml:space="preserve"> 2 is used and one item needs to have an offset of 0 into another item, the </w:t>
      </w:r>
      <w:r w:rsidRPr="00A3770E">
        <w:rPr>
          <w:rStyle w:val="codeChar"/>
        </w:rPr>
        <w:t>base_offset</w:t>
      </w:r>
      <w:r w:rsidRPr="00EC6C63">
        <w:rPr>
          <w:lang w:val="en-GB"/>
        </w:rPr>
        <w:t xml:space="preserve"> field </w:t>
      </w:r>
      <w:r>
        <w:rPr>
          <w:lang w:val="en-GB"/>
        </w:rPr>
        <w:t xml:space="preserve">is </w:t>
      </w:r>
      <w:r w:rsidRPr="00EC6C63">
        <w:rPr>
          <w:lang w:val="en-GB"/>
        </w:rPr>
        <w:t>set to 0.</w:t>
      </w:r>
    </w:p>
    <w:p w14:paraId="50B9950B" w14:textId="77777777" w:rsidR="00C25EA5" w:rsidRDefault="00C25EA5" w:rsidP="00102C1F">
      <w:pPr>
        <w:rPr>
          <w:ins w:id="1136" w:author="David Singer Github #37" w:date="2022-02-09T14:49:00Z"/>
          <w:i/>
          <w:iCs/>
          <w:lang w:val="en-GB"/>
        </w:rPr>
      </w:pPr>
      <w:ins w:id="1137" w:author="David Singer Github #37" w:date="2022-02-09T14:49:00Z">
        <w:r>
          <w:rPr>
            <w:i/>
            <w:iCs/>
            <w:lang w:val="en-GB"/>
          </w:rPr>
          <w:t>with:</w:t>
        </w:r>
      </w:ins>
    </w:p>
    <w:p w14:paraId="1A74FEBF" w14:textId="77777777" w:rsidR="00C25EA5" w:rsidRDefault="00C25EA5" w:rsidP="00C25EA5">
      <w:pPr>
        <w:pStyle w:val="Atom"/>
        <w:tabs>
          <w:tab w:val="left" w:pos="1134"/>
        </w:tabs>
      </w:pPr>
      <w:r>
        <w:t>Box Type:</w:t>
      </w:r>
      <w:r>
        <w:tab/>
      </w:r>
      <w:r w:rsidRPr="00A3770E">
        <w:rPr>
          <w:rStyle w:val="codeChar"/>
          <w:rFonts w:eastAsia="MS Mincho"/>
        </w:rPr>
        <w:t>'iloc'</w:t>
      </w:r>
      <w:r>
        <w:br/>
        <w:t>Container:</w:t>
      </w:r>
      <w:r>
        <w:tab/>
      </w:r>
      <w:r w:rsidRPr="00A3770E">
        <w:rPr>
          <w:rStyle w:val="codeChar"/>
          <w:rFonts w:eastAsia="MS Mincho"/>
        </w:rPr>
        <w:t>MetaBox</w:t>
      </w:r>
      <w:r>
        <w:br/>
        <w:t>Mandatory:</w:t>
      </w:r>
      <w:r>
        <w:tab/>
        <w:t>No</w:t>
      </w:r>
      <w:r>
        <w:br/>
        <w:t>Quantity:</w:t>
      </w:r>
      <w:r>
        <w:tab/>
        <w:t>Zero or one</w:t>
      </w:r>
    </w:p>
    <w:p w14:paraId="155D9FAF" w14:textId="77777777" w:rsidR="00C25EA5" w:rsidRPr="003176D3" w:rsidRDefault="00C25EA5" w:rsidP="00C25EA5">
      <w:pPr>
        <w:rPr>
          <w:lang w:val="en-GB"/>
        </w:rPr>
      </w:pPr>
      <w:r w:rsidRPr="003176D3">
        <w:rPr>
          <w:lang w:val="en-GB"/>
        </w:rPr>
        <w:t xml:space="preserve">The </w:t>
      </w:r>
      <w:r w:rsidRPr="00A3770E">
        <w:rPr>
          <w:rStyle w:val="codeChar"/>
        </w:rPr>
        <w:t>ItemLocationBox</w:t>
      </w:r>
      <w:r w:rsidRPr="003176D3">
        <w:rPr>
          <w:lang w:val="en-GB"/>
        </w:rPr>
        <w:t xml:space="preserve"> provides a directory of resources in this or other files, by locating their container, their offset within that container, and their length. </w:t>
      </w:r>
      <w:r w:rsidRPr="006D7420">
        <w:rPr>
          <w:lang w:val="en-GB"/>
        </w:rPr>
        <w:t>Using byte offsets and lengths</w:t>
      </w:r>
      <w:r w:rsidRPr="00EC6C63">
        <w:rPr>
          <w:lang w:val="en-GB"/>
        </w:rPr>
        <w:t xml:space="preserve"> enables common handling of this data, even by systems which do not understand the particular metadata system (handler) used.</w:t>
      </w:r>
      <w:r w:rsidRPr="003176D3">
        <w:rPr>
          <w:lang w:val="en-GB"/>
        </w:rPr>
        <w:t xml:space="preserve"> For example, a system might integrate all the externally referenced metadata resources into one place, re-adjusting offsets and references accordingly.</w:t>
      </w:r>
    </w:p>
    <w:p w14:paraId="43C3BC30" w14:textId="77777777" w:rsidR="00C25EA5" w:rsidRPr="003176D3" w:rsidRDefault="00C25EA5" w:rsidP="00C25EA5">
      <w:pPr>
        <w:rPr>
          <w:lang w:val="en-GB"/>
        </w:rPr>
      </w:pPr>
      <w:r w:rsidRPr="003176D3">
        <w:rPr>
          <w:lang w:val="en-GB"/>
        </w:rPr>
        <w:t xml:space="preserve">The box starts with three or four values, specifying the size in bytes of the </w:t>
      </w:r>
      <w:r w:rsidRPr="00A3770E">
        <w:rPr>
          <w:rStyle w:val="codeChar"/>
        </w:rPr>
        <w:t xml:space="preserve">offset </w:t>
      </w:r>
      <w:r w:rsidRPr="003176D3">
        <w:rPr>
          <w:lang w:val="en-GB"/>
        </w:rPr>
        <w:t xml:space="preserve">field, </w:t>
      </w:r>
      <w:r w:rsidRPr="00A3770E">
        <w:rPr>
          <w:rStyle w:val="codeChar"/>
        </w:rPr>
        <w:t xml:space="preserve">length </w:t>
      </w:r>
      <w:r w:rsidRPr="003176D3">
        <w:rPr>
          <w:lang w:val="en-GB"/>
        </w:rPr>
        <w:t xml:space="preserve">field, </w:t>
      </w:r>
      <w:r w:rsidRPr="00A3770E">
        <w:rPr>
          <w:rStyle w:val="codeChar"/>
        </w:rPr>
        <w:t>base_offset</w:t>
      </w:r>
      <w:r w:rsidRPr="003176D3">
        <w:rPr>
          <w:lang w:val="en-GB"/>
        </w:rPr>
        <w:t xml:space="preserve"> field, and, in versions 1 and 2 of this box, the </w:t>
      </w:r>
      <w:r w:rsidRPr="00A3770E">
        <w:rPr>
          <w:rStyle w:val="codeChar"/>
        </w:rPr>
        <w:t>item_reference_index</w:t>
      </w:r>
      <w:r w:rsidRPr="003176D3">
        <w:rPr>
          <w:lang w:val="en-GB"/>
        </w:rPr>
        <w:t xml:space="preserve"> fields, respectively. These values</w:t>
      </w:r>
      <w:r>
        <w:rPr>
          <w:lang w:val="en-GB"/>
        </w:rPr>
        <w:t xml:space="preserve"> shall</w:t>
      </w:r>
      <w:r w:rsidRPr="003176D3">
        <w:rPr>
          <w:lang w:val="en-GB"/>
        </w:rPr>
        <w:t xml:space="preserve"> be from the set {0, 4, 8}.</w:t>
      </w:r>
    </w:p>
    <w:p w14:paraId="47175F72" w14:textId="77777777" w:rsidR="00C25EA5" w:rsidRDefault="00C25EA5" w:rsidP="00C25EA5">
      <w:pPr>
        <w:widowControl w:val="0"/>
        <w:autoSpaceDE w:val="0"/>
        <w:autoSpaceDN w:val="0"/>
        <w:adjustRightInd w:val="0"/>
        <w:spacing w:line="300" w:lineRule="atLeast"/>
        <w:jc w:val="left"/>
        <w:rPr>
          <w:rFonts w:cs="Arial"/>
          <w:color w:val="000000"/>
          <w:szCs w:val="22"/>
          <w:lang w:val="en-GB" w:eastAsia="fr-FR"/>
        </w:rPr>
      </w:pPr>
      <w:r w:rsidRPr="00EC6C63">
        <w:rPr>
          <w:rFonts w:cs="Arial"/>
          <w:color w:val="000000"/>
          <w:szCs w:val="22"/>
          <w:lang w:val="en-GB" w:eastAsia="fr-FR"/>
        </w:rPr>
        <w:t xml:space="preserve">The </w:t>
      </w:r>
      <w:r w:rsidRPr="00A3770E">
        <w:rPr>
          <w:rStyle w:val="codeChar"/>
        </w:rPr>
        <w:t>construction_method</w:t>
      </w:r>
      <w:r w:rsidRPr="00EC6C63">
        <w:rPr>
          <w:rFonts w:cs="Courier"/>
          <w:color w:val="000000"/>
          <w:szCs w:val="22"/>
          <w:lang w:val="en-GB" w:eastAsia="fr-FR"/>
        </w:rPr>
        <w:t xml:space="preserve"> </w:t>
      </w:r>
      <w:r w:rsidRPr="00EC6C63">
        <w:rPr>
          <w:rFonts w:cs="Arial"/>
          <w:color w:val="000000"/>
          <w:szCs w:val="22"/>
          <w:lang w:val="en-GB" w:eastAsia="fr-FR"/>
        </w:rPr>
        <w:t>field indicates the ‘construction method’ for the item:</w:t>
      </w:r>
    </w:p>
    <w:p w14:paraId="66B5625E" w14:textId="77777777" w:rsidR="00C25EA5" w:rsidRPr="00EC6C63" w:rsidRDefault="00C25EA5" w:rsidP="00C25EA5">
      <w:pPr>
        <w:widowControl w:val="0"/>
        <w:numPr>
          <w:ilvl w:val="0"/>
          <w:numId w:val="47"/>
        </w:numPr>
        <w:tabs>
          <w:tab w:val="left" w:pos="220"/>
          <w:tab w:val="left" w:pos="720"/>
        </w:tabs>
        <w:autoSpaceDE w:val="0"/>
        <w:autoSpaceDN w:val="0"/>
        <w:adjustRightInd w:val="0"/>
        <w:spacing w:after="0" w:line="300" w:lineRule="atLeast"/>
        <w:jc w:val="left"/>
        <w:rPr>
          <w:rFonts w:cs="Times"/>
          <w:color w:val="000000"/>
          <w:szCs w:val="22"/>
          <w:lang w:val="en-GB" w:eastAsia="fr-FR"/>
        </w:rPr>
      </w:pPr>
      <w:r>
        <w:rPr>
          <w:rFonts w:ascii="Courier New" w:hAnsi="Courier New" w:cs="Courier New"/>
        </w:rPr>
        <w:t>file_offset</w:t>
      </w:r>
      <w:r>
        <w:t xml:space="preserve">: by absolute byte offsets into the file or the payload of </w:t>
      </w:r>
      <w:r>
        <w:rPr>
          <w:rFonts w:ascii="Courier New" w:hAnsi="Courier New" w:cs="Courier New"/>
        </w:rPr>
        <w:t>IdentifiedMediaDataBox</w:t>
      </w:r>
      <w:r>
        <w:t xml:space="preserve"> referenced by </w:t>
      </w:r>
      <w:r>
        <w:rPr>
          <w:rFonts w:ascii="Courier New" w:hAnsi="Courier New" w:cs="Courier New"/>
        </w:rPr>
        <w:t>data_reference_index</w:t>
      </w:r>
      <w:r>
        <w:t xml:space="preserve">; </w:t>
      </w:r>
      <w:r>
        <w:rPr>
          <w:rFonts w:ascii="MS UI Gothic" w:eastAsia="MS UI Gothic" w:hAnsi="MS UI Gothic" w:cs="MS UI Gothic" w:hint="eastAsia"/>
        </w:rPr>
        <w:t> </w:t>
      </w:r>
      <w:r w:rsidRPr="00EB20F2">
        <w:rPr>
          <w:rFonts w:ascii="Courier New" w:hAnsi="Courier New" w:cs="Courier New"/>
        </w:rPr>
        <w:t>(</w:t>
      </w:r>
      <w:r w:rsidRPr="00DF7318">
        <w:rPr>
          <w:rFonts w:ascii="Courier New" w:hAnsi="Courier New" w:cs="Courier New"/>
        </w:rPr>
        <w:t>construction_method</w:t>
      </w:r>
      <w:r w:rsidRPr="00EB20F2">
        <w:rPr>
          <w:rFonts w:ascii="Courier New" w:hAnsi="Courier New" w:cs="Courier New"/>
        </w:rPr>
        <w:t xml:space="preserve"> == 0)</w:t>
      </w:r>
      <w:r w:rsidRPr="00EC6C63">
        <w:rPr>
          <w:rFonts w:ascii="MS Mincho" w:hAnsi="MS Mincho" w:cs="MS Mincho"/>
          <w:color w:val="000000"/>
          <w:szCs w:val="22"/>
          <w:lang w:val="en-GB" w:eastAsia="fr-FR"/>
        </w:rPr>
        <w:t> </w:t>
      </w:r>
    </w:p>
    <w:p w14:paraId="578B94B3" w14:textId="77777777" w:rsidR="00C25EA5" w:rsidRPr="00EC6C63" w:rsidRDefault="00C25EA5" w:rsidP="00C25EA5">
      <w:pPr>
        <w:widowControl w:val="0"/>
        <w:numPr>
          <w:ilvl w:val="0"/>
          <w:numId w:val="47"/>
        </w:numPr>
        <w:tabs>
          <w:tab w:val="left" w:pos="220"/>
          <w:tab w:val="left" w:pos="720"/>
        </w:tabs>
        <w:autoSpaceDE w:val="0"/>
        <w:autoSpaceDN w:val="0"/>
        <w:adjustRightInd w:val="0"/>
        <w:spacing w:after="0" w:line="300" w:lineRule="atLeast"/>
        <w:jc w:val="left"/>
        <w:rPr>
          <w:rFonts w:cs="Times"/>
          <w:color w:val="000000"/>
          <w:szCs w:val="22"/>
          <w:lang w:val="en-GB" w:eastAsia="fr-FR"/>
        </w:rPr>
      </w:pPr>
      <w:r w:rsidRPr="00A3770E">
        <w:rPr>
          <w:rStyle w:val="codeChar"/>
        </w:rPr>
        <w:t>idat_offset</w:t>
      </w:r>
      <w:r w:rsidRPr="00EC6C63">
        <w:rPr>
          <w:rFonts w:cs="Arial"/>
          <w:color w:val="000000"/>
          <w:szCs w:val="22"/>
          <w:lang w:val="en-GB" w:eastAsia="fr-FR"/>
        </w:rPr>
        <w:t xml:space="preserve">: by byte offsets into the </w:t>
      </w:r>
      <w:r w:rsidRPr="00A3770E">
        <w:rPr>
          <w:rStyle w:val="codeChar"/>
        </w:rPr>
        <w:t>ItemDataBox</w:t>
      </w:r>
      <w:r w:rsidRPr="00EC6C63">
        <w:rPr>
          <w:rFonts w:cs="Courier"/>
          <w:color w:val="000000"/>
          <w:szCs w:val="22"/>
          <w:lang w:val="en-GB" w:eastAsia="fr-FR"/>
        </w:rPr>
        <w:t xml:space="preserve"> </w:t>
      </w:r>
      <w:r w:rsidRPr="00EC6C63">
        <w:rPr>
          <w:rFonts w:cs="Arial"/>
          <w:color w:val="000000"/>
          <w:szCs w:val="22"/>
          <w:lang w:val="en-GB" w:eastAsia="fr-FR"/>
        </w:rPr>
        <w:t xml:space="preserve">in the same </w:t>
      </w:r>
      <w:r w:rsidRPr="00A3770E">
        <w:rPr>
          <w:rStyle w:val="codeChar"/>
        </w:rPr>
        <w:t>MetaBox</w:t>
      </w:r>
      <w:r w:rsidRPr="00EC6C63">
        <w:rPr>
          <w:rFonts w:cs="Arial"/>
          <w:color w:val="000000"/>
          <w:szCs w:val="22"/>
          <w:lang w:val="en-GB" w:eastAsia="fr-FR"/>
        </w:rPr>
        <w:t xml:space="preserve">; neither the </w:t>
      </w:r>
      <w:r w:rsidRPr="00A3770E">
        <w:rPr>
          <w:rStyle w:val="codeChar"/>
        </w:rPr>
        <w:t>data_reference_index</w:t>
      </w:r>
      <w:r w:rsidRPr="00EC6C63">
        <w:rPr>
          <w:rFonts w:cs="Courier"/>
          <w:color w:val="000000"/>
          <w:szCs w:val="22"/>
          <w:lang w:val="en-GB" w:eastAsia="fr-FR"/>
        </w:rPr>
        <w:t xml:space="preserve"> </w:t>
      </w:r>
      <w:r w:rsidRPr="00EC6C63">
        <w:rPr>
          <w:rFonts w:cs="Arial"/>
          <w:color w:val="000000"/>
          <w:szCs w:val="22"/>
          <w:lang w:val="en-GB" w:eastAsia="fr-FR"/>
        </w:rPr>
        <w:t xml:space="preserve">nor </w:t>
      </w:r>
      <w:r w:rsidRPr="00A3770E">
        <w:rPr>
          <w:rStyle w:val="codeChar"/>
        </w:rPr>
        <w:t>item_reference_index</w:t>
      </w:r>
      <w:r w:rsidRPr="00EC6C63">
        <w:rPr>
          <w:rFonts w:cs="Courier"/>
          <w:color w:val="000000"/>
          <w:szCs w:val="22"/>
          <w:lang w:val="en-GB" w:eastAsia="fr-FR"/>
        </w:rPr>
        <w:t xml:space="preserve"> </w:t>
      </w:r>
      <w:r w:rsidRPr="00EC6C63">
        <w:rPr>
          <w:rFonts w:cs="Arial"/>
          <w:color w:val="000000"/>
          <w:szCs w:val="22"/>
          <w:lang w:val="en-GB" w:eastAsia="fr-FR"/>
        </w:rPr>
        <w:t>fields are used; (</w:t>
      </w:r>
      <w:proofErr w:type="spellStart"/>
      <w:r w:rsidRPr="00A3770E">
        <w:rPr>
          <w:rStyle w:val="codeChar"/>
        </w:rPr>
        <w:t>construction_method</w:t>
      </w:r>
      <w:proofErr w:type="spellEnd"/>
      <w:r w:rsidRPr="00EC6C63">
        <w:rPr>
          <w:rFonts w:cs="Courier"/>
          <w:color w:val="000000"/>
          <w:szCs w:val="22"/>
          <w:lang w:val="en-GB" w:eastAsia="fr-FR"/>
        </w:rPr>
        <w:t xml:space="preserve"> == 1</w:t>
      </w:r>
      <w:r w:rsidRPr="00EC6C63">
        <w:rPr>
          <w:rFonts w:cs="Arial"/>
          <w:color w:val="000000"/>
          <w:szCs w:val="22"/>
          <w:lang w:val="en-GB" w:eastAsia="fr-FR"/>
        </w:rPr>
        <w:t xml:space="preserve">) </w:t>
      </w:r>
      <w:r w:rsidRPr="00EC6C63">
        <w:rPr>
          <w:rFonts w:ascii="MS Mincho" w:hAnsi="MS Mincho" w:cs="MS Mincho"/>
          <w:color w:val="000000"/>
          <w:szCs w:val="22"/>
          <w:lang w:val="en-GB" w:eastAsia="fr-FR"/>
        </w:rPr>
        <w:t> </w:t>
      </w:r>
    </w:p>
    <w:p w14:paraId="20D48E17" w14:textId="77777777" w:rsidR="00C25EA5" w:rsidRPr="00EC6C63" w:rsidRDefault="00C25EA5" w:rsidP="00C25EA5">
      <w:pPr>
        <w:widowControl w:val="0"/>
        <w:numPr>
          <w:ilvl w:val="0"/>
          <w:numId w:val="47"/>
        </w:numPr>
        <w:tabs>
          <w:tab w:val="left" w:pos="220"/>
          <w:tab w:val="left" w:pos="720"/>
        </w:tabs>
        <w:autoSpaceDE w:val="0"/>
        <w:autoSpaceDN w:val="0"/>
        <w:adjustRightInd w:val="0"/>
        <w:spacing w:line="300" w:lineRule="atLeast"/>
        <w:jc w:val="left"/>
        <w:rPr>
          <w:rFonts w:cs="Times"/>
          <w:color w:val="000000"/>
          <w:szCs w:val="22"/>
          <w:lang w:val="en-GB" w:eastAsia="fr-FR"/>
        </w:rPr>
      </w:pPr>
      <w:r w:rsidRPr="00A3770E">
        <w:rPr>
          <w:rStyle w:val="codeChar"/>
        </w:rPr>
        <w:t>item_offset</w:t>
      </w:r>
      <w:r w:rsidRPr="00EC6C63">
        <w:rPr>
          <w:rFonts w:cs="Arial"/>
          <w:color w:val="000000"/>
          <w:szCs w:val="22"/>
          <w:lang w:val="en-GB" w:eastAsia="fr-FR"/>
        </w:rPr>
        <w:t xml:space="preserve">: by byte offset into the items indicated by the </w:t>
      </w:r>
      <w:r w:rsidRPr="00A3770E">
        <w:rPr>
          <w:rStyle w:val="codeChar"/>
        </w:rPr>
        <w:t>item_reference_index</w:t>
      </w:r>
      <w:r w:rsidRPr="00EC6C63">
        <w:rPr>
          <w:rFonts w:cs="Courier"/>
          <w:color w:val="000000"/>
          <w:szCs w:val="22"/>
          <w:lang w:val="en-GB" w:eastAsia="fr-FR"/>
        </w:rPr>
        <w:t xml:space="preserve"> </w:t>
      </w:r>
      <w:r w:rsidRPr="00EC6C63">
        <w:rPr>
          <w:rFonts w:cs="Arial"/>
          <w:color w:val="000000"/>
          <w:szCs w:val="22"/>
          <w:lang w:val="en-GB" w:eastAsia="fr-FR"/>
        </w:rPr>
        <w:t>field, which is only used (currently) by this construction method. (</w:t>
      </w:r>
      <w:proofErr w:type="spellStart"/>
      <w:r w:rsidRPr="00A3770E">
        <w:rPr>
          <w:rStyle w:val="codeChar"/>
        </w:rPr>
        <w:t>construction_method</w:t>
      </w:r>
      <w:proofErr w:type="spellEnd"/>
      <w:r w:rsidRPr="00EC6C63">
        <w:rPr>
          <w:rFonts w:cs="Courier"/>
          <w:color w:val="000000"/>
          <w:szCs w:val="22"/>
          <w:lang w:val="en-GB" w:eastAsia="fr-FR"/>
        </w:rPr>
        <w:t xml:space="preserve"> == 2</w:t>
      </w:r>
      <w:r w:rsidRPr="00EC6C63">
        <w:rPr>
          <w:rFonts w:cs="Arial"/>
          <w:color w:val="000000"/>
          <w:szCs w:val="22"/>
          <w:lang w:val="en-GB" w:eastAsia="fr-FR"/>
        </w:rPr>
        <w:t>).</w:t>
      </w:r>
    </w:p>
    <w:p w14:paraId="155BD3E3" w14:textId="77777777" w:rsidR="00C25EA5" w:rsidRPr="003176D3" w:rsidRDefault="00C25EA5">
      <w:pPr>
        <w:rPr>
          <w:lang w:val="en-GB"/>
        </w:rPr>
        <w:pPrChange w:id="1138" w:author="David Singer Github #37" w:date="2022-02-09T14:54:00Z">
          <w:pPr>
            <w:keepNext/>
            <w:keepLines/>
          </w:pPr>
        </w:pPrChange>
      </w:pPr>
      <w:r w:rsidRPr="003176D3">
        <w:rPr>
          <w:lang w:val="en-GB"/>
        </w:rPr>
        <w:t xml:space="preserve">The </w:t>
      </w:r>
      <w:r w:rsidRPr="00A3770E">
        <w:rPr>
          <w:rStyle w:val="codeChar"/>
        </w:rPr>
        <w:t>item_reference_index</w:t>
      </w:r>
      <w:r w:rsidRPr="003176D3">
        <w:rPr>
          <w:lang w:val="en-GB"/>
        </w:rPr>
        <w:t xml:space="preserve"> is only used for the method </w:t>
      </w:r>
      <w:r w:rsidRPr="00A3770E">
        <w:rPr>
          <w:rStyle w:val="codeChar"/>
        </w:rPr>
        <w:t>item_offset</w:t>
      </w:r>
      <w:r w:rsidRPr="003176D3">
        <w:rPr>
          <w:lang w:val="en-GB"/>
        </w:rPr>
        <w:t xml:space="preserve">; it indicates the 1-based index of the item reference with </w:t>
      </w:r>
      <w:r w:rsidRPr="00A3770E">
        <w:rPr>
          <w:rStyle w:val="codeChar"/>
        </w:rPr>
        <w:t>referenceType 'iloc'</w:t>
      </w:r>
      <w:r w:rsidRPr="003176D3">
        <w:rPr>
          <w:lang w:val="en-GB"/>
        </w:rPr>
        <w:t xml:space="preserve"> linked from this item. If </w:t>
      </w:r>
      <w:r w:rsidRPr="00A3770E">
        <w:rPr>
          <w:rStyle w:val="codeChar"/>
        </w:rPr>
        <w:t>index_size</w:t>
      </w:r>
      <w:r w:rsidRPr="003176D3">
        <w:rPr>
          <w:lang w:val="en-GB"/>
        </w:rPr>
        <w:t xml:space="preserve"> is 0, then the value 1 is implied; the value 0 is reserved.</w:t>
      </w:r>
    </w:p>
    <w:p w14:paraId="39A35D50" w14:textId="77777777" w:rsidR="00C25EA5" w:rsidRPr="00C25EA5" w:rsidRDefault="00C25EA5">
      <w:pPr>
        <w:rPr>
          <w:ins w:id="1139" w:author="David Singer Github #37" w:date="2022-02-09T14:52:00Z"/>
          <w:lang w:val="en-GB"/>
        </w:rPr>
        <w:pPrChange w:id="1140" w:author="David Singer Github #37" w:date="2022-02-09T14:54:00Z">
          <w:pPr>
            <w:keepNext/>
            <w:keepLines/>
          </w:pPr>
        </w:pPrChange>
      </w:pPr>
      <w:ins w:id="1141" w:author="David Singer Github #37" w:date="2022-02-09T14:52:00Z">
        <w:r w:rsidRPr="00C25EA5">
          <w:rPr>
            <w:lang w:val="en-GB"/>
          </w:rPr>
          <w:lastRenderedPageBreak/>
          <w:t xml:space="preserve">The </w:t>
        </w:r>
        <w:proofErr w:type="spellStart"/>
        <w:r w:rsidRPr="00C25EA5">
          <w:rPr>
            <w:rFonts w:ascii="Courier New" w:hAnsi="Courier New" w:cs="Courier New"/>
            <w:lang w:val="en-GB"/>
            <w:rPrChange w:id="1142" w:author="David Singer Github #37" w:date="2022-02-09T14:53:00Z">
              <w:rPr>
                <w:lang w:val="en-GB"/>
              </w:rPr>
            </w:rPrChange>
          </w:rPr>
          <w:t>data_reference_index</w:t>
        </w:r>
        <w:proofErr w:type="spellEnd"/>
        <w:r w:rsidRPr="00C25EA5">
          <w:rPr>
            <w:lang w:val="en-GB"/>
          </w:rPr>
          <w:t xml:space="preserve"> may take the value 0, indicating a reference into the same file as this </w:t>
        </w:r>
        <w:proofErr w:type="spellStart"/>
        <w:r w:rsidRPr="00C25EA5">
          <w:rPr>
            <w:rFonts w:ascii="Courier New" w:hAnsi="Courier New" w:cs="Courier New"/>
            <w:lang w:val="en-GB"/>
            <w:rPrChange w:id="1143" w:author="David Singer Github #37" w:date="2022-02-09T14:53:00Z">
              <w:rPr>
                <w:lang w:val="en-GB"/>
              </w:rPr>
            </w:rPrChange>
          </w:rPr>
          <w:t>MetaBox</w:t>
        </w:r>
        <w:proofErr w:type="spellEnd"/>
        <w:r w:rsidRPr="00C25EA5">
          <w:rPr>
            <w:lang w:val="en-GB"/>
          </w:rPr>
          <w:t xml:space="preserve">, or an index into the data references in the </w:t>
        </w:r>
        <w:proofErr w:type="spellStart"/>
        <w:r w:rsidRPr="00C25EA5">
          <w:rPr>
            <w:rFonts w:ascii="Courier New" w:hAnsi="Courier New" w:cs="Courier New"/>
            <w:lang w:val="en-GB"/>
            <w:rPrChange w:id="1144" w:author="David Singer Github #37" w:date="2022-02-09T14:53:00Z">
              <w:rPr>
                <w:lang w:val="en-GB"/>
              </w:rPr>
            </w:rPrChange>
          </w:rPr>
          <w:t>DataInformationBox</w:t>
        </w:r>
        <w:proofErr w:type="spellEnd"/>
        <w:r w:rsidRPr="00C25EA5">
          <w:rPr>
            <w:rFonts w:ascii="Courier New" w:hAnsi="Courier New" w:cs="Courier New"/>
            <w:lang w:val="en-GB"/>
            <w:rPrChange w:id="1145" w:author="David Singer Github #37" w:date="2022-02-09T14:53:00Z">
              <w:rPr>
                <w:lang w:val="en-GB"/>
              </w:rPr>
            </w:rPrChange>
          </w:rPr>
          <w:t xml:space="preserve"> </w:t>
        </w:r>
        <w:r w:rsidRPr="00C25EA5">
          <w:rPr>
            <w:lang w:val="en-GB"/>
          </w:rPr>
          <w:t xml:space="preserve">in the containing </w:t>
        </w:r>
        <w:proofErr w:type="spellStart"/>
        <w:r w:rsidRPr="00C25EA5">
          <w:rPr>
            <w:rFonts w:ascii="Courier New" w:hAnsi="Courier New" w:cs="Courier New"/>
            <w:lang w:val="en-GB"/>
            <w:rPrChange w:id="1146" w:author="David Singer Github #37" w:date="2022-02-09T14:53:00Z">
              <w:rPr>
                <w:lang w:val="en-GB"/>
              </w:rPr>
            </w:rPrChange>
          </w:rPr>
          <w:t>MetaBox</w:t>
        </w:r>
        <w:proofErr w:type="spellEnd"/>
        <w:r w:rsidRPr="00C25EA5">
          <w:rPr>
            <w:lang w:val="en-GB"/>
          </w:rPr>
          <w:t>, with value 1 indicating the first entry in the data reference list.</w:t>
        </w:r>
      </w:ins>
    </w:p>
    <w:p w14:paraId="4B3F96D6" w14:textId="5B96404C" w:rsidR="00C25EA5" w:rsidRPr="00C25EA5" w:rsidRDefault="00C25EA5">
      <w:pPr>
        <w:pStyle w:val="Note"/>
        <w:rPr>
          <w:ins w:id="1147" w:author="David Singer Github #37" w:date="2022-02-09T14:52:00Z"/>
          <w:lang w:val="en-GB"/>
        </w:rPr>
        <w:pPrChange w:id="1148" w:author="David Singer Github #37" w:date="2022-02-09T14:53:00Z">
          <w:pPr>
            <w:keepNext/>
            <w:keepLines/>
          </w:pPr>
        </w:pPrChange>
      </w:pPr>
      <w:ins w:id="1149" w:author="David Singer Github #37" w:date="2022-02-09T14:52:00Z">
        <w:r w:rsidRPr="00C25EA5">
          <w:rPr>
            <w:lang w:val="en-GB"/>
          </w:rPr>
          <w:t xml:space="preserve">NOTE 1 A reference to the ‘same file’ can also be coded by setting </w:t>
        </w:r>
        <w:proofErr w:type="spellStart"/>
        <w:r w:rsidRPr="00C25EA5">
          <w:rPr>
            <w:rFonts w:ascii="Courier New" w:hAnsi="Courier New" w:cs="Courier New"/>
            <w:lang w:val="en-GB"/>
            <w:rPrChange w:id="1150" w:author="David Singer Github #37" w:date="2022-02-09T14:53:00Z">
              <w:rPr>
                <w:lang w:val="en-GB"/>
              </w:rPr>
            </w:rPrChange>
          </w:rPr>
          <w:t>data_reference_index</w:t>
        </w:r>
        <w:proofErr w:type="spellEnd"/>
        <w:r w:rsidRPr="00C25EA5">
          <w:rPr>
            <w:lang w:val="en-GB"/>
          </w:rPr>
          <w:t xml:space="preserve"> to a non-zero value pointing to a data reference entry of type</w:t>
        </w:r>
        <w:r w:rsidRPr="00C25EA5">
          <w:rPr>
            <w:rFonts w:ascii="Courier New" w:hAnsi="Courier New" w:cs="Courier New"/>
            <w:lang w:val="en-GB"/>
            <w:rPrChange w:id="1151" w:author="David Singer Github #37" w:date="2022-02-09T14:53:00Z">
              <w:rPr>
                <w:lang w:val="en-GB"/>
              </w:rPr>
            </w:rPrChange>
          </w:rPr>
          <w:t xml:space="preserve"> </w:t>
        </w:r>
      </w:ins>
      <w:ins w:id="1152" w:author="David Singer Github #37" w:date="2022-02-09T14:53:00Z">
        <w:r>
          <w:rPr>
            <w:rFonts w:ascii="Courier New" w:hAnsi="Courier New" w:cs="Courier New"/>
            <w:lang w:val="en-GB"/>
          </w:rPr>
          <w:t>'</w:t>
        </w:r>
      </w:ins>
      <w:ins w:id="1153" w:author="David Singer Github #37" w:date="2022-02-09T14:52:00Z">
        <w:r w:rsidRPr="00C25EA5">
          <w:rPr>
            <w:rFonts w:ascii="Courier New" w:hAnsi="Courier New" w:cs="Courier New"/>
            <w:lang w:val="en-GB"/>
            <w:rPrChange w:id="1154" w:author="David Singer Github #37" w:date="2022-02-09T14:53:00Z">
              <w:rPr>
                <w:lang w:val="en-GB"/>
              </w:rPr>
            </w:rPrChange>
          </w:rPr>
          <w:t xml:space="preserve">urn </w:t>
        </w:r>
      </w:ins>
      <w:ins w:id="1155" w:author="David Singer Github #37" w:date="2022-02-09T14:53:00Z">
        <w:r>
          <w:rPr>
            <w:rFonts w:ascii="Courier New" w:hAnsi="Courier New" w:cs="Courier New"/>
            <w:lang w:val="en-GB"/>
          </w:rPr>
          <w:t>'</w:t>
        </w:r>
      </w:ins>
      <w:ins w:id="1156" w:author="David Singer Github #37" w:date="2022-02-09T14:52:00Z">
        <w:r w:rsidRPr="00C25EA5">
          <w:rPr>
            <w:lang w:val="en-GB"/>
          </w:rPr>
          <w:t xml:space="preserve"> with the flag </w:t>
        </w:r>
        <w:r w:rsidRPr="00C25EA5">
          <w:rPr>
            <w:rFonts w:ascii="Courier New" w:hAnsi="Courier New" w:cs="Courier New"/>
            <w:lang w:val="en-GB"/>
            <w:rPrChange w:id="1157" w:author="David Singer Github #37" w:date="2022-02-09T14:53:00Z">
              <w:rPr>
                <w:lang w:val="en-GB"/>
              </w:rPr>
            </w:rPrChange>
          </w:rPr>
          <w:t>0x000001</w:t>
        </w:r>
        <w:r w:rsidRPr="00C25EA5">
          <w:rPr>
            <w:lang w:val="en-GB"/>
          </w:rPr>
          <w:t xml:space="preserve"> set. However, using </w:t>
        </w:r>
        <w:proofErr w:type="spellStart"/>
        <w:r w:rsidRPr="00C25EA5">
          <w:rPr>
            <w:rFonts w:ascii="Courier New" w:hAnsi="Courier New" w:cs="Courier New"/>
            <w:lang w:val="en-GB"/>
            <w:rPrChange w:id="1158" w:author="David Singer Github #37" w:date="2022-02-09T14:53:00Z">
              <w:rPr>
                <w:lang w:val="en-GB"/>
              </w:rPr>
            </w:rPrChange>
          </w:rPr>
          <w:t>data_reference_index</w:t>
        </w:r>
        <w:proofErr w:type="spellEnd"/>
        <w:r w:rsidRPr="00C25EA5">
          <w:rPr>
            <w:lang w:val="en-GB"/>
          </w:rPr>
          <w:t xml:space="preserve"> 0 is recommended.</w:t>
        </w:r>
      </w:ins>
    </w:p>
    <w:p w14:paraId="3CB52A69" w14:textId="77777777" w:rsidR="001F0F8E" w:rsidRPr="003176D3" w:rsidRDefault="00C25EA5" w:rsidP="001F0F8E">
      <w:pPr>
        <w:keepNext/>
        <w:keepLines/>
        <w:rPr>
          <w:moveTo w:id="1159" w:author="David Singer Github #37" w:date="2022-02-09T14:57:00Z"/>
          <w:lang w:val="en-GB"/>
        </w:rPr>
      </w:pPr>
      <w:r w:rsidRPr="003176D3">
        <w:rPr>
          <w:lang w:val="en-GB"/>
        </w:rPr>
        <w:t>Items may be stored fragmented into extents, e.g. to enable interleaving. An extent is a contiguous subset of the bytes of the resource</w:t>
      </w:r>
      <w:ins w:id="1160" w:author="David Singer Github #37" w:date="2022-02-09T14:54:00Z">
        <w:r w:rsidR="001F0F8E">
          <w:rPr>
            <w:lang w:val="en-GB"/>
          </w:rPr>
          <w:t xml:space="preserve"> </w:t>
        </w:r>
        <w:r w:rsidR="001F0F8E" w:rsidRPr="001F0F8E">
          <w:rPr>
            <w:lang w:val="en-GB"/>
          </w:rPr>
          <w:t>identified by an offset and a length</w:t>
        </w:r>
      </w:ins>
      <w:r w:rsidRPr="003176D3">
        <w:rPr>
          <w:lang w:val="en-GB"/>
        </w:rPr>
        <w:t xml:space="preserve">; </w:t>
      </w:r>
      <w:r w:rsidRPr="00EC6C63">
        <w:rPr>
          <w:rFonts w:cs="Arial"/>
          <w:color w:val="000000"/>
          <w:szCs w:val="22"/>
          <w:lang w:val="en-GB" w:eastAsia="fr-FR"/>
        </w:rPr>
        <w:t>the resource is formed by concatenating the extents in the order specified in this box</w:t>
      </w:r>
      <w:r w:rsidRPr="003176D3">
        <w:rPr>
          <w:lang w:val="en-GB"/>
        </w:rPr>
        <w:t xml:space="preserve">. </w:t>
      </w:r>
      <w:moveToRangeStart w:id="1161" w:author="David Singer Github #37" w:date="2022-02-09T14:57:00Z" w:name="move95311055"/>
      <w:moveTo w:id="1162" w:author="David Singer Github #37" w:date="2022-02-09T14:57:00Z">
        <w:r w:rsidR="001F0F8E" w:rsidRPr="003176D3">
          <w:rPr>
            <w:lang w:val="en-GB"/>
          </w:rPr>
          <w:t>The size of the item is the sum of the extent lengths.</w:t>
        </w:r>
      </w:moveTo>
    </w:p>
    <w:moveToRangeEnd w:id="1161"/>
    <w:p w14:paraId="562CBFA8" w14:textId="0D28DF68" w:rsidR="001F0F8E" w:rsidRDefault="001F0F8E">
      <w:pPr>
        <w:pStyle w:val="Note"/>
        <w:rPr>
          <w:ins w:id="1163" w:author="David Singer Github #37" w:date="2022-02-09T14:55:00Z"/>
          <w:lang w:val="en-GB"/>
        </w:rPr>
        <w:pPrChange w:id="1164" w:author="David Singer Github #37" w:date="2022-02-09T14:57:00Z">
          <w:pPr/>
        </w:pPrChange>
      </w:pPr>
      <w:ins w:id="1165" w:author="David Singer Github #37" w:date="2022-02-09T14:55:00Z">
        <w:r w:rsidRPr="001F0F8E">
          <w:rPr>
            <w:lang w:val="en-GB"/>
          </w:rPr>
          <w:t>NOTE 2 Extents can be interleaved with the chunks defined by the sample tables of tracks.</w:t>
        </w:r>
      </w:ins>
    </w:p>
    <w:p w14:paraId="7EDC6289" w14:textId="26B304A8" w:rsidR="00C25EA5" w:rsidRPr="003176D3" w:rsidDel="001F0F8E" w:rsidRDefault="00C25EA5">
      <w:pPr>
        <w:rPr>
          <w:del w:id="1166" w:author="David Singer Github #37" w:date="2022-02-09T14:58:00Z"/>
          <w:lang w:val="en-GB"/>
        </w:rPr>
        <w:pPrChange w:id="1167" w:author="David Singer Github #37" w:date="2022-02-09T14:54:00Z">
          <w:pPr>
            <w:keepNext/>
            <w:keepLines/>
          </w:pPr>
        </w:pPrChange>
      </w:pPr>
      <w:del w:id="1168" w:author="David Singer Github #37" w:date="2022-02-09T14:58:00Z">
        <w:r w:rsidRPr="003176D3" w:rsidDel="001F0F8E">
          <w:rPr>
            <w:lang w:val="en-GB"/>
          </w:rPr>
          <w:delText>If only one extent is used (</w:delText>
        </w:r>
        <w:r w:rsidRPr="00A3770E" w:rsidDel="001F0F8E">
          <w:rPr>
            <w:rStyle w:val="codeChar"/>
          </w:rPr>
          <w:delText>extent_count</w:delText>
        </w:r>
        <w:r w:rsidRPr="003176D3" w:rsidDel="001F0F8E">
          <w:rPr>
            <w:lang w:val="en-GB"/>
          </w:rPr>
          <w:delText xml:space="preserve"> = 1) then either or both of the offset and length may be implied:</w:delText>
        </w:r>
      </w:del>
    </w:p>
    <w:p w14:paraId="67BD0F03" w14:textId="2F08F098" w:rsidR="00C25EA5" w:rsidRPr="003176D3" w:rsidDel="001F0F8E" w:rsidRDefault="00C25EA5" w:rsidP="00C25EA5">
      <w:pPr>
        <w:tabs>
          <w:tab w:val="left" w:pos="720"/>
        </w:tabs>
        <w:ind w:left="720" w:hanging="360"/>
        <w:rPr>
          <w:del w:id="1169" w:author="David Singer Github #37" w:date="2022-02-09T14:58:00Z"/>
          <w:lang w:val="en-GB"/>
        </w:rPr>
      </w:pPr>
      <w:del w:id="1170" w:author="David Singer Github #37" w:date="2022-02-09T14:58:00Z">
        <w:r w:rsidRPr="003176D3" w:rsidDel="001F0F8E">
          <w:rPr>
            <w:rFonts w:ascii="Symbol" w:hAnsi="Symbol"/>
            <w:lang w:val="en-GB"/>
          </w:rPr>
          <w:delText></w:delText>
        </w:r>
        <w:r w:rsidRPr="003176D3" w:rsidDel="001F0F8E">
          <w:rPr>
            <w:rFonts w:ascii="Symbol" w:hAnsi="Symbol"/>
            <w:lang w:val="en-GB"/>
          </w:rPr>
          <w:tab/>
        </w:r>
        <w:r w:rsidRPr="003176D3" w:rsidDel="001F0F8E">
          <w:rPr>
            <w:lang w:val="en-GB"/>
          </w:rPr>
          <w:delText>If the offset is not identified (the field has a length of zero), then the beginning of the source (offset 0) is implied.</w:delText>
        </w:r>
      </w:del>
    </w:p>
    <w:p w14:paraId="5AF5DFFF" w14:textId="512D4FFE" w:rsidR="00C25EA5" w:rsidRPr="003176D3" w:rsidDel="001F0F8E" w:rsidRDefault="00C25EA5" w:rsidP="00C25EA5">
      <w:pPr>
        <w:tabs>
          <w:tab w:val="left" w:pos="720"/>
        </w:tabs>
        <w:ind w:left="720" w:hanging="360"/>
        <w:rPr>
          <w:del w:id="1171" w:author="David Singer Github #37" w:date="2022-02-09T14:58:00Z"/>
          <w:lang w:val="en-GB"/>
        </w:rPr>
      </w:pPr>
      <w:del w:id="1172" w:author="David Singer Github #37" w:date="2022-02-09T14:58:00Z">
        <w:r w:rsidRPr="003176D3" w:rsidDel="001F0F8E">
          <w:rPr>
            <w:rFonts w:ascii="Symbol" w:hAnsi="Symbol"/>
            <w:lang w:val="en-GB"/>
          </w:rPr>
          <w:delText></w:delText>
        </w:r>
        <w:r w:rsidRPr="003176D3" w:rsidDel="001F0F8E">
          <w:rPr>
            <w:rFonts w:ascii="Symbol" w:hAnsi="Symbol"/>
            <w:lang w:val="en-GB"/>
          </w:rPr>
          <w:tab/>
        </w:r>
        <w:r w:rsidRPr="003176D3" w:rsidDel="001F0F8E">
          <w:rPr>
            <w:lang w:val="en-GB"/>
          </w:rPr>
          <w:delText xml:space="preserve">If the length is not specified, or specified as zero, then the entire length of the source is implied. References into the same file as this </w:delText>
        </w:r>
        <w:r w:rsidDel="001F0F8E">
          <w:rPr>
            <w:lang w:val="en-GB"/>
          </w:rPr>
          <w:delText>structure-data</w:delText>
        </w:r>
        <w:r w:rsidRPr="003176D3" w:rsidDel="001F0F8E">
          <w:rPr>
            <w:lang w:val="en-GB"/>
          </w:rPr>
          <w:delText>, or items divided into more than one extent, should have an explicit offset and length, or use a MIME type requiring a different interpretation of the file, to avoid infinite recursion.</w:delText>
        </w:r>
      </w:del>
    </w:p>
    <w:p w14:paraId="259F27C9" w14:textId="02D37CA4" w:rsidR="00C25EA5" w:rsidRPr="003176D3" w:rsidDel="001F0F8E" w:rsidRDefault="00C25EA5" w:rsidP="00C25EA5">
      <w:pPr>
        <w:keepNext/>
        <w:keepLines/>
        <w:rPr>
          <w:del w:id="1173" w:author="David Singer Github #37" w:date="2022-02-09T14:58:00Z"/>
          <w:moveFrom w:id="1174" w:author="David Singer Github #37" w:date="2022-02-09T14:57:00Z"/>
          <w:lang w:val="en-GB"/>
        </w:rPr>
      </w:pPr>
      <w:moveFromRangeStart w:id="1175" w:author="David Singer Github #37" w:date="2022-02-09T14:57:00Z" w:name="move95311055"/>
      <w:moveFrom w:id="1176" w:author="David Singer Github #37" w:date="2022-02-09T14:57:00Z">
        <w:del w:id="1177" w:author="David Singer Github #37" w:date="2022-02-09T14:58:00Z">
          <w:r w:rsidRPr="003176D3" w:rsidDel="001F0F8E">
            <w:rPr>
              <w:lang w:val="en-GB"/>
            </w:rPr>
            <w:delText>The size of the item is the sum of the extent lengths.</w:delText>
          </w:r>
        </w:del>
      </w:moveFrom>
    </w:p>
    <w:moveFromRangeEnd w:id="1175"/>
    <w:p w14:paraId="65C5FDF1" w14:textId="531DD118" w:rsidR="00C25EA5" w:rsidRPr="003176D3" w:rsidDel="001F0F8E" w:rsidRDefault="00C25EA5" w:rsidP="00C25EA5">
      <w:pPr>
        <w:pStyle w:val="Note"/>
        <w:keepNext/>
        <w:keepLines/>
        <w:rPr>
          <w:del w:id="1178" w:author="David Singer Github #37" w:date="2022-02-09T14:58:00Z"/>
          <w:lang w:val="en-GB"/>
        </w:rPr>
      </w:pPr>
      <w:del w:id="1179" w:author="David Singer Github #37" w:date="2022-02-09T14:58:00Z">
        <w:r w:rsidDel="001F0F8E">
          <w:rPr>
            <w:lang w:val="en-GB"/>
          </w:rPr>
          <w:delText>NOTE 1</w:delText>
        </w:r>
        <w:r w:rsidRPr="003176D3" w:rsidDel="001F0F8E">
          <w:rPr>
            <w:lang w:val="en-GB"/>
          </w:rPr>
          <w:tab/>
          <w:delText xml:space="preserve">Extents </w:delText>
        </w:r>
        <w:r w:rsidDel="001F0F8E">
          <w:rPr>
            <w:lang w:val="en-GB"/>
          </w:rPr>
          <w:delText>can</w:delText>
        </w:r>
        <w:r w:rsidRPr="003176D3" w:rsidDel="001F0F8E">
          <w:rPr>
            <w:lang w:val="en-GB"/>
          </w:rPr>
          <w:delText xml:space="preserve"> be interleaved with the chunks defined by the sample tables of tracks.</w:delText>
        </w:r>
      </w:del>
    </w:p>
    <w:p w14:paraId="77AC0208" w14:textId="22AEACF1" w:rsidR="00C25EA5" w:rsidRDefault="00C25EA5" w:rsidP="00C25EA5">
      <w:pPr>
        <w:rPr>
          <w:ins w:id="1180" w:author="David Singer Github #37" w:date="2022-02-09T14:58:00Z"/>
          <w:lang w:val="en-GB"/>
        </w:rPr>
      </w:pPr>
      <w:r w:rsidRPr="003176D3">
        <w:rPr>
          <w:lang w:val="en-GB"/>
        </w:rPr>
        <w:t>The offsets are relative to a data origin. That origin is determined as follows:</w:t>
      </w:r>
    </w:p>
    <w:p w14:paraId="65E649B8" w14:textId="1BAC610A" w:rsidR="009078F8" w:rsidRDefault="009078F8" w:rsidP="009078F8">
      <w:pPr>
        <w:pStyle w:val="ListParagraph"/>
        <w:numPr>
          <w:ilvl w:val="0"/>
          <w:numId w:val="51"/>
        </w:numPr>
        <w:rPr>
          <w:ins w:id="1181" w:author="David Singer Github #37" w:date="2022-02-09T15:03:00Z"/>
          <w:lang w:val="en-GB"/>
        </w:rPr>
      </w:pPr>
      <w:ins w:id="1182" w:author="David Singer Github #37" w:date="2022-02-09T15:00:00Z">
        <w:r w:rsidRPr="009078F8">
          <w:rPr>
            <w:lang w:val="en-GB"/>
          </w:rPr>
          <w:t xml:space="preserve">when </w:t>
        </w:r>
        <w:proofErr w:type="spellStart"/>
        <w:r w:rsidRPr="009078F8">
          <w:rPr>
            <w:rFonts w:ascii="Courier New" w:hAnsi="Courier New" w:cs="Courier New"/>
            <w:lang w:val="en-GB"/>
            <w:rPrChange w:id="1183" w:author="David Singer Github #37" w:date="2022-02-09T15:00:00Z">
              <w:rPr>
                <w:lang w:val="en-GB"/>
              </w:rPr>
            </w:rPrChange>
          </w:rPr>
          <w:t>construction_method</w:t>
        </w:r>
        <w:proofErr w:type="spellEnd"/>
        <w:r w:rsidRPr="009078F8">
          <w:rPr>
            <w:lang w:val="en-GB"/>
          </w:rPr>
          <w:t xml:space="preserve"> = 0 (file offset)</w:t>
        </w:r>
        <w:r>
          <w:rPr>
            <w:lang w:val="en-GB"/>
          </w:rPr>
          <w:t>:</w:t>
        </w:r>
      </w:ins>
    </w:p>
    <w:p w14:paraId="4EA715B9" w14:textId="11344AAB" w:rsidR="009078F8" w:rsidDel="002C5EB6" w:rsidRDefault="009078F8" w:rsidP="005925D4">
      <w:pPr>
        <w:pStyle w:val="ListParagraph"/>
        <w:numPr>
          <w:ilvl w:val="0"/>
          <w:numId w:val="52"/>
        </w:numPr>
        <w:ind w:left="1080"/>
        <w:rPr>
          <w:ins w:id="1184" w:author="David Singer Github #37" w:date="2022-02-09T15:01:00Z"/>
          <w:del w:id="1185" w:author="Cyril Concolato" w:date="2022-02-09T17:01:00Z"/>
          <w:lang w:val="en-GB"/>
        </w:rPr>
      </w:pPr>
      <w:moveToRangeStart w:id="1186" w:author="David Singer Github #37" w:date="2022-02-09T15:03:00Z" w:name="move95311438"/>
      <w:moveTo w:id="1187" w:author="David Singer Github #37" w:date="2022-02-09T15:03:00Z">
        <w:del w:id="1188" w:author="David Singer Github #37" w:date="2022-02-09T15:06:00Z">
          <w:r w:rsidRPr="003176D3" w:rsidDel="00CE6E92">
            <w:rPr>
              <w:lang w:val="en-GB"/>
            </w:rPr>
            <w:delText xml:space="preserve">when the </w:delText>
          </w:r>
          <w:r w:rsidRPr="00A3770E" w:rsidDel="00CE6E92">
            <w:rPr>
              <w:rStyle w:val="codeChar"/>
            </w:rPr>
            <w:delText>construction_method</w:delText>
          </w:r>
          <w:r w:rsidRPr="003176D3" w:rsidDel="00CE6E92">
            <w:rPr>
              <w:lang w:val="en-GB"/>
            </w:rPr>
            <w:delText xml:space="preserve"> </w:delText>
          </w:r>
        </w:del>
        <w:del w:id="1189" w:author="David Singer Github #37" w:date="2022-02-09T15:04:00Z">
          <w:r w:rsidRPr="003176D3" w:rsidDel="009078F8">
            <w:rPr>
              <w:lang w:val="en-GB"/>
            </w:rPr>
            <w:delText xml:space="preserve">specifies </w:delText>
          </w:r>
        </w:del>
        <w:del w:id="1190" w:author="David Singer Github #37" w:date="2022-02-09T15:06:00Z">
          <w:r w:rsidRPr="003176D3" w:rsidDel="00CE6E92">
            <w:rPr>
              <w:lang w:val="en-GB"/>
            </w:rPr>
            <w:delText xml:space="preserve">offsets into the </w:delText>
          </w:r>
          <w:r w:rsidRPr="00A3770E" w:rsidDel="00CE6E92">
            <w:rPr>
              <w:rStyle w:val="codeChar"/>
            </w:rPr>
            <w:delText>ItemDataBox</w:delText>
          </w:r>
        </w:del>
        <w:del w:id="1191" w:author="David Singer Github #37" w:date="2022-02-09T15:04:00Z">
          <w:r w:rsidRPr="003176D3" w:rsidDel="009078F8">
            <w:rPr>
              <w:lang w:val="en-GB"/>
            </w:rPr>
            <w:delText xml:space="preserve">, </w:delText>
          </w:r>
        </w:del>
        <w:del w:id="1192" w:author="David Singer Github #37" w:date="2022-02-09T15:06:00Z">
          <w:r w:rsidRPr="003176D3" w:rsidDel="00CE6E92">
            <w:rPr>
              <w:lang w:val="en-GB"/>
            </w:rPr>
            <w:delText xml:space="preserve">the </w:delText>
          </w:r>
          <w:r w:rsidRPr="003176D3" w:rsidDel="00CE6E92">
            <w:rPr>
              <w:rFonts w:cs="Arial"/>
              <w:lang w:val="en-GB"/>
            </w:rPr>
            <w:delText xml:space="preserve">data origin is the beginning of data[] in the </w:delText>
          </w:r>
          <w:r w:rsidRPr="00A3770E" w:rsidDel="00CE6E92">
            <w:rPr>
              <w:rStyle w:val="codeChar"/>
            </w:rPr>
            <w:delText>ItemDataBox</w:delText>
          </w:r>
          <w:r w:rsidRPr="003176D3" w:rsidDel="00CE6E92">
            <w:rPr>
              <w:lang w:val="en-GB"/>
            </w:rPr>
            <w:delText>;</w:delText>
          </w:r>
        </w:del>
      </w:moveTo>
      <w:moveToRangeStart w:id="1193" w:author="David Singer Github #37" w:date="2022-02-09T15:04:00Z" w:name="move95311511"/>
      <w:moveToRangeEnd w:id="1186"/>
      <w:moveTo w:id="1194" w:author="David Singer Github #37" w:date="2022-02-09T15:04:00Z">
        <w:del w:id="1195" w:author="David Singer Github #37" w:date="2022-02-09T15:06:00Z">
          <w:r w:rsidR="00CE6E92" w:rsidRPr="003176D3" w:rsidDel="00CE6E92">
            <w:rPr>
              <w:lang w:val="en-GB"/>
            </w:rPr>
            <w:delText xml:space="preserve">when </w:delText>
          </w:r>
        </w:del>
        <w:del w:id="1196" w:author="David Singer Github #37" w:date="2022-02-09T15:05:00Z">
          <w:r w:rsidR="00CE6E92" w:rsidRPr="003176D3" w:rsidDel="00CE6E92">
            <w:rPr>
              <w:lang w:val="en-GB"/>
            </w:rPr>
            <w:delText xml:space="preserve">the data reference specifies </w:delText>
          </w:r>
        </w:del>
        <w:del w:id="1197" w:author="David Singer Github #37" w:date="2022-02-09T15:06:00Z">
          <w:r w:rsidR="00CE6E92" w:rsidRPr="003176D3" w:rsidDel="00CE6E92">
            <w:rPr>
              <w:lang w:val="en-GB"/>
            </w:rPr>
            <w:delText>another item, the data origin is the first byte of the concatenated data (of all the extents) of that item;</w:delText>
          </w:r>
        </w:del>
      </w:moveTo>
      <w:moveToRangeEnd w:id="1193"/>
      <w:ins w:id="1198" w:author="David Singer Github #37" w:date="2022-02-09T15:00:00Z">
        <w:r w:rsidRPr="009078F8">
          <w:rPr>
            <w:lang w:val="en-GB"/>
          </w:rPr>
          <w:t>when the data reference points to the ‘same file’</w:t>
        </w:r>
        <w:del w:id="1199" w:author="Cyril Concolato" w:date="2022-02-09T17:01:00Z">
          <w:r w:rsidDel="002C5EB6">
            <w:rPr>
              <w:lang w:val="en-GB"/>
            </w:rPr>
            <w:delText>:</w:delText>
          </w:r>
        </w:del>
      </w:ins>
      <w:ins w:id="1200" w:author="Cyril Concolato" w:date="2022-02-09T17:01:00Z">
        <w:r w:rsidR="002C5EB6">
          <w:rPr>
            <w:lang w:val="en-GB"/>
          </w:rPr>
          <w:t xml:space="preserve"> and</w:t>
        </w:r>
      </w:ins>
      <w:ins w:id="1201" w:author="Cyril Concolato" w:date="2022-02-09T17:02:00Z">
        <w:r w:rsidR="002C5EB6">
          <w:rPr>
            <w:lang w:val="en-GB"/>
          </w:rPr>
          <w:t xml:space="preserve"> </w:t>
        </w:r>
      </w:ins>
    </w:p>
    <w:p w14:paraId="222D59EB" w14:textId="2CD8CE88" w:rsidR="001F0F8E" w:rsidRPr="002C5EB6" w:rsidRDefault="009078F8">
      <w:pPr>
        <w:pStyle w:val="ListParagraph"/>
        <w:numPr>
          <w:ilvl w:val="0"/>
          <w:numId w:val="52"/>
        </w:numPr>
        <w:ind w:left="1080"/>
        <w:rPr>
          <w:lang w:val="en-GB"/>
        </w:rPr>
        <w:pPrChange w:id="1202" w:author="Cyril Concolato" w:date="2022-02-09T17:01:00Z">
          <w:pPr>
            <w:ind w:left="720"/>
          </w:pPr>
        </w:pPrChange>
      </w:pPr>
      <w:ins w:id="1203" w:author="David Singer Github #37" w:date="2022-02-09T15:01:00Z">
        <w:r w:rsidRPr="002C5EB6">
          <w:rPr>
            <w:lang w:val="en-GB"/>
          </w:rPr>
          <w:t xml:space="preserve">when the </w:t>
        </w:r>
        <w:r w:rsidRPr="00A3770E">
          <w:rPr>
            <w:rStyle w:val="codeChar"/>
          </w:rPr>
          <w:t>MetaBox</w:t>
        </w:r>
        <w:r w:rsidRPr="002C5EB6">
          <w:rPr>
            <w:lang w:val="en-GB"/>
          </w:rPr>
          <w:t xml:space="preserve"> is in a Movie Fragment, the data origin is the first byte of the enclosing </w:t>
        </w:r>
        <w:r w:rsidRPr="00A3770E">
          <w:rPr>
            <w:rStyle w:val="codeChar"/>
          </w:rPr>
          <w:t xml:space="preserve">MovieFragmentBox </w:t>
        </w:r>
        <w:r w:rsidRPr="002C5EB6">
          <w:rPr>
            <w:lang w:val="en-GB"/>
          </w:rPr>
          <w:t xml:space="preserve">(as for the </w:t>
        </w:r>
        <w:r w:rsidRPr="00A3770E">
          <w:rPr>
            <w:rStyle w:val="codeChar"/>
          </w:rPr>
          <w:t>default-base-is-moof</w:t>
        </w:r>
        <w:r w:rsidRPr="002C5EB6">
          <w:rPr>
            <w:lang w:val="en-GB"/>
          </w:rPr>
          <w:t xml:space="preserve"> flag in the </w:t>
        </w:r>
        <w:r w:rsidRPr="00A3770E">
          <w:rPr>
            <w:rStyle w:val="codeChar"/>
          </w:rPr>
          <w:t>TrackFragmentHeaderBox</w:t>
        </w:r>
      </w:ins>
    </w:p>
    <w:p w14:paraId="127DCABA" w14:textId="6D78A687" w:rsidR="009078F8" w:rsidRDefault="009078F8">
      <w:pPr>
        <w:pStyle w:val="ListParagraph"/>
        <w:numPr>
          <w:ilvl w:val="0"/>
          <w:numId w:val="52"/>
        </w:numPr>
        <w:ind w:left="1080"/>
        <w:rPr>
          <w:ins w:id="1204" w:author="David Singer Github #37" w:date="2022-02-09T15:03:00Z"/>
          <w:lang w:val="en-GB"/>
        </w:rPr>
        <w:pPrChange w:id="1205" w:author="David Singer Github #37" w:date="2022-02-09T15:06:00Z">
          <w:pPr>
            <w:pStyle w:val="ListParagraph"/>
            <w:numPr>
              <w:numId w:val="52"/>
            </w:numPr>
            <w:ind w:hanging="360"/>
          </w:pPr>
        </w:pPrChange>
      </w:pPr>
      <w:ins w:id="1206" w:author="David Singer Github #37" w:date="2022-02-09T15:03:00Z">
        <w:r w:rsidRPr="009078F8">
          <w:rPr>
            <w:lang w:val="en-GB"/>
          </w:rPr>
          <w:t xml:space="preserve">when </w:t>
        </w:r>
      </w:ins>
      <w:ins w:id="1207" w:author="David Singer Github #37" w:date="2022-02-09T15:08:00Z">
        <w:r w:rsidR="00CE6E92">
          <w:t xml:space="preserve">the data reference indicates </w:t>
        </w:r>
        <w:r w:rsidR="00CE6E92">
          <w:rPr>
            <w:rFonts w:ascii="Courier New" w:hAnsi="Courier New" w:cs="Courier New"/>
          </w:rPr>
          <w:t>DataEntryImdaBox</w:t>
        </w:r>
        <w:r w:rsidR="00CE6E92">
          <w:t xml:space="preserve"> or </w:t>
        </w:r>
        <w:r w:rsidR="00CE6E92">
          <w:rPr>
            <w:rFonts w:ascii="Courier New" w:hAnsi="Courier New" w:cs="Courier New"/>
          </w:rPr>
          <w:t>DataEntrySeqNumImdaBox</w:t>
        </w:r>
        <w:r w:rsidR="00CE6E92">
          <w:rPr>
            <w:rFonts w:cs="Arial"/>
          </w:rPr>
          <w:t xml:space="preserve">, the data origin is the first byte of the payload of the corresponding </w:t>
        </w:r>
        <w:r w:rsidR="00CE6E92">
          <w:rPr>
            <w:rFonts w:ascii="Courier New" w:hAnsi="Courier New" w:cs="Courier New"/>
          </w:rPr>
          <w:t>IdentifiedMediaDataBox</w:t>
        </w:r>
        <w:r w:rsidR="00CE6E92">
          <w:rPr>
            <w:rFonts w:cs="Arial"/>
          </w:rPr>
          <w:t>;</w:t>
        </w:r>
      </w:ins>
    </w:p>
    <w:p w14:paraId="7ED6FF02" w14:textId="77777777" w:rsidR="009078F8" w:rsidRPr="009078F8" w:rsidRDefault="009078F8">
      <w:pPr>
        <w:pStyle w:val="ListParagraph"/>
        <w:numPr>
          <w:ilvl w:val="0"/>
          <w:numId w:val="52"/>
        </w:numPr>
        <w:ind w:left="1080"/>
        <w:rPr>
          <w:ins w:id="1208" w:author="David Singer Github #37" w:date="2022-02-09T15:03:00Z"/>
          <w:lang w:val="en-GB"/>
        </w:rPr>
        <w:pPrChange w:id="1209" w:author="David Singer Github #37" w:date="2022-02-09T15:06:00Z">
          <w:pPr>
            <w:pStyle w:val="ListParagraph"/>
            <w:numPr>
              <w:numId w:val="52"/>
            </w:numPr>
            <w:ind w:hanging="360"/>
          </w:pPr>
        </w:pPrChange>
      </w:pPr>
      <w:ins w:id="1210" w:author="David Singer Github #37" w:date="2022-02-09T15:03:00Z">
        <w:r w:rsidRPr="009078F8">
          <w:rPr>
            <w:lang w:val="en-GB"/>
          </w:rPr>
          <w:t>in all other cases, the data origin is the beginning of the file identified by the data reference;</w:t>
        </w:r>
      </w:ins>
    </w:p>
    <w:p w14:paraId="042DBFAF" w14:textId="77777777" w:rsidR="00CE6E92" w:rsidRDefault="00CE6E92" w:rsidP="00CE6E92">
      <w:pPr>
        <w:pStyle w:val="ListParagraph"/>
        <w:numPr>
          <w:ilvl w:val="0"/>
          <w:numId w:val="51"/>
        </w:numPr>
        <w:rPr>
          <w:ins w:id="1211" w:author="David Singer Github #37" w:date="2022-02-09T15:06:00Z"/>
          <w:lang w:val="en-GB"/>
        </w:rPr>
      </w:pPr>
      <w:ins w:id="1212" w:author="David Singer Github #37" w:date="2022-02-09T15:06:00Z">
        <w:r w:rsidRPr="003176D3">
          <w:rPr>
            <w:lang w:val="en-GB"/>
          </w:rPr>
          <w:t xml:space="preserve">when the </w:t>
        </w:r>
        <w:r w:rsidRPr="00A3770E">
          <w:rPr>
            <w:rStyle w:val="codeChar"/>
          </w:rPr>
          <w:t>construction_method</w:t>
        </w:r>
        <w:r>
          <w:rPr>
            <w:rStyle w:val="codeChar"/>
          </w:rPr>
          <w:t>==1</w:t>
        </w:r>
        <w:r w:rsidRPr="003176D3">
          <w:rPr>
            <w:lang w:val="en-GB"/>
          </w:rPr>
          <w:t xml:space="preserve"> </w:t>
        </w:r>
        <w:r>
          <w:rPr>
            <w:lang w:val="en-GB"/>
          </w:rPr>
          <w:t>(</w:t>
        </w:r>
        <w:r w:rsidRPr="003176D3">
          <w:rPr>
            <w:lang w:val="en-GB"/>
          </w:rPr>
          <w:t xml:space="preserve">offsets into the </w:t>
        </w:r>
        <w:r w:rsidRPr="00A3770E">
          <w:rPr>
            <w:rStyle w:val="codeChar"/>
          </w:rPr>
          <w:t>ItemDataBox</w:t>
        </w:r>
        <w:r>
          <w:rPr>
            <w:lang w:val="en-GB"/>
          </w:rPr>
          <w:t xml:space="preserve">), </w:t>
        </w:r>
        <w:r w:rsidRPr="003176D3">
          <w:rPr>
            <w:lang w:val="en-GB"/>
          </w:rPr>
          <w:t xml:space="preserve">the </w:t>
        </w:r>
        <w:r w:rsidRPr="003176D3">
          <w:rPr>
            <w:rFonts w:cs="Arial"/>
            <w:lang w:val="en-GB"/>
          </w:rPr>
          <w:t xml:space="preserve">data origin is the beginning of data[] in the </w:t>
        </w:r>
        <w:r w:rsidRPr="00A3770E">
          <w:rPr>
            <w:rStyle w:val="codeChar"/>
          </w:rPr>
          <w:t>ItemDataBox</w:t>
        </w:r>
        <w:r w:rsidRPr="003176D3">
          <w:rPr>
            <w:lang w:val="en-GB"/>
          </w:rPr>
          <w:t>;</w:t>
        </w:r>
      </w:ins>
    </w:p>
    <w:p w14:paraId="6AC117A4" w14:textId="08863C5E" w:rsidR="00CE6E92" w:rsidRPr="003176D3" w:rsidRDefault="00CE6E92" w:rsidP="00CE6E92">
      <w:pPr>
        <w:pStyle w:val="Note"/>
        <w:rPr>
          <w:ins w:id="1213" w:author="David Singer Github #37" w:date="2022-02-09T15:09:00Z"/>
          <w:lang w:val="en-GB"/>
        </w:rPr>
      </w:pPr>
      <w:ins w:id="1214" w:author="David Singer Github #37" w:date="2022-02-09T15:09:00Z">
        <w:r>
          <w:rPr>
            <w:lang w:val="en-GB"/>
          </w:rPr>
          <w:t>NOTE 3</w:t>
        </w:r>
        <w:r>
          <w:rPr>
            <w:lang w:val="en-GB"/>
          </w:rPr>
          <w:tab/>
        </w:r>
        <w:r w:rsidRPr="003176D3">
          <w:rPr>
            <w:lang w:val="en-GB"/>
          </w:rPr>
          <w:t xml:space="preserve">There are offset calculations in other parts of this file format based on the beginning of a box header; in contrast, item data offsets are calculated relative to the box </w:t>
        </w:r>
        <w:r>
          <w:rPr>
            <w:lang w:val="en-GB"/>
          </w:rPr>
          <w:t>payload</w:t>
        </w:r>
        <w:r w:rsidRPr="003176D3">
          <w:rPr>
            <w:lang w:val="en-GB"/>
          </w:rPr>
          <w:t>.</w:t>
        </w:r>
      </w:ins>
    </w:p>
    <w:p w14:paraId="6A1F3C6B" w14:textId="4E87D108" w:rsidR="00CE6E92" w:rsidRPr="009078F8" w:rsidRDefault="00CE6E92" w:rsidP="00CE6E92">
      <w:pPr>
        <w:pStyle w:val="ListParagraph"/>
        <w:numPr>
          <w:ilvl w:val="0"/>
          <w:numId w:val="51"/>
        </w:numPr>
        <w:rPr>
          <w:ins w:id="1215" w:author="David Singer Github #37" w:date="2022-02-09T15:06:00Z"/>
          <w:lang w:val="en-GB"/>
        </w:rPr>
      </w:pPr>
      <w:ins w:id="1216" w:author="David Singer Github #37" w:date="2022-02-09T15:06:00Z">
        <w:r w:rsidRPr="003176D3">
          <w:rPr>
            <w:lang w:val="en-GB"/>
          </w:rPr>
          <w:t xml:space="preserve">when </w:t>
        </w:r>
        <w:r w:rsidRPr="00A3770E">
          <w:rPr>
            <w:rStyle w:val="codeChar"/>
          </w:rPr>
          <w:t>construction_method</w:t>
        </w:r>
        <w:r>
          <w:rPr>
            <w:rStyle w:val="codeChar"/>
          </w:rPr>
          <w:t>==2</w:t>
        </w:r>
        <w:r w:rsidRPr="003176D3">
          <w:rPr>
            <w:lang w:val="en-GB"/>
          </w:rPr>
          <w:t xml:space="preserve"> </w:t>
        </w:r>
        <w:r>
          <w:rPr>
            <w:lang w:val="en-GB"/>
          </w:rPr>
          <w:t>(</w:t>
        </w:r>
        <w:r w:rsidRPr="003176D3">
          <w:rPr>
            <w:lang w:val="en-GB"/>
          </w:rPr>
          <w:t>offsets into another item</w:t>
        </w:r>
        <w:r>
          <w:rPr>
            <w:lang w:val="en-GB"/>
          </w:rPr>
          <w:t>)</w:t>
        </w:r>
        <w:r w:rsidRPr="003176D3">
          <w:rPr>
            <w:lang w:val="en-GB"/>
          </w:rPr>
          <w:t>, the data origin is the first byte of the concatenated data (of all the extents) of that item;</w:t>
        </w:r>
      </w:ins>
    </w:p>
    <w:p w14:paraId="1CD6D3EF" w14:textId="31B90C86" w:rsidR="00C25EA5" w:rsidDel="005925D4" w:rsidRDefault="00C25EA5" w:rsidP="00CE6E92">
      <w:pPr>
        <w:rPr>
          <w:del w:id="1217" w:author="David Singer Github #37" w:date="2022-02-09T15:01:00Z"/>
          <w:lang w:val="en-GB"/>
        </w:rPr>
      </w:pPr>
      <w:del w:id="1218" w:author="David Singer Github #37" w:date="2022-02-09T15:01:00Z">
        <w:r w:rsidRPr="003176D3" w:rsidDel="009078F8">
          <w:rPr>
            <w:lang w:val="en-GB"/>
          </w:rPr>
          <w:delText xml:space="preserve">when the </w:delText>
        </w:r>
        <w:r w:rsidRPr="00A3770E" w:rsidDel="009078F8">
          <w:rPr>
            <w:rStyle w:val="codeChar"/>
          </w:rPr>
          <w:delText>MetaBox</w:delText>
        </w:r>
        <w:r w:rsidRPr="003176D3" w:rsidDel="009078F8">
          <w:rPr>
            <w:lang w:val="en-GB"/>
          </w:rPr>
          <w:delText xml:space="preserve"> is in a Movie Fragment, and the </w:delText>
        </w:r>
        <w:r w:rsidRPr="00A3770E" w:rsidDel="009078F8">
          <w:rPr>
            <w:rStyle w:val="codeChar"/>
          </w:rPr>
          <w:delText>construction_method</w:delText>
        </w:r>
        <w:r w:rsidRPr="003176D3" w:rsidDel="009078F8">
          <w:rPr>
            <w:lang w:val="en-GB"/>
          </w:rPr>
          <w:delText xml:space="preserve"> specifies a file offset, and the data reference indicates ‘same file’, the data origin is the first byte of the enclosing </w:delText>
        </w:r>
        <w:r w:rsidRPr="00A3770E" w:rsidDel="009078F8">
          <w:rPr>
            <w:rStyle w:val="codeChar"/>
          </w:rPr>
          <w:delText xml:space="preserve">MovieFragmentBox </w:delText>
        </w:r>
        <w:r w:rsidRPr="003176D3" w:rsidDel="009078F8">
          <w:rPr>
            <w:lang w:val="en-GB"/>
          </w:rPr>
          <w:delText xml:space="preserve">(as for the </w:delText>
        </w:r>
        <w:r w:rsidRPr="00A3770E" w:rsidDel="009078F8">
          <w:rPr>
            <w:rStyle w:val="codeChar"/>
          </w:rPr>
          <w:delText>default-base-is-moof</w:delText>
        </w:r>
        <w:r w:rsidRPr="003176D3" w:rsidDel="009078F8">
          <w:rPr>
            <w:lang w:val="en-GB"/>
          </w:rPr>
          <w:delText xml:space="preserve"> flag in the </w:delText>
        </w:r>
        <w:r w:rsidRPr="00A3770E" w:rsidDel="009078F8">
          <w:rPr>
            <w:rStyle w:val="codeChar"/>
          </w:rPr>
          <w:delText>TrackFragmentHeaderBox</w:delText>
        </w:r>
        <w:r w:rsidRPr="003176D3" w:rsidDel="009078F8">
          <w:rPr>
            <w:lang w:val="en-GB"/>
          </w:rPr>
          <w:delText>);</w:delText>
        </w:r>
      </w:del>
    </w:p>
    <w:p w14:paraId="1F0CA44F" w14:textId="68072253" w:rsidR="00CE6E92" w:rsidRDefault="005925D4" w:rsidP="00CE6E92">
      <w:pPr>
        <w:rPr>
          <w:ins w:id="1219" w:author="David Singer Github #37" w:date="2022-02-09T15:10:00Z"/>
          <w:lang w:val="en-GB"/>
        </w:rPr>
      </w:pPr>
      <w:ins w:id="1220" w:author="David Singer Github #37" w:date="2022-02-09T15:10:00Z">
        <w:r w:rsidRPr="005925D4">
          <w:rPr>
            <w:lang w:val="en-GB"/>
          </w:rPr>
          <w:t xml:space="preserve">A value of 0 for </w:t>
        </w:r>
        <w:proofErr w:type="spellStart"/>
        <w:r w:rsidRPr="005925D4">
          <w:rPr>
            <w:rFonts w:ascii="Courier New" w:hAnsi="Courier New" w:cs="Courier New"/>
            <w:lang w:val="en-GB"/>
            <w:rPrChange w:id="1221" w:author="David Singer Github #37" w:date="2022-02-09T15:10:00Z">
              <w:rPr>
                <w:lang w:val="en-GB"/>
              </w:rPr>
            </w:rPrChange>
          </w:rPr>
          <w:t>extent_length</w:t>
        </w:r>
        <w:proofErr w:type="spellEnd"/>
        <w:r w:rsidRPr="005925D4">
          <w:rPr>
            <w:lang w:val="en-GB"/>
          </w:rPr>
          <w:t xml:space="preserve"> is interpreted as follows:</w:t>
        </w:r>
      </w:ins>
    </w:p>
    <w:p w14:paraId="2ED9BC5C" w14:textId="1C4505B0" w:rsidR="005925D4" w:rsidRDefault="005925D4" w:rsidP="005925D4">
      <w:pPr>
        <w:pStyle w:val="ListParagraph"/>
        <w:numPr>
          <w:ilvl w:val="0"/>
          <w:numId w:val="54"/>
        </w:numPr>
        <w:rPr>
          <w:ins w:id="1222" w:author="David Singer Github #37" w:date="2022-02-09T15:16:00Z"/>
          <w:lang w:val="en-GB"/>
        </w:rPr>
      </w:pPr>
      <w:ins w:id="1223" w:author="David Singer Github #37" w:date="2022-02-09T15:10:00Z">
        <w:r w:rsidRPr="009078F8">
          <w:rPr>
            <w:lang w:val="en-GB"/>
          </w:rPr>
          <w:t xml:space="preserve">when </w:t>
        </w:r>
        <w:proofErr w:type="spellStart"/>
        <w:r w:rsidRPr="006701C6">
          <w:rPr>
            <w:rFonts w:ascii="Courier New" w:hAnsi="Courier New" w:cs="Courier New"/>
            <w:lang w:val="en-GB"/>
          </w:rPr>
          <w:t>construction_method</w:t>
        </w:r>
        <w:proofErr w:type="spellEnd"/>
        <w:r w:rsidRPr="009078F8">
          <w:rPr>
            <w:lang w:val="en-GB"/>
          </w:rPr>
          <w:t xml:space="preserve"> = 0 (file offset)</w:t>
        </w:r>
        <w:r>
          <w:rPr>
            <w:lang w:val="en-GB"/>
          </w:rPr>
          <w:t>:</w:t>
        </w:r>
      </w:ins>
    </w:p>
    <w:p w14:paraId="721BE1EC" w14:textId="47E987DC" w:rsidR="005925D4" w:rsidRPr="005925D4" w:rsidRDefault="005925D4" w:rsidP="005925D4">
      <w:pPr>
        <w:pStyle w:val="ListParagraph"/>
        <w:numPr>
          <w:ilvl w:val="0"/>
          <w:numId w:val="56"/>
        </w:numPr>
        <w:ind w:left="1080"/>
        <w:rPr>
          <w:ins w:id="1224" w:author="David Singer Github #37" w:date="2022-02-09T15:14:00Z"/>
          <w:szCs w:val="22"/>
          <w:lang w:val="en-GB"/>
          <w:rPrChange w:id="1225" w:author="David Singer Github #37" w:date="2022-02-09T15:14:00Z">
            <w:rPr>
              <w:ins w:id="1226" w:author="David Singer Github #37" w:date="2022-02-09T15:14:00Z"/>
              <w:rFonts w:cs="Menlo"/>
              <w:color w:val="101010"/>
              <w:szCs w:val="22"/>
            </w:rPr>
          </w:rPrChange>
        </w:rPr>
      </w:pPr>
      <w:ins w:id="1227" w:author="David Singer Github #37" w:date="2022-02-09T15:10:00Z">
        <w:r w:rsidRPr="007B59A6">
          <w:rPr>
            <w:szCs w:val="22"/>
            <w:lang w:val="en-GB"/>
          </w:rPr>
          <w:t>when the data reference points to the ‘same file’</w:t>
        </w:r>
      </w:ins>
      <w:ins w:id="1228" w:author="David Singer Github #37" w:date="2022-02-09T15:11:00Z">
        <w:r w:rsidRPr="007B59A6">
          <w:rPr>
            <w:szCs w:val="22"/>
            <w:lang w:val="en-GB"/>
          </w:rPr>
          <w:t xml:space="preserve">, </w:t>
        </w:r>
      </w:ins>
      <w:ins w:id="1229" w:author="David Singer Github #37" w:date="2022-02-09T15:13:00Z">
        <w:r w:rsidRPr="005925D4">
          <w:rPr>
            <w:rFonts w:cs="Menlo"/>
            <w:color w:val="101010"/>
            <w:szCs w:val="22"/>
            <w:rPrChange w:id="1230" w:author="David Singer Github #37" w:date="2022-02-09T15:14:00Z">
              <w:rPr>
                <w:rFonts w:ascii="Menlo" w:hAnsi="Menlo" w:cs="Menlo"/>
                <w:color w:val="101010"/>
              </w:rPr>
            </w:rPrChange>
          </w:rPr>
          <w:t>the length of the extent is assumed to be the length of the data between the offset (if specified) or the origin (if not specified), and the end of the file.</w:t>
        </w:r>
      </w:ins>
    </w:p>
    <w:p w14:paraId="650DE886" w14:textId="6B0A23C5" w:rsidR="005925D4" w:rsidRPr="005925D4" w:rsidRDefault="005925D4" w:rsidP="005925D4">
      <w:pPr>
        <w:pStyle w:val="ListParagraph"/>
        <w:numPr>
          <w:ilvl w:val="0"/>
          <w:numId w:val="56"/>
        </w:numPr>
        <w:ind w:left="1080"/>
        <w:rPr>
          <w:ins w:id="1231" w:author="David Singer Github #37" w:date="2022-02-09T15:15:00Z"/>
          <w:szCs w:val="22"/>
          <w:lang w:val="en-GB"/>
          <w:rPrChange w:id="1232" w:author="David Singer Github #37" w:date="2022-02-09T15:15:00Z">
            <w:rPr>
              <w:ins w:id="1233" w:author="David Singer Github #37" w:date="2022-02-09T15:15:00Z"/>
              <w:rFonts w:ascii="Courier New" w:hAnsi="Courier New" w:cs="Courier New"/>
              <w:szCs w:val="22"/>
              <w:lang w:val="en-GB"/>
            </w:rPr>
          </w:rPrChange>
        </w:rPr>
      </w:pPr>
      <w:ins w:id="1234" w:author="David Singer Github #37" w:date="2022-02-09T15:15:00Z">
        <w:r w:rsidRPr="005925D4">
          <w:rPr>
            <w:szCs w:val="22"/>
            <w:lang w:val="en-GB"/>
          </w:rPr>
          <w:t xml:space="preserve">when the data reference indicates a </w:t>
        </w:r>
        <w:proofErr w:type="spellStart"/>
        <w:r w:rsidRPr="005925D4">
          <w:rPr>
            <w:rFonts w:ascii="Courier New" w:hAnsi="Courier New" w:cs="Courier New"/>
            <w:szCs w:val="22"/>
            <w:lang w:val="en-GB"/>
            <w:rPrChange w:id="1235" w:author="David Singer Github #37" w:date="2022-02-09T15:15:00Z">
              <w:rPr>
                <w:szCs w:val="22"/>
                <w:lang w:val="en-GB"/>
              </w:rPr>
            </w:rPrChange>
          </w:rPr>
          <w:t>DataEntryImdaBox</w:t>
        </w:r>
        <w:proofErr w:type="spellEnd"/>
        <w:r w:rsidRPr="005925D4">
          <w:rPr>
            <w:szCs w:val="22"/>
            <w:lang w:val="en-GB"/>
          </w:rPr>
          <w:t xml:space="preserve"> or </w:t>
        </w:r>
        <w:proofErr w:type="spellStart"/>
        <w:r w:rsidRPr="005925D4">
          <w:rPr>
            <w:rFonts w:ascii="Courier New" w:hAnsi="Courier New" w:cs="Courier New"/>
            <w:szCs w:val="22"/>
            <w:lang w:val="en-GB"/>
            <w:rPrChange w:id="1236" w:author="David Singer Github #37" w:date="2022-02-09T15:15:00Z">
              <w:rPr>
                <w:szCs w:val="22"/>
                <w:lang w:val="en-GB"/>
              </w:rPr>
            </w:rPrChange>
          </w:rPr>
          <w:t>DataEntrySeqNumImdaBox</w:t>
        </w:r>
        <w:proofErr w:type="spellEnd"/>
        <w:r w:rsidRPr="005925D4">
          <w:rPr>
            <w:szCs w:val="22"/>
            <w:lang w:val="en-GB"/>
          </w:rPr>
          <w:t xml:space="preserve">, the </w:t>
        </w:r>
        <w:proofErr w:type="spellStart"/>
        <w:r w:rsidRPr="005925D4">
          <w:rPr>
            <w:szCs w:val="22"/>
            <w:lang w:val="en-GB"/>
          </w:rPr>
          <w:t>extent_length</w:t>
        </w:r>
        <w:proofErr w:type="spellEnd"/>
        <w:r w:rsidRPr="005925D4">
          <w:rPr>
            <w:szCs w:val="22"/>
            <w:lang w:val="en-GB"/>
          </w:rPr>
          <w:t xml:space="preserve"> is assumed to be the length of the data between the offset (if specified) or the origin (if not specified), and the end of the payload of the corresponding </w:t>
        </w:r>
        <w:proofErr w:type="spellStart"/>
        <w:r w:rsidRPr="005925D4">
          <w:rPr>
            <w:rFonts w:ascii="Courier New" w:hAnsi="Courier New" w:cs="Courier New"/>
            <w:szCs w:val="22"/>
            <w:lang w:val="en-GB"/>
            <w:rPrChange w:id="1237" w:author="David Singer Github #37" w:date="2022-02-09T15:15:00Z">
              <w:rPr>
                <w:szCs w:val="22"/>
                <w:lang w:val="en-GB"/>
              </w:rPr>
            </w:rPrChange>
          </w:rPr>
          <w:t>IdentifiedMediaDataBox</w:t>
        </w:r>
        <w:proofErr w:type="spellEnd"/>
        <w:r>
          <w:rPr>
            <w:rFonts w:ascii="Courier New" w:hAnsi="Courier New" w:cs="Courier New"/>
            <w:szCs w:val="22"/>
            <w:lang w:val="en-GB"/>
          </w:rPr>
          <w:t>.</w:t>
        </w:r>
      </w:ins>
    </w:p>
    <w:p w14:paraId="7F0B3652" w14:textId="43FD951C" w:rsidR="005925D4" w:rsidRPr="007B59A6" w:rsidRDefault="005925D4">
      <w:pPr>
        <w:pStyle w:val="ListParagraph"/>
        <w:numPr>
          <w:ilvl w:val="0"/>
          <w:numId w:val="56"/>
        </w:numPr>
        <w:ind w:left="1080"/>
        <w:rPr>
          <w:ins w:id="1238" w:author="David Singer Github #37" w:date="2022-02-09T15:10:00Z"/>
          <w:szCs w:val="22"/>
          <w:lang w:val="en-GB"/>
        </w:rPr>
        <w:pPrChange w:id="1239" w:author="David Singer Github #37" w:date="2022-02-09T15:11:00Z">
          <w:pPr>
            <w:pStyle w:val="ListParagraph"/>
            <w:numPr>
              <w:numId w:val="52"/>
            </w:numPr>
            <w:ind w:left="1080" w:hanging="360"/>
          </w:pPr>
        </w:pPrChange>
      </w:pPr>
      <w:ins w:id="1240" w:author="David Singer Github #37" w:date="2022-02-09T15:15:00Z">
        <w:r w:rsidRPr="005925D4">
          <w:rPr>
            <w:szCs w:val="22"/>
            <w:lang w:val="en-GB"/>
          </w:rPr>
          <w:t xml:space="preserve">in all other cases, the </w:t>
        </w:r>
        <w:proofErr w:type="spellStart"/>
        <w:r w:rsidRPr="005925D4">
          <w:rPr>
            <w:szCs w:val="22"/>
            <w:lang w:val="en-GB"/>
          </w:rPr>
          <w:t>extent_length</w:t>
        </w:r>
        <w:proofErr w:type="spellEnd"/>
        <w:r w:rsidRPr="005925D4">
          <w:rPr>
            <w:szCs w:val="22"/>
            <w:lang w:val="en-GB"/>
          </w:rPr>
          <w:t xml:space="preserve"> is assumed to be the length of the referenced file between the offset (if specified) or the origin (if not specified) and the end of the file</w:t>
        </w:r>
        <w:r>
          <w:rPr>
            <w:szCs w:val="22"/>
            <w:lang w:val="en-GB"/>
          </w:rPr>
          <w:t>.</w:t>
        </w:r>
      </w:ins>
    </w:p>
    <w:p w14:paraId="4F3D850A" w14:textId="0174E1BB" w:rsidR="00B97D61" w:rsidRPr="00B97D61" w:rsidRDefault="00B97D61" w:rsidP="00B97D61">
      <w:pPr>
        <w:pStyle w:val="ListParagraph"/>
        <w:numPr>
          <w:ilvl w:val="0"/>
          <w:numId w:val="54"/>
        </w:numPr>
        <w:rPr>
          <w:ins w:id="1241" w:author="David Singer Github #37" w:date="2022-02-09T15:17:00Z"/>
          <w:rStyle w:val="codeChar"/>
          <w:rFonts w:ascii="Cambria" w:hAnsi="Cambria"/>
          <w:noProof w:val="0"/>
          <w:rPrChange w:id="1242" w:author="David Singer Github #37" w:date="2022-02-09T15:17:00Z">
            <w:rPr>
              <w:ins w:id="1243" w:author="David Singer Github #37" w:date="2022-02-09T15:17:00Z"/>
              <w:rStyle w:val="codeChar"/>
            </w:rPr>
          </w:rPrChange>
        </w:rPr>
      </w:pPr>
      <w:ins w:id="1244" w:author="David Singer Github #37" w:date="2022-02-09T15:17:00Z">
        <w:r w:rsidRPr="003176D3">
          <w:rPr>
            <w:lang w:val="en-GB"/>
          </w:rPr>
          <w:t xml:space="preserve">when the </w:t>
        </w:r>
        <w:r w:rsidRPr="00A3770E">
          <w:rPr>
            <w:rStyle w:val="codeChar"/>
          </w:rPr>
          <w:t>construction_method</w:t>
        </w:r>
        <w:r>
          <w:rPr>
            <w:rStyle w:val="codeChar"/>
          </w:rPr>
          <w:t>==1</w:t>
        </w:r>
        <w:r w:rsidRPr="003176D3">
          <w:rPr>
            <w:lang w:val="en-GB"/>
          </w:rPr>
          <w:t xml:space="preserve"> </w:t>
        </w:r>
        <w:r>
          <w:rPr>
            <w:lang w:val="en-GB"/>
          </w:rPr>
          <w:t>(</w:t>
        </w:r>
        <w:r w:rsidRPr="003176D3">
          <w:rPr>
            <w:lang w:val="en-GB"/>
          </w:rPr>
          <w:t xml:space="preserve">offsets into the </w:t>
        </w:r>
        <w:r w:rsidRPr="00A3770E">
          <w:rPr>
            <w:rStyle w:val="codeChar"/>
          </w:rPr>
          <w:t>ItemDataBox</w:t>
        </w:r>
        <w:r>
          <w:rPr>
            <w:lang w:val="en-GB"/>
          </w:rPr>
          <w:t xml:space="preserve">), </w:t>
        </w:r>
        <w:r w:rsidRPr="00B97D61">
          <w:rPr>
            <w:lang w:val="en-GB"/>
          </w:rPr>
          <w:t xml:space="preserve">the length of the extent is assumed to be the length of the data between the offset (if specified) or the origin (if not specified) and the end of the payload of the </w:t>
        </w:r>
        <w:r w:rsidRPr="00A3770E">
          <w:rPr>
            <w:rStyle w:val="codeChar"/>
          </w:rPr>
          <w:t>ItemDataBox</w:t>
        </w:r>
        <w:r>
          <w:rPr>
            <w:rStyle w:val="codeChar"/>
          </w:rPr>
          <w:t>;</w:t>
        </w:r>
      </w:ins>
    </w:p>
    <w:p w14:paraId="7C04744F" w14:textId="3993B03B" w:rsidR="00B97D61" w:rsidRDefault="00B97D61" w:rsidP="00B97D61">
      <w:pPr>
        <w:pStyle w:val="ListParagraph"/>
        <w:numPr>
          <w:ilvl w:val="0"/>
          <w:numId w:val="54"/>
        </w:numPr>
        <w:rPr>
          <w:ins w:id="1245" w:author="David Singer Github #37" w:date="2022-02-09T15:17:00Z"/>
          <w:lang w:val="en-GB"/>
        </w:rPr>
      </w:pPr>
      <w:ins w:id="1246" w:author="David Singer Github #37" w:date="2022-02-09T15:17:00Z">
        <w:r w:rsidRPr="003176D3">
          <w:rPr>
            <w:lang w:val="en-GB"/>
          </w:rPr>
          <w:t xml:space="preserve">when </w:t>
        </w:r>
        <w:r w:rsidRPr="00A3770E">
          <w:rPr>
            <w:rStyle w:val="codeChar"/>
          </w:rPr>
          <w:t>construction_method</w:t>
        </w:r>
        <w:r>
          <w:rPr>
            <w:rStyle w:val="codeChar"/>
          </w:rPr>
          <w:t>==2</w:t>
        </w:r>
        <w:r w:rsidRPr="003176D3">
          <w:rPr>
            <w:lang w:val="en-GB"/>
          </w:rPr>
          <w:t xml:space="preserve"> </w:t>
        </w:r>
        <w:r>
          <w:rPr>
            <w:lang w:val="en-GB"/>
          </w:rPr>
          <w:t>(</w:t>
        </w:r>
        <w:r w:rsidRPr="003176D3">
          <w:rPr>
            <w:lang w:val="en-GB"/>
          </w:rPr>
          <w:t>offsets into another item</w:t>
        </w:r>
        <w:r>
          <w:rPr>
            <w:lang w:val="en-GB"/>
          </w:rPr>
          <w:t>)</w:t>
        </w:r>
        <w:r w:rsidRPr="003176D3">
          <w:rPr>
            <w:lang w:val="en-GB"/>
          </w:rPr>
          <w:t>,</w:t>
        </w:r>
        <w:r>
          <w:rPr>
            <w:lang w:val="en-GB"/>
          </w:rPr>
          <w:t xml:space="preserve"> </w:t>
        </w:r>
        <w:r w:rsidRPr="00B97D61">
          <w:rPr>
            <w:lang w:val="en-GB"/>
          </w:rPr>
          <w:t>the length of the extent is assumed to be the size of the item minus the offset (if specified)</w:t>
        </w:r>
      </w:ins>
    </w:p>
    <w:p w14:paraId="788D485E" w14:textId="23E244EB" w:rsidR="00C25EA5" w:rsidRPr="00EB20F2" w:rsidDel="00CE6E92" w:rsidRDefault="00C25EA5">
      <w:pPr>
        <w:numPr>
          <w:ilvl w:val="0"/>
          <w:numId w:val="49"/>
        </w:numPr>
        <w:spacing w:line="276" w:lineRule="auto"/>
        <w:rPr>
          <w:del w:id="1247" w:author="David Singer Github #37" w:date="2022-02-09T15:09:00Z"/>
        </w:rPr>
        <w:pPrChange w:id="1248" w:author="David Singer Github #37" w:date="2022-02-09T14:56:00Z">
          <w:pPr>
            <w:numPr>
              <w:numId w:val="44"/>
            </w:numPr>
            <w:spacing w:line="276" w:lineRule="auto"/>
            <w:ind w:left="720" w:hanging="360"/>
          </w:pPr>
        </w:pPrChange>
      </w:pPr>
      <w:del w:id="1249" w:author="David Singer Github #37" w:date="2022-02-09T15:09:00Z">
        <w:r w:rsidDel="00CE6E92">
          <w:lastRenderedPageBreak/>
          <w:delText xml:space="preserve">when the </w:delText>
        </w:r>
        <w:r w:rsidDel="00CE6E92">
          <w:rPr>
            <w:rFonts w:ascii="Courier New" w:hAnsi="Courier New" w:cs="Courier New"/>
          </w:rPr>
          <w:delText>construction_method</w:delText>
        </w:r>
        <w:r w:rsidDel="00CE6E92">
          <w:delText xml:space="preserve"> specifies a file offset and </w:delText>
        </w:r>
      </w:del>
      <w:del w:id="1250" w:author="David Singer Github #37" w:date="2022-02-09T15:08:00Z">
        <w:r w:rsidDel="00CE6E92">
          <w:delText xml:space="preserve">the data reference indicates </w:delText>
        </w:r>
        <w:r w:rsidDel="00CE6E92">
          <w:rPr>
            <w:rFonts w:ascii="Courier New" w:hAnsi="Courier New" w:cs="Courier New"/>
          </w:rPr>
          <w:delText>DataEntryImdaBox</w:delText>
        </w:r>
        <w:r w:rsidDel="00CE6E92">
          <w:delText xml:space="preserve"> or </w:delText>
        </w:r>
        <w:r w:rsidDel="00CE6E92">
          <w:rPr>
            <w:rFonts w:ascii="Courier New" w:hAnsi="Courier New" w:cs="Courier New"/>
          </w:rPr>
          <w:delText>DataEntrySeqNumImdaBox</w:delText>
        </w:r>
        <w:r w:rsidDel="00CE6E92">
          <w:rPr>
            <w:rFonts w:cs="Arial"/>
          </w:rPr>
          <w:delText xml:space="preserve">, the data origin is the first byte of the payload of the corresponding </w:delText>
        </w:r>
        <w:r w:rsidDel="00CE6E92">
          <w:rPr>
            <w:rFonts w:ascii="Courier New" w:hAnsi="Courier New" w:cs="Courier New"/>
          </w:rPr>
          <w:delText>IdentifiedMediaDataBox</w:delText>
        </w:r>
        <w:r w:rsidDel="00CE6E92">
          <w:rPr>
            <w:rFonts w:cs="Arial"/>
          </w:rPr>
          <w:delText>;</w:delText>
        </w:r>
      </w:del>
    </w:p>
    <w:p w14:paraId="5F1E4877" w14:textId="009D3A00" w:rsidR="00C25EA5" w:rsidRPr="003176D3" w:rsidDel="00CE6E92" w:rsidRDefault="00C25EA5">
      <w:pPr>
        <w:numPr>
          <w:ilvl w:val="0"/>
          <w:numId w:val="49"/>
        </w:numPr>
        <w:spacing w:line="276" w:lineRule="auto"/>
        <w:rPr>
          <w:del w:id="1251" w:author="David Singer Github #37" w:date="2022-02-09T15:09:00Z"/>
          <w:lang w:val="en-GB"/>
        </w:rPr>
        <w:pPrChange w:id="1252" w:author="David Singer Github #37" w:date="2022-02-09T14:56:00Z">
          <w:pPr>
            <w:numPr>
              <w:numId w:val="44"/>
            </w:numPr>
            <w:spacing w:line="276" w:lineRule="auto"/>
            <w:ind w:left="720" w:hanging="360"/>
          </w:pPr>
        </w:pPrChange>
      </w:pPr>
      <w:del w:id="1253" w:author="David Singer Github #37" w:date="2022-02-09T15:09:00Z">
        <w:r w:rsidRPr="003176D3" w:rsidDel="00CE6E92">
          <w:rPr>
            <w:lang w:val="en-GB"/>
          </w:rPr>
          <w:delText xml:space="preserve">in all other cases when the </w:delText>
        </w:r>
        <w:r w:rsidRPr="00A3770E" w:rsidDel="00CE6E92">
          <w:rPr>
            <w:rStyle w:val="codeChar"/>
          </w:rPr>
          <w:delText>construction_method</w:delText>
        </w:r>
        <w:r w:rsidRPr="003176D3" w:rsidDel="00CE6E92">
          <w:rPr>
            <w:lang w:val="en-GB"/>
          </w:rPr>
          <w:delText xml:space="preserve"> specifies a file offset, the data origin is the beginning of the file identified by the data reference;</w:delText>
        </w:r>
      </w:del>
    </w:p>
    <w:p w14:paraId="27CEE30F" w14:textId="29B45922" w:rsidR="00C25EA5" w:rsidRPr="003176D3" w:rsidDel="00CE6E92" w:rsidRDefault="00C25EA5">
      <w:pPr>
        <w:numPr>
          <w:ilvl w:val="0"/>
          <w:numId w:val="49"/>
        </w:numPr>
        <w:spacing w:line="276" w:lineRule="auto"/>
        <w:rPr>
          <w:del w:id="1254" w:author="David Singer Github #37" w:date="2022-02-09T15:09:00Z"/>
          <w:lang w:val="en-GB"/>
        </w:rPr>
        <w:pPrChange w:id="1255" w:author="David Singer Github #37" w:date="2022-02-09T14:56:00Z">
          <w:pPr>
            <w:numPr>
              <w:numId w:val="44"/>
            </w:numPr>
            <w:spacing w:line="276" w:lineRule="auto"/>
            <w:ind w:left="720" w:hanging="360"/>
          </w:pPr>
        </w:pPrChange>
      </w:pPr>
      <w:moveFromRangeStart w:id="1256" w:author="David Singer Github #37" w:date="2022-02-09T15:03:00Z" w:name="move95311438"/>
      <w:moveFrom w:id="1257" w:author="David Singer Github #37" w:date="2022-02-09T15:03:00Z">
        <w:del w:id="1258" w:author="David Singer Github #37" w:date="2022-02-09T15:09:00Z">
          <w:r w:rsidRPr="003176D3" w:rsidDel="00CE6E92">
            <w:rPr>
              <w:lang w:val="en-GB"/>
            </w:rPr>
            <w:delText xml:space="preserve">when the </w:delText>
          </w:r>
          <w:r w:rsidRPr="00A3770E" w:rsidDel="00CE6E92">
            <w:rPr>
              <w:rStyle w:val="codeChar"/>
            </w:rPr>
            <w:delText>construction_method</w:delText>
          </w:r>
          <w:r w:rsidRPr="003176D3" w:rsidDel="00CE6E92">
            <w:rPr>
              <w:lang w:val="en-GB"/>
            </w:rPr>
            <w:delText xml:space="preserve"> specifies offsets into the </w:delText>
          </w:r>
          <w:r w:rsidRPr="00A3770E" w:rsidDel="00CE6E92">
            <w:rPr>
              <w:rStyle w:val="codeChar"/>
            </w:rPr>
            <w:delText>ItemDataBox</w:delText>
          </w:r>
          <w:r w:rsidRPr="003176D3" w:rsidDel="00CE6E92">
            <w:rPr>
              <w:lang w:val="en-GB"/>
            </w:rPr>
            <w:delText xml:space="preserve">, the </w:delText>
          </w:r>
          <w:r w:rsidRPr="003176D3" w:rsidDel="00CE6E92">
            <w:rPr>
              <w:rFonts w:cs="Arial"/>
              <w:lang w:val="en-GB"/>
            </w:rPr>
            <w:delText xml:space="preserve">data origin is the beginning of data[] in the </w:delText>
          </w:r>
          <w:r w:rsidRPr="00A3770E" w:rsidDel="00CE6E92">
            <w:rPr>
              <w:rStyle w:val="codeChar"/>
            </w:rPr>
            <w:delText>ItemDataBox</w:delText>
          </w:r>
          <w:r w:rsidRPr="003176D3" w:rsidDel="00CE6E92">
            <w:rPr>
              <w:lang w:val="en-GB"/>
            </w:rPr>
            <w:delText>;</w:delText>
          </w:r>
        </w:del>
      </w:moveFrom>
      <w:moveFromRangeEnd w:id="1256"/>
    </w:p>
    <w:p w14:paraId="46E98A85" w14:textId="7A72A242" w:rsidR="00C25EA5" w:rsidRPr="003176D3" w:rsidDel="00CE6E92" w:rsidRDefault="00C25EA5">
      <w:pPr>
        <w:numPr>
          <w:ilvl w:val="0"/>
          <w:numId w:val="49"/>
        </w:numPr>
        <w:spacing w:line="276" w:lineRule="auto"/>
        <w:rPr>
          <w:del w:id="1259" w:author="David Singer Github #37" w:date="2022-02-09T15:09:00Z"/>
          <w:lang w:val="en-GB"/>
        </w:rPr>
        <w:pPrChange w:id="1260" w:author="David Singer Github #37" w:date="2022-02-09T14:56:00Z">
          <w:pPr>
            <w:numPr>
              <w:numId w:val="44"/>
            </w:numPr>
            <w:spacing w:line="276" w:lineRule="auto"/>
            <w:ind w:left="720" w:hanging="360"/>
          </w:pPr>
        </w:pPrChange>
      </w:pPr>
      <w:moveFromRangeStart w:id="1261" w:author="David Singer Github #37" w:date="2022-02-09T15:04:00Z" w:name="move95311511"/>
      <w:moveFrom w:id="1262" w:author="David Singer Github #37" w:date="2022-02-09T15:04:00Z">
        <w:del w:id="1263" w:author="David Singer Github #37" w:date="2022-02-09T15:09:00Z">
          <w:r w:rsidRPr="003176D3" w:rsidDel="00CE6E92">
            <w:rPr>
              <w:lang w:val="en-GB"/>
            </w:rPr>
            <w:delText>when the data reference specifies another item, the data origin is the first byte of the concatenated data (of all the extents) of that item;</w:delText>
          </w:r>
        </w:del>
      </w:moveFrom>
      <w:moveFromRangeEnd w:id="1261"/>
    </w:p>
    <w:p w14:paraId="0873E284" w14:textId="736AFEE2" w:rsidR="00C25EA5" w:rsidRPr="003176D3" w:rsidDel="00CE6E92" w:rsidRDefault="00C25EA5" w:rsidP="00C25EA5">
      <w:pPr>
        <w:pStyle w:val="Note"/>
        <w:rPr>
          <w:del w:id="1264" w:author="David Singer Github #37" w:date="2022-02-09T15:09:00Z"/>
          <w:lang w:val="en-GB"/>
        </w:rPr>
      </w:pPr>
      <w:del w:id="1265" w:author="David Singer Github #37" w:date="2022-02-09T15:09:00Z">
        <w:r w:rsidDel="00CE6E92">
          <w:rPr>
            <w:lang w:val="en-GB"/>
          </w:rPr>
          <w:delText>NOTE 2</w:delText>
        </w:r>
        <w:r w:rsidDel="00CE6E92">
          <w:rPr>
            <w:lang w:val="en-GB"/>
          </w:rPr>
          <w:tab/>
        </w:r>
        <w:r w:rsidRPr="003176D3" w:rsidDel="00CE6E92">
          <w:rPr>
            <w:lang w:val="en-GB"/>
          </w:rPr>
          <w:delText xml:space="preserve">There are offset calculations in other parts of this file format based on the beginning of a box header; in contrast, item data offsets are calculated relative to the box </w:delText>
        </w:r>
        <w:r w:rsidDel="00CE6E92">
          <w:rPr>
            <w:lang w:val="en-GB"/>
          </w:rPr>
          <w:delText>payload</w:delText>
        </w:r>
        <w:r w:rsidRPr="003176D3" w:rsidDel="00CE6E92">
          <w:rPr>
            <w:lang w:val="en-GB"/>
          </w:rPr>
          <w:delText>.</w:delText>
        </w:r>
      </w:del>
    </w:p>
    <w:p w14:paraId="39EB5F1C" w14:textId="5919A817" w:rsidR="001F0F8E" w:rsidRPr="003176D3" w:rsidRDefault="001F0F8E" w:rsidP="001F0F8E">
      <w:pPr>
        <w:rPr>
          <w:ins w:id="1266" w:author="David Singer Github #37" w:date="2022-02-09T14:58:00Z"/>
          <w:lang w:val="en-GB"/>
        </w:rPr>
      </w:pPr>
      <w:ins w:id="1267" w:author="David Singer Github #37" w:date="2022-02-09T14:58:00Z">
        <w:r w:rsidRPr="003176D3">
          <w:rPr>
            <w:lang w:val="en-GB"/>
          </w:rPr>
          <w:t>If only one extent is used (</w:t>
        </w:r>
        <w:proofErr w:type="spellStart"/>
        <w:r w:rsidRPr="00A3770E">
          <w:rPr>
            <w:rStyle w:val="codeChar"/>
          </w:rPr>
          <w:t>extent_count</w:t>
        </w:r>
        <w:proofErr w:type="spellEnd"/>
        <w:r w:rsidRPr="003176D3">
          <w:rPr>
            <w:lang w:val="en-GB"/>
          </w:rPr>
          <w:t xml:space="preserve"> = 1) then either or both of the offset and length may be implied</w:t>
        </w:r>
      </w:ins>
      <w:ins w:id="1268" w:author="David Singer Github #37" w:date="2022-02-09T15:18:00Z">
        <w:r w:rsidR="00B97D61">
          <w:rPr>
            <w:lang w:val="en-GB"/>
          </w:rPr>
          <w:t xml:space="preserve">, </w:t>
        </w:r>
        <w:r w:rsidR="00B97D61" w:rsidRPr="00B97D61">
          <w:rPr>
            <w:lang w:val="en-GB"/>
          </w:rPr>
          <w:t xml:space="preserve">i.e. by setting </w:t>
        </w:r>
        <w:proofErr w:type="spellStart"/>
        <w:r w:rsidR="00B97D61" w:rsidRPr="00B97D61">
          <w:rPr>
            <w:rFonts w:ascii="Courier New" w:hAnsi="Courier New" w:cs="Courier New"/>
            <w:lang w:val="en-GB"/>
            <w:rPrChange w:id="1269" w:author="David Singer Github #37" w:date="2022-02-09T15:18:00Z">
              <w:rPr>
                <w:lang w:val="en-GB"/>
              </w:rPr>
            </w:rPrChange>
          </w:rPr>
          <w:t>offset_size</w:t>
        </w:r>
        <w:proofErr w:type="spellEnd"/>
        <w:r w:rsidR="00B97D61" w:rsidRPr="00B97D61">
          <w:rPr>
            <w:lang w:val="en-GB"/>
          </w:rPr>
          <w:t xml:space="preserve"> or </w:t>
        </w:r>
        <w:proofErr w:type="spellStart"/>
        <w:r w:rsidR="00B97D61" w:rsidRPr="00B97D61">
          <w:rPr>
            <w:rFonts w:ascii="Courier New" w:hAnsi="Courier New" w:cs="Courier New"/>
            <w:lang w:val="en-GB"/>
            <w:rPrChange w:id="1270" w:author="David Singer Github #37" w:date="2022-02-09T15:18:00Z">
              <w:rPr>
                <w:lang w:val="en-GB"/>
              </w:rPr>
            </w:rPrChange>
          </w:rPr>
          <w:t>length_size</w:t>
        </w:r>
        <w:proofErr w:type="spellEnd"/>
        <w:r w:rsidR="00B97D61" w:rsidRPr="00B97D61">
          <w:rPr>
            <w:lang w:val="en-GB"/>
          </w:rPr>
          <w:t xml:space="preserve"> to 0</w:t>
        </w:r>
        <w:r w:rsidR="00B97D61">
          <w:rPr>
            <w:lang w:val="en-GB"/>
          </w:rPr>
          <w:t>.</w:t>
        </w:r>
      </w:ins>
    </w:p>
    <w:p w14:paraId="60C59F65" w14:textId="6EF1F492" w:rsidR="00C25EA5" w:rsidDel="00F664AA" w:rsidRDefault="00F664AA" w:rsidP="00C25EA5">
      <w:pPr>
        <w:rPr>
          <w:del w:id="1271" w:author="David Singer Github #37" w:date="2022-02-09T15:21:00Z"/>
          <w:lang w:val="en-GB"/>
        </w:rPr>
      </w:pPr>
      <w:ins w:id="1272" w:author="David Singer Github #37" w:date="2022-02-09T15:21:00Z">
        <w:r w:rsidRPr="003176D3">
          <w:rPr>
            <w:lang w:val="en-GB"/>
          </w:rPr>
          <w:t xml:space="preserve">References into the same file as this </w:t>
        </w:r>
        <w:r>
          <w:rPr>
            <w:lang w:val="en-GB"/>
          </w:rPr>
          <w:t>structure-data</w:t>
        </w:r>
        <w:r w:rsidRPr="003176D3">
          <w:rPr>
            <w:lang w:val="en-GB"/>
          </w:rPr>
          <w:t>, or items divided into more than one extent, should have an explicit offset and length, or use a MIME type requiring a different interpretation of the file, to avoid infinite recursion.</w:t>
        </w:r>
      </w:ins>
      <w:del w:id="1273" w:author="David Singer Github #37" w:date="2022-02-09T15:21:00Z">
        <w:r w:rsidR="00C25EA5" w:rsidRPr="00EC6C63" w:rsidDel="00B97D61">
          <w:rPr>
            <w:rFonts w:cs="Arial"/>
            <w:color w:val="000000"/>
            <w:szCs w:val="22"/>
            <w:lang w:val="en-GB" w:eastAsia="fr-FR"/>
          </w:rPr>
          <w:delText xml:space="preserve">The </w:delText>
        </w:r>
        <w:r w:rsidR="00C25EA5" w:rsidRPr="00A3770E" w:rsidDel="00B97D61">
          <w:rPr>
            <w:rStyle w:val="codeChar"/>
          </w:rPr>
          <w:delText>data_reference_index</w:delText>
        </w:r>
        <w:r w:rsidR="00C25EA5" w:rsidRPr="00EC6C63" w:rsidDel="00B97D61">
          <w:rPr>
            <w:rFonts w:cs="Arial"/>
            <w:color w:val="000000"/>
            <w:szCs w:val="22"/>
            <w:lang w:val="en-GB" w:eastAsia="fr-FR"/>
          </w:rPr>
          <w:delText xml:space="preserve"> may take the value 0, indicating a reference into the same file as this </w:delText>
        </w:r>
        <w:r w:rsidR="00C25EA5" w:rsidDel="00B97D61">
          <w:rPr>
            <w:lang w:val="en-GB"/>
          </w:rPr>
          <w:delText>structure-data</w:delText>
        </w:r>
        <w:r w:rsidR="00C25EA5" w:rsidRPr="00EC6C63" w:rsidDel="00B97D61">
          <w:rPr>
            <w:rFonts w:cs="Arial"/>
            <w:color w:val="000000"/>
            <w:szCs w:val="22"/>
            <w:lang w:val="en-GB" w:eastAsia="fr-FR"/>
          </w:rPr>
          <w:delText xml:space="preserve">, or an index into the data references in the </w:delText>
        </w:r>
        <w:r w:rsidR="00C25EA5" w:rsidRPr="00A3770E" w:rsidDel="00B97D61">
          <w:rPr>
            <w:rStyle w:val="codeChar"/>
          </w:rPr>
          <w:delText>DataInformationBox</w:delText>
        </w:r>
        <w:r w:rsidR="00C25EA5" w:rsidRPr="00EC6C63" w:rsidDel="00B97D61">
          <w:rPr>
            <w:rFonts w:cs="Arial"/>
            <w:color w:val="000000"/>
            <w:szCs w:val="22"/>
            <w:lang w:val="en-GB" w:eastAsia="fr-FR"/>
          </w:rPr>
          <w:delText xml:space="preserve"> in the containing </w:delText>
        </w:r>
        <w:r w:rsidR="00C25EA5" w:rsidRPr="00A3770E" w:rsidDel="00B97D61">
          <w:rPr>
            <w:rStyle w:val="codeChar"/>
          </w:rPr>
          <w:delText>MetaBox</w:delText>
        </w:r>
        <w:r w:rsidR="00C25EA5" w:rsidRPr="00EC6C63" w:rsidDel="00B97D61">
          <w:rPr>
            <w:rFonts w:cs="Arial"/>
            <w:color w:val="000000"/>
            <w:szCs w:val="22"/>
            <w:lang w:val="en-GB" w:eastAsia="fr-FR"/>
          </w:rPr>
          <w:delText>, with value 1 indicating the first entry in the data reference list</w:delText>
        </w:r>
        <w:r w:rsidR="00C25EA5" w:rsidRPr="00EC6C63" w:rsidDel="00B97D61">
          <w:rPr>
            <w:rFonts w:cs="Cambria"/>
            <w:szCs w:val="22"/>
            <w:lang w:val="en-GB" w:eastAsia="fr-FR"/>
          </w:rPr>
          <w:delText>.</w:delText>
        </w:r>
      </w:del>
    </w:p>
    <w:p w14:paraId="53408816" w14:textId="77777777" w:rsidR="00F664AA" w:rsidRPr="003176D3" w:rsidRDefault="00F664AA" w:rsidP="00C25EA5">
      <w:pPr>
        <w:rPr>
          <w:ins w:id="1274" w:author="David Singer Github #37" w:date="2022-02-09T15:21:00Z"/>
          <w:lang w:val="en-GB"/>
        </w:rPr>
      </w:pPr>
    </w:p>
    <w:p w14:paraId="1880BD6F" w14:textId="77777777" w:rsidR="00C25EA5" w:rsidRPr="003176D3" w:rsidRDefault="00C25EA5" w:rsidP="00C25EA5">
      <w:pPr>
        <w:rPr>
          <w:lang w:val="en-GB"/>
        </w:rPr>
      </w:pPr>
      <w:r w:rsidRPr="003176D3">
        <w:rPr>
          <w:lang w:val="en-GB"/>
        </w:rPr>
        <w:t xml:space="preserve">Some referenced data may itself use offset/length techniques to address resources within it (e.g. an MP4 file might be ‘included’ in this way). Normally such offsets in the item itself are relative to the beginning of the containing file. The field ‘base offset’ provides an additional offset for offset calculations within that contained data. For example, if an MP4 file is included within a file formatted to this </w:t>
      </w:r>
      <w:r>
        <w:rPr>
          <w:lang w:val="en-GB"/>
        </w:rPr>
        <w:t>document</w:t>
      </w:r>
      <w:r w:rsidRPr="003176D3">
        <w:rPr>
          <w:lang w:val="en-GB"/>
        </w:rPr>
        <w:t>, then normally data-offsets within that MP4 section are relative to the beginning of file; the base offset adds to those offsets.</w:t>
      </w:r>
    </w:p>
    <w:p w14:paraId="1DF019B4" w14:textId="77777777" w:rsidR="00C25EA5" w:rsidRPr="003176D3" w:rsidRDefault="00C25EA5" w:rsidP="00C25EA5">
      <w:pPr>
        <w:rPr>
          <w:lang w:val="en-GB"/>
        </w:rPr>
      </w:pPr>
      <w:r w:rsidRPr="003176D3">
        <w:rPr>
          <w:lang w:val="en-GB"/>
        </w:rPr>
        <w:t>If an item is constructed from other items, and those source items are protected, the offset and length information apply to the source items after they have been de-protected. That is, the target item data is formed from unprotected source data.</w:t>
      </w:r>
    </w:p>
    <w:p w14:paraId="1F16C1B8" w14:textId="77777777" w:rsidR="00C25EA5" w:rsidRDefault="00C25EA5" w:rsidP="00C25EA5">
      <w:pPr>
        <w:rPr>
          <w:lang w:val="en-GB"/>
        </w:rPr>
      </w:pPr>
      <w:r w:rsidRPr="003176D3">
        <w:rPr>
          <w:lang w:val="en-GB"/>
        </w:rPr>
        <w:t xml:space="preserve">For maximum compatibility, version 0 of this box should be used in preference to version 1 with </w:t>
      </w:r>
      <w:r w:rsidRPr="00A3770E">
        <w:rPr>
          <w:rStyle w:val="codeChar"/>
        </w:rPr>
        <w:t>construction_method==0</w:t>
      </w:r>
      <w:r w:rsidRPr="003176D3">
        <w:rPr>
          <w:lang w:val="en-GB"/>
        </w:rPr>
        <w:t xml:space="preserve">, </w:t>
      </w:r>
      <w:r w:rsidRPr="003176D3">
        <w:rPr>
          <w:rFonts w:hint="eastAsia"/>
          <w:lang w:val="en-GB"/>
        </w:rPr>
        <w:t xml:space="preserve">or version 2 </w:t>
      </w:r>
      <w:r w:rsidRPr="003176D3">
        <w:rPr>
          <w:lang w:val="en-GB"/>
        </w:rPr>
        <w:t>when possible.</w:t>
      </w:r>
      <w:r w:rsidRPr="003176D3">
        <w:rPr>
          <w:rFonts w:hint="eastAsia"/>
          <w:lang w:val="en-GB"/>
        </w:rPr>
        <w:t xml:space="preserve"> </w:t>
      </w:r>
      <w:r w:rsidRPr="003176D3">
        <w:rPr>
          <w:lang w:val="en-GB"/>
        </w:rPr>
        <w:t>Similarly, v</w:t>
      </w:r>
      <w:r w:rsidRPr="003176D3">
        <w:rPr>
          <w:rFonts w:hint="eastAsia"/>
          <w:lang w:val="en-GB"/>
        </w:rPr>
        <w:t xml:space="preserve">ersion 2 of this box should </w:t>
      </w:r>
      <w:r w:rsidRPr="003176D3">
        <w:rPr>
          <w:lang w:val="en-GB"/>
        </w:rPr>
        <w:t xml:space="preserve">only </w:t>
      </w:r>
      <w:r w:rsidRPr="003176D3">
        <w:rPr>
          <w:rFonts w:hint="eastAsia"/>
          <w:lang w:val="en-GB"/>
        </w:rPr>
        <w:t xml:space="preserve">be used </w:t>
      </w:r>
      <w:r w:rsidRPr="003176D3">
        <w:rPr>
          <w:lang w:val="en-GB"/>
        </w:rPr>
        <w:t>when</w:t>
      </w:r>
      <w:r w:rsidRPr="003176D3">
        <w:rPr>
          <w:rFonts w:hint="eastAsia"/>
          <w:lang w:val="en-GB"/>
        </w:rPr>
        <w:t xml:space="preserve"> support </w:t>
      </w:r>
      <w:r w:rsidRPr="003176D3">
        <w:rPr>
          <w:lang w:val="en-GB"/>
        </w:rPr>
        <w:t xml:space="preserve">for </w:t>
      </w:r>
      <w:r w:rsidRPr="003176D3">
        <w:rPr>
          <w:rFonts w:hint="eastAsia"/>
          <w:lang w:val="en-GB"/>
        </w:rPr>
        <w:t xml:space="preserve">large </w:t>
      </w:r>
      <w:r w:rsidRPr="00A3770E">
        <w:rPr>
          <w:rStyle w:val="codeChar"/>
        </w:rPr>
        <w:t>item_ID</w:t>
      </w:r>
      <w:r w:rsidRPr="003176D3">
        <w:rPr>
          <w:rFonts w:hint="eastAsia"/>
          <w:lang w:val="en-GB"/>
        </w:rPr>
        <w:t xml:space="preserve"> values </w:t>
      </w:r>
      <w:r w:rsidRPr="003176D3">
        <w:rPr>
          <w:lang w:val="en-GB"/>
        </w:rPr>
        <w:t>(</w:t>
      </w:r>
      <w:r w:rsidRPr="003176D3">
        <w:rPr>
          <w:rFonts w:hint="eastAsia"/>
          <w:lang w:val="en-GB"/>
        </w:rPr>
        <w:t>exceeding 6553</w:t>
      </w:r>
      <w:r w:rsidRPr="003176D3">
        <w:rPr>
          <w:lang w:val="en-GB"/>
        </w:rPr>
        <w:t>5) is required or expected to be required</w:t>
      </w:r>
      <w:r w:rsidRPr="003176D3">
        <w:rPr>
          <w:rFonts w:hint="eastAsia"/>
          <w:lang w:val="en-GB"/>
        </w:rPr>
        <w:t>.</w:t>
      </w:r>
    </w:p>
    <w:p w14:paraId="47127394" w14:textId="77777777" w:rsidR="00C25EA5" w:rsidRPr="00EC6C63" w:rsidRDefault="00C25EA5" w:rsidP="00C25EA5">
      <w:pPr>
        <w:pStyle w:val="Note"/>
        <w:rPr>
          <w:rFonts w:cs="Times"/>
          <w:color w:val="000000"/>
          <w:szCs w:val="22"/>
          <w:lang w:val="en-GB" w:eastAsia="fr-FR"/>
        </w:rPr>
      </w:pPr>
      <w:r>
        <w:rPr>
          <w:lang w:val="en-GB"/>
        </w:rPr>
        <w:t>NOTE 3</w:t>
      </w:r>
      <w:r w:rsidRPr="00EC6C63">
        <w:rPr>
          <w:lang w:val="en-GB"/>
        </w:rPr>
        <w:tab/>
        <w:t xml:space="preserve">When </w:t>
      </w:r>
      <w:r w:rsidRPr="00A3770E">
        <w:rPr>
          <w:rStyle w:val="codeChar"/>
        </w:rPr>
        <w:t>construction_method</w:t>
      </w:r>
      <w:r w:rsidRPr="00EC6C63">
        <w:rPr>
          <w:lang w:val="en-GB"/>
        </w:rPr>
        <w:t xml:space="preserve"> 2 is used and one item needs to have an offset of 0 into another item, the </w:t>
      </w:r>
      <w:r w:rsidRPr="00A3770E">
        <w:rPr>
          <w:rStyle w:val="codeChar"/>
        </w:rPr>
        <w:t>base_offset</w:t>
      </w:r>
      <w:r w:rsidRPr="00EC6C63">
        <w:rPr>
          <w:lang w:val="en-GB"/>
        </w:rPr>
        <w:t xml:space="preserve"> field </w:t>
      </w:r>
      <w:r>
        <w:rPr>
          <w:lang w:val="en-GB"/>
        </w:rPr>
        <w:t xml:space="preserve">is </w:t>
      </w:r>
      <w:r w:rsidRPr="00EC6C63">
        <w:rPr>
          <w:lang w:val="en-GB"/>
        </w:rPr>
        <w:t>set to 0.</w:t>
      </w:r>
    </w:p>
    <w:p w14:paraId="6EB7F6AA" w14:textId="01913BBA" w:rsidR="00011E2A" w:rsidRDefault="00011E2A" w:rsidP="00102C1F">
      <w:pPr>
        <w:rPr>
          <w:i/>
          <w:iCs/>
          <w:lang w:val="en-GB"/>
        </w:rPr>
      </w:pPr>
      <w:r>
        <w:rPr>
          <w:i/>
          <w:iCs/>
          <w:lang w:val="en-GB"/>
        </w:rPr>
        <w:t>In 8.11.3.3 change</w:t>
      </w:r>
      <w:ins w:id="1275" w:author="David Singer Github #37" w:date="2022-02-09T15:23:00Z">
        <w:r w:rsidR="00F664AA">
          <w:rPr>
            <w:i/>
            <w:iCs/>
            <w:lang w:val="en-GB"/>
          </w:rPr>
          <w:t xml:space="preserve"> the two field definitions</w:t>
        </w:r>
      </w:ins>
    </w:p>
    <w:p w14:paraId="38573CBA" w14:textId="77777777" w:rsidR="00011E2A" w:rsidRDefault="00011E2A" w:rsidP="00011E2A">
      <w:pPr>
        <w:pStyle w:val="fields"/>
        <w:jc w:val="both"/>
      </w:pPr>
      <w:r w:rsidRPr="00A3770E">
        <w:rPr>
          <w:rStyle w:val="codeChar"/>
          <w:rFonts w:eastAsia="MS Mincho"/>
        </w:rPr>
        <w:t>data-reference-index</w:t>
      </w:r>
      <w:r>
        <w:t xml:space="preserve"> </w:t>
      </w:r>
      <w:r w:rsidRPr="00EC6C63">
        <w:rPr>
          <w:rFonts w:cs="Cambria"/>
          <w:color w:val="000000"/>
          <w:lang w:eastAsia="fr-FR"/>
        </w:rPr>
        <w:t xml:space="preserve">is either zero ('this file') or an index, with value 1 indicating the first entry, into the data references in the </w:t>
      </w:r>
      <w:r w:rsidRPr="00A3770E">
        <w:rPr>
          <w:rStyle w:val="codeChar"/>
          <w:rFonts w:eastAsia="MS Mincho"/>
        </w:rPr>
        <w:t>DataInformationBox</w:t>
      </w:r>
      <w:r w:rsidRPr="00EC6C63">
        <w:rPr>
          <w:rFonts w:cs="Cambria"/>
          <w:color w:val="000000"/>
          <w:lang w:eastAsia="fr-FR"/>
        </w:rPr>
        <w:t>.</w:t>
      </w:r>
    </w:p>
    <w:p w14:paraId="7ABC81CC" w14:textId="77777777" w:rsidR="00F664AA" w:rsidRDefault="00F664AA" w:rsidP="00F664AA">
      <w:pPr>
        <w:pStyle w:val="fields"/>
        <w:rPr>
          <w:ins w:id="1276" w:author="David Singer Github #37" w:date="2022-02-09T15:23:00Z"/>
        </w:rPr>
      </w:pPr>
      <w:ins w:id="1277" w:author="David Singer Github #37" w:date="2022-02-09T15:23:00Z">
        <w:r w:rsidRPr="00A3770E">
          <w:rPr>
            <w:rStyle w:val="codeChar"/>
            <w:rFonts w:eastAsia="MS Mincho"/>
          </w:rPr>
          <w:t>extent_length</w:t>
        </w:r>
        <w:r>
          <w:t xml:space="preserve"> provides the absolute length in bytes of this metadata item extent. If </w:t>
        </w:r>
        <w:r w:rsidRPr="00A3770E">
          <w:rPr>
            <w:rStyle w:val="codeChar"/>
            <w:rFonts w:eastAsia="MS Mincho"/>
          </w:rPr>
          <w:t>length_size</w:t>
        </w:r>
        <w:r>
          <w:t xml:space="preserve"> is 0, </w:t>
        </w:r>
        <w:r w:rsidRPr="00A3770E">
          <w:rPr>
            <w:rStyle w:val="codeChar"/>
            <w:rFonts w:eastAsia="MS Mincho"/>
          </w:rPr>
          <w:t>extent_length</w:t>
        </w:r>
        <w:r>
          <w:t xml:space="preserve"> takes the value 0. If the value is 0, then length of the extent is the length of the entire referenced container.</w:t>
        </w:r>
      </w:ins>
    </w:p>
    <w:p w14:paraId="38BF8593" w14:textId="15F87119" w:rsidR="00011E2A" w:rsidRDefault="00011E2A" w:rsidP="00102C1F">
      <w:pPr>
        <w:rPr>
          <w:i/>
          <w:iCs/>
          <w:lang w:val="en-GB"/>
        </w:rPr>
      </w:pPr>
      <w:r>
        <w:rPr>
          <w:i/>
          <w:iCs/>
          <w:lang w:val="en-GB"/>
        </w:rPr>
        <w:t>to</w:t>
      </w:r>
    </w:p>
    <w:p w14:paraId="77178181" w14:textId="2B68C958" w:rsidR="00011E2A" w:rsidRPr="00011E2A" w:rsidRDefault="00011E2A" w:rsidP="00011E2A">
      <w:pPr>
        <w:pStyle w:val="fields"/>
        <w:jc w:val="both"/>
      </w:pPr>
      <w:r w:rsidRPr="00A3770E">
        <w:rPr>
          <w:rStyle w:val="codeChar"/>
          <w:rFonts w:eastAsia="MS Mincho"/>
        </w:rPr>
        <w:t>data</w:t>
      </w:r>
      <w:r>
        <w:rPr>
          <w:rStyle w:val="codeChar"/>
          <w:rFonts w:eastAsia="MS Mincho"/>
        </w:rPr>
        <w:t>_</w:t>
      </w:r>
      <w:r w:rsidRPr="00A3770E">
        <w:rPr>
          <w:rStyle w:val="codeChar"/>
          <w:rFonts w:eastAsia="MS Mincho"/>
        </w:rPr>
        <w:t>reference</w:t>
      </w:r>
      <w:r>
        <w:rPr>
          <w:rStyle w:val="codeChar"/>
          <w:rFonts w:eastAsia="MS Mincho"/>
        </w:rPr>
        <w:t>_</w:t>
      </w:r>
      <w:r w:rsidRPr="00A3770E">
        <w:rPr>
          <w:rStyle w:val="codeChar"/>
          <w:rFonts w:eastAsia="MS Mincho"/>
        </w:rPr>
        <w:t>index</w:t>
      </w:r>
      <w:r>
        <w:t xml:space="preserve"> </w:t>
      </w:r>
      <w:r w:rsidRPr="00EC6C63">
        <w:rPr>
          <w:rFonts w:cs="Cambria"/>
          <w:color w:val="000000"/>
          <w:lang w:eastAsia="fr-FR"/>
        </w:rPr>
        <w:t xml:space="preserve">is either zero ('this file') or an index, with value 1 indicating the first entry, into the data references in the </w:t>
      </w:r>
      <w:r w:rsidRPr="00A3770E">
        <w:rPr>
          <w:rStyle w:val="codeChar"/>
          <w:rFonts w:eastAsia="MS Mincho"/>
        </w:rPr>
        <w:t>DataInformationBox</w:t>
      </w:r>
      <w:r w:rsidRPr="00EC6C63">
        <w:rPr>
          <w:rFonts w:cs="Cambria"/>
          <w:color w:val="000000"/>
          <w:lang w:eastAsia="fr-FR"/>
        </w:rPr>
        <w:t>.</w:t>
      </w:r>
    </w:p>
    <w:p w14:paraId="05C08AFB" w14:textId="57DA52BA" w:rsidR="00F664AA" w:rsidRDefault="00F664AA" w:rsidP="00F664AA">
      <w:pPr>
        <w:pStyle w:val="fields"/>
        <w:rPr>
          <w:ins w:id="1278" w:author="David Singer Github #37" w:date="2022-02-09T15:23:00Z"/>
        </w:rPr>
      </w:pPr>
      <w:ins w:id="1279" w:author="David Singer Github #37" w:date="2022-02-09T15:23:00Z">
        <w:r w:rsidRPr="00A3770E">
          <w:rPr>
            <w:rStyle w:val="codeChar"/>
            <w:rFonts w:eastAsia="MS Mincho"/>
          </w:rPr>
          <w:t>extent_length</w:t>
        </w:r>
        <w:r>
          <w:t xml:space="preserve"> provides the absolute length in bytes of this metadata item extent. If </w:t>
        </w:r>
        <w:r w:rsidRPr="00A3770E">
          <w:rPr>
            <w:rStyle w:val="codeChar"/>
            <w:rFonts w:eastAsia="MS Mincho"/>
          </w:rPr>
          <w:t>length_size</w:t>
        </w:r>
        <w:r>
          <w:t xml:space="preserve"> is 0, </w:t>
        </w:r>
        <w:r w:rsidRPr="00A3770E">
          <w:rPr>
            <w:rStyle w:val="codeChar"/>
            <w:rFonts w:eastAsia="MS Mincho"/>
          </w:rPr>
          <w:t>extent_length</w:t>
        </w:r>
        <w:r>
          <w:t xml:space="preserve"> takes the value 0.</w:t>
        </w:r>
      </w:ins>
    </w:p>
    <w:p w14:paraId="5590626A" w14:textId="54C0422F" w:rsidR="00102C1F" w:rsidRDefault="00102C1F" w:rsidP="00102C1F">
      <w:pPr>
        <w:rPr>
          <w:i/>
          <w:iCs/>
          <w:lang w:val="en-GB"/>
        </w:rPr>
      </w:pPr>
      <w:r>
        <w:rPr>
          <w:i/>
          <w:iCs/>
          <w:lang w:val="en-GB"/>
        </w:rPr>
        <w:t>In 8.11.4.1 change</w:t>
      </w:r>
    </w:p>
    <w:p w14:paraId="1F1C4FE8" w14:textId="77777777" w:rsidR="00102C1F" w:rsidRPr="00981145" w:rsidRDefault="00102C1F" w:rsidP="00102C1F">
      <w:pPr>
        <w:rPr>
          <w:lang w:val="en-GB"/>
        </w:rPr>
      </w:pPr>
      <w:r w:rsidRPr="003176D3">
        <w:rPr>
          <w:lang w:val="en-GB"/>
        </w:rPr>
        <w:t xml:space="preserve">For a given handler, the primary data may be one of the referenced items when it is desired that it be stored elsewhere, or divided into extents; or the primary metadata may be contained in the </w:t>
      </w:r>
      <w:r w:rsidRPr="00A3770E">
        <w:rPr>
          <w:rStyle w:val="codeChar"/>
        </w:rPr>
        <w:t>MetaBox</w:t>
      </w:r>
      <w:r w:rsidRPr="003176D3">
        <w:rPr>
          <w:lang w:val="en-GB"/>
        </w:rPr>
        <w:t xml:space="preserve"> (e.g. in an </w:t>
      </w:r>
      <w:r w:rsidRPr="00A3770E">
        <w:rPr>
          <w:rStyle w:val="codeChar"/>
        </w:rPr>
        <w:t>XMLBox</w:t>
      </w:r>
      <w:r w:rsidRPr="003176D3">
        <w:rPr>
          <w:lang w:val="en-GB"/>
        </w:rPr>
        <w:t>). Either this box</w:t>
      </w:r>
      <w:r>
        <w:rPr>
          <w:lang w:val="en-GB"/>
        </w:rPr>
        <w:t xml:space="preserve"> shall</w:t>
      </w:r>
      <w:r w:rsidRPr="003176D3">
        <w:rPr>
          <w:lang w:val="en-GB"/>
        </w:rPr>
        <w:t xml:space="preserve"> occur, or there</w:t>
      </w:r>
      <w:r>
        <w:rPr>
          <w:lang w:val="en-GB"/>
        </w:rPr>
        <w:t xml:space="preserve"> shall</w:t>
      </w:r>
      <w:r w:rsidRPr="003176D3">
        <w:rPr>
          <w:lang w:val="en-GB"/>
        </w:rPr>
        <w:t xml:space="preserve"> be a box within the </w:t>
      </w:r>
      <w:r w:rsidRPr="00A3770E">
        <w:rPr>
          <w:rStyle w:val="codeChar"/>
        </w:rPr>
        <w:t>MetaBox</w:t>
      </w:r>
      <w:r w:rsidRPr="003176D3">
        <w:rPr>
          <w:lang w:val="en-GB"/>
        </w:rPr>
        <w:t xml:space="preserve"> (e.g. an </w:t>
      </w:r>
      <w:r w:rsidRPr="00A3770E">
        <w:rPr>
          <w:rStyle w:val="codeChar"/>
        </w:rPr>
        <w:t>XMLBox</w:t>
      </w:r>
      <w:r w:rsidRPr="003176D3">
        <w:rPr>
          <w:lang w:val="en-GB"/>
        </w:rPr>
        <w:t>) containing the primary information in the format required by the identified handler.</w:t>
      </w:r>
    </w:p>
    <w:p w14:paraId="1C323121" w14:textId="77777777" w:rsidR="00102C1F" w:rsidRDefault="00102C1F" w:rsidP="00102C1F">
      <w:pPr>
        <w:rPr>
          <w:i/>
          <w:iCs/>
          <w:lang w:val="en-GB"/>
        </w:rPr>
      </w:pPr>
      <w:r>
        <w:rPr>
          <w:i/>
          <w:iCs/>
          <w:lang w:val="en-GB"/>
        </w:rPr>
        <w:t>to</w:t>
      </w:r>
    </w:p>
    <w:p w14:paraId="4C937B28" w14:textId="77777777" w:rsidR="00102C1F" w:rsidRPr="00981145" w:rsidRDefault="00102C1F" w:rsidP="00102C1F">
      <w:pPr>
        <w:rPr>
          <w:lang w:val="en-GB"/>
        </w:rPr>
      </w:pPr>
      <w:r>
        <w:rPr>
          <w:lang w:val="en-GB"/>
        </w:rPr>
        <w:t>T</w:t>
      </w:r>
      <w:r w:rsidRPr="003176D3">
        <w:rPr>
          <w:lang w:val="en-GB"/>
        </w:rPr>
        <w:t xml:space="preserve">he primary data may be one of the referenced items when it is desired that it be stored elsewhere, or divided into extents; or the primary metadata may be contained in the </w:t>
      </w:r>
      <w:r w:rsidRPr="00A3770E">
        <w:rPr>
          <w:rStyle w:val="codeChar"/>
        </w:rPr>
        <w:t>MetaBox</w:t>
      </w:r>
      <w:r w:rsidRPr="003176D3">
        <w:rPr>
          <w:lang w:val="en-GB"/>
        </w:rPr>
        <w:t xml:space="preserve"> </w:t>
      </w:r>
      <w:r w:rsidRPr="003176D3">
        <w:rPr>
          <w:lang w:val="en-GB"/>
        </w:rPr>
        <w:lastRenderedPageBreak/>
        <w:t xml:space="preserve">(e.g. in an </w:t>
      </w:r>
      <w:r w:rsidRPr="00A3770E">
        <w:rPr>
          <w:rStyle w:val="codeChar"/>
        </w:rPr>
        <w:t>XMLBox</w:t>
      </w:r>
      <w:r w:rsidRPr="003176D3">
        <w:rPr>
          <w:lang w:val="en-GB"/>
        </w:rPr>
        <w:t>). Either this box</w:t>
      </w:r>
      <w:r>
        <w:rPr>
          <w:lang w:val="en-GB"/>
        </w:rPr>
        <w:t xml:space="preserve"> shall</w:t>
      </w:r>
      <w:r w:rsidRPr="003176D3">
        <w:rPr>
          <w:lang w:val="en-GB"/>
        </w:rPr>
        <w:t xml:space="preserve"> occur, or there</w:t>
      </w:r>
      <w:r>
        <w:rPr>
          <w:lang w:val="en-GB"/>
        </w:rPr>
        <w:t xml:space="preserve"> shall</w:t>
      </w:r>
      <w:r w:rsidRPr="003176D3">
        <w:rPr>
          <w:lang w:val="en-GB"/>
        </w:rPr>
        <w:t xml:space="preserve"> be a box within the </w:t>
      </w:r>
      <w:r w:rsidRPr="00A3770E">
        <w:rPr>
          <w:rStyle w:val="codeChar"/>
        </w:rPr>
        <w:t>MetaBox</w:t>
      </w:r>
      <w:r w:rsidRPr="003176D3">
        <w:rPr>
          <w:lang w:val="en-GB"/>
        </w:rPr>
        <w:t xml:space="preserve"> (e.g. an </w:t>
      </w:r>
      <w:r w:rsidRPr="00A3770E">
        <w:rPr>
          <w:rStyle w:val="codeChar"/>
        </w:rPr>
        <w:t>XMLBox</w:t>
      </w:r>
      <w:r w:rsidRPr="003176D3">
        <w:rPr>
          <w:lang w:val="en-GB"/>
        </w:rPr>
        <w:t>) containing the primary information in the format required by the identified handler.</w:t>
      </w:r>
    </w:p>
    <w:p w14:paraId="7148AF94" w14:textId="77777777" w:rsidR="00A83CF3" w:rsidRDefault="00A83CF3" w:rsidP="00D41C4F">
      <w:pPr>
        <w:rPr>
          <w:i/>
          <w:iCs/>
          <w:lang w:val="en-GB"/>
        </w:rPr>
      </w:pPr>
      <w:r>
        <w:rPr>
          <w:i/>
          <w:iCs/>
          <w:lang w:val="en-GB"/>
        </w:rPr>
        <w:t>In 8.11.5.1 add after</w:t>
      </w:r>
    </w:p>
    <w:p w14:paraId="5887A2E5" w14:textId="07324DD2" w:rsidR="00A83CF3" w:rsidRPr="00A83CF3" w:rsidRDefault="00A83CF3" w:rsidP="00A83CF3">
      <w:pPr>
        <w:rPr>
          <w:lang w:val="en-GB"/>
        </w:rPr>
      </w:pPr>
      <w:r w:rsidRPr="003176D3">
        <w:rPr>
          <w:lang w:val="en-GB"/>
        </w:rPr>
        <w:t xml:space="preserve">The </w:t>
      </w:r>
      <w:r w:rsidRPr="00A3770E">
        <w:rPr>
          <w:rStyle w:val="codeChar"/>
        </w:rPr>
        <w:t>ItemProtectionBox</w:t>
      </w:r>
      <w:r w:rsidRPr="003176D3">
        <w:rPr>
          <w:lang w:val="en-GB"/>
        </w:rPr>
        <w:t xml:space="preserve"> provides an array of item protection information, for use by the </w:t>
      </w:r>
      <w:r w:rsidRPr="00A3770E">
        <w:rPr>
          <w:rStyle w:val="codeChar"/>
        </w:rPr>
        <w:t>ItemInfoBox</w:t>
      </w:r>
      <w:r w:rsidRPr="003176D3">
        <w:rPr>
          <w:lang w:val="en-GB"/>
        </w:rPr>
        <w:t>.</w:t>
      </w:r>
    </w:p>
    <w:p w14:paraId="2BC4CEC1" w14:textId="77777777" w:rsidR="00A83CF3" w:rsidRDefault="00A83CF3" w:rsidP="00D41C4F">
      <w:pPr>
        <w:rPr>
          <w:i/>
          <w:iCs/>
          <w:lang w:val="en-GB"/>
        </w:rPr>
      </w:pPr>
      <w:r>
        <w:rPr>
          <w:i/>
          <w:iCs/>
          <w:lang w:val="en-GB"/>
        </w:rPr>
        <w:t>the following</w:t>
      </w:r>
    </w:p>
    <w:p w14:paraId="0809B363" w14:textId="06C3E536" w:rsidR="00A83CF3" w:rsidRDefault="00A83CF3" w:rsidP="00D41C4F">
      <w:pPr>
        <w:rPr>
          <w:iCs/>
          <w:lang w:val="en-GB"/>
        </w:rPr>
      </w:pPr>
      <w:r>
        <w:rPr>
          <w:iCs/>
          <w:lang w:val="en-GB"/>
        </w:rPr>
        <w:t xml:space="preserve">The </w:t>
      </w:r>
      <w:proofErr w:type="spellStart"/>
      <w:r w:rsidRPr="00F94F22">
        <w:rPr>
          <w:rFonts w:ascii="Courier New" w:hAnsi="Courier New" w:cs="Courier New"/>
          <w:iCs/>
          <w:lang w:val="en-GB"/>
        </w:rPr>
        <w:t>ProtectionSchemeInfoBox</w:t>
      </w:r>
      <w:r>
        <w:rPr>
          <w:iCs/>
          <w:lang w:val="en-GB"/>
        </w:rPr>
        <w:t>es</w:t>
      </w:r>
      <w:proofErr w:type="spellEnd"/>
      <w:r>
        <w:rPr>
          <w:iCs/>
          <w:lang w:val="en-GB"/>
        </w:rPr>
        <w:t xml:space="preserve"> shall not contain an </w:t>
      </w:r>
      <w:proofErr w:type="spellStart"/>
      <w:r w:rsidRPr="00F94F22">
        <w:rPr>
          <w:rFonts w:ascii="Courier New" w:hAnsi="Courier New" w:cs="Courier New"/>
          <w:iCs/>
          <w:lang w:val="en-GB"/>
        </w:rPr>
        <w:t>OriginalFormatBox</w:t>
      </w:r>
      <w:proofErr w:type="spellEnd"/>
      <w:r>
        <w:rPr>
          <w:iCs/>
          <w:lang w:val="en-GB"/>
        </w:rPr>
        <w:t xml:space="preserve"> when present in an </w:t>
      </w:r>
      <w:proofErr w:type="spellStart"/>
      <w:r w:rsidRPr="00F94F22">
        <w:rPr>
          <w:rFonts w:ascii="Courier New" w:hAnsi="Courier New" w:cs="Courier New"/>
          <w:iCs/>
          <w:lang w:val="en-GB"/>
        </w:rPr>
        <w:t>ItemProtectionBox</w:t>
      </w:r>
      <w:proofErr w:type="spellEnd"/>
      <w:r>
        <w:rPr>
          <w:iCs/>
          <w:lang w:val="en-GB"/>
        </w:rPr>
        <w:t>.</w:t>
      </w:r>
    </w:p>
    <w:p w14:paraId="243CEFA8" w14:textId="6098BEF5" w:rsidR="00102C1F" w:rsidRPr="00102C1F" w:rsidRDefault="00102C1F" w:rsidP="00D41C4F">
      <w:pPr>
        <w:rPr>
          <w:i/>
          <w:lang w:val="en-GB"/>
        </w:rPr>
      </w:pPr>
      <w:r w:rsidRPr="00102C1F">
        <w:rPr>
          <w:i/>
          <w:lang w:val="en-GB"/>
        </w:rPr>
        <w:t>In 8.11.14.3, change</w:t>
      </w:r>
    </w:p>
    <w:p w14:paraId="3D2E6874" w14:textId="77777777" w:rsidR="00102C1F" w:rsidRPr="0005774B" w:rsidRDefault="00102C1F" w:rsidP="00102C1F">
      <w:pPr>
        <w:pStyle w:val="fields"/>
      </w:pPr>
      <w:r w:rsidRPr="00A3770E">
        <w:rPr>
          <w:rStyle w:val="codeChar"/>
          <w:rFonts w:eastAsia="MS Mincho"/>
        </w:rPr>
        <w:t>property_index</w:t>
      </w:r>
      <w:r>
        <w:t xml:space="preserve"> is either 0 indicating that no property is associated (the essential indicator shall also be 0), or is the 1-based index (counting all boxes, including </w:t>
      </w:r>
      <w:r w:rsidRPr="00A3770E">
        <w:rPr>
          <w:rStyle w:val="codeChar"/>
          <w:rFonts w:eastAsia="MS Mincho"/>
        </w:rPr>
        <w:t>FreeSpace</w:t>
      </w:r>
      <w:r>
        <w:t xml:space="preserve"> boxes) of the associated property box in the </w:t>
      </w:r>
      <w:r w:rsidRPr="00A3770E">
        <w:rPr>
          <w:rStyle w:val="codeChar"/>
          <w:rFonts w:eastAsia="MS Mincho"/>
        </w:rPr>
        <w:t>ItemPropertyContainerBox</w:t>
      </w:r>
      <w:r>
        <w:t xml:space="preserve"> contained in the same </w:t>
      </w:r>
      <w:r w:rsidRPr="00A3770E">
        <w:rPr>
          <w:rStyle w:val="codeChar"/>
          <w:rFonts w:eastAsia="MS Mincho"/>
        </w:rPr>
        <w:t>ItemPropertiesBox</w:t>
      </w:r>
      <w:r>
        <w:t>.</w:t>
      </w:r>
    </w:p>
    <w:p w14:paraId="5EE29D96" w14:textId="3CFD982C" w:rsidR="00102C1F" w:rsidRPr="00102C1F" w:rsidRDefault="00102C1F" w:rsidP="00D41C4F">
      <w:pPr>
        <w:rPr>
          <w:i/>
          <w:lang w:val="en-GB"/>
        </w:rPr>
      </w:pPr>
      <w:r w:rsidRPr="00102C1F">
        <w:rPr>
          <w:i/>
          <w:lang w:val="en-GB"/>
        </w:rPr>
        <w:t>to</w:t>
      </w:r>
    </w:p>
    <w:p w14:paraId="3AE472F8" w14:textId="49F4A993" w:rsidR="00102C1F" w:rsidRPr="0005774B" w:rsidRDefault="00102C1F" w:rsidP="00102C1F">
      <w:pPr>
        <w:pStyle w:val="fields"/>
      </w:pPr>
      <w:r w:rsidRPr="00A3770E">
        <w:rPr>
          <w:rStyle w:val="codeChar"/>
          <w:rFonts w:eastAsia="MS Mincho"/>
        </w:rPr>
        <w:t>property_index</w:t>
      </w:r>
      <w:r>
        <w:t xml:space="preserve"> is either 0 indicating that no property is associated (the essential indicator shall also be 0), or is the 1-based index (counting all boxes, including </w:t>
      </w:r>
      <w:r w:rsidRPr="00A3770E">
        <w:rPr>
          <w:rStyle w:val="codeChar"/>
          <w:rFonts w:eastAsia="MS Mincho"/>
        </w:rPr>
        <w:t>FreeSpace</w:t>
      </w:r>
      <w:r>
        <w:t xml:space="preserve"> boxes) of the associated property box in the </w:t>
      </w:r>
      <w:r w:rsidRPr="00A3770E">
        <w:rPr>
          <w:rStyle w:val="codeChar"/>
          <w:rFonts w:eastAsia="MS Mincho"/>
        </w:rPr>
        <w:t>ItemPropertyContainerBox</w:t>
      </w:r>
      <w:r>
        <w:t xml:space="preserve"> contained in the same </w:t>
      </w:r>
      <w:r w:rsidRPr="00A3770E">
        <w:rPr>
          <w:rStyle w:val="codeChar"/>
          <w:rFonts w:eastAsia="MS Mincho"/>
        </w:rPr>
        <w:t>ItemPropertiesBox</w:t>
      </w:r>
      <w:r>
        <w:t xml:space="preserve">. </w:t>
      </w:r>
      <w:r w:rsidRPr="00A3770E">
        <w:rPr>
          <w:rStyle w:val="codeChar"/>
          <w:rFonts w:eastAsia="MS Mincho"/>
        </w:rPr>
        <w:t>property_index</w:t>
      </w:r>
      <w:r>
        <w:t xml:space="preserve"> shall not be greater than the number of boxes contained in the associated </w:t>
      </w:r>
      <w:r w:rsidRPr="00A3770E">
        <w:rPr>
          <w:rStyle w:val="codeChar"/>
          <w:rFonts w:eastAsia="MS Mincho"/>
        </w:rPr>
        <w:t>ItemPropertyContainerBox</w:t>
      </w:r>
      <w:r>
        <w:rPr>
          <w:rStyle w:val="codeChar"/>
          <w:rFonts w:eastAsia="MS Mincho"/>
        </w:rPr>
        <w:t>.</w:t>
      </w:r>
    </w:p>
    <w:p w14:paraId="76882094" w14:textId="11921AB1" w:rsidR="000E78B9" w:rsidRDefault="000E78B9" w:rsidP="0018563E">
      <w:pPr>
        <w:rPr>
          <w:rFonts w:ascii="Times New Roman" w:hAnsi="Times New Roman"/>
          <w:i/>
          <w:iCs/>
          <w:sz w:val="24"/>
          <w:lang w:val="en-GB"/>
        </w:rPr>
      </w:pPr>
      <w:r>
        <w:rPr>
          <w:rFonts w:ascii="Times New Roman" w:hAnsi="Times New Roman"/>
          <w:i/>
          <w:iCs/>
          <w:sz w:val="24"/>
          <w:lang w:val="en-GB"/>
        </w:rPr>
        <w:t>Add the following as clause 8.11.16</w:t>
      </w:r>
    </w:p>
    <w:p w14:paraId="48C60F1D" w14:textId="5C8A2FFB" w:rsidR="000E78B9" w:rsidRPr="00A7512A" w:rsidRDefault="000E78B9" w:rsidP="000E78B9">
      <w:pPr>
        <w:keepNext/>
        <w:tabs>
          <w:tab w:val="left" w:pos="660"/>
          <w:tab w:val="left" w:pos="880"/>
        </w:tabs>
        <w:suppressAutoHyphens/>
        <w:spacing w:before="60" w:line="230" w:lineRule="exact"/>
        <w:jc w:val="left"/>
        <w:outlineLvl w:val="2"/>
        <w:rPr>
          <w:b/>
          <w:sz w:val="20"/>
          <w:lang w:val="en-US"/>
        </w:rPr>
      </w:pPr>
      <w:bookmarkStart w:id="1280" w:name="_Toc494362223"/>
      <w:r w:rsidRPr="00A7512A">
        <w:rPr>
          <w:b/>
          <w:sz w:val="20"/>
          <w:lang w:val="en-US"/>
        </w:rPr>
        <w:t>8.11.16</w:t>
      </w:r>
      <w:r w:rsidRPr="00A7512A">
        <w:rPr>
          <w:b/>
          <w:sz w:val="20"/>
          <w:lang w:val="en-US"/>
        </w:rPr>
        <w:tab/>
      </w:r>
      <w:bookmarkEnd w:id="1280"/>
      <w:r w:rsidRPr="00A7512A">
        <w:rPr>
          <w:b/>
          <w:sz w:val="20"/>
          <w:lang w:val="en-US"/>
        </w:rPr>
        <w:t>Handler property</w:t>
      </w:r>
    </w:p>
    <w:p w14:paraId="713EA97E" w14:textId="0A64E046" w:rsidR="000E78B9" w:rsidRPr="00A7512A" w:rsidRDefault="000E78B9" w:rsidP="000E78B9">
      <w:pPr>
        <w:keepNext/>
        <w:tabs>
          <w:tab w:val="left" w:pos="940"/>
          <w:tab w:val="left" w:pos="1140"/>
          <w:tab w:val="left" w:pos="1360"/>
        </w:tabs>
        <w:suppressAutoHyphens/>
        <w:spacing w:before="60" w:line="230" w:lineRule="exact"/>
        <w:jc w:val="left"/>
        <w:outlineLvl w:val="3"/>
        <w:rPr>
          <w:b/>
          <w:sz w:val="20"/>
          <w:lang w:val="en-US"/>
        </w:rPr>
      </w:pPr>
      <w:r w:rsidRPr="00A7512A">
        <w:rPr>
          <w:b/>
          <w:sz w:val="20"/>
          <w:lang w:val="en-US"/>
        </w:rPr>
        <w:t>8.11.16.1</w:t>
      </w:r>
      <w:r w:rsidRPr="00A7512A">
        <w:rPr>
          <w:b/>
          <w:sz w:val="20"/>
          <w:lang w:val="en-US"/>
        </w:rPr>
        <w:tab/>
        <w:t>Definition</w:t>
      </w:r>
    </w:p>
    <w:p w14:paraId="1148D503" w14:textId="46F1D0F2" w:rsidR="000E78B9" w:rsidRPr="003E4535" w:rsidRDefault="000E78B9" w:rsidP="000E78B9">
      <w:pPr>
        <w:pStyle w:val="Atom"/>
      </w:pPr>
      <w:r w:rsidRPr="003E4535">
        <w:t>Box Type:</w:t>
      </w:r>
      <w:r w:rsidRPr="003E4535">
        <w:tab/>
      </w:r>
      <w:r>
        <w:rPr>
          <w:rFonts w:ascii="Courier New" w:hAnsi="Courier New"/>
          <w:noProof/>
        </w:rPr>
        <w:t>'</w:t>
      </w:r>
      <w:r w:rsidRPr="003E4535">
        <w:rPr>
          <w:rFonts w:ascii="Courier New" w:hAnsi="Courier New"/>
          <w:noProof/>
          <w:lang w:eastAsia="ja-JP"/>
        </w:rPr>
        <w:t>hdlp</w:t>
      </w:r>
      <w:r>
        <w:rPr>
          <w:rFonts w:ascii="Courier New" w:hAnsi="Courier New"/>
          <w:noProof/>
        </w:rPr>
        <w:t>'</w:t>
      </w:r>
      <w:r w:rsidRPr="003E4535">
        <w:br/>
        <w:t>Property Type:</w:t>
      </w:r>
      <w:r w:rsidRPr="003E4535">
        <w:tab/>
        <w:t xml:space="preserve"> Descriptive item property</w:t>
      </w:r>
      <w:r w:rsidRPr="003E4535">
        <w:br/>
        <w:t>Container:</w:t>
      </w:r>
      <w:r w:rsidRPr="003E4535">
        <w:tab/>
      </w:r>
      <w:r w:rsidRPr="003E4535">
        <w:rPr>
          <w:rFonts w:ascii="Courier New" w:hAnsi="Courier New"/>
          <w:noProof/>
          <w:lang w:eastAsia="ja-JP"/>
        </w:rPr>
        <w:t>ItemPropertyContainerBox</w:t>
      </w:r>
      <w:r w:rsidRPr="003E4535">
        <w:br/>
        <w:t>Mandatory:</w:t>
      </w:r>
      <w:r w:rsidRPr="003E4535">
        <w:tab/>
        <w:t>No</w:t>
      </w:r>
      <w:r w:rsidRPr="003E4535">
        <w:br/>
        <w:t>Quantity:</w:t>
      </w:r>
      <w:r w:rsidRPr="003E4535">
        <w:tab/>
        <w:t xml:space="preserve">zero or </w:t>
      </w:r>
      <w:r w:rsidRPr="003E4535" w:rsidDel="008E76A3">
        <w:t>more</w:t>
      </w:r>
    </w:p>
    <w:p w14:paraId="322091FB" w14:textId="213D2595" w:rsidR="000E78B9" w:rsidRPr="000E78B9" w:rsidRDefault="000E78B9">
      <w:pPr>
        <w:rPr>
          <w:lang w:val="en-GB"/>
        </w:rPr>
        <w:pPrChange w:id="1281" w:author="David Singer" w:date="2022-02-21T14:57:00Z">
          <w:pPr>
            <w:spacing w:after="120"/>
          </w:pPr>
        </w:pPrChange>
      </w:pPr>
      <w:r w:rsidRPr="000E78B9">
        <w:rPr>
          <w:rFonts w:ascii="Courier New" w:eastAsia="Times New Roman" w:hAnsi="Courier New" w:cs="Courier New"/>
          <w:noProof/>
          <w:lang w:val="en-GB"/>
        </w:rPr>
        <w:t>HandlerProperty</w:t>
      </w:r>
      <w:r w:rsidRPr="000E78B9">
        <w:rPr>
          <w:lang w:val="en-GB"/>
        </w:rPr>
        <w:t xml:space="preserve"> provides a mapping of a media handler with an item in a </w:t>
      </w:r>
      <w:r w:rsidRPr="000E78B9">
        <w:rPr>
          <w:rFonts w:ascii="Courier New" w:eastAsia="Times New Roman" w:hAnsi="Courier New" w:cs="Courier New"/>
          <w:noProof/>
          <w:lang w:val="en-GB"/>
        </w:rPr>
        <w:t>MetaBox</w:t>
      </w:r>
      <w:r w:rsidRPr="000E78B9">
        <w:rPr>
          <w:lang w:val="en-GB"/>
        </w:rPr>
        <w:t>. Items that are alternatives of each other shall have the same handler property, or none.</w:t>
      </w:r>
    </w:p>
    <w:p w14:paraId="3A683898" w14:textId="5FEC437A" w:rsidR="000E78B9" w:rsidRPr="00A7512A" w:rsidRDefault="000E78B9" w:rsidP="000E78B9">
      <w:pPr>
        <w:keepNext/>
        <w:tabs>
          <w:tab w:val="left" w:pos="940"/>
          <w:tab w:val="left" w:pos="1140"/>
          <w:tab w:val="left" w:pos="1360"/>
        </w:tabs>
        <w:suppressAutoHyphens/>
        <w:spacing w:before="60" w:line="230" w:lineRule="exact"/>
        <w:jc w:val="left"/>
        <w:outlineLvl w:val="3"/>
        <w:rPr>
          <w:b/>
          <w:sz w:val="20"/>
          <w:lang w:val="en-US"/>
        </w:rPr>
      </w:pPr>
      <w:r w:rsidRPr="00A7512A">
        <w:rPr>
          <w:b/>
          <w:sz w:val="20"/>
          <w:lang w:val="en-US"/>
        </w:rPr>
        <w:t>8.11.16.2</w:t>
      </w:r>
      <w:r w:rsidRPr="00A7512A">
        <w:rPr>
          <w:b/>
          <w:sz w:val="20"/>
          <w:lang w:val="en-US"/>
        </w:rPr>
        <w:tab/>
        <w:t>Syntax</w:t>
      </w:r>
    </w:p>
    <w:p w14:paraId="0DABB59F" w14:textId="77777777" w:rsidR="000E78B9" w:rsidRPr="003E4535" w:rsidRDefault="000E78B9" w:rsidP="000E78B9">
      <w:pPr>
        <w:pStyle w:val="code"/>
      </w:pPr>
      <w:r w:rsidRPr="003E4535">
        <w:t>aligned(8) class HandlerProperty extends ItemFullProperty('hdlp', version=0, flags=0) {</w:t>
      </w:r>
      <w:r w:rsidRPr="003E4535">
        <w:br/>
      </w:r>
      <w:r w:rsidRPr="003E4535">
        <w:tab/>
        <w:t>unsigned int(32) handler_type;</w:t>
      </w:r>
      <w:r w:rsidRPr="003E4535">
        <w:br/>
        <w:t>}</w:t>
      </w:r>
    </w:p>
    <w:p w14:paraId="0F63435F" w14:textId="606C1181" w:rsidR="000E78B9" w:rsidRPr="00A7512A" w:rsidDel="00D54B22" w:rsidRDefault="000E78B9" w:rsidP="000E78B9">
      <w:pPr>
        <w:spacing w:after="120"/>
        <w:rPr>
          <w:del w:id="1282" w:author="David Singer" w:date="2022-02-21T14:56:00Z"/>
          <w:rFonts w:ascii="Times New Roman" w:hAnsi="Times New Roman"/>
          <w:sz w:val="20"/>
          <w:szCs w:val="24"/>
          <w:lang w:val="en-US"/>
        </w:rPr>
      </w:pPr>
    </w:p>
    <w:p w14:paraId="6DF78540" w14:textId="4FA248DA" w:rsidR="000E78B9" w:rsidRPr="00A7512A" w:rsidRDefault="000E78B9" w:rsidP="000E78B9">
      <w:pPr>
        <w:keepNext/>
        <w:tabs>
          <w:tab w:val="left" w:pos="940"/>
          <w:tab w:val="left" w:pos="1140"/>
          <w:tab w:val="left" w:pos="1360"/>
        </w:tabs>
        <w:suppressAutoHyphens/>
        <w:spacing w:before="60" w:line="230" w:lineRule="exact"/>
        <w:jc w:val="left"/>
        <w:outlineLvl w:val="3"/>
        <w:rPr>
          <w:b/>
          <w:sz w:val="20"/>
          <w:lang w:val="en-US"/>
        </w:rPr>
      </w:pPr>
      <w:r w:rsidRPr="00A7512A">
        <w:rPr>
          <w:b/>
          <w:sz w:val="20"/>
          <w:lang w:val="en-US"/>
        </w:rPr>
        <w:t>8.11.16.3</w:t>
      </w:r>
      <w:r w:rsidRPr="00A7512A">
        <w:rPr>
          <w:b/>
          <w:sz w:val="20"/>
          <w:lang w:val="en-US"/>
        </w:rPr>
        <w:tab/>
        <w:t>Semantics</w:t>
      </w:r>
    </w:p>
    <w:p w14:paraId="4DBF6AE0" w14:textId="77777777" w:rsidR="000E78B9" w:rsidRPr="002570FD" w:rsidRDefault="000E78B9">
      <w:pPr>
        <w:pStyle w:val="fields"/>
        <w:rPr>
          <w:rFonts w:ascii="Courier New" w:hAnsi="Courier New"/>
          <w:b/>
          <w:noProof/>
        </w:rPr>
        <w:pPrChange w:id="1283" w:author="David Singer" w:date="2022-02-21T14:57:00Z">
          <w:pPr>
            <w:tabs>
              <w:tab w:val="left" w:pos="1440"/>
              <w:tab w:val="left" w:pos="8010"/>
            </w:tabs>
            <w:spacing w:after="220"/>
            <w:ind w:left="360" w:hanging="360"/>
            <w:contextualSpacing/>
          </w:pPr>
        </w:pPrChange>
      </w:pPr>
      <w:r w:rsidRPr="003E4535">
        <w:rPr>
          <w:rFonts w:ascii="Courier New" w:hAnsi="Courier New"/>
          <w:noProof/>
        </w:rPr>
        <w:t xml:space="preserve">handler_type </w:t>
      </w:r>
      <w:r w:rsidRPr="003E4535">
        <w:t xml:space="preserve">is a four-character-code which corresponds to a media handler type. </w:t>
      </w:r>
      <w:r>
        <w:t xml:space="preserve">When the </w:t>
      </w:r>
      <w:proofErr w:type="spellStart"/>
      <w:r w:rsidRPr="008665EA">
        <w:rPr>
          <w:rFonts w:ascii="Courier" w:hAnsi="Courier"/>
        </w:rPr>
        <w:t>HandlerProperty</w:t>
      </w:r>
      <w:proofErr w:type="spellEnd"/>
      <w:r>
        <w:t xml:space="preserve"> is associated with the primary item, </w:t>
      </w:r>
      <w:proofErr w:type="spellStart"/>
      <w:r w:rsidRPr="008665EA">
        <w:rPr>
          <w:rFonts w:ascii="Courier" w:hAnsi="Courier"/>
        </w:rPr>
        <w:t>handler_type</w:t>
      </w:r>
      <w:proofErr w:type="spellEnd"/>
      <w:r>
        <w:t xml:space="preserve"> of the </w:t>
      </w:r>
      <w:proofErr w:type="spellStart"/>
      <w:r w:rsidRPr="008665EA">
        <w:rPr>
          <w:rFonts w:ascii="Courier" w:hAnsi="Courier"/>
        </w:rPr>
        <w:t>HandlerProperty</w:t>
      </w:r>
      <w:proofErr w:type="spellEnd"/>
      <w:r>
        <w:t xml:space="preserve"> shall be equal to t</w:t>
      </w:r>
      <w:r w:rsidRPr="003E4535">
        <w:t xml:space="preserve">he </w:t>
      </w:r>
      <w:r w:rsidRPr="003E4535">
        <w:rPr>
          <w:rFonts w:ascii="Courier" w:hAnsi="Courier"/>
          <w:noProof/>
        </w:rPr>
        <w:t>handler_type</w:t>
      </w:r>
      <w:r w:rsidRPr="003E4535">
        <w:t xml:space="preserve"> of the </w:t>
      </w:r>
      <w:r w:rsidRPr="003E4535">
        <w:rPr>
          <w:rFonts w:ascii="Courier" w:hAnsi="Courier"/>
          <w:noProof/>
        </w:rPr>
        <w:t>MetaBox</w:t>
      </w:r>
      <w:r w:rsidRPr="003E4535">
        <w:t xml:space="preserve">. </w:t>
      </w:r>
      <w:r>
        <w:t>W</w:t>
      </w:r>
      <w:r w:rsidRPr="008563DD">
        <w:t>hen no specific handler type needs to be signalled</w:t>
      </w:r>
      <w:r>
        <w:t xml:space="preserve"> for an item, the </w:t>
      </w:r>
      <w:proofErr w:type="spellStart"/>
      <w:r w:rsidRPr="008665EA">
        <w:rPr>
          <w:rFonts w:ascii="Courier" w:hAnsi="Courier"/>
        </w:rPr>
        <w:t>HandlerProperty</w:t>
      </w:r>
      <w:proofErr w:type="spellEnd"/>
      <w:r>
        <w:t xml:space="preserve"> for the item may be absent or the </w:t>
      </w:r>
      <w:proofErr w:type="spellStart"/>
      <w:r w:rsidRPr="008665EA">
        <w:rPr>
          <w:rFonts w:ascii="Courier" w:hAnsi="Courier"/>
        </w:rPr>
        <w:t>handler_type</w:t>
      </w:r>
      <w:proofErr w:type="spellEnd"/>
      <w:r w:rsidRPr="008563DD">
        <w:t xml:space="preserve"> </w:t>
      </w:r>
      <w:r>
        <w:t>m</w:t>
      </w:r>
      <w:r w:rsidRPr="008563DD">
        <w:t xml:space="preserve">ay be </w:t>
      </w:r>
      <w:r w:rsidRPr="008665EA">
        <w:rPr>
          <w:rFonts w:ascii="Courier" w:hAnsi="Courier"/>
        </w:rPr>
        <w:t>'null'</w:t>
      </w:r>
      <w:r>
        <w:t xml:space="preserve">. </w:t>
      </w:r>
    </w:p>
    <w:p w14:paraId="04348D39" w14:textId="77777777" w:rsidR="00981145" w:rsidRDefault="00981145" w:rsidP="0018563E">
      <w:pPr>
        <w:rPr>
          <w:rFonts w:ascii="Times New Roman" w:hAnsi="Times New Roman"/>
          <w:i/>
          <w:iCs/>
          <w:sz w:val="24"/>
          <w:lang w:val="en-GB"/>
        </w:rPr>
      </w:pPr>
    </w:p>
    <w:p w14:paraId="5F4BBF16" w14:textId="41D785CB" w:rsidR="00ED1247" w:rsidRPr="00E42189" w:rsidRDefault="008971EC" w:rsidP="0018563E">
      <w:pPr>
        <w:rPr>
          <w:rFonts w:ascii="Times New Roman" w:hAnsi="Times New Roman"/>
          <w:i/>
          <w:iCs/>
          <w:sz w:val="24"/>
          <w:lang w:val="en-GB"/>
        </w:rPr>
      </w:pPr>
      <w:r w:rsidRPr="00E42189">
        <w:rPr>
          <w:rFonts w:ascii="Times New Roman" w:hAnsi="Times New Roman"/>
          <w:i/>
          <w:iCs/>
          <w:sz w:val="24"/>
          <w:lang w:val="en-GB"/>
        </w:rPr>
        <w:t>In 8.12.1</w:t>
      </w:r>
      <w:r w:rsidR="00E42189" w:rsidRPr="00E42189">
        <w:rPr>
          <w:rFonts w:ascii="Times New Roman" w:hAnsi="Times New Roman"/>
          <w:i/>
          <w:iCs/>
          <w:sz w:val="24"/>
          <w:lang w:val="en-GB"/>
        </w:rPr>
        <w:t xml:space="preserve"> change</w:t>
      </w:r>
    </w:p>
    <w:p w14:paraId="142690BA" w14:textId="77777777" w:rsidR="009D5F33" w:rsidRPr="003176D3" w:rsidRDefault="009D5F33" w:rsidP="009D5F33">
      <w:pPr>
        <w:numPr>
          <w:ilvl w:val="0"/>
          <w:numId w:val="27"/>
        </w:numPr>
        <w:spacing w:line="276" w:lineRule="auto"/>
        <w:rPr>
          <w:lang w:val="en-GB"/>
        </w:rPr>
      </w:pPr>
      <w:r w:rsidRPr="003176D3">
        <w:rPr>
          <w:lang w:val="en-GB"/>
        </w:rPr>
        <w:t xml:space="preserve">The four character code of the sample description is replaced with a four character code indicating protection encapsulation: these codes vary only by media-type. For example, </w:t>
      </w:r>
      <w:r w:rsidRPr="00A3770E">
        <w:rPr>
          <w:rStyle w:val="codeChar"/>
        </w:rPr>
        <w:t>'mp4v'</w:t>
      </w:r>
      <w:r w:rsidRPr="003176D3">
        <w:rPr>
          <w:lang w:val="en-GB"/>
        </w:rPr>
        <w:t xml:space="preserve"> is replaced with </w:t>
      </w:r>
      <w:r w:rsidRPr="00A3770E">
        <w:rPr>
          <w:rStyle w:val="codeChar"/>
        </w:rPr>
        <w:t>'encv'</w:t>
      </w:r>
      <w:r w:rsidRPr="003176D3">
        <w:rPr>
          <w:lang w:val="en-GB"/>
        </w:rPr>
        <w:t xml:space="preserve"> and </w:t>
      </w:r>
      <w:r w:rsidRPr="00A3770E">
        <w:rPr>
          <w:rStyle w:val="codeChar"/>
        </w:rPr>
        <w:t>'mp4a'</w:t>
      </w:r>
      <w:r w:rsidRPr="003176D3">
        <w:rPr>
          <w:lang w:val="en-GB"/>
        </w:rPr>
        <w:t xml:space="preserve"> is replaced with </w:t>
      </w:r>
      <w:r w:rsidRPr="00A3770E">
        <w:rPr>
          <w:rStyle w:val="codeChar"/>
        </w:rPr>
        <w:t>'enca'</w:t>
      </w:r>
      <w:r w:rsidRPr="003176D3">
        <w:rPr>
          <w:lang w:val="en-GB"/>
        </w:rPr>
        <w:t>.</w:t>
      </w:r>
    </w:p>
    <w:p w14:paraId="268AFB66" w14:textId="77777777" w:rsidR="009D5F33" w:rsidRPr="003176D3" w:rsidRDefault="009D5F33" w:rsidP="009D5F33">
      <w:pPr>
        <w:numPr>
          <w:ilvl w:val="0"/>
          <w:numId w:val="27"/>
        </w:numPr>
        <w:spacing w:line="276" w:lineRule="auto"/>
        <w:rPr>
          <w:lang w:val="en-GB"/>
        </w:rPr>
      </w:pPr>
      <w:r w:rsidRPr="003176D3">
        <w:rPr>
          <w:lang w:val="en-GB"/>
        </w:rPr>
        <w:t xml:space="preserve">A </w:t>
      </w:r>
      <w:r w:rsidRPr="00A3770E">
        <w:rPr>
          <w:rStyle w:val="codeChar"/>
        </w:rPr>
        <w:t>ProtectionSchemeInfoBox</w:t>
      </w:r>
      <w:r w:rsidRPr="003176D3">
        <w:rPr>
          <w:lang w:val="en-GB"/>
        </w:rPr>
        <w:t xml:space="preserve"> (</w:t>
      </w:r>
      <w:r w:rsidRPr="003176D3">
        <w:rPr>
          <w:i/>
          <w:lang w:val="en-GB"/>
        </w:rPr>
        <w:t>defined below</w:t>
      </w:r>
      <w:r w:rsidRPr="003176D3">
        <w:rPr>
          <w:lang w:val="en-GB"/>
        </w:rPr>
        <w:t>) is added to the sample description, leaving all other boxes unmodified.</w:t>
      </w:r>
    </w:p>
    <w:p w14:paraId="057283A7" w14:textId="5994AC67" w:rsidR="00E42189" w:rsidRPr="00E42189" w:rsidRDefault="00E42189" w:rsidP="0018563E">
      <w:pPr>
        <w:rPr>
          <w:rFonts w:ascii="Times New Roman" w:hAnsi="Times New Roman"/>
          <w:i/>
          <w:iCs/>
          <w:sz w:val="24"/>
          <w:lang w:val="en-GB"/>
        </w:rPr>
      </w:pPr>
      <w:r w:rsidRPr="00E42189">
        <w:rPr>
          <w:rFonts w:ascii="Times New Roman" w:hAnsi="Times New Roman"/>
          <w:i/>
          <w:iCs/>
          <w:sz w:val="24"/>
          <w:lang w:val="en-GB"/>
        </w:rPr>
        <w:t>to</w:t>
      </w:r>
    </w:p>
    <w:p w14:paraId="6AC2EA6A" w14:textId="58065B86" w:rsidR="009D5F33" w:rsidRPr="003176D3" w:rsidRDefault="009D5F33" w:rsidP="00F311AE">
      <w:pPr>
        <w:numPr>
          <w:ilvl w:val="0"/>
          <w:numId w:val="28"/>
        </w:numPr>
        <w:spacing w:line="276" w:lineRule="auto"/>
        <w:rPr>
          <w:lang w:val="en-GB"/>
        </w:rPr>
      </w:pPr>
      <w:r w:rsidRPr="003176D3">
        <w:rPr>
          <w:lang w:val="en-GB"/>
        </w:rPr>
        <w:t xml:space="preserve">The four character code of the sample </w:t>
      </w:r>
      <w:r>
        <w:rPr>
          <w:lang w:val="en-GB"/>
        </w:rPr>
        <w:t>entry</w:t>
      </w:r>
      <w:r w:rsidRPr="003176D3">
        <w:rPr>
          <w:lang w:val="en-GB"/>
        </w:rPr>
        <w:t xml:space="preserve"> is replaced with a four character code indicating protection encapsulation: these codes vary only by media-type. For example, </w:t>
      </w:r>
      <w:r w:rsidRPr="00A3770E">
        <w:rPr>
          <w:rStyle w:val="codeChar"/>
        </w:rPr>
        <w:t>'mp4v'</w:t>
      </w:r>
      <w:r w:rsidRPr="003176D3">
        <w:rPr>
          <w:lang w:val="en-GB"/>
        </w:rPr>
        <w:t xml:space="preserve"> is replaced with </w:t>
      </w:r>
      <w:r w:rsidRPr="00A3770E">
        <w:rPr>
          <w:rStyle w:val="codeChar"/>
        </w:rPr>
        <w:t>'encv'</w:t>
      </w:r>
      <w:r w:rsidRPr="003176D3">
        <w:rPr>
          <w:lang w:val="en-GB"/>
        </w:rPr>
        <w:t xml:space="preserve"> and </w:t>
      </w:r>
      <w:r w:rsidRPr="00A3770E">
        <w:rPr>
          <w:rStyle w:val="codeChar"/>
        </w:rPr>
        <w:t>'mp4a'</w:t>
      </w:r>
      <w:r w:rsidRPr="003176D3">
        <w:rPr>
          <w:lang w:val="en-GB"/>
        </w:rPr>
        <w:t xml:space="preserve"> is replaced with </w:t>
      </w:r>
      <w:r w:rsidRPr="00A3770E">
        <w:rPr>
          <w:rStyle w:val="codeChar"/>
        </w:rPr>
        <w:t>'enca'</w:t>
      </w:r>
      <w:r w:rsidRPr="003176D3">
        <w:rPr>
          <w:lang w:val="en-GB"/>
        </w:rPr>
        <w:t>.</w:t>
      </w:r>
    </w:p>
    <w:p w14:paraId="52A7E7B5" w14:textId="06F1FBA7" w:rsidR="009D5F33" w:rsidRPr="003176D3" w:rsidRDefault="009D5F33" w:rsidP="00F311AE">
      <w:pPr>
        <w:numPr>
          <w:ilvl w:val="0"/>
          <w:numId w:val="28"/>
        </w:numPr>
        <w:spacing w:line="276" w:lineRule="auto"/>
        <w:rPr>
          <w:lang w:val="en-GB"/>
        </w:rPr>
      </w:pPr>
      <w:r w:rsidRPr="003176D3">
        <w:rPr>
          <w:lang w:val="en-GB"/>
        </w:rPr>
        <w:t xml:space="preserve">A </w:t>
      </w:r>
      <w:r w:rsidRPr="00A3770E">
        <w:rPr>
          <w:rStyle w:val="codeChar"/>
        </w:rPr>
        <w:t>ProtectionSchemeInfoBox</w:t>
      </w:r>
      <w:r w:rsidRPr="003176D3">
        <w:rPr>
          <w:lang w:val="en-GB"/>
        </w:rPr>
        <w:t xml:space="preserve"> (</w:t>
      </w:r>
      <w:r w:rsidRPr="003176D3">
        <w:rPr>
          <w:i/>
          <w:lang w:val="en-GB"/>
        </w:rPr>
        <w:t>defined below</w:t>
      </w:r>
      <w:r w:rsidRPr="003176D3">
        <w:rPr>
          <w:lang w:val="en-GB"/>
        </w:rPr>
        <w:t xml:space="preserve">) is added to the sample </w:t>
      </w:r>
      <w:r>
        <w:rPr>
          <w:lang w:val="en-GB"/>
        </w:rPr>
        <w:t>entry</w:t>
      </w:r>
      <w:r w:rsidRPr="003176D3">
        <w:rPr>
          <w:lang w:val="en-GB"/>
        </w:rPr>
        <w:t>, leaving all other boxes unmodified.</w:t>
      </w:r>
    </w:p>
    <w:p w14:paraId="1B4F3905" w14:textId="729D90FE" w:rsidR="004D3FB8" w:rsidRDefault="004D3FB8" w:rsidP="00E42189">
      <w:pPr>
        <w:rPr>
          <w:i/>
          <w:iCs/>
          <w:lang w:val="en-GB"/>
        </w:rPr>
      </w:pPr>
      <w:r>
        <w:rPr>
          <w:i/>
          <w:iCs/>
          <w:lang w:val="en-GB"/>
        </w:rPr>
        <w:t>In 8.12.2.2 change</w:t>
      </w:r>
    </w:p>
    <w:p w14:paraId="3F064997" w14:textId="77777777" w:rsidR="004D3FB8" w:rsidRDefault="004D3FB8" w:rsidP="004D3FB8">
      <w:pPr>
        <w:pStyle w:val="code"/>
      </w:pPr>
      <w:r>
        <w:t>aligned(8) class ProtectionSchemeInfoBox(fmt) extends Box('sinf') {</w:t>
      </w:r>
      <w:r>
        <w:br/>
      </w:r>
      <w:r>
        <w:tab/>
        <w:t>OriginalFormatBox(fmt)</w:t>
      </w:r>
      <w:r>
        <w:tab/>
        <w:t>original_format;</w:t>
      </w:r>
      <w:r>
        <w:br/>
      </w:r>
      <w:r>
        <w:br/>
      </w:r>
      <w:r>
        <w:tab/>
        <w:t>SchemeTypeBox</w:t>
      </w:r>
      <w:r>
        <w:tab/>
      </w:r>
      <w:r>
        <w:tab/>
      </w:r>
      <w:r>
        <w:tab/>
        <w:t>scheme_type_box;</w:t>
      </w:r>
      <w:r>
        <w:tab/>
      </w:r>
      <w:r>
        <w:tab/>
        <w:t>// optional</w:t>
      </w:r>
      <w:r>
        <w:br/>
      </w:r>
      <w:r>
        <w:tab/>
        <w:t>SchemeInformationBox</w:t>
      </w:r>
      <w:r>
        <w:tab/>
        <w:t>info;</w:t>
      </w:r>
      <w:r>
        <w:tab/>
      </w:r>
      <w:r>
        <w:tab/>
      </w:r>
      <w:r>
        <w:tab/>
      </w:r>
      <w:r>
        <w:tab/>
      </w:r>
      <w:r>
        <w:tab/>
      </w:r>
      <w:r>
        <w:tab/>
        <w:t>// optional</w:t>
      </w:r>
      <w:r>
        <w:br/>
        <w:t>}</w:t>
      </w:r>
    </w:p>
    <w:p w14:paraId="21D04A86" w14:textId="75AA056E" w:rsidR="004D3FB8" w:rsidRDefault="004D3FB8" w:rsidP="00E42189">
      <w:pPr>
        <w:rPr>
          <w:i/>
          <w:iCs/>
          <w:lang w:val="en-GB"/>
        </w:rPr>
      </w:pPr>
      <w:r>
        <w:rPr>
          <w:i/>
          <w:iCs/>
          <w:lang w:val="en-GB"/>
        </w:rPr>
        <w:t>to</w:t>
      </w:r>
    </w:p>
    <w:p w14:paraId="76AB29A9" w14:textId="7505BB1D" w:rsidR="004D3FB8" w:rsidRDefault="004D3FB8" w:rsidP="004D3FB8">
      <w:pPr>
        <w:pStyle w:val="code"/>
      </w:pPr>
      <w:r>
        <w:t>aligned(8) class ProtectionSchemeInfoBox(fmt) extends Box('sinf') {</w:t>
      </w:r>
      <w:r>
        <w:br/>
      </w:r>
      <w:r>
        <w:tab/>
        <w:t>OriginalFormatBox(fmt)</w:t>
      </w:r>
      <w:r>
        <w:tab/>
        <w:t>original_format;</w:t>
      </w:r>
      <w:r>
        <w:br/>
      </w:r>
      <w:r>
        <w:tab/>
      </w:r>
      <w:r>
        <w:tab/>
      </w:r>
      <w:r w:rsidRPr="00847FFE">
        <w:t>//</w:t>
      </w:r>
      <w:r>
        <w:t xml:space="preserve"> </w:t>
      </w:r>
      <w:r w:rsidRPr="00847FFE">
        <w:t xml:space="preserve">mandatory for sample protection, </w:t>
      </w:r>
      <w:r>
        <w:br/>
      </w:r>
      <w:r>
        <w:tab/>
      </w:r>
      <w:r>
        <w:tab/>
        <w:t xml:space="preserve">//  </w:t>
      </w:r>
      <w:r w:rsidRPr="00847FFE">
        <w:t>shall not be present for item protection</w:t>
      </w:r>
      <w:r>
        <w:br/>
      </w:r>
      <w:r>
        <w:br/>
      </w:r>
      <w:r>
        <w:tab/>
        <w:t>SchemeTypeBox</w:t>
      </w:r>
      <w:r>
        <w:tab/>
      </w:r>
      <w:r>
        <w:tab/>
      </w:r>
      <w:r>
        <w:tab/>
        <w:t>scheme_type_box;</w:t>
      </w:r>
      <w:r>
        <w:tab/>
      </w:r>
      <w:r>
        <w:tab/>
        <w:t>// optional</w:t>
      </w:r>
      <w:r>
        <w:br/>
      </w:r>
      <w:r>
        <w:tab/>
        <w:t>SchemeInformationBox</w:t>
      </w:r>
      <w:r>
        <w:tab/>
        <w:t>info;</w:t>
      </w:r>
      <w:r>
        <w:tab/>
      </w:r>
      <w:r>
        <w:tab/>
      </w:r>
      <w:r>
        <w:tab/>
      </w:r>
      <w:r>
        <w:tab/>
      </w:r>
      <w:r>
        <w:tab/>
      </w:r>
      <w:r>
        <w:tab/>
        <w:t>// optional</w:t>
      </w:r>
      <w:r>
        <w:br/>
        <w:t>}</w:t>
      </w:r>
    </w:p>
    <w:p w14:paraId="0091A1C9" w14:textId="3AAD096C" w:rsidR="009D5F33" w:rsidRDefault="009D5F33" w:rsidP="00E42189">
      <w:pPr>
        <w:rPr>
          <w:i/>
          <w:iCs/>
          <w:lang w:val="en-GB"/>
        </w:rPr>
      </w:pPr>
      <w:r>
        <w:rPr>
          <w:i/>
          <w:iCs/>
          <w:lang w:val="en-GB"/>
        </w:rPr>
        <w:t>In 8.12.3.1 change</w:t>
      </w:r>
    </w:p>
    <w:p w14:paraId="6DF83CFC" w14:textId="77777777" w:rsidR="009D5F33" w:rsidRPr="003176D3" w:rsidRDefault="009D5F33" w:rsidP="009D5F33">
      <w:pPr>
        <w:rPr>
          <w:lang w:val="en-GB"/>
        </w:rPr>
      </w:pPr>
      <w:r w:rsidRPr="003176D3">
        <w:rPr>
          <w:lang w:val="en-GB"/>
        </w:rPr>
        <w:t xml:space="preserve">The </w:t>
      </w:r>
      <w:r w:rsidRPr="00A3770E">
        <w:rPr>
          <w:rStyle w:val="codeChar"/>
        </w:rPr>
        <w:t>OriginalFormatBox</w:t>
      </w:r>
      <w:r w:rsidRPr="003176D3">
        <w:rPr>
          <w:lang w:val="en-GB"/>
        </w:rPr>
        <w:t xml:space="preserve"> contains the four character code of the original un-transformed sample description.</w:t>
      </w:r>
    </w:p>
    <w:p w14:paraId="67FA411A" w14:textId="77777777" w:rsidR="009D5F33" w:rsidRDefault="009D5F33" w:rsidP="00E42189">
      <w:pPr>
        <w:rPr>
          <w:i/>
          <w:iCs/>
          <w:lang w:val="en-GB"/>
        </w:rPr>
      </w:pPr>
      <w:r>
        <w:rPr>
          <w:i/>
          <w:iCs/>
          <w:lang w:val="en-GB"/>
        </w:rPr>
        <w:lastRenderedPageBreak/>
        <w:t>to</w:t>
      </w:r>
    </w:p>
    <w:p w14:paraId="06A07D8E" w14:textId="0C4FD7B0" w:rsidR="009D5F33" w:rsidRPr="003176D3" w:rsidRDefault="009D5F33" w:rsidP="009D5F33">
      <w:pPr>
        <w:rPr>
          <w:lang w:val="en-GB"/>
        </w:rPr>
      </w:pPr>
      <w:r w:rsidRPr="003176D3">
        <w:rPr>
          <w:lang w:val="en-GB"/>
        </w:rPr>
        <w:t xml:space="preserve">The </w:t>
      </w:r>
      <w:r w:rsidRPr="00A3770E">
        <w:rPr>
          <w:rStyle w:val="codeChar"/>
        </w:rPr>
        <w:t>OriginalFormatBox</w:t>
      </w:r>
      <w:r w:rsidRPr="003176D3">
        <w:rPr>
          <w:lang w:val="en-GB"/>
        </w:rPr>
        <w:t xml:space="preserve"> contains the four character code of the original un-transformed sample </w:t>
      </w:r>
      <w:r>
        <w:rPr>
          <w:lang w:val="en-GB"/>
        </w:rPr>
        <w:t>entry</w:t>
      </w:r>
      <w:r w:rsidRPr="003176D3">
        <w:rPr>
          <w:lang w:val="en-GB"/>
        </w:rPr>
        <w:t>.</w:t>
      </w:r>
    </w:p>
    <w:p w14:paraId="03EC1118" w14:textId="00F63915" w:rsidR="00E42189" w:rsidRDefault="00E42189" w:rsidP="00E42189">
      <w:pPr>
        <w:rPr>
          <w:ins w:id="1284" w:author="David Singer" w:date="2022-02-21T15:02:00Z"/>
          <w:i/>
          <w:iCs/>
          <w:lang w:val="en-GB"/>
        </w:rPr>
      </w:pPr>
      <w:r w:rsidRPr="00925C2F">
        <w:rPr>
          <w:i/>
          <w:iCs/>
          <w:lang w:val="en-GB"/>
        </w:rPr>
        <w:t>In 8.15.</w:t>
      </w:r>
      <w:r w:rsidR="00A7512A">
        <w:rPr>
          <w:i/>
          <w:iCs/>
          <w:lang w:val="en-GB"/>
        </w:rPr>
        <w:t>2</w:t>
      </w:r>
      <w:r w:rsidR="00A7512A" w:rsidRPr="00925C2F">
        <w:rPr>
          <w:i/>
          <w:iCs/>
          <w:lang w:val="en-GB"/>
        </w:rPr>
        <w:t xml:space="preserve"> </w:t>
      </w:r>
      <w:del w:id="1285" w:author="David Singer" w:date="2022-02-21T15:03:00Z">
        <w:r w:rsidR="00A61F55" w:rsidDel="009F3F9E">
          <w:rPr>
            <w:i/>
            <w:iCs/>
            <w:lang w:val="en-GB"/>
          </w:rPr>
          <w:delText xml:space="preserve">revise </w:delText>
        </w:r>
      </w:del>
      <w:ins w:id="1286" w:author="David Singer" w:date="2022-02-21T15:03:00Z">
        <w:r w:rsidR="009F3F9E">
          <w:rPr>
            <w:i/>
            <w:iCs/>
            <w:lang w:val="en-GB"/>
          </w:rPr>
          <w:t xml:space="preserve">change </w:t>
        </w:r>
      </w:ins>
    </w:p>
    <w:p w14:paraId="502AEF00" w14:textId="77777777" w:rsidR="009F3F9E" w:rsidRPr="003176D3" w:rsidRDefault="009F3F9E" w:rsidP="009F3F9E">
      <w:pPr>
        <w:rPr>
          <w:ins w:id="1287" w:author="David Singer" w:date="2022-02-21T15:02:00Z"/>
          <w:lang w:val="en-GB"/>
        </w:rPr>
      </w:pPr>
      <w:ins w:id="1288" w:author="David Singer" w:date="2022-02-21T15:02:00Z">
        <w:r w:rsidRPr="00EC6C63">
          <w:rPr>
            <w:lang w:val="en-GB"/>
          </w:rPr>
          <w:t>A restricted sample entry is defined as a sample entry on which the following transformation procedure has been applied:</w:t>
        </w:r>
      </w:ins>
    </w:p>
    <w:p w14:paraId="1A1FB622" w14:textId="77777777" w:rsidR="009F3F9E" w:rsidRPr="003176D3" w:rsidRDefault="009F3F9E" w:rsidP="009F3F9E">
      <w:pPr>
        <w:numPr>
          <w:ilvl w:val="0"/>
          <w:numId w:val="64"/>
        </w:numPr>
        <w:tabs>
          <w:tab w:val="clear" w:pos="1440"/>
          <w:tab w:val="num" w:pos="993"/>
        </w:tabs>
        <w:spacing w:line="276" w:lineRule="auto"/>
        <w:ind w:left="993" w:hanging="426"/>
        <w:rPr>
          <w:ins w:id="1289" w:author="David Singer" w:date="2022-02-21T15:02:00Z"/>
          <w:lang w:val="en-GB"/>
        </w:rPr>
      </w:pPr>
      <w:ins w:id="1290" w:author="David Singer" w:date="2022-02-21T15:02:00Z">
        <w:r w:rsidRPr="003176D3">
          <w:rPr>
            <w:lang w:val="en-GB"/>
          </w:rPr>
          <w:t xml:space="preserve">The four character code of the sample entry is replaced by a new sample entry code </w:t>
        </w:r>
        <w:r w:rsidRPr="00A3770E">
          <w:rPr>
            <w:rStyle w:val="codeChar"/>
          </w:rPr>
          <w:t>'resv'</w:t>
        </w:r>
        <w:r w:rsidRPr="003176D3">
          <w:rPr>
            <w:lang w:val="en-GB"/>
          </w:rPr>
          <w:t xml:space="preserve"> meaning restricted video.</w:t>
        </w:r>
      </w:ins>
    </w:p>
    <w:p w14:paraId="4D9AF5BE" w14:textId="77777777" w:rsidR="009F3F9E" w:rsidRPr="003176D3" w:rsidRDefault="009F3F9E" w:rsidP="009F3F9E">
      <w:pPr>
        <w:numPr>
          <w:ilvl w:val="0"/>
          <w:numId w:val="64"/>
        </w:numPr>
        <w:tabs>
          <w:tab w:val="clear" w:pos="1440"/>
          <w:tab w:val="num" w:pos="993"/>
        </w:tabs>
        <w:spacing w:after="220" w:line="276" w:lineRule="auto"/>
        <w:ind w:left="992" w:hanging="425"/>
        <w:rPr>
          <w:ins w:id="1291" w:author="David Singer" w:date="2022-02-21T15:02:00Z"/>
          <w:lang w:val="en-GB"/>
        </w:rPr>
      </w:pPr>
      <w:ins w:id="1292" w:author="David Singer" w:date="2022-02-21T15:02:00Z">
        <w:r w:rsidRPr="003176D3">
          <w:rPr>
            <w:lang w:val="en-GB"/>
          </w:rPr>
          <w:t xml:space="preserve">A </w:t>
        </w:r>
        <w:r w:rsidRPr="00A3770E">
          <w:rPr>
            <w:rStyle w:val="codeChar"/>
          </w:rPr>
          <w:t>RestrictedSchemeInfoBox</w:t>
        </w:r>
        <w:r w:rsidRPr="003176D3">
          <w:rPr>
            <w:lang w:val="en-GB"/>
          </w:rPr>
          <w:t xml:space="preserve"> is added to the sample description, leaving all other boxes unmodified.</w:t>
        </w:r>
      </w:ins>
    </w:p>
    <w:p w14:paraId="15130820" w14:textId="3002FD40" w:rsidR="009F3F9E" w:rsidRPr="009F3F9E" w:rsidRDefault="009F3F9E">
      <w:pPr>
        <w:numPr>
          <w:ilvl w:val="0"/>
          <w:numId w:val="64"/>
        </w:numPr>
        <w:tabs>
          <w:tab w:val="clear" w:pos="1440"/>
          <w:tab w:val="num" w:pos="993"/>
        </w:tabs>
        <w:spacing w:after="220" w:line="276" w:lineRule="auto"/>
        <w:ind w:left="992" w:hanging="425"/>
        <w:rPr>
          <w:ins w:id="1293" w:author="David Singer" w:date="2022-02-21T15:02:00Z"/>
          <w:lang w:val="en-GB"/>
          <w:rPrChange w:id="1294" w:author="David Singer" w:date="2022-02-21T15:02:00Z">
            <w:rPr>
              <w:ins w:id="1295" w:author="David Singer" w:date="2022-02-21T15:02:00Z"/>
              <w:i/>
              <w:iCs/>
              <w:lang w:val="en-GB"/>
            </w:rPr>
          </w:rPrChange>
        </w:rPr>
        <w:pPrChange w:id="1296" w:author="David Singer" w:date="2022-02-21T15:02:00Z">
          <w:pPr/>
        </w:pPrChange>
      </w:pPr>
      <w:ins w:id="1297" w:author="David Singer" w:date="2022-02-21T15:02:00Z">
        <w:r w:rsidRPr="003176D3">
          <w:rPr>
            <w:lang w:val="en-GB"/>
          </w:rPr>
          <w:t xml:space="preserve">The original sample entry type is stored within an </w:t>
        </w:r>
        <w:r w:rsidRPr="00A3770E">
          <w:rPr>
            <w:rStyle w:val="codeChar"/>
          </w:rPr>
          <w:t>OriginalFormatBox</w:t>
        </w:r>
        <w:r w:rsidRPr="003176D3">
          <w:rPr>
            <w:lang w:val="en-GB"/>
          </w:rPr>
          <w:t xml:space="preserve"> contained in the </w:t>
        </w:r>
        <w:r w:rsidRPr="00A3770E">
          <w:rPr>
            <w:rStyle w:val="codeChar"/>
          </w:rPr>
          <w:t>RestrictedSchemeInfoBox</w:t>
        </w:r>
        <w:r w:rsidRPr="003176D3">
          <w:rPr>
            <w:lang w:val="en-GB"/>
          </w:rPr>
          <w:t>.</w:t>
        </w:r>
      </w:ins>
    </w:p>
    <w:p w14:paraId="0181E97E" w14:textId="2E94A766" w:rsidR="009F3F9E" w:rsidRPr="00925C2F" w:rsidRDefault="009F3F9E" w:rsidP="009F3F9E">
      <w:pPr>
        <w:rPr>
          <w:i/>
          <w:iCs/>
          <w:lang w:val="en-GB"/>
        </w:rPr>
      </w:pPr>
      <w:ins w:id="1298" w:author="David Singer" w:date="2022-02-21T15:02:00Z">
        <w:r>
          <w:rPr>
            <w:i/>
            <w:iCs/>
            <w:lang w:val="en-GB"/>
          </w:rPr>
          <w:t xml:space="preserve">to </w:t>
        </w:r>
      </w:ins>
    </w:p>
    <w:p w14:paraId="68951278" w14:textId="77777777" w:rsidR="00A61F55" w:rsidRDefault="00A61F55" w:rsidP="00A61F55">
      <w:pPr>
        <w:rPr>
          <w:lang w:val="en-GB"/>
        </w:rPr>
      </w:pPr>
      <w:r>
        <w:rPr>
          <w:lang w:val="en-GB"/>
        </w:rPr>
        <w:t>A restricted sample entry is defined as a sample entry on which the following transformation procedure has been applied:</w:t>
      </w:r>
    </w:p>
    <w:p w14:paraId="39F2656D" w14:textId="10A2B8F1" w:rsidR="00A61F55" w:rsidRDefault="00A61F55" w:rsidP="00A61F55">
      <w:pPr>
        <w:numPr>
          <w:ilvl w:val="0"/>
          <w:numId w:val="32"/>
        </w:numPr>
        <w:tabs>
          <w:tab w:val="num" w:pos="993"/>
        </w:tabs>
        <w:spacing w:line="276" w:lineRule="auto"/>
        <w:ind w:left="993" w:hanging="426"/>
        <w:rPr>
          <w:lang w:val="en-GB"/>
        </w:rPr>
      </w:pPr>
      <w:r>
        <w:rPr>
          <w:lang w:val="en-GB"/>
        </w:rPr>
        <w:t xml:space="preserve">The four character code of the sample entry is replaced by a </w:t>
      </w:r>
      <w:del w:id="1299" w:author="David Singer" w:date="2022-02-22T08:16:00Z">
        <w:r w:rsidDel="00B76EF8">
          <w:rPr>
            <w:lang w:val="en-GB"/>
          </w:rPr>
          <w:delText xml:space="preserve">new </w:delText>
        </w:r>
      </w:del>
      <w:r>
        <w:rPr>
          <w:lang w:val="en-GB"/>
        </w:rPr>
        <w:t xml:space="preserve">sample entry code </w:t>
      </w:r>
      <w:r>
        <w:rPr>
          <w:szCs w:val="22"/>
          <w:lang w:val="en-US"/>
        </w:rPr>
        <w:t xml:space="preserve">as defined in </w:t>
      </w:r>
      <w:ins w:id="1300" w:author="David Singer" w:date="2022-02-21T15:01:00Z">
        <w:r w:rsidR="00D54B22" w:rsidRPr="00D54B22">
          <w:rPr>
            <w:szCs w:val="22"/>
            <w:highlight w:val="yellow"/>
            <w:lang w:val="en-US"/>
            <w:rPrChange w:id="1301" w:author="David Singer" w:date="2022-02-21T15:01:00Z">
              <w:rPr>
                <w:szCs w:val="22"/>
                <w:lang w:val="en-US"/>
              </w:rPr>
            </w:rPrChange>
          </w:rPr>
          <w:t>T</w:t>
        </w:r>
      </w:ins>
      <w:del w:id="1302" w:author="David Singer" w:date="2022-02-21T15:01:00Z">
        <w:r w:rsidRPr="00D54B22" w:rsidDel="00D54B22">
          <w:rPr>
            <w:szCs w:val="22"/>
            <w:highlight w:val="yellow"/>
            <w:lang w:val="en-US"/>
            <w:rPrChange w:id="1303" w:author="David Singer" w:date="2022-02-21T15:01:00Z">
              <w:rPr>
                <w:szCs w:val="22"/>
                <w:lang w:val="en-US"/>
              </w:rPr>
            </w:rPrChange>
          </w:rPr>
          <w:delText>t</w:delText>
        </w:r>
      </w:del>
      <w:r w:rsidRPr="00D54B22">
        <w:rPr>
          <w:szCs w:val="22"/>
          <w:highlight w:val="yellow"/>
          <w:lang w:val="en-US"/>
          <w:rPrChange w:id="1304" w:author="David Singer" w:date="2022-02-21T15:01:00Z">
            <w:rPr>
              <w:szCs w:val="22"/>
              <w:lang w:val="en-US"/>
            </w:rPr>
          </w:rPrChange>
        </w:rPr>
        <w:t>able X</w:t>
      </w:r>
      <w:ins w:id="1305" w:author="David Singer" w:date="2022-02-21T15:01:00Z">
        <w:r w:rsidR="00D54B22" w:rsidRPr="00D54B22">
          <w:rPr>
            <w:szCs w:val="22"/>
            <w:highlight w:val="yellow"/>
            <w:lang w:val="en-US"/>
            <w:rPrChange w:id="1306" w:author="David Singer" w:date="2022-02-21T15:01:00Z">
              <w:rPr>
                <w:szCs w:val="22"/>
                <w:lang w:val="en-US"/>
              </w:rPr>
            </w:rPrChange>
          </w:rPr>
          <w:t>X</w:t>
        </w:r>
      </w:ins>
      <w:r>
        <w:rPr>
          <w:szCs w:val="22"/>
          <w:lang w:val="en-US"/>
        </w:rPr>
        <w:t xml:space="preserve"> below</w:t>
      </w:r>
      <w:r>
        <w:rPr>
          <w:lang w:val="en-GB"/>
        </w:rPr>
        <w:t>.</w:t>
      </w:r>
    </w:p>
    <w:p w14:paraId="2329ECA7" w14:textId="27D60F79" w:rsidR="00A61F55" w:rsidRDefault="00A61F55" w:rsidP="00A61F55">
      <w:pPr>
        <w:numPr>
          <w:ilvl w:val="0"/>
          <w:numId w:val="32"/>
        </w:numPr>
        <w:tabs>
          <w:tab w:val="num" w:pos="993"/>
        </w:tabs>
        <w:spacing w:after="220" w:line="276" w:lineRule="auto"/>
        <w:ind w:left="992" w:hanging="425"/>
        <w:rPr>
          <w:lang w:val="en-GB"/>
        </w:rPr>
      </w:pPr>
      <w:r>
        <w:rPr>
          <w:lang w:val="en-GB"/>
        </w:rPr>
        <w:t xml:space="preserve">A </w:t>
      </w:r>
      <w:r>
        <w:rPr>
          <w:rStyle w:val="codeChar"/>
        </w:rPr>
        <w:t>RestrictedSchemeInfoBox</w:t>
      </w:r>
      <w:r>
        <w:rPr>
          <w:lang w:val="en-GB"/>
        </w:rPr>
        <w:t xml:space="preserve"> is added to the sample</w:t>
      </w:r>
      <w:r w:rsidR="0040112C">
        <w:rPr>
          <w:lang w:val="en-GB"/>
        </w:rPr>
        <w:t xml:space="preserve"> </w:t>
      </w:r>
      <w:r w:rsidR="001671F4">
        <w:rPr>
          <w:lang w:val="en-GB"/>
        </w:rPr>
        <w:t>entry</w:t>
      </w:r>
      <w:r>
        <w:rPr>
          <w:lang w:val="en-GB"/>
        </w:rPr>
        <w:t>, leaving all other boxes unmodified.</w:t>
      </w:r>
    </w:p>
    <w:p w14:paraId="1A688548" w14:textId="77777777" w:rsidR="00A61F55" w:rsidRDefault="00A61F55" w:rsidP="00A61F55">
      <w:pPr>
        <w:numPr>
          <w:ilvl w:val="0"/>
          <w:numId w:val="32"/>
        </w:numPr>
        <w:tabs>
          <w:tab w:val="num" w:pos="993"/>
        </w:tabs>
        <w:spacing w:after="220" w:line="276" w:lineRule="auto"/>
        <w:ind w:left="992" w:hanging="425"/>
        <w:rPr>
          <w:lang w:val="en-GB"/>
        </w:rPr>
      </w:pPr>
      <w:r>
        <w:rPr>
          <w:lang w:val="en-GB"/>
        </w:rPr>
        <w:t xml:space="preserve">The original sample entry type is stored within an </w:t>
      </w:r>
      <w:r>
        <w:rPr>
          <w:rStyle w:val="codeChar"/>
        </w:rPr>
        <w:t>OriginalFormatBox</w:t>
      </w:r>
      <w:r>
        <w:rPr>
          <w:lang w:val="en-GB"/>
        </w:rPr>
        <w:t xml:space="preserve"> contained in the </w:t>
      </w:r>
      <w:r>
        <w:rPr>
          <w:rStyle w:val="codeChar"/>
        </w:rPr>
        <w:t>RestrictedSchemeInfoBox</w:t>
      </w:r>
      <w:r>
        <w:rPr>
          <w:lang w:val="en-GB"/>
        </w:rPr>
        <w:t>.</w:t>
      </w:r>
    </w:p>
    <w:p w14:paraId="06A870AA" w14:textId="4AAA9BF2" w:rsidR="00AE55B7" w:rsidRPr="00D54B22" w:rsidRDefault="00AE55B7">
      <w:pPr>
        <w:spacing w:before="100" w:beforeAutospacing="1" w:after="100" w:afterAutospacing="1"/>
        <w:ind w:left="1080"/>
        <w:jc w:val="center"/>
        <w:rPr>
          <w:rFonts w:ascii="Times New Roman" w:eastAsia="Times New Roman" w:hAnsi="Times New Roman"/>
          <w:lang w:val="en-US" w:eastAsia="fr-FR"/>
        </w:rPr>
        <w:pPrChange w:id="1307" w:author="David Singer" w:date="2022-02-21T15:01:00Z">
          <w:pPr>
            <w:pStyle w:val="ListParagraph"/>
            <w:numPr>
              <w:numId w:val="32"/>
            </w:numPr>
            <w:tabs>
              <w:tab w:val="num" w:pos="1440"/>
            </w:tabs>
            <w:spacing w:before="100" w:beforeAutospacing="1" w:after="100" w:afterAutospacing="1"/>
            <w:ind w:left="1440" w:hanging="360"/>
            <w:jc w:val="center"/>
          </w:pPr>
        </w:pPrChange>
      </w:pPr>
      <w:r w:rsidRPr="00D54B22">
        <w:rPr>
          <w:b/>
          <w:bCs/>
          <w:szCs w:val="22"/>
          <w:lang w:val="en-US"/>
          <w:rPrChange w:id="1308" w:author="David Singer" w:date="2022-02-21T15:01:00Z">
            <w:rPr>
              <w:lang w:val="en-US"/>
            </w:rPr>
          </w:rPrChange>
        </w:rPr>
        <w:t>Table X</w:t>
      </w:r>
      <w:ins w:id="1309" w:author="David Singer" w:date="2022-02-21T15:01:00Z">
        <w:r w:rsidR="00D54B22">
          <w:rPr>
            <w:b/>
            <w:bCs/>
            <w:szCs w:val="22"/>
            <w:lang w:val="en-US"/>
          </w:rPr>
          <w:t>X</w:t>
        </w:r>
      </w:ins>
      <w:r w:rsidRPr="00D54B22">
        <w:rPr>
          <w:b/>
          <w:bCs/>
          <w:szCs w:val="22"/>
          <w:lang w:val="en-US"/>
          <w:rPrChange w:id="1310" w:author="David Singer" w:date="2022-02-21T15:01:00Z">
            <w:rPr>
              <w:lang w:val="en-US"/>
            </w:rPr>
          </w:rPrChange>
        </w:rPr>
        <w:t xml:space="preserve"> — Restricted sample-entry codes</w:t>
      </w:r>
    </w:p>
    <w:tbl>
      <w:tblPr>
        <w:tblStyle w:val="TableGrid"/>
        <w:tblW w:w="0" w:type="auto"/>
        <w:jc w:val="center"/>
        <w:tblLook w:val="04A0" w:firstRow="1" w:lastRow="0" w:firstColumn="1" w:lastColumn="0" w:noHBand="0" w:noVBand="1"/>
      </w:tblPr>
      <w:tblGrid>
        <w:gridCol w:w="1935"/>
        <w:gridCol w:w="1790"/>
        <w:gridCol w:w="4321"/>
      </w:tblGrid>
      <w:tr w:rsidR="00AE55B7" w14:paraId="288A4880" w14:textId="77777777" w:rsidTr="00E029B8">
        <w:trPr>
          <w:trHeight w:val="233"/>
          <w:jc w:val="center"/>
        </w:trPr>
        <w:tc>
          <w:tcPr>
            <w:tcW w:w="0" w:type="auto"/>
            <w:tcBorders>
              <w:top w:val="single" w:sz="4" w:space="0" w:color="auto"/>
              <w:left w:val="single" w:sz="4" w:space="0" w:color="auto"/>
              <w:bottom w:val="single" w:sz="4" w:space="0" w:color="auto"/>
              <w:right w:val="single" w:sz="4" w:space="0" w:color="auto"/>
            </w:tcBorders>
            <w:hideMark/>
          </w:tcPr>
          <w:p w14:paraId="06F6DB4A" w14:textId="77777777" w:rsidR="00AE55B7" w:rsidRDefault="00AE55B7" w:rsidP="00E029B8">
            <w:pPr>
              <w:pStyle w:val="NormalWeb"/>
              <w:rPr>
                <w:lang w:val="fr-FR"/>
              </w:rPr>
            </w:pPr>
            <w:r>
              <w:rPr>
                <w:rFonts w:ascii="Cambria" w:hAnsi="Cambria"/>
                <w:b/>
                <w:bCs/>
                <w:sz w:val="18"/>
                <w:szCs w:val="18"/>
              </w:rPr>
              <w:t xml:space="preserve">Stream (Track) Type </w:t>
            </w:r>
          </w:p>
        </w:tc>
        <w:tc>
          <w:tcPr>
            <w:tcW w:w="0" w:type="auto"/>
            <w:tcBorders>
              <w:top w:val="single" w:sz="4" w:space="0" w:color="auto"/>
              <w:left w:val="single" w:sz="4" w:space="0" w:color="auto"/>
              <w:bottom w:val="single" w:sz="4" w:space="0" w:color="auto"/>
              <w:right w:val="single" w:sz="4" w:space="0" w:color="auto"/>
            </w:tcBorders>
            <w:hideMark/>
          </w:tcPr>
          <w:p w14:paraId="47475BD5" w14:textId="77777777" w:rsidR="00AE55B7" w:rsidRDefault="00AE55B7" w:rsidP="00E029B8">
            <w:pPr>
              <w:pStyle w:val="NormalWeb"/>
            </w:pPr>
            <w:r>
              <w:rPr>
                <w:rFonts w:ascii="Cambria" w:hAnsi="Cambria"/>
                <w:b/>
                <w:bCs/>
                <w:sz w:val="18"/>
                <w:szCs w:val="18"/>
              </w:rPr>
              <w:t xml:space="preserve">Sample-Entry Code </w:t>
            </w:r>
          </w:p>
        </w:tc>
        <w:tc>
          <w:tcPr>
            <w:tcW w:w="0" w:type="auto"/>
            <w:tcBorders>
              <w:top w:val="single" w:sz="4" w:space="0" w:color="auto"/>
              <w:left w:val="single" w:sz="4" w:space="0" w:color="auto"/>
              <w:bottom w:val="single" w:sz="4" w:space="0" w:color="auto"/>
              <w:right w:val="single" w:sz="4" w:space="0" w:color="auto"/>
            </w:tcBorders>
            <w:hideMark/>
          </w:tcPr>
          <w:p w14:paraId="179ACBD4" w14:textId="77777777" w:rsidR="00AE55B7" w:rsidRDefault="00AE55B7" w:rsidP="00E029B8">
            <w:pPr>
              <w:pStyle w:val="NormalWeb"/>
            </w:pPr>
            <w:proofErr w:type="spellStart"/>
            <w:r>
              <w:rPr>
                <w:rFonts w:ascii="Cambria" w:hAnsi="Cambria"/>
                <w:b/>
                <w:bCs/>
                <w:sz w:val="18"/>
                <w:szCs w:val="18"/>
              </w:rPr>
              <w:t>SampleEntry</w:t>
            </w:r>
            <w:proofErr w:type="spellEnd"/>
            <w:r>
              <w:rPr>
                <w:rFonts w:ascii="Cambria" w:hAnsi="Cambria"/>
                <w:b/>
                <w:bCs/>
                <w:sz w:val="18"/>
                <w:szCs w:val="18"/>
              </w:rPr>
              <w:t xml:space="preserve"> Class </w:t>
            </w:r>
          </w:p>
        </w:tc>
      </w:tr>
      <w:tr w:rsidR="00AE55B7" w14:paraId="34DE4754" w14:textId="77777777" w:rsidTr="00E029B8">
        <w:trPr>
          <w:jc w:val="center"/>
        </w:trPr>
        <w:tc>
          <w:tcPr>
            <w:tcW w:w="0" w:type="auto"/>
            <w:tcBorders>
              <w:top w:val="single" w:sz="4" w:space="0" w:color="auto"/>
              <w:left w:val="single" w:sz="4" w:space="0" w:color="auto"/>
              <w:bottom w:val="single" w:sz="4" w:space="0" w:color="auto"/>
              <w:right w:val="single" w:sz="4" w:space="0" w:color="auto"/>
            </w:tcBorders>
            <w:hideMark/>
          </w:tcPr>
          <w:p w14:paraId="5C0C3116" w14:textId="77777777" w:rsidR="00AE55B7" w:rsidRDefault="00AE55B7" w:rsidP="00E029B8">
            <w:pPr>
              <w:pStyle w:val="NormalWeb"/>
            </w:pPr>
            <w:r>
              <w:rPr>
                <w:rFonts w:ascii="Cambria" w:hAnsi="Cambria"/>
                <w:sz w:val="18"/>
                <w:szCs w:val="18"/>
              </w:rPr>
              <w:t>Video</w:t>
            </w:r>
          </w:p>
        </w:tc>
        <w:tc>
          <w:tcPr>
            <w:tcW w:w="0" w:type="auto"/>
            <w:tcBorders>
              <w:top w:val="single" w:sz="4" w:space="0" w:color="auto"/>
              <w:left w:val="single" w:sz="4" w:space="0" w:color="auto"/>
              <w:bottom w:val="single" w:sz="4" w:space="0" w:color="auto"/>
              <w:right w:val="single" w:sz="4" w:space="0" w:color="auto"/>
            </w:tcBorders>
            <w:hideMark/>
          </w:tcPr>
          <w:p w14:paraId="5AC409FC" w14:textId="77777777" w:rsidR="00AE55B7" w:rsidRDefault="00AE55B7" w:rsidP="00E029B8">
            <w:pPr>
              <w:rPr>
                <w:lang w:val="en-US"/>
              </w:rPr>
            </w:pPr>
            <w:proofErr w:type="spellStart"/>
            <w:r>
              <w:rPr>
                <w:rFonts w:ascii="CourierNewPSMT" w:hAnsi="CourierNewPSMT" w:cs="CourierNewPSMT"/>
                <w:sz w:val="22"/>
                <w:szCs w:val="22"/>
                <w:lang w:val="en-US"/>
              </w:rPr>
              <w:t>resv</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2DBFDF17" w14:textId="77777777" w:rsidR="00AE55B7" w:rsidRDefault="00AE55B7" w:rsidP="00E029B8">
            <w:pPr>
              <w:pStyle w:val="NormalWeb"/>
              <w:rPr>
                <w:lang w:val="fr-FR"/>
              </w:rPr>
            </w:pPr>
            <w:proofErr w:type="spellStart"/>
            <w:r>
              <w:rPr>
                <w:rFonts w:ascii="CourierNewPSMT" w:hAnsi="CourierNewPSMT" w:cs="CourierNewPSMT"/>
                <w:sz w:val="18"/>
                <w:szCs w:val="18"/>
              </w:rPr>
              <w:t>VisualSampleEntry</w:t>
            </w:r>
            <w:proofErr w:type="spellEnd"/>
            <w:r>
              <w:rPr>
                <w:rFonts w:ascii="CourierNewPSMT" w:hAnsi="CourierNewPSMT" w:cs="CourierNewPSMT"/>
                <w:sz w:val="18"/>
                <w:szCs w:val="18"/>
              </w:rPr>
              <w:t xml:space="preserve"> </w:t>
            </w:r>
          </w:p>
        </w:tc>
      </w:tr>
      <w:tr w:rsidR="00AE55B7" w14:paraId="32F7BEC6" w14:textId="77777777" w:rsidTr="00E029B8">
        <w:trPr>
          <w:jc w:val="center"/>
        </w:trPr>
        <w:tc>
          <w:tcPr>
            <w:tcW w:w="0" w:type="auto"/>
            <w:tcBorders>
              <w:top w:val="single" w:sz="4" w:space="0" w:color="auto"/>
              <w:left w:val="single" w:sz="4" w:space="0" w:color="auto"/>
              <w:bottom w:val="single" w:sz="4" w:space="0" w:color="auto"/>
              <w:right w:val="single" w:sz="4" w:space="0" w:color="auto"/>
            </w:tcBorders>
            <w:hideMark/>
          </w:tcPr>
          <w:p w14:paraId="4E63306A" w14:textId="77777777" w:rsidR="00AE55B7" w:rsidRDefault="00AE55B7" w:rsidP="00E029B8">
            <w:pPr>
              <w:pStyle w:val="NormalWeb"/>
            </w:pPr>
            <w:r>
              <w:rPr>
                <w:rFonts w:ascii="Cambria" w:hAnsi="Cambria"/>
                <w:sz w:val="18"/>
                <w:szCs w:val="18"/>
              </w:rPr>
              <w:t>Audio</w:t>
            </w:r>
          </w:p>
        </w:tc>
        <w:tc>
          <w:tcPr>
            <w:tcW w:w="0" w:type="auto"/>
            <w:tcBorders>
              <w:top w:val="single" w:sz="4" w:space="0" w:color="auto"/>
              <w:left w:val="single" w:sz="4" w:space="0" w:color="auto"/>
              <w:bottom w:val="single" w:sz="4" w:space="0" w:color="auto"/>
              <w:right w:val="single" w:sz="4" w:space="0" w:color="auto"/>
            </w:tcBorders>
            <w:hideMark/>
          </w:tcPr>
          <w:p w14:paraId="4E45369D" w14:textId="77777777" w:rsidR="00AE55B7" w:rsidRDefault="00AE55B7" w:rsidP="00E029B8">
            <w:pPr>
              <w:rPr>
                <w:lang w:val="en-US"/>
              </w:rPr>
            </w:pPr>
            <w:proofErr w:type="spellStart"/>
            <w:r>
              <w:rPr>
                <w:rFonts w:ascii="CourierNewPSMT" w:hAnsi="CourierNewPSMT" w:cs="CourierNewPSMT"/>
                <w:sz w:val="22"/>
                <w:szCs w:val="22"/>
                <w:lang w:val="en-US"/>
              </w:rPr>
              <w:t>resa</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504CF249" w14:textId="77777777" w:rsidR="00AE55B7" w:rsidRDefault="00AE55B7" w:rsidP="00E029B8">
            <w:pPr>
              <w:pStyle w:val="NormalWeb"/>
              <w:rPr>
                <w:lang w:val="fr-FR"/>
              </w:rPr>
            </w:pPr>
            <w:proofErr w:type="spellStart"/>
            <w:r>
              <w:rPr>
                <w:rFonts w:ascii="CourierNewPSMT" w:hAnsi="CourierNewPSMT" w:cs="CourierNewPSMT"/>
                <w:sz w:val="18"/>
                <w:szCs w:val="18"/>
              </w:rPr>
              <w:t>AudioSampleEntry</w:t>
            </w:r>
            <w:proofErr w:type="spellEnd"/>
            <w:r>
              <w:rPr>
                <w:rFonts w:ascii="CourierNewPSMT" w:hAnsi="CourierNewPSMT" w:cs="CourierNewPSMT"/>
                <w:sz w:val="18"/>
                <w:szCs w:val="18"/>
              </w:rPr>
              <w:t xml:space="preserve"> or AudioSampleEntryV1</w:t>
            </w:r>
          </w:p>
        </w:tc>
      </w:tr>
      <w:tr w:rsidR="00AE55B7" w14:paraId="58F4822C" w14:textId="77777777" w:rsidTr="00E029B8">
        <w:trPr>
          <w:jc w:val="center"/>
        </w:trPr>
        <w:tc>
          <w:tcPr>
            <w:tcW w:w="0" w:type="auto"/>
            <w:tcBorders>
              <w:top w:val="single" w:sz="4" w:space="0" w:color="auto"/>
              <w:left w:val="single" w:sz="4" w:space="0" w:color="auto"/>
              <w:bottom w:val="single" w:sz="4" w:space="0" w:color="auto"/>
              <w:right w:val="single" w:sz="4" w:space="0" w:color="auto"/>
            </w:tcBorders>
            <w:hideMark/>
          </w:tcPr>
          <w:p w14:paraId="655E8D1E" w14:textId="77777777" w:rsidR="00AE55B7" w:rsidRDefault="00AE55B7" w:rsidP="00E029B8">
            <w:pPr>
              <w:pStyle w:val="NormalWeb"/>
            </w:pPr>
            <w:r>
              <w:rPr>
                <w:rFonts w:ascii="Cambria" w:hAnsi="Cambria"/>
                <w:sz w:val="18"/>
                <w:szCs w:val="18"/>
              </w:rPr>
              <w:t>Metadata</w:t>
            </w:r>
          </w:p>
        </w:tc>
        <w:tc>
          <w:tcPr>
            <w:tcW w:w="0" w:type="auto"/>
            <w:tcBorders>
              <w:top w:val="single" w:sz="4" w:space="0" w:color="auto"/>
              <w:left w:val="single" w:sz="4" w:space="0" w:color="auto"/>
              <w:bottom w:val="single" w:sz="4" w:space="0" w:color="auto"/>
              <w:right w:val="single" w:sz="4" w:space="0" w:color="auto"/>
            </w:tcBorders>
            <w:hideMark/>
          </w:tcPr>
          <w:p w14:paraId="775893E8" w14:textId="77777777" w:rsidR="00AE55B7" w:rsidRDefault="00AE55B7" w:rsidP="00E029B8">
            <w:pPr>
              <w:rPr>
                <w:lang w:val="en-US"/>
              </w:rPr>
            </w:pPr>
            <w:proofErr w:type="spellStart"/>
            <w:r>
              <w:rPr>
                <w:rFonts w:ascii="CourierNewPSMT" w:hAnsi="CourierNewPSMT" w:cs="CourierNewPSMT"/>
                <w:sz w:val="22"/>
                <w:szCs w:val="22"/>
                <w:lang w:val="en-US"/>
              </w:rPr>
              <w:t>resm</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1C2F2D96" w14:textId="77777777" w:rsidR="00AE55B7" w:rsidRDefault="00AE55B7" w:rsidP="00E029B8">
            <w:pPr>
              <w:pStyle w:val="NormalWeb"/>
              <w:rPr>
                <w:lang w:val="fr-FR"/>
              </w:rPr>
            </w:pPr>
            <w:proofErr w:type="spellStart"/>
            <w:r>
              <w:rPr>
                <w:rFonts w:ascii="CourierNewPSMT" w:hAnsi="CourierNewPSMT" w:cs="CourierNewPSMT"/>
                <w:sz w:val="18"/>
                <w:szCs w:val="18"/>
              </w:rPr>
              <w:t>MetaDataSampleEntry</w:t>
            </w:r>
            <w:proofErr w:type="spellEnd"/>
          </w:p>
        </w:tc>
      </w:tr>
      <w:tr w:rsidR="00AE55B7" w14:paraId="150E6F8E" w14:textId="77777777" w:rsidTr="00E029B8">
        <w:trPr>
          <w:jc w:val="center"/>
        </w:trPr>
        <w:tc>
          <w:tcPr>
            <w:tcW w:w="0" w:type="auto"/>
            <w:tcBorders>
              <w:top w:val="single" w:sz="4" w:space="0" w:color="auto"/>
              <w:left w:val="single" w:sz="4" w:space="0" w:color="auto"/>
              <w:bottom w:val="single" w:sz="4" w:space="0" w:color="auto"/>
              <w:right w:val="single" w:sz="4" w:space="0" w:color="auto"/>
            </w:tcBorders>
            <w:hideMark/>
          </w:tcPr>
          <w:p w14:paraId="3732B20B" w14:textId="77777777" w:rsidR="00AE55B7" w:rsidRDefault="00AE55B7" w:rsidP="00E029B8">
            <w:pPr>
              <w:pStyle w:val="NormalWeb"/>
            </w:pPr>
            <w:r>
              <w:rPr>
                <w:rFonts w:ascii="Cambria" w:hAnsi="Cambria"/>
                <w:sz w:val="18"/>
                <w:szCs w:val="18"/>
              </w:rPr>
              <w:t>Text</w:t>
            </w:r>
          </w:p>
        </w:tc>
        <w:tc>
          <w:tcPr>
            <w:tcW w:w="0" w:type="auto"/>
            <w:tcBorders>
              <w:top w:val="single" w:sz="4" w:space="0" w:color="auto"/>
              <w:left w:val="single" w:sz="4" w:space="0" w:color="auto"/>
              <w:bottom w:val="single" w:sz="4" w:space="0" w:color="auto"/>
              <w:right w:val="single" w:sz="4" w:space="0" w:color="auto"/>
            </w:tcBorders>
            <w:hideMark/>
          </w:tcPr>
          <w:p w14:paraId="2EE52497" w14:textId="77777777" w:rsidR="00AE55B7" w:rsidRDefault="00AE55B7" w:rsidP="00E029B8">
            <w:pPr>
              <w:rPr>
                <w:lang w:val="en-US"/>
              </w:rPr>
            </w:pPr>
            <w:r>
              <w:rPr>
                <w:rFonts w:ascii="CourierNewPSMT" w:hAnsi="CourierNewPSMT" w:cs="CourierNewPSMT"/>
                <w:sz w:val="22"/>
                <w:szCs w:val="22"/>
                <w:lang w:val="en-US"/>
              </w:rPr>
              <w:t>rest</w:t>
            </w:r>
          </w:p>
        </w:tc>
        <w:tc>
          <w:tcPr>
            <w:tcW w:w="0" w:type="auto"/>
            <w:tcBorders>
              <w:top w:val="single" w:sz="4" w:space="0" w:color="auto"/>
              <w:left w:val="single" w:sz="4" w:space="0" w:color="auto"/>
              <w:bottom w:val="single" w:sz="4" w:space="0" w:color="auto"/>
              <w:right w:val="single" w:sz="4" w:space="0" w:color="auto"/>
            </w:tcBorders>
            <w:hideMark/>
          </w:tcPr>
          <w:p w14:paraId="27B99178" w14:textId="77777777" w:rsidR="00AE55B7" w:rsidRDefault="00AE55B7" w:rsidP="00E029B8">
            <w:pPr>
              <w:pStyle w:val="NormalWeb"/>
              <w:rPr>
                <w:lang w:val="fr-FR"/>
              </w:rPr>
            </w:pPr>
            <w:proofErr w:type="spellStart"/>
            <w:r>
              <w:rPr>
                <w:rFonts w:ascii="CourierNewPSMT" w:hAnsi="CourierNewPSMT" w:cs="CourierNewPSMT"/>
                <w:sz w:val="18"/>
                <w:szCs w:val="18"/>
              </w:rPr>
              <w:t>SimpleTextSampleEntry</w:t>
            </w:r>
            <w:proofErr w:type="spellEnd"/>
          </w:p>
        </w:tc>
      </w:tr>
      <w:tr w:rsidR="00AE55B7" w14:paraId="0EB37356" w14:textId="77777777" w:rsidTr="00E029B8">
        <w:trPr>
          <w:jc w:val="center"/>
        </w:trPr>
        <w:tc>
          <w:tcPr>
            <w:tcW w:w="0" w:type="auto"/>
            <w:tcBorders>
              <w:top w:val="single" w:sz="4" w:space="0" w:color="auto"/>
              <w:left w:val="single" w:sz="4" w:space="0" w:color="auto"/>
              <w:bottom w:val="single" w:sz="4" w:space="0" w:color="auto"/>
              <w:right w:val="single" w:sz="4" w:space="0" w:color="auto"/>
            </w:tcBorders>
            <w:hideMark/>
          </w:tcPr>
          <w:p w14:paraId="65DA4E96" w14:textId="77777777" w:rsidR="00AE55B7" w:rsidRDefault="00AE55B7" w:rsidP="00E029B8">
            <w:pPr>
              <w:pStyle w:val="NormalWeb"/>
            </w:pPr>
            <w:r>
              <w:rPr>
                <w:rFonts w:ascii="Cambria" w:hAnsi="Cambria"/>
                <w:sz w:val="18"/>
                <w:szCs w:val="18"/>
              </w:rPr>
              <w:t>Subtitle</w:t>
            </w:r>
          </w:p>
        </w:tc>
        <w:tc>
          <w:tcPr>
            <w:tcW w:w="0" w:type="auto"/>
            <w:tcBorders>
              <w:top w:val="single" w:sz="4" w:space="0" w:color="auto"/>
              <w:left w:val="single" w:sz="4" w:space="0" w:color="auto"/>
              <w:bottom w:val="single" w:sz="4" w:space="0" w:color="auto"/>
              <w:right w:val="single" w:sz="4" w:space="0" w:color="auto"/>
            </w:tcBorders>
            <w:hideMark/>
          </w:tcPr>
          <w:p w14:paraId="0305AC95" w14:textId="77777777" w:rsidR="00AE55B7" w:rsidRDefault="00AE55B7" w:rsidP="00E029B8">
            <w:pPr>
              <w:rPr>
                <w:lang w:val="en-US"/>
              </w:rPr>
            </w:pPr>
            <w:proofErr w:type="spellStart"/>
            <w:r>
              <w:rPr>
                <w:rFonts w:ascii="CourierNewPSMT" w:hAnsi="CourierNewPSMT" w:cs="CourierNewPSMT"/>
                <w:sz w:val="22"/>
                <w:szCs w:val="22"/>
                <w:lang w:val="en-US"/>
              </w:rPr>
              <w:t>resu</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0BBA8CAD" w14:textId="77777777" w:rsidR="00AE55B7" w:rsidRDefault="00AE55B7" w:rsidP="00E029B8">
            <w:pPr>
              <w:pStyle w:val="NormalWeb"/>
              <w:rPr>
                <w:lang w:val="fr-FR"/>
              </w:rPr>
            </w:pPr>
            <w:proofErr w:type="spellStart"/>
            <w:r>
              <w:rPr>
                <w:rFonts w:ascii="CourierNewPSMT" w:hAnsi="CourierNewPSMT" w:cs="CourierNewPSMT"/>
                <w:sz w:val="18"/>
                <w:szCs w:val="18"/>
              </w:rPr>
              <w:t>XMLSubtitleSampleEntry</w:t>
            </w:r>
            <w:proofErr w:type="spellEnd"/>
          </w:p>
        </w:tc>
      </w:tr>
      <w:tr w:rsidR="00AE55B7" w14:paraId="6A40B0A3" w14:textId="77777777" w:rsidTr="00E029B8">
        <w:trPr>
          <w:jc w:val="center"/>
        </w:trPr>
        <w:tc>
          <w:tcPr>
            <w:tcW w:w="0" w:type="auto"/>
            <w:tcBorders>
              <w:top w:val="single" w:sz="4" w:space="0" w:color="auto"/>
              <w:left w:val="single" w:sz="4" w:space="0" w:color="auto"/>
              <w:bottom w:val="single" w:sz="4" w:space="0" w:color="auto"/>
              <w:right w:val="single" w:sz="4" w:space="0" w:color="auto"/>
            </w:tcBorders>
            <w:hideMark/>
          </w:tcPr>
          <w:p w14:paraId="155C7457" w14:textId="77777777" w:rsidR="00AE55B7" w:rsidRDefault="00AE55B7" w:rsidP="00E029B8">
            <w:pPr>
              <w:pStyle w:val="NormalWeb"/>
            </w:pPr>
            <w:r>
              <w:rPr>
                <w:rFonts w:ascii="Cambria" w:hAnsi="Cambria"/>
                <w:sz w:val="18"/>
                <w:szCs w:val="18"/>
              </w:rPr>
              <w:t>System</w:t>
            </w:r>
            <w:r>
              <w:rPr>
                <w:rFonts w:ascii="Cambria" w:hAnsi="Cambria"/>
                <w:position w:val="4"/>
                <w:sz w:val="12"/>
                <w:szCs w:val="12"/>
              </w:rPr>
              <w:t>a</w:t>
            </w:r>
          </w:p>
        </w:tc>
        <w:tc>
          <w:tcPr>
            <w:tcW w:w="0" w:type="auto"/>
            <w:tcBorders>
              <w:top w:val="single" w:sz="4" w:space="0" w:color="auto"/>
              <w:left w:val="single" w:sz="4" w:space="0" w:color="auto"/>
              <w:bottom w:val="single" w:sz="4" w:space="0" w:color="auto"/>
              <w:right w:val="single" w:sz="4" w:space="0" w:color="auto"/>
            </w:tcBorders>
            <w:hideMark/>
          </w:tcPr>
          <w:p w14:paraId="16E7EA7D" w14:textId="77777777" w:rsidR="00AE55B7" w:rsidRDefault="00AE55B7" w:rsidP="00E029B8">
            <w:pPr>
              <w:rPr>
                <w:lang w:val="en-US"/>
              </w:rPr>
            </w:pPr>
            <w:proofErr w:type="spellStart"/>
            <w:r>
              <w:rPr>
                <w:rFonts w:ascii="CourierNewPSMT" w:hAnsi="CourierNewPSMT" w:cs="CourierNewPSMT"/>
                <w:sz w:val="22"/>
                <w:szCs w:val="22"/>
                <w:lang w:val="en-US"/>
              </w:rPr>
              <w:t>ress</w:t>
            </w:r>
            <w:proofErr w:type="spellEnd"/>
          </w:p>
        </w:tc>
        <w:tc>
          <w:tcPr>
            <w:tcW w:w="0" w:type="auto"/>
            <w:tcBorders>
              <w:top w:val="single" w:sz="4" w:space="0" w:color="auto"/>
              <w:left w:val="single" w:sz="4" w:space="0" w:color="auto"/>
              <w:bottom w:val="single" w:sz="4" w:space="0" w:color="auto"/>
              <w:right w:val="single" w:sz="4" w:space="0" w:color="auto"/>
            </w:tcBorders>
          </w:tcPr>
          <w:p w14:paraId="5A1B7412" w14:textId="77777777" w:rsidR="00AE55B7" w:rsidRDefault="00AE55B7" w:rsidP="00E029B8">
            <w:pPr>
              <w:rPr>
                <w:lang w:val="en-US"/>
              </w:rPr>
            </w:pPr>
          </w:p>
        </w:tc>
      </w:tr>
      <w:tr w:rsidR="00AE55B7" w14:paraId="13946EC9" w14:textId="77777777" w:rsidTr="00E029B8">
        <w:trPr>
          <w:jc w:val="center"/>
        </w:trPr>
        <w:tc>
          <w:tcPr>
            <w:tcW w:w="0" w:type="auto"/>
            <w:tcBorders>
              <w:top w:val="single" w:sz="4" w:space="0" w:color="auto"/>
              <w:left w:val="single" w:sz="4" w:space="0" w:color="auto"/>
              <w:bottom w:val="single" w:sz="4" w:space="0" w:color="auto"/>
              <w:right w:val="single" w:sz="4" w:space="0" w:color="auto"/>
            </w:tcBorders>
            <w:hideMark/>
          </w:tcPr>
          <w:p w14:paraId="4EC55A7F" w14:textId="77777777" w:rsidR="00AE55B7" w:rsidRDefault="00AE55B7" w:rsidP="00E029B8">
            <w:pPr>
              <w:pStyle w:val="NormalWeb"/>
              <w:rPr>
                <w:lang w:val="fr-FR"/>
              </w:rPr>
            </w:pPr>
            <w:r>
              <w:rPr>
                <w:rFonts w:ascii="Cambria" w:hAnsi="Cambria"/>
                <w:sz w:val="18"/>
                <w:szCs w:val="18"/>
              </w:rPr>
              <w:t>Font</w:t>
            </w:r>
          </w:p>
        </w:tc>
        <w:tc>
          <w:tcPr>
            <w:tcW w:w="0" w:type="auto"/>
            <w:tcBorders>
              <w:top w:val="single" w:sz="4" w:space="0" w:color="auto"/>
              <w:left w:val="single" w:sz="4" w:space="0" w:color="auto"/>
              <w:bottom w:val="single" w:sz="4" w:space="0" w:color="auto"/>
              <w:right w:val="single" w:sz="4" w:space="0" w:color="auto"/>
            </w:tcBorders>
            <w:hideMark/>
          </w:tcPr>
          <w:p w14:paraId="042D8897" w14:textId="77777777" w:rsidR="00AE55B7" w:rsidRDefault="00AE55B7" w:rsidP="00E029B8">
            <w:pPr>
              <w:rPr>
                <w:lang w:val="en-US"/>
              </w:rPr>
            </w:pPr>
            <w:proofErr w:type="spellStart"/>
            <w:r>
              <w:rPr>
                <w:rFonts w:ascii="CourierNewPSMT" w:hAnsi="CourierNewPSMT" w:cs="CourierNewPSMT"/>
                <w:sz w:val="22"/>
                <w:szCs w:val="22"/>
                <w:lang w:val="en-US"/>
              </w:rPr>
              <w:t>resf</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61DDC326" w14:textId="77777777" w:rsidR="00AE55B7" w:rsidRDefault="00AE55B7" w:rsidP="00E029B8">
            <w:pPr>
              <w:pStyle w:val="NormalWeb"/>
              <w:rPr>
                <w:lang w:val="fr-FR"/>
              </w:rPr>
            </w:pPr>
            <w:proofErr w:type="spellStart"/>
            <w:r>
              <w:rPr>
                <w:rFonts w:ascii="CourierNewPSMT" w:hAnsi="CourierNewPSMT" w:cs="CourierNewPSMT"/>
                <w:sz w:val="18"/>
                <w:szCs w:val="18"/>
              </w:rPr>
              <w:t>FontSampleEntry</w:t>
            </w:r>
            <w:proofErr w:type="spellEnd"/>
          </w:p>
        </w:tc>
      </w:tr>
      <w:tr w:rsidR="00AE55B7" w14:paraId="2111842F" w14:textId="77777777" w:rsidTr="00E029B8">
        <w:trPr>
          <w:jc w:val="center"/>
        </w:trPr>
        <w:tc>
          <w:tcPr>
            <w:tcW w:w="0" w:type="auto"/>
            <w:tcBorders>
              <w:top w:val="single" w:sz="4" w:space="0" w:color="auto"/>
              <w:left w:val="single" w:sz="4" w:space="0" w:color="auto"/>
              <w:bottom w:val="single" w:sz="4" w:space="0" w:color="auto"/>
              <w:right w:val="single" w:sz="4" w:space="0" w:color="auto"/>
            </w:tcBorders>
            <w:hideMark/>
          </w:tcPr>
          <w:p w14:paraId="406AD0AA" w14:textId="77777777" w:rsidR="00AE55B7" w:rsidRDefault="00AE55B7" w:rsidP="00E029B8">
            <w:pPr>
              <w:pStyle w:val="NormalWeb"/>
            </w:pPr>
            <w:r>
              <w:rPr>
                <w:rFonts w:ascii="Cambria" w:hAnsi="Cambria"/>
                <w:sz w:val="18"/>
                <w:szCs w:val="18"/>
              </w:rPr>
              <w:lastRenderedPageBreak/>
              <w:t>Haptics</w:t>
            </w:r>
          </w:p>
        </w:tc>
        <w:tc>
          <w:tcPr>
            <w:tcW w:w="0" w:type="auto"/>
            <w:tcBorders>
              <w:top w:val="single" w:sz="4" w:space="0" w:color="auto"/>
              <w:left w:val="single" w:sz="4" w:space="0" w:color="auto"/>
              <w:bottom w:val="single" w:sz="4" w:space="0" w:color="auto"/>
              <w:right w:val="single" w:sz="4" w:space="0" w:color="auto"/>
            </w:tcBorders>
            <w:hideMark/>
          </w:tcPr>
          <w:p w14:paraId="5CD3D3B6" w14:textId="77777777" w:rsidR="00AE55B7" w:rsidRDefault="00AE55B7" w:rsidP="00E029B8">
            <w:pPr>
              <w:rPr>
                <w:lang w:val="en-US"/>
              </w:rPr>
            </w:pPr>
            <w:r>
              <w:rPr>
                <w:rFonts w:ascii="CourierNewPSMT" w:hAnsi="CourierNewPSMT" w:cs="CourierNewPSMT"/>
                <w:sz w:val="22"/>
                <w:szCs w:val="22"/>
                <w:lang w:val="en-US"/>
              </w:rPr>
              <w:t>resp</w:t>
            </w:r>
          </w:p>
        </w:tc>
        <w:tc>
          <w:tcPr>
            <w:tcW w:w="0" w:type="auto"/>
            <w:tcBorders>
              <w:top w:val="single" w:sz="4" w:space="0" w:color="auto"/>
              <w:left w:val="single" w:sz="4" w:space="0" w:color="auto"/>
              <w:bottom w:val="single" w:sz="4" w:space="0" w:color="auto"/>
              <w:right w:val="single" w:sz="4" w:space="0" w:color="auto"/>
            </w:tcBorders>
            <w:hideMark/>
          </w:tcPr>
          <w:p w14:paraId="456DD1AC" w14:textId="77777777" w:rsidR="00AE55B7" w:rsidRDefault="00AE55B7" w:rsidP="00E029B8">
            <w:pPr>
              <w:pStyle w:val="NormalWeb"/>
              <w:rPr>
                <w:lang w:val="fr-FR"/>
              </w:rPr>
            </w:pPr>
            <w:proofErr w:type="spellStart"/>
            <w:r>
              <w:rPr>
                <w:rFonts w:ascii="CourierNewPSMT" w:hAnsi="CourierNewPSMT" w:cs="CourierNewPSMT"/>
                <w:sz w:val="18"/>
                <w:szCs w:val="18"/>
              </w:rPr>
              <w:t>HapticSampleEntry</w:t>
            </w:r>
            <w:proofErr w:type="spellEnd"/>
          </w:p>
        </w:tc>
      </w:tr>
      <w:tr w:rsidR="00AE55B7" w14:paraId="22BE7172" w14:textId="77777777" w:rsidTr="00E029B8">
        <w:trPr>
          <w:jc w:val="center"/>
        </w:trPr>
        <w:tc>
          <w:tcPr>
            <w:tcW w:w="0" w:type="auto"/>
            <w:tcBorders>
              <w:top w:val="single" w:sz="4" w:space="0" w:color="auto"/>
              <w:left w:val="single" w:sz="4" w:space="0" w:color="auto"/>
              <w:bottom w:val="single" w:sz="4" w:space="0" w:color="auto"/>
              <w:right w:val="single" w:sz="4" w:space="0" w:color="auto"/>
            </w:tcBorders>
            <w:hideMark/>
          </w:tcPr>
          <w:p w14:paraId="3808CA9A" w14:textId="77777777" w:rsidR="00AE55B7" w:rsidRDefault="00AE55B7" w:rsidP="00E029B8">
            <w:pPr>
              <w:pStyle w:val="NormalWeb"/>
            </w:pPr>
            <w:r>
              <w:rPr>
                <w:rFonts w:ascii="Cambria" w:hAnsi="Cambria"/>
                <w:sz w:val="18"/>
                <w:szCs w:val="18"/>
              </w:rPr>
              <w:t>Volumetric visual</w:t>
            </w:r>
          </w:p>
        </w:tc>
        <w:tc>
          <w:tcPr>
            <w:tcW w:w="0" w:type="auto"/>
            <w:tcBorders>
              <w:top w:val="single" w:sz="4" w:space="0" w:color="auto"/>
              <w:left w:val="single" w:sz="4" w:space="0" w:color="auto"/>
              <w:bottom w:val="single" w:sz="4" w:space="0" w:color="auto"/>
              <w:right w:val="single" w:sz="4" w:space="0" w:color="auto"/>
            </w:tcBorders>
            <w:hideMark/>
          </w:tcPr>
          <w:p w14:paraId="44515362" w14:textId="77777777" w:rsidR="00AE55B7" w:rsidRDefault="00AE55B7" w:rsidP="00E029B8">
            <w:pPr>
              <w:rPr>
                <w:lang w:val="en-US"/>
              </w:rPr>
            </w:pPr>
            <w:r>
              <w:rPr>
                <w:rFonts w:ascii="CourierNewPSMT" w:hAnsi="CourierNewPSMT" w:cs="CourierNewPSMT"/>
                <w:sz w:val="22"/>
                <w:szCs w:val="22"/>
                <w:lang w:val="en-US"/>
              </w:rPr>
              <w:t>res3</w:t>
            </w:r>
          </w:p>
        </w:tc>
        <w:tc>
          <w:tcPr>
            <w:tcW w:w="0" w:type="auto"/>
            <w:tcBorders>
              <w:top w:val="single" w:sz="4" w:space="0" w:color="auto"/>
              <w:left w:val="single" w:sz="4" w:space="0" w:color="auto"/>
              <w:bottom w:val="single" w:sz="4" w:space="0" w:color="auto"/>
              <w:right w:val="single" w:sz="4" w:space="0" w:color="auto"/>
            </w:tcBorders>
            <w:hideMark/>
          </w:tcPr>
          <w:p w14:paraId="7EF89D7B" w14:textId="77777777" w:rsidR="00AE55B7" w:rsidRDefault="00AE55B7" w:rsidP="00E029B8">
            <w:pPr>
              <w:pStyle w:val="NormalWeb"/>
              <w:rPr>
                <w:lang w:val="fr-FR"/>
              </w:rPr>
            </w:pPr>
            <w:proofErr w:type="spellStart"/>
            <w:r>
              <w:rPr>
                <w:rFonts w:ascii="CourierNewPSMT" w:hAnsi="CourierNewPSMT" w:cs="CourierNewPSMT"/>
                <w:sz w:val="18"/>
                <w:szCs w:val="18"/>
              </w:rPr>
              <w:t>VolumetricVisualSampleEntry</w:t>
            </w:r>
            <w:proofErr w:type="spellEnd"/>
          </w:p>
        </w:tc>
      </w:tr>
      <w:tr w:rsidR="00AE55B7" w:rsidRPr="00103C18" w14:paraId="119B9262" w14:textId="77777777" w:rsidTr="00E029B8">
        <w:trPr>
          <w:jc w:val="center"/>
        </w:trPr>
        <w:tc>
          <w:tcPr>
            <w:tcW w:w="0" w:type="auto"/>
            <w:gridSpan w:val="3"/>
            <w:tcBorders>
              <w:top w:val="single" w:sz="4" w:space="0" w:color="auto"/>
              <w:left w:val="single" w:sz="4" w:space="0" w:color="auto"/>
              <w:bottom w:val="single" w:sz="4" w:space="0" w:color="auto"/>
              <w:right w:val="single" w:sz="4" w:space="0" w:color="auto"/>
            </w:tcBorders>
            <w:hideMark/>
          </w:tcPr>
          <w:p w14:paraId="7F12DC55" w14:textId="77777777" w:rsidR="00AE55B7" w:rsidRDefault="00AE55B7" w:rsidP="00E029B8">
            <w:pPr>
              <w:pStyle w:val="NormalWeb"/>
              <w:rPr>
                <w:lang w:val="en-US"/>
              </w:rPr>
            </w:pPr>
            <w:r>
              <w:rPr>
                <w:rFonts w:ascii="Cambria" w:hAnsi="Cambria"/>
                <w:position w:val="4"/>
                <w:sz w:val="12"/>
                <w:szCs w:val="12"/>
                <w:lang w:val="en-US"/>
              </w:rPr>
              <w:t xml:space="preserve">a </w:t>
            </w:r>
            <w:r>
              <w:rPr>
                <w:rFonts w:ascii="Cambria" w:hAnsi="Cambria"/>
                <w:sz w:val="18"/>
                <w:szCs w:val="18"/>
                <w:lang w:val="en-US"/>
              </w:rPr>
              <w:t xml:space="preserve">System streams are defined in </w:t>
            </w:r>
            <w:r>
              <w:rPr>
                <w:rFonts w:ascii="Cambria" w:hAnsi="Cambria"/>
                <w:sz w:val="18"/>
                <w:szCs w:val="18"/>
                <w:shd w:val="clear" w:color="auto" w:fill="C4D8EF"/>
                <w:lang w:val="en-US"/>
              </w:rPr>
              <w:t xml:space="preserve">ISO/IEC </w:t>
            </w:r>
            <w:r>
              <w:rPr>
                <w:rFonts w:ascii="Cambria" w:hAnsi="Cambria"/>
                <w:sz w:val="18"/>
                <w:szCs w:val="18"/>
                <w:lang w:val="en-US"/>
              </w:rPr>
              <w:t>14496-14[</w:t>
            </w:r>
            <w:r>
              <w:rPr>
                <w:rFonts w:ascii="Cambria" w:hAnsi="Cambria"/>
                <w:position w:val="4"/>
                <w:sz w:val="12"/>
                <w:szCs w:val="12"/>
                <w:lang w:val="en-US"/>
              </w:rPr>
              <w:t>22]</w:t>
            </w:r>
            <w:r>
              <w:rPr>
                <w:rFonts w:ascii="Cambria" w:hAnsi="Cambria"/>
                <w:sz w:val="18"/>
                <w:szCs w:val="18"/>
                <w:lang w:val="en-US"/>
              </w:rPr>
              <w:t xml:space="preserve">. </w:t>
            </w:r>
          </w:p>
        </w:tc>
      </w:tr>
    </w:tbl>
    <w:p w14:paraId="7531246A" w14:textId="77777777" w:rsidR="001671F4" w:rsidRPr="001671F4" w:rsidRDefault="001671F4" w:rsidP="001671F4">
      <w:pPr>
        <w:rPr>
          <w:rFonts w:eastAsia="Times New Roman"/>
          <w:lang w:val="en-US" w:eastAsia="fr-FR"/>
        </w:rPr>
      </w:pPr>
    </w:p>
    <w:p w14:paraId="4F0B8E02" w14:textId="77777777" w:rsidR="00BF199E" w:rsidRDefault="00BF199E" w:rsidP="00BF199E">
      <w:pPr>
        <w:rPr>
          <w:ins w:id="1311" w:author="David Singer" w:date="2022-02-21T15:07:00Z"/>
          <w:i/>
          <w:iCs/>
          <w:lang w:val="en-GB"/>
        </w:rPr>
      </w:pPr>
      <w:ins w:id="1312" w:author="David Singer" w:date="2022-02-21T15:07:00Z">
        <w:r>
          <w:rPr>
            <w:i/>
            <w:iCs/>
            <w:lang w:val="en-GB"/>
          </w:rPr>
          <w:t>In 8.15.4.2.2 change</w:t>
        </w:r>
      </w:ins>
    </w:p>
    <w:p w14:paraId="0953B7D9" w14:textId="77777777" w:rsidR="00BF199E" w:rsidRDefault="00BF199E" w:rsidP="00BF199E">
      <w:pPr>
        <w:pStyle w:val="code"/>
        <w:rPr>
          <w:ins w:id="1313" w:author="David Singer" w:date="2022-02-21T15:07:00Z"/>
        </w:rPr>
      </w:pPr>
      <w:ins w:id="1314" w:author="David Singer" w:date="2022-02-21T15:07:00Z">
        <w:r>
          <w:t>aligned(8) class StereoVideoBox extends FullBox('stvi', version = 0, 0)</w:t>
        </w:r>
        <w:r>
          <w:br/>
          <w:t>{</w:t>
        </w:r>
        <w:r>
          <w:br/>
        </w:r>
        <w:r>
          <w:tab/>
          <w:t>template unsigned int(30) reserved = 0;</w:t>
        </w:r>
        <w:r>
          <w:br/>
        </w:r>
        <w:r>
          <w:tab/>
          <w:t>unsigned int(2)</w:t>
        </w:r>
        <w:r>
          <w:tab/>
          <w:t>single_view_allowed;</w:t>
        </w:r>
        <w:r>
          <w:br/>
        </w:r>
        <w:r>
          <w:tab/>
          <w:t>unsigned int(32)</w:t>
        </w:r>
        <w:r>
          <w:tab/>
          <w:t>stereo_scheme;</w:t>
        </w:r>
        <w:r>
          <w:br/>
        </w:r>
        <w:r>
          <w:tab/>
          <w:t>unsigned int(32)</w:t>
        </w:r>
        <w:r>
          <w:tab/>
          <w:t>length;</w:t>
        </w:r>
        <w:r>
          <w:br/>
        </w:r>
        <w:r>
          <w:tab/>
          <w:t>unsigned int(8)[length]</w:t>
        </w:r>
        <w:r>
          <w:tab/>
          <w:t>stereo_indication_type;</w:t>
        </w:r>
        <w:r>
          <w:br/>
        </w:r>
        <w:r>
          <w:tab/>
          <w:t>Box[] any_box; // optional</w:t>
        </w:r>
        <w:r>
          <w:br/>
          <w:t>}</w:t>
        </w:r>
      </w:ins>
    </w:p>
    <w:p w14:paraId="6BC0C07E" w14:textId="77777777" w:rsidR="00BF199E" w:rsidRDefault="00BF199E" w:rsidP="00BF199E">
      <w:pPr>
        <w:rPr>
          <w:ins w:id="1315" w:author="David Singer" w:date="2022-02-21T15:07:00Z"/>
          <w:i/>
          <w:iCs/>
          <w:lang w:val="en-GB"/>
        </w:rPr>
      </w:pPr>
      <w:ins w:id="1316" w:author="David Singer" w:date="2022-02-21T15:07:00Z">
        <w:r>
          <w:rPr>
            <w:i/>
            <w:iCs/>
            <w:lang w:val="en-GB"/>
          </w:rPr>
          <w:t>to</w:t>
        </w:r>
      </w:ins>
    </w:p>
    <w:p w14:paraId="5CA5989C" w14:textId="77777777" w:rsidR="00BF199E" w:rsidRDefault="00BF199E" w:rsidP="00BF199E">
      <w:pPr>
        <w:pStyle w:val="code"/>
        <w:rPr>
          <w:ins w:id="1317" w:author="David Singer" w:date="2022-02-21T15:07:00Z"/>
        </w:rPr>
      </w:pPr>
      <w:ins w:id="1318" w:author="David Singer" w:date="2022-02-21T15:07:00Z">
        <w:r>
          <w:t>aligned(8) class StereoVideoBox extends FullBox('stvi', version = 0, 0)</w:t>
        </w:r>
        <w:r>
          <w:br/>
          <w:t>{</w:t>
        </w:r>
        <w:r>
          <w:br/>
        </w:r>
        <w:r>
          <w:tab/>
          <w:t>template unsigned int(30) reserved = 0;</w:t>
        </w:r>
        <w:r>
          <w:br/>
        </w:r>
        <w:r>
          <w:tab/>
          <w:t>unsigned int(2)</w:t>
        </w:r>
        <w:r>
          <w:tab/>
          <w:t>single_view_allowed;</w:t>
        </w:r>
        <w:r>
          <w:br/>
        </w:r>
        <w:r>
          <w:tab/>
          <w:t>unsigned int(32)</w:t>
        </w:r>
        <w:r>
          <w:tab/>
          <w:t>stereo_scheme;</w:t>
        </w:r>
        <w:r>
          <w:br/>
        </w:r>
        <w:r>
          <w:tab/>
          <w:t>unsigned int(32)</w:t>
        </w:r>
        <w:r>
          <w:tab/>
          <w:t>length;</w:t>
        </w:r>
        <w:r>
          <w:br/>
        </w:r>
        <w:r>
          <w:tab/>
          <w:t>unsigned int(8)</w:t>
        </w:r>
        <w:r>
          <w:tab/>
          <w:t>stereo_indication_type[length];</w:t>
        </w:r>
        <w:r>
          <w:br/>
        </w:r>
        <w:r>
          <w:tab/>
          <w:t>Box[] any_box; // optional</w:t>
        </w:r>
        <w:r>
          <w:br/>
          <w:t>}</w:t>
        </w:r>
      </w:ins>
    </w:p>
    <w:p w14:paraId="323AFBDF" w14:textId="77777777" w:rsidR="00A61F55" w:rsidRDefault="00A61F55" w:rsidP="001671F4">
      <w:pPr>
        <w:tabs>
          <w:tab w:val="num" w:pos="993"/>
        </w:tabs>
        <w:spacing w:after="220" w:line="276" w:lineRule="auto"/>
        <w:rPr>
          <w:lang w:val="en-GB"/>
        </w:rPr>
      </w:pPr>
    </w:p>
    <w:p w14:paraId="0F495988" w14:textId="77777777" w:rsidR="00BF199E" w:rsidRDefault="00BF199E" w:rsidP="00BF199E">
      <w:pPr>
        <w:rPr>
          <w:ins w:id="1319" w:author="David Singer" w:date="2022-02-21T15:10:00Z"/>
          <w:i/>
          <w:iCs/>
          <w:lang w:val="en-GB"/>
        </w:rPr>
      </w:pPr>
      <w:ins w:id="1320" w:author="David Singer" w:date="2022-02-21T15:10:00Z">
        <w:r>
          <w:rPr>
            <w:i/>
            <w:iCs/>
            <w:lang w:val="en-GB"/>
          </w:rPr>
          <w:t>In 8.15.4.2.3 change</w:t>
        </w:r>
      </w:ins>
    </w:p>
    <w:p w14:paraId="0BFC659D" w14:textId="77777777" w:rsidR="00BF199E" w:rsidRPr="008A6B97" w:rsidRDefault="00BF199E" w:rsidP="00BF199E">
      <w:pPr>
        <w:pStyle w:val="fields"/>
        <w:ind w:left="1080"/>
        <w:rPr>
          <w:ins w:id="1321" w:author="David Singer" w:date="2022-02-21T15:10:00Z"/>
        </w:rPr>
      </w:pPr>
      <w:ins w:id="1322" w:author="David Singer" w:date="2022-02-21T15:10:00Z">
        <w:r w:rsidRPr="008A6B97">
          <w:t>4:</w:t>
        </w:r>
        <w:r w:rsidRPr="008A6B97">
          <w:tab/>
          <w:t xml:space="preserve">a value of </w:t>
        </w:r>
        <w:proofErr w:type="spellStart"/>
        <w:r w:rsidRPr="00910BB3">
          <w:rPr>
            <w:rFonts w:ascii="Courier New" w:eastAsia="Cambria" w:hAnsi="Courier New" w:cs="Courier New"/>
            <w:color w:val="231F20"/>
            <w:spacing w:val="2"/>
          </w:rPr>
          <w:t>V</w:t>
        </w:r>
        <w:r w:rsidRPr="00910BB3">
          <w:rPr>
            <w:rFonts w:ascii="Courier New" w:eastAsia="Cambria" w:hAnsi="Courier New" w:cs="Courier New"/>
            <w:color w:val="231F20"/>
            <w:spacing w:val="-1"/>
          </w:rPr>
          <w:t>id</w:t>
        </w:r>
        <w:r w:rsidRPr="00910BB3">
          <w:rPr>
            <w:rFonts w:ascii="Courier New" w:eastAsia="Cambria" w:hAnsi="Courier New" w:cs="Courier New"/>
            <w:color w:val="231F20"/>
            <w:spacing w:val="2"/>
          </w:rPr>
          <w:t>e</w:t>
        </w:r>
        <w:r w:rsidRPr="00910BB3">
          <w:rPr>
            <w:rFonts w:ascii="Courier New" w:eastAsia="Cambria" w:hAnsi="Courier New" w:cs="Courier New"/>
            <w:color w:val="231F20"/>
            <w:spacing w:val="-1"/>
          </w:rPr>
          <w:t>o</w:t>
        </w:r>
        <w:r w:rsidRPr="00910BB3">
          <w:rPr>
            <w:rFonts w:ascii="Courier New" w:eastAsia="Cambria" w:hAnsi="Courier New" w:cs="Courier New"/>
            <w:color w:val="231F20"/>
            <w:spacing w:val="2"/>
          </w:rPr>
          <w:t>F</w:t>
        </w:r>
        <w:r w:rsidRPr="00910BB3">
          <w:rPr>
            <w:rFonts w:ascii="Courier New" w:eastAsia="Cambria" w:hAnsi="Courier New" w:cs="Courier New"/>
            <w:color w:val="231F20"/>
            <w:spacing w:val="3"/>
          </w:rPr>
          <w:t>ra</w:t>
        </w:r>
        <w:r w:rsidRPr="00910BB3">
          <w:rPr>
            <w:rFonts w:ascii="Courier New" w:eastAsia="Cambria" w:hAnsi="Courier New" w:cs="Courier New"/>
            <w:color w:val="231F20"/>
            <w:spacing w:val="-1"/>
          </w:rPr>
          <w:t>me</w:t>
        </w:r>
        <w:r w:rsidRPr="00910BB3">
          <w:rPr>
            <w:rFonts w:ascii="Courier New" w:eastAsia="Cambria" w:hAnsi="Courier New" w:cs="Courier New"/>
            <w:color w:val="231F20"/>
            <w:spacing w:val="1"/>
          </w:rPr>
          <w:t>P</w:t>
        </w:r>
        <w:r w:rsidRPr="00910BB3">
          <w:rPr>
            <w:rFonts w:ascii="Courier New" w:eastAsia="Cambria" w:hAnsi="Courier New" w:cs="Courier New"/>
            <w:color w:val="231F20"/>
            <w:spacing w:val="-1"/>
          </w:rPr>
          <w:t>a</w:t>
        </w:r>
        <w:r w:rsidRPr="00910BB3">
          <w:rPr>
            <w:rFonts w:ascii="Courier New" w:eastAsia="Cambria" w:hAnsi="Courier New" w:cs="Courier New"/>
            <w:color w:val="231F20"/>
            <w:spacing w:val="2"/>
          </w:rPr>
          <w:t>c</w:t>
        </w:r>
        <w:r w:rsidRPr="00910BB3">
          <w:rPr>
            <w:rFonts w:ascii="Courier New" w:eastAsia="Cambria" w:hAnsi="Courier New" w:cs="Courier New"/>
            <w:color w:val="231F20"/>
            <w:spacing w:val="7"/>
          </w:rPr>
          <w:t>k</w:t>
        </w:r>
        <w:r w:rsidRPr="00910BB3">
          <w:rPr>
            <w:rFonts w:ascii="Courier New" w:eastAsia="Cambria" w:hAnsi="Courier New" w:cs="Courier New"/>
            <w:color w:val="231F20"/>
            <w:spacing w:val="2"/>
          </w:rPr>
          <w:t>in</w:t>
        </w:r>
        <w:r w:rsidRPr="00910BB3">
          <w:rPr>
            <w:rFonts w:ascii="Courier New" w:eastAsia="Cambria" w:hAnsi="Courier New" w:cs="Courier New"/>
            <w:color w:val="231F20"/>
            <w:spacing w:val="6"/>
          </w:rPr>
          <w:t>g</w:t>
        </w:r>
        <w:r w:rsidRPr="00910BB3">
          <w:rPr>
            <w:rFonts w:ascii="Courier New" w:eastAsia="Cambria" w:hAnsi="Courier New" w:cs="Courier New"/>
            <w:color w:val="231F20"/>
            <w:spacing w:val="-16"/>
          </w:rPr>
          <w:t>T</w:t>
        </w:r>
        <w:r w:rsidRPr="00910BB3">
          <w:rPr>
            <w:rFonts w:ascii="Courier New" w:eastAsia="Cambria" w:hAnsi="Courier New" w:cs="Courier New"/>
            <w:color w:val="231F20"/>
            <w:spacing w:val="8"/>
          </w:rPr>
          <w:t>y</w:t>
        </w:r>
        <w:r w:rsidRPr="00910BB3">
          <w:rPr>
            <w:rFonts w:ascii="Courier New" w:eastAsia="Cambria" w:hAnsi="Courier New" w:cs="Courier New"/>
            <w:color w:val="231F20"/>
            <w:spacing w:val="1"/>
          </w:rPr>
          <w:t>p</w:t>
        </w:r>
        <w:r w:rsidRPr="00910BB3">
          <w:rPr>
            <w:rFonts w:ascii="Courier New" w:eastAsia="Cambria" w:hAnsi="Courier New" w:cs="Courier New"/>
            <w:color w:val="231F20"/>
          </w:rPr>
          <w:t>e</w:t>
        </w:r>
        <w:proofErr w:type="spellEnd"/>
        <w:r w:rsidRPr="008A6B97">
          <w:rPr>
            <w:rFonts w:eastAsia="Cambria" w:cs="Cambria"/>
            <w:b/>
            <w:bCs/>
            <w:color w:val="231F20"/>
            <w:spacing w:val="-16"/>
          </w:rPr>
          <w:t xml:space="preserve"> </w:t>
        </w:r>
        <w:r w:rsidRPr="008A6B97">
          <w:t xml:space="preserve">as defined in </w:t>
        </w:r>
        <w:r>
          <w:fldChar w:fldCharType="begin"/>
        </w:r>
        <w:r>
          <w:instrText xml:space="preserve"> REF CICP \h </w:instrText>
        </w:r>
      </w:ins>
      <w:ins w:id="1323" w:author="David Singer" w:date="2022-02-21T15:10:00Z">
        <w:r>
          <w:fldChar w:fldCharType="separate"/>
        </w:r>
        <w:r>
          <w:t>ISO/IEC </w:t>
        </w:r>
        <w:r w:rsidRPr="000E66C9">
          <w:rPr>
            <w:rStyle w:val="stddocNumber"/>
            <w:szCs w:val="24"/>
          </w:rPr>
          <w:t>23091</w:t>
        </w:r>
        <w:r>
          <w:fldChar w:fldCharType="end"/>
        </w:r>
        <w:r>
          <w:t>-2.</w:t>
        </w:r>
      </w:ins>
    </w:p>
    <w:p w14:paraId="6CD2FC24" w14:textId="77777777" w:rsidR="00BF199E" w:rsidRDefault="00BF199E" w:rsidP="00BF199E">
      <w:pPr>
        <w:rPr>
          <w:ins w:id="1324" w:author="David Singer" w:date="2022-02-21T15:10:00Z"/>
          <w:i/>
          <w:iCs/>
          <w:lang w:val="en-GB"/>
        </w:rPr>
      </w:pPr>
      <w:ins w:id="1325" w:author="David Singer" w:date="2022-02-21T15:10:00Z">
        <w:r>
          <w:rPr>
            <w:i/>
            <w:iCs/>
            <w:lang w:val="en-GB"/>
          </w:rPr>
          <w:t>to</w:t>
        </w:r>
      </w:ins>
    </w:p>
    <w:p w14:paraId="751FF58C" w14:textId="77777777" w:rsidR="00BF199E" w:rsidRPr="008A6B97" w:rsidRDefault="00BF199E" w:rsidP="00BF199E">
      <w:pPr>
        <w:pStyle w:val="fields"/>
        <w:ind w:left="1080"/>
        <w:rPr>
          <w:ins w:id="1326" w:author="David Singer" w:date="2022-02-21T15:10:00Z"/>
        </w:rPr>
      </w:pPr>
      <w:ins w:id="1327" w:author="David Singer" w:date="2022-02-21T15:10:00Z">
        <w:r w:rsidRPr="008A6B97">
          <w:t>4</w:t>
        </w:r>
        <w:r>
          <w:t>,5</w:t>
        </w:r>
        <w:r w:rsidRPr="008A6B97">
          <w:t>:</w:t>
        </w:r>
        <w:r w:rsidRPr="008A6B97">
          <w:tab/>
        </w:r>
        <w:r>
          <w:rPr>
            <w:lang w:val="en-US"/>
          </w:rPr>
          <w:tab/>
        </w:r>
        <w:r w:rsidRPr="00FC7638">
          <w:rPr>
            <w:lang w:val="en-US"/>
          </w:rPr>
          <w:t>values of</w:t>
        </w:r>
        <w:r>
          <w:rPr>
            <w:lang w:val="en-US"/>
          </w:rPr>
          <w:t xml:space="preserve"> </w:t>
        </w:r>
        <w:proofErr w:type="spellStart"/>
        <w:r w:rsidRPr="00910BB3">
          <w:rPr>
            <w:rFonts w:ascii="Courier New" w:hAnsi="Courier New" w:cs="Courier New"/>
            <w:lang w:val="en-US"/>
          </w:rPr>
          <w:t>VideoFramePackingType</w:t>
        </w:r>
        <w:proofErr w:type="spellEnd"/>
        <w:r>
          <w:rPr>
            <w:lang w:val="en-US"/>
          </w:rPr>
          <w:t xml:space="preserve">, </w:t>
        </w:r>
        <w:proofErr w:type="spellStart"/>
        <w:r w:rsidRPr="00910BB3">
          <w:rPr>
            <w:rFonts w:ascii="Courier New" w:hAnsi="Courier New" w:cs="Courier New"/>
            <w:lang w:val="en-US"/>
          </w:rPr>
          <w:t>QuincunxSamplingFlag</w:t>
        </w:r>
        <w:proofErr w:type="spellEnd"/>
        <w:r>
          <w:rPr>
            <w:lang w:val="en-US"/>
          </w:rPr>
          <w:t xml:space="preserve">. </w:t>
        </w:r>
        <w:proofErr w:type="spellStart"/>
        <w:r w:rsidRPr="00910BB3">
          <w:rPr>
            <w:rFonts w:ascii="Courier New" w:hAnsi="Courier New" w:cs="Courier New"/>
            <w:lang w:val="en-US"/>
          </w:rPr>
          <w:t>PackedContentInterpretationType</w:t>
        </w:r>
        <w:proofErr w:type="spellEnd"/>
        <w:r>
          <w:rPr>
            <w:lang w:val="en-US"/>
          </w:rPr>
          <w:t xml:space="preserve"> </w:t>
        </w:r>
        <w:r w:rsidRPr="008A6B97">
          <w:t xml:space="preserve">as defined in </w:t>
        </w:r>
        <w:r>
          <w:fldChar w:fldCharType="begin"/>
        </w:r>
        <w:r>
          <w:instrText xml:space="preserve"> REF CICP \h </w:instrText>
        </w:r>
      </w:ins>
      <w:ins w:id="1328" w:author="David Singer" w:date="2022-02-21T15:10:00Z">
        <w:r>
          <w:fldChar w:fldCharType="separate"/>
        </w:r>
        <w:r>
          <w:t>ISO/IEC </w:t>
        </w:r>
        <w:r w:rsidRPr="000E66C9">
          <w:rPr>
            <w:rStyle w:val="stddocNumber"/>
            <w:szCs w:val="24"/>
          </w:rPr>
          <w:t>23091</w:t>
        </w:r>
        <w:r>
          <w:fldChar w:fldCharType="end"/>
        </w:r>
        <w:r>
          <w:t>-2.</w:t>
        </w:r>
      </w:ins>
    </w:p>
    <w:p w14:paraId="03295961" w14:textId="6D248023" w:rsidR="00F13331" w:rsidRDefault="00F13331" w:rsidP="00E42189">
      <w:pPr>
        <w:rPr>
          <w:i/>
          <w:iCs/>
          <w:lang w:val="en-GB"/>
        </w:rPr>
      </w:pPr>
      <w:r>
        <w:rPr>
          <w:i/>
          <w:iCs/>
          <w:lang w:val="en-GB"/>
        </w:rPr>
        <w:t>In 8.15.4</w:t>
      </w:r>
      <w:ins w:id="1329" w:author="David Singer" w:date="2022-02-21T15:06:00Z">
        <w:r w:rsidR="009F3F9E">
          <w:rPr>
            <w:i/>
            <w:iCs/>
            <w:lang w:val="en-GB"/>
          </w:rPr>
          <w:t>.2.3</w:t>
        </w:r>
      </w:ins>
      <w:r>
        <w:rPr>
          <w:i/>
          <w:iCs/>
          <w:lang w:val="en-GB"/>
        </w:rPr>
        <w:t xml:space="preserve"> replace</w:t>
      </w:r>
    </w:p>
    <w:p w14:paraId="645695FC" w14:textId="77777777" w:rsidR="00F13331" w:rsidRPr="003176D3" w:rsidRDefault="00F13331" w:rsidP="00F13331">
      <w:pPr>
        <w:keepNext/>
        <w:keepLines/>
        <w:rPr>
          <w:lang w:val="en-GB"/>
        </w:rPr>
      </w:pPr>
      <w:r w:rsidRPr="003176D3">
        <w:rPr>
          <w:lang w:val="en-GB"/>
        </w:rPr>
        <w:lastRenderedPageBreak/>
        <w:t xml:space="preserve">The following applies when the </w:t>
      </w:r>
      <w:r w:rsidRPr="00A3770E">
        <w:rPr>
          <w:rStyle w:val="codeChar"/>
        </w:rPr>
        <w:t>StereoVideoBox</w:t>
      </w:r>
      <w:r w:rsidRPr="003176D3">
        <w:rPr>
          <w:lang w:val="en-GB"/>
        </w:rPr>
        <w:t xml:space="preserve"> is used:</w:t>
      </w:r>
    </w:p>
    <w:p w14:paraId="68C4C3C8" w14:textId="77777777" w:rsidR="00F13331" w:rsidRPr="003176D3" w:rsidRDefault="00F13331" w:rsidP="00F13331">
      <w:pPr>
        <w:pStyle w:val="ListContinue"/>
        <w:keepNext/>
        <w:keepLines/>
        <w:tabs>
          <w:tab w:val="clear" w:pos="400"/>
        </w:tabs>
        <w:spacing w:line="276" w:lineRule="auto"/>
        <w:rPr>
          <w:lang w:val="en-GB"/>
        </w:rPr>
      </w:pPr>
      <w:r w:rsidRPr="003176D3">
        <w:rPr>
          <w:lang w:val="en-GB"/>
        </w:rPr>
        <w:t xml:space="preserve">In the </w:t>
      </w:r>
      <w:r w:rsidRPr="00A3770E">
        <w:rPr>
          <w:rStyle w:val="codeChar"/>
        </w:rPr>
        <w:t>TrackHeaderBox</w:t>
      </w:r>
    </w:p>
    <w:p w14:paraId="5F97BB54" w14:textId="77777777" w:rsidR="00F13331" w:rsidRPr="003176D3" w:rsidRDefault="00F13331" w:rsidP="00F13331">
      <w:pPr>
        <w:pStyle w:val="ListContinue2"/>
        <w:keepNext/>
        <w:keepLines/>
        <w:tabs>
          <w:tab w:val="clear" w:pos="800"/>
        </w:tabs>
        <w:spacing w:line="276" w:lineRule="auto"/>
        <w:rPr>
          <w:lang w:val="en-GB"/>
        </w:rPr>
      </w:pPr>
      <w:r w:rsidRPr="00A3770E">
        <w:rPr>
          <w:rStyle w:val="codeChar"/>
        </w:rPr>
        <w:t>width</w:t>
      </w:r>
      <w:r w:rsidRPr="003176D3">
        <w:rPr>
          <w:lang w:val="en-GB"/>
        </w:rPr>
        <w:t xml:space="preserve"> and </w:t>
      </w:r>
      <w:r w:rsidRPr="00A3770E">
        <w:rPr>
          <w:rStyle w:val="codeChar"/>
        </w:rPr>
        <w:t>height</w:t>
      </w:r>
      <w:r w:rsidRPr="003176D3">
        <w:rPr>
          <w:lang w:val="en-GB"/>
        </w:rPr>
        <w:t xml:space="preserve"> specify the visual presentation size of a single view after unpacking.</w:t>
      </w:r>
    </w:p>
    <w:p w14:paraId="5AFA6007" w14:textId="77777777" w:rsidR="00F13331" w:rsidRPr="003176D3" w:rsidRDefault="00F13331" w:rsidP="00F13331">
      <w:pPr>
        <w:pStyle w:val="ListContinue"/>
        <w:keepNext/>
        <w:keepLines/>
        <w:tabs>
          <w:tab w:val="clear" w:pos="400"/>
        </w:tabs>
        <w:spacing w:line="276" w:lineRule="auto"/>
        <w:rPr>
          <w:lang w:val="en-GB"/>
        </w:rPr>
      </w:pPr>
      <w:r w:rsidRPr="003176D3">
        <w:rPr>
          <w:lang w:val="en-GB"/>
        </w:rPr>
        <w:t xml:space="preserve">In the </w:t>
      </w:r>
      <w:r w:rsidRPr="00A3770E">
        <w:rPr>
          <w:rStyle w:val="codeChar"/>
        </w:rPr>
        <w:t>SampleDescriptionBox</w:t>
      </w:r>
    </w:p>
    <w:p w14:paraId="136CB66B" w14:textId="77777777" w:rsidR="00F13331" w:rsidRDefault="00F13331" w:rsidP="00E42189">
      <w:pPr>
        <w:rPr>
          <w:i/>
          <w:iCs/>
          <w:lang w:val="en-GB"/>
        </w:rPr>
      </w:pPr>
      <w:r>
        <w:rPr>
          <w:i/>
          <w:iCs/>
          <w:lang w:val="en-GB"/>
        </w:rPr>
        <w:t>with</w:t>
      </w:r>
    </w:p>
    <w:p w14:paraId="4C9EE596" w14:textId="77777777" w:rsidR="00F13331" w:rsidRPr="003176D3" w:rsidRDefault="00F13331" w:rsidP="00F13331">
      <w:pPr>
        <w:keepNext/>
        <w:keepLines/>
        <w:rPr>
          <w:lang w:val="en-GB"/>
        </w:rPr>
      </w:pPr>
      <w:r w:rsidRPr="003176D3">
        <w:rPr>
          <w:lang w:val="en-GB"/>
        </w:rPr>
        <w:t xml:space="preserve">The following applies when the </w:t>
      </w:r>
      <w:r w:rsidRPr="00A3770E">
        <w:rPr>
          <w:rStyle w:val="codeChar"/>
        </w:rPr>
        <w:t>StereoVideoBox</w:t>
      </w:r>
      <w:r w:rsidRPr="003176D3">
        <w:rPr>
          <w:lang w:val="en-GB"/>
        </w:rPr>
        <w:t xml:space="preserve"> is used:</w:t>
      </w:r>
    </w:p>
    <w:p w14:paraId="06DA869C" w14:textId="77777777" w:rsidR="00F13331" w:rsidRPr="003176D3" w:rsidRDefault="00F13331" w:rsidP="00F13331">
      <w:pPr>
        <w:pStyle w:val="ListContinue"/>
        <w:keepNext/>
        <w:keepLines/>
        <w:tabs>
          <w:tab w:val="clear" w:pos="400"/>
        </w:tabs>
        <w:spacing w:line="276" w:lineRule="auto"/>
        <w:rPr>
          <w:lang w:val="en-GB"/>
        </w:rPr>
      </w:pPr>
      <w:r w:rsidRPr="003176D3">
        <w:rPr>
          <w:lang w:val="en-GB"/>
        </w:rPr>
        <w:t xml:space="preserve">In the </w:t>
      </w:r>
      <w:r w:rsidRPr="00A3770E">
        <w:rPr>
          <w:rStyle w:val="codeChar"/>
        </w:rPr>
        <w:t>TrackHeaderBox</w:t>
      </w:r>
    </w:p>
    <w:p w14:paraId="086ABD5B" w14:textId="77777777" w:rsidR="00F13331" w:rsidRPr="003176D3" w:rsidRDefault="00F13331" w:rsidP="00F13331">
      <w:pPr>
        <w:pStyle w:val="ListContinue2"/>
        <w:keepNext/>
        <w:keepLines/>
        <w:tabs>
          <w:tab w:val="clear" w:pos="800"/>
        </w:tabs>
        <w:spacing w:line="276" w:lineRule="auto"/>
        <w:rPr>
          <w:lang w:val="en-GB"/>
        </w:rPr>
      </w:pPr>
      <w:r w:rsidRPr="00A3770E">
        <w:rPr>
          <w:rStyle w:val="codeChar"/>
        </w:rPr>
        <w:t>width</w:t>
      </w:r>
      <w:r w:rsidRPr="003176D3">
        <w:rPr>
          <w:lang w:val="en-GB"/>
        </w:rPr>
        <w:t xml:space="preserve"> and </w:t>
      </w:r>
      <w:r w:rsidRPr="00A3770E">
        <w:rPr>
          <w:rStyle w:val="codeChar"/>
        </w:rPr>
        <w:t>height</w:t>
      </w:r>
      <w:r w:rsidRPr="003176D3">
        <w:rPr>
          <w:lang w:val="en-GB"/>
        </w:rPr>
        <w:t xml:space="preserve"> specify the visual presentation size of a single view after unpacking.</w:t>
      </w:r>
    </w:p>
    <w:p w14:paraId="01EF05C2" w14:textId="536EB38D" w:rsidR="00F13331" w:rsidRPr="00222605" w:rsidRDefault="00F13331" w:rsidP="00F13331">
      <w:pPr>
        <w:pStyle w:val="ListContinue"/>
        <w:keepNext/>
        <w:keepLines/>
        <w:tabs>
          <w:tab w:val="clear" w:pos="400"/>
        </w:tabs>
        <w:spacing w:line="276" w:lineRule="auto"/>
        <w:rPr>
          <w:ins w:id="1330" w:author="Pre" w:date="2022-01-30T13:28:00Z"/>
          <w:rStyle w:val="codeChar"/>
          <w:rFonts w:ascii="Cambria" w:hAnsi="Cambria"/>
          <w:noProof w:val="0"/>
        </w:rPr>
      </w:pPr>
      <w:r w:rsidRPr="003176D3">
        <w:rPr>
          <w:lang w:val="en-GB"/>
        </w:rPr>
        <w:t xml:space="preserve">In </w:t>
      </w:r>
      <w:r>
        <w:rPr>
          <w:lang w:val="en-GB"/>
        </w:rPr>
        <w:t xml:space="preserve">a </w:t>
      </w:r>
      <w:proofErr w:type="spellStart"/>
      <w:r w:rsidRPr="00F13331">
        <w:rPr>
          <w:rFonts w:ascii="Courier New" w:hAnsi="Courier New" w:cs="Courier New"/>
          <w:lang w:val="en-GB"/>
        </w:rPr>
        <w:t>SampleEntry</w:t>
      </w:r>
      <w:proofErr w:type="spellEnd"/>
      <w:r>
        <w:rPr>
          <w:lang w:val="en-GB"/>
        </w:rPr>
        <w:t xml:space="preserve"> in </w:t>
      </w:r>
      <w:r w:rsidRPr="003176D3">
        <w:rPr>
          <w:lang w:val="en-GB"/>
        </w:rPr>
        <w:t xml:space="preserve">the </w:t>
      </w:r>
      <w:r w:rsidRPr="00A3770E">
        <w:rPr>
          <w:rStyle w:val="codeChar"/>
        </w:rPr>
        <w:t>SampleDescriptionBox</w:t>
      </w:r>
    </w:p>
    <w:p w14:paraId="58EB1518" w14:textId="3477C242" w:rsidR="00222605" w:rsidRPr="00222605" w:rsidRDefault="00222605" w:rsidP="00F13331">
      <w:pPr>
        <w:pStyle w:val="ListContinue"/>
        <w:keepNext/>
        <w:keepLines/>
        <w:tabs>
          <w:tab w:val="clear" w:pos="400"/>
        </w:tabs>
        <w:spacing w:line="276" w:lineRule="auto"/>
        <w:rPr>
          <w:rFonts w:asciiTheme="minorHAnsi" w:hAnsiTheme="minorHAnsi" w:cstheme="minorHAnsi"/>
          <w:highlight w:val="yellow"/>
          <w:lang w:val="en-GB"/>
        </w:rPr>
      </w:pPr>
      <w:ins w:id="1331" w:author="Pre" w:date="2022-01-30T13:28:00Z">
        <w:r w:rsidRPr="00222605">
          <w:rPr>
            <w:rStyle w:val="codeChar"/>
            <w:rFonts w:asciiTheme="minorHAnsi" w:hAnsiTheme="minorHAnsi" w:cstheme="minorHAnsi"/>
            <w:highlight w:val="yellow"/>
          </w:rPr>
          <w:t xml:space="preserve">Ed. Note: </w:t>
        </w:r>
      </w:ins>
      <w:ins w:id="1332" w:author="Pre" w:date="2022-01-30T13:29:00Z">
        <w:r w:rsidRPr="00222605">
          <w:rPr>
            <w:rStyle w:val="codeChar"/>
            <w:rFonts w:asciiTheme="minorHAnsi" w:hAnsiTheme="minorHAnsi" w:cstheme="minorHAnsi"/>
            <w:highlight w:val="yellow"/>
          </w:rPr>
          <w:t>Is this location permitted?</w:t>
        </w:r>
      </w:ins>
    </w:p>
    <w:p w14:paraId="26464724" w14:textId="7C531968" w:rsidR="00C0275A" w:rsidDel="00BF199E" w:rsidRDefault="00C0275A" w:rsidP="00C0275A">
      <w:pPr>
        <w:pStyle w:val="code"/>
        <w:rPr>
          <w:del w:id="1333" w:author="David Singer" w:date="2022-02-21T15:07:00Z"/>
        </w:rPr>
      </w:pPr>
      <w:del w:id="1334" w:author="David Singer" w:date="2022-02-21T15:07:00Z">
        <w:r w:rsidDel="00BF199E">
          <w:delText>aligned(8) class StereoVideoBox extends FullBox('stvi', version = 0, 0)</w:delText>
        </w:r>
        <w:r w:rsidDel="00BF199E">
          <w:br/>
          <w:delText>{</w:delText>
        </w:r>
        <w:r w:rsidDel="00BF199E">
          <w:br/>
        </w:r>
        <w:r w:rsidDel="00BF199E">
          <w:tab/>
          <w:delText>template unsigned int(30) reserved = 0;</w:delText>
        </w:r>
        <w:r w:rsidDel="00BF199E">
          <w:br/>
        </w:r>
        <w:r w:rsidDel="00BF199E">
          <w:tab/>
          <w:delText>unsigned int(2)</w:delText>
        </w:r>
        <w:r w:rsidDel="00BF199E">
          <w:tab/>
          <w:delText>single_view_allowed;</w:delText>
        </w:r>
        <w:r w:rsidDel="00BF199E">
          <w:br/>
        </w:r>
        <w:r w:rsidDel="00BF199E">
          <w:tab/>
          <w:delText>unsigned int(32)</w:delText>
        </w:r>
        <w:r w:rsidDel="00BF199E">
          <w:tab/>
          <w:delText>stereo_scheme;</w:delText>
        </w:r>
        <w:r w:rsidDel="00BF199E">
          <w:br/>
        </w:r>
        <w:r w:rsidDel="00BF199E">
          <w:tab/>
          <w:delText>unsigned int(32)</w:delText>
        </w:r>
        <w:r w:rsidDel="00BF199E">
          <w:tab/>
          <w:delText>length;</w:delText>
        </w:r>
        <w:r w:rsidDel="00BF199E">
          <w:br/>
        </w:r>
        <w:r w:rsidDel="00BF199E">
          <w:tab/>
          <w:delText>unsigned int(8)[length]</w:delText>
        </w:r>
        <w:r w:rsidDel="00BF199E">
          <w:tab/>
          <w:delText>stereo_indication_type;</w:delText>
        </w:r>
        <w:r w:rsidDel="00BF199E">
          <w:br/>
        </w:r>
        <w:r w:rsidDel="00BF199E">
          <w:tab/>
          <w:delText>Box[] any_box; // optional</w:delText>
        </w:r>
        <w:r w:rsidDel="00BF199E">
          <w:br/>
          <w:delText>}</w:delText>
        </w:r>
      </w:del>
    </w:p>
    <w:p w14:paraId="62A02D03" w14:textId="409FD718" w:rsidR="00C0275A" w:rsidDel="00BF199E" w:rsidRDefault="00C0275A" w:rsidP="00C0275A">
      <w:pPr>
        <w:pStyle w:val="code"/>
        <w:rPr>
          <w:del w:id="1335" w:author="David Singer" w:date="2022-02-21T15:07:00Z"/>
        </w:rPr>
      </w:pPr>
      <w:del w:id="1336" w:author="David Singer" w:date="2022-02-21T15:07:00Z">
        <w:r w:rsidDel="00BF199E">
          <w:delText>aligned(8) class StereoVideoBox extends FullBox('stvi', version = 0, 0)</w:delText>
        </w:r>
        <w:r w:rsidDel="00BF199E">
          <w:br/>
          <w:delText>{</w:delText>
        </w:r>
        <w:r w:rsidDel="00BF199E">
          <w:br/>
        </w:r>
        <w:r w:rsidDel="00BF199E">
          <w:tab/>
          <w:delText>template unsigned int(30) reserved = 0;</w:delText>
        </w:r>
        <w:r w:rsidDel="00BF199E">
          <w:br/>
        </w:r>
        <w:r w:rsidDel="00BF199E">
          <w:tab/>
          <w:delText>unsigned int(2)</w:delText>
        </w:r>
        <w:r w:rsidDel="00BF199E">
          <w:tab/>
          <w:delText>single_view_allowed;</w:delText>
        </w:r>
        <w:r w:rsidDel="00BF199E">
          <w:br/>
        </w:r>
        <w:r w:rsidDel="00BF199E">
          <w:tab/>
          <w:delText>unsigned int(32)</w:delText>
        </w:r>
        <w:r w:rsidDel="00BF199E">
          <w:tab/>
          <w:delText>stereo_scheme;</w:delText>
        </w:r>
        <w:r w:rsidDel="00BF199E">
          <w:br/>
        </w:r>
        <w:r w:rsidDel="00BF199E">
          <w:tab/>
          <w:delText>unsigned int(32)</w:delText>
        </w:r>
        <w:r w:rsidDel="00BF199E">
          <w:tab/>
          <w:delText>length;</w:delText>
        </w:r>
        <w:r w:rsidDel="00BF199E">
          <w:br/>
        </w:r>
        <w:r w:rsidDel="00BF199E">
          <w:tab/>
          <w:delText>unsigned int(8)</w:delText>
        </w:r>
      </w:del>
      <w:del w:id="1337" w:author="David Singer" w:date="2022-02-08T15:56:00Z">
        <w:r w:rsidDel="00C0275A">
          <w:delText>[length]</w:delText>
        </w:r>
      </w:del>
      <w:del w:id="1338" w:author="David Singer" w:date="2022-02-21T15:07:00Z">
        <w:r w:rsidDel="00BF199E">
          <w:tab/>
          <w:delText>stereo_indication_type;</w:delText>
        </w:r>
        <w:r w:rsidDel="00BF199E">
          <w:br/>
        </w:r>
        <w:r w:rsidDel="00BF199E">
          <w:tab/>
          <w:delText>Box[] any_box; // optional</w:delText>
        </w:r>
        <w:r w:rsidDel="00BF199E">
          <w:br/>
          <w:delText>}</w:delText>
        </w:r>
      </w:del>
    </w:p>
    <w:p w14:paraId="70C864FD" w14:textId="7C4B80CB" w:rsidR="00FC7638" w:rsidRPr="008A6B97" w:rsidDel="00BF199E" w:rsidRDefault="00FC7638" w:rsidP="00FC7638">
      <w:pPr>
        <w:pStyle w:val="fields"/>
        <w:ind w:left="1080"/>
        <w:rPr>
          <w:del w:id="1339" w:author="David Singer" w:date="2022-02-21T15:08:00Z"/>
        </w:rPr>
      </w:pPr>
      <w:del w:id="1340" w:author="David Singer" w:date="2022-02-21T15:08:00Z">
        <w:r w:rsidRPr="008A6B97" w:rsidDel="00BF199E">
          <w:delText>4:</w:delText>
        </w:r>
        <w:r w:rsidRPr="008A6B97" w:rsidDel="00BF199E">
          <w:tab/>
          <w:delText xml:space="preserve">a value of </w:delText>
        </w:r>
        <w:r w:rsidRPr="00577F66" w:rsidDel="00BF199E">
          <w:rPr>
            <w:rFonts w:ascii="Courier New" w:eastAsia="Cambria" w:hAnsi="Courier New" w:cs="Courier New"/>
            <w:color w:val="231F20"/>
            <w:spacing w:val="2"/>
            <w:rPrChange w:id="1341" w:author="Ye-Kui Wang (draft5)" w:date="2022-02-10T11:42:00Z">
              <w:rPr>
                <w:rFonts w:eastAsia="Cambria" w:cs="Cambria"/>
                <w:b/>
                <w:bCs/>
                <w:color w:val="231F20"/>
                <w:spacing w:val="2"/>
              </w:rPr>
            </w:rPrChange>
          </w:rPr>
          <w:delText>V</w:delText>
        </w:r>
        <w:r w:rsidRPr="00577F66" w:rsidDel="00BF199E">
          <w:rPr>
            <w:rFonts w:ascii="Courier New" w:eastAsia="Cambria" w:hAnsi="Courier New" w:cs="Courier New"/>
            <w:color w:val="231F20"/>
            <w:spacing w:val="-1"/>
            <w:rPrChange w:id="1342" w:author="Ye-Kui Wang (draft5)" w:date="2022-02-10T11:42:00Z">
              <w:rPr>
                <w:rFonts w:eastAsia="Cambria" w:cs="Cambria"/>
                <w:b/>
                <w:bCs/>
                <w:color w:val="231F20"/>
                <w:spacing w:val="-1"/>
              </w:rPr>
            </w:rPrChange>
          </w:rPr>
          <w:delText>id</w:delText>
        </w:r>
        <w:r w:rsidRPr="00577F66" w:rsidDel="00BF199E">
          <w:rPr>
            <w:rFonts w:ascii="Courier New" w:eastAsia="Cambria" w:hAnsi="Courier New" w:cs="Courier New"/>
            <w:color w:val="231F20"/>
            <w:spacing w:val="2"/>
            <w:rPrChange w:id="1343" w:author="Ye-Kui Wang (draft5)" w:date="2022-02-10T11:42:00Z">
              <w:rPr>
                <w:rFonts w:eastAsia="Cambria" w:cs="Cambria"/>
                <w:b/>
                <w:bCs/>
                <w:color w:val="231F20"/>
                <w:spacing w:val="2"/>
              </w:rPr>
            </w:rPrChange>
          </w:rPr>
          <w:delText>e</w:delText>
        </w:r>
        <w:r w:rsidRPr="00577F66" w:rsidDel="00BF199E">
          <w:rPr>
            <w:rFonts w:ascii="Courier New" w:eastAsia="Cambria" w:hAnsi="Courier New" w:cs="Courier New"/>
            <w:color w:val="231F20"/>
            <w:spacing w:val="-1"/>
            <w:rPrChange w:id="1344" w:author="Ye-Kui Wang (draft5)" w:date="2022-02-10T11:42:00Z">
              <w:rPr>
                <w:rFonts w:eastAsia="Cambria" w:cs="Cambria"/>
                <w:b/>
                <w:bCs/>
                <w:color w:val="231F20"/>
                <w:spacing w:val="-1"/>
              </w:rPr>
            </w:rPrChange>
          </w:rPr>
          <w:delText>o</w:delText>
        </w:r>
        <w:r w:rsidRPr="00577F66" w:rsidDel="00BF199E">
          <w:rPr>
            <w:rFonts w:ascii="Courier New" w:eastAsia="Cambria" w:hAnsi="Courier New" w:cs="Courier New"/>
            <w:color w:val="231F20"/>
            <w:spacing w:val="2"/>
            <w:rPrChange w:id="1345" w:author="Ye-Kui Wang (draft5)" w:date="2022-02-10T11:42:00Z">
              <w:rPr>
                <w:rFonts w:eastAsia="Cambria" w:cs="Cambria"/>
                <w:b/>
                <w:bCs/>
                <w:color w:val="231F20"/>
                <w:spacing w:val="2"/>
              </w:rPr>
            </w:rPrChange>
          </w:rPr>
          <w:delText>F</w:delText>
        </w:r>
        <w:r w:rsidRPr="00577F66" w:rsidDel="00BF199E">
          <w:rPr>
            <w:rFonts w:ascii="Courier New" w:eastAsia="Cambria" w:hAnsi="Courier New" w:cs="Courier New"/>
            <w:color w:val="231F20"/>
            <w:spacing w:val="3"/>
            <w:rPrChange w:id="1346" w:author="Ye-Kui Wang (draft5)" w:date="2022-02-10T11:42:00Z">
              <w:rPr>
                <w:rFonts w:eastAsia="Cambria" w:cs="Cambria"/>
                <w:b/>
                <w:bCs/>
                <w:color w:val="231F20"/>
                <w:spacing w:val="3"/>
              </w:rPr>
            </w:rPrChange>
          </w:rPr>
          <w:delText>ra</w:delText>
        </w:r>
        <w:r w:rsidRPr="00577F66" w:rsidDel="00BF199E">
          <w:rPr>
            <w:rFonts w:ascii="Courier New" w:eastAsia="Cambria" w:hAnsi="Courier New" w:cs="Courier New"/>
            <w:color w:val="231F20"/>
            <w:spacing w:val="-1"/>
            <w:rPrChange w:id="1347" w:author="Ye-Kui Wang (draft5)" w:date="2022-02-10T11:42:00Z">
              <w:rPr>
                <w:rFonts w:eastAsia="Cambria" w:cs="Cambria"/>
                <w:b/>
                <w:bCs/>
                <w:color w:val="231F20"/>
                <w:spacing w:val="-1"/>
              </w:rPr>
            </w:rPrChange>
          </w:rPr>
          <w:delText>me</w:delText>
        </w:r>
        <w:r w:rsidRPr="00577F66" w:rsidDel="00BF199E">
          <w:rPr>
            <w:rFonts w:ascii="Courier New" w:eastAsia="Cambria" w:hAnsi="Courier New" w:cs="Courier New"/>
            <w:color w:val="231F20"/>
            <w:spacing w:val="1"/>
            <w:rPrChange w:id="1348" w:author="Ye-Kui Wang (draft5)" w:date="2022-02-10T11:42:00Z">
              <w:rPr>
                <w:rFonts w:eastAsia="Cambria" w:cs="Cambria"/>
                <w:b/>
                <w:bCs/>
                <w:color w:val="231F20"/>
                <w:spacing w:val="1"/>
              </w:rPr>
            </w:rPrChange>
          </w:rPr>
          <w:delText>P</w:delText>
        </w:r>
        <w:r w:rsidRPr="00577F66" w:rsidDel="00BF199E">
          <w:rPr>
            <w:rFonts w:ascii="Courier New" w:eastAsia="Cambria" w:hAnsi="Courier New" w:cs="Courier New"/>
            <w:color w:val="231F20"/>
            <w:spacing w:val="-1"/>
            <w:rPrChange w:id="1349" w:author="Ye-Kui Wang (draft5)" w:date="2022-02-10T11:42:00Z">
              <w:rPr>
                <w:rFonts w:eastAsia="Cambria" w:cs="Cambria"/>
                <w:b/>
                <w:bCs/>
                <w:color w:val="231F20"/>
                <w:spacing w:val="-1"/>
              </w:rPr>
            </w:rPrChange>
          </w:rPr>
          <w:delText>a</w:delText>
        </w:r>
        <w:r w:rsidRPr="00577F66" w:rsidDel="00BF199E">
          <w:rPr>
            <w:rFonts w:ascii="Courier New" w:eastAsia="Cambria" w:hAnsi="Courier New" w:cs="Courier New"/>
            <w:color w:val="231F20"/>
            <w:spacing w:val="2"/>
            <w:rPrChange w:id="1350" w:author="Ye-Kui Wang (draft5)" w:date="2022-02-10T11:42:00Z">
              <w:rPr>
                <w:rFonts w:eastAsia="Cambria" w:cs="Cambria"/>
                <w:b/>
                <w:bCs/>
                <w:color w:val="231F20"/>
                <w:spacing w:val="2"/>
              </w:rPr>
            </w:rPrChange>
          </w:rPr>
          <w:delText>c</w:delText>
        </w:r>
        <w:r w:rsidRPr="00577F66" w:rsidDel="00BF199E">
          <w:rPr>
            <w:rFonts w:ascii="Courier New" w:eastAsia="Cambria" w:hAnsi="Courier New" w:cs="Courier New"/>
            <w:color w:val="231F20"/>
            <w:spacing w:val="7"/>
            <w:rPrChange w:id="1351" w:author="Ye-Kui Wang (draft5)" w:date="2022-02-10T11:42:00Z">
              <w:rPr>
                <w:rFonts w:eastAsia="Cambria" w:cs="Cambria"/>
                <w:b/>
                <w:bCs/>
                <w:color w:val="231F20"/>
                <w:spacing w:val="7"/>
              </w:rPr>
            </w:rPrChange>
          </w:rPr>
          <w:delText>k</w:delText>
        </w:r>
        <w:r w:rsidRPr="00577F66" w:rsidDel="00BF199E">
          <w:rPr>
            <w:rFonts w:ascii="Courier New" w:eastAsia="Cambria" w:hAnsi="Courier New" w:cs="Courier New"/>
            <w:color w:val="231F20"/>
            <w:spacing w:val="2"/>
            <w:rPrChange w:id="1352" w:author="Ye-Kui Wang (draft5)" w:date="2022-02-10T11:42:00Z">
              <w:rPr>
                <w:rFonts w:eastAsia="Cambria" w:cs="Cambria"/>
                <w:b/>
                <w:bCs/>
                <w:color w:val="231F20"/>
                <w:spacing w:val="2"/>
              </w:rPr>
            </w:rPrChange>
          </w:rPr>
          <w:delText>in</w:delText>
        </w:r>
        <w:r w:rsidRPr="00577F66" w:rsidDel="00BF199E">
          <w:rPr>
            <w:rFonts w:ascii="Courier New" w:eastAsia="Cambria" w:hAnsi="Courier New" w:cs="Courier New"/>
            <w:color w:val="231F20"/>
            <w:spacing w:val="6"/>
            <w:rPrChange w:id="1353" w:author="Ye-Kui Wang (draft5)" w:date="2022-02-10T11:42:00Z">
              <w:rPr>
                <w:rFonts w:eastAsia="Cambria" w:cs="Cambria"/>
                <w:b/>
                <w:bCs/>
                <w:color w:val="231F20"/>
                <w:spacing w:val="6"/>
              </w:rPr>
            </w:rPrChange>
          </w:rPr>
          <w:delText>g</w:delText>
        </w:r>
        <w:r w:rsidRPr="00577F66" w:rsidDel="00BF199E">
          <w:rPr>
            <w:rFonts w:ascii="Courier New" w:eastAsia="Cambria" w:hAnsi="Courier New" w:cs="Courier New"/>
            <w:color w:val="231F20"/>
            <w:spacing w:val="-16"/>
            <w:rPrChange w:id="1354" w:author="Ye-Kui Wang (draft5)" w:date="2022-02-10T11:42:00Z">
              <w:rPr>
                <w:rFonts w:eastAsia="Cambria" w:cs="Cambria"/>
                <w:b/>
                <w:bCs/>
                <w:color w:val="231F20"/>
                <w:spacing w:val="-16"/>
              </w:rPr>
            </w:rPrChange>
          </w:rPr>
          <w:delText>T</w:delText>
        </w:r>
        <w:r w:rsidRPr="00577F66" w:rsidDel="00BF199E">
          <w:rPr>
            <w:rFonts w:ascii="Courier New" w:eastAsia="Cambria" w:hAnsi="Courier New" w:cs="Courier New"/>
            <w:color w:val="231F20"/>
            <w:spacing w:val="8"/>
            <w:rPrChange w:id="1355" w:author="Ye-Kui Wang (draft5)" w:date="2022-02-10T11:42:00Z">
              <w:rPr>
                <w:rFonts w:eastAsia="Cambria" w:cs="Cambria"/>
                <w:b/>
                <w:bCs/>
                <w:color w:val="231F20"/>
                <w:spacing w:val="8"/>
              </w:rPr>
            </w:rPrChange>
          </w:rPr>
          <w:delText>y</w:delText>
        </w:r>
        <w:r w:rsidRPr="00577F66" w:rsidDel="00BF199E">
          <w:rPr>
            <w:rFonts w:ascii="Courier New" w:eastAsia="Cambria" w:hAnsi="Courier New" w:cs="Courier New"/>
            <w:color w:val="231F20"/>
            <w:spacing w:val="1"/>
            <w:rPrChange w:id="1356" w:author="Ye-Kui Wang (draft5)" w:date="2022-02-10T11:42:00Z">
              <w:rPr>
                <w:rFonts w:eastAsia="Cambria" w:cs="Cambria"/>
                <w:b/>
                <w:bCs/>
                <w:color w:val="231F20"/>
                <w:spacing w:val="1"/>
              </w:rPr>
            </w:rPrChange>
          </w:rPr>
          <w:delText>p</w:delText>
        </w:r>
        <w:r w:rsidRPr="00577F66" w:rsidDel="00BF199E">
          <w:rPr>
            <w:rFonts w:ascii="Courier New" w:eastAsia="Cambria" w:hAnsi="Courier New" w:cs="Courier New"/>
            <w:color w:val="231F20"/>
            <w:rPrChange w:id="1357" w:author="Ye-Kui Wang (draft5)" w:date="2022-02-10T11:42:00Z">
              <w:rPr>
                <w:rFonts w:eastAsia="Cambria" w:cs="Cambria"/>
                <w:b/>
                <w:bCs/>
                <w:color w:val="231F20"/>
              </w:rPr>
            </w:rPrChange>
          </w:rPr>
          <w:delText>e</w:delText>
        </w:r>
        <w:r w:rsidRPr="008A6B97" w:rsidDel="00BF199E">
          <w:rPr>
            <w:rFonts w:eastAsia="Cambria" w:cs="Cambria"/>
            <w:b/>
            <w:bCs/>
            <w:color w:val="231F20"/>
            <w:spacing w:val="-16"/>
          </w:rPr>
          <w:delText xml:space="preserve"> </w:delText>
        </w:r>
        <w:r w:rsidRPr="008A6B97" w:rsidDel="00BF199E">
          <w:delText xml:space="preserve">as defined in </w:delText>
        </w:r>
        <w:r w:rsidDel="00BF199E">
          <w:fldChar w:fldCharType="begin"/>
        </w:r>
        <w:r w:rsidDel="00BF199E">
          <w:delInstrText xml:space="preserve"> REF CICP \h </w:delInstrText>
        </w:r>
        <w:r w:rsidDel="00BF199E">
          <w:fldChar w:fldCharType="separate"/>
        </w:r>
        <w:r w:rsidDel="00BF199E">
          <w:delText>ISO/IEC </w:delText>
        </w:r>
        <w:r w:rsidRPr="000E66C9" w:rsidDel="00BF199E">
          <w:rPr>
            <w:rStyle w:val="stddocNumber"/>
            <w:szCs w:val="24"/>
          </w:rPr>
          <w:delText>23091</w:delText>
        </w:r>
        <w:r w:rsidDel="00BF199E">
          <w:fldChar w:fldCharType="end"/>
        </w:r>
        <w:r w:rsidDel="00BF199E">
          <w:delText>-2.</w:delText>
        </w:r>
      </w:del>
    </w:p>
    <w:p w14:paraId="6E2BB5A1" w14:textId="597750F3" w:rsidR="00FC7638" w:rsidRPr="008A6B97" w:rsidDel="00BF199E" w:rsidRDefault="00FC7638" w:rsidP="00FC7638">
      <w:pPr>
        <w:pStyle w:val="fields"/>
        <w:ind w:left="1080"/>
        <w:rPr>
          <w:del w:id="1358" w:author="David Singer" w:date="2022-02-21T15:08:00Z"/>
        </w:rPr>
      </w:pPr>
      <w:del w:id="1359" w:author="David Singer" w:date="2022-02-21T15:08:00Z">
        <w:r w:rsidRPr="008A6B97" w:rsidDel="00BF199E">
          <w:delText>4:</w:delText>
        </w:r>
        <w:r w:rsidRPr="008A6B97" w:rsidDel="00BF199E">
          <w:tab/>
        </w:r>
      </w:del>
      <w:del w:id="1360" w:author="David Singer" w:date="2022-02-08T15:57:00Z">
        <w:r w:rsidRPr="008A6B97" w:rsidDel="00FC7638">
          <w:delText xml:space="preserve">a value of </w:delText>
        </w:r>
        <w:r w:rsidRPr="008A6B97" w:rsidDel="00FC7638">
          <w:rPr>
            <w:rFonts w:eastAsia="Cambria" w:cs="Cambria"/>
            <w:b/>
            <w:bCs/>
            <w:color w:val="231F20"/>
            <w:spacing w:val="2"/>
          </w:rPr>
          <w:delText>V</w:delText>
        </w:r>
        <w:r w:rsidRPr="008A6B97" w:rsidDel="00FC7638">
          <w:rPr>
            <w:rFonts w:eastAsia="Cambria" w:cs="Cambria"/>
            <w:b/>
            <w:bCs/>
            <w:color w:val="231F20"/>
            <w:spacing w:val="-1"/>
          </w:rPr>
          <w:delText>id</w:delText>
        </w:r>
        <w:r w:rsidRPr="008A6B97" w:rsidDel="00FC7638">
          <w:rPr>
            <w:rFonts w:eastAsia="Cambria" w:cs="Cambria"/>
            <w:b/>
            <w:bCs/>
            <w:color w:val="231F20"/>
            <w:spacing w:val="2"/>
          </w:rPr>
          <w:delText>e</w:delText>
        </w:r>
        <w:r w:rsidRPr="008A6B97" w:rsidDel="00FC7638">
          <w:rPr>
            <w:rFonts w:eastAsia="Cambria" w:cs="Cambria"/>
            <w:b/>
            <w:bCs/>
            <w:color w:val="231F20"/>
            <w:spacing w:val="-1"/>
          </w:rPr>
          <w:delText>o</w:delText>
        </w:r>
        <w:r w:rsidRPr="008A6B97" w:rsidDel="00FC7638">
          <w:rPr>
            <w:rFonts w:eastAsia="Cambria" w:cs="Cambria"/>
            <w:b/>
            <w:bCs/>
            <w:color w:val="231F20"/>
            <w:spacing w:val="2"/>
          </w:rPr>
          <w:delText>F</w:delText>
        </w:r>
        <w:r w:rsidRPr="008A6B97" w:rsidDel="00FC7638">
          <w:rPr>
            <w:rFonts w:eastAsia="Cambria" w:cs="Cambria"/>
            <w:b/>
            <w:bCs/>
            <w:color w:val="231F20"/>
            <w:spacing w:val="3"/>
          </w:rPr>
          <w:delText>ra</w:delText>
        </w:r>
        <w:r w:rsidRPr="008A6B97" w:rsidDel="00FC7638">
          <w:rPr>
            <w:rFonts w:eastAsia="Cambria" w:cs="Cambria"/>
            <w:b/>
            <w:bCs/>
            <w:color w:val="231F20"/>
            <w:spacing w:val="-1"/>
          </w:rPr>
          <w:delText>me</w:delText>
        </w:r>
        <w:r w:rsidRPr="008A6B97" w:rsidDel="00FC7638">
          <w:rPr>
            <w:rFonts w:eastAsia="Cambria" w:cs="Cambria"/>
            <w:b/>
            <w:bCs/>
            <w:color w:val="231F20"/>
            <w:spacing w:val="1"/>
          </w:rPr>
          <w:delText>P</w:delText>
        </w:r>
        <w:r w:rsidRPr="008A6B97" w:rsidDel="00FC7638">
          <w:rPr>
            <w:rFonts w:eastAsia="Cambria" w:cs="Cambria"/>
            <w:b/>
            <w:bCs/>
            <w:color w:val="231F20"/>
            <w:spacing w:val="-1"/>
          </w:rPr>
          <w:delText>a</w:delText>
        </w:r>
        <w:r w:rsidRPr="008A6B97" w:rsidDel="00FC7638">
          <w:rPr>
            <w:rFonts w:eastAsia="Cambria" w:cs="Cambria"/>
            <w:b/>
            <w:bCs/>
            <w:color w:val="231F20"/>
            <w:spacing w:val="2"/>
          </w:rPr>
          <w:delText>c</w:delText>
        </w:r>
        <w:r w:rsidRPr="008A6B97" w:rsidDel="00FC7638">
          <w:rPr>
            <w:rFonts w:eastAsia="Cambria" w:cs="Cambria"/>
            <w:b/>
            <w:bCs/>
            <w:color w:val="231F20"/>
            <w:spacing w:val="7"/>
          </w:rPr>
          <w:delText>k</w:delText>
        </w:r>
        <w:r w:rsidRPr="008A6B97" w:rsidDel="00FC7638">
          <w:rPr>
            <w:rFonts w:eastAsia="Cambria" w:cs="Cambria"/>
            <w:b/>
            <w:bCs/>
            <w:color w:val="231F20"/>
            <w:spacing w:val="2"/>
          </w:rPr>
          <w:delText>in</w:delText>
        </w:r>
        <w:r w:rsidRPr="008A6B97" w:rsidDel="00FC7638">
          <w:rPr>
            <w:rFonts w:eastAsia="Cambria" w:cs="Cambria"/>
            <w:b/>
            <w:bCs/>
            <w:color w:val="231F20"/>
            <w:spacing w:val="6"/>
          </w:rPr>
          <w:delText>g</w:delText>
        </w:r>
        <w:r w:rsidRPr="008A6B97" w:rsidDel="00FC7638">
          <w:rPr>
            <w:rFonts w:eastAsia="Cambria" w:cs="Cambria"/>
            <w:b/>
            <w:bCs/>
            <w:color w:val="231F20"/>
            <w:spacing w:val="-16"/>
          </w:rPr>
          <w:delText>T</w:delText>
        </w:r>
        <w:r w:rsidRPr="008A6B97" w:rsidDel="00FC7638">
          <w:rPr>
            <w:rFonts w:eastAsia="Cambria" w:cs="Cambria"/>
            <w:b/>
            <w:bCs/>
            <w:color w:val="231F20"/>
            <w:spacing w:val="8"/>
          </w:rPr>
          <w:delText>y</w:delText>
        </w:r>
        <w:r w:rsidRPr="008A6B97" w:rsidDel="00FC7638">
          <w:rPr>
            <w:rFonts w:eastAsia="Cambria" w:cs="Cambria"/>
            <w:b/>
            <w:bCs/>
            <w:color w:val="231F20"/>
            <w:spacing w:val="1"/>
          </w:rPr>
          <w:delText>p</w:delText>
        </w:r>
        <w:r w:rsidRPr="008A6B97" w:rsidDel="00FC7638">
          <w:rPr>
            <w:rFonts w:eastAsia="Cambria" w:cs="Cambria"/>
            <w:b/>
            <w:bCs/>
            <w:color w:val="231F20"/>
          </w:rPr>
          <w:delText>e</w:delText>
        </w:r>
      </w:del>
      <w:del w:id="1361" w:author="David Singer" w:date="2022-02-08T15:58:00Z">
        <w:r w:rsidRPr="008A6B97" w:rsidDel="00FC7638">
          <w:rPr>
            <w:rFonts w:eastAsia="Cambria" w:cs="Cambria"/>
            <w:b/>
            <w:bCs/>
            <w:color w:val="231F20"/>
            <w:spacing w:val="-16"/>
          </w:rPr>
          <w:delText xml:space="preserve"> </w:delText>
        </w:r>
      </w:del>
      <w:del w:id="1362" w:author="David Singer" w:date="2022-02-21T15:08:00Z">
        <w:r w:rsidRPr="008A6B97" w:rsidDel="00BF199E">
          <w:delText xml:space="preserve">as defined in </w:delText>
        </w:r>
        <w:r w:rsidDel="00BF199E">
          <w:fldChar w:fldCharType="begin"/>
        </w:r>
        <w:r w:rsidDel="00BF199E">
          <w:delInstrText xml:space="preserve"> REF CICP \h </w:delInstrText>
        </w:r>
        <w:r w:rsidDel="00BF199E">
          <w:fldChar w:fldCharType="separate"/>
        </w:r>
        <w:r w:rsidDel="00BF199E">
          <w:delText>ISO/IEC </w:delText>
        </w:r>
        <w:r w:rsidRPr="000E66C9" w:rsidDel="00BF199E">
          <w:rPr>
            <w:rStyle w:val="stddocNumber"/>
            <w:szCs w:val="24"/>
          </w:rPr>
          <w:delText>23091</w:delText>
        </w:r>
        <w:r w:rsidDel="00BF199E">
          <w:fldChar w:fldCharType="end"/>
        </w:r>
        <w:r w:rsidDel="00BF199E">
          <w:delText>-2.</w:delText>
        </w:r>
      </w:del>
    </w:p>
    <w:p w14:paraId="20ED5547" w14:textId="2F888325" w:rsidR="00E42189" w:rsidRPr="00925C2F" w:rsidRDefault="00925C2F" w:rsidP="00E42189">
      <w:pPr>
        <w:rPr>
          <w:i/>
          <w:iCs/>
          <w:lang w:val="en-GB"/>
        </w:rPr>
      </w:pPr>
      <w:r w:rsidRPr="00925C2F">
        <w:rPr>
          <w:i/>
          <w:iCs/>
          <w:lang w:val="en-GB"/>
        </w:rPr>
        <w:t>In 8.17.2 replace</w:t>
      </w:r>
    </w:p>
    <w:p w14:paraId="14905BD0" w14:textId="77777777" w:rsidR="00925C2F" w:rsidRPr="003176D3" w:rsidRDefault="00925C2F" w:rsidP="00F0233A">
      <w:pPr>
        <w:tabs>
          <w:tab w:val="left" w:pos="720"/>
        </w:tabs>
        <w:spacing w:line="276" w:lineRule="auto"/>
        <w:ind w:left="1080"/>
        <w:rPr>
          <w:lang w:val="en-GB"/>
        </w:rPr>
      </w:pPr>
      <w:r w:rsidRPr="003176D3">
        <w:rPr>
          <w:lang w:val="en-GB"/>
        </w:rPr>
        <w:t xml:space="preserve">A </w:t>
      </w:r>
      <w:r w:rsidRPr="00A3770E">
        <w:rPr>
          <w:rStyle w:val="codeChar"/>
        </w:rPr>
        <w:t>CompleteTrackInfoBox</w:t>
      </w:r>
      <w:r w:rsidRPr="003176D3">
        <w:rPr>
          <w:lang w:val="en-GB"/>
        </w:rPr>
        <w:t xml:space="preserve"> is added to the sample description, leaving all other boxes unmodified.</w:t>
      </w:r>
    </w:p>
    <w:p w14:paraId="649482FC" w14:textId="445E8F14" w:rsidR="00925C2F" w:rsidRPr="00925C2F" w:rsidRDefault="00925C2F" w:rsidP="00E42189">
      <w:pPr>
        <w:rPr>
          <w:i/>
          <w:iCs/>
          <w:lang w:val="en-GB"/>
        </w:rPr>
      </w:pPr>
      <w:r w:rsidRPr="00925C2F">
        <w:rPr>
          <w:i/>
          <w:iCs/>
          <w:lang w:val="en-GB"/>
        </w:rPr>
        <w:t>with</w:t>
      </w:r>
    </w:p>
    <w:p w14:paraId="3BE838EC" w14:textId="292AE209" w:rsidR="00925C2F" w:rsidRPr="003176D3" w:rsidRDefault="00925C2F" w:rsidP="00F0233A">
      <w:pPr>
        <w:tabs>
          <w:tab w:val="left" w:pos="720"/>
        </w:tabs>
        <w:spacing w:line="276" w:lineRule="auto"/>
        <w:ind w:left="1080"/>
        <w:rPr>
          <w:lang w:val="en-GB"/>
        </w:rPr>
      </w:pPr>
      <w:r w:rsidRPr="003176D3">
        <w:rPr>
          <w:lang w:val="en-GB"/>
        </w:rPr>
        <w:t xml:space="preserve">A </w:t>
      </w:r>
      <w:r w:rsidRPr="00A3770E">
        <w:rPr>
          <w:rStyle w:val="codeChar"/>
        </w:rPr>
        <w:t>CompleteTrackInfoBox</w:t>
      </w:r>
      <w:r w:rsidRPr="003176D3">
        <w:rPr>
          <w:lang w:val="en-GB"/>
        </w:rPr>
        <w:t xml:space="preserve"> is added to the sample </w:t>
      </w:r>
      <w:r>
        <w:rPr>
          <w:lang w:val="en-GB"/>
        </w:rPr>
        <w:t>entry</w:t>
      </w:r>
      <w:r w:rsidRPr="003176D3">
        <w:rPr>
          <w:lang w:val="en-GB"/>
        </w:rPr>
        <w:t>, leaving all other boxes unmodified.</w:t>
      </w:r>
    </w:p>
    <w:p w14:paraId="38DF3D60" w14:textId="15ACF5B3" w:rsidR="00D97234" w:rsidRDefault="00D97234" w:rsidP="00925C2F">
      <w:pPr>
        <w:rPr>
          <w:i/>
          <w:iCs/>
          <w:lang w:val="en-GB"/>
        </w:rPr>
      </w:pPr>
      <w:r>
        <w:rPr>
          <w:i/>
          <w:iCs/>
          <w:lang w:val="en-GB"/>
        </w:rPr>
        <w:t>Add new 8.18.4 and 8</w:t>
      </w:r>
      <w:r w:rsidR="00FB0EB3">
        <w:rPr>
          <w:i/>
          <w:iCs/>
          <w:lang w:val="en-GB"/>
        </w:rPr>
        <w:t>.18.5</w:t>
      </w:r>
    </w:p>
    <w:p w14:paraId="610E4D7F" w14:textId="20C981EA" w:rsidR="00D97234" w:rsidRDefault="00D97234" w:rsidP="00925C2F">
      <w:pPr>
        <w:rPr>
          <w:lang w:val="en-GB"/>
        </w:rPr>
      </w:pPr>
      <w:r w:rsidRPr="00D97234">
        <w:rPr>
          <w:lang w:val="en-GB"/>
        </w:rPr>
        <w:t xml:space="preserve">8.18.4 Label </w:t>
      </w:r>
      <w:del w:id="1363" w:author="Michael Dolan" w:date="2022-01-18T19:19:00Z">
        <w:r w:rsidRPr="00D97234" w:rsidDel="00F774A8">
          <w:rPr>
            <w:lang w:val="en-GB"/>
          </w:rPr>
          <w:delText xml:space="preserve">and group label </w:delText>
        </w:r>
      </w:del>
      <w:r w:rsidRPr="00D97234">
        <w:rPr>
          <w:lang w:val="en-GB"/>
        </w:rPr>
        <w:t>box</w:t>
      </w:r>
    </w:p>
    <w:p w14:paraId="7845B06C" w14:textId="1B036EAB" w:rsidR="00D97234" w:rsidRDefault="00D97234" w:rsidP="00925C2F">
      <w:pPr>
        <w:rPr>
          <w:lang w:val="en-GB"/>
        </w:rPr>
      </w:pPr>
      <w:r>
        <w:rPr>
          <w:lang w:val="en-GB"/>
        </w:rPr>
        <w:t>8.18.4.1 Definition</w:t>
      </w:r>
    </w:p>
    <w:p w14:paraId="5AA43D07" w14:textId="0FED94EF" w:rsidR="00D97234" w:rsidRPr="007079FD" w:rsidRDefault="00D97234" w:rsidP="00FB0EB3">
      <w:pPr>
        <w:pStyle w:val="Atom"/>
      </w:pPr>
      <w:r w:rsidRPr="007079FD">
        <w:t>Box Type:</w:t>
      </w:r>
      <w:r w:rsidRPr="007079FD">
        <w:tab/>
      </w:r>
      <w:r w:rsidRPr="007079FD">
        <w:rPr>
          <w:rFonts w:ascii="Courier New" w:hAnsi="Courier New"/>
          <w:noProof/>
        </w:rPr>
        <w:t>'</w:t>
      </w:r>
      <w:r w:rsidRPr="007079FD">
        <w:rPr>
          <w:rFonts w:ascii="Courier New" w:hAnsi="Courier New"/>
          <w:noProof/>
          <w:highlight w:val="yellow"/>
        </w:rPr>
        <w:t>labl'</w:t>
      </w:r>
      <w:r w:rsidRPr="007079FD">
        <w:br/>
        <w:t>Container:</w:t>
      </w:r>
      <w:r w:rsidRPr="007079FD">
        <w:tab/>
      </w:r>
      <w:r w:rsidR="007079FD" w:rsidRPr="007079FD">
        <w:rPr>
          <w:rStyle w:val="codeChar"/>
          <w:rFonts w:eastAsia="MS Mincho"/>
        </w:rPr>
        <w:t>UserDataBox</w:t>
      </w:r>
      <w:r w:rsidR="007079FD" w:rsidRPr="007079FD">
        <w:t xml:space="preserve"> of the corresponding </w:t>
      </w:r>
      <w:r w:rsidR="007079FD" w:rsidRPr="007079FD">
        <w:rPr>
          <w:rStyle w:val="codeChar"/>
          <w:rFonts w:eastAsia="MS Mincho"/>
        </w:rPr>
        <w:t>TrackBox</w:t>
      </w:r>
      <w:r w:rsidRPr="007079FD">
        <w:t>,</w:t>
      </w:r>
      <w:ins w:id="1364" w:author="Ingo Hofmann" w:date="2022-01-19T16:01:00Z">
        <w:r w:rsidR="004237BD">
          <w:t xml:space="preserve"> </w:t>
        </w:r>
        <w:r w:rsidR="004237BD" w:rsidRPr="005F636B">
          <w:rPr>
            <w:rStyle w:val="codeChar"/>
            <w:rFonts w:eastAsia="MS Mincho"/>
            <w:rPrChange w:id="1365" w:author="Czelhan, Bernd" w:date="2022-01-27T12:04:00Z">
              <w:rPr>
                <w:rFonts w:ascii="Courier" w:hAnsi="Courier"/>
              </w:rPr>
            </w:rPrChange>
          </w:rPr>
          <w:t>A</w:t>
        </w:r>
        <w:r w:rsidR="004237BD" w:rsidRPr="007E6CB7">
          <w:rPr>
            <w:rStyle w:val="codeChar"/>
            <w:rFonts w:eastAsia="MS Mincho"/>
          </w:rPr>
          <w:t>udioObjectBox,</w:t>
        </w:r>
        <w:r w:rsidR="004237BD">
          <w:t xml:space="preserve"> </w:t>
        </w:r>
        <w:r w:rsidR="004237BD" w:rsidRPr="005F636B">
          <w:rPr>
            <w:rStyle w:val="codeChar"/>
            <w:rFonts w:eastAsia="MS Mincho"/>
            <w:rPrChange w:id="1366" w:author="Czelhan, Bernd" w:date="2022-01-27T12:04:00Z">
              <w:rPr>
                <w:rFonts w:ascii="Courier" w:hAnsi="Courier"/>
              </w:rPr>
            </w:rPrChange>
          </w:rPr>
          <w:t>A</w:t>
        </w:r>
        <w:r w:rsidR="004237BD" w:rsidRPr="007E6CB7">
          <w:rPr>
            <w:rStyle w:val="codeChar"/>
            <w:rFonts w:eastAsia="MS Mincho"/>
          </w:rPr>
          <w:t>udioObjectSelectionBox,</w:t>
        </w:r>
        <w:r w:rsidR="004237BD">
          <w:t xml:space="preserve"> or</w:t>
        </w:r>
      </w:ins>
      <w:r w:rsidR="007079FD" w:rsidRPr="007079FD">
        <w:t xml:space="preserve"> </w:t>
      </w:r>
      <w:proofErr w:type="spellStart"/>
      <w:r w:rsidR="007079FD" w:rsidRPr="00101C5D">
        <w:rPr>
          <w:rFonts w:ascii="Courier New" w:hAnsi="Courier New" w:cs="Courier New"/>
        </w:rPr>
        <w:t>PreselectionInformationBox</w:t>
      </w:r>
      <w:proofErr w:type="spellEnd"/>
      <w:r w:rsidRPr="007079FD">
        <w:t xml:space="preserve"> </w:t>
      </w:r>
      <w:r w:rsidRPr="007079FD">
        <w:br/>
        <w:t>Mandatory:</w:t>
      </w:r>
      <w:r w:rsidRPr="007079FD">
        <w:tab/>
        <w:t>No</w:t>
      </w:r>
      <w:r w:rsidRPr="007079FD">
        <w:br/>
        <w:t>Quantity:</w:t>
      </w:r>
      <w:r w:rsidRPr="007079FD">
        <w:tab/>
        <w:t>Zero or more</w:t>
      </w:r>
    </w:p>
    <w:p w14:paraId="69C62AD6" w14:textId="7E7FAC1A" w:rsidR="00D97234" w:rsidRPr="00D33636" w:rsidRDefault="00D97234" w:rsidP="00D97234">
      <w:pPr>
        <w:rPr>
          <w:lang w:val="en-GB"/>
        </w:rPr>
      </w:pPr>
      <w:r w:rsidRPr="00D33636">
        <w:rPr>
          <w:lang w:val="en-GB"/>
        </w:rPr>
        <w:t>Labels provide the ability to annotate data structures in a</w:t>
      </w:r>
      <w:r>
        <w:rPr>
          <w:lang w:val="en-GB"/>
        </w:rPr>
        <w:t>n ISOBMFF file</w:t>
      </w:r>
      <w:r w:rsidRPr="00D33636">
        <w:rPr>
          <w:lang w:val="en-GB"/>
        </w:rPr>
        <w:t xml:space="preserve"> to provide a description of</w:t>
      </w:r>
      <w:r>
        <w:rPr>
          <w:lang w:val="en-GB"/>
        </w:rPr>
        <w:t xml:space="preserve"> </w:t>
      </w:r>
      <w:r w:rsidRPr="00D33636">
        <w:rPr>
          <w:lang w:val="en-GB"/>
        </w:rPr>
        <w:t xml:space="preserve">the context of the </w:t>
      </w:r>
      <w:del w:id="1367" w:author="Schreiner, Stephan" w:date="2022-01-19T09:59:00Z">
        <w:r w:rsidRPr="00D33636" w:rsidDel="00826C3B">
          <w:rPr>
            <w:lang w:val="en-GB"/>
          </w:rPr>
          <w:delText xml:space="preserve">element </w:delText>
        </w:r>
      </w:del>
      <w:ins w:id="1368" w:author="Schreiner, Stephan" w:date="2022-01-19T09:59:00Z">
        <w:r w:rsidR="00826C3B">
          <w:rPr>
            <w:lang w:val="en-GB"/>
          </w:rPr>
          <w:t>entity</w:t>
        </w:r>
        <w:r w:rsidR="00826C3B" w:rsidRPr="00D33636">
          <w:rPr>
            <w:lang w:val="en-GB"/>
          </w:rPr>
          <w:t xml:space="preserve"> </w:t>
        </w:r>
      </w:ins>
      <w:r w:rsidRPr="00D33636">
        <w:rPr>
          <w:lang w:val="en-GB"/>
        </w:rPr>
        <w:t xml:space="preserve">to which </w:t>
      </w:r>
      <w:r>
        <w:rPr>
          <w:lang w:val="en-GB"/>
        </w:rPr>
        <w:t xml:space="preserve">the </w:t>
      </w:r>
      <w:r w:rsidRPr="00D33636">
        <w:rPr>
          <w:lang w:val="en-GB"/>
        </w:rPr>
        <w:t xml:space="preserve">label is assigned. Such labels may for example be used by </w:t>
      </w:r>
      <w:r>
        <w:rPr>
          <w:lang w:val="en-GB"/>
        </w:rPr>
        <w:t xml:space="preserve">playback </w:t>
      </w:r>
      <w:r w:rsidRPr="00D33636">
        <w:rPr>
          <w:lang w:val="en-GB"/>
        </w:rPr>
        <w:t>client</w:t>
      </w:r>
      <w:r>
        <w:rPr>
          <w:lang w:val="en-GB"/>
        </w:rPr>
        <w:t>s</w:t>
      </w:r>
      <w:r w:rsidRPr="00D33636">
        <w:rPr>
          <w:lang w:val="en-GB"/>
        </w:rPr>
        <w:t xml:space="preserve"> to provide a selection choice to the user. The label may also be used for</w:t>
      </w:r>
      <w:r>
        <w:rPr>
          <w:lang w:val="en-GB"/>
        </w:rPr>
        <w:t xml:space="preserve"> </w:t>
      </w:r>
      <w:r w:rsidRPr="00D33636">
        <w:rPr>
          <w:lang w:val="en-GB"/>
        </w:rPr>
        <w:t>simple annotation in another context.</w:t>
      </w:r>
    </w:p>
    <w:p w14:paraId="726646E7" w14:textId="10F79586" w:rsidR="00D97234" w:rsidDel="00BF199E" w:rsidRDefault="00D97234" w:rsidP="00D97234">
      <w:pPr>
        <w:rPr>
          <w:del w:id="1369" w:author="David Singer" w:date="2022-02-21T15:11:00Z"/>
          <w:lang w:val="en-GB"/>
        </w:rPr>
      </w:pPr>
      <w:del w:id="1370" w:author="David Singer" w:date="2022-02-21T15:11:00Z">
        <w:r w:rsidRPr="00D33636" w:rsidDel="00BF199E">
          <w:rPr>
            <w:lang w:val="en-GB"/>
          </w:rPr>
          <w:delText>In addition, a GroupLabel element may be added on a higher level in order to provide a summary or title of</w:delText>
        </w:r>
        <w:r w:rsidDel="00BF199E">
          <w:rPr>
            <w:lang w:val="en-GB"/>
          </w:rPr>
          <w:delText xml:space="preserve"> </w:delText>
        </w:r>
        <w:r w:rsidRPr="00D33636" w:rsidDel="00BF199E">
          <w:rPr>
            <w:lang w:val="en-GB"/>
          </w:rPr>
          <w:delText>the labels collected in a group. An example may be that this is used in a menu in order to provide a context of</w:delText>
        </w:r>
        <w:r w:rsidDel="00BF199E">
          <w:rPr>
            <w:lang w:val="en-GB"/>
          </w:rPr>
          <w:delText xml:space="preserve"> </w:delText>
        </w:r>
        <w:r w:rsidRPr="00D33636" w:rsidDel="00BF199E">
          <w:rPr>
            <w:lang w:val="en-GB"/>
          </w:rPr>
          <w:delText>the menu of the labels.</w:delText>
        </w:r>
      </w:del>
    </w:p>
    <w:p w14:paraId="58BB1316" w14:textId="37AA47B9" w:rsidR="00D97234" w:rsidRDefault="00D97234" w:rsidP="00D97234">
      <w:pPr>
        <w:rPr>
          <w:lang w:val="en-GB"/>
        </w:rPr>
      </w:pPr>
      <w:r>
        <w:rPr>
          <w:lang w:val="en-GB"/>
        </w:rPr>
        <w:t xml:space="preserve">Multiple Labels can be used to provide the textual description. To annotate the </w:t>
      </w:r>
      <w:del w:id="1371" w:author="Michael Dolan" w:date="2022-01-18T19:20:00Z">
        <w:r w:rsidDel="00F774A8">
          <w:rPr>
            <w:lang w:val="en-GB"/>
          </w:rPr>
          <w:delText xml:space="preserve">preselection </w:delText>
        </w:r>
      </w:del>
      <w:ins w:id="1372" w:author="Michael Dolan" w:date="2022-01-18T19:20:00Z">
        <w:r w:rsidR="00F774A8">
          <w:rPr>
            <w:lang w:val="en-GB"/>
          </w:rPr>
          <w:t>entity</w:t>
        </w:r>
      </w:ins>
      <w:ins w:id="1373" w:author="Schreiner, Stephan" w:date="2022-01-19T10:00:00Z">
        <w:r w:rsidR="00E029B8">
          <w:rPr>
            <w:lang w:val="en-GB"/>
          </w:rPr>
          <w:t xml:space="preserve"> </w:t>
        </w:r>
      </w:ins>
      <w:r>
        <w:rPr>
          <w:lang w:val="en-GB"/>
        </w:rPr>
        <w:t xml:space="preserve">to a multilingual audience, the annotation can be provided in </w:t>
      </w:r>
      <w:del w:id="1374" w:author="Michael Dolan" w:date="2022-01-18T19:21:00Z">
        <w:r w:rsidDel="00F774A8">
          <w:rPr>
            <w:lang w:val="en-GB"/>
          </w:rPr>
          <w:delText>a</w:delText>
        </w:r>
      </w:del>
      <w:ins w:id="1375" w:author="Michael Dolan" w:date="2022-01-18T19:21:00Z">
        <w:r w:rsidR="00F774A8">
          <w:rPr>
            <w:lang w:val="en-GB"/>
          </w:rPr>
          <w:t>multiple</w:t>
        </w:r>
      </w:ins>
      <w:r>
        <w:rPr>
          <w:lang w:val="en-GB"/>
        </w:rPr>
        <w:t xml:space="preserve"> language</w:t>
      </w:r>
      <w:ins w:id="1376" w:author="Michael Dolan" w:date="2022-01-18T19:21:00Z">
        <w:r w:rsidR="00F774A8">
          <w:rPr>
            <w:lang w:val="en-GB"/>
          </w:rPr>
          <w:t>s</w:t>
        </w:r>
      </w:ins>
      <w:del w:id="1377" w:author="Michael Dolan" w:date="2022-01-18T19:21:00Z">
        <w:r w:rsidDel="00F774A8">
          <w:rPr>
            <w:lang w:val="en-GB"/>
          </w:rPr>
          <w:delText xml:space="preserve"> different from that of the preselection</w:delText>
        </w:r>
      </w:del>
      <w:r>
        <w:rPr>
          <w:lang w:val="en-GB"/>
        </w:rPr>
        <w:t>.</w:t>
      </w:r>
    </w:p>
    <w:p w14:paraId="1BD826E9" w14:textId="58C852F6" w:rsidR="00D97234" w:rsidRDefault="00D97234" w:rsidP="00D97234">
      <w:pPr>
        <w:rPr>
          <w:lang w:val="en-GB"/>
        </w:rPr>
      </w:pPr>
      <w:del w:id="1378" w:author="Schreiner, Stephan" w:date="2022-01-19T10:10:00Z">
        <w:r w:rsidDel="006B562B">
          <w:rPr>
            <w:lang w:val="en-GB"/>
          </w:rPr>
          <w:lastRenderedPageBreak/>
          <w:delText>If the</w:delText>
        </w:r>
      </w:del>
      <w:ins w:id="1379" w:author="Schreiner, Stephan" w:date="2022-01-19T10:10:00Z">
        <w:r w:rsidR="006B562B">
          <w:rPr>
            <w:lang w:val="en-GB"/>
          </w:rPr>
          <w:t>When</w:t>
        </w:r>
      </w:ins>
      <w:r>
        <w:rPr>
          <w:lang w:val="en-GB"/>
        </w:rPr>
        <w:t xml:space="preserve"> </w:t>
      </w:r>
      <w:r w:rsidRPr="007D30A0">
        <w:rPr>
          <w:rFonts w:ascii="Courier New" w:eastAsia="Times New Roman" w:hAnsi="Courier New"/>
          <w:noProof/>
          <w:lang w:val="en-GB"/>
        </w:rPr>
        <w:t>is_group_label</w:t>
      </w:r>
      <w:r>
        <w:rPr>
          <w:lang w:val="en-GB"/>
        </w:rPr>
        <w:t xml:space="preserve"> is </w:t>
      </w:r>
      <w:del w:id="1380" w:author="Schreiner, Stephan" w:date="2022-01-19T10:10:00Z">
        <w:r w:rsidDel="006B562B">
          <w:rPr>
            <w:lang w:val="en-GB"/>
          </w:rPr>
          <w:delText>set to a value different from zero</w:delText>
        </w:r>
      </w:del>
      <w:ins w:id="1381" w:author="Schreiner, Stephan" w:date="2022-01-19T10:10:00Z">
        <w:r w:rsidR="006B562B">
          <w:rPr>
            <w:lang w:val="en-GB"/>
          </w:rPr>
          <w:t>equal to 1 this indicates</w:t>
        </w:r>
      </w:ins>
      <w:ins w:id="1382" w:author="Schreiner, Stephan" w:date="2022-01-19T10:11:00Z">
        <w:r w:rsidR="006B562B">
          <w:rPr>
            <w:lang w:val="en-GB"/>
          </w:rPr>
          <w:t xml:space="preserve"> that</w:t>
        </w:r>
      </w:ins>
      <w:del w:id="1383" w:author="Schreiner, Stephan" w:date="2022-01-19T10:11:00Z">
        <w:r w:rsidDel="006B562B">
          <w:rPr>
            <w:lang w:val="en-GB"/>
          </w:rPr>
          <w:delText>,</w:delText>
        </w:r>
      </w:del>
      <w:r>
        <w:rPr>
          <w:lang w:val="en-GB"/>
        </w:rPr>
        <w:t xml:space="preserve"> the label text in this box specifies a summary or title of all labels with the same </w:t>
      </w:r>
      <w:r w:rsidRPr="007D30A0">
        <w:rPr>
          <w:rFonts w:ascii="Courier New" w:eastAsia="Times New Roman" w:hAnsi="Courier New"/>
          <w:noProof/>
          <w:lang w:val="en-GB"/>
        </w:rPr>
        <w:t>label_id</w:t>
      </w:r>
      <w:r>
        <w:rPr>
          <w:lang w:val="en-GB"/>
        </w:rPr>
        <w:t>. This may be used as the title on a selection menu containing a collection of labels.</w:t>
      </w:r>
    </w:p>
    <w:p w14:paraId="6DB94E17" w14:textId="62A0D7C2" w:rsidR="00D97234" w:rsidRDefault="00D97234" w:rsidP="00925C2F">
      <w:pPr>
        <w:rPr>
          <w:lang w:val="en-GB"/>
        </w:rPr>
      </w:pPr>
      <w:r>
        <w:rPr>
          <w:lang w:val="en-GB"/>
        </w:rPr>
        <w:t>8.18.4.2 Syntax</w:t>
      </w:r>
    </w:p>
    <w:p w14:paraId="4B5994D9" w14:textId="3F6E4973" w:rsidR="00D97234" w:rsidRPr="00D97234" w:rsidRDefault="00D97234" w:rsidP="00D97234">
      <w:pPr>
        <w:pStyle w:val="code"/>
        <w:rPr>
          <w:sz w:val="20"/>
        </w:rPr>
      </w:pPr>
      <w:r w:rsidRPr="00D97234">
        <w:rPr>
          <w:sz w:val="20"/>
        </w:rPr>
        <w:t xml:space="preserve">aligned(8) class LabelBox </w:t>
      </w:r>
      <w:r w:rsidRPr="00D97234">
        <w:rPr>
          <w:sz w:val="20"/>
        </w:rPr>
        <w:br/>
      </w:r>
      <w:r w:rsidRPr="00D97234">
        <w:rPr>
          <w:sz w:val="20"/>
        </w:rPr>
        <w:tab/>
        <w:t>extends FullBox('</w:t>
      </w:r>
      <w:r w:rsidRPr="00D97234">
        <w:rPr>
          <w:sz w:val="20"/>
          <w:highlight w:val="yellow"/>
        </w:rPr>
        <w:t>labl'</w:t>
      </w:r>
      <w:r w:rsidRPr="00D97234">
        <w:rPr>
          <w:sz w:val="20"/>
        </w:rPr>
        <w:t>, version=0, 0 ){</w:t>
      </w:r>
      <w:r w:rsidRPr="00D97234">
        <w:rPr>
          <w:sz w:val="20"/>
        </w:rPr>
        <w:br/>
      </w:r>
      <w:r w:rsidRPr="00D97234">
        <w:rPr>
          <w:sz w:val="20"/>
        </w:rPr>
        <w:tab/>
        <w:t>unsigned int(</w:t>
      </w:r>
      <w:del w:id="1384" w:author="Michael Dolan" w:date="2022-01-18T19:22:00Z">
        <w:r w:rsidRPr="00D97234" w:rsidDel="003F5A39">
          <w:rPr>
            <w:sz w:val="20"/>
          </w:rPr>
          <w:delText>8</w:delText>
        </w:r>
      </w:del>
      <w:ins w:id="1385" w:author="Michael Dolan" w:date="2022-01-18T19:22:00Z">
        <w:r w:rsidR="003F5A39">
          <w:rPr>
            <w:sz w:val="20"/>
          </w:rPr>
          <w:t>1</w:t>
        </w:r>
      </w:ins>
      <w:r w:rsidRPr="00D97234">
        <w:rPr>
          <w:sz w:val="20"/>
        </w:rPr>
        <w:t xml:space="preserve">) </w:t>
      </w:r>
      <w:del w:id="1386" w:author="Ye-Kui Wang (yk0)" w:date="2022-01-19T10:17:00Z">
        <w:r w:rsidRPr="00D97234" w:rsidDel="00F80054">
          <w:rPr>
            <w:sz w:val="20"/>
          </w:rPr>
          <w:tab/>
        </w:r>
      </w:del>
      <w:r w:rsidRPr="00D97234">
        <w:rPr>
          <w:sz w:val="20"/>
        </w:rPr>
        <w:t>is_group_label = 0;</w:t>
      </w:r>
      <w:r w:rsidRPr="00D97234">
        <w:rPr>
          <w:sz w:val="20"/>
        </w:rPr>
        <w:br/>
      </w:r>
      <w:ins w:id="1387" w:author="Michael Dolan" w:date="2022-01-18T19:22:00Z">
        <w:r w:rsidR="003F5A39">
          <w:rPr>
            <w:sz w:val="20"/>
          </w:rPr>
          <w:tab/>
          <w:t>bit(7) reserved = 0;</w:t>
        </w:r>
        <w:r w:rsidR="003F5A39">
          <w:rPr>
            <w:sz w:val="20"/>
          </w:rPr>
          <w:br/>
        </w:r>
      </w:ins>
      <w:r w:rsidRPr="00D97234">
        <w:rPr>
          <w:sz w:val="20"/>
        </w:rPr>
        <w:tab/>
        <w:t xml:space="preserve">unsigned int(16) </w:t>
      </w:r>
      <w:del w:id="1388" w:author="Ye-Kui Wang (yk0)" w:date="2022-01-19T10:17:00Z">
        <w:r w:rsidRPr="00D97234" w:rsidDel="00F80054">
          <w:rPr>
            <w:sz w:val="20"/>
          </w:rPr>
          <w:tab/>
        </w:r>
      </w:del>
      <w:r w:rsidRPr="00D97234">
        <w:rPr>
          <w:sz w:val="20"/>
        </w:rPr>
        <w:t>label_id = 0;</w:t>
      </w:r>
      <w:r w:rsidRPr="00D97234">
        <w:rPr>
          <w:sz w:val="20"/>
        </w:rPr>
        <w:br/>
      </w:r>
      <w:r w:rsidRPr="00D97234">
        <w:rPr>
          <w:sz w:val="20"/>
        </w:rPr>
        <w:tab/>
        <w:t>utf8string</w:t>
      </w:r>
      <w:ins w:id="1389" w:author="Ye-Kui Wang (yk0)" w:date="2022-01-19T10:17:00Z">
        <w:r w:rsidR="00F80054">
          <w:rPr>
            <w:sz w:val="20"/>
          </w:rPr>
          <w:t xml:space="preserve"> </w:t>
        </w:r>
      </w:ins>
      <w:del w:id="1390" w:author="Ye-Kui Wang (yk0)" w:date="2022-01-19T10:17:00Z">
        <w:r w:rsidRPr="00D97234" w:rsidDel="00F80054">
          <w:rPr>
            <w:sz w:val="20"/>
          </w:rPr>
          <w:tab/>
        </w:r>
      </w:del>
      <w:r w:rsidRPr="00D97234">
        <w:rPr>
          <w:sz w:val="20"/>
        </w:rPr>
        <w:t>language;</w:t>
      </w:r>
      <w:r w:rsidRPr="00D97234">
        <w:rPr>
          <w:sz w:val="20"/>
        </w:rPr>
        <w:br/>
      </w:r>
      <w:r w:rsidRPr="00D97234">
        <w:rPr>
          <w:sz w:val="20"/>
        </w:rPr>
        <w:tab/>
        <w:t>utf8string</w:t>
      </w:r>
      <w:ins w:id="1391" w:author="Ye-Kui Wang (yk0)" w:date="2022-01-19T10:17:00Z">
        <w:r w:rsidR="00F80054">
          <w:rPr>
            <w:sz w:val="20"/>
          </w:rPr>
          <w:t xml:space="preserve"> </w:t>
        </w:r>
      </w:ins>
      <w:del w:id="1392" w:author="Ye-Kui Wang (yk0)" w:date="2022-01-19T10:17:00Z">
        <w:r w:rsidRPr="00D97234" w:rsidDel="00F80054">
          <w:rPr>
            <w:sz w:val="20"/>
          </w:rPr>
          <w:tab/>
        </w:r>
      </w:del>
      <w:r w:rsidRPr="00D97234">
        <w:rPr>
          <w:sz w:val="20"/>
        </w:rPr>
        <w:t>label;</w:t>
      </w:r>
      <w:r w:rsidRPr="00D97234">
        <w:rPr>
          <w:sz w:val="20"/>
        </w:rPr>
        <w:br/>
        <w:t>}</w:t>
      </w:r>
    </w:p>
    <w:p w14:paraId="4F820DD5" w14:textId="2449EE79" w:rsidR="00D97234" w:rsidRDefault="00D97234" w:rsidP="00925C2F">
      <w:pPr>
        <w:rPr>
          <w:lang w:val="en-GB"/>
        </w:rPr>
      </w:pPr>
      <w:r>
        <w:rPr>
          <w:lang w:val="en-GB"/>
        </w:rPr>
        <w:t>8.18.4.3 Semantics</w:t>
      </w:r>
    </w:p>
    <w:p w14:paraId="535CA287" w14:textId="77777777" w:rsidR="00D97234" w:rsidRPr="00C36177" w:rsidRDefault="00D97234" w:rsidP="00D97234">
      <w:pPr>
        <w:pStyle w:val="fields"/>
        <w:rPr>
          <w:rFonts w:eastAsia="Calibri"/>
        </w:rPr>
      </w:pPr>
      <w:r w:rsidRPr="007D30A0">
        <w:rPr>
          <w:rFonts w:ascii="Courier New" w:hAnsi="Courier New"/>
          <w:noProof/>
        </w:rPr>
        <w:t xml:space="preserve">is_group_label </w:t>
      </w:r>
      <w:r w:rsidRPr="00525888">
        <w:t>s</w:t>
      </w:r>
      <w:r>
        <w:t>pecifies if the label contains a summary label for a group of labels.</w:t>
      </w:r>
    </w:p>
    <w:p w14:paraId="23D3F926" w14:textId="77777777" w:rsidR="00D97234" w:rsidRPr="00C36177" w:rsidRDefault="00D97234" w:rsidP="00D97234">
      <w:pPr>
        <w:pStyle w:val="fields"/>
        <w:rPr>
          <w:rFonts w:eastAsia="Calibri"/>
        </w:rPr>
      </w:pPr>
      <w:r w:rsidRPr="007D30A0">
        <w:rPr>
          <w:rFonts w:ascii="Courier New" w:hAnsi="Courier New"/>
          <w:noProof/>
        </w:rPr>
        <w:t xml:space="preserve">label_id </w:t>
      </w:r>
      <w:r w:rsidRPr="00525888">
        <w:t>is an integer that contains</w:t>
      </w:r>
      <w:r>
        <w:t xml:space="preserve"> an identifier for the label. Labels with the same value belong to a label group. The default value of zero indicates that the label does not belong to any label group.</w:t>
      </w:r>
    </w:p>
    <w:p w14:paraId="1609FF86" w14:textId="1616BA84" w:rsidR="00D97234" w:rsidRPr="00C36177" w:rsidRDefault="00D97234" w:rsidP="00D97234">
      <w:pPr>
        <w:pStyle w:val="fields"/>
        <w:rPr>
          <w:rFonts w:eastAsia="Calibri"/>
        </w:rPr>
      </w:pPr>
      <w:r w:rsidRPr="007D30A0">
        <w:rPr>
          <w:rFonts w:ascii="Courier New" w:hAnsi="Courier New"/>
          <w:noProof/>
        </w:rPr>
        <w:t xml:space="preserve">language </w:t>
      </w:r>
      <w:del w:id="1393" w:author="Michael Dolan" w:date="2022-01-18T19:22:00Z">
        <w:r w:rsidRPr="00814CC4" w:rsidDel="003F5A39">
          <w:delText xml:space="preserve">is </w:delText>
        </w:r>
        <w:r w:rsidRPr="000C12D1" w:rsidDel="003F5A39">
          <w:delText xml:space="preserve">a NULL-terminated C string </w:delText>
        </w:r>
      </w:del>
      <w:r w:rsidRPr="000C12D1">
        <w:t>contain</w:t>
      </w:r>
      <w:ins w:id="1394" w:author="Michael Dolan" w:date="2022-01-18T19:23:00Z">
        <w:r w:rsidR="003F5A39">
          <w:t>s</w:t>
        </w:r>
      </w:ins>
      <w:del w:id="1395" w:author="Michael Dolan" w:date="2022-01-18T19:23:00Z">
        <w:r w:rsidRPr="000C12D1" w:rsidDel="003F5A39">
          <w:delText>ing</w:delText>
        </w:r>
      </w:del>
      <w:r w:rsidRPr="000C12D1">
        <w:t xml:space="preserve"> an </w:t>
      </w:r>
      <w:ins w:id="1396" w:author="Michael Dolan" w:date="2022-01-18T19:23:00Z">
        <w:r w:rsidR="003F5A39">
          <w:t xml:space="preserve">IETF </w:t>
        </w:r>
      </w:ins>
      <w:del w:id="1397" w:author="Michael Dolan" w:date="2022-01-18T19:23:00Z">
        <w:r w:rsidRPr="000C12D1" w:rsidDel="003F5A39">
          <w:delText>RFC 4646 (</w:delText>
        </w:r>
      </w:del>
      <w:r w:rsidRPr="000C12D1">
        <w:t>BCP 47</w:t>
      </w:r>
      <w:del w:id="1398" w:author="Michael Dolan" w:date="2022-01-18T19:23:00Z">
        <w:r w:rsidRPr="000C12D1" w:rsidDel="003F5A39">
          <w:delText>)</w:delText>
        </w:r>
      </w:del>
      <w:r w:rsidRPr="000C12D1">
        <w:t xml:space="preserve"> compliant language tag string, such as "</w:t>
      </w:r>
      <w:proofErr w:type="spellStart"/>
      <w:r w:rsidRPr="000C12D1">
        <w:t>en</w:t>
      </w:r>
      <w:proofErr w:type="spellEnd"/>
      <w:r w:rsidRPr="000C12D1">
        <w:t>-US", "</w:t>
      </w:r>
      <w:proofErr w:type="spellStart"/>
      <w:r w:rsidRPr="000C12D1">
        <w:t>fr</w:t>
      </w:r>
      <w:proofErr w:type="spellEnd"/>
      <w:r w:rsidRPr="000C12D1">
        <w:t>-FR", or "</w:t>
      </w:r>
      <w:proofErr w:type="spellStart"/>
      <w:r w:rsidRPr="000C12D1">
        <w:t>zh</w:t>
      </w:r>
      <w:proofErr w:type="spellEnd"/>
      <w:r w:rsidRPr="000C12D1">
        <w:t>-CN"</w:t>
      </w:r>
      <w:r>
        <w:t>, the language being the language the label is targeted at.</w:t>
      </w:r>
    </w:p>
    <w:p w14:paraId="189C6D8E" w14:textId="3BBC947F" w:rsidR="00D97234" w:rsidRPr="00814CC4" w:rsidRDefault="00D97234" w:rsidP="00D97234">
      <w:pPr>
        <w:pStyle w:val="fields"/>
      </w:pPr>
      <w:r w:rsidRPr="007D30A0">
        <w:rPr>
          <w:rFonts w:ascii="Courier New" w:hAnsi="Courier New"/>
          <w:noProof/>
        </w:rPr>
        <w:t xml:space="preserve">label </w:t>
      </w:r>
      <w:del w:id="1399" w:author="Michael Dolan" w:date="2022-01-18T19:23:00Z">
        <w:r w:rsidRPr="00814CC4" w:rsidDel="003F5A39">
          <w:delText xml:space="preserve">is </w:delText>
        </w:r>
        <w:r w:rsidRPr="000C12D1" w:rsidDel="003F5A39">
          <w:delText>a NULL-terminated C string containing</w:delText>
        </w:r>
      </w:del>
      <w:ins w:id="1400" w:author="Michael Dolan" w:date="2022-01-18T19:23:00Z">
        <w:r w:rsidR="003F5A39">
          <w:t>contains</w:t>
        </w:r>
      </w:ins>
      <w:r>
        <w:t xml:space="preserve"> the textual description</w:t>
      </w:r>
      <w:r w:rsidRPr="000C12D1">
        <w:t>.</w:t>
      </w:r>
    </w:p>
    <w:p w14:paraId="434E5C71" w14:textId="55D11825" w:rsidR="00D97234" w:rsidRDefault="00D97234" w:rsidP="00925C2F">
      <w:pPr>
        <w:rPr>
          <w:lang w:val="en-GB"/>
        </w:rPr>
      </w:pPr>
      <w:r>
        <w:rPr>
          <w:lang w:val="en-GB"/>
        </w:rPr>
        <w:t>8.18.5 Audio rendering indication box</w:t>
      </w:r>
    </w:p>
    <w:p w14:paraId="51981CC1" w14:textId="186E183D" w:rsidR="00D97234" w:rsidRDefault="00FB0EB3" w:rsidP="00925C2F">
      <w:pPr>
        <w:rPr>
          <w:lang w:val="en-GB"/>
        </w:rPr>
      </w:pPr>
      <w:r>
        <w:rPr>
          <w:lang w:val="en-GB"/>
        </w:rPr>
        <w:t>8.18.5.1 Definition</w:t>
      </w:r>
    </w:p>
    <w:p w14:paraId="15321453" w14:textId="240775EB" w:rsidR="00FB0EB3" w:rsidRPr="007079FD" w:rsidRDefault="00FB0EB3" w:rsidP="00FB0EB3">
      <w:pPr>
        <w:pStyle w:val="Atom"/>
      </w:pPr>
      <w:r w:rsidRPr="007079FD">
        <w:t>Box Type:</w:t>
      </w:r>
      <w:r w:rsidRPr="007079FD">
        <w:tab/>
      </w:r>
      <w:r w:rsidRPr="007079FD">
        <w:rPr>
          <w:rFonts w:ascii="Courier New" w:hAnsi="Courier New"/>
          <w:noProof/>
          <w:highlight w:val="yellow"/>
        </w:rPr>
        <w:t>'ardi'</w:t>
      </w:r>
      <w:r w:rsidRPr="007079FD">
        <w:br/>
        <w:t>Container:</w:t>
      </w:r>
      <w:r w:rsidRPr="007079FD">
        <w:tab/>
      </w:r>
      <w:proofErr w:type="spellStart"/>
      <w:r w:rsidR="007079FD" w:rsidRPr="00101C5D">
        <w:rPr>
          <w:rFonts w:ascii="Courier New" w:hAnsi="Courier New" w:cs="Courier New"/>
        </w:rPr>
        <w:t>PreselectionInformationBox</w:t>
      </w:r>
      <w:proofErr w:type="spellEnd"/>
      <w:r w:rsidRPr="007079FD">
        <w:t xml:space="preserve"> </w:t>
      </w:r>
      <w:r w:rsidRPr="007079FD">
        <w:br/>
        <w:t>Mandatory:</w:t>
      </w:r>
      <w:r w:rsidRPr="007079FD">
        <w:tab/>
        <w:t>No</w:t>
      </w:r>
      <w:r w:rsidRPr="007079FD">
        <w:br/>
        <w:t>Quantity:</w:t>
      </w:r>
      <w:r w:rsidRPr="007079FD">
        <w:tab/>
        <w:t>Zero or one</w:t>
      </w:r>
    </w:p>
    <w:p w14:paraId="3D42653B" w14:textId="77777777" w:rsidR="00FB0EB3" w:rsidRDefault="00FB0EB3" w:rsidP="00FB0EB3">
      <w:pPr>
        <w:rPr>
          <w:lang w:val="en-GB"/>
        </w:rPr>
      </w:pPr>
      <w:r>
        <w:rPr>
          <w:lang w:val="en-GB"/>
        </w:rPr>
        <w:t xml:space="preserve">The </w:t>
      </w:r>
      <w:r w:rsidRPr="00C27205">
        <w:rPr>
          <w:lang w:val="en-GB"/>
        </w:rPr>
        <w:t>audio</w:t>
      </w:r>
      <w:r>
        <w:rPr>
          <w:lang w:val="en-GB"/>
        </w:rPr>
        <w:t xml:space="preserve"> rendering indication box </w:t>
      </w:r>
      <w:r w:rsidRPr="00C27205">
        <w:rPr>
          <w:lang w:val="en-GB"/>
        </w:rPr>
        <w:t>contains a hint for a preferred reproduction channel layout.</w:t>
      </w:r>
    </w:p>
    <w:p w14:paraId="52A4A032" w14:textId="60BBBC43" w:rsidR="00FB0EB3" w:rsidRDefault="00FB0EB3" w:rsidP="00925C2F">
      <w:pPr>
        <w:rPr>
          <w:lang w:val="en-GB"/>
        </w:rPr>
      </w:pPr>
      <w:r>
        <w:rPr>
          <w:lang w:val="en-GB"/>
        </w:rPr>
        <w:t>8.18.5.2 Syntax</w:t>
      </w:r>
    </w:p>
    <w:p w14:paraId="575A32EA" w14:textId="77777777" w:rsidR="00FB0EB3" w:rsidRPr="00814CC4" w:rsidRDefault="00FB0EB3" w:rsidP="00FB0EB3">
      <w:pPr>
        <w:pStyle w:val="code"/>
      </w:pPr>
      <w:r w:rsidRPr="00814CC4">
        <w:t xml:space="preserve">aligned(8) class </w:t>
      </w:r>
      <w:r>
        <w:t>AudioRenderingIndication</w:t>
      </w:r>
      <w:r w:rsidRPr="00814CC4">
        <w:t xml:space="preserve">Box </w:t>
      </w:r>
      <w:r w:rsidRPr="00814CC4">
        <w:br/>
      </w:r>
      <w:r w:rsidRPr="00814CC4">
        <w:tab/>
        <w:t xml:space="preserve">extends </w:t>
      </w:r>
      <w:r>
        <w:t>Full</w:t>
      </w:r>
      <w:r w:rsidRPr="00814CC4">
        <w:t>Box(</w:t>
      </w:r>
      <w:r w:rsidRPr="003439FD">
        <w:rPr>
          <w:highlight w:val="yellow"/>
        </w:rPr>
        <w:t>'</w:t>
      </w:r>
      <w:r w:rsidRPr="00025FAB">
        <w:rPr>
          <w:highlight w:val="yellow"/>
        </w:rPr>
        <w:t>ardi</w:t>
      </w:r>
      <w:r w:rsidRPr="003439FD">
        <w:rPr>
          <w:highlight w:val="yellow"/>
        </w:rPr>
        <w:t>'</w:t>
      </w:r>
      <w:r>
        <w:t>, version=0, 0 )</w:t>
      </w:r>
      <w:r w:rsidRPr="00814CC4">
        <w:t>{</w:t>
      </w:r>
      <w:r w:rsidRPr="00814CC4">
        <w:br/>
      </w:r>
      <w:r w:rsidRPr="00814CC4">
        <w:tab/>
      </w:r>
      <w:r>
        <w:t xml:space="preserve">unsigned int(8) </w:t>
      </w:r>
      <w:r w:rsidRPr="00814CC4">
        <w:tab/>
      </w:r>
      <w:r w:rsidRPr="00025FAB">
        <w:t>audio_rendering_indication</w:t>
      </w:r>
      <w:r>
        <w:t xml:space="preserve"> = 0;</w:t>
      </w:r>
      <w:r>
        <w:br/>
      </w:r>
      <w:r w:rsidRPr="00814CC4">
        <w:t>}</w:t>
      </w:r>
    </w:p>
    <w:p w14:paraId="1D32319B" w14:textId="544AE412" w:rsidR="00FB0EB3" w:rsidRDefault="00FB0EB3" w:rsidP="00925C2F">
      <w:pPr>
        <w:rPr>
          <w:lang w:val="en-GB"/>
        </w:rPr>
      </w:pPr>
      <w:r>
        <w:rPr>
          <w:lang w:val="en-GB"/>
        </w:rPr>
        <w:t>8.18.5.3 Semantics</w:t>
      </w:r>
    </w:p>
    <w:p w14:paraId="2CB3EF2F" w14:textId="0134C1EF" w:rsidR="00FB0EB3" w:rsidRPr="00FB0EB3" w:rsidRDefault="00FB0EB3">
      <w:pPr>
        <w:pStyle w:val="fields"/>
        <w:rPr>
          <w:rFonts w:ascii="Times New Roman" w:eastAsia="Calibri" w:hAnsi="Times New Roman"/>
        </w:rPr>
        <w:pPrChange w:id="1401" w:author="David Singer" w:date="2022-02-21T15:14:00Z">
          <w:pPr/>
        </w:pPrChange>
      </w:pPr>
      <w:proofErr w:type="spellStart"/>
      <w:r w:rsidRPr="00935311">
        <w:rPr>
          <w:rFonts w:ascii="Courier New" w:hAnsi="Courier New" w:cs="Courier New"/>
          <w:rPrChange w:id="1402" w:author="David Singer" w:date="2022-02-21T15:13:00Z">
            <w:rPr/>
          </w:rPrChange>
        </w:rPr>
        <w:t>audio_rendering_indication</w:t>
      </w:r>
      <w:proofErr w:type="spellEnd"/>
      <w:r w:rsidRPr="001E6091">
        <w:t xml:space="preserve"> contains a hint for a preferred reproduction channel layout, coded according to table 2.</w:t>
      </w:r>
    </w:p>
    <w:p w14:paraId="0DEB9EE4" w14:textId="4D437716" w:rsidR="00FB0EB3" w:rsidRPr="003B7DFB" w:rsidRDefault="00FB0EB3" w:rsidP="00FB0EB3">
      <w:pPr>
        <w:pStyle w:val="Caption"/>
        <w:jc w:val="center"/>
        <w:rPr>
          <w:lang w:val="en-US"/>
        </w:rPr>
      </w:pPr>
      <w:r w:rsidRPr="003B7DFB">
        <w:rPr>
          <w:lang w:val="en-US"/>
        </w:rPr>
        <w:t xml:space="preserve">Table </w:t>
      </w:r>
      <w:r>
        <w:fldChar w:fldCharType="begin"/>
      </w:r>
      <w:r w:rsidRPr="003B7DFB">
        <w:rPr>
          <w:lang w:val="en-US"/>
        </w:rPr>
        <w:instrText xml:space="preserve"> SEQ Table \* ARABIC </w:instrText>
      </w:r>
      <w:r>
        <w:fldChar w:fldCharType="separate"/>
      </w:r>
      <w:r w:rsidR="003E0E60" w:rsidRPr="003B7DFB">
        <w:rPr>
          <w:noProof/>
          <w:lang w:val="en-US"/>
        </w:rPr>
        <w:t>1</w:t>
      </w:r>
      <w:r>
        <w:rPr>
          <w:noProof/>
        </w:rPr>
        <w:fldChar w:fldCharType="end"/>
      </w:r>
      <w:r w:rsidRPr="003B7DFB">
        <w:rPr>
          <w:lang w:val="en-US"/>
        </w:rPr>
        <w:t xml:space="preserve"> — Coding of audio rendering indication</w:t>
      </w:r>
    </w:p>
    <w:tbl>
      <w:tblPr>
        <w:tblStyle w:val="TableGrid"/>
        <w:tblW w:w="0" w:type="auto"/>
        <w:tblLook w:val="04A0" w:firstRow="1" w:lastRow="0" w:firstColumn="1" w:lastColumn="0" w:noHBand="0" w:noVBand="1"/>
      </w:tblPr>
      <w:tblGrid>
        <w:gridCol w:w="2749"/>
        <w:gridCol w:w="6261"/>
      </w:tblGrid>
      <w:tr w:rsidR="00FB0EB3" w14:paraId="03C3FF73" w14:textId="77777777" w:rsidTr="00E029B8">
        <w:tc>
          <w:tcPr>
            <w:tcW w:w="0" w:type="auto"/>
          </w:tcPr>
          <w:p w14:paraId="233B48E0" w14:textId="77777777" w:rsidR="00FB0EB3" w:rsidRPr="00025FAB" w:rsidRDefault="00FB0EB3" w:rsidP="00E029B8">
            <w:pPr>
              <w:rPr>
                <w:b/>
                <w:bCs/>
                <w:lang w:val="en-GB"/>
              </w:rPr>
            </w:pPr>
            <w:proofErr w:type="spellStart"/>
            <w:r w:rsidRPr="00025FAB">
              <w:rPr>
                <w:b/>
                <w:bCs/>
                <w:lang w:val="en-GB"/>
              </w:rPr>
              <w:t>audio_rendering_indication</w:t>
            </w:r>
            <w:proofErr w:type="spellEnd"/>
          </w:p>
        </w:tc>
        <w:tc>
          <w:tcPr>
            <w:tcW w:w="0" w:type="auto"/>
          </w:tcPr>
          <w:p w14:paraId="34678E1F" w14:textId="77777777" w:rsidR="00FB0EB3" w:rsidRPr="00025FAB" w:rsidRDefault="00FB0EB3" w:rsidP="00E029B8">
            <w:pPr>
              <w:rPr>
                <w:b/>
                <w:bCs/>
                <w:lang w:val="en-GB"/>
              </w:rPr>
            </w:pPr>
            <w:r w:rsidRPr="00025FAB">
              <w:rPr>
                <w:b/>
                <w:bCs/>
                <w:lang w:val="en-GB"/>
              </w:rPr>
              <w:t>Description</w:t>
            </w:r>
          </w:p>
        </w:tc>
      </w:tr>
      <w:tr w:rsidR="00FB0EB3" w:rsidRPr="00103C18" w14:paraId="7CC56A81" w14:textId="77777777" w:rsidTr="00E029B8">
        <w:tc>
          <w:tcPr>
            <w:tcW w:w="0" w:type="auto"/>
          </w:tcPr>
          <w:p w14:paraId="112B9D7F" w14:textId="77777777" w:rsidR="00FB0EB3" w:rsidRDefault="00FB0EB3" w:rsidP="00E029B8">
            <w:pPr>
              <w:rPr>
                <w:lang w:val="en-GB"/>
              </w:rPr>
            </w:pPr>
            <w:r w:rsidRPr="00C27205">
              <w:rPr>
                <w:lang w:val="en-GB"/>
              </w:rPr>
              <w:t>0</w:t>
            </w:r>
          </w:p>
        </w:tc>
        <w:tc>
          <w:tcPr>
            <w:tcW w:w="0" w:type="auto"/>
          </w:tcPr>
          <w:p w14:paraId="5145C5E3" w14:textId="77777777" w:rsidR="00FB0EB3" w:rsidRDefault="00FB0EB3" w:rsidP="00E029B8">
            <w:pPr>
              <w:rPr>
                <w:lang w:val="en-GB"/>
              </w:rPr>
            </w:pPr>
            <w:r w:rsidRPr="00C27205">
              <w:rPr>
                <w:lang w:val="en-GB"/>
              </w:rPr>
              <w:t>no preference given for the reproduction channel layout</w:t>
            </w:r>
          </w:p>
        </w:tc>
      </w:tr>
      <w:tr w:rsidR="00FB0EB3" w:rsidRPr="00103C18" w14:paraId="17390AE4" w14:textId="77777777" w:rsidTr="00E029B8">
        <w:tc>
          <w:tcPr>
            <w:tcW w:w="0" w:type="auto"/>
          </w:tcPr>
          <w:p w14:paraId="3C93DD49" w14:textId="77777777" w:rsidR="00FB0EB3" w:rsidRDefault="00FB0EB3" w:rsidP="00E029B8">
            <w:pPr>
              <w:rPr>
                <w:lang w:val="en-GB"/>
              </w:rPr>
            </w:pPr>
            <w:r w:rsidRPr="00C27205">
              <w:rPr>
                <w:lang w:val="en-GB"/>
              </w:rPr>
              <w:t>1</w:t>
            </w:r>
          </w:p>
        </w:tc>
        <w:tc>
          <w:tcPr>
            <w:tcW w:w="0" w:type="auto"/>
          </w:tcPr>
          <w:p w14:paraId="0F9D0E44" w14:textId="77777777" w:rsidR="00FB0EB3" w:rsidRDefault="00FB0EB3" w:rsidP="00E029B8">
            <w:pPr>
              <w:rPr>
                <w:lang w:val="en-GB"/>
              </w:rPr>
            </w:pPr>
            <w:r w:rsidRPr="00C27205">
              <w:rPr>
                <w:lang w:val="en-GB"/>
              </w:rPr>
              <w:t>preferred reproduction channel layout is stereo</w:t>
            </w:r>
          </w:p>
        </w:tc>
      </w:tr>
      <w:tr w:rsidR="00FB0EB3" w:rsidRPr="00103C18" w14:paraId="0921EBB9" w14:textId="77777777" w:rsidTr="00E029B8">
        <w:tc>
          <w:tcPr>
            <w:tcW w:w="0" w:type="auto"/>
          </w:tcPr>
          <w:p w14:paraId="02638B8C" w14:textId="77777777" w:rsidR="00FB0EB3" w:rsidRDefault="00FB0EB3" w:rsidP="00E029B8">
            <w:pPr>
              <w:rPr>
                <w:lang w:val="en-GB"/>
              </w:rPr>
            </w:pPr>
            <w:r w:rsidRPr="00C27205">
              <w:rPr>
                <w:lang w:val="en-GB"/>
              </w:rPr>
              <w:lastRenderedPageBreak/>
              <w:t>2</w:t>
            </w:r>
          </w:p>
        </w:tc>
        <w:tc>
          <w:tcPr>
            <w:tcW w:w="0" w:type="auto"/>
          </w:tcPr>
          <w:p w14:paraId="3FED2E9C" w14:textId="77777777" w:rsidR="00FB0EB3" w:rsidRDefault="00FB0EB3" w:rsidP="00E029B8">
            <w:pPr>
              <w:rPr>
                <w:lang w:val="en-GB"/>
              </w:rPr>
            </w:pPr>
            <w:r w:rsidRPr="00C27205">
              <w:rPr>
                <w:lang w:val="en-GB"/>
              </w:rPr>
              <w:t>preferred reproduction channel layout is two-dimensional</w:t>
            </w:r>
            <w:r>
              <w:rPr>
                <w:lang w:val="en-GB"/>
              </w:rPr>
              <w:t xml:space="preserve"> </w:t>
            </w:r>
            <w:r w:rsidRPr="00C27205">
              <w:rPr>
                <w:lang w:val="en-GB"/>
              </w:rPr>
              <w:t>(e.g. 5.1 multi-channel)</w:t>
            </w:r>
          </w:p>
        </w:tc>
      </w:tr>
      <w:tr w:rsidR="00FB0EB3" w:rsidRPr="00103C18" w14:paraId="5313359D" w14:textId="77777777" w:rsidTr="00E029B8">
        <w:tc>
          <w:tcPr>
            <w:tcW w:w="0" w:type="auto"/>
          </w:tcPr>
          <w:p w14:paraId="755CC28A" w14:textId="77777777" w:rsidR="00FB0EB3" w:rsidRDefault="00FB0EB3" w:rsidP="00E029B8">
            <w:pPr>
              <w:rPr>
                <w:lang w:val="en-GB"/>
              </w:rPr>
            </w:pPr>
            <w:r w:rsidRPr="00C27205">
              <w:rPr>
                <w:lang w:val="en-GB"/>
              </w:rPr>
              <w:t>3</w:t>
            </w:r>
          </w:p>
        </w:tc>
        <w:tc>
          <w:tcPr>
            <w:tcW w:w="0" w:type="auto"/>
          </w:tcPr>
          <w:p w14:paraId="02A01A07" w14:textId="77777777" w:rsidR="00FB0EB3" w:rsidRDefault="00FB0EB3" w:rsidP="00E029B8">
            <w:pPr>
              <w:rPr>
                <w:lang w:val="en-GB"/>
              </w:rPr>
            </w:pPr>
            <w:r w:rsidRPr="00C27205">
              <w:rPr>
                <w:lang w:val="en-GB"/>
              </w:rPr>
              <w:t>preferred reproduction channel layout is three-dimensional</w:t>
            </w:r>
          </w:p>
        </w:tc>
      </w:tr>
      <w:tr w:rsidR="00FB0EB3" w:rsidRPr="00103C18" w14:paraId="0C819FBB" w14:textId="77777777" w:rsidTr="00E029B8">
        <w:trPr>
          <w:trHeight w:val="70"/>
        </w:trPr>
        <w:tc>
          <w:tcPr>
            <w:tcW w:w="0" w:type="auto"/>
          </w:tcPr>
          <w:p w14:paraId="22FCB549" w14:textId="77777777" w:rsidR="00FB0EB3" w:rsidRDefault="00FB0EB3" w:rsidP="00E029B8">
            <w:pPr>
              <w:rPr>
                <w:lang w:val="en-GB"/>
              </w:rPr>
            </w:pPr>
            <w:r w:rsidRPr="00C27205">
              <w:rPr>
                <w:lang w:val="en-GB"/>
              </w:rPr>
              <w:t>4</w:t>
            </w:r>
          </w:p>
        </w:tc>
        <w:tc>
          <w:tcPr>
            <w:tcW w:w="0" w:type="auto"/>
          </w:tcPr>
          <w:p w14:paraId="53C3758E" w14:textId="77777777" w:rsidR="00FB0EB3" w:rsidRDefault="00FB0EB3" w:rsidP="00E029B8">
            <w:pPr>
              <w:rPr>
                <w:lang w:val="en-GB"/>
              </w:rPr>
            </w:pPr>
            <w:r w:rsidRPr="00C27205">
              <w:rPr>
                <w:lang w:val="en-GB"/>
              </w:rPr>
              <w:t>content is pre-rendered for consumption with headphones</w:t>
            </w:r>
          </w:p>
        </w:tc>
      </w:tr>
      <w:tr w:rsidR="00FB0EB3" w14:paraId="60B6486E" w14:textId="77777777" w:rsidTr="00E029B8">
        <w:trPr>
          <w:trHeight w:val="314"/>
        </w:trPr>
        <w:tc>
          <w:tcPr>
            <w:tcW w:w="0" w:type="auto"/>
          </w:tcPr>
          <w:p w14:paraId="63D985EC" w14:textId="77777777" w:rsidR="00FB0EB3" w:rsidRDefault="00FB0EB3" w:rsidP="00E029B8">
            <w:pPr>
              <w:rPr>
                <w:lang w:val="en-GB"/>
              </w:rPr>
            </w:pPr>
            <w:r w:rsidRPr="00C27205">
              <w:rPr>
                <w:lang w:val="en-GB"/>
              </w:rPr>
              <w:t xml:space="preserve">5 to </w:t>
            </w:r>
            <w:r>
              <w:rPr>
                <w:lang w:val="en-GB"/>
              </w:rPr>
              <w:t>255</w:t>
            </w:r>
          </w:p>
        </w:tc>
        <w:tc>
          <w:tcPr>
            <w:tcW w:w="0" w:type="auto"/>
          </w:tcPr>
          <w:p w14:paraId="2AF3A965" w14:textId="77777777" w:rsidR="00FB0EB3" w:rsidRDefault="00FB0EB3" w:rsidP="00E029B8">
            <w:pPr>
              <w:rPr>
                <w:lang w:val="en-GB"/>
              </w:rPr>
            </w:pPr>
            <w:r w:rsidRPr="00C27205">
              <w:rPr>
                <w:lang w:val="en-GB"/>
              </w:rPr>
              <w:t>reserved for future use</w:t>
            </w:r>
          </w:p>
        </w:tc>
      </w:tr>
    </w:tbl>
    <w:p w14:paraId="4C057B67" w14:textId="77777777" w:rsidR="00FB0EB3" w:rsidRDefault="00FB0EB3" w:rsidP="00FB0EB3">
      <w:pPr>
        <w:rPr>
          <w:rFonts w:eastAsia="SimSun"/>
          <w:bCs/>
          <w:i/>
          <w:iCs/>
          <w:sz w:val="20"/>
          <w:szCs w:val="18"/>
          <w:lang w:eastAsia="zh-CN"/>
        </w:rPr>
      </w:pPr>
    </w:p>
    <w:p w14:paraId="095BF749" w14:textId="77777777" w:rsidR="00FB0EB3" w:rsidRPr="003B7DFB" w:rsidRDefault="00FB0EB3" w:rsidP="00FB0EB3">
      <w:pPr>
        <w:rPr>
          <w:rFonts w:eastAsia="SimSun"/>
          <w:bCs/>
          <w:i/>
          <w:iCs/>
          <w:sz w:val="20"/>
          <w:szCs w:val="18"/>
          <w:lang w:val="en-US" w:eastAsia="zh-CN"/>
        </w:rPr>
      </w:pPr>
      <w:r w:rsidRPr="003B7DFB">
        <w:rPr>
          <w:rFonts w:eastAsia="SimSun"/>
          <w:bCs/>
          <w:i/>
          <w:iCs/>
          <w:sz w:val="20"/>
          <w:szCs w:val="18"/>
          <w:lang w:val="en-US" w:eastAsia="zh-CN"/>
        </w:rPr>
        <w:t>Amended table 1 from section 8.14.4 removed in this contribution – unchanged compared to N20538.</w:t>
      </w:r>
    </w:p>
    <w:p w14:paraId="581C6C71" w14:textId="77777777" w:rsidR="00FB0EB3" w:rsidRPr="00D97234" w:rsidRDefault="00FB0EB3" w:rsidP="00925C2F">
      <w:pPr>
        <w:rPr>
          <w:lang w:val="en-GB"/>
        </w:rPr>
      </w:pPr>
    </w:p>
    <w:p w14:paraId="6EADA271" w14:textId="23962541" w:rsidR="009D5F33" w:rsidRDefault="009D5F33" w:rsidP="00925C2F">
      <w:pPr>
        <w:rPr>
          <w:i/>
          <w:iCs/>
          <w:lang w:val="en-GB"/>
        </w:rPr>
      </w:pPr>
      <w:r>
        <w:rPr>
          <w:i/>
          <w:iCs/>
          <w:lang w:val="en-GB"/>
        </w:rPr>
        <w:t>Change the title</w:t>
      </w:r>
      <w:r w:rsidR="00173739">
        <w:rPr>
          <w:i/>
          <w:iCs/>
          <w:lang w:val="en-GB"/>
        </w:rPr>
        <w:t>s</w:t>
      </w:r>
      <w:r>
        <w:rPr>
          <w:i/>
          <w:iCs/>
          <w:lang w:val="en-GB"/>
        </w:rPr>
        <w:t xml:space="preserve"> of 9.1.2</w:t>
      </w:r>
      <w:r w:rsidR="001031DB">
        <w:rPr>
          <w:i/>
          <w:iCs/>
          <w:lang w:val="en-GB"/>
        </w:rPr>
        <w:t xml:space="preserve">, </w:t>
      </w:r>
      <w:r w:rsidR="00173739">
        <w:rPr>
          <w:i/>
          <w:iCs/>
          <w:lang w:val="en-GB"/>
        </w:rPr>
        <w:t>9.2.3</w:t>
      </w:r>
      <w:r w:rsidR="001031DB">
        <w:rPr>
          <w:i/>
          <w:iCs/>
          <w:lang w:val="en-GB"/>
        </w:rPr>
        <w:t>, 9.3.3, 9.4.1.2, 9.4.2.3, 9.4.3.2</w:t>
      </w:r>
      <w:r w:rsidR="003B7206">
        <w:rPr>
          <w:i/>
          <w:iCs/>
          <w:lang w:val="en-GB"/>
        </w:rPr>
        <w:t>, 9.4.4.3</w:t>
      </w:r>
      <w:r w:rsidR="001031DB">
        <w:rPr>
          <w:i/>
          <w:iCs/>
          <w:lang w:val="en-GB"/>
        </w:rPr>
        <w:t xml:space="preserve"> </w:t>
      </w:r>
      <w:r>
        <w:rPr>
          <w:i/>
          <w:iCs/>
          <w:lang w:val="en-GB"/>
        </w:rPr>
        <w:t xml:space="preserve">to </w:t>
      </w:r>
      <w:r w:rsidRPr="009D5F33">
        <w:rPr>
          <w:iCs/>
          <w:lang w:val="en-GB"/>
        </w:rPr>
        <w:t>"</w:t>
      </w:r>
      <w:bookmarkStart w:id="1403" w:name="_Toc441898446"/>
      <w:bookmarkStart w:id="1404" w:name="_Toc32120303"/>
      <w:bookmarkStart w:id="1405" w:name="_Ref60982718"/>
      <w:bookmarkStart w:id="1406" w:name="_Toc71020417"/>
      <w:r w:rsidRPr="003176D3">
        <w:rPr>
          <w:lang w:val="en-GB"/>
        </w:rPr>
        <w:t xml:space="preserve">Sample </w:t>
      </w:r>
      <w:bookmarkEnd w:id="1403"/>
      <w:bookmarkEnd w:id="1404"/>
      <w:bookmarkEnd w:id="1405"/>
      <w:r>
        <w:rPr>
          <w:lang w:val="en-GB"/>
        </w:rPr>
        <w:t>entry</w:t>
      </w:r>
      <w:r w:rsidRPr="003176D3">
        <w:rPr>
          <w:lang w:val="en-GB"/>
        </w:rPr>
        <w:t xml:space="preserve"> </w:t>
      </w:r>
      <w:r>
        <w:rPr>
          <w:lang w:val="en-GB"/>
        </w:rPr>
        <w:t>f</w:t>
      </w:r>
      <w:r w:rsidRPr="003176D3">
        <w:rPr>
          <w:lang w:val="en-GB"/>
        </w:rPr>
        <w:t>ormat</w:t>
      </w:r>
      <w:bookmarkEnd w:id="1406"/>
      <w:r w:rsidRPr="009D5F33">
        <w:rPr>
          <w:iCs/>
          <w:lang w:val="en-GB"/>
        </w:rPr>
        <w:t>"</w:t>
      </w:r>
    </w:p>
    <w:p w14:paraId="12427D30" w14:textId="37ED7E8F" w:rsidR="00F13331" w:rsidRDefault="00F13331" w:rsidP="00925C2F">
      <w:pPr>
        <w:rPr>
          <w:i/>
          <w:iCs/>
          <w:lang w:val="en-GB"/>
        </w:rPr>
      </w:pPr>
      <w:r>
        <w:rPr>
          <w:i/>
          <w:iCs/>
          <w:lang w:val="en-GB"/>
        </w:rPr>
        <w:t>In 9.1.3</w:t>
      </w:r>
      <w:ins w:id="1407" w:author="David Singer" w:date="2022-02-21T15:17:00Z">
        <w:r w:rsidR="00935311">
          <w:rPr>
            <w:i/>
            <w:iCs/>
            <w:lang w:val="en-GB"/>
          </w:rPr>
          <w:t>.3</w:t>
        </w:r>
      </w:ins>
      <w:r>
        <w:rPr>
          <w:i/>
          <w:iCs/>
          <w:lang w:val="en-GB"/>
        </w:rPr>
        <w:t xml:space="preserve"> change</w:t>
      </w:r>
    </w:p>
    <w:p w14:paraId="1BC9430D" w14:textId="77777777" w:rsidR="00F13331" w:rsidRPr="003176D3" w:rsidRDefault="00F13331" w:rsidP="00F13331">
      <w:pPr>
        <w:rPr>
          <w:lang w:val="en-GB"/>
        </w:rPr>
      </w:pPr>
      <w:r w:rsidRPr="003176D3">
        <w:rPr>
          <w:lang w:val="en-GB"/>
        </w:rPr>
        <w:t xml:space="preserve">The </w:t>
      </w:r>
      <w:r w:rsidRPr="00A3770E">
        <w:rPr>
          <w:rStyle w:val="codeChar"/>
        </w:rPr>
        <w:t>sampledescription</w:t>
      </w:r>
      <w:r w:rsidRPr="003176D3">
        <w:rPr>
          <w:lang w:val="en-GB"/>
        </w:rPr>
        <w:t xml:space="preserve"> mode allows sending of sample descriptions (which would contain elementary stream descriptors), by reference, as part of an RTP packet. The index is the index of a </w:t>
      </w:r>
      <w:r w:rsidRPr="00A3770E">
        <w:rPr>
          <w:rStyle w:val="codeChar"/>
        </w:rPr>
        <w:t>SampleEntry</w:t>
      </w:r>
      <w:r w:rsidRPr="003176D3">
        <w:rPr>
          <w:lang w:val="en-GB"/>
        </w:rPr>
        <w:t xml:space="preserve"> in a </w:t>
      </w:r>
      <w:r w:rsidRPr="00A3770E">
        <w:rPr>
          <w:rStyle w:val="codeChar"/>
        </w:rPr>
        <w:t>SampleDescriptionBox</w:t>
      </w:r>
      <w:r w:rsidRPr="003176D3">
        <w:rPr>
          <w:lang w:val="en-GB"/>
        </w:rPr>
        <w:t xml:space="preserve">, and the offset is relative to the beginning of that </w:t>
      </w:r>
      <w:r w:rsidRPr="00A3770E">
        <w:rPr>
          <w:rStyle w:val="codeChar"/>
        </w:rPr>
        <w:t>SampleEntry</w:t>
      </w:r>
      <w:r w:rsidRPr="003176D3">
        <w:rPr>
          <w:lang w:val="en-GB"/>
        </w:rPr>
        <w:t>.</w:t>
      </w:r>
    </w:p>
    <w:p w14:paraId="523E9CA6" w14:textId="77777777" w:rsidR="00F13331" w:rsidRDefault="00F13331" w:rsidP="00925C2F">
      <w:pPr>
        <w:rPr>
          <w:i/>
          <w:iCs/>
          <w:lang w:val="en-GB"/>
        </w:rPr>
      </w:pPr>
      <w:r>
        <w:rPr>
          <w:i/>
          <w:iCs/>
          <w:lang w:val="en-GB"/>
        </w:rPr>
        <w:t>to</w:t>
      </w:r>
    </w:p>
    <w:p w14:paraId="470C731B" w14:textId="138FFDC7" w:rsidR="00F13331" w:rsidRPr="003176D3" w:rsidRDefault="00F13331" w:rsidP="00F13331">
      <w:pPr>
        <w:rPr>
          <w:lang w:val="en-GB"/>
        </w:rPr>
      </w:pPr>
      <w:r w:rsidRPr="003176D3">
        <w:rPr>
          <w:lang w:val="en-GB"/>
        </w:rPr>
        <w:t xml:space="preserve">The </w:t>
      </w:r>
      <w:r w:rsidRPr="00A3770E">
        <w:rPr>
          <w:rStyle w:val="codeChar"/>
        </w:rPr>
        <w:t>sampledescription</w:t>
      </w:r>
      <w:r w:rsidRPr="003176D3">
        <w:rPr>
          <w:lang w:val="en-GB"/>
        </w:rPr>
        <w:t xml:space="preserve"> mode allows sending of sample </w:t>
      </w:r>
      <w:r>
        <w:rPr>
          <w:lang w:val="en-GB"/>
        </w:rPr>
        <w:t>entries</w:t>
      </w:r>
      <w:r w:rsidRPr="003176D3">
        <w:rPr>
          <w:lang w:val="en-GB"/>
        </w:rPr>
        <w:t xml:space="preserve"> (which would contain elementary stream descriptors), by reference, as part of an RTP packet. The index is the index of a </w:t>
      </w:r>
      <w:r w:rsidRPr="00A3770E">
        <w:rPr>
          <w:rStyle w:val="codeChar"/>
        </w:rPr>
        <w:t>SampleEntry</w:t>
      </w:r>
      <w:r w:rsidRPr="003176D3">
        <w:rPr>
          <w:lang w:val="en-GB"/>
        </w:rPr>
        <w:t xml:space="preserve"> in a </w:t>
      </w:r>
      <w:r w:rsidRPr="00A3770E">
        <w:rPr>
          <w:rStyle w:val="codeChar"/>
        </w:rPr>
        <w:t>SampleDescriptionBox</w:t>
      </w:r>
      <w:r w:rsidRPr="003176D3">
        <w:rPr>
          <w:lang w:val="en-GB"/>
        </w:rPr>
        <w:t xml:space="preserve">, and the offset is relative to the beginning of that </w:t>
      </w:r>
      <w:r w:rsidRPr="00A3770E">
        <w:rPr>
          <w:rStyle w:val="codeChar"/>
        </w:rPr>
        <w:t>SampleEntry</w:t>
      </w:r>
      <w:r w:rsidRPr="003176D3">
        <w:rPr>
          <w:lang w:val="en-GB"/>
        </w:rPr>
        <w:t>.</w:t>
      </w:r>
    </w:p>
    <w:p w14:paraId="184A8F40" w14:textId="77777777" w:rsidR="00173739" w:rsidRDefault="00173739" w:rsidP="00925C2F">
      <w:pPr>
        <w:rPr>
          <w:i/>
          <w:iCs/>
          <w:lang w:val="en-GB"/>
        </w:rPr>
      </w:pPr>
      <w:r>
        <w:rPr>
          <w:i/>
          <w:iCs/>
          <w:lang w:val="en-GB"/>
        </w:rPr>
        <w:t>In 9.1.4.3 change</w:t>
      </w:r>
    </w:p>
    <w:p w14:paraId="7F664943" w14:textId="77777777" w:rsidR="00173739" w:rsidRPr="003176D3" w:rsidRDefault="00173739" w:rsidP="00173739">
      <w:pPr>
        <w:spacing w:after="200"/>
        <w:rPr>
          <w:lang w:val="en-GB"/>
        </w:rPr>
      </w:pPr>
      <w:r w:rsidRPr="003176D3">
        <w:rPr>
          <w:lang w:val="en-GB"/>
        </w:rPr>
        <w:t>At the track level, the structure is similar; however, we already know that this track is an RTP hint track, from the sample description. Therefore the child box merely specifies the description format.</w:t>
      </w:r>
    </w:p>
    <w:p w14:paraId="066800B7" w14:textId="77777777" w:rsidR="00173739" w:rsidRDefault="00173739" w:rsidP="00925C2F">
      <w:pPr>
        <w:rPr>
          <w:i/>
          <w:iCs/>
          <w:lang w:val="en-GB"/>
        </w:rPr>
      </w:pPr>
      <w:r>
        <w:rPr>
          <w:i/>
          <w:iCs/>
          <w:lang w:val="en-GB"/>
        </w:rPr>
        <w:t>to</w:t>
      </w:r>
    </w:p>
    <w:p w14:paraId="6C2032D8" w14:textId="37F1B910" w:rsidR="00173739" w:rsidRDefault="00173739" w:rsidP="00173739">
      <w:pPr>
        <w:spacing w:after="200"/>
        <w:rPr>
          <w:lang w:val="en-GB"/>
        </w:rPr>
      </w:pPr>
      <w:r w:rsidRPr="003176D3">
        <w:rPr>
          <w:lang w:val="en-GB"/>
        </w:rPr>
        <w:t xml:space="preserve">At the track level, the structure is similar; however, we already know that this track is an RTP hint track, from the sample </w:t>
      </w:r>
      <w:r>
        <w:rPr>
          <w:lang w:val="en-GB"/>
        </w:rPr>
        <w:t>entry</w:t>
      </w:r>
      <w:r w:rsidRPr="003176D3">
        <w:rPr>
          <w:lang w:val="en-GB"/>
        </w:rPr>
        <w:t>. Therefore the child box merely specifies the format.</w:t>
      </w:r>
    </w:p>
    <w:p w14:paraId="247AB673" w14:textId="3064DE29" w:rsidR="00173739" w:rsidRDefault="00173739" w:rsidP="00173739">
      <w:pPr>
        <w:spacing w:after="200"/>
        <w:rPr>
          <w:i/>
          <w:iCs/>
          <w:lang w:val="en-GB"/>
        </w:rPr>
      </w:pPr>
      <w:r>
        <w:rPr>
          <w:i/>
          <w:iCs/>
          <w:lang w:val="en-GB"/>
        </w:rPr>
        <w:t>In 9.3.2.3 change</w:t>
      </w:r>
    </w:p>
    <w:p w14:paraId="28AB97C6" w14:textId="59EA53D8" w:rsidR="00173739" w:rsidRDefault="00173739" w:rsidP="00173739">
      <w:pPr>
        <w:spacing w:after="200"/>
        <w:rPr>
          <w:i/>
          <w:iCs/>
          <w:lang w:val="en-GB"/>
        </w:rPr>
      </w:pPr>
      <w:r w:rsidRPr="003176D3">
        <w:rPr>
          <w:lang w:val="en-GB"/>
        </w:rPr>
        <w:t xml:space="preserve">The optional </w:t>
      </w:r>
      <w:r w:rsidRPr="00A3770E">
        <w:rPr>
          <w:rStyle w:val="codeChar"/>
        </w:rPr>
        <w:t>TSTimingBox</w:t>
      </w:r>
      <w:r w:rsidRPr="003176D3">
        <w:rPr>
          <w:lang w:val="en-GB"/>
        </w:rPr>
        <w:t xml:space="preserve"> in the sample description can be used</w:t>
      </w:r>
    </w:p>
    <w:p w14:paraId="3C3E328E" w14:textId="77777777" w:rsidR="00173739" w:rsidRDefault="00173739" w:rsidP="00173739">
      <w:pPr>
        <w:spacing w:after="200"/>
        <w:rPr>
          <w:i/>
          <w:iCs/>
          <w:lang w:val="en-GB"/>
        </w:rPr>
      </w:pPr>
      <w:r>
        <w:rPr>
          <w:i/>
          <w:iCs/>
          <w:lang w:val="en-GB"/>
        </w:rPr>
        <w:t>to</w:t>
      </w:r>
    </w:p>
    <w:p w14:paraId="418DC322" w14:textId="4F557D7E" w:rsidR="00173739" w:rsidRDefault="00173739" w:rsidP="00173739">
      <w:pPr>
        <w:spacing w:after="200"/>
        <w:rPr>
          <w:i/>
          <w:iCs/>
          <w:lang w:val="en-GB"/>
        </w:rPr>
      </w:pPr>
      <w:r w:rsidRPr="003176D3">
        <w:rPr>
          <w:lang w:val="en-GB"/>
        </w:rPr>
        <w:t xml:space="preserve">The optional </w:t>
      </w:r>
      <w:r w:rsidRPr="00A3770E">
        <w:rPr>
          <w:rStyle w:val="codeChar"/>
        </w:rPr>
        <w:t>TSTimingBox</w:t>
      </w:r>
      <w:r w:rsidRPr="003176D3">
        <w:rPr>
          <w:lang w:val="en-GB"/>
        </w:rPr>
        <w:t xml:space="preserve"> in the sample </w:t>
      </w:r>
      <w:r>
        <w:rPr>
          <w:lang w:val="en-GB"/>
        </w:rPr>
        <w:t>entry</w:t>
      </w:r>
      <w:r w:rsidRPr="003176D3">
        <w:rPr>
          <w:lang w:val="en-GB"/>
        </w:rPr>
        <w:t xml:space="preserve"> can be used</w:t>
      </w:r>
      <w:r>
        <w:rPr>
          <w:i/>
          <w:iCs/>
          <w:lang w:val="en-GB"/>
        </w:rPr>
        <w:t xml:space="preserve"> </w:t>
      </w:r>
    </w:p>
    <w:p w14:paraId="1F10D0C6" w14:textId="77777777" w:rsidR="007C566B" w:rsidRDefault="007C566B" w:rsidP="00173739">
      <w:pPr>
        <w:spacing w:after="200"/>
        <w:rPr>
          <w:i/>
          <w:iCs/>
          <w:lang w:val="en-GB"/>
        </w:rPr>
      </w:pPr>
      <w:r>
        <w:rPr>
          <w:i/>
          <w:iCs/>
          <w:lang w:val="en-GB"/>
        </w:rPr>
        <w:t>In 9.3.2.5 replace</w:t>
      </w:r>
    </w:p>
    <w:p w14:paraId="5F24BDFF" w14:textId="77777777" w:rsidR="007C566B" w:rsidRDefault="007C566B" w:rsidP="00173739">
      <w:pPr>
        <w:spacing w:after="200"/>
        <w:rPr>
          <w:lang w:val="en-GB"/>
        </w:rPr>
      </w:pPr>
      <w:r w:rsidRPr="003176D3">
        <w:rPr>
          <w:lang w:val="en-GB"/>
        </w:rPr>
        <w:t>It is recommended that the PSI/SI be in the Sample Description so that true random-access with just the media data is possible.</w:t>
      </w:r>
    </w:p>
    <w:p w14:paraId="08B0ABE9" w14:textId="77777777" w:rsidR="007C566B" w:rsidRPr="007C566B" w:rsidRDefault="007C566B" w:rsidP="00173739">
      <w:pPr>
        <w:spacing w:after="200"/>
        <w:rPr>
          <w:i/>
          <w:iCs/>
          <w:lang w:val="en-GB"/>
        </w:rPr>
      </w:pPr>
      <w:r w:rsidRPr="007C566B">
        <w:rPr>
          <w:i/>
          <w:iCs/>
          <w:lang w:val="en-GB"/>
        </w:rPr>
        <w:lastRenderedPageBreak/>
        <w:t>with</w:t>
      </w:r>
    </w:p>
    <w:p w14:paraId="3D0415AA" w14:textId="1DBC2D15" w:rsidR="007C566B" w:rsidRDefault="007C566B" w:rsidP="00173739">
      <w:pPr>
        <w:spacing w:after="200"/>
        <w:rPr>
          <w:lang w:val="en-GB"/>
        </w:rPr>
      </w:pPr>
      <w:r w:rsidRPr="003176D3">
        <w:rPr>
          <w:lang w:val="en-GB"/>
        </w:rPr>
        <w:t xml:space="preserve">It is recommended that the PSI/SI be in the </w:t>
      </w:r>
      <w:r>
        <w:rPr>
          <w:lang w:val="en-GB"/>
        </w:rPr>
        <w:t xml:space="preserve">sample entry </w:t>
      </w:r>
      <w:r w:rsidRPr="003176D3">
        <w:rPr>
          <w:lang w:val="en-GB"/>
        </w:rPr>
        <w:t>so that true random-access with just the media data is possible.</w:t>
      </w:r>
    </w:p>
    <w:p w14:paraId="746335FF" w14:textId="77777777" w:rsidR="001031DB" w:rsidRDefault="001031DB" w:rsidP="00173739">
      <w:pPr>
        <w:spacing w:after="200"/>
        <w:rPr>
          <w:i/>
          <w:iCs/>
          <w:lang w:val="en-GB"/>
        </w:rPr>
      </w:pPr>
      <w:r>
        <w:rPr>
          <w:i/>
          <w:iCs/>
          <w:lang w:val="en-GB"/>
        </w:rPr>
        <w:t>In 9.3.2.6 change</w:t>
      </w:r>
    </w:p>
    <w:p w14:paraId="3BE7D18A" w14:textId="77777777" w:rsidR="001031DB" w:rsidRDefault="001031DB" w:rsidP="00173739">
      <w:pPr>
        <w:spacing w:after="200"/>
        <w:rPr>
          <w:lang w:val="en-GB"/>
        </w:rPr>
      </w:pPr>
      <w:r w:rsidRPr="003176D3">
        <w:rPr>
          <w:lang w:val="en-GB"/>
        </w:rPr>
        <w:t xml:space="preserve">The format of the reception hint samples is indicated by the sample description for the reception hint track. </w:t>
      </w:r>
    </w:p>
    <w:p w14:paraId="7259DAF8" w14:textId="77777777" w:rsidR="001031DB" w:rsidRPr="001031DB" w:rsidRDefault="001031DB" w:rsidP="00173739">
      <w:pPr>
        <w:spacing w:after="200"/>
        <w:rPr>
          <w:i/>
          <w:iCs/>
          <w:lang w:val="en-GB"/>
        </w:rPr>
      </w:pPr>
      <w:r w:rsidRPr="001031DB">
        <w:rPr>
          <w:i/>
          <w:iCs/>
          <w:lang w:val="en-GB"/>
        </w:rPr>
        <w:t>to</w:t>
      </w:r>
    </w:p>
    <w:p w14:paraId="141D9CE8" w14:textId="571A3E18" w:rsidR="001031DB" w:rsidRDefault="001031DB" w:rsidP="00173739">
      <w:pPr>
        <w:spacing w:after="200"/>
        <w:rPr>
          <w:lang w:val="en-GB"/>
        </w:rPr>
      </w:pPr>
      <w:r w:rsidRPr="003176D3">
        <w:rPr>
          <w:lang w:val="en-GB"/>
        </w:rPr>
        <w:t xml:space="preserve">The format of the reception hint samples is indicated by the sample </w:t>
      </w:r>
      <w:r>
        <w:rPr>
          <w:lang w:val="en-GB"/>
        </w:rPr>
        <w:t>entry</w:t>
      </w:r>
      <w:r w:rsidRPr="003176D3">
        <w:rPr>
          <w:lang w:val="en-GB"/>
        </w:rPr>
        <w:t xml:space="preserve"> for the reception hint track. </w:t>
      </w:r>
    </w:p>
    <w:p w14:paraId="20A2421E" w14:textId="77777777" w:rsidR="001031DB" w:rsidRDefault="001031DB" w:rsidP="00173739">
      <w:pPr>
        <w:spacing w:after="200"/>
        <w:rPr>
          <w:i/>
          <w:iCs/>
          <w:lang w:val="en-GB"/>
        </w:rPr>
      </w:pPr>
      <w:r>
        <w:rPr>
          <w:i/>
          <w:iCs/>
          <w:lang w:val="en-GB"/>
        </w:rPr>
        <w:t>In 9.3.3.1 change</w:t>
      </w:r>
    </w:p>
    <w:p w14:paraId="6403046E" w14:textId="77777777" w:rsidR="001031DB" w:rsidRPr="003176D3" w:rsidRDefault="001031DB" w:rsidP="001031DB">
      <w:pPr>
        <w:rPr>
          <w:lang w:val="en-GB" w:eastAsia="ko-KR"/>
        </w:rPr>
      </w:pPr>
      <w:r w:rsidRPr="003176D3">
        <w:rPr>
          <w:lang w:val="en-GB"/>
        </w:rPr>
        <w:t>The sample description for an MPEG2-TS reception hint track contains all static metadata that describe the stream or a portion thereof, especially the PSI/SI tables. MPEG</w:t>
      </w:r>
      <w:r w:rsidRPr="003176D3">
        <w:rPr>
          <w:lang w:val="en-GB" w:eastAsia="ko-KR"/>
        </w:rPr>
        <w:t>-</w:t>
      </w:r>
      <w:r w:rsidRPr="003176D3">
        <w:rPr>
          <w:lang w:val="en-GB"/>
        </w:rPr>
        <w:t>2</w:t>
      </w:r>
      <w:r w:rsidRPr="003176D3">
        <w:rPr>
          <w:lang w:val="en-GB" w:eastAsia="ko-KR"/>
        </w:rPr>
        <w:t xml:space="preserve"> </w:t>
      </w:r>
      <w:r w:rsidRPr="003176D3">
        <w:rPr>
          <w:lang w:val="en-GB"/>
        </w:rPr>
        <w:t xml:space="preserve">TS reception hint tracks use an entry-format in the sample description of </w:t>
      </w:r>
      <w:r w:rsidRPr="00A3770E">
        <w:rPr>
          <w:rStyle w:val="codeChar"/>
        </w:rPr>
        <w:t>'rm2t'</w:t>
      </w:r>
      <w:r w:rsidRPr="003176D3">
        <w:rPr>
          <w:lang w:val="en-GB"/>
        </w:rPr>
        <w:t xml:space="preserve"> (which indicates </w:t>
      </w:r>
      <w:r w:rsidRPr="003176D3">
        <w:rPr>
          <w:i/>
          <w:lang w:val="en-GB"/>
        </w:rPr>
        <w:t>MPEG-2 transport stream</w:t>
      </w:r>
      <w:r w:rsidRPr="003176D3">
        <w:rPr>
          <w:lang w:val="en-GB"/>
        </w:rPr>
        <w:t>). The entry-format for MPEG2</w:t>
      </w:r>
      <w:r w:rsidRPr="003176D3">
        <w:rPr>
          <w:lang w:val="en-GB"/>
        </w:rPr>
        <w:noBreakHyphen/>
        <w:t xml:space="preserve">TS server hint tracks is </w:t>
      </w:r>
      <w:r w:rsidRPr="00A3770E">
        <w:rPr>
          <w:rStyle w:val="codeChar"/>
        </w:rPr>
        <w:t>'sm2t'</w:t>
      </w:r>
      <w:r w:rsidRPr="003176D3">
        <w:rPr>
          <w:lang w:val="en-GB"/>
        </w:rPr>
        <w:t>.</w:t>
      </w:r>
    </w:p>
    <w:p w14:paraId="0E3FFE81" w14:textId="77777777" w:rsidR="001031DB" w:rsidRDefault="001031DB" w:rsidP="00173739">
      <w:pPr>
        <w:spacing w:after="200"/>
        <w:rPr>
          <w:i/>
          <w:iCs/>
          <w:lang w:val="en-GB"/>
        </w:rPr>
      </w:pPr>
      <w:r>
        <w:rPr>
          <w:i/>
          <w:iCs/>
          <w:lang w:val="en-GB"/>
        </w:rPr>
        <w:t>to</w:t>
      </w:r>
    </w:p>
    <w:p w14:paraId="48134C9E" w14:textId="658B0194" w:rsidR="001031DB" w:rsidRPr="003176D3" w:rsidRDefault="001031DB" w:rsidP="001031DB">
      <w:pPr>
        <w:rPr>
          <w:lang w:val="en-GB" w:eastAsia="ko-KR"/>
        </w:rPr>
      </w:pPr>
      <w:r w:rsidRPr="003176D3">
        <w:rPr>
          <w:lang w:val="en-GB"/>
        </w:rPr>
        <w:t xml:space="preserve">The sample </w:t>
      </w:r>
      <w:r>
        <w:rPr>
          <w:lang w:val="en-GB"/>
        </w:rPr>
        <w:t>entry</w:t>
      </w:r>
      <w:r w:rsidRPr="003176D3">
        <w:rPr>
          <w:lang w:val="en-GB"/>
        </w:rPr>
        <w:t xml:space="preserve"> for an MPEG2-TS reception hint track contains all static metadata that describe the stream or a portion thereof, especially the PSI/SI tables. MPEG</w:t>
      </w:r>
      <w:r w:rsidRPr="003176D3">
        <w:rPr>
          <w:lang w:val="en-GB" w:eastAsia="ko-KR"/>
        </w:rPr>
        <w:t>-</w:t>
      </w:r>
      <w:r w:rsidRPr="003176D3">
        <w:rPr>
          <w:lang w:val="en-GB"/>
        </w:rPr>
        <w:t>2</w:t>
      </w:r>
      <w:r w:rsidRPr="003176D3">
        <w:rPr>
          <w:lang w:val="en-GB" w:eastAsia="ko-KR"/>
        </w:rPr>
        <w:t xml:space="preserve"> </w:t>
      </w:r>
      <w:r w:rsidRPr="003176D3">
        <w:rPr>
          <w:lang w:val="en-GB"/>
        </w:rPr>
        <w:t xml:space="preserve">TS reception hint tracks use an entry-format in the sample </w:t>
      </w:r>
      <w:r>
        <w:rPr>
          <w:lang w:val="en-GB"/>
        </w:rPr>
        <w:t>entry</w:t>
      </w:r>
      <w:r w:rsidRPr="003176D3">
        <w:rPr>
          <w:lang w:val="en-GB"/>
        </w:rPr>
        <w:t xml:space="preserve"> of </w:t>
      </w:r>
      <w:r w:rsidRPr="00A3770E">
        <w:rPr>
          <w:rStyle w:val="codeChar"/>
        </w:rPr>
        <w:t>'rm2t'</w:t>
      </w:r>
      <w:r w:rsidRPr="003176D3">
        <w:rPr>
          <w:lang w:val="en-GB"/>
        </w:rPr>
        <w:t xml:space="preserve"> (which indicates </w:t>
      </w:r>
      <w:r w:rsidRPr="003176D3">
        <w:rPr>
          <w:i/>
          <w:lang w:val="en-GB"/>
        </w:rPr>
        <w:t>MPEG-2 transport stream</w:t>
      </w:r>
      <w:r w:rsidRPr="003176D3">
        <w:rPr>
          <w:lang w:val="en-GB"/>
        </w:rPr>
        <w:t>). The entry-format for MPEG2</w:t>
      </w:r>
      <w:r w:rsidRPr="003176D3">
        <w:rPr>
          <w:lang w:val="en-GB"/>
        </w:rPr>
        <w:noBreakHyphen/>
        <w:t xml:space="preserve">TS server hint tracks is </w:t>
      </w:r>
      <w:r w:rsidRPr="00A3770E">
        <w:rPr>
          <w:rStyle w:val="codeChar"/>
        </w:rPr>
        <w:t>'sm2t'</w:t>
      </w:r>
      <w:r w:rsidRPr="003176D3">
        <w:rPr>
          <w:lang w:val="en-GB"/>
        </w:rPr>
        <w:t>.</w:t>
      </w:r>
    </w:p>
    <w:p w14:paraId="24DD20B5" w14:textId="77777777" w:rsidR="001031DB" w:rsidRDefault="001031DB" w:rsidP="00173739">
      <w:pPr>
        <w:spacing w:after="200"/>
        <w:rPr>
          <w:i/>
          <w:iCs/>
          <w:lang w:val="en-GB"/>
        </w:rPr>
      </w:pPr>
      <w:r>
        <w:rPr>
          <w:i/>
          <w:iCs/>
          <w:lang w:val="en-GB"/>
        </w:rPr>
        <w:t>In 9.3.4.1 change</w:t>
      </w:r>
    </w:p>
    <w:p w14:paraId="523C764D" w14:textId="77777777" w:rsidR="001031DB" w:rsidRPr="001C2E1E" w:rsidRDefault="001031DB" w:rsidP="001031DB">
      <w:pPr>
        <w:rPr>
          <w:szCs w:val="22"/>
          <w:lang w:val="en-GB"/>
        </w:rPr>
      </w:pPr>
      <w:r>
        <w:rPr>
          <w:szCs w:val="22"/>
          <w:lang w:val="en-GB" w:eastAsia="ko-KR"/>
        </w:rPr>
        <w:t>E</w:t>
      </w:r>
      <w:r w:rsidRPr="00840592">
        <w:rPr>
          <w:szCs w:val="22"/>
          <w:lang w:val="en-GB"/>
        </w:rPr>
        <w:t>ach MPEG</w:t>
      </w:r>
      <w:r w:rsidRPr="009A390E">
        <w:rPr>
          <w:szCs w:val="22"/>
          <w:lang w:val="en-GB" w:eastAsia="ko-KR"/>
        </w:rPr>
        <w:t>-</w:t>
      </w:r>
      <w:r w:rsidRPr="001C2E1E">
        <w:rPr>
          <w:szCs w:val="22"/>
          <w:lang w:val="en-GB"/>
        </w:rPr>
        <w:t>2</w:t>
      </w:r>
      <w:r w:rsidRPr="001C2E1E">
        <w:rPr>
          <w:szCs w:val="22"/>
          <w:lang w:val="en-GB" w:eastAsia="ko-KR"/>
        </w:rPr>
        <w:t xml:space="preserve"> </w:t>
      </w:r>
      <w:r w:rsidRPr="00A3268D">
        <w:rPr>
          <w:szCs w:val="22"/>
          <w:lang w:val="en-GB"/>
        </w:rPr>
        <w:t>TS packet in the sample may be preceded with</w:t>
      </w:r>
      <w:r w:rsidRPr="00ED4E4E">
        <w:rPr>
          <w:szCs w:val="22"/>
          <w:lang w:val="en-GB" w:eastAsia="ko-KR"/>
        </w:rPr>
        <w:t xml:space="preserve"> a preheader (</w:t>
      </w:r>
      <w:proofErr w:type="spellStart"/>
      <w:r w:rsidRPr="00EB20F2">
        <w:rPr>
          <w:rStyle w:val="codeChar"/>
        </w:rPr>
        <w:t>precedingbytes</w:t>
      </w:r>
      <w:proofErr w:type="spellEnd"/>
      <w:r w:rsidRPr="00840592">
        <w:rPr>
          <w:szCs w:val="22"/>
          <w:lang w:val="en-GB" w:eastAsia="ko-KR"/>
        </w:rPr>
        <w:t>)</w:t>
      </w:r>
      <w:r w:rsidRPr="009A390E">
        <w:rPr>
          <w:szCs w:val="22"/>
          <w:lang w:val="en-GB"/>
        </w:rPr>
        <w:t>, or followed by</w:t>
      </w:r>
      <w:r w:rsidRPr="001C2E1E">
        <w:rPr>
          <w:szCs w:val="22"/>
          <w:lang w:val="en-GB" w:eastAsia="ko-KR"/>
        </w:rPr>
        <w:t xml:space="preserve"> a </w:t>
      </w:r>
      <w:proofErr w:type="spellStart"/>
      <w:r w:rsidRPr="001C2E1E">
        <w:rPr>
          <w:szCs w:val="22"/>
          <w:lang w:val="en-GB" w:eastAsia="ko-KR"/>
        </w:rPr>
        <w:t>posttrailer</w:t>
      </w:r>
      <w:proofErr w:type="spellEnd"/>
      <w:r w:rsidRPr="001C2E1E">
        <w:rPr>
          <w:szCs w:val="22"/>
          <w:lang w:val="en-GB" w:eastAsia="ko-KR"/>
        </w:rPr>
        <w:t xml:space="preserve"> (</w:t>
      </w:r>
      <w:proofErr w:type="spellStart"/>
      <w:r w:rsidRPr="00EB20F2">
        <w:rPr>
          <w:rStyle w:val="codeChar"/>
        </w:rPr>
        <w:t>trailingbytes</w:t>
      </w:r>
      <w:proofErr w:type="spellEnd"/>
      <w:r w:rsidRPr="00840592">
        <w:rPr>
          <w:szCs w:val="22"/>
          <w:lang w:val="en-GB" w:eastAsia="ko-KR"/>
        </w:rPr>
        <w:t>)</w:t>
      </w:r>
      <w:r w:rsidRPr="009A390E">
        <w:rPr>
          <w:szCs w:val="22"/>
          <w:lang w:val="en-GB"/>
        </w:rPr>
        <w:t xml:space="preserve">, as detailed in the Sample Description Format. </w:t>
      </w:r>
      <w:r w:rsidRPr="001C2E1E">
        <w:rPr>
          <w:szCs w:val="22"/>
          <w:lang w:val="en-GB" w:eastAsia="ko-KR"/>
        </w:rPr>
        <w:t xml:space="preserve">The size of the preheader and the </w:t>
      </w:r>
      <w:proofErr w:type="spellStart"/>
      <w:r w:rsidRPr="001C2E1E">
        <w:rPr>
          <w:szCs w:val="22"/>
          <w:lang w:val="en-GB" w:eastAsia="ko-KR"/>
        </w:rPr>
        <w:t>posttrailer</w:t>
      </w:r>
      <w:proofErr w:type="spellEnd"/>
      <w:r w:rsidRPr="001C2E1E">
        <w:rPr>
          <w:szCs w:val="22"/>
          <w:lang w:val="en-GB" w:eastAsia="ko-KR"/>
        </w:rPr>
        <w:t xml:space="preserve"> are specified by </w:t>
      </w:r>
      <w:r w:rsidRPr="00EB20F2">
        <w:rPr>
          <w:rStyle w:val="codeChar"/>
        </w:rPr>
        <w:t>precedingbyteslen</w:t>
      </w:r>
      <w:r w:rsidRPr="00840592">
        <w:rPr>
          <w:szCs w:val="22"/>
          <w:lang w:val="en-GB"/>
        </w:rPr>
        <w:t xml:space="preserve"> and </w:t>
      </w:r>
      <w:r w:rsidRPr="00EB20F2">
        <w:rPr>
          <w:rStyle w:val="codeChar"/>
        </w:rPr>
        <w:t>trailingbyteslen,</w:t>
      </w:r>
      <w:r w:rsidRPr="00840592">
        <w:rPr>
          <w:szCs w:val="22"/>
          <w:lang w:val="en-GB"/>
        </w:rPr>
        <w:t xml:space="preserve"> </w:t>
      </w:r>
      <w:r w:rsidRPr="009A390E">
        <w:rPr>
          <w:szCs w:val="22"/>
          <w:lang w:val="en-GB" w:eastAsia="ko-KR"/>
        </w:rPr>
        <w:t xml:space="preserve">respectively, </w:t>
      </w:r>
      <w:r w:rsidRPr="001C2E1E">
        <w:rPr>
          <w:szCs w:val="22"/>
          <w:lang w:val="en-GB"/>
        </w:rPr>
        <w:t>in the sample description to allow compact sample tables with fewer chunks.</w:t>
      </w:r>
    </w:p>
    <w:p w14:paraId="7E786EE4" w14:textId="77777777" w:rsidR="001031DB" w:rsidRDefault="001031DB" w:rsidP="00173739">
      <w:pPr>
        <w:spacing w:after="200"/>
        <w:rPr>
          <w:i/>
          <w:iCs/>
          <w:lang w:val="en-GB"/>
        </w:rPr>
      </w:pPr>
      <w:r>
        <w:rPr>
          <w:i/>
          <w:iCs/>
          <w:lang w:val="en-GB"/>
        </w:rPr>
        <w:t>to</w:t>
      </w:r>
    </w:p>
    <w:p w14:paraId="6D4319D6" w14:textId="4446AEC8" w:rsidR="001031DB" w:rsidRPr="001C2E1E" w:rsidRDefault="001031DB" w:rsidP="001031DB">
      <w:pPr>
        <w:rPr>
          <w:szCs w:val="22"/>
          <w:lang w:val="en-GB"/>
        </w:rPr>
      </w:pPr>
      <w:r>
        <w:rPr>
          <w:szCs w:val="22"/>
          <w:lang w:val="en-GB" w:eastAsia="ko-KR"/>
        </w:rPr>
        <w:t>E</w:t>
      </w:r>
      <w:r w:rsidRPr="00840592">
        <w:rPr>
          <w:szCs w:val="22"/>
          <w:lang w:val="en-GB"/>
        </w:rPr>
        <w:t>ach MPEG</w:t>
      </w:r>
      <w:r w:rsidRPr="009A390E">
        <w:rPr>
          <w:szCs w:val="22"/>
          <w:lang w:val="en-GB" w:eastAsia="ko-KR"/>
        </w:rPr>
        <w:t>-</w:t>
      </w:r>
      <w:r w:rsidRPr="001C2E1E">
        <w:rPr>
          <w:szCs w:val="22"/>
          <w:lang w:val="en-GB"/>
        </w:rPr>
        <w:t>2</w:t>
      </w:r>
      <w:r w:rsidRPr="001C2E1E">
        <w:rPr>
          <w:szCs w:val="22"/>
          <w:lang w:val="en-GB" w:eastAsia="ko-KR"/>
        </w:rPr>
        <w:t xml:space="preserve"> </w:t>
      </w:r>
      <w:r w:rsidRPr="00A3268D">
        <w:rPr>
          <w:szCs w:val="22"/>
          <w:lang w:val="en-GB"/>
        </w:rPr>
        <w:t>TS packet in the sample may be preceded with</w:t>
      </w:r>
      <w:r w:rsidRPr="00ED4E4E">
        <w:rPr>
          <w:szCs w:val="22"/>
          <w:lang w:val="en-GB" w:eastAsia="ko-KR"/>
        </w:rPr>
        <w:t xml:space="preserve"> a preheader (</w:t>
      </w:r>
      <w:proofErr w:type="spellStart"/>
      <w:r w:rsidRPr="00EB20F2">
        <w:rPr>
          <w:rStyle w:val="codeChar"/>
        </w:rPr>
        <w:t>precedingbytes</w:t>
      </w:r>
      <w:proofErr w:type="spellEnd"/>
      <w:r w:rsidRPr="00840592">
        <w:rPr>
          <w:szCs w:val="22"/>
          <w:lang w:val="en-GB" w:eastAsia="ko-KR"/>
        </w:rPr>
        <w:t>)</w:t>
      </w:r>
      <w:r w:rsidRPr="009A390E">
        <w:rPr>
          <w:szCs w:val="22"/>
          <w:lang w:val="en-GB"/>
        </w:rPr>
        <w:t>, or followed by</w:t>
      </w:r>
      <w:r w:rsidRPr="001C2E1E">
        <w:rPr>
          <w:szCs w:val="22"/>
          <w:lang w:val="en-GB" w:eastAsia="ko-KR"/>
        </w:rPr>
        <w:t xml:space="preserve"> a </w:t>
      </w:r>
      <w:proofErr w:type="spellStart"/>
      <w:r w:rsidRPr="001C2E1E">
        <w:rPr>
          <w:szCs w:val="22"/>
          <w:lang w:val="en-GB" w:eastAsia="ko-KR"/>
        </w:rPr>
        <w:t>posttrailer</w:t>
      </w:r>
      <w:proofErr w:type="spellEnd"/>
      <w:r w:rsidRPr="001C2E1E">
        <w:rPr>
          <w:szCs w:val="22"/>
          <w:lang w:val="en-GB" w:eastAsia="ko-KR"/>
        </w:rPr>
        <w:t xml:space="preserve"> (</w:t>
      </w:r>
      <w:proofErr w:type="spellStart"/>
      <w:r w:rsidRPr="00EB20F2">
        <w:rPr>
          <w:rStyle w:val="codeChar"/>
        </w:rPr>
        <w:t>trailingbytes</w:t>
      </w:r>
      <w:proofErr w:type="spellEnd"/>
      <w:r w:rsidRPr="00840592">
        <w:rPr>
          <w:szCs w:val="22"/>
          <w:lang w:val="en-GB" w:eastAsia="ko-KR"/>
        </w:rPr>
        <w:t>)</w:t>
      </w:r>
      <w:r w:rsidRPr="009A390E">
        <w:rPr>
          <w:szCs w:val="22"/>
          <w:lang w:val="en-GB"/>
        </w:rPr>
        <w:t xml:space="preserve">, as detailed in the </w:t>
      </w:r>
      <w:r>
        <w:rPr>
          <w:szCs w:val="22"/>
          <w:lang w:val="en-GB"/>
        </w:rPr>
        <w:t>sample entry</w:t>
      </w:r>
      <w:r w:rsidRPr="009A390E">
        <w:rPr>
          <w:szCs w:val="22"/>
          <w:lang w:val="en-GB"/>
        </w:rPr>
        <w:t xml:space="preserve">. </w:t>
      </w:r>
      <w:r w:rsidRPr="001C2E1E">
        <w:rPr>
          <w:szCs w:val="22"/>
          <w:lang w:val="en-GB" w:eastAsia="ko-KR"/>
        </w:rPr>
        <w:t xml:space="preserve">The size of the preheader and the </w:t>
      </w:r>
      <w:proofErr w:type="spellStart"/>
      <w:r w:rsidRPr="001C2E1E">
        <w:rPr>
          <w:szCs w:val="22"/>
          <w:lang w:val="en-GB" w:eastAsia="ko-KR"/>
        </w:rPr>
        <w:t>posttrailer</w:t>
      </w:r>
      <w:proofErr w:type="spellEnd"/>
      <w:r w:rsidRPr="001C2E1E">
        <w:rPr>
          <w:szCs w:val="22"/>
          <w:lang w:val="en-GB" w:eastAsia="ko-KR"/>
        </w:rPr>
        <w:t xml:space="preserve"> are specified by </w:t>
      </w:r>
      <w:r w:rsidRPr="00EB20F2">
        <w:rPr>
          <w:rStyle w:val="codeChar"/>
        </w:rPr>
        <w:t>precedingbyteslen</w:t>
      </w:r>
      <w:r w:rsidRPr="00840592">
        <w:rPr>
          <w:szCs w:val="22"/>
          <w:lang w:val="en-GB"/>
        </w:rPr>
        <w:t xml:space="preserve"> and </w:t>
      </w:r>
      <w:r w:rsidRPr="00EB20F2">
        <w:rPr>
          <w:rStyle w:val="codeChar"/>
        </w:rPr>
        <w:t>trailingbyteslen,</w:t>
      </w:r>
      <w:r w:rsidRPr="00840592">
        <w:rPr>
          <w:szCs w:val="22"/>
          <w:lang w:val="en-GB"/>
        </w:rPr>
        <w:t xml:space="preserve"> </w:t>
      </w:r>
      <w:r w:rsidRPr="009A390E">
        <w:rPr>
          <w:szCs w:val="22"/>
          <w:lang w:val="en-GB" w:eastAsia="ko-KR"/>
        </w:rPr>
        <w:t xml:space="preserve">respectively, </w:t>
      </w:r>
      <w:r w:rsidRPr="001C2E1E">
        <w:rPr>
          <w:szCs w:val="22"/>
          <w:lang w:val="en-GB"/>
        </w:rPr>
        <w:t xml:space="preserve">in the sample </w:t>
      </w:r>
      <w:r>
        <w:rPr>
          <w:szCs w:val="22"/>
          <w:lang w:val="en-GB"/>
        </w:rPr>
        <w:t>entry</w:t>
      </w:r>
      <w:r w:rsidRPr="001C2E1E">
        <w:rPr>
          <w:szCs w:val="22"/>
          <w:lang w:val="en-GB"/>
        </w:rPr>
        <w:t xml:space="preserve"> to allow compact sample tables with fewer chunks.</w:t>
      </w:r>
    </w:p>
    <w:p w14:paraId="15C25E3C" w14:textId="77777777" w:rsidR="001031DB" w:rsidRDefault="001031DB" w:rsidP="00173739">
      <w:pPr>
        <w:spacing w:after="200"/>
        <w:rPr>
          <w:i/>
          <w:iCs/>
          <w:lang w:val="en-GB"/>
        </w:rPr>
      </w:pPr>
      <w:r>
        <w:rPr>
          <w:i/>
          <w:iCs/>
          <w:lang w:val="en-GB"/>
        </w:rPr>
        <w:t>In 9.4.1.2 change</w:t>
      </w:r>
    </w:p>
    <w:p w14:paraId="5CA5CEA8" w14:textId="77777777" w:rsidR="001031DB" w:rsidRPr="003176D3" w:rsidRDefault="001031DB" w:rsidP="001031DB">
      <w:pPr>
        <w:rPr>
          <w:lang w:val="en-GB"/>
        </w:rPr>
      </w:pPr>
      <w:r w:rsidRPr="003176D3">
        <w:rPr>
          <w:lang w:val="en-GB"/>
        </w:rPr>
        <w:t xml:space="preserve">The entry-format in the sample description for the RTP reception hint tracks is </w:t>
      </w:r>
      <w:r w:rsidRPr="00A3770E">
        <w:rPr>
          <w:rStyle w:val="codeChar"/>
        </w:rPr>
        <w:t>'rrtp'</w:t>
      </w:r>
      <w:r w:rsidRPr="003176D3">
        <w:rPr>
          <w:lang w:val="en-GB"/>
        </w:rPr>
        <w:t xml:space="preserve">. The syntax of the sample entry is the same as for RTP server hint tracks having the entry-format </w:t>
      </w:r>
      <w:r w:rsidRPr="00A3770E">
        <w:rPr>
          <w:rStyle w:val="codeChar"/>
        </w:rPr>
        <w:t>'rtp '</w:t>
      </w:r>
      <w:r w:rsidRPr="003176D3">
        <w:rPr>
          <w:lang w:val="en-GB"/>
        </w:rPr>
        <w:t>.</w:t>
      </w:r>
    </w:p>
    <w:p w14:paraId="5FF5D8F9" w14:textId="77777777" w:rsidR="001031DB" w:rsidRDefault="001031DB" w:rsidP="001031DB">
      <w:pPr>
        <w:pStyle w:val="code"/>
      </w:pPr>
      <w:r>
        <w:lastRenderedPageBreak/>
        <w:t>class ReceivedRtpHintSampleEntry() extends HintSampleEntry ('rrtp') {</w:t>
      </w:r>
      <w:r>
        <w:br/>
      </w:r>
      <w:r>
        <w:tab/>
        <w:t>uint(16)</w:t>
      </w:r>
      <w:r>
        <w:tab/>
      </w:r>
      <w:r>
        <w:tab/>
        <w:t>hinttrackversion = 1;</w:t>
      </w:r>
      <w:r>
        <w:br/>
      </w:r>
      <w:r>
        <w:tab/>
        <w:t>uint(16)</w:t>
      </w:r>
      <w:r>
        <w:tab/>
      </w:r>
      <w:r>
        <w:tab/>
        <w:t>highestcompatibleversion = 1;</w:t>
      </w:r>
      <w:r>
        <w:br/>
      </w:r>
      <w:r>
        <w:tab/>
        <w:t>uint(32)</w:t>
      </w:r>
      <w:r>
        <w:tab/>
      </w:r>
      <w:r>
        <w:tab/>
        <w:t>maxpacketsize;</w:t>
      </w:r>
      <w:r>
        <w:br/>
        <w:t>}</w:t>
      </w:r>
    </w:p>
    <w:p w14:paraId="7591AF68" w14:textId="6FF67125" w:rsidR="001031DB" w:rsidRDefault="001031DB" w:rsidP="001031DB">
      <w:pPr>
        <w:rPr>
          <w:lang w:val="en-GB"/>
        </w:rPr>
      </w:pPr>
      <w:r w:rsidRPr="003176D3">
        <w:rPr>
          <w:lang w:val="en-GB"/>
        </w:rPr>
        <w:t>The entry-format identifier in the sample description of the RTP reception hint track is different from the entry-format in the sample description of the RTP server hint track, in order to avoid using an RTP reception hint track that contains errors as a valid server hint track.</w:t>
      </w:r>
    </w:p>
    <w:p w14:paraId="5C5F8B15" w14:textId="14ED18F5" w:rsidR="001031DB" w:rsidRDefault="001031DB" w:rsidP="001031DB">
      <w:pPr>
        <w:rPr>
          <w:lang w:val="en-GB"/>
        </w:rPr>
      </w:pPr>
      <w:r>
        <w:rPr>
          <w:lang w:val="en-GB"/>
        </w:rPr>
        <w:t>…</w:t>
      </w:r>
    </w:p>
    <w:p w14:paraId="66E33DE7" w14:textId="7E8EC5C8" w:rsidR="001031DB" w:rsidRPr="003176D3" w:rsidRDefault="001031DB" w:rsidP="001031DB">
      <w:pPr>
        <w:rPr>
          <w:lang w:val="en-GB"/>
        </w:rPr>
      </w:pPr>
      <w:r w:rsidRPr="003176D3">
        <w:rPr>
          <w:lang w:val="en-GB"/>
        </w:rPr>
        <w:t xml:space="preserve">The </w:t>
      </w:r>
      <w:r w:rsidRPr="00A3770E">
        <w:rPr>
          <w:rStyle w:val="codeChar"/>
        </w:rPr>
        <w:t>SSRC</w:t>
      </w:r>
      <w:r w:rsidRPr="003176D3">
        <w:rPr>
          <w:lang w:val="en-GB"/>
        </w:rPr>
        <w:t xml:space="preserve"> value</w:t>
      </w:r>
      <w:r>
        <w:rPr>
          <w:lang w:val="en-GB"/>
        </w:rPr>
        <w:t xml:space="preserve"> shall</w:t>
      </w:r>
      <w:r w:rsidRPr="003176D3">
        <w:rPr>
          <w:lang w:val="en-GB"/>
        </w:rPr>
        <w:t xml:space="preserve"> equal the SSRC value in the header of all recorded SRTP packets described by the sample description.</w:t>
      </w:r>
    </w:p>
    <w:p w14:paraId="7640E80E" w14:textId="77777777" w:rsidR="001031DB" w:rsidRDefault="001031DB" w:rsidP="00173739">
      <w:pPr>
        <w:spacing w:after="200"/>
        <w:rPr>
          <w:i/>
          <w:iCs/>
          <w:lang w:val="en-GB"/>
        </w:rPr>
      </w:pPr>
      <w:r>
        <w:rPr>
          <w:i/>
          <w:iCs/>
          <w:lang w:val="en-GB"/>
        </w:rPr>
        <w:t>to</w:t>
      </w:r>
    </w:p>
    <w:p w14:paraId="33136ACE" w14:textId="66ABFD07" w:rsidR="001031DB" w:rsidRPr="003176D3" w:rsidRDefault="001031DB" w:rsidP="001031DB">
      <w:pPr>
        <w:rPr>
          <w:lang w:val="en-GB"/>
        </w:rPr>
      </w:pPr>
      <w:r w:rsidRPr="003176D3">
        <w:rPr>
          <w:lang w:val="en-GB"/>
        </w:rPr>
        <w:t xml:space="preserve">The entry-format in the sample </w:t>
      </w:r>
      <w:r>
        <w:rPr>
          <w:lang w:val="en-GB"/>
        </w:rPr>
        <w:t>entry</w:t>
      </w:r>
      <w:r w:rsidRPr="003176D3">
        <w:rPr>
          <w:lang w:val="en-GB"/>
        </w:rPr>
        <w:t xml:space="preserve"> for the RTP reception hint tracks is </w:t>
      </w:r>
      <w:r w:rsidRPr="00A3770E">
        <w:rPr>
          <w:rStyle w:val="codeChar"/>
        </w:rPr>
        <w:t>'rrtp'</w:t>
      </w:r>
      <w:r w:rsidRPr="003176D3">
        <w:rPr>
          <w:lang w:val="en-GB"/>
        </w:rPr>
        <w:t xml:space="preserve">. The syntax of the sample entry is the same as for RTP server hint tracks having the entry-format </w:t>
      </w:r>
      <w:r w:rsidRPr="00A3770E">
        <w:rPr>
          <w:rStyle w:val="codeChar"/>
        </w:rPr>
        <w:t>'rtp '</w:t>
      </w:r>
      <w:r w:rsidRPr="003176D3">
        <w:rPr>
          <w:lang w:val="en-GB"/>
        </w:rPr>
        <w:t>.</w:t>
      </w:r>
    </w:p>
    <w:p w14:paraId="0AF53549" w14:textId="77777777" w:rsidR="001031DB" w:rsidRDefault="001031DB" w:rsidP="001031DB">
      <w:pPr>
        <w:pStyle w:val="code"/>
      </w:pPr>
      <w:r>
        <w:t>class ReceivedRtpHintSampleEntry() extends HintSampleEntry ('rrtp') {</w:t>
      </w:r>
      <w:r>
        <w:br/>
      </w:r>
      <w:r>
        <w:tab/>
        <w:t>uint(16)</w:t>
      </w:r>
      <w:r>
        <w:tab/>
      </w:r>
      <w:r>
        <w:tab/>
        <w:t>hinttrackversion = 1;</w:t>
      </w:r>
      <w:r>
        <w:br/>
      </w:r>
      <w:r>
        <w:tab/>
        <w:t>uint(16)</w:t>
      </w:r>
      <w:r>
        <w:tab/>
      </w:r>
      <w:r>
        <w:tab/>
        <w:t>highestcompatibleversion = 1;</w:t>
      </w:r>
      <w:r>
        <w:br/>
      </w:r>
      <w:r>
        <w:tab/>
        <w:t>uint(32)</w:t>
      </w:r>
      <w:r>
        <w:tab/>
      </w:r>
      <w:r>
        <w:tab/>
        <w:t>maxpacketsize;</w:t>
      </w:r>
      <w:r>
        <w:br/>
        <w:t>}</w:t>
      </w:r>
    </w:p>
    <w:p w14:paraId="7C09D9D4" w14:textId="5ED8B251" w:rsidR="001031DB" w:rsidRDefault="001031DB" w:rsidP="001031DB">
      <w:pPr>
        <w:rPr>
          <w:lang w:val="en-GB"/>
        </w:rPr>
      </w:pPr>
      <w:r w:rsidRPr="003176D3">
        <w:rPr>
          <w:lang w:val="en-GB"/>
        </w:rPr>
        <w:t xml:space="preserve">The entry-format identifier in the sample </w:t>
      </w:r>
      <w:r>
        <w:rPr>
          <w:lang w:val="en-GB"/>
        </w:rPr>
        <w:t>entry</w:t>
      </w:r>
      <w:r w:rsidRPr="003176D3">
        <w:rPr>
          <w:lang w:val="en-GB"/>
        </w:rPr>
        <w:t xml:space="preserve"> of the RTP reception hint track is different from the entry-format in the sample </w:t>
      </w:r>
      <w:r>
        <w:rPr>
          <w:lang w:val="en-GB"/>
        </w:rPr>
        <w:t>entry</w:t>
      </w:r>
      <w:r w:rsidRPr="003176D3">
        <w:rPr>
          <w:lang w:val="en-GB"/>
        </w:rPr>
        <w:t xml:space="preserve"> of the RTP server hint track, in order to avoid using an RTP reception hint track that contains errors as a valid server hint track.</w:t>
      </w:r>
    </w:p>
    <w:p w14:paraId="1AF87089" w14:textId="101D19DC" w:rsidR="001031DB" w:rsidRDefault="001031DB" w:rsidP="001031DB">
      <w:pPr>
        <w:rPr>
          <w:lang w:val="en-GB"/>
        </w:rPr>
      </w:pPr>
      <w:r>
        <w:rPr>
          <w:lang w:val="en-GB"/>
        </w:rPr>
        <w:t>…</w:t>
      </w:r>
    </w:p>
    <w:p w14:paraId="4775C0C6" w14:textId="3A3DAF0F" w:rsidR="001031DB" w:rsidRPr="003176D3" w:rsidRDefault="001031DB" w:rsidP="001031DB">
      <w:pPr>
        <w:rPr>
          <w:lang w:val="en-GB"/>
        </w:rPr>
      </w:pPr>
      <w:r w:rsidRPr="003176D3">
        <w:rPr>
          <w:lang w:val="en-GB"/>
        </w:rPr>
        <w:t xml:space="preserve">The </w:t>
      </w:r>
      <w:r w:rsidRPr="00A3770E">
        <w:rPr>
          <w:rStyle w:val="codeChar"/>
        </w:rPr>
        <w:t>SSRC</w:t>
      </w:r>
      <w:r w:rsidRPr="003176D3">
        <w:rPr>
          <w:lang w:val="en-GB"/>
        </w:rPr>
        <w:t xml:space="preserve"> value</w:t>
      </w:r>
      <w:r>
        <w:rPr>
          <w:lang w:val="en-GB"/>
        </w:rPr>
        <w:t xml:space="preserve"> shall</w:t>
      </w:r>
      <w:r w:rsidRPr="003176D3">
        <w:rPr>
          <w:lang w:val="en-GB"/>
        </w:rPr>
        <w:t xml:space="preserve"> equal the SSRC value in the header of all recorded SRTP packets described by the sample </w:t>
      </w:r>
      <w:r>
        <w:rPr>
          <w:lang w:val="en-GB"/>
        </w:rPr>
        <w:t>entry</w:t>
      </w:r>
      <w:r w:rsidRPr="003176D3">
        <w:rPr>
          <w:lang w:val="en-GB"/>
        </w:rPr>
        <w:t>.</w:t>
      </w:r>
    </w:p>
    <w:p w14:paraId="0318F84F" w14:textId="77777777" w:rsidR="001031DB" w:rsidRDefault="001031DB" w:rsidP="00173739">
      <w:pPr>
        <w:spacing w:after="200"/>
        <w:rPr>
          <w:i/>
          <w:iCs/>
          <w:lang w:val="en-GB"/>
        </w:rPr>
      </w:pPr>
      <w:r>
        <w:rPr>
          <w:i/>
          <w:iCs/>
          <w:lang w:val="en-GB"/>
        </w:rPr>
        <w:t>In 9.4.2.3 change</w:t>
      </w:r>
    </w:p>
    <w:p w14:paraId="6FFAADB6" w14:textId="77777777" w:rsidR="001031DB" w:rsidRPr="003176D3" w:rsidRDefault="001031DB" w:rsidP="001031DB">
      <w:pPr>
        <w:rPr>
          <w:lang w:val="en-GB"/>
        </w:rPr>
      </w:pPr>
      <w:r w:rsidRPr="003176D3">
        <w:rPr>
          <w:lang w:val="en-GB"/>
        </w:rPr>
        <w:t xml:space="preserve">The entry-format in the sample description for the RTCP reception hint tracks is </w:t>
      </w:r>
      <w:r w:rsidRPr="00A3770E">
        <w:rPr>
          <w:rStyle w:val="codeChar"/>
        </w:rPr>
        <w:t>'rtcp'</w:t>
      </w:r>
      <w:r w:rsidRPr="003176D3">
        <w:rPr>
          <w:lang w:val="en-GB"/>
        </w:rPr>
        <w:t xml:space="preserve">. It is otherwise identical in structure to the sample entry format for RTP. There are no defined boxes for the </w:t>
      </w:r>
      <w:r w:rsidRPr="00A3770E">
        <w:rPr>
          <w:rStyle w:val="codeChar"/>
        </w:rPr>
        <w:t>additionaldata</w:t>
      </w:r>
      <w:r w:rsidRPr="003176D3">
        <w:rPr>
          <w:lang w:val="en-GB"/>
        </w:rPr>
        <w:t xml:space="preserve"> field.</w:t>
      </w:r>
    </w:p>
    <w:p w14:paraId="1985509E" w14:textId="77777777" w:rsidR="001031DB" w:rsidRDefault="001031DB" w:rsidP="00173739">
      <w:pPr>
        <w:spacing w:after="200"/>
        <w:rPr>
          <w:i/>
          <w:iCs/>
          <w:lang w:val="en-GB"/>
        </w:rPr>
      </w:pPr>
      <w:r>
        <w:rPr>
          <w:i/>
          <w:iCs/>
          <w:lang w:val="en-GB"/>
        </w:rPr>
        <w:t>to</w:t>
      </w:r>
    </w:p>
    <w:p w14:paraId="2A72742C" w14:textId="6B719FEC" w:rsidR="001031DB" w:rsidRPr="003176D3" w:rsidRDefault="001031DB" w:rsidP="001031DB">
      <w:pPr>
        <w:rPr>
          <w:lang w:val="en-GB"/>
        </w:rPr>
      </w:pPr>
      <w:r w:rsidRPr="003176D3">
        <w:rPr>
          <w:lang w:val="en-GB"/>
        </w:rPr>
        <w:t xml:space="preserve">The entry-format in the sample </w:t>
      </w:r>
      <w:r>
        <w:rPr>
          <w:lang w:val="en-GB"/>
        </w:rPr>
        <w:t>entry</w:t>
      </w:r>
      <w:r w:rsidRPr="003176D3">
        <w:rPr>
          <w:lang w:val="en-GB"/>
        </w:rPr>
        <w:t xml:space="preserve"> for the RTCP reception hint tracks is </w:t>
      </w:r>
      <w:r w:rsidRPr="00A3770E">
        <w:rPr>
          <w:rStyle w:val="codeChar"/>
        </w:rPr>
        <w:t>'rtcp'</w:t>
      </w:r>
      <w:r w:rsidRPr="003176D3">
        <w:rPr>
          <w:lang w:val="en-GB"/>
        </w:rPr>
        <w:t xml:space="preserve">. It is otherwise identical in structure to the sample entry format for RTP. There are no defined boxes for the </w:t>
      </w:r>
      <w:r w:rsidRPr="00A3770E">
        <w:rPr>
          <w:rStyle w:val="codeChar"/>
        </w:rPr>
        <w:t>additionaldata</w:t>
      </w:r>
      <w:r w:rsidRPr="003176D3">
        <w:rPr>
          <w:lang w:val="en-GB"/>
        </w:rPr>
        <w:t xml:space="preserve"> field.</w:t>
      </w:r>
    </w:p>
    <w:p w14:paraId="4D0D0895" w14:textId="77777777" w:rsidR="003B7206" w:rsidRDefault="003B7206" w:rsidP="003B7206">
      <w:pPr>
        <w:rPr>
          <w:i/>
          <w:iCs/>
          <w:lang w:val="en-GB"/>
        </w:rPr>
      </w:pPr>
      <w:r>
        <w:rPr>
          <w:i/>
          <w:iCs/>
          <w:lang w:val="en-GB"/>
        </w:rPr>
        <w:t>Change the title of 9.4.3.2.1 to "Sample entry" and in it change</w:t>
      </w:r>
    </w:p>
    <w:p w14:paraId="080F173F" w14:textId="77777777" w:rsidR="003B7206" w:rsidRPr="003176D3" w:rsidRDefault="003B7206" w:rsidP="003B7206">
      <w:pPr>
        <w:rPr>
          <w:lang w:val="en-GB"/>
        </w:rPr>
      </w:pPr>
      <w:r w:rsidRPr="003176D3">
        <w:rPr>
          <w:lang w:val="en-GB"/>
        </w:rPr>
        <w:t xml:space="preserve">The sample description format for SRTP reception hint tracks is identical to that for RTP reception hint tracks with the exception that the sample entry name is changed from </w:t>
      </w:r>
      <w:r w:rsidRPr="00A3770E">
        <w:rPr>
          <w:rStyle w:val="codeChar"/>
        </w:rPr>
        <w:t>'rrtp'</w:t>
      </w:r>
      <w:r w:rsidRPr="003176D3">
        <w:rPr>
          <w:lang w:val="en-GB"/>
        </w:rPr>
        <w:t xml:space="preserve"> to </w:t>
      </w:r>
      <w:r w:rsidRPr="00A3770E">
        <w:rPr>
          <w:rStyle w:val="codeChar"/>
        </w:rPr>
        <w:t>'rsrp'</w:t>
      </w:r>
      <w:r w:rsidRPr="003176D3">
        <w:rPr>
          <w:lang w:val="en-GB"/>
        </w:rPr>
        <w:t xml:space="preserve"> and that it may contain additional boxes:</w:t>
      </w:r>
    </w:p>
    <w:p w14:paraId="45FB88F4" w14:textId="77777777" w:rsidR="003B7206" w:rsidRDefault="003B7206" w:rsidP="003B7206">
      <w:pPr>
        <w:pStyle w:val="code"/>
      </w:pPr>
      <w:r>
        <w:lastRenderedPageBreak/>
        <w:t>class ReceivedSrtpHintSampleEntry() extends HintSampleEntry ('rsrp') {</w:t>
      </w:r>
      <w:r>
        <w:br/>
      </w:r>
      <w:r>
        <w:tab/>
        <w:t>uint(16)</w:t>
      </w:r>
      <w:r>
        <w:tab/>
      </w:r>
      <w:r>
        <w:tab/>
        <w:t>hinttrackversion = 1;</w:t>
      </w:r>
      <w:r>
        <w:br/>
      </w:r>
      <w:r>
        <w:tab/>
        <w:t>uint(16)</w:t>
      </w:r>
      <w:r>
        <w:tab/>
      </w:r>
      <w:r>
        <w:tab/>
        <w:t>highestcompatibleversion = 1;</w:t>
      </w:r>
      <w:r>
        <w:br/>
      </w:r>
      <w:r>
        <w:tab/>
        <w:t>uint(32)</w:t>
      </w:r>
      <w:r>
        <w:tab/>
      </w:r>
      <w:r>
        <w:tab/>
        <w:t>maxpacketsize;</w:t>
      </w:r>
      <w:r>
        <w:br/>
        <w:t>}</w:t>
      </w:r>
    </w:p>
    <w:p w14:paraId="5DC1D3E7" w14:textId="77777777" w:rsidR="003B7206" w:rsidRPr="003176D3" w:rsidRDefault="003B7206" w:rsidP="003B7206">
      <w:pPr>
        <w:rPr>
          <w:lang w:val="en-GB"/>
        </w:rPr>
      </w:pPr>
      <w:r w:rsidRPr="003176D3">
        <w:rPr>
          <w:lang w:val="en-GB"/>
        </w:rPr>
        <w:t xml:space="preserve">Fields and boxes are identical to those of the </w:t>
      </w:r>
      <w:r w:rsidRPr="00A3770E">
        <w:rPr>
          <w:rStyle w:val="codeChar"/>
        </w:rPr>
        <w:t>ReceivedRtpHintSampleEntry</w:t>
      </w:r>
      <w:r w:rsidRPr="003176D3">
        <w:rPr>
          <w:lang w:val="en-GB"/>
        </w:rPr>
        <w:t xml:space="preserve"> (</w:t>
      </w:r>
      <w:r w:rsidRPr="00A3770E">
        <w:rPr>
          <w:rStyle w:val="codeChar"/>
        </w:rPr>
        <w:t>'</w:t>
      </w:r>
      <w:proofErr w:type="spellStart"/>
      <w:r w:rsidRPr="00A3770E">
        <w:rPr>
          <w:rStyle w:val="codeChar"/>
        </w:rPr>
        <w:t>rrtp</w:t>
      </w:r>
      <w:proofErr w:type="spellEnd"/>
      <w:r w:rsidRPr="00A3770E">
        <w:rPr>
          <w:rStyle w:val="codeChar"/>
        </w:rPr>
        <w:t>'</w:t>
      </w:r>
      <w:r w:rsidRPr="003176D3">
        <w:rPr>
          <w:lang w:val="en-GB"/>
        </w:rPr>
        <w:t xml:space="preserve">). The </w:t>
      </w:r>
      <w:r w:rsidRPr="00A3770E">
        <w:rPr>
          <w:rStyle w:val="codeChar"/>
        </w:rPr>
        <w:t>addtionaldata[]</w:t>
      </w:r>
      <w:r w:rsidRPr="003176D3">
        <w:rPr>
          <w:lang w:val="en-GB"/>
        </w:rPr>
        <w:t xml:space="preserve"> of each sample description entry of a SRTP reception hint track shall contain exactly one </w:t>
      </w:r>
      <w:r w:rsidRPr="00A3770E">
        <w:rPr>
          <w:rStyle w:val="codeChar"/>
        </w:rPr>
        <w:t>ReceivedSsrcBox</w:t>
      </w:r>
      <w:r w:rsidRPr="003176D3">
        <w:rPr>
          <w:lang w:val="en-GB"/>
        </w:rPr>
        <w:t>.</w:t>
      </w:r>
    </w:p>
    <w:p w14:paraId="6FEB27E5" w14:textId="77777777" w:rsidR="003B7206" w:rsidRDefault="003B7206" w:rsidP="003B7206">
      <w:pPr>
        <w:rPr>
          <w:i/>
          <w:iCs/>
          <w:lang w:val="en-GB"/>
        </w:rPr>
      </w:pPr>
      <w:r>
        <w:rPr>
          <w:i/>
          <w:iCs/>
          <w:lang w:val="en-GB"/>
        </w:rPr>
        <w:t>to</w:t>
      </w:r>
    </w:p>
    <w:p w14:paraId="2B667A5F" w14:textId="011119E6" w:rsidR="003B7206" w:rsidRPr="003176D3" w:rsidRDefault="003B7206" w:rsidP="003B7206">
      <w:pPr>
        <w:rPr>
          <w:lang w:val="en-GB"/>
        </w:rPr>
      </w:pPr>
      <w:r w:rsidRPr="003176D3">
        <w:rPr>
          <w:lang w:val="en-GB"/>
        </w:rPr>
        <w:t xml:space="preserve">The sample </w:t>
      </w:r>
      <w:r>
        <w:rPr>
          <w:lang w:val="en-GB"/>
        </w:rPr>
        <w:t>entry</w:t>
      </w:r>
      <w:r w:rsidRPr="003176D3">
        <w:rPr>
          <w:lang w:val="en-GB"/>
        </w:rPr>
        <w:t xml:space="preserve"> format for SRTP reception hint tracks is identical to that for RTP reception hint tracks with the exception that the sample entry name is changed from </w:t>
      </w:r>
      <w:r w:rsidRPr="00A3770E">
        <w:rPr>
          <w:rStyle w:val="codeChar"/>
        </w:rPr>
        <w:t>'rrtp'</w:t>
      </w:r>
      <w:r w:rsidRPr="003176D3">
        <w:rPr>
          <w:lang w:val="en-GB"/>
        </w:rPr>
        <w:t xml:space="preserve"> to </w:t>
      </w:r>
      <w:r w:rsidRPr="00A3770E">
        <w:rPr>
          <w:rStyle w:val="codeChar"/>
        </w:rPr>
        <w:t>'rsrp'</w:t>
      </w:r>
      <w:r w:rsidRPr="003176D3">
        <w:rPr>
          <w:lang w:val="en-GB"/>
        </w:rPr>
        <w:t xml:space="preserve"> and that it may contain additional boxes:</w:t>
      </w:r>
    </w:p>
    <w:p w14:paraId="157163DC" w14:textId="77777777" w:rsidR="003B7206" w:rsidRDefault="003B7206" w:rsidP="003B7206">
      <w:pPr>
        <w:pStyle w:val="code"/>
      </w:pPr>
      <w:r>
        <w:t>class ReceivedSrtpHintSampleEntry() extends HintSampleEntry ('rsrp') {</w:t>
      </w:r>
      <w:r>
        <w:br/>
      </w:r>
      <w:r>
        <w:tab/>
        <w:t>uint(16)</w:t>
      </w:r>
      <w:r>
        <w:tab/>
      </w:r>
      <w:r>
        <w:tab/>
        <w:t>hinttrackversion = 1;</w:t>
      </w:r>
      <w:r>
        <w:br/>
      </w:r>
      <w:r>
        <w:tab/>
        <w:t>uint(16)</w:t>
      </w:r>
      <w:r>
        <w:tab/>
      </w:r>
      <w:r>
        <w:tab/>
        <w:t>highestcompatibleversion = 1;</w:t>
      </w:r>
      <w:r>
        <w:br/>
      </w:r>
      <w:r>
        <w:tab/>
        <w:t>uint(32)</w:t>
      </w:r>
      <w:r>
        <w:tab/>
      </w:r>
      <w:r>
        <w:tab/>
        <w:t>maxpacketsize;</w:t>
      </w:r>
      <w:r>
        <w:br/>
        <w:t>}</w:t>
      </w:r>
    </w:p>
    <w:p w14:paraId="3A109E21" w14:textId="081B3518" w:rsidR="003B7206" w:rsidRPr="003176D3" w:rsidRDefault="003B7206" w:rsidP="003B7206">
      <w:pPr>
        <w:rPr>
          <w:lang w:val="en-GB"/>
        </w:rPr>
      </w:pPr>
      <w:r w:rsidRPr="003176D3">
        <w:rPr>
          <w:lang w:val="en-GB"/>
        </w:rPr>
        <w:t xml:space="preserve">Fields and boxes are identical to those of the </w:t>
      </w:r>
      <w:r w:rsidRPr="00A3770E">
        <w:rPr>
          <w:rStyle w:val="codeChar"/>
        </w:rPr>
        <w:t>ReceivedRtpHintSampleEntry</w:t>
      </w:r>
      <w:r w:rsidRPr="003176D3">
        <w:rPr>
          <w:lang w:val="en-GB"/>
        </w:rPr>
        <w:t xml:space="preserve"> (</w:t>
      </w:r>
      <w:r w:rsidRPr="00A3770E">
        <w:rPr>
          <w:rStyle w:val="codeChar"/>
        </w:rPr>
        <w:t>'</w:t>
      </w:r>
      <w:proofErr w:type="spellStart"/>
      <w:r w:rsidRPr="00A3770E">
        <w:rPr>
          <w:rStyle w:val="codeChar"/>
        </w:rPr>
        <w:t>rrtp</w:t>
      </w:r>
      <w:proofErr w:type="spellEnd"/>
      <w:r w:rsidRPr="00A3770E">
        <w:rPr>
          <w:rStyle w:val="codeChar"/>
        </w:rPr>
        <w:t>'</w:t>
      </w:r>
      <w:r w:rsidRPr="003176D3">
        <w:rPr>
          <w:lang w:val="en-GB"/>
        </w:rPr>
        <w:t xml:space="preserve">). The </w:t>
      </w:r>
      <w:r w:rsidRPr="00A3770E">
        <w:rPr>
          <w:rStyle w:val="codeChar"/>
        </w:rPr>
        <w:t>addtionaldata[]</w:t>
      </w:r>
      <w:r w:rsidRPr="003176D3">
        <w:rPr>
          <w:lang w:val="en-GB"/>
        </w:rPr>
        <w:t xml:space="preserve"> of each sample entry of a SRTP reception hint track shall contain exactly one </w:t>
      </w:r>
      <w:r w:rsidRPr="00A3770E">
        <w:rPr>
          <w:rStyle w:val="codeChar"/>
        </w:rPr>
        <w:t>ReceivedSsrcBox</w:t>
      </w:r>
      <w:r w:rsidRPr="003176D3">
        <w:rPr>
          <w:lang w:val="en-GB"/>
        </w:rPr>
        <w:t>.</w:t>
      </w:r>
    </w:p>
    <w:p w14:paraId="0086FBC0" w14:textId="77777777" w:rsidR="003B7206" w:rsidRDefault="003B7206" w:rsidP="00173739">
      <w:pPr>
        <w:spacing w:after="200"/>
        <w:rPr>
          <w:i/>
          <w:iCs/>
          <w:lang w:val="en-GB"/>
        </w:rPr>
      </w:pPr>
      <w:r>
        <w:rPr>
          <w:i/>
          <w:iCs/>
          <w:lang w:val="en-GB"/>
        </w:rPr>
        <w:t>In 9.4.4.3 change</w:t>
      </w:r>
    </w:p>
    <w:p w14:paraId="0B4FDA6F" w14:textId="77777777" w:rsidR="003B7206" w:rsidRDefault="003B7206" w:rsidP="00173739">
      <w:pPr>
        <w:spacing w:after="200"/>
        <w:rPr>
          <w:lang w:val="en-GB"/>
        </w:rPr>
      </w:pPr>
      <w:r w:rsidRPr="003176D3">
        <w:rPr>
          <w:lang w:val="en-GB"/>
        </w:rPr>
        <w:t xml:space="preserve">The entry-format in the sample description for the SRTCP reception hint tracks is </w:t>
      </w:r>
      <w:r w:rsidRPr="00A3770E">
        <w:rPr>
          <w:rStyle w:val="codeChar"/>
        </w:rPr>
        <w:t>'stcp'</w:t>
      </w:r>
      <w:r w:rsidRPr="003176D3">
        <w:rPr>
          <w:lang w:val="en-GB"/>
        </w:rPr>
        <w:t>.</w:t>
      </w:r>
    </w:p>
    <w:p w14:paraId="0EF130A2" w14:textId="77777777" w:rsidR="003B7206" w:rsidRPr="003B7206" w:rsidRDefault="003B7206" w:rsidP="00173739">
      <w:pPr>
        <w:spacing w:after="200"/>
        <w:rPr>
          <w:i/>
          <w:iCs/>
          <w:lang w:val="en-GB"/>
        </w:rPr>
      </w:pPr>
      <w:r w:rsidRPr="003B7206">
        <w:rPr>
          <w:i/>
          <w:iCs/>
          <w:lang w:val="en-GB"/>
        </w:rPr>
        <w:t>to</w:t>
      </w:r>
    </w:p>
    <w:p w14:paraId="2E4C4859" w14:textId="0A54A418" w:rsidR="003B7206" w:rsidRDefault="003B7206" w:rsidP="00173739">
      <w:pPr>
        <w:spacing w:after="200"/>
        <w:rPr>
          <w:lang w:val="en-GB"/>
        </w:rPr>
      </w:pPr>
      <w:r w:rsidRPr="003176D3">
        <w:rPr>
          <w:lang w:val="en-GB"/>
        </w:rPr>
        <w:t xml:space="preserve">The entry-format in the sample </w:t>
      </w:r>
      <w:r>
        <w:rPr>
          <w:lang w:val="en-GB"/>
        </w:rPr>
        <w:t>entry</w:t>
      </w:r>
      <w:r w:rsidRPr="003176D3">
        <w:rPr>
          <w:lang w:val="en-GB"/>
        </w:rPr>
        <w:t xml:space="preserve"> for the SRTCP reception hint tracks is </w:t>
      </w:r>
      <w:r w:rsidRPr="00A3770E">
        <w:rPr>
          <w:rStyle w:val="codeChar"/>
        </w:rPr>
        <w:t>'stcp'</w:t>
      </w:r>
      <w:r w:rsidRPr="003176D3">
        <w:rPr>
          <w:lang w:val="en-GB"/>
        </w:rPr>
        <w:t>.</w:t>
      </w:r>
    </w:p>
    <w:p w14:paraId="6B576BEC" w14:textId="74EFC5EA" w:rsidR="00F94F22" w:rsidRDefault="00C473A5" w:rsidP="00F94F22">
      <w:pPr>
        <w:spacing w:after="200"/>
        <w:rPr>
          <w:i/>
          <w:iCs/>
          <w:lang w:val="en-GB"/>
        </w:rPr>
      </w:pPr>
      <w:ins w:id="1408" w:author="Ye-Kui Wang (draft5)" w:date="2022-02-10T12:35:00Z">
        <w:r>
          <w:rPr>
            <w:i/>
            <w:iCs/>
            <w:lang w:val="en-GB"/>
          </w:rPr>
          <w:t xml:space="preserve">Replace </w:t>
        </w:r>
      </w:ins>
      <w:del w:id="1409" w:author="Ye-Kui Wang (draft5)" w:date="2022-02-10T12:35:00Z">
        <w:r w:rsidR="00F94F22" w:rsidDel="00C473A5">
          <w:rPr>
            <w:i/>
            <w:iCs/>
            <w:lang w:val="en-GB"/>
          </w:rPr>
          <w:delText>In</w:delText>
        </w:r>
        <w:r w:rsidR="00F94F22" w:rsidRPr="00064E9F" w:rsidDel="00C473A5">
          <w:rPr>
            <w:i/>
            <w:iCs/>
            <w:lang w:val="en-GB"/>
          </w:rPr>
          <w:delText xml:space="preserve"> </w:delText>
        </w:r>
      </w:del>
      <w:r w:rsidR="00F94F22" w:rsidRPr="00064E9F">
        <w:rPr>
          <w:i/>
          <w:iCs/>
          <w:lang w:val="en-GB"/>
        </w:rPr>
        <w:t>10.</w:t>
      </w:r>
      <w:r w:rsidR="00F94F22">
        <w:rPr>
          <w:i/>
          <w:iCs/>
          <w:lang w:val="en-GB"/>
        </w:rPr>
        <w:t>8</w:t>
      </w:r>
      <w:r w:rsidR="002B1CB1">
        <w:rPr>
          <w:i/>
          <w:iCs/>
          <w:lang w:val="en-GB"/>
        </w:rPr>
        <w:t>.1</w:t>
      </w:r>
      <w:ins w:id="1410" w:author="Ye-Kui Wang (draft5)" w:date="2022-02-10T12:35:00Z">
        <w:r>
          <w:rPr>
            <w:i/>
            <w:iCs/>
            <w:lang w:val="en-GB"/>
          </w:rPr>
          <w:t xml:space="preserve"> with</w:t>
        </w:r>
      </w:ins>
      <w:del w:id="1411" w:author="Ye-Kui Wang (draft5)" w:date="2022-02-10T12:35:00Z">
        <w:r w:rsidR="002B1CB1" w:rsidDel="00C473A5">
          <w:rPr>
            <w:i/>
            <w:iCs/>
            <w:lang w:val="en-GB"/>
          </w:rPr>
          <w:delText>,</w:delText>
        </w:r>
        <w:r w:rsidR="00F94F22" w:rsidDel="00C473A5">
          <w:rPr>
            <w:i/>
            <w:iCs/>
            <w:lang w:val="en-GB"/>
          </w:rPr>
          <w:delText xml:space="preserve"> change</w:delText>
        </w:r>
      </w:del>
      <w:r w:rsidR="002B1CB1">
        <w:rPr>
          <w:i/>
          <w:iCs/>
          <w:lang w:val="en-GB"/>
        </w:rPr>
        <w:t xml:space="preserve"> the following:</w:t>
      </w:r>
    </w:p>
    <w:p w14:paraId="3ED5C95E" w14:textId="3E7875BD" w:rsidR="002B1CB1" w:rsidDel="00C473A5" w:rsidRDefault="002B1CB1" w:rsidP="002B1CB1">
      <w:pPr>
        <w:spacing w:after="200"/>
        <w:rPr>
          <w:del w:id="1412" w:author="Ye-Kui Wang (draft5)" w:date="2022-02-10T12:35:00Z"/>
          <w:lang w:val="en-GB"/>
        </w:rPr>
      </w:pPr>
      <w:del w:id="1413" w:author="Ye-Kui Wang (draft5)" w:date="2022-02-10T12:35:00Z">
        <w:r w:rsidRPr="00EB20F2" w:rsidDel="00C473A5">
          <w:rPr>
            <w:lang w:val="en-GB"/>
          </w:rPr>
          <w:delText xml:space="preserve">A dependent random access point (DRAP) sample is a sample after which all samples in decoding order can be correctly decoded if the closest </w:delText>
        </w:r>
        <w:r w:rsidRPr="00EB20F2" w:rsidDel="00C473A5">
          <w:rPr>
            <w:i/>
            <w:lang w:val="en-GB"/>
          </w:rPr>
          <w:delText>initial</w:delText>
        </w:r>
        <w:r w:rsidRPr="00EB20F2" w:rsidDel="00C473A5">
          <w:rPr>
            <w:lang w:val="en-GB"/>
          </w:rPr>
          <w:delText xml:space="preserve"> sample preceding the DRAP sample is available for reference.</w:delText>
        </w:r>
      </w:del>
    </w:p>
    <w:p w14:paraId="204A7CCC" w14:textId="19131506" w:rsidR="00F94F22" w:rsidRPr="00064E9F" w:rsidDel="00C473A5" w:rsidRDefault="00F94F22" w:rsidP="00F94F22">
      <w:pPr>
        <w:spacing w:after="200"/>
        <w:rPr>
          <w:del w:id="1414" w:author="Ye-Kui Wang (draft5)" w:date="2022-02-10T12:35:00Z"/>
          <w:i/>
          <w:iCs/>
          <w:lang w:val="en-GB"/>
        </w:rPr>
      </w:pPr>
      <w:del w:id="1415" w:author="Ye-Kui Wang (draft5)" w:date="2022-02-10T12:35:00Z">
        <w:r w:rsidDel="00C473A5">
          <w:rPr>
            <w:i/>
            <w:iCs/>
            <w:lang w:val="en-GB"/>
          </w:rPr>
          <w:delText>to</w:delText>
        </w:r>
        <w:r w:rsidR="002B1CB1" w:rsidDel="00C473A5">
          <w:rPr>
            <w:i/>
            <w:iCs/>
            <w:lang w:val="en-GB"/>
          </w:rPr>
          <w:delText xml:space="preserve"> the following (adding "</w:delText>
        </w:r>
        <w:r w:rsidR="002B1CB1" w:rsidDel="00C473A5">
          <w:rPr>
            <w:lang w:val="en-GB"/>
          </w:rPr>
          <w:delText>and in output order</w:delText>
        </w:r>
        <w:r w:rsidR="002B1CB1" w:rsidDel="00C473A5">
          <w:rPr>
            <w:i/>
            <w:iCs/>
            <w:lang w:val="en-GB"/>
          </w:rPr>
          <w:delText>"):</w:delText>
        </w:r>
      </w:del>
    </w:p>
    <w:p w14:paraId="2A9AE435" w14:textId="30B45E54" w:rsidR="002B1CB1" w:rsidRDefault="002B1CB1" w:rsidP="002B1CB1">
      <w:pPr>
        <w:spacing w:after="200"/>
        <w:rPr>
          <w:lang w:val="en-GB"/>
        </w:rPr>
      </w:pPr>
      <w:r w:rsidRPr="00EB20F2">
        <w:rPr>
          <w:lang w:val="en-GB"/>
        </w:rPr>
        <w:t xml:space="preserve">A dependent random access point (DRAP) sample is a sample after which all samples in decoding order </w:t>
      </w:r>
      <w:r>
        <w:rPr>
          <w:lang w:val="en-GB"/>
        </w:rPr>
        <w:t xml:space="preserve">and in output order </w:t>
      </w:r>
      <w:r w:rsidRPr="00EB20F2">
        <w:rPr>
          <w:lang w:val="en-GB"/>
        </w:rPr>
        <w:t xml:space="preserve">can be correctly decoded if the closest </w:t>
      </w:r>
      <w:ins w:id="1416" w:author="Ye-Kui Wang (draft5)" w:date="2022-02-10T12:19:00Z">
        <w:r w:rsidR="008D675D">
          <w:rPr>
            <w:lang w:val="en-GB"/>
          </w:rPr>
          <w:t xml:space="preserve">SAP sample of type 1, 2, or 3 </w:t>
        </w:r>
        <w:del w:id="1417" w:author="Cyril Concolato" w:date="2022-02-15T14:04:00Z">
          <w:r w:rsidR="008D675D" w:rsidDel="003F723E">
            <w:rPr>
              <w:lang w:val="en-GB"/>
            </w:rPr>
            <w:delText xml:space="preserve">marked </w:delText>
          </w:r>
          <w:r w:rsidR="008D675D" w:rsidRPr="00284CFE" w:rsidDel="003F723E">
            <w:rPr>
              <w:lang w:val="en-GB"/>
            </w:rPr>
            <w:delText>by being a Sync sample or by the SAP sample group</w:delText>
          </w:r>
        </w:del>
      </w:ins>
      <w:del w:id="1418" w:author="Ye-Kui Wang (draft5)" w:date="2022-02-10T12:19:00Z">
        <w:r w:rsidRPr="00EB20F2" w:rsidDel="008D675D">
          <w:rPr>
            <w:i/>
            <w:lang w:val="en-GB"/>
          </w:rPr>
          <w:delText>initial</w:delText>
        </w:r>
        <w:r w:rsidRPr="00EB20F2" w:rsidDel="008D675D">
          <w:rPr>
            <w:lang w:val="en-GB"/>
          </w:rPr>
          <w:delText xml:space="preserve"> sample</w:delText>
        </w:r>
      </w:del>
      <w:r w:rsidRPr="00EB20F2">
        <w:rPr>
          <w:lang w:val="en-GB"/>
        </w:rPr>
        <w:t xml:space="preserve"> preceding the DRAP sample is available for reference.</w:t>
      </w:r>
      <w:ins w:id="1419" w:author="Cyril Concolato" w:date="2022-02-15T14:04:00Z">
        <w:r w:rsidR="003F723E">
          <w:rPr>
            <w:lang w:val="en-GB"/>
          </w:rPr>
          <w:t xml:space="preserve"> </w:t>
        </w:r>
      </w:ins>
    </w:p>
    <w:p w14:paraId="1BCBE278" w14:textId="2834FC8F" w:rsidR="002B1CB1" w:rsidDel="003F723E" w:rsidRDefault="003F723E">
      <w:pPr>
        <w:tabs>
          <w:tab w:val="left" w:pos="1800"/>
        </w:tabs>
        <w:spacing w:line="210" w:lineRule="atLeast"/>
        <w:ind w:left="720" w:right="360"/>
        <w:rPr>
          <w:del w:id="1420" w:author="Ye-Kui Wang (draft5)" w:date="2022-02-10T12:35:00Z"/>
          <w:rFonts w:eastAsia="Calibri"/>
          <w:sz w:val="18"/>
          <w:szCs w:val="22"/>
          <w:lang w:val="en-GB" w:eastAsia="en-US"/>
        </w:rPr>
      </w:pPr>
      <w:ins w:id="1421" w:author="Cyril Concolato" w:date="2022-02-15T14:05:00Z">
        <w:r w:rsidRPr="00EB20F2">
          <w:rPr>
            <w:rFonts w:eastAsia="Calibri"/>
            <w:sz w:val="18"/>
            <w:szCs w:val="22"/>
            <w:lang w:val="en-GB" w:eastAsia="en-US"/>
          </w:rPr>
          <w:t>NOTE</w:t>
        </w:r>
        <w:r>
          <w:rPr>
            <w:rFonts w:eastAsia="Calibri"/>
            <w:sz w:val="18"/>
            <w:szCs w:val="22"/>
            <w:lang w:val="en-GB" w:eastAsia="en-US"/>
          </w:rPr>
          <w:t xml:space="preserve"> 1</w:t>
        </w:r>
        <w:r w:rsidRPr="00EB20F2">
          <w:rPr>
            <w:rFonts w:eastAsia="Calibri"/>
            <w:sz w:val="18"/>
            <w:szCs w:val="22"/>
            <w:lang w:val="en-GB" w:eastAsia="en-US"/>
          </w:rPr>
          <w:tab/>
        </w:r>
        <w:r>
          <w:rPr>
            <w:rFonts w:eastAsia="Calibri"/>
            <w:sz w:val="18"/>
            <w:szCs w:val="22"/>
            <w:lang w:val="en-GB" w:eastAsia="en-US"/>
          </w:rPr>
          <w:t xml:space="preserve">The closest SAP sample </w:t>
        </w:r>
      </w:ins>
      <w:ins w:id="1422" w:author="Cyril Concolato" w:date="2022-02-15T14:06:00Z">
        <w:r>
          <w:rPr>
            <w:rFonts w:eastAsia="Calibri"/>
            <w:sz w:val="18"/>
            <w:szCs w:val="22"/>
            <w:lang w:val="en-GB" w:eastAsia="en-US"/>
          </w:rPr>
          <w:t>can be</w:t>
        </w:r>
        <w:r w:rsidRPr="003F723E">
          <w:rPr>
            <w:rFonts w:eastAsia="Calibri"/>
            <w:sz w:val="18"/>
            <w:szCs w:val="22"/>
            <w:lang w:val="en-GB" w:eastAsia="en-US"/>
          </w:rPr>
          <w:t xml:space="preserve"> a Sync sample or </w:t>
        </w:r>
        <w:r>
          <w:rPr>
            <w:rFonts w:eastAsia="Calibri"/>
            <w:sz w:val="18"/>
            <w:szCs w:val="22"/>
            <w:lang w:val="en-GB" w:eastAsia="en-US"/>
          </w:rPr>
          <w:t xml:space="preserve">marked </w:t>
        </w:r>
        <w:r w:rsidRPr="003F723E">
          <w:rPr>
            <w:rFonts w:eastAsia="Calibri"/>
            <w:sz w:val="18"/>
            <w:szCs w:val="22"/>
            <w:lang w:val="en-GB" w:eastAsia="en-US"/>
          </w:rPr>
          <w:t>by the SAP sample group</w:t>
        </w:r>
      </w:ins>
      <w:ins w:id="1423" w:author="Cyril Concolato" w:date="2022-02-15T14:05:00Z">
        <w:r>
          <w:rPr>
            <w:rFonts w:eastAsia="Calibri"/>
            <w:sz w:val="18"/>
            <w:szCs w:val="22"/>
            <w:lang w:val="en-GB" w:eastAsia="en-US"/>
          </w:rPr>
          <w:t>.</w:t>
        </w:r>
      </w:ins>
      <w:del w:id="1424" w:author="Ye-Kui Wang (draft5)" w:date="2022-02-10T12:35:00Z">
        <w:r w:rsidR="002B1CB1" w:rsidRPr="003F723E" w:rsidDel="00C473A5">
          <w:rPr>
            <w:rFonts w:eastAsia="Calibri"/>
            <w:sz w:val="18"/>
            <w:szCs w:val="22"/>
            <w:lang w:val="en-GB" w:eastAsia="en-US"/>
            <w:rPrChange w:id="1425" w:author="Cyril Concolato" w:date="2022-02-15T14:05:00Z">
              <w:rPr>
                <w:i/>
                <w:iCs/>
                <w:lang w:val="en-GB"/>
              </w:rPr>
            </w:rPrChange>
          </w:rPr>
          <w:delText>In 10.8.1, change the following:</w:delText>
        </w:r>
      </w:del>
    </w:p>
    <w:p w14:paraId="0C8EB57F" w14:textId="77777777" w:rsidR="003F723E" w:rsidRPr="003F723E" w:rsidRDefault="003F723E">
      <w:pPr>
        <w:tabs>
          <w:tab w:val="left" w:pos="1800"/>
        </w:tabs>
        <w:spacing w:line="210" w:lineRule="atLeast"/>
        <w:ind w:left="720" w:right="360"/>
        <w:rPr>
          <w:ins w:id="1426" w:author="Cyril Concolato" w:date="2022-02-15T14:05:00Z"/>
          <w:rFonts w:eastAsia="Calibri"/>
          <w:sz w:val="18"/>
          <w:szCs w:val="22"/>
          <w:lang w:val="en-GB" w:eastAsia="en-US"/>
          <w:rPrChange w:id="1427" w:author="Cyril Concolato" w:date="2022-02-15T14:05:00Z">
            <w:rPr>
              <w:ins w:id="1428" w:author="Cyril Concolato" w:date="2022-02-15T14:05:00Z"/>
              <w:i/>
              <w:iCs/>
              <w:lang w:val="en-GB"/>
            </w:rPr>
          </w:rPrChange>
        </w:rPr>
        <w:pPrChange w:id="1429" w:author="Cyril Concolato" w:date="2022-02-15T14:05:00Z">
          <w:pPr>
            <w:spacing w:after="200"/>
          </w:pPr>
        </w:pPrChange>
      </w:pPr>
    </w:p>
    <w:p w14:paraId="77BBCD43" w14:textId="0CEB2DA7" w:rsidR="002B1CB1" w:rsidRPr="00284CFE" w:rsidDel="00C473A5" w:rsidRDefault="002B1CB1" w:rsidP="002B1CB1">
      <w:pPr>
        <w:numPr>
          <w:ilvl w:val="0"/>
          <w:numId w:val="37"/>
        </w:numPr>
        <w:spacing w:after="200"/>
        <w:rPr>
          <w:del w:id="1430" w:author="Ye-Kui Wang (draft5)" w:date="2022-02-10T12:35:00Z"/>
          <w:lang w:val="en-GB"/>
        </w:rPr>
      </w:pPr>
      <w:del w:id="1431" w:author="Ye-Kui Wang (draft5)" w:date="2022-02-10T12:35:00Z">
        <w:r w:rsidRPr="00284CFE" w:rsidDel="00C473A5">
          <w:rPr>
            <w:lang w:val="en-GB"/>
          </w:rPr>
          <w:delText>The DRAP sample and all samples following the DRAP sample in output order can be correctly decoded when starting decoding at the DRAP sample after having decoded the closest preceding SAP sample of type 1, 2 or 3 marked as such by being a Sync sample or by the SAP sample group.</w:delText>
        </w:r>
      </w:del>
    </w:p>
    <w:p w14:paraId="7ABE81F7" w14:textId="01EF5A9D" w:rsidR="002B1CB1" w:rsidRPr="00064E9F" w:rsidDel="00C473A5" w:rsidRDefault="002B1CB1" w:rsidP="002B1CB1">
      <w:pPr>
        <w:spacing w:after="200"/>
        <w:rPr>
          <w:del w:id="1432" w:author="Ye-Kui Wang (draft5)" w:date="2022-02-10T12:35:00Z"/>
          <w:i/>
          <w:iCs/>
          <w:lang w:val="en-GB"/>
        </w:rPr>
      </w:pPr>
      <w:del w:id="1433" w:author="Ye-Kui Wang (draft5)" w:date="2022-02-10T12:35:00Z">
        <w:r w:rsidDel="00C473A5">
          <w:rPr>
            <w:i/>
            <w:iCs/>
            <w:lang w:val="en-GB"/>
          </w:rPr>
          <w:delText>to the following (adding "</w:delText>
        </w:r>
        <w:r w:rsidR="006C5930" w:rsidDel="00C473A5">
          <w:rPr>
            <w:i/>
            <w:iCs/>
            <w:lang w:val="en-GB"/>
          </w:rPr>
          <w:delText xml:space="preserve">in </w:delText>
        </w:r>
        <w:r w:rsidDel="00C473A5">
          <w:rPr>
            <w:i/>
            <w:iCs/>
            <w:lang w:val="en-GB"/>
          </w:rPr>
          <w:delText>decoding order and"):</w:delText>
        </w:r>
      </w:del>
    </w:p>
    <w:p w14:paraId="798CE008" w14:textId="74B0AF48" w:rsidR="002B1CB1" w:rsidRPr="00284CFE" w:rsidDel="00C473A5" w:rsidRDefault="002B1CB1" w:rsidP="002B1CB1">
      <w:pPr>
        <w:numPr>
          <w:ilvl w:val="0"/>
          <w:numId w:val="37"/>
        </w:numPr>
        <w:spacing w:after="200"/>
        <w:rPr>
          <w:del w:id="1434" w:author="Ye-Kui Wang (draft5)" w:date="2022-02-10T12:35:00Z"/>
          <w:lang w:val="en-GB"/>
        </w:rPr>
      </w:pPr>
      <w:del w:id="1435" w:author="Ye-Kui Wang (draft5)" w:date="2022-02-10T12:35:00Z">
        <w:r w:rsidRPr="00284CFE" w:rsidDel="00C473A5">
          <w:rPr>
            <w:lang w:val="en-GB"/>
          </w:rPr>
          <w:delText xml:space="preserve">The DRAP sample and all samples following the DRAP sample in decoding order and </w:delText>
        </w:r>
        <w:r w:rsidR="006C5930" w:rsidDel="00C473A5">
          <w:rPr>
            <w:lang w:val="en-GB"/>
          </w:rPr>
          <w:delText xml:space="preserve">in </w:delText>
        </w:r>
        <w:r w:rsidRPr="00284CFE" w:rsidDel="00C473A5">
          <w:rPr>
            <w:lang w:val="en-GB"/>
          </w:rPr>
          <w:delText>output order can be correctly decoded when starting decoding at the DRAP sample after having decoded the closest preceding SAP sample of type 1, 2 or 3 marked as such by being a Sync sample or by the SAP sample group.</w:delText>
        </w:r>
      </w:del>
    </w:p>
    <w:p w14:paraId="7F528180" w14:textId="7C5CB9BB" w:rsidR="00D86F20" w:rsidDel="00C473A5" w:rsidRDefault="00D86F20" w:rsidP="00D86F20">
      <w:pPr>
        <w:spacing w:after="200"/>
        <w:rPr>
          <w:del w:id="1436" w:author="Ye-Kui Wang (draft5)" w:date="2022-02-10T12:35:00Z"/>
          <w:i/>
          <w:iCs/>
          <w:lang w:val="en-GB"/>
        </w:rPr>
      </w:pPr>
      <w:del w:id="1437" w:author="Ye-Kui Wang (draft5)" w:date="2022-02-10T12:35:00Z">
        <w:r w:rsidDel="00C473A5">
          <w:rPr>
            <w:i/>
            <w:iCs/>
            <w:lang w:val="en-GB"/>
          </w:rPr>
          <w:delText>In</w:delText>
        </w:r>
        <w:r w:rsidRPr="00064E9F" w:rsidDel="00C473A5">
          <w:rPr>
            <w:i/>
            <w:iCs/>
            <w:lang w:val="en-GB"/>
          </w:rPr>
          <w:delText xml:space="preserve"> 10.</w:delText>
        </w:r>
        <w:r w:rsidDel="00C473A5">
          <w:rPr>
            <w:i/>
            <w:iCs/>
            <w:lang w:val="en-GB"/>
          </w:rPr>
          <w:delText>8.1, change the following:</w:delText>
        </w:r>
      </w:del>
    </w:p>
    <w:p w14:paraId="5F485C9A" w14:textId="2DCB3653" w:rsidR="00D86F20" w:rsidRPr="00EB20F2" w:rsidDel="00C473A5" w:rsidRDefault="00D86F20" w:rsidP="00D86F20">
      <w:pPr>
        <w:tabs>
          <w:tab w:val="left" w:pos="1800"/>
        </w:tabs>
        <w:spacing w:line="210" w:lineRule="atLeast"/>
        <w:ind w:left="720" w:right="360"/>
        <w:rPr>
          <w:del w:id="1438" w:author="Ye-Kui Wang (draft5)" w:date="2022-02-10T12:35:00Z"/>
          <w:rFonts w:eastAsia="Calibri"/>
          <w:sz w:val="18"/>
          <w:szCs w:val="22"/>
          <w:lang w:val="en-GB" w:eastAsia="en-US"/>
        </w:rPr>
      </w:pPr>
      <w:del w:id="1439" w:author="Ye-Kui Wang (draft5)" w:date="2022-02-10T12:35:00Z">
        <w:r w:rsidRPr="00EB20F2" w:rsidDel="00C473A5">
          <w:rPr>
            <w:rFonts w:eastAsia="Calibri"/>
            <w:sz w:val="18"/>
            <w:szCs w:val="22"/>
            <w:lang w:val="en-GB" w:eastAsia="en-US"/>
          </w:rPr>
          <w:delText>NOTE</w:delText>
        </w:r>
        <w:r w:rsidRPr="00EB20F2" w:rsidDel="00C473A5">
          <w:rPr>
            <w:rFonts w:eastAsia="Calibri"/>
            <w:sz w:val="18"/>
            <w:szCs w:val="22"/>
            <w:lang w:val="en-GB" w:eastAsia="en-US"/>
          </w:rPr>
          <w:tab/>
          <w:delText>DRAP samples can only be used in combination with SAP samples of type 1, 2 and 3. This is in order to enable the functionality of creating a decodable sequence of samples by concatenating the preceding SAP sample with the DRAP sample and the samples following the DRAP sample in output order</w:delText>
        </w:r>
      </w:del>
    </w:p>
    <w:p w14:paraId="5B3DFAE5" w14:textId="0CA88C1A" w:rsidR="00D86F20" w:rsidRPr="00064E9F" w:rsidDel="00C473A5" w:rsidRDefault="00D86F20" w:rsidP="00D86F20">
      <w:pPr>
        <w:spacing w:after="200"/>
        <w:rPr>
          <w:del w:id="1440" w:author="Ye-Kui Wang (draft5)" w:date="2022-02-10T12:35:00Z"/>
          <w:i/>
          <w:iCs/>
          <w:lang w:val="en-GB"/>
        </w:rPr>
      </w:pPr>
      <w:del w:id="1441" w:author="Ye-Kui Wang (draft5)" w:date="2022-02-10T12:35:00Z">
        <w:r w:rsidDel="00C473A5">
          <w:rPr>
            <w:i/>
            <w:iCs/>
            <w:lang w:val="en-GB"/>
          </w:rPr>
          <w:delText>to the following (adding "</w:delText>
        </w:r>
        <w:r w:rsidDel="00C473A5">
          <w:rPr>
            <w:lang w:val="en-GB"/>
          </w:rPr>
          <w:delText xml:space="preserve"> in </w:delText>
        </w:r>
        <w:r w:rsidR="006C5930" w:rsidDel="00C473A5">
          <w:rPr>
            <w:lang w:val="en-GB"/>
          </w:rPr>
          <w:delText xml:space="preserve">decoding </w:delText>
        </w:r>
        <w:r w:rsidDel="00C473A5">
          <w:rPr>
            <w:lang w:val="en-GB"/>
          </w:rPr>
          <w:delText>order</w:delText>
        </w:r>
        <w:r w:rsidR="006C5930" w:rsidDel="00C473A5">
          <w:rPr>
            <w:lang w:val="en-GB"/>
          </w:rPr>
          <w:delText xml:space="preserve"> and</w:delText>
        </w:r>
        <w:r w:rsidDel="00C473A5">
          <w:rPr>
            <w:i/>
            <w:iCs/>
            <w:lang w:val="en-GB"/>
          </w:rPr>
          <w:delText>"</w:delText>
        </w:r>
        <w:r w:rsidR="006C5930" w:rsidDel="00C473A5">
          <w:rPr>
            <w:i/>
            <w:iCs/>
            <w:lang w:val="en-GB"/>
          </w:rPr>
          <w:delText>, and adding period '.' at the end of the sentence</w:delText>
        </w:r>
        <w:r w:rsidDel="00C473A5">
          <w:rPr>
            <w:i/>
            <w:iCs/>
            <w:lang w:val="en-GB"/>
          </w:rPr>
          <w:delText>):</w:delText>
        </w:r>
      </w:del>
    </w:p>
    <w:p w14:paraId="026772FB" w14:textId="053028AF" w:rsidR="00D86F20" w:rsidRPr="00EB20F2" w:rsidRDefault="00D86F20" w:rsidP="00D86F20">
      <w:pPr>
        <w:tabs>
          <w:tab w:val="left" w:pos="1800"/>
        </w:tabs>
        <w:spacing w:line="210" w:lineRule="atLeast"/>
        <w:ind w:left="720" w:right="360"/>
        <w:rPr>
          <w:rFonts w:eastAsia="Calibri"/>
          <w:sz w:val="18"/>
          <w:szCs w:val="22"/>
          <w:lang w:val="en-GB" w:eastAsia="en-US"/>
        </w:rPr>
      </w:pPr>
      <w:r w:rsidRPr="00EB20F2">
        <w:rPr>
          <w:rFonts w:eastAsia="Calibri"/>
          <w:sz w:val="18"/>
          <w:szCs w:val="22"/>
          <w:lang w:val="en-GB" w:eastAsia="en-US"/>
        </w:rPr>
        <w:t>NOTE</w:t>
      </w:r>
      <w:ins w:id="1442" w:author="Cyril Concolato" w:date="2022-02-15T14:05:00Z">
        <w:r w:rsidR="003F723E">
          <w:rPr>
            <w:rFonts w:eastAsia="Calibri"/>
            <w:sz w:val="18"/>
            <w:szCs w:val="22"/>
            <w:lang w:val="en-GB" w:eastAsia="en-US"/>
          </w:rPr>
          <w:t xml:space="preserve"> 2</w:t>
        </w:r>
      </w:ins>
      <w:r w:rsidRPr="00EB20F2">
        <w:rPr>
          <w:rFonts w:eastAsia="Calibri"/>
          <w:sz w:val="18"/>
          <w:szCs w:val="22"/>
          <w:lang w:val="en-GB" w:eastAsia="en-US"/>
        </w:rPr>
        <w:tab/>
        <w:t xml:space="preserve">DRAP samples can only be used in combination with SAP samples of type 1, 2 and 3. This is in order to enable the functionality of creating a decodable sequence of samples by concatenating the preceding SAP sample with the DRAP sample and the samples following the DRAP sample in </w:t>
      </w:r>
      <w:r>
        <w:rPr>
          <w:rFonts w:eastAsia="Calibri"/>
          <w:sz w:val="18"/>
          <w:szCs w:val="22"/>
          <w:lang w:val="en-GB" w:eastAsia="en-US"/>
        </w:rPr>
        <w:t>decoding</w:t>
      </w:r>
      <w:r w:rsidRPr="00EB20F2">
        <w:rPr>
          <w:rFonts w:eastAsia="Calibri"/>
          <w:sz w:val="18"/>
          <w:szCs w:val="22"/>
          <w:lang w:val="en-GB" w:eastAsia="en-US"/>
        </w:rPr>
        <w:t xml:space="preserve"> order</w:t>
      </w:r>
      <w:r w:rsidR="006C5930">
        <w:rPr>
          <w:rFonts w:eastAsia="Calibri"/>
          <w:sz w:val="18"/>
          <w:szCs w:val="22"/>
          <w:lang w:val="en-GB" w:eastAsia="en-US"/>
        </w:rPr>
        <w:t xml:space="preserve"> and in output order.</w:t>
      </w:r>
    </w:p>
    <w:p w14:paraId="329ED484" w14:textId="303C621B" w:rsidR="00064E9F" w:rsidRPr="00064E9F" w:rsidRDefault="00064E9F" w:rsidP="00173739">
      <w:pPr>
        <w:spacing w:after="200"/>
        <w:rPr>
          <w:i/>
          <w:iCs/>
          <w:lang w:val="en-GB"/>
        </w:rPr>
      </w:pPr>
      <w:r w:rsidRPr="00064E9F">
        <w:rPr>
          <w:i/>
          <w:iCs/>
          <w:lang w:val="en-GB"/>
        </w:rPr>
        <w:t>Add new</w:t>
      </w:r>
      <w:r w:rsidR="00F11DF9">
        <w:rPr>
          <w:i/>
          <w:iCs/>
          <w:lang w:val="en-GB"/>
        </w:rPr>
        <w:t xml:space="preserve"> subclause</w:t>
      </w:r>
      <w:r w:rsidRPr="00064E9F">
        <w:rPr>
          <w:i/>
          <w:iCs/>
          <w:lang w:val="en-GB"/>
        </w:rPr>
        <w:t xml:space="preserve"> 10.</w:t>
      </w:r>
      <w:r w:rsidR="00D86F20">
        <w:rPr>
          <w:i/>
          <w:iCs/>
          <w:lang w:val="en-GB"/>
        </w:rPr>
        <w:t>11</w:t>
      </w:r>
    </w:p>
    <w:p w14:paraId="5D3357E7" w14:textId="178C7ADB" w:rsidR="00064E9F" w:rsidRPr="00101C5D" w:rsidRDefault="00064E9F" w:rsidP="00064E9F">
      <w:pPr>
        <w:spacing w:after="200"/>
        <w:rPr>
          <w:b/>
          <w:bCs/>
          <w:lang w:val="en-GB"/>
        </w:rPr>
      </w:pPr>
      <w:r w:rsidRPr="00101C5D">
        <w:rPr>
          <w:b/>
          <w:bCs/>
          <w:lang w:val="en-GB"/>
        </w:rPr>
        <w:t>10.</w:t>
      </w:r>
      <w:r w:rsidR="00D86F20" w:rsidRPr="00101C5D">
        <w:rPr>
          <w:b/>
          <w:bCs/>
          <w:lang w:val="en-GB"/>
        </w:rPr>
        <w:t>11</w:t>
      </w:r>
      <w:r w:rsidRPr="00101C5D">
        <w:rPr>
          <w:b/>
          <w:bCs/>
          <w:lang w:val="en-GB"/>
        </w:rPr>
        <w:t xml:space="preserve"> Extended DRAP (EDRAP) sample group</w:t>
      </w:r>
    </w:p>
    <w:p w14:paraId="15C021AC" w14:textId="0351DD42" w:rsidR="00064E9F" w:rsidRPr="00101C5D" w:rsidRDefault="00064E9F" w:rsidP="00064E9F">
      <w:pPr>
        <w:spacing w:after="200"/>
        <w:rPr>
          <w:b/>
          <w:bCs/>
          <w:lang w:val="en-GB"/>
        </w:rPr>
      </w:pPr>
      <w:r w:rsidRPr="00101C5D">
        <w:rPr>
          <w:b/>
          <w:bCs/>
          <w:lang w:val="en-GB"/>
        </w:rPr>
        <w:t>10.</w:t>
      </w:r>
      <w:r w:rsidR="00D86F20" w:rsidRPr="00101C5D">
        <w:rPr>
          <w:b/>
          <w:bCs/>
          <w:lang w:val="en-GB"/>
        </w:rPr>
        <w:t>11</w:t>
      </w:r>
      <w:r w:rsidRPr="00101C5D">
        <w:rPr>
          <w:b/>
          <w:bCs/>
          <w:lang w:val="en-GB"/>
        </w:rPr>
        <w:t>.1</w:t>
      </w:r>
      <w:r w:rsidRPr="00101C5D">
        <w:rPr>
          <w:b/>
          <w:bCs/>
          <w:lang w:val="en-GB"/>
        </w:rPr>
        <w:tab/>
        <w:t>Definition</w:t>
      </w:r>
    </w:p>
    <w:p w14:paraId="06D8746B" w14:textId="188F20DD" w:rsidR="00064E9F" w:rsidRPr="00064E9F" w:rsidRDefault="00064E9F" w:rsidP="00064E9F">
      <w:pPr>
        <w:spacing w:after="200"/>
        <w:rPr>
          <w:lang w:val="en-GB"/>
        </w:rPr>
      </w:pPr>
      <w:r w:rsidRPr="00064E9F">
        <w:rPr>
          <w:lang w:val="en-GB"/>
        </w:rPr>
        <w:t>This sample group is similar to the DRAP sample group</w:t>
      </w:r>
      <w:r w:rsidR="000241F7">
        <w:rPr>
          <w:lang w:val="en-GB"/>
        </w:rPr>
        <w:t xml:space="preserve"> as specified in subclause 10.8</w:t>
      </w:r>
      <w:r w:rsidRPr="00064E9F">
        <w:rPr>
          <w:lang w:val="en-GB"/>
        </w:rPr>
        <w:t>; however, it enables more flexible cross-RAP referencing.</w:t>
      </w:r>
    </w:p>
    <w:p w14:paraId="38F6D170" w14:textId="2490A8C6" w:rsidR="00064E9F" w:rsidRPr="00064E9F" w:rsidDel="009E5FFF" w:rsidRDefault="00064E9F">
      <w:pPr>
        <w:spacing w:after="200"/>
        <w:rPr>
          <w:del w:id="1443" w:author="Ye-Kui Wang (draft5)" w:date="2022-02-10T12:28:00Z"/>
          <w:lang w:val="en-GB"/>
        </w:rPr>
      </w:pPr>
      <w:r w:rsidRPr="00064E9F">
        <w:rPr>
          <w:lang w:val="en-GB"/>
        </w:rPr>
        <w:lastRenderedPageBreak/>
        <w:t>A</w:t>
      </w:r>
      <w:r w:rsidR="00F94F22">
        <w:rPr>
          <w:lang w:val="en-GB"/>
        </w:rPr>
        <w:t>n</w:t>
      </w:r>
      <w:r w:rsidRPr="00064E9F">
        <w:rPr>
          <w:lang w:val="en-GB"/>
        </w:rPr>
        <w:t xml:space="preserve"> EDRAP sample is a sample after which all samples in decoding order and in output order can be correctly decoded if the closest </w:t>
      </w:r>
      <w:ins w:id="1444" w:author="Ye-Kui Wang (draft5)" w:date="2022-02-10T12:27:00Z">
        <w:r w:rsidR="009E5FFF">
          <w:rPr>
            <w:lang w:val="en-GB"/>
          </w:rPr>
          <w:t xml:space="preserve">SAP sample </w:t>
        </w:r>
      </w:ins>
      <w:ins w:id="1445" w:author="Ye-Kui Wang (draft7)" w:date="2022-02-16T10:48:00Z">
        <w:r w:rsidR="00A70D4A">
          <w:rPr>
            <w:lang w:val="en-GB"/>
          </w:rPr>
          <w:t>of type 1, 2,</w:t>
        </w:r>
      </w:ins>
      <w:ins w:id="1446" w:author="Ye-Kui Wang (draft7)" w:date="2022-02-16T10:49:00Z">
        <w:r w:rsidR="00A70D4A">
          <w:rPr>
            <w:lang w:val="en-GB"/>
          </w:rPr>
          <w:t xml:space="preserve"> or 3 </w:t>
        </w:r>
      </w:ins>
      <w:ins w:id="1447" w:author="Ye-Kui Wang (draft5)" w:date="2022-02-10T12:27:00Z">
        <w:del w:id="1448" w:author="Cyril Concolato" w:date="2022-02-15T14:06:00Z">
          <w:r w:rsidR="009E5FFF" w:rsidDel="003F723E">
            <w:rPr>
              <w:lang w:val="en-GB"/>
            </w:rPr>
            <w:delText xml:space="preserve">of type 1, 2, or 3 marked </w:delText>
          </w:r>
          <w:r w:rsidR="009E5FFF" w:rsidRPr="00284CFE" w:rsidDel="003F723E">
            <w:rPr>
              <w:lang w:val="en-GB"/>
            </w:rPr>
            <w:delText>by being a Sync sample or by the SAP sample group</w:delText>
          </w:r>
        </w:del>
      </w:ins>
      <w:del w:id="1449" w:author="Cyril Concolato" w:date="2022-02-15T14:06:00Z">
        <w:r w:rsidRPr="00064E9F" w:rsidDel="003F723E">
          <w:rPr>
            <w:lang w:val="en-GB"/>
          </w:rPr>
          <w:delText xml:space="preserve">initial sample </w:delText>
        </w:r>
      </w:del>
      <w:r w:rsidRPr="00064E9F">
        <w:rPr>
          <w:lang w:val="en-GB"/>
        </w:rPr>
        <w:t xml:space="preserve">preceding the EDRAP sample and </w:t>
      </w:r>
      <w:ins w:id="1450" w:author="Ye-Kui Wang (draft5)" w:date="2022-02-10T11:48:00Z">
        <w:r w:rsidR="009940BE">
          <w:rPr>
            <w:lang w:val="en-GB"/>
          </w:rPr>
          <w:t>zero</w:t>
        </w:r>
      </w:ins>
      <w:del w:id="1451" w:author="Ye-Kui Wang (draft5)" w:date="2022-02-10T11:48:00Z">
        <w:r w:rsidRPr="00064E9F" w:rsidDel="009940BE">
          <w:rPr>
            <w:lang w:val="en-GB"/>
          </w:rPr>
          <w:delText>one</w:delText>
        </w:r>
      </w:del>
      <w:r w:rsidRPr="00064E9F">
        <w:rPr>
          <w:lang w:val="en-GB"/>
        </w:rPr>
        <w:t xml:space="preserve"> or more other identified EDRAP samples earlier in decoding order than the EDRAP sample are available for reference.</w:t>
      </w:r>
    </w:p>
    <w:p w14:paraId="6FCD81BD" w14:textId="6BA60C54" w:rsidR="00064E9F" w:rsidRPr="00064E9F" w:rsidRDefault="00064E9F" w:rsidP="009E5FFF">
      <w:pPr>
        <w:spacing w:after="200"/>
        <w:rPr>
          <w:lang w:val="en-GB"/>
        </w:rPr>
      </w:pPr>
      <w:del w:id="1452" w:author="Ye-Kui Wang (draft5)" w:date="2022-02-10T12:28:00Z">
        <w:r w:rsidRPr="00064E9F" w:rsidDel="009E5FFF">
          <w:rPr>
            <w:lang w:val="en-GB"/>
          </w:rPr>
          <w:delText>The initial sample is a SAP sample of SAP type 1, 2 or 3 that is marked as such either by being a Sync sample or by the SAP sample group. For example, if the 32nd sample in a file is an initial sample consisting of an I-picture, the 48th sample may consist of a P-picture and be marked as a member of the EDRAP sample group, thereby indicating that random access can be performed at the 48th sample by first decoding the 32nd sample (ignoring samples 33-47) and then continuing to decode from the 48th sample.</w:delText>
        </w:r>
      </w:del>
    </w:p>
    <w:p w14:paraId="39F71783" w14:textId="1F4ACE35" w:rsidR="00064E9F" w:rsidRPr="00101C5D" w:rsidRDefault="00064E9F" w:rsidP="00101C5D">
      <w:pPr>
        <w:tabs>
          <w:tab w:val="left" w:pos="1800"/>
        </w:tabs>
        <w:spacing w:line="210" w:lineRule="atLeast"/>
        <w:ind w:left="720" w:right="360"/>
        <w:rPr>
          <w:rFonts w:eastAsia="Calibri"/>
          <w:sz w:val="18"/>
          <w:szCs w:val="22"/>
          <w:lang w:val="en-GB" w:eastAsia="en-US"/>
        </w:rPr>
      </w:pPr>
      <w:r w:rsidRPr="00101C5D">
        <w:rPr>
          <w:rFonts w:eastAsia="Calibri"/>
          <w:sz w:val="18"/>
          <w:szCs w:val="22"/>
          <w:lang w:val="en-GB" w:eastAsia="en-US"/>
        </w:rPr>
        <w:t>NOTE:</w:t>
      </w:r>
      <w:r w:rsidRPr="00101C5D">
        <w:rPr>
          <w:rFonts w:eastAsia="Calibri"/>
          <w:sz w:val="18"/>
          <w:szCs w:val="22"/>
          <w:lang w:val="en-GB" w:eastAsia="en-US"/>
        </w:rPr>
        <w:tab/>
      </w:r>
      <w:ins w:id="1453" w:author="Ye-Kui Wang (draft5)" w:date="2022-02-10T12:28:00Z">
        <w:r w:rsidR="009E5FFF">
          <w:rPr>
            <w:rFonts w:eastAsia="Calibri"/>
            <w:sz w:val="18"/>
            <w:szCs w:val="22"/>
            <w:lang w:val="en-GB" w:eastAsia="en-US"/>
          </w:rPr>
          <w:t xml:space="preserve">Similarly as for DRAP samples, </w:t>
        </w:r>
      </w:ins>
      <w:r w:rsidRPr="00101C5D">
        <w:rPr>
          <w:rFonts w:eastAsia="Calibri"/>
          <w:sz w:val="18"/>
          <w:szCs w:val="22"/>
          <w:lang w:val="en-GB" w:eastAsia="en-US"/>
        </w:rPr>
        <w:t>EDRAP samples can only be used in combination with SAP samples of type 1, 2 and 3.</w:t>
      </w:r>
      <w:del w:id="1454" w:author="Ye-Kui Wang (draft5)" w:date="2022-02-10T12:29:00Z">
        <w:r w:rsidRPr="00101C5D" w:rsidDel="009E5FFF">
          <w:rPr>
            <w:rFonts w:eastAsia="Calibri"/>
            <w:sz w:val="18"/>
            <w:szCs w:val="22"/>
            <w:lang w:val="en-GB" w:eastAsia="en-US"/>
          </w:rPr>
          <w:delText xml:space="preserve"> This is in order to enable the functionality of creating a decodable sequence of samples by concatenating the preceding SAP sample and zero or more other identified EDRAP samples earlier in decoding order than the EDRAP sample with the EDRAP sample and the samples following the EDRAP sample </w:delText>
        </w:r>
        <w:r w:rsidR="003C4820" w:rsidRPr="00101C5D" w:rsidDel="009E5FFF">
          <w:rPr>
            <w:rFonts w:eastAsia="Calibri"/>
            <w:sz w:val="18"/>
            <w:szCs w:val="22"/>
            <w:lang w:val="en-GB" w:eastAsia="en-US"/>
          </w:rPr>
          <w:delText xml:space="preserve">in decoding order and </w:delText>
        </w:r>
        <w:r w:rsidRPr="00101C5D" w:rsidDel="009E5FFF">
          <w:rPr>
            <w:rFonts w:eastAsia="Calibri"/>
            <w:sz w:val="18"/>
            <w:szCs w:val="22"/>
            <w:lang w:val="en-GB" w:eastAsia="en-US"/>
          </w:rPr>
          <w:delText>in output order.</w:delText>
        </w:r>
      </w:del>
    </w:p>
    <w:p w14:paraId="574DCD23" w14:textId="049E85EC" w:rsidR="00064E9F" w:rsidRPr="00064E9F" w:rsidDel="00C473A5" w:rsidRDefault="00064E9F" w:rsidP="00064E9F">
      <w:pPr>
        <w:spacing w:after="200"/>
        <w:rPr>
          <w:del w:id="1455" w:author="Ye-Kui Wang (draft5)" w:date="2022-02-10T12:37:00Z"/>
          <w:lang w:val="en-GB"/>
        </w:rPr>
      </w:pPr>
      <w:del w:id="1456" w:author="Ye-Kui Wang (draft5)" w:date="2022-02-10T12:37:00Z">
        <w:r w:rsidRPr="00064E9F" w:rsidDel="00C473A5">
          <w:rPr>
            <w:lang w:val="en-GB"/>
          </w:rPr>
          <w:delText>A sample can be a member of the EDRAP Sample Group only if the following conditions are true:</w:delText>
        </w:r>
      </w:del>
    </w:p>
    <w:p w14:paraId="5EC39BAB" w14:textId="5BC3F36A" w:rsidR="00064E9F" w:rsidRPr="00064E9F" w:rsidDel="00C473A5" w:rsidRDefault="00064E9F" w:rsidP="00101C5D">
      <w:pPr>
        <w:numPr>
          <w:ilvl w:val="0"/>
          <w:numId w:val="35"/>
        </w:numPr>
        <w:spacing w:after="200"/>
        <w:rPr>
          <w:del w:id="1457" w:author="Ye-Kui Wang (draft5)" w:date="2022-02-10T12:37:00Z"/>
          <w:lang w:val="en-GB"/>
        </w:rPr>
      </w:pPr>
      <w:del w:id="1458" w:author="Ye-Kui Wang (draft5)" w:date="2022-02-10T12:37:00Z">
        <w:r w:rsidRPr="00064E9F" w:rsidDel="00C473A5">
          <w:rPr>
            <w:lang w:val="en-GB"/>
          </w:rPr>
          <w:delText xml:space="preserve">The EDRAP sample references only the closest preceding initial sample and </w:delText>
        </w:r>
      </w:del>
      <w:del w:id="1459" w:author="Ye-Kui Wang (draft5)" w:date="2022-02-10T11:48:00Z">
        <w:r w:rsidRPr="00064E9F" w:rsidDel="009940BE">
          <w:rPr>
            <w:lang w:val="en-GB"/>
          </w:rPr>
          <w:delText>one</w:delText>
        </w:r>
      </w:del>
      <w:del w:id="1460" w:author="Ye-Kui Wang (draft5)" w:date="2022-02-10T12:37:00Z">
        <w:r w:rsidRPr="00064E9F" w:rsidDel="00C473A5">
          <w:rPr>
            <w:lang w:val="en-GB"/>
          </w:rPr>
          <w:delText xml:space="preserve"> or more other identified EDRAP samples earlier in decoding order than the EDRAP sample.</w:delText>
        </w:r>
      </w:del>
    </w:p>
    <w:p w14:paraId="1137D4CD" w14:textId="1E92504E" w:rsidR="00064E9F" w:rsidRPr="00064E9F" w:rsidDel="00C473A5" w:rsidRDefault="00064E9F" w:rsidP="00101C5D">
      <w:pPr>
        <w:numPr>
          <w:ilvl w:val="0"/>
          <w:numId w:val="35"/>
        </w:numPr>
        <w:spacing w:after="200"/>
        <w:rPr>
          <w:del w:id="1461" w:author="Ye-Kui Wang (draft5)" w:date="2022-02-10T12:37:00Z"/>
          <w:lang w:val="en-GB"/>
        </w:rPr>
      </w:pPr>
      <w:del w:id="1462" w:author="Ye-Kui Wang (draft5)" w:date="2022-02-10T12:37:00Z">
        <w:r w:rsidRPr="00064E9F" w:rsidDel="00C473A5">
          <w:rPr>
            <w:lang w:val="en-GB"/>
          </w:rPr>
          <w:delText>The EDRAP sample and all samples following the EDRAP sample in decoding order and output order can be correctly decoded when starting decoding at the EDRAP sample after having decoded the closest preceding SAP sample of type 1, 2 or 3 marked as such by being a Sync sample or by the SAP sample group and after having decoded the zero or more other identified EDRAP samples earlier in decoding order than the EDRAP sample.</w:delText>
        </w:r>
      </w:del>
    </w:p>
    <w:p w14:paraId="56FE4EBF" w14:textId="10EE8EB0" w:rsidR="00064E9F" w:rsidRPr="00101C5D" w:rsidRDefault="00064E9F" w:rsidP="00101C5D">
      <w:pPr>
        <w:keepNext/>
        <w:spacing w:after="200"/>
        <w:rPr>
          <w:b/>
          <w:bCs/>
          <w:lang w:val="en-GB"/>
        </w:rPr>
      </w:pPr>
      <w:r w:rsidRPr="00101C5D">
        <w:rPr>
          <w:b/>
          <w:bCs/>
          <w:lang w:val="en-GB"/>
        </w:rPr>
        <w:t>10.</w:t>
      </w:r>
      <w:r w:rsidR="00D86F20" w:rsidRPr="00101C5D">
        <w:rPr>
          <w:b/>
          <w:bCs/>
          <w:lang w:val="en-GB"/>
        </w:rPr>
        <w:t>11</w:t>
      </w:r>
      <w:r w:rsidRPr="00101C5D">
        <w:rPr>
          <w:b/>
          <w:bCs/>
          <w:lang w:val="en-GB"/>
        </w:rPr>
        <w:t>.2</w:t>
      </w:r>
      <w:r w:rsidRPr="00101C5D">
        <w:rPr>
          <w:b/>
          <w:bCs/>
          <w:lang w:val="en-GB"/>
        </w:rPr>
        <w:tab/>
        <w:t>Syntax</w:t>
      </w:r>
    </w:p>
    <w:p w14:paraId="0A3E5259" w14:textId="261AC66A" w:rsidR="00064E9F" w:rsidRDefault="00064E9F" w:rsidP="00064E9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jc w:val="left"/>
        <w:rPr>
          <w:rFonts w:ascii="Courier New" w:eastAsia="Times New Roman" w:hAnsi="Courier New"/>
          <w:noProof/>
          <w:lang w:val="en-GB" w:eastAsia="en-US"/>
        </w:rPr>
      </w:pPr>
      <w:r>
        <w:rPr>
          <w:rFonts w:ascii="Courier New" w:eastAsia="Times New Roman" w:hAnsi="Courier New"/>
          <w:noProof/>
          <w:lang w:val="en-GB"/>
        </w:rPr>
        <w:t>class VisualEdrapEntry()</w:t>
      </w:r>
      <w:r>
        <w:rPr>
          <w:rFonts w:ascii="Courier New" w:eastAsia="Times New Roman" w:hAnsi="Courier New"/>
          <w:noProof/>
          <w:lang w:val="en-GB"/>
        </w:rPr>
        <w:br/>
        <w:t>extends VisualSampleGroupEntry('edrp') {</w:t>
      </w:r>
      <w:r>
        <w:rPr>
          <w:rFonts w:ascii="Courier New" w:eastAsia="Times New Roman" w:hAnsi="Courier New"/>
          <w:noProof/>
          <w:lang w:val="en-GB"/>
        </w:rPr>
        <w:br/>
      </w:r>
      <w:r>
        <w:rPr>
          <w:rFonts w:ascii="Courier New" w:eastAsia="Times New Roman" w:hAnsi="Courier New"/>
          <w:noProof/>
          <w:lang w:val="en-GB"/>
        </w:rPr>
        <w:tab/>
        <w:t>unsigned int(3) edrap_type;</w:t>
      </w:r>
      <w:r>
        <w:rPr>
          <w:rFonts w:ascii="Courier New" w:eastAsia="Times New Roman" w:hAnsi="Courier New"/>
          <w:noProof/>
          <w:lang w:val="en-GB"/>
        </w:rPr>
        <w:br/>
      </w:r>
      <w:r>
        <w:rPr>
          <w:rFonts w:ascii="Courier New" w:eastAsia="Times New Roman" w:hAnsi="Courier New"/>
          <w:noProof/>
          <w:lang w:val="en-GB"/>
        </w:rPr>
        <w:tab/>
        <w:t>unsigned int(3) num_ref_</w:t>
      </w:r>
      <w:r w:rsidR="00F11DF9">
        <w:rPr>
          <w:rFonts w:ascii="Courier New" w:eastAsia="Times New Roman" w:hAnsi="Courier New"/>
          <w:noProof/>
          <w:lang w:val="en-GB"/>
        </w:rPr>
        <w:t>ed</w:t>
      </w:r>
      <w:r>
        <w:rPr>
          <w:rFonts w:ascii="Courier New" w:eastAsia="Times New Roman" w:hAnsi="Courier New"/>
          <w:noProof/>
          <w:lang w:val="en-GB"/>
        </w:rPr>
        <w:t>rap_pics;</w:t>
      </w:r>
      <w:r>
        <w:rPr>
          <w:rFonts w:ascii="Courier New" w:eastAsia="Times New Roman" w:hAnsi="Courier New"/>
          <w:noProof/>
          <w:lang w:val="en-GB"/>
        </w:rPr>
        <w:br/>
      </w:r>
      <w:r>
        <w:rPr>
          <w:rFonts w:ascii="Courier New" w:eastAsia="Times New Roman" w:hAnsi="Courier New"/>
          <w:noProof/>
          <w:lang w:val="en-GB"/>
        </w:rPr>
        <w:tab/>
        <w:t>unsigned int(26) reserved = 0;</w:t>
      </w:r>
      <w:r>
        <w:rPr>
          <w:rFonts w:ascii="Courier New" w:eastAsia="Times New Roman" w:hAnsi="Courier New"/>
          <w:noProof/>
          <w:lang w:val="en-GB"/>
        </w:rPr>
        <w:br/>
      </w:r>
      <w:r>
        <w:rPr>
          <w:rFonts w:ascii="Courier New" w:eastAsia="Times New Roman" w:hAnsi="Courier New"/>
          <w:noProof/>
          <w:lang w:val="en-GB"/>
        </w:rPr>
        <w:tab/>
        <w:t>for(i=0; i&lt;num_ref_</w:t>
      </w:r>
      <w:r w:rsidR="00F11DF9">
        <w:rPr>
          <w:rFonts w:ascii="Courier New" w:eastAsia="Times New Roman" w:hAnsi="Courier New"/>
          <w:noProof/>
          <w:lang w:val="en-GB"/>
        </w:rPr>
        <w:t>ed</w:t>
      </w:r>
      <w:r>
        <w:rPr>
          <w:rFonts w:ascii="Courier New" w:eastAsia="Times New Roman" w:hAnsi="Courier New"/>
          <w:noProof/>
          <w:lang w:val="en-GB"/>
        </w:rPr>
        <w:t>rap_pics; i++)</w:t>
      </w:r>
      <w:r>
        <w:rPr>
          <w:rFonts w:ascii="Courier New" w:eastAsia="Times New Roman" w:hAnsi="Courier New"/>
          <w:noProof/>
          <w:lang w:val="en-GB"/>
        </w:rPr>
        <w:br/>
      </w:r>
      <w:r>
        <w:rPr>
          <w:rFonts w:ascii="Courier New" w:eastAsia="Times New Roman" w:hAnsi="Courier New"/>
          <w:noProof/>
          <w:lang w:val="en-GB"/>
        </w:rPr>
        <w:tab/>
      </w:r>
      <w:r>
        <w:rPr>
          <w:rFonts w:ascii="Courier New" w:eastAsia="Times New Roman" w:hAnsi="Courier New"/>
          <w:noProof/>
          <w:lang w:val="en-GB"/>
        </w:rPr>
        <w:tab/>
        <w:t xml:space="preserve">unsigned int(16) </w:t>
      </w:r>
      <w:r w:rsidR="00834E22">
        <w:rPr>
          <w:rFonts w:ascii="Courier New" w:eastAsia="Times New Roman" w:hAnsi="Courier New"/>
          <w:noProof/>
          <w:lang w:val="en-GB"/>
        </w:rPr>
        <w:t>ref_</w:t>
      </w:r>
      <w:r w:rsidR="00F11DF9">
        <w:rPr>
          <w:rFonts w:ascii="Courier New" w:eastAsia="Times New Roman" w:hAnsi="Courier New"/>
          <w:noProof/>
          <w:lang w:val="en-GB"/>
        </w:rPr>
        <w:t>ed</w:t>
      </w:r>
      <w:r w:rsidR="00834E22">
        <w:rPr>
          <w:rFonts w:ascii="Courier New" w:eastAsia="Times New Roman" w:hAnsi="Courier New"/>
          <w:noProof/>
          <w:lang w:val="en-GB"/>
        </w:rPr>
        <w:t>rap_idx_</w:t>
      </w:r>
      <w:r w:rsidR="00CD3F23">
        <w:rPr>
          <w:rFonts w:ascii="Courier New" w:eastAsia="Times New Roman" w:hAnsi="Courier New"/>
          <w:noProof/>
          <w:lang w:val="en-GB"/>
        </w:rPr>
        <w:t>delta</w:t>
      </w:r>
      <w:r>
        <w:rPr>
          <w:rFonts w:ascii="Courier New" w:eastAsia="Times New Roman" w:hAnsi="Courier New"/>
          <w:noProof/>
          <w:lang w:val="en-GB"/>
        </w:rPr>
        <w:t>[i]</w:t>
      </w:r>
      <w:r w:rsidR="00CD3F23">
        <w:rPr>
          <w:rFonts w:ascii="Courier New" w:eastAsia="Times New Roman" w:hAnsi="Courier New"/>
          <w:noProof/>
          <w:lang w:val="en-GB"/>
        </w:rPr>
        <w:t>;</w:t>
      </w:r>
      <w:r>
        <w:rPr>
          <w:rFonts w:ascii="Courier New" w:eastAsia="Times New Roman" w:hAnsi="Courier New"/>
          <w:noProof/>
          <w:lang w:val="en-GB"/>
        </w:rPr>
        <w:br/>
        <w:t>}</w:t>
      </w:r>
    </w:p>
    <w:p w14:paraId="234A5F71" w14:textId="6C3A997C" w:rsidR="00064E9F" w:rsidRPr="00101C5D" w:rsidRDefault="00064E9F" w:rsidP="00064E9F">
      <w:pPr>
        <w:spacing w:after="200"/>
        <w:rPr>
          <w:b/>
          <w:bCs/>
          <w:lang w:val="en-GB"/>
        </w:rPr>
      </w:pPr>
      <w:r w:rsidRPr="00101C5D">
        <w:rPr>
          <w:b/>
          <w:bCs/>
          <w:lang w:val="en-GB"/>
        </w:rPr>
        <w:t>10.</w:t>
      </w:r>
      <w:r w:rsidR="00D86F20" w:rsidRPr="00101C5D">
        <w:rPr>
          <w:b/>
          <w:bCs/>
          <w:lang w:val="en-GB"/>
        </w:rPr>
        <w:t>11</w:t>
      </w:r>
      <w:r w:rsidRPr="00101C5D">
        <w:rPr>
          <w:b/>
          <w:bCs/>
          <w:lang w:val="en-GB"/>
        </w:rPr>
        <w:t>.3</w:t>
      </w:r>
      <w:r w:rsidRPr="00101C5D">
        <w:rPr>
          <w:b/>
          <w:bCs/>
          <w:lang w:val="en-GB"/>
        </w:rPr>
        <w:tab/>
        <w:t>Semantics</w:t>
      </w:r>
    </w:p>
    <w:p w14:paraId="1F87B4CC" w14:textId="77777777" w:rsidR="001D5626" w:rsidRPr="009E5FFF" w:rsidRDefault="001D5626">
      <w:pPr>
        <w:pStyle w:val="fields"/>
        <w:rPr>
          <w:rFonts w:ascii="Times New Roman" w:hAnsi="Times New Roman"/>
          <w:rPrChange w:id="1463" w:author="Ye-Kui Wang (draft5)" w:date="2022-02-10T12:30:00Z">
            <w:rPr>
              <w:rFonts w:ascii="Times New Roman" w:eastAsia="Times New Roman" w:hAnsi="Times New Roman"/>
              <w:sz w:val="20"/>
              <w:lang w:val="en-GB" w:eastAsia="zh-CN"/>
            </w:rPr>
          </w:rPrChange>
        </w:rPr>
        <w:pPrChange w:id="1464" w:author="David Singer" w:date="2022-02-21T15:28:00Z">
          <w:pPr>
            <w:tabs>
              <w:tab w:val="left" w:pos="1440"/>
              <w:tab w:val="left" w:pos="8010"/>
            </w:tabs>
            <w:spacing w:before="136" w:after="0"/>
            <w:ind w:left="720" w:hanging="360"/>
            <w:jc w:val="left"/>
          </w:pPr>
        </w:pPrChange>
      </w:pPr>
      <w:r w:rsidRPr="009E5FFF">
        <w:rPr>
          <w:rFonts w:ascii="Courier New" w:eastAsia="DengXian" w:hAnsi="Courier New"/>
          <w:noProof/>
          <w:rPrChange w:id="1465" w:author="Ye-Kui Wang (draft5)" w:date="2022-02-10T12:30:00Z">
            <w:rPr>
              <w:rFonts w:ascii="Courier New" w:eastAsia="DengXian" w:hAnsi="Courier New"/>
              <w:noProof/>
              <w:sz w:val="20"/>
            </w:rPr>
          </w:rPrChange>
        </w:rPr>
        <w:t>edrap_type</w:t>
      </w:r>
      <w:r w:rsidRPr="009E5FFF">
        <w:rPr>
          <w:rPrChange w:id="1466" w:author="Ye-Kui Wang (draft5)" w:date="2022-02-10T12:30:00Z">
            <w:rPr>
              <w:sz w:val="20"/>
              <w:lang w:eastAsia="zh-CN"/>
            </w:rPr>
          </w:rPrChange>
        </w:rPr>
        <w:t xml:space="preserve"> is a non-negative integer. When </w:t>
      </w:r>
      <w:proofErr w:type="spellStart"/>
      <w:r w:rsidRPr="009E5FFF">
        <w:rPr>
          <w:rFonts w:ascii="Courier New" w:hAnsi="Courier New" w:cs="Courier New"/>
          <w:rPrChange w:id="1467" w:author="Ye-Kui Wang (draft5)" w:date="2022-02-10T12:30:00Z">
            <w:rPr>
              <w:rFonts w:ascii="Courier New" w:hAnsi="Courier New" w:cs="Courier New"/>
              <w:sz w:val="20"/>
              <w:lang w:eastAsia="zh-CN"/>
            </w:rPr>
          </w:rPrChange>
        </w:rPr>
        <w:t>edrap</w:t>
      </w:r>
      <w:r w:rsidRPr="009E5FFF">
        <w:rPr>
          <w:rFonts w:ascii="Courier New" w:eastAsia="DengXian" w:hAnsi="Courier New" w:cs="Courier New"/>
          <w:noProof/>
          <w:rPrChange w:id="1468" w:author="Ye-Kui Wang (draft5)" w:date="2022-02-10T12:30:00Z">
            <w:rPr>
              <w:rFonts w:ascii="Courier New" w:eastAsia="DengXian" w:hAnsi="Courier New" w:cs="Courier New"/>
              <w:noProof/>
              <w:sz w:val="20"/>
            </w:rPr>
          </w:rPrChange>
        </w:rPr>
        <w:t>_type</w:t>
      </w:r>
      <w:proofErr w:type="spellEnd"/>
      <w:r w:rsidRPr="009E5FFF">
        <w:rPr>
          <w:rPrChange w:id="1469" w:author="Ye-Kui Wang (draft5)" w:date="2022-02-10T12:30:00Z">
            <w:rPr>
              <w:sz w:val="20"/>
              <w:lang w:eastAsia="zh-CN"/>
            </w:rPr>
          </w:rPrChange>
        </w:rPr>
        <w:t xml:space="preserve"> is in the range of 1 to 3 it indicates the </w:t>
      </w:r>
      <w:r w:rsidRPr="009E5FFF">
        <w:rPr>
          <w:rFonts w:ascii="Courier New" w:eastAsia="DengXian" w:hAnsi="Courier New"/>
          <w:noProof/>
          <w:rPrChange w:id="1470" w:author="Ye-Kui Wang (draft5)" w:date="2022-02-10T12:30:00Z">
            <w:rPr>
              <w:rFonts w:ascii="Courier New" w:eastAsia="DengXian" w:hAnsi="Courier New"/>
              <w:noProof/>
              <w:sz w:val="20"/>
            </w:rPr>
          </w:rPrChange>
        </w:rPr>
        <w:t>SAP_type</w:t>
      </w:r>
      <w:r w:rsidRPr="009E5FFF">
        <w:rPr>
          <w:rPrChange w:id="1471" w:author="Ye-Kui Wang (draft5)" w:date="2022-02-10T12:30:00Z">
            <w:rPr>
              <w:sz w:val="20"/>
              <w:lang w:eastAsia="zh-CN"/>
            </w:rPr>
          </w:rPrChange>
        </w:rPr>
        <w:t xml:space="preserve"> (as specified in Annex I) that the EDRAP sample would have corresponded to, had it not depended on the closest preceding SAP or other EDRAP samples. Other type values are reserved.</w:t>
      </w:r>
    </w:p>
    <w:p w14:paraId="342FB26D" w14:textId="67AE87BA" w:rsidR="001D5626" w:rsidRPr="009E5FFF" w:rsidRDefault="001D5626">
      <w:pPr>
        <w:pStyle w:val="fields"/>
        <w:rPr>
          <w:rPrChange w:id="1472" w:author="Ye-Kui Wang (draft5)" w:date="2022-02-10T12:30:00Z">
            <w:rPr>
              <w:rFonts w:eastAsia="Times New Roman"/>
              <w:sz w:val="20"/>
              <w:lang w:val="en-GB" w:eastAsia="zh-CN"/>
            </w:rPr>
          </w:rPrChange>
        </w:rPr>
        <w:pPrChange w:id="1473" w:author="David Singer" w:date="2022-02-21T15:28:00Z">
          <w:pPr>
            <w:tabs>
              <w:tab w:val="left" w:pos="1440"/>
              <w:tab w:val="left" w:pos="8010"/>
            </w:tabs>
            <w:spacing w:before="136" w:after="0"/>
            <w:ind w:left="720" w:hanging="360"/>
            <w:jc w:val="left"/>
          </w:pPr>
        </w:pPrChange>
      </w:pPr>
      <w:r w:rsidRPr="009E5FFF">
        <w:rPr>
          <w:rFonts w:ascii="Courier New" w:eastAsia="DengXian" w:hAnsi="Courier New"/>
          <w:noProof/>
          <w:rPrChange w:id="1474" w:author="Ye-Kui Wang (draft5)" w:date="2022-02-10T12:30:00Z">
            <w:rPr>
              <w:rFonts w:ascii="Courier New" w:eastAsia="DengXian" w:hAnsi="Courier New"/>
              <w:noProof/>
              <w:sz w:val="20"/>
            </w:rPr>
          </w:rPrChange>
        </w:rPr>
        <w:t>num_ref_</w:t>
      </w:r>
      <w:r w:rsidR="00F11DF9" w:rsidRPr="009E5FFF">
        <w:rPr>
          <w:rFonts w:ascii="Courier New" w:eastAsia="DengXian" w:hAnsi="Courier New"/>
          <w:noProof/>
          <w:rPrChange w:id="1475" w:author="Ye-Kui Wang (draft5)" w:date="2022-02-10T12:30:00Z">
            <w:rPr>
              <w:rFonts w:ascii="Courier New" w:eastAsia="DengXian" w:hAnsi="Courier New"/>
              <w:noProof/>
              <w:sz w:val="20"/>
            </w:rPr>
          </w:rPrChange>
        </w:rPr>
        <w:t>ed</w:t>
      </w:r>
      <w:r w:rsidRPr="009E5FFF">
        <w:rPr>
          <w:rFonts w:ascii="Courier New" w:eastAsia="DengXian" w:hAnsi="Courier New"/>
          <w:noProof/>
          <w:rPrChange w:id="1476" w:author="Ye-Kui Wang (draft5)" w:date="2022-02-10T12:30:00Z">
            <w:rPr>
              <w:rFonts w:ascii="Courier New" w:eastAsia="DengXian" w:hAnsi="Courier New"/>
              <w:noProof/>
              <w:sz w:val="20"/>
            </w:rPr>
          </w:rPrChange>
        </w:rPr>
        <w:t>rap_pics</w:t>
      </w:r>
      <w:r w:rsidRPr="009E5FFF">
        <w:rPr>
          <w:rFonts w:eastAsia="SimSun"/>
          <w:lang w:val="en-CA"/>
          <w:rPrChange w:id="1477" w:author="Ye-Kui Wang (draft5)" w:date="2022-02-10T12:30:00Z">
            <w:rPr>
              <w:rFonts w:eastAsia="SimSun"/>
              <w:sz w:val="20"/>
              <w:lang w:val="en-CA"/>
            </w:rPr>
          </w:rPrChange>
        </w:rPr>
        <w:t xml:space="preserve"> indicates the number of other EDRAP samples that are earlier in decoding order than the EDRAP sample and are needed for reference to be able to correctly decode the EDRAP sample and all samples following the EDRAP sample in both decoding and output order when starting decoding from the EDRAP sample</w:t>
      </w:r>
      <w:r w:rsidRPr="009E5FFF">
        <w:rPr>
          <w:rPrChange w:id="1478" w:author="Ye-Kui Wang (draft5)" w:date="2022-02-10T12:30:00Z">
            <w:rPr>
              <w:sz w:val="20"/>
              <w:lang w:eastAsia="zh-CN"/>
            </w:rPr>
          </w:rPrChange>
        </w:rPr>
        <w:t>.</w:t>
      </w:r>
    </w:p>
    <w:p w14:paraId="24DCE1E8" w14:textId="77777777" w:rsidR="001D5626" w:rsidRPr="009E5FFF" w:rsidRDefault="001D5626">
      <w:pPr>
        <w:pStyle w:val="fields"/>
        <w:rPr>
          <w:rPrChange w:id="1479" w:author="Ye-Kui Wang (draft5)" w:date="2022-02-10T12:30:00Z">
            <w:rPr>
              <w:rFonts w:eastAsia="Times New Roman"/>
              <w:sz w:val="20"/>
              <w:lang w:val="en-GB" w:eastAsia="zh-CN"/>
            </w:rPr>
          </w:rPrChange>
        </w:rPr>
        <w:pPrChange w:id="1480" w:author="David Singer" w:date="2022-02-21T15:28:00Z">
          <w:pPr>
            <w:tabs>
              <w:tab w:val="left" w:pos="1440"/>
              <w:tab w:val="left" w:pos="8010"/>
            </w:tabs>
            <w:spacing w:before="136" w:after="0"/>
            <w:ind w:left="720" w:hanging="360"/>
            <w:jc w:val="left"/>
          </w:pPr>
        </w:pPrChange>
      </w:pPr>
      <w:r w:rsidRPr="009E5FFF">
        <w:rPr>
          <w:rFonts w:ascii="Courier New" w:eastAsia="DengXian" w:hAnsi="Courier New"/>
          <w:noProof/>
          <w:rPrChange w:id="1481" w:author="Ye-Kui Wang (draft5)" w:date="2022-02-10T12:30:00Z">
            <w:rPr>
              <w:rFonts w:ascii="Courier New" w:eastAsia="DengXian" w:hAnsi="Courier New"/>
              <w:noProof/>
              <w:sz w:val="20"/>
            </w:rPr>
          </w:rPrChange>
        </w:rPr>
        <w:t>reserved</w:t>
      </w:r>
      <w:r w:rsidRPr="009E5FFF">
        <w:rPr>
          <w:rFonts w:eastAsia="DengXian"/>
          <w:rPrChange w:id="1482" w:author="Ye-Kui Wang (draft5)" w:date="2022-02-10T12:30:00Z">
            <w:rPr>
              <w:rFonts w:eastAsia="DengXian"/>
              <w:sz w:val="20"/>
              <w:lang w:eastAsia="zh-CN"/>
            </w:rPr>
          </w:rPrChange>
        </w:rPr>
        <w:t xml:space="preserve"> shall be equal to 0. The semantics of this subclause only apply to sample group description entries with </w:t>
      </w:r>
      <w:r w:rsidRPr="009E5FFF">
        <w:rPr>
          <w:rFonts w:ascii="Courier New" w:eastAsia="DengXian" w:hAnsi="Courier New"/>
          <w:noProof/>
          <w:rPrChange w:id="1483" w:author="Ye-Kui Wang (draft5)" w:date="2022-02-10T12:30:00Z">
            <w:rPr>
              <w:rFonts w:ascii="Courier New" w:eastAsia="DengXian" w:hAnsi="Courier New"/>
              <w:noProof/>
              <w:sz w:val="20"/>
            </w:rPr>
          </w:rPrChange>
        </w:rPr>
        <w:t>reserved</w:t>
      </w:r>
      <w:r w:rsidRPr="009E5FFF">
        <w:rPr>
          <w:rFonts w:eastAsia="DengXian"/>
          <w:rPrChange w:id="1484" w:author="Ye-Kui Wang (draft5)" w:date="2022-02-10T12:30:00Z">
            <w:rPr>
              <w:rFonts w:eastAsia="DengXian"/>
              <w:sz w:val="20"/>
              <w:lang w:eastAsia="zh-CN"/>
            </w:rPr>
          </w:rPrChange>
        </w:rPr>
        <w:t xml:space="preserve"> equal to 0. Parsers shall allow and ignore sample group description entries with </w:t>
      </w:r>
      <w:r w:rsidRPr="009E5FFF">
        <w:rPr>
          <w:rFonts w:ascii="Courier New" w:eastAsia="DengXian" w:hAnsi="Courier New"/>
          <w:noProof/>
          <w:rPrChange w:id="1485" w:author="Ye-Kui Wang (draft5)" w:date="2022-02-10T12:30:00Z">
            <w:rPr>
              <w:rFonts w:ascii="Courier New" w:eastAsia="DengXian" w:hAnsi="Courier New"/>
              <w:noProof/>
              <w:sz w:val="20"/>
            </w:rPr>
          </w:rPrChange>
        </w:rPr>
        <w:t>reserved</w:t>
      </w:r>
      <w:r w:rsidRPr="009E5FFF">
        <w:rPr>
          <w:rFonts w:eastAsia="DengXian"/>
          <w:rPrChange w:id="1486" w:author="Ye-Kui Wang (draft5)" w:date="2022-02-10T12:30:00Z">
            <w:rPr>
              <w:rFonts w:eastAsia="DengXian"/>
              <w:sz w:val="20"/>
              <w:lang w:eastAsia="zh-CN"/>
            </w:rPr>
          </w:rPrChange>
        </w:rPr>
        <w:t xml:space="preserve"> greater than 0 when parsing this sample group.</w:t>
      </w:r>
    </w:p>
    <w:p w14:paraId="1B481257" w14:textId="7112CB6B" w:rsidR="000241F7" w:rsidRPr="009E5FFF" w:rsidRDefault="00834E22">
      <w:pPr>
        <w:pStyle w:val="fields"/>
        <w:rPr>
          <w:rFonts w:eastAsia="SimSun"/>
          <w:lang w:val="en-CA"/>
          <w:rPrChange w:id="1487" w:author="Ye-Kui Wang (draft5)" w:date="2022-02-10T12:30:00Z">
            <w:rPr>
              <w:rFonts w:eastAsia="SimSun"/>
              <w:sz w:val="20"/>
              <w:lang w:val="en-CA"/>
            </w:rPr>
          </w:rPrChange>
        </w:rPr>
        <w:pPrChange w:id="1488" w:author="David Singer" w:date="2022-02-21T15:28:00Z">
          <w:pPr>
            <w:tabs>
              <w:tab w:val="left" w:pos="1440"/>
              <w:tab w:val="left" w:pos="8010"/>
            </w:tabs>
            <w:spacing w:before="136"/>
            <w:ind w:left="720" w:hanging="360"/>
            <w:jc w:val="left"/>
          </w:pPr>
        </w:pPrChange>
      </w:pPr>
      <w:r w:rsidRPr="009E5FFF">
        <w:rPr>
          <w:rFonts w:ascii="Courier New" w:hAnsi="Courier New"/>
          <w:noProof/>
        </w:rPr>
        <w:t>ref_</w:t>
      </w:r>
      <w:r w:rsidR="00F11DF9" w:rsidRPr="009E5FFF">
        <w:rPr>
          <w:rFonts w:ascii="Courier New" w:hAnsi="Courier New"/>
          <w:noProof/>
        </w:rPr>
        <w:t>ed</w:t>
      </w:r>
      <w:r w:rsidRPr="009E5FFF">
        <w:rPr>
          <w:rFonts w:ascii="Courier New" w:hAnsi="Courier New"/>
          <w:noProof/>
        </w:rPr>
        <w:t>rap_idx_</w:t>
      </w:r>
      <w:r w:rsidR="00CD3F23" w:rsidRPr="009E5FFF">
        <w:rPr>
          <w:rFonts w:ascii="Courier New" w:hAnsi="Courier New"/>
          <w:noProof/>
        </w:rPr>
        <w:t>delta</w:t>
      </w:r>
      <w:r w:rsidR="001D5626" w:rsidRPr="009E5FFF">
        <w:rPr>
          <w:rFonts w:ascii="Courier New" w:eastAsia="DengXian" w:hAnsi="Courier New"/>
          <w:noProof/>
          <w:rPrChange w:id="1489" w:author="Ye-Kui Wang (draft5)" w:date="2022-02-10T12:30:00Z">
            <w:rPr>
              <w:rFonts w:ascii="Courier New" w:eastAsia="DengXian" w:hAnsi="Courier New"/>
              <w:noProof/>
              <w:sz w:val="20"/>
              <w:lang w:eastAsia="zh-CN"/>
            </w:rPr>
          </w:rPrChange>
        </w:rPr>
        <w:t>[i]</w:t>
      </w:r>
      <w:r w:rsidR="001D5626" w:rsidRPr="009E5FFF">
        <w:rPr>
          <w:rFonts w:eastAsia="SimSun"/>
          <w:lang w:val="en-CA"/>
          <w:rPrChange w:id="1490" w:author="Ye-Kui Wang (draft5)" w:date="2022-02-10T12:30:00Z">
            <w:rPr>
              <w:rFonts w:eastAsia="SimSun"/>
              <w:sz w:val="20"/>
              <w:lang w:val="en-CA"/>
            </w:rPr>
          </w:rPrChange>
        </w:rPr>
        <w:t xml:space="preserve"> </w:t>
      </w:r>
      <w:r w:rsidR="001D5626" w:rsidRPr="009E5FFF">
        <w:rPr>
          <w:rFonts w:eastAsia="DengXian"/>
          <w:rPrChange w:id="1491" w:author="Ye-Kui Wang (draft5)" w:date="2022-02-10T12:30:00Z">
            <w:rPr>
              <w:rFonts w:eastAsia="DengXian"/>
              <w:sz w:val="20"/>
              <w:lang w:eastAsia="zh-CN"/>
            </w:rPr>
          </w:rPrChange>
        </w:rPr>
        <w:t>indicates</w:t>
      </w:r>
      <w:r w:rsidR="001D5626" w:rsidRPr="009E5FFF">
        <w:rPr>
          <w:rFonts w:eastAsia="SimSun"/>
          <w:lang w:val="en-CA"/>
          <w:rPrChange w:id="1492" w:author="Ye-Kui Wang (draft5)" w:date="2022-02-10T12:30:00Z">
            <w:rPr>
              <w:rFonts w:eastAsia="SimSun"/>
              <w:sz w:val="20"/>
              <w:lang w:val="en-CA"/>
            </w:rPr>
          </w:rPrChange>
        </w:rPr>
        <w:t xml:space="preserve"> </w:t>
      </w:r>
      <w:r w:rsidRPr="009E5FFF">
        <w:rPr>
          <w:rFonts w:eastAsia="SimSun"/>
          <w:lang w:val="en-CA"/>
          <w:rPrChange w:id="1493" w:author="Ye-Kui Wang (draft5)" w:date="2022-02-10T12:30:00Z">
            <w:rPr>
              <w:rFonts w:eastAsia="SimSun"/>
              <w:sz w:val="20"/>
              <w:lang w:val="en-CA"/>
            </w:rPr>
          </w:rPrChange>
        </w:rPr>
        <w:t>the difference between the sample group index</w:t>
      </w:r>
      <w:r w:rsidR="00F11DF9" w:rsidRPr="009E5FFF">
        <w:rPr>
          <w:rFonts w:eastAsia="SimSun"/>
          <w:lang w:val="en-CA"/>
          <w:rPrChange w:id="1494" w:author="Ye-Kui Wang (draft5)" w:date="2022-02-10T12:30:00Z">
            <w:rPr>
              <w:rFonts w:eastAsia="SimSun"/>
              <w:sz w:val="20"/>
              <w:lang w:val="en-CA"/>
            </w:rPr>
          </w:rPrChange>
        </w:rPr>
        <w:t xml:space="preserve"> (i.e., the index to the list of all samples in this sample group in decoding order)</w:t>
      </w:r>
      <w:r w:rsidRPr="009E5FFF">
        <w:rPr>
          <w:rFonts w:eastAsia="SimSun"/>
          <w:lang w:val="en-CA"/>
          <w:rPrChange w:id="1495" w:author="Ye-Kui Wang (draft5)" w:date="2022-02-10T12:30:00Z">
            <w:rPr>
              <w:rFonts w:eastAsia="SimSun"/>
              <w:sz w:val="20"/>
              <w:lang w:val="en-CA"/>
            </w:rPr>
          </w:rPrChange>
        </w:rPr>
        <w:t xml:space="preserve"> of </w:t>
      </w:r>
      <w:r w:rsidR="000241F7" w:rsidRPr="009E5FFF">
        <w:rPr>
          <w:rFonts w:eastAsia="SimSun"/>
          <w:lang w:val="en-CA"/>
          <w:rPrChange w:id="1496" w:author="Ye-Kui Wang (draft5)" w:date="2022-02-10T12:30:00Z">
            <w:rPr>
              <w:rFonts w:eastAsia="SimSun"/>
              <w:sz w:val="20"/>
              <w:lang w:val="en-CA"/>
            </w:rPr>
          </w:rPrChange>
        </w:rPr>
        <w:t>this</w:t>
      </w:r>
      <w:r w:rsidRPr="009E5FFF">
        <w:rPr>
          <w:rFonts w:eastAsia="SimSun"/>
          <w:lang w:val="en-CA"/>
          <w:rPrChange w:id="1497" w:author="Ye-Kui Wang (draft5)" w:date="2022-02-10T12:30:00Z">
            <w:rPr>
              <w:rFonts w:eastAsia="SimSun"/>
              <w:sz w:val="20"/>
              <w:lang w:val="en-CA"/>
            </w:rPr>
          </w:rPrChange>
        </w:rPr>
        <w:t xml:space="preserve"> EDRAP sample and the sample group index of </w:t>
      </w:r>
      <w:r w:rsidR="001D5626" w:rsidRPr="009E5FFF">
        <w:rPr>
          <w:rFonts w:eastAsia="SimSun"/>
          <w:lang w:val="en-CA"/>
          <w:rPrChange w:id="1498" w:author="Ye-Kui Wang (draft5)" w:date="2022-02-10T12:30:00Z">
            <w:rPr>
              <w:rFonts w:eastAsia="SimSun"/>
              <w:sz w:val="20"/>
              <w:lang w:val="en-CA"/>
            </w:rPr>
          </w:rPrChange>
        </w:rPr>
        <w:t xml:space="preserve">the </w:t>
      </w:r>
      <w:proofErr w:type="spellStart"/>
      <w:r w:rsidR="001D5626" w:rsidRPr="009E5FFF">
        <w:rPr>
          <w:rFonts w:eastAsia="SimSun"/>
          <w:lang w:val="en-CA"/>
          <w:rPrChange w:id="1499" w:author="Ye-Kui Wang (draft5)" w:date="2022-02-10T12:30:00Z">
            <w:rPr>
              <w:rFonts w:eastAsia="SimSun"/>
              <w:sz w:val="20"/>
              <w:lang w:val="en-CA"/>
            </w:rPr>
          </w:rPrChange>
        </w:rPr>
        <w:t>i-th</w:t>
      </w:r>
      <w:proofErr w:type="spellEnd"/>
      <w:r w:rsidR="001D5626" w:rsidRPr="009E5FFF">
        <w:rPr>
          <w:rFonts w:eastAsia="SimSun"/>
          <w:lang w:val="en-CA"/>
          <w:rPrChange w:id="1500" w:author="Ye-Kui Wang (draft5)" w:date="2022-02-10T12:30:00Z">
            <w:rPr>
              <w:rFonts w:eastAsia="SimSun"/>
              <w:sz w:val="20"/>
              <w:lang w:val="en-CA"/>
            </w:rPr>
          </w:rPrChange>
        </w:rPr>
        <w:t xml:space="preserve"> RAP sample that is earlier in decoding order than the EDRAP sample and </w:t>
      </w:r>
      <w:r w:rsidRPr="009E5FFF">
        <w:rPr>
          <w:rFonts w:eastAsia="SimSun"/>
          <w:lang w:val="en-CA"/>
          <w:rPrChange w:id="1501" w:author="Ye-Kui Wang (draft5)" w:date="2022-02-10T12:30:00Z">
            <w:rPr>
              <w:rFonts w:eastAsia="SimSun"/>
              <w:sz w:val="20"/>
              <w:lang w:val="en-CA"/>
            </w:rPr>
          </w:rPrChange>
        </w:rPr>
        <w:t>is</w:t>
      </w:r>
      <w:r w:rsidR="001D5626" w:rsidRPr="009E5FFF">
        <w:rPr>
          <w:rFonts w:eastAsia="SimSun"/>
          <w:lang w:val="en-CA"/>
          <w:rPrChange w:id="1502" w:author="Ye-Kui Wang (draft5)" w:date="2022-02-10T12:30:00Z">
            <w:rPr>
              <w:rFonts w:eastAsia="SimSun"/>
              <w:sz w:val="20"/>
              <w:lang w:val="en-CA"/>
            </w:rPr>
          </w:rPrChange>
        </w:rPr>
        <w:t xml:space="preserve"> needed for reference to be able to correctly decode the EDRAP sample and all samples following the EDRAP sample in both decoding and output order when starting decoding from </w:t>
      </w:r>
      <w:r w:rsidR="000241F7" w:rsidRPr="009E5FFF">
        <w:rPr>
          <w:rFonts w:eastAsia="SimSun"/>
          <w:lang w:val="en-CA"/>
          <w:rPrChange w:id="1503" w:author="Ye-Kui Wang (draft5)" w:date="2022-02-10T12:30:00Z">
            <w:rPr>
              <w:rFonts w:eastAsia="SimSun"/>
              <w:sz w:val="20"/>
              <w:lang w:val="en-CA"/>
            </w:rPr>
          </w:rPrChange>
        </w:rPr>
        <w:t>this</w:t>
      </w:r>
      <w:r w:rsidR="001D5626" w:rsidRPr="009E5FFF">
        <w:rPr>
          <w:rFonts w:eastAsia="SimSun"/>
          <w:lang w:val="en-CA"/>
          <w:rPrChange w:id="1504" w:author="Ye-Kui Wang (draft5)" w:date="2022-02-10T12:30:00Z">
            <w:rPr>
              <w:rFonts w:eastAsia="SimSun"/>
              <w:sz w:val="20"/>
              <w:lang w:val="en-CA"/>
            </w:rPr>
          </w:rPrChange>
        </w:rPr>
        <w:t xml:space="preserve"> EDRAP sample. </w:t>
      </w:r>
      <w:r w:rsidRPr="009E5FFF">
        <w:rPr>
          <w:rFonts w:eastAsia="SimSun"/>
          <w:lang w:val="en-CA"/>
          <w:rPrChange w:id="1505" w:author="Ye-Kui Wang (draft5)" w:date="2022-02-10T12:30:00Z">
            <w:rPr>
              <w:rFonts w:eastAsia="SimSun"/>
              <w:sz w:val="20"/>
              <w:lang w:val="en-CA"/>
            </w:rPr>
          </w:rPrChange>
        </w:rPr>
        <w:t xml:space="preserve">The value 1 indicates that the </w:t>
      </w:r>
      <w:proofErr w:type="spellStart"/>
      <w:r w:rsidRPr="009E5FFF">
        <w:rPr>
          <w:rFonts w:eastAsia="SimSun"/>
          <w:lang w:val="en-CA"/>
          <w:rPrChange w:id="1506" w:author="Ye-Kui Wang (draft5)" w:date="2022-02-10T12:30:00Z">
            <w:rPr>
              <w:rFonts w:eastAsia="SimSun"/>
              <w:sz w:val="20"/>
              <w:lang w:val="en-CA"/>
            </w:rPr>
          </w:rPrChange>
        </w:rPr>
        <w:t>i-th</w:t>
      </w:r>
      <w:proofErr w:type="spellEnd"/>
      <w:r w:rsidRPr="009E5FFF">
        <w:rPr>
          <w:rFonts w:eastAsia="SimSun"/>
          <w:lang w:val="en-CA"/>
          <w:rPrChange w:id="1507" w:author="Ye-Kui Wang (draft5)" w:date="2022-02-10T12:30:00Z">
            <w:rPr>
              <w:rFonts w:eastAsia="SimSun"/>
              <w:sz w:val="20"/>
              <w:lang w:val="en-CA"/>
            </w:rPr>
          </w:rPrChange>
        </w:rPr>
        <w:t xml:space="preserve"> RAP sample is the latest RAP sample </w:t>
      </w:r>
      <w:r w:rsidR="000241F7" w:rsidRPr="009E5FFF">
        <w:rPr>
          <w:rFonts w:eastAsia="SimSun"/>
          <w:lang w:val="en-CA"/>
          <w:rPrChange w:id="1508" w:author="Ye-Kui Wang (draft5)" w:date="2022-02-10T12:30:00Z">
            <w:rPr>
              <w:rFonts w:eastAsia="SimSun"/>
              <w:sz w:val="20"/>
              <w:lang w:val="en-CA"/>
            </w:rPr>
          </w:rPrChange>
        </w:rPr>
        <w:t xml:space="preserve">in the sample group and </w:t>
      </w:r>
      <w:r w:rsidRPr="009E5FFF">
        <w:rPr>
          <w:rFonts w:eastAsia="SimSun"/>
          <w:lang w:val="en-CA"/>
          <w:rPrChange w:id="1509" w:author="Ye-Kui Wang (draft5)" w:date="2022-02-10T12:30:00Z">
            <w:rPr>
              <w:rFonts w:eastAsia="SimSun"/>
              <w:sz w:val="20"/>
              <w:lang w:val="en-CA"/>
            </w:rPr>
          </w:rPrChange>
        </w:rPr>
        <w:t xml:space="preserve">preceding this EDRAP sample in decoding order, </w:t>
      </w:r>
      <w:r w:rsidR="000241F7" w:rsidRPr="009E5FFF">
        <w:rPr>
          <w:rFonts w:eastAsia="SimSun"/>
          <w:lang w:val="en-CA"/>
          <w:rPrChange w:id="1510" w:author="Ye-Kui Wang (draft5)" w:date="2022-02-10T12:30:00Z">
            <w:rPr>
              <w:rFonts w:eastAsia="SimSun"/>
              <w:sz w:val="20"/>
              <w:lang w:val="en-CA"/>
            </w:rPr>
          </w:rPrChange>
        </w:rPr>
        <w:t xml:space="preserve">the value 2 indicates that the </w:t>
      </w:r>
      <w:proofErr w:type="spellStart"/>
      <w:r w:rsidR="000241F7" w:rsidRPr="009E5FFF">
        <w:rPr>
          <w:rFonts w:eastAsia="SimSun"/>
          <w:lang w:val="en-CA"/>
          <w:rPrChange w:id="1511" w:author="Ye-Kui Wang (draft5)" w:date="2022-02-10T12:30:00Z">
            <w:rPr>
              <w:rFonts w:eastAsia="SimSun"/>
              <w:sz w:val="20"/>
              <w:lang w:val="en-CA"/>
            </w:rPr>
          </w:rPrChange>
        </w:rPr>
        <w:t>i-th</w:t>
      </w:r>
      <w:proofErr w:type="spellEnd"/>
      <w:r w:rsidR="000241F7" w:rsidRPr="009E5FFF">
        <w:rPr>
          <w:rFonts w:eastAsia="SimSun"/>
          <w:lang w:val="en-CA"/>
          <w:rPrChange w:id="1512" w:author="Ye-Kui Wang (draft5)" w:date="2022-02-10T12:30:00Z">
            <w:rPr>
              <w:rFonts w:eastAsia="SimSun"/>
              <w:sz w:val="20"/>
              <w:lang w:val="en-CA"/>
            </w:rPr>
          </w:rPrChange>
        </w:rPr>
        <w:t xml:space="preserve"> RAP sample is the </w:t>
      </w:r>
      <w:r w:rsidRPr="009E5FFF">
        <w:rPr>
          <w:rFonts w:eastAsia="SimSun"/>
          <w:lang w:val="en-CA"/>
          <w:rPrChange w:id="1513" w:author="Ye-Kui Wang (draft5)" w:date="2022-02-10T12:30:00Z">
            <w:rPr>
              <w:rFonts w:eastAsia="SimSun"/>
              <w:sz w:val="20"/>
              <w:lang w:val="en-CA"/>
            </w:rPr>
          </w:rPrChange>
        </w:rPr>
        <w:t xml:space="preserve">second latest RAP sample </w:t>
      </w:r>
      <w:r w:rsidR="000241F7" w:rsidRPr="009E5FFF">
        <w:rPr>
          <w:rFonts w:eastAsia="SimSun"/>
          <w:lang w:val="en-CA"/>
          <w:rPrChange w:id="1514" w:author="Ye-Kui Wang (draft5)" w:date="2022-02-10T12:30:00Z">
            <w:rPr>
              <w:rFonts w:eastAsia="SimSun"/>
              <w:sz w:val="20"/>
              <w:lang w:val="en-CA"/>
            </w:rPr>
          </w:rPrChange>
        </w:rPr>
        <w:t xml:space="preserve">in the sample group and </w:t>
      </w:r>
      <w:r w:rsidRPr="009E5FFF">
        <w:rPr>
          <w:rFonts w:eastAsia="SimSun"/>
          <w:lang w:val="en-CA"/>
          <w:rPrChange w:id="1515" w:author="Ye-Kui Wang (draft5)" w:date="2022-02-10T12:30:00Z">
            <w:rPr>
              <w:rFonts w:eastAsia="SimSun"/>
              <w:sz w:val="20"/>
              <w:lang w:val="en-CA"/>
            </w:rPr>
          </w:rPrChange>
        </w:rPr>
        <w:t xml:space="preserve">preceding this </w:t>
      </w:r>
      <w:r w:rsidR="000241F7" w:rsidRPr="009E5FFF">
        <w:rPr>
          <w:rFonts w:eastAsia="SimSun"/>
          <w:lang w:val="en-CA"/>
          <w:rPrChange w:id="1516" w:author="Ye-Kui Wang (draft5)" w:date="2022-02-10T12:30:00Z">
            <w:rPr>
              <w:rFonts w:eastAsia="SimSun"/>
              <w:sz w:val="20"/>
              <w:lang w:val="en-CA"/>
            </w:rPr>
          </w:rPrChange>
        </w:rPr>
        <w:t>ED</w:t>
      </w:r>
      <w:r w:rsidRPr="009E5FFF">
        <w:rPr>
          <w:rFonts w:eastAsia="SimSun"/>
          <w:lang w:val="en-CA"/>
          <w:rPrChange w:id="1517" w:author="Ye-Kui Wang (draft5)" w:date="2022-02-10T12:30:00Z">
            <w:rPr>
              <w:rFonts w:eastAsia="SimSun"/>
              <w:sz w:val="20"/>
              <w:lang w:val="en-CA"/>
            </w:rPr>
          </w:rPrChange>
        </w:rPr>
        <w:t>RAP sample in decoding order, and so on.</w:t>
      </w:r>
    </w:p>
    <w:p w14:paraId="28F31491" w14:textId="6AD5B89E" w:rsidR="009E41B1" w:rsidRDefault="009E41B1" w:rsidP="009E41B1">
      <w:pPr>
        <w:rPr>
          <w:rFonts w:ascii="Times New Roman" w:eastAsia="Times New Roman" w:hAnsi="Times New Roman"/>
          <w:i/>
          <w:iCs/>
          <w:lang w:val="en-GB" w:eastAsia="fr-FR"/>
        </w:rPr>
      </w:pPr>
      <w:r>
        <w:rPr>
          <w:i/>
          <w:iCs/>
          <w:lang w:val="en-GB"/>
        </w:rPr>
        <w:t xml:space="preserve">Add new </w:t>
      </w:r>
      <w:r w:rsidR="00F11DF9">
        <w:rPr>
          <w:i/>
          <w:iCs/>
          <w:lang w:val="en-GB"/>
        </w:rPr>
        <w:t>sub</w:t>
      </w:r>
      <w:r>
        <w:rPr>
          <w:i/>
          <w:iCs/>
          <w:lang w:val="en-GB"/>
        </w:rPr>
        <w:t>clause 10.1</w:t>
      </w:r>
      <w:r w:rsidR="00D86F20">
        <w:rPr>
          <w:i/>
          <w:iCs/>
          <w:lang w:val="en-GB"/>
        </w:rPr>
        <w:t>2</w:t>
      </w:r>
    </w:p>
    <w:p w14:paraId="1068DA3E" w14:textId="2418732C" w:rsidR="009E41B1" w:rsidRDefault="009E41B1" w:rsidP="009E41B1">
      <w:pPr>
        <w:spacing w:before="100" w:beforeAutospacing="1" w:after="100" w:afterAutospacing="1"/>
        <w:rPr>
          <w:lang w:val="en-US"/>
        </w:rPr>
      </w:pPr>
      <w:r>
        <w:rPr>
          <w:b/>
          <w:bCs/>
          <w:szCs w:val="22"/>
          <w:lang w:val="en-US"/>
        </w:rPr>
        <w:t>10.1</w:t>
      </w:r>
      <w:r w:rsidR="00D86F20">
        <w:rPr>
          <w:b/>
          <w:bCs/>
          <w:szCs w:val="22"/>
          <w:lang w:val="en-US"/>
        </w:rPr>
        <w:t>2</w:t>
      </w:r>
      <w:r>
        <w:rPr>
          <w:b/>
          <w:bCs/>
          <w:szCs w:val="22"/>
          <w:lang w:val="en-US"/>
        </w:rPr>
        <w:t xml:space="preserve"> Essential descriptions hierarchy sample grouping</w:t>
      </w:r>
    </w:p>
    <w:p w14:paraId="21892EA7" w14:textId="59071681" w:rsidR="009E41B1" w:rsidRPr="00E56DF8" w:rsidRDefault="009E41B1" w:rsidP="009E41B1">
      <w:pPr>
        <w:spacing w:before="100" w:beforeAutospacing="1" w:after="100" w:afterAutospacing="1"/>
        <w:rPr>
          <w:rFonts w:asciiTheme="majorHAnsi" w:hAnsiTheme="majorHAnsi"/>
          <w:b/>
          <w:bCs/>
          <w:szCs w:val="22"/>
          <w:lang w:val="en-US"/>
        </w:rPr>
      </w:pPr>
      <w:r w:rsidRPr="00E56DF8">
        <w:rPr>
          <w:rFonts w:asciiTheme="majorHAnsi" w:hAnsiTheme="majorHAnsi"/>
          <w:b/>
          <w:bCs/>
          <w:szCs w:val="22"/>
          <w:lang w:val="en-US"/>
        </w:rPr>
        <w:t>10.1</w:t>
      </w:r>
      <w:r w:rsidR="00D86F20">
        <w:rPr>
          <w:rFonts w:asciiTheme="majorHAnsi" w:hAnsiTheme="majorHAnsi"/>
          <w:b/>
          <w:bCs/>
          <w:szCs w:val="22"/>
          <w:lang w:val="en-US"/>
        </w:rPr>
        <w:t>2</w:t>
      </w:r>
      <w:r w:rsidRPr="00E56DF8">
        <w:rPr>
          <w:rFonts w:asciiTheme="majorHAnsi" w:hAnsiTheme="majorHAnsi"/>
          <w:b/>
          <w:bCs/>
          <w:szCs w:val="22"/>
          <w:lang w:val="en-US"/>
        </w:rPr>
        <w:t>.1 Definition</w:t>
      </w:r>
    </w:p>
    <w:p w14:paraId="26CF8400" w14:textId="77777777" w:rsidR="009E41B1" w:rsidRPr="00E56DF8" w:rsidRDefault="009E41B1" w:rsidP="009E41B1">
      <w:pPr>
        <w:pStyle w:val="NormalWeb"/>
        <w:rPr>
          <w:rFonts w:asciiTheme="majorHAnsi" w:hAnsiTheme="majorHAnsi"/>
          <w:sz w:val="22"/>
          <w:szCs w:val="22"/>
          <w:lang w:val="en-US"/>
        </w:rPr>
      </w:pPr>
      <w:r w:rsidRPr="00E56DF8">
        <w:rPr>
          <w:rFonts w:asciiTheme="majorHAnsi" w:hAnsiTheme="majorHAnsi"/>
          <w:sz w:val="22"/>
          <w:szCs w:val="22"/>
          <w:lang w:val="en-US"/>
        </w:rPr>
        <w:t>The essential descriptions hierarchy sample group (</w:t>
      </w:r>
      <w:r w:rsidRPr="00E56DF8">
        <w:rPr>
          <w:rFonts w:asciiTheme="majorHAnsi" w:eastAsia="Times New Roman" w:hAnsiTheme="majorHAnsi" w:cs="CourierNewPSMT"/>
          <w:sz w:val="22"/>
          <w:szCs w:val="22"/>
          <w:lang w:val="en-US"/>
        </w:rPr>
        <w:t>'</w:t>
      </w:r>
      <w:proofErr w:type="spellStart"/>
      <w:r w:rsidRPr="00E56DF8">
        <w:rPr>
          <w:rFonts w:asciiTheme="majorHAnsi" w:eastAsia="Times New Roman" w:hAnsiTheme="majorHAnsi" w:cs="CourierNewPSMT"/>
          <w:sz w:val="22"/>
          <w:szCs w:val="22"/>
          <w:lang w:val="en-US"/>
        </w:rPr>
        <w:t>esgh</w:t>
      </w:r>
      <w:proofErr w:type="spellEnd"/>
      <w:r w:rsidRPr="00E56DF8">
        <w:rPr>
          <w:rFonts w:asciiTheme="majorHAnsi" w:eastAsia="Times New Roman" w:hAnsiTheme="majorHAnsi" w:cs="CourierNewPSMT"/>
          <w:sz w:val="22"/>
          <w:szCs w:val="22"/>
          <w:lang w:val="en-US"/>
        </w:rPr>
        <w:t>'</w:t>
      </w:r>
      <w:r w:rsidRPr="00E56DF8">
        <w:rPr>
          <w:rFonts w:asciiTheme="majorHAnsi" w:hAnsiTheme="majorHAnsi"/>
          <w:sz w:val="22"/>
          <w:szCs w:val="22"/>
          <w:lang w:val="en-US"/>
        </w:rPr>
        <w:t>)</w:t>
      </w:r>
      <w:r w:rsidRPr="00E56DF8">
        <w:rPr>
          <w:rStyle w:val="line"/>
          <w:rFonts w:asciiTheme="majorHAnsi" w:hAnsiTheme="majorHAnsi" w:cs="Courier New"/>
          <w:sz w:val="22"/>
          <w:szCs w:val="22"/>
          <w:lang w:val="en-US"/>
        </w:rPr>
        <w:t xml:space="preserve"> </w:t>
      </w:r>
      <w:r w:rsidRPr="00E56DF8">
        <w:rPr>
          <w:rFonts w:asciiTheme="majorHAnsi" w:hAnsiTheme="majorHAnsi"/>
          <w:sz w:val="22"/>
          <w:szCs w:val="22"/>
          <w:lang w:val="en-US"/>
        </w:rPr>
        <w:t>indicates the processing order of the essential sample group descriptions applying to a given sample.</w:t>
      </w:r>
      <w:r w:rsidRPr="00E56DF8">
        <w:rPr>
          <w:rFonts w:asciiTheme="majorHAnsi" w:eastAsia="Times New Roman" w:hAnsiTheme="majorHAnsi"/>
          <w:sz w:val="22"/>
          <w:szCs w:val="22"/>
          <w:lang w:val="en-US"/>
        </w:rPr>
        <w:t xml:space="preserve"> This </w:t>
      </w:r>
      <w:r w:rsidRPr="00E56DF8">
        <w:rPr>
          <w:rFonts w:asciiTheme="majorHAnsi" w:hAnsiTheme="majorHAnsi"/>
          <w:sz w:val="22"/>
          <w:szCs w:val="22"/>
          <w:lang w:val="en-US"/>
        </w:rPr>
        <w:t xml:space="preserve">sample group description is </w:t>
      </w:r>
      <w:r w:rsidRPr="00E56DF8">
        <w:rPr>
          <w:rFonts w:asciiTheme="majorHAnsi" w:hAnsiTheme="majorHAnsi"/>
          <w:sz w:val="22"/>
          <w:szCs w:val="22"/>
          <w:lang w:val="en-US"/>
        </w:rPr>
        <w:lastRenderedPageBreak/>
        <w:t xml:space="preserve">an essential sample group description and shall use version 3. It shall be present if at least one essential sample group description with </w:t>
      </w:r>
      <w:proofErr w:type="spellStart"/>
      <w:r w:rsidRPr="00E56DF8">
        <w:rPr>
          <w:rFonts w:asciiTheme="majorHAnsi" w:eastAsia="Times New Roman" w:hAnsiTheme="majorHAnsi" w:cs="CourierNewPSMT"/>
          <w:sz w:val="22"/>
          <w:szCs w:val="22"/>
          <w:lang w:val="en-US"/>
        </w:rPr>
        <w:t>grouping_type</w:t>
      </w:r>
      <w:proofErr w:type="spellEnd"/>
      <w:r w:rsidRPr="00E56DF8">
        <w:rPr>
          <w:rFonts w:asciiTheme="majorHAnsi" w:hAnsiTheme="majorHAnsi"/>
          <w:sz w:val="22"/>
          <w:szCs w:val="22"/>
          <w:lang w:val="en-US"/>
        </w:rPr>
        <w:t xml:space="preserve"> other than </w:t>
      </w:r>
      <w:r w:rsidRPr="00E56DF8">
        <w:rPr>
          <w:rFonts w:asciiTheme="majorHAnsi" w:eastAsia="Times New Roman" w:hAnsiTheme="majorHAnsi" w:cs="CourierNewPSMT"/>
          <w:sz w:val="22"/>
          <w:szCs w:val="22"/>
          <w:lang w:val="en-US"/>
        </w:rPr>
        <w:t>'</w:t>
      </w:r>
      <w:proofErr w:type="spellStart"/>
      <w:r w:rsidRPr="00E56DF8">
        <w:rPr>
          <w:rFonts w:asciiTheme="majorHAnsi" w:eastAsia="Times New Roman" w:hAnsiTheme="majorHAnsi" w:cs="CourierNewPSMT"/>
          <w:sz w:val="22"/>
          <w:szCs w:val="22"/>
          <w:lang w:val="en-US"/>
        </w:rPr>
        <w:t>esgh</w:t>
      </w:r>
      <w:proofErr w:type="spellEnd"/>
      <w:r w:rsidRPr="00E56DF8">
        <w:rPr>
          <w:rFonts w:asciiTheme="majorHAnsi" w:eastAsia="Times New Roman" w:hAnsiTheme="majorHAnsi" w:cs="CourierNewPSMT"/>
          <w:sz w:val="22"/>
          <w:szCs w:val="22"/>
          <w:lang w:val="en-US"/>
        </w:rPr>
        <w:t>'</w:t>
      </w:r>
      <w:r w:rsidRPr="00E56DF8">
        <w:rPr>
          <w:rFonts w:asciiTheme="majorHAnsi" w:hAnsiTheme="majorHAnsi"/>
          <w:sz w:val="22"/>
          <w:szCs w:val="22"/>
          <w:lang w:val="en-US"/>
        </w:rPr>
        <w:t xml:space="preserve"> is present.</w:t>
      </w:r>
    </w:p>
    <w:p w14:paraId="0207CAD9" w14:textId="77777777" w:rsidR="009E41B1" w:rsidRDefault="009E41B1" w:rsidP="009E41B1">
      <w:pPr>
        <w:rPr>
          <w:lang w:val="en-US"/>
        </w:rPr>
      </w:pPr>
      <w:r>
        <w:rPr>
          <w:lang w:val="en-US"/>
        </w:rPr>
        <w:t xml:space="preserve">Each essential sample group description, except the essential descriptions hierarchy sample group itself, shall be listed in the </w:t>
      </w:r>
      <w:proofErr w:type="spellStart"/>
      <w:r>
        <w:rPr>
          <w:rStyle w:val="line"/>
          <w:rFonts w:ascii="Courier New" w:hAnsi="Courier New" w:cs="Courier New"/>
          <w:sz w:val="20"/>
          <w:lang w:val="en-US"/>
        </w:rPr>
        <w:t>EssentialDescriptionsHierarchyEntry</w:t>
      </w:r>
      <w:proofErr w:type="spellEnd"/>
      <w:r>
        <w:rPr>
          <w:lang w:val="en-US"/>
        </w:rPr>
        <w:t>.</w:t>
      </w:r>
    </w:p>
    <w:p w14:paraId="7FFD87F2" w14:textId="77777777" w:rsidR="009E41B1" w:rsidRDefault="009E41B1" w:rsidP="009E41B1">
      <w:pPr>
        <w:rPr>
          <w:lang w:val="en-US"/>
        </w:rPr>
      </w:pPr>
      <w:r>
        <w:rPr>
          <w:lang w:val="en-US"/>
        </w:rPr>
        <w:t xml:space="preserve">The </w:t>
      </w:r>
      <w:proofErr w:type="spellStart"/>
      <w:r>
        <w:rPr>
          <w:rStyle w:val="line"/>
          <w:rFonts w:ascii="Courier New" w:hAnsi="Courier New" w:cs="Courier New"/>
          <w:sz w:val="20"/>
          <w:lang w:val="en-US"/>
        </w:rPr>
        <w:t>grouping_type_paramater</w:t>
      </w:r>
      <w:proofErr w:type="spellEnd"/>
      <w:r>
        <w:rPr>
          <w:lang w:val="en-US"/>
        </w:rPr>
        <w:t xml:space="preserve"> for an essential descriptions hierarchy</w:t>
      </w:r>
      <w:r>
        <w:rPr>
          <w:rStyle w:val="line"/>
          <w:rFonts w:ascii="Courier New" w:hAnsi="Courier New" w:cs="Courier New"/>
          <w:sz w:val="20"/>
          <w:lang w:val="en-US"/>
        </w:rPr>
        <w:t xml:space="preserve"> </w:t>
      </w:r>
      <w:r>
        <w:rPr>
          <w:lang w:val="en-US"/>
        </w:rPr>
        <w:t>sample group description is not defined, and its value shall be set to 0.</w:t>
      </w:r>
    </w:p>
    <w:p w14:paraId="316CC7B1" w14:textId="77777777" w:rsidR="009E41B1" w:rsidRDefault="009E41B1" w:rsidP="009E41B1">
      <w:pPr>
        <w:rPr>
          <w:lang w:val="en-US"/>
        </w:rPr>
      </w:pPr>
      <w:r>
        <w:rPr>
          <w:lang w:val="en-US"/>
        </w:rPr>
        <w:t xml:space="preserve">The syntax of </w:t>
      </w:r>
      <w:proofErr w:type="spellStart"/>
      <w:r>
        <w:rPr>
          <w:rStyle w:val="line"/>
          <w:rFonts w:ascii="Courier New" w:hAnsi="Courier New" w:cs="Courier New"/>
          <w:sz w:val="20"/>
          <w:lang w:val="en-US"/>
        </w:rPr>
        <w:t>EssentialDescriptionsHierarchyEntry</w:t>
      </w:r>
      <w:proofErr w:type="spellEnd"/>
      <w:r>
        <w:rPr>
          <w:lang w:val="en-US"/>
        </w:rPr>
        <w:t xml:space="preserve"> is the same for all media types.</w:t>
      </w:r>
    </w:p>
    <w:p w14:paraId="6757F139" w14:textId="77777777" w:rsidR="009E41B1" w:rsidRDefault="009E41B1" w:rsidP="009E41B1">
      <w:pPr>
        <w:rPr>
          <w:lang w:val="en-US"/>
        </w:rPr>
      </w:pPr>
      <w:r>
        <w:rPr>
          <w:lang w:val="en-US"/>
        </w:rPr>
        <w:t xml:space="preserve">Samples associated with essential sample groups shall use a restricted sample entry indicating the original media type (e.g. </w:t>
      </w:r>
      <w:r>
        <w:rPr>
          <w:rFonts w:ascii="CourierNewPSMT" w:hAnsi="CourierNewPSMT" w:cs="CourierNewPSMT"/>
          <w:szCs w:val="22"/>
          <w:lang w:val="en-US"/>
        </w:rPr>
        <w:t>'</w:t>
      </w:r>
      <w:proofErr w:type="spellStart"/>
      <w:r>
        <w:rPr>
          <w:rFonts w:ascii="CourierNewPSMT" w:hAnsi="CourierNewPSMT" w:cs="CourierNewPSMT"/>
          <w:szCs w:val="22"/>
          <w:lang w:val="en-US"/>
        </w:rPr>
        <w:t>resv</w:t>
      </w:r>
      <w:proofErr w:type="spellEnd"/>
      <w:r>
        <w:rPr>
          <w:rFonts w:ascii="CourierNewPSMT" w:hAnsi="CourierNewPSMT" w:cs="CourierNewPSMT"/>
          <w:szCs w:val="22"/>
          <w:lang w:val="en-US"/>
        </w:rPr>
        <w:t>', '</w:t>
      </w:r>
      <w:proofErr w:type="spellStart"/>
      <w:r>
        <w:rPr>
          <w:rFonts w:ascii="CourierNewPSMT" w:hAnsi="CourierNewPSMT" w:cs="CourierNewPSMT"/>
          <w:szCs w:val="22"/>
          <w:lang w:val="en-US"/>
        </w:rPr>
        <w:t>resa</w:t>
      </w:r>
      <w:proofErr w:type="spellEnd"/>
      <w:r>
        <w:rPr>
          <w:rFonts w:ascii="CourierNewPSMT" w:hAnsi="CourierNewPSMT" w:cs="CourierNewPSMT"/>
          <w:szCs w:val="22"/>
          <w:lang w:val="en-US"/>
        </w:rPr>
        <w:t xml:space="preserve">') </w:t>
      </w:r>
      <w:r>
        <w:rPr>
          <w:lang w:val="en-US"/>
        </w:rPr>
        <w:t xml:space="preserve">with a </w:t>
      </w:r>
      <w:proofErr w:type="spellStart"/>
      <w:r>
        <w:rPr>
          <w:rFonts w:ascii="CourierNewPSMT" w:hAnsi="CourierNewPSMT" w:cs="CourierNewPSMT"/>
          <w:szCs w:val="22"/>
          <w:lang w:val="en-US"/>
        </w:rPr>
        <w:t>scheme_type</w:t>
      </w:r>
      <w:proofErr w:type="spellEnd"/>
      <w:r>
        <w:rPr>
          <w:lang w:val="en-US"/>
        </w:rPr>
        <w:t xml:space="preserve"> equal to </w:t>
      </w:r>
      <w:r>
        <w:rPr>
          <w:rFonts w:ascii="CourierNewPSMT" w:hAnsi="CourierNewPSMT" w:cs="CourierNewPSMT"/>
          <w:szCs w:val="22"/>
          <w:lang w:val="en-US"/>
        </w:rPr>
        <w:t>'</w:t>
      </w:r>
      <w:proofErr w:type="spellStart"/>
      <w:r>
        <w:rPr>
          <w:rFonts w:ascii="CourierNewPSMT" w:hAnsi="CourierNewPSMT" w:cs="CourierNewPSMT"/>
          <w:szCs w:val="22"/>
          <w:lang w:val="en-US"/>
        </w:rPr>
        <w:t>essg</w:t>
      </w:r>
      <w:proofErr w:type="spellEnd"/>
      <w:r>
        <w:rPr>
          <w:rFonts w:ascii="CourierNewPSMT" w:hAnsi="CourierNewPSMT" w:cs="CourierNewPSMT"/>
          <w:szCs w:val="22"/>
          <w:lang w:val="en-US"/>
        </w:rPr>
        <w:t>'</w:t>
      </w:r>
      <w:r>
        <w:rPr>
          <w:lang w:val="en-US"/>
        </w:rPr>
        <w:t xml:space="preserve">. In a sample entry, there shall be at most one sample entry transformation with a </w:t>
      </w:r>
      <w:proofErr w:type="spellStart"/>
      <w:r>
        <w:rPr>
          <w:rFonts w:ascii="CourierNewPSMT" w:hAnsi="CourierNewPSMT" w:cs="CourierNewPSMT"/>
          <w:szCs w:val="22"/>
          <w:lang w:val="en-US"/>
        </w:rPr>
        <w:t>scheme_type</w:t>
      </w:r>
      <w:proofErr w:type="spellEnd"/>
      <w:r>
        <w:rPr>
          <w:lang w:val="en-US"/>
        </w:rPr>
        <w:t xml:space="preserve"> equal to </w:t>
      </w:r>
      <w:r>
        <w:rPr>
          <w:rFonts w:ascii="CourierNewPSMT" w:hAnsi="CourierNewPSMT" w:cs="CourierNewPSMT"/>
          <w:szCs w:val="22"/>
          <w:lang w:val="en-US"/>
        </w:rPr>
        <w:t>'</w:t>
      </w:r>
      <w:proofErr w:type="spellStart"/>
      <w:r>
        <w:rPr>
          <w:rFonts w:ascii="CourierNewPSMT" w:hAnsi="CourierNewPSMT" w:cs="CourierNewPSMT"/>
          <w:szCs w:val="22"/>
          <w:lang w:val="en-US"/>
        </w:rPr>
        <w:t>essg</w:t>
      </w:r>
      <w:proofErr w:type="spellEnd"/>
      <w:r>
        <w:rPr>
          <w:rFonts w:ascii="CourierNewPSMT" w:hAnsi="CourierNewPSMT" w:cs="CourierNewPSMT"/>
          <w:szCs w:val="22"/>
          <w:lang w:val="en-US"/>
        </w:rPr>
        <w:t>'</w:t>
      </w:r>
      <w:r>
        <w:rPr>
          <w:lang w:val="en-US"/>
        </w:rPr>
        <w:t>. If such a transformation is present:</w:t>
      </w:r>
    </w:p>
    <w:p w14:paraId="33CDFA50" w14:textId="77777777" w:rsidR="009E41B1" w:rsidRDefault="009E41B1" w:rsidP="009E41B1">
      <w:pPr>
        <w:pStyle w:val="ListParagraph"/>
        <w:numPr>
          <w:ilvl w:val="0"/>
          <w:numId w:val="30"/>
        </w:numPr>
        <w:spacing w:after="0" w:line="240" w:lineRule="auto"/>
        <w:rPr>
          <w:lang w:val="en-US"/>
        </w:rPr>
      </w:pPr>
      <w:r>
        <w:rPr>
          <w:lang w:val="en-US"/>
        </w:rPr>
        <w:t>The transformation shall be the first sample entry transformation,</w:t>
      </w:r>
    </w:p>
    <w:p w14:paraId="0008AA68" w14:textId="77777777" w:rsidR="009E41B1" w:rsidRDefault="009E41B1" w:rsidP="009E41B1">
      <w:pPr>
        <w:pStyle w:val="ListParagraph"/>
        <w:numPr>
          <w:ilvl w:val="0"/>
          <w:numId w:val="30"/>
        </w:numPr>
        <w:spacing w:after="0" w:line="240" w:lineRule="auto"/>
        <w:rPr>
          <w:lang w:val="en-US"/>
        </w:rPr>
      </w:pPr>
      <w:r>
        <w:rPr>
          <w:lang w:val="en-US"/>
        </w:rPr>
        <w:t xml:space="preserve">There shall be either no other sample entry transformations, or at most one sample entry transformation of type protection, as defined in 8.12.1 (e.g., </w:t>
      </w:r>
      <w:r>
        <w:rPr>
          <w:rFonts w:ascii="CourierNewPSMT" w:hAnsi="CourierNewPSMT" w:cs="CourierNewPSMT"/>
          <w:szCs w:val="22"/>
          <w:lang w:val="en-US"/>
        </w:rPr>
        <w:t>'</w:t>
      </w:r>
      <w:proofErr w:type="spellStart"/>
      <w:r>
        <w:rPr>
          <w:lang w:val="en-US"/>
        </w:rPr>
        <w:t>encv</w:t>
      </w:r>
      <w:proofErr w:type="spellEnd"/>
      <w:r>
        <w:rPr>
          <w:rFonts w:ascii="CourierNewPSMT" w:hAnsi="CourierNewPSMT" w:cs="CourierNewPSMT"/>
          <w:szCs w:val="22"/>
          <w:lang w:val="en-US"/>
        </w:rPr>
        <w:t>'</w:t>
      </w:r>
      <w:r>
        <w:rPr>
          <w:lang w:val="en-US"/>
        </w:rPr>
        <w:t>)</w:t>
      </w:r>
    </w:p>
    <w:p w14:paraId="662CFB0F" w14:textId="77777777" w:rsidR="009E41B1" w:rsidRDefault="009E41B1" w:rsidP="009E41B1">
      <w:pPr>
        <w:rPr>
          <w:lang w:val="en-US"/>
        </w:rPr>
      </w:pPr>
      <w:r>
        <w:rPr>
          <w:lang w:val="en-US"/>
        </w:rPr>
        <w:t xml:space="preserve">The transformations given in </w:t>
      </w:r>
      <w:proofErr w:type="spellStart"/>
      <w:r>
        <w:rPr>
          <w:rStyle w:val="line"/>
          <w:rFonts w:ascii="Courier New" w:hAnsi="Courier New" w:cs="Courier New"/>
          <w:sz w:val="20"/>
          <w:lang w:val="en-US"/>
        </w:rPr>
        <w:t>sample_group_description_type</w:t>
      </w:r>
      <w:proofErr w:type="spellEnd"/>
      <w:r>
        <w:rPr>
          <w:lang w:val="en-US"/>
        </w:rPr>
        <w:t xml:space="preserve"> are listed in the order in which a file reader shall apply each transformation: any sample processing described by a sample group of type </w:t>
      </w:r>
      <w:proofErr w:type="spellStart"/>
      <w:r>
        <w:rPr>
          <w:rStyle w:val="line"/>
          <w:rFonts w:ascii="Courier New" w:hAnsi="Courier New" w:cs="Courier New"/>
          <w:sz w:val="20"/>
          <w:lang w:val="en-US"/>
        </w:rPr>
        <w:t>sample_group_description_type</w:t>
      </w:r>
      <w:proofErr w:type="spellEnd"/>
      <w:r>
        <w:rPr>
          <w:rStyle w:val="line"/>
          <w:rFonts w:ascii="Courier New" w:hAnsi="Courier New" w:cs="Courier New"/>
          <w:sz w:val="20"/>
          <w:lang w:val="en-US"/>
        </w:rPr>
        <w:t>[</w:t>
      </w:r>
      <w:proofErr w:type="spellStart"/>
      <w:r>
        <w:rPr>
          <w:rStyle w:val="line"/>
          <w:rFonts w:ascii="Courier New" w:hAnsi="Courier New" w:cs="Courier New"/>
          <w:sz w:val="20"/>
          <w:lang w:val="en-US"/>
        </w:rPr>
        <w:t>i</w:t>
      </w:r>
      <w:proofErr w:type="spellEnd"/>
      <w:r>
        <w:rPr>
          <w:rStyle w:val="line"/>
          <w:rFonts w:ascii="Courier New" w:hAnsi="Courier New" w:cs="Courier New"/>
          <w:sz w:val="20"/>
          <w:lang w:val="en-US"/>
        </w:rPr>
        <w:t>]</w:t>
      </w:r>
      <w:r>
        <w:rPr>
          <w:lang w:val="en-US"/>
        </w:rPr>
        <w:t xml:space="preserve"> shall be applied before any sample processing described by a sample group of type </w:t>
      </w:r>
      <w:proofErr w:type="spellStart"/>
      <w:r>
        <w:rPr>
          <w:rStyle w:val="line"/>
          <w:rFonts w:ascii="Courier New" w:hAnsi="Courier New" w:cs="Courier New"/>
          <w:sz w:val="20"/>
          <w:lang w:val="en-US"/>
        </w:rPr>
        <w:t>sample_group_description_type</w:t>
      </w:r>
      <w:proofErr w:type="spellEnd"/>
      <w:r>
        <w:rPr>
          <w:rStyle w:val="line"/>
          <w:rFonts w:ascii="Courier New" w:hAnsi="Courier New" w:cs="Courier New"/>
          <w:sz w:val="20"/>
          <w:lang w:val="en-US"/>
        </w:rPr>
        <w:t>[i+1]</w:t>
      </w:r>
      <w:r>
        <w:rPr>
          <w:lang w:val="en-US"/>
        </w:rPr>
        <w:t>.</w:t>
      </w:r>
    </w:p>
    <w:p w14:paraId="62572021" w14:textId="77777777" w:rsidR="009E41B1" w:rsidRDefault="009E41B1" w:rsidP="009E41B1">
      <w:pPr>
        <w:rPr>
          <w:lang w:val="en-US"/>
        </w:rPr>
      </w:pPr>
      <w:r>
        <w:rPr>
          <w:lang w:val="en-US"/>
        </w:rPr>
        <w:t xml:space="preserve">In the </w:t>
      </w:r>
      <w:proofErr w:type="spellStart"/>
      <w:r>
        <w:rPr>
          <w:rStyle w:val="line"/>
          <w:rFonts w:ascii="Courier New" w:hAnsi="Courier New" w:cs="Courier New"/>
          <w:sz w:val="20"/>
          <w:lang w:val="en-US"/>
        </w:rPr>
        <w:t>sample_group_description_type</w:t>
      </w:r>
      <w:proofErr w:type="spellEnd"/>
      <w:r>
        <w:rPr>
          <w:lang w:val="en-US"/>
        </w:rPr>
        <w:t xml:space="preserve"> list, the following transformation values are reserved:</w:t>
      </w:r>
    </w:p>
    <w:p w14:paraId="43787917" w14:textId="77777777" w:rsidR="009E41B1" w:rsidRDefault="009E41B1" w:rsidP="009E41B1">
      <w:pPr>
        <w:pStyle w:val="ListParagraph"/>
        <w:numPr>
          <w:ilvl w:val="0"/>
          <w:numId w:val="31"/>
        </w:numPr>
        <w:spacing w:after="0" w:line="240" w:lineRule="auto"/>
        <w:rPr>
          <w:lang w:val="en-US"/>
        </w:rPr>
      </w:pPr>
      <w:r>
        <w:rPr>
          <w:rFonts w:ascii="CourierNewPSMT" w:hAnsi="CourierNewPSMT" w:cs="CourierNewPSMT"/>
          <w:szCs w:val="22"/>
          <w:lang w:val="en-US"/>
        </w:rPr>
        <w:t>'</w:t>
      </w:r>
      <w:proofErr w:type="spellStart"/>
      <w:r>
        <w:rPr>
          <w:rFonts w:ascii="CourierNewPSMT" w:hAnsi="CourierNewPSMT" w:cs="CourierNewPSMT"/>
          <w:szCs w:val="22"/>
          <w:lang w:val="en-US"/>
        </w:rPr>
        <w:t>stsd</w:t>
      </w:r>
      <w:proofErr w:type="spellEnd"/>
      <w:r>
        <w:rPr>
          <w:rFonts w:ascii="CourierNewPSMT" w:hAnsi="CourierNewPSMT" w:cs="CourierNewPSMT"/>
          <w:szCs w:val="22"/>
          <w:lang w:val="en-US"/>
        </w:rPr>
        <w:t>'</w:t>
      </w:r>
      <w:r>
        <w:rPr>
          <w:lang w:val="en-US"/>
        </w:rPr>
        <w:t xml:space="preserve"> : indicates the position of the decoding process in the transformation chain.</w:t>
      </w:r>
    </w:p>
    <w:p w14:paraId="7FCA3ECB" w14:textId="77777777" w:rsidR="009E41B1" w:rsidRDefault="009E41B1" w:rsidP="009E41B1">
      <w:pPr>
        <w:pStyle w:val="ListParagraph"/>
        <w:numPr>
          <w:ilvl w:val="0"/>
          <w:numId w:val="31"/>
        </w:numPr>
        <w:spacing w:after="0" w:line="240" w:lineRule="auto"/>
        <w:rPr>
          <w:lang w:val="en-US"/>
        </w:rPr>
      </w:pPr>
      <w:r>
        <w:rPr>
          <w:rFonts w:ascii="CourierNewPSMT" w:hAnsi="CourierNewPSMT" w:cs="CourierNewPSMT"/>
          <w:szCs w:val="22"/>
          <w:lang w:val="en-US"/>
        </w:rPr>
        <w:t>'</w:t>
      </w:r>
      <w:proofErr w:type="spellStart"/>
      <w:r>
        <w:rPr>
          <w:rFonts w:ascii="CourierNewPSMT" w:hAnsi="CourierNewPSMT" w:cs="CourierNewPSMT"/>
          <w:szCs w:val="22"/>
          <w:lang w:val="en-US"/>
        </w:rPr>
        <w:t>cenc</w:t>
      </w:r>
      <w:proofErr w:type="spellEnd"/>
      <w:r>
        <w:rPr>
          <w:rFonts w:ascii="CourierNewPSMT" w:hAnsi="CourierNewPSMT" w:cs="CourierNewPSMT"/>
          <w:szCs w:val="22"/>
          <w:lang w:val="en-US"/>
        </w:rPr>
        <w:t>'</w:t>
      </w:r>
      <w:r>
        <w:rPr>
          <w:lang w:val="en-US"/>
        </w:rPr>
        <w:t xml:space="preserve"> : indicates the position of the protection process in the transformation chain.</w:t>
      </w:r>
    </w:p>
    <w:p w14:paraId="0CD7F0FA" w14:textId="77777777" w:rsidR="009E41B1" w:rsidRDefault="009E41B1" w:rsidP="009E41B1">
      <w:pPr>
        <w:pStyle w:val="ListParagraph"/>
        <w:rPr>
          <w:lang w:val="en-US"/>
        </w:rPr>
      </w:pPr>
    </w:p>
    <w:p w14:paraId="53446AC8" w14:textId="77777777" w:rsidR="009E41B1" w:rsidRDefault="009E41B1" w:rsidP="009E41B1">
      <w:pPr>
        <w:rPr>
          <w:lang w:val="en-US"/>
        </w:rPr>
      </w:pPr>
      <w:r>
        <w:rPr>
          <w:lang w:val="en-US"/>
        </w:rPr>
        <w:t xml:space="preserve">If </w:t>
      </w:r>
      <w:r>
        <w:rPr>
          <w:rFonts w:ascii="CourierNewPSMT" w:hAnsi="CourierNewPSMT" w:cs="CourierNewPSMT"/>
          <w:szCs w:val="22"/>
          <w:lang w:val="en-US"/>
        </w:rPr>
        <w:t>'</w:t>
      </w:r>
      <w:proofErr w:type="spellStart"/>
      <w:r>
        <w:rPr>
          <w:rFonts w:ascii="CourierNewPSMT" w:hAnsi="CourierNewPSMT" w:cs="CourierNewPSMT"/>
          <w:szCs w:val="22"/>
          <w:lang w:val="en-US"/>
        </w:rPr>
        <w:t>stsd</w:t>
      </w:r>
      <w:proofErr w:type="spellEnd"/>
      <w:r>
        <w:rPr>
          <w:rFonts w:ascii="CourierNewPSMT" w:hAnsi="CourierNewPSMT" w:cs="CourierNewPSMT"/>
          <w:szCs w:val="22"/>
          <w:lang w:val="en-US"/>
        </w:rPr>
        <w:t>'</w:t>
      </w:r>
      <w:r>
        <w:rPr>
          <w:lang w:val="en-US"/>
        </w:rPr>
        <w:t xml:space="preserve"> is absent from the list of </w:t>
      </w:r>
      <w:proofErr w:type="spellStart"/>
      <w:r>
        <w:rPr>
          <w:rStyle w:val="line"/>
          <w:rFonts w:ascii="Courier New" w:hAnsi="Courier New" w:cs="Courier New"/>
          <w:sz w:val="20"/>
          <w:lang w:val="en-US"/>
        </w:rPr>
        <w:t>sample_group_description_type</w:t>
      </w:r>
      <w:proofErr w:type="spellEnd"/>
      <w:r>
        <w:rPr>
          <w:lang w:val="en-US"/>
        </w:rPr>
        <w:t xml:space="preserve">, all listed transformations shall apply to decoded samples. If </w:t>
      </w:r>
      <w:r>
        <w:rPr>
          <w:rFonts w:ascii="CourierNewPSMT" w:hAnsi="CourierNewPSMT" w:cs="CourierNewPSMT"/>
          <w:szCs w:val="22"/>
          <w:lang w:val="en-US"/>
        </w:rPr>
        <w:t>'</w:t>
      </w:r>
      <w:proofErr w:type="spellStart"/>
      <w:r>
        <w:rPr>
          <w:rFonts w:ascii="CourierNewPSMT" w:hAnsi="CourierNewPSMT" w:cs="CourierNewPSMT"/>
          <w:szCs w:val="22"/>
          <w:lang w:val="en-US"/>
        </w:rPr>
        <w:t>cenc</w:t>
      </w:r>
      <w:proofErr w:type="spellEnd"/>
      <w:r>
        <w:rPr>
          <w:rFonts w:ascii="CourierNewPSMT" w:hAnsi="CourierNewPSMT" w:cs="CourierNewPSMT"/>
          <w:szCs w:val="22"/>
          <w:lang w:val="en-US"/>
        </w:rPr>
        <w:t xml:space="preserve">' </w:t>
      </w:r>
      <w:r>
        <w:rPr>
          <w:lang w:val="en-US"/>
        </w:rPr>
        <w:t xml:space="preserve">is present in the list, </w:t>
      </w:r>
      <w:r>
        <w:rPr>
          <w:rFonts w:ascii="CourierNewPSMT" w:hAnsi="CourierNewPSMT" w:cs="CourierNewPSMT"/>
          <w:szCs w:val="22"/>
          <w:lang w:val="en-US"/>
        </w:rPr>
        <w:t>'</w:t>
      </w:r>
      <w:proofErr w:type="spellStart"/>
      <w:r>
        <w:rPr>
          <w:rFonts w:ascii="CourierNewPSMT" w:hAnsi="CourierNewPSMT" w:cs="CourierNewPSMT"/>
          <w:szCs w:val="22"/>
          <w:lang w:val="en-US"/>
        </w:rPr>
        <w:t>stsd</w:t>
      </w:r>
      <w:proofErr w:type="spellEnd"/>
      <w:r>
        <w:rPr>
          <w:rFonts w:ascii="CourierNewPSMT" w:hAnsi="CourierNewPSMT" w:cs="CourierNewPSMT"/>
          <w:szCs w:val="22"/>
          <w:lang w:val="en-US"/>
        </w:rPr>
        <w:t>'</w:t>
      </w:r>
      <w:r>
        <w:rPr>
          <w:lang w:val="en-US"/>
        </w:rPr>
        <w:t xml:space="preserve"> shall be present.</w:t>
      </w:r>
    </w:p>
    <w:p w14:paraId="4C608E7E" w14:textId="7FF7438D" w:rsidR="009E41B1" w:rsidRDefault="009E41B1" w:rsidP="009E41B1">
      <w:pPr>
        <w:spacing w:before="100" w:beforeAutospacing="1" w:after="100" w:afterAutospacing="1"/>
        <w:rPr>
          <w:b/>
          <w:bCs/>
          <w:szCs w:val="22"/>
          <w:lang w:val="en-US"/>
        </w:rPr>
      </w:pPr>
      <w:r>
        <w:rPr>
          <w:b/>
          <w:bCs/>
          <w:szCs w:val="22"/>
          <w:lang w:val="en-US"/>
        </w:rPr>
        <w:t>10.1</w:t>
      </w:r>
      <w:r w:rsidR="00D86F20">
        <w:rPr>
          <w:b/>
          <w:bCs/>
          <w:szCs w:val="22"/>
          <w:lang w:val="en-US"/>
        </w:rPr>
        <w:t>2</w:t>
      </w:r>
      <w:r>
        <w:rPr>
          <w:b/>
          <w:bCs/>
          <w:szCs w:val="22"/>
          <w:lang w:val="en-US"/>
        </w:rPr>
        <w:t>.2 Syntax</w:t>
      </w:r>
    </w:p>
    <w:p w14:paraId="2F474BB2" w14:textId="2B8C80B7" w:rsidR="009E41B1" w:rsidRPr="003B7DFB" w:rsidRDefault="008541E9" w:rsidP="009E41B1">
      <w:pPr>
        <w:jc w:val="left"/>
        <w:rPr>
          <w:rStyle w:val="line"/>
          <w:rFonts w:ascii="Courier New" w:hAnsi="Courier New" w:cs="Courier New"/>
          <w:sz w:val="20"/>
          <w:lang w:val="en-US"/>
        </w:rPr>
      </w:pPr>
      <w:ins w:id="1518" w:author="David Singer" w:date="2022-02-21T15:31:00Z">
        <w:r>
          <w:rPr>
            <w:rStyle w:val="line"/>
            <w:rFonts w:ascii="Courier New" w:hAnsi="Courier New" w:cs="Courier New"/>
            <w:sz w:val="20"/>
            <w:lang w:val="en-US"/>
          </w:rPr>
          <w:t>c</w:t>
        </w:r>
      </w:ins>
      <w:del w:id="1519" w:author="David Singer" w:date="2022-02-21T15:31:00Z">
        <w:r w:rsidR="009E41B1" w:rsidDel="008541E9">
          <w:rPr>
            <w:rStyle w:val="line"/>
            <w:rFonts w:ascii="Courier New" w:hAnsi="Courier New" w:cs="Courier New"/>
            <w:sz w:val="20"/>
            <w:lang w:val="en-US"/>
          </w:rPr>
          <w:delText>C</w:delText>
        </w:r>
      </w:del>
      <w:r w:rsidR="009E41B1">
        <w:rPr>
          <w:rStyle w:val="line"/>
          <w:rFonts w:ascii="Courier New" w:hAnsi="Courier New" w:cs="Courier New"/>
          <w:sz w:val="20"/>
          <w:lang w:val="en-US"/>
        </w:rPr>
        <w:t xml:space="preserve">lass </w:t>
      </w:r>
      <w:proofErr w:type="spellStart"/>
      <w:r w:rsidR="009E41B1">
        <w:rPr>
          <w:rStyle w:val="line"/>
          <w:rFonts w:ascii="Courier New" w:hAnsi="Courier New" w:cs="Courier New"/>
          <w:sz w:val="20"/>
          <w:lang w:val="en-US"/>
        </w:rPr>
        <w:t>EssentialDescriptionsHierarchyEntry</w:t>
      </w:r>
      <w:proofErr w:type="spellEnd"/>
      <w:r w:rsidR="009E41B1">
        <w:rPr>
          <w:rStyle w:val="line"/>
          <w:rFonts w:ascii="Courier New" w:hAnsi="Courier New" w:cs="Courier New"/>
          <w:sz w:val="20"/>
          <w:lang w:val="en-US"/>
        </w:rPr>
        <w:t xml:space="preserve"> ()</w:t>
      </w:r>
      <w:r w:rsidR="009E41B1">
        <w:rPr>
          <w:rStyle w:val="line"/>
          <w:rFonts w:ascii="Courier New" w:hAnsi="Courier New" w:cs="Courier New"/>
          <w:sz w:val="20"/>
          <w:lang w:val="en-US"/>
        </w:rPr>
        <w:br/>
        <w:t xml:space="preserve">extends </w:t>
      </w:r>
      <w:proofErr w:type="spellStart"/>
      <w:r w:rsidR="009E41B1">
        <w:rPr>
          <w:rStyle w:val="line"/>
          <w:rFonts w:ascii="Courier New" w:hAnsi="Courier New" w:cs="Courier New"/>
          <w:sz w:val="20"/>
          <w:lang w:val="en-US"/>
        </w:rPr>
        <w:t>SampleGroupDescriptionEntry</w:t>
      </w:r>
      <w:proofErr w:type="spellEnd"/>
      <w:r w:rsidR="009E41B1">
        <w:rPr>
          <w:rStyle w:val="line"/>
          <w:rFonts w:ascii="Courier New" w:hAnsi="Courier New" w:cs="Courier New"/>
          <w:sz w:val="20"/>
          <w:lang w:val="en-US"/>
        </w:rPr>
        <w:t xml:space="preserve"> ('</w:t>
      </w:r>
      <w:proofErr w:type="spellStart"/>
      <w:r w:rsidR="009E41B1">
        <w:rPr>
          <w:rStyle w:val="line"/>
          <w:rFonts w:ascii="Courier New" w:hAnsi="Courier New" w:cs="Courier New"/>
          <w:sz w:val="20"/>
          <w:lang w:val="en-US"/>
        </w:rPr>
        <w:t>esgh</w:t>
      </w:r>
      <w:proofErr w:type="spellEnd"/>
      <w:r w:rsidR="009E41B1">
        <w:rPr>
          <w:rStyle w:val="line"/>
          <w:rFonts w:ascii="Courier New" w:hAnsi="Courier New" w:cs="Courier New"/>
          <w:sz w:val="20"/>
          <w:lang w:val="en-US"/>
        </w:rPr>
        <w:t>')</w:t>
      </w:r>
      <w:r w:rsidR="009E41B1">
        <w:rPr>
          <w:rStyle w:val="line"/>
          <w:rFonts w:ascii="Courier New" w:hAnsi="Courier New" w:cs="Courier New"/>
          <w:sz w:val="20"/>
          <w:lang w:val="en-US"/>
        </w:rPr>
        <w:br/>
      </w:r>
      <w:r w:rsidR="009E41B1">
        <w:rPr>
          <w:rStyle w:val="line"/>
          <w:rFonts w:ascii="Courier New" w:hAnsi="Courier New"/>
          <w:sz w:val="20"/>
          <w:lang w:val="en-US"/>
        </w:rPr>
        <w:t>{</w:t>
      </w:r>
      <w:r w:rsidR="009E41B1">
        <w:rPr>
          <w:rStyle w:val="line"/>
          <w:rFonts w:ascii="Courier New" w:hAnsi="Courier New"/>
          <w:sz w:val="20"/>
          <w:lang w:val="en-US"/>
        </w:rPr>
        <w:br/>
      </w:r>
      <w:r w:rsidR="009E41B1">
        <w:rPr>
          <w:rStyle w:val="line"/>
          <w:rFonts w:ascii="Courier New" w:hAnsi="Courier New"/>
          <w:sz w:val="20"/>
          <w:lang w:val="en-US"/>
        </w:rPr>
        <w:tab/>
      </w:r>
      <w:r w:rsidR="009E41B1">
        <w:rPr>
          <w:rStyle w:val="line"/>
          <w:rFonts w:ascii="Courier New" w:hAnsi="Courier New" w:cs="Courier New"/>
          <w:sz w:val="20"/>
          <w:lang w:val="en-US"/>
        </w:rPr>
        <w:t>unsigned int(32)</w:t>
      </w:r>
      <w:r w:rsidR="009E41B1">
        <w:rPr>
          <w:rStyle w:val="line"/>
          <w:rFonts w:ascii="Courier New" w:hAnsi="Courier New"/>
          <w:sz w:val="20"/>
          <w:lang w:val="en-US"/>
        </w:rPr>
        <w:t xml:space="preserve"> </w:t>
      </w:r>
      <w:proofErr w:type="spellStart"/>
      <w:r w:rsidR="009E41B1">
        <w:rPr>
          <w:rStyle w:val="line"/>
          <w:rFonts w:ascii="Courier New" w:hAnsi="Courier New"/>
          <w:sz w:val="20"/>
          <w:lang w:val="en-US"/>
        </w:rPr>
        <w:t>num_groupings</w:t>
      </w:r>
      <w:proofErr w:type="spellEnd"/>
      <w:r w:rsidR="009E41B1">
        <w:rPr>
          <w:rStyle w:val="line"/>
          <w:rFonts w:ascii="Courier New" w:hAnsi="Courier New"/>
          <w:sz w:val="20"/>
          <w:lang w:val="en-US"/>
        </w:rPr>
        <w:t>;</w:t>
      </w:r>
      <w:r w:rsidR="009E41B1">
        <w:rPr>
          <w:rStyle w:val="line"/>
          <w:rFonts w:ascii="Courier New" w:hAnsi="Courier New"/>
          <w:sz w:val="20"/>
          <w:lang w:val="en-US"/>
        </w:rPr>
        <w:br/>
      </w:r>
      <w:r w:rsidR="009E41B1">
        <w:rPr>
          <w:rStyle w:val="line"/>
          <w:rFonts w:ascii="Courier New" w:hAnsi="Courier New"/>
          <w:sz w:val="20"/>
          <w:lang w:val="en-US"/>
        </w:rPr>
        <w:tab/>
      </w:r>
      <w:r w:rsidR="009E41B1">
        <w:rPr>
          <w:rStyle w:val="line"/>
          <w:rFonts w:ascii="Courier New" w:hAnsi="Courier New" w:cs="Courier New"/>
          <w:sz w:val="20"/>
          <w:lang w:val="en-US"/>
        </w:rPr>
        <w:t xml:space="preserve">unsigned int(32) </w:t>
      </w:r>
      <w:proofErr w:type="spellStart"/>
      <w:r w:rsidR="009E41B1">
        <w:rPr>
          <w:rStyle w:val="line"/>
          <w:rFonts w:ascii="Courier New" w:hAnsi="Courier New" w:cs="Courier New"/>
          <w:sz w:val="20"/>
          <w:lang w:val="en-US"/>
        </w:rPr>
        <w:t>sample_group_description_type</w:t>
      </w:r>
      <w:proofErr w:type="spellEnd"/>
      <w:r w:rsidR="009E41B1">
        <w:rPr>
          <w:rStyle w:val="line"/>
          <w:rFonts w:ascii="Courier New" w:hAnsi="Courier New" w:cs="Courier New"/>
          <w:sz w:val="20"/>
          <w:lang w:val="en-US"/>
        </w:rPr>
        <w:t>[</w:t>
      </w:r>
      <w:proofErr w:type="spellStart"/>
      <w:r w:rsidR="009E41B1">
        <w:rPr>
          <w:rStyle w:val="line"/>
          <w:rFonts w:ascii="Courier New" w:hAnsi="Courier New" w:cs="Courier New"/>
          <w:sz w:val="20"/>
          <w:lang w:val="en-US"/>
        </w:rPr>
        <w:t>num_groupings</w:t>
      </w:r>
      <w:proofErr w:type="spellEnd"/>
      <w:r w:rsidR="009E41B1">
        <w:rPr>
          <w:rStyle w:val="line"/>
          <w:rFonts w:ascii="Courier New" w:hAnsi="Courier New" w:cs="Courier New"/>
          <w:sz w:val="20"/>
          <w:lang w:val="en-US"/>
        </w:rPr>
        <w:t>];</w:t>
      </w:r>
      <w:r w:rsidR="009E41B1">
        <w:rPr>
          <w:rStyle w:val="line"/>
          <w:rFonts w:ascii="Courier New" w:hAnsi="Courier New"/>
          <w:sz w:val="20"/>
          <w:lang w:val="en-US"/>
        </w:rPr>
        <w:br/>
      </w:r>
      <w:r w:rsidR="009E41B1">
        <w:rPr>
          <w:rStyle w:val="line"/>
          <w:rFonts w:ascii="Courier New" w:hAnsi="Courier New" w:cs="Courier New"/>
          <w:sz w:val="20"/>
          <w:lang w:val="en-US"/>
        </w:rPr>
        <w:t xml:space="preserve">} </w:t>
      </w:r>
    </w:p>
    <w:p w14:paraId="0CEF5515" w14:textId="4BE77F9E" w:rsidR="009E41B1" w:rsidRDefault="009E41B1" w:rsidP="009E41B1">
      <w:pPr>
        <w:spacing w:before="100" w:beforeAutospacing="1" w:after="100" w:afterAutospacing="1"/>
        <w:rPr>
          <w:b/>
          <w:bCs/>
          <w:szCs w:val="22"/>
          <w:lang w:val="en-US"/>
        </w:rPr>
      </w:pPr>
      <w:r>
        <w:rPr>
          <w:b/>
          <w:bCs/>
          <w:szCs w:val="22"/>
          <w:lang w:val="en-US"/>
        </w:rPr>
        <w:t>10.1</w:t>
      </w:r>
      <w:r w:rsidR="00D86F20">
        <w:rPr>
          <w:b/>
          <w:bCs/>
          <w:szCs w:val="22"/>
          <w:lang w:val="en-US"/>
        </w:rPr>
        <w:t>2</w:t>
      </w:r>
      <w:r>
        <w:rPr>
          <w:b/>
          <w:bCs/>
          <w:szCs w:val="22"/>
          <w:lang w:val="en-US"/>
        </w:rPr>
        <w:t>.</w:t>
      </w:r>
      <w:r w:rsidR="00E56DF8">
        <w:rPr>
          <w:b/>
          <w:bCs/>
          <w:szCs w:val="22"/>
          <w:lang w:val="en-US"/>
        </w:rPr>
        <w:t>3</w:t>
      </w:r>
      <w:r>
        <w:rPr>
          <w:b/>
          <w:bCs/>
          <w:szCs w:val="22"/>
          <w:lang w:val="en-US"/>
        </w:rPr>
        <w:t xml:space="preserve"> Semantics</w:t>
      </w:r>
    </w:p>
    <w:p w14:paraId="549FB815" w14:textId="77777777" w:rsidR="009E41B1" w:rsidRDefault="009E41B1">
      <w:pPr>
        <w:pStyle w:val="fields"/>
        <w:rPr>
          <w:rFonts w:ascii="Times New Roman" w:hAnsi="Times New Roman"/>
          <w:sz w:val="24"/>
          <w:szCs w:val="24"/>
        </w:rPr>
        <w:pPrChange w:id="1520" w:author="David Singer" w:date="2022-02-21T15:32:00Z">
          <w:pPr/>
        </w:pPrChange>
      </w:pPr>
      <w:proofErr w:type="spellStart"/>
      <w:r>
        <w:rPr>
          <w:rStyle w:val="line"/>
          <w:rFonts w:ascii="Courier New" w:hAnsi="Courier New"/>
          <w:sz w:val="20"/>
          <w:lang w:val="en-US"/>
        </w:rPr>
        <w:t>num_groupings</w:t>
      </w:r>
      <w:proofErr w:type="spellEnd"/>
      <w:r>
        <w:t xml:space="preserve"> indicates the number of essential sample group description types listed.</w:t>
      </w:r>
    </w:p>
    <w:p w14:paraId="34347041" w14:textId="37A8EF0C" w:rsidR="009E41B1" w:rsidRPr="009E41B1" w:rsidRDefault="009E41B1">
      <w:pPr>
        <w:pStyle w:val="fields"/>
        <w:pPrChange w:id="1521" w:author="David Singer" w:date="2022-02-21T15:32:00Z">
          <w:pPr/>
        </w:pPrChange>
      </w:pPr>
      <w:proofErr w:type="spellStart"/>
      <w:r>
        <w:rPr>
          <w:rStyle w:val="line"/>
          <w:rFonts w:ascii="Courier New" w:hAnsi="Courier New" w:cs="Courier New"/>
          <w:sz w:val="20"/>
          <w:lang w:val="en-US"/>
        </w:rPr>
        <w:t>sample_group_description_type</w:t>
      </w:r>
      <w:proofErr w:type="spellEnd"/>
      <w:r>
        <w:t xml:space="preserve"> indicates the four-character code of the essential sample group description (i.e. with version 3) or reserved transformation values applying to the associated samples. </w:t>
      </w:r>
    </w:p>
    <w:p w14:paraId="79814B56" w14:textId="4CECD1AB" w:rsidR="003B7206" w:rsidRDefault="003B7206" w:rsidP="003B7206">
      <w:pPr>
        <w:rPr>
          <w:i/>
          <w:iCs/>
          <w:lang w:val="en-GB"/>
        </w:rPr>
      </w:pPr>
      <w:r>
        <w:rPr>
          <w:i/>
          <w:iCs/>
          <w:lang w:val="en-GB"/>
        </w:rPr>
        <w:t>In 11 change</w:t>
      </w:r>
    </w:p>
    <w:p w14:paraId="7034096A" w14:textId="77777777" w:rsidR="003B7206" w:rsidRPr="003176D3" w:rsidRDefault="003B7206" w:rsidP="003B7206">
      <w:pPr>
        <w:rPr>
          <w:lang w:val="en-GB"/>
        </w:rPr>
      </w:pPr>
      <w:r w:rsidRPr="003176D3">
        <w:rPr>
          <w:lang w:val="en-GB"/>
        </w:rPr>
        <w:lastRenderedPageBreak/>
        <w:t>As defined above, the Sample Description format may be extended with optional or required boxes. The usual syntax for doing this would be to define a new box with a specific name, extending (for example) Visual Sample Entry, and containing new boxes.</w:t>
      </w:r>
    </w:p>
    <w:p w14:paraId="175A2C5C" w14:textId="77777777" w:rsidR="003B7206" w:rsidRDefault="003B7206" w:rsidP="003B7206">
      <w:pPr>
        <w:rPr>
          <w:i/>
          <w:iCs/>
          <w:lang w:val="en-GB"/>
        </w:rPr>
      </w:pPr>
      <w:r>
        <w:rPr>
          <w:i/>
          <w:iCs/>
          <w:lang w:val="en-GB"/>
        </w:rPr>
        <w:t>to</w:t>
      </w:r>
    </w:p>
    <w:p w14:paraId="79647AD8" w14:textId="24A28700" w:rsidR="003B7206" w:rsidRPr="003176D3" w:rsidRDefault="003B7206" w:rsidP="003B7206">
      <w:pPr>
        <w:rPr>
          <w:lang w:val="en-GB"/>
        </w:rPr>
      </w:pPr>
      <w:r w:rsidRPr="003176D3">
        <w:rPr>
          <w:lang w:val="en-GB"/>
        </w:rPr>
        <w:t xml:space="preserve">As defined above, </w:t>
      </w:r>
      <w:r>
        <w:rPr>
          <w:lang w:val="en-GB"/>
        </w:rPr>
        <w:t>a sample entry</w:t>
      </w:r>
      <w:r w:rsidRPr="003176D3">
        <w:rPr>
          <w:lang w:val="en-GB"/>
        </w:rPr>
        <w:t xml:space="preserve"> may be extended with optional or required boxes. The usual syntax for doing this would be to define a new box with a specific name, extending (for example) </w:t>
      </w:r>
      <w:proofErr w:type="spellStart"/>
      <w:r w:rsidRPr="00F94F22">
        <w:rPr>
          <w:rFonts w:ascii="Courier New" w:hAnsi="Courier New" w:cs="Courier New"/>
          <w:lang w:val="en-GB"/>
        </w:rPr>
        <w:t>VisualSampleEntry</w:t>
      </w:r>
      <w:proofErr w:type="spellEnd"/>
      <w:r w:rsidRPr="003176D3">
        <w:rPr>
          <w:lang w:val="en-GB"/>
        </w:rPr>
        <w:t>, and containing new boxes.</w:t>
      </w:r>
    </w:p>
    <w:p w14:paraId="727385BA" w14:textId="1CBCCCA5" w:rsidR="003B7206" w:rsidRDefault="003B7206" w:rsidP="00173739">
      <w:pPr>
        <w:spacing w:after="200"/>
        <w:rPr>
          <w:i/>
          <w:iCs/>
          <w:lang w:val="en-GB"/>
        </w:rPr>
      </w:pPr>
      <w:r>
        <w:rPr>
          <w:i/>
          <w:iCs/>
          <w:lang w:val="en-GB"/>
        </w:rPr>
        <w:t>In 12.1.3.3 change</w:t>
      </w:r>
    </w:p>
    <w:p w14:paraId="54DE34BE" w14:textId="77777777" w:rsidR="003B7206" w:rsidRDefault="003B7206" w:rsidP="003B7206">
      <w:pPr>
        <w:pStyle w:val="fields"/>
      </w:pPr>
      <w:r w:rsidRPr="00A3770E">
        <w:rPr>
          <w:rStyle w:val="codeChar"/>
          <w:rFonts w:eastAsia="MS Mincho"/>
        </w:rPr>
        <w:t>width and height</w:t>
      </w:r>
      <w:r>
        <w:t xml:space="preserve"> are the maximum visual width and height of the stream described by this sample description, in pixels</w:t>
      </w:r>
    </w:p>
    <w:p w14:paraId="313E8ADD" w14:textId="77777777" w:rsidR="003B7206" w:rsidRDefault="003B7206" w:rsidP="00173739">
      <w:pPr>
        <w:spacing w:after="200"/>
        <w:rPr>
          <w:i/>
          <w:iCs/>
          <w:lang w:val="en-GB"/>
        </w:rPr>
      </w:pPr>
      <w:r>
        <w:rPr>
          <w:i/>
          <w:iCs/>
          <w:lang w:val="en-GB"/>
        </w:rPr>
        <w:t>to</w:t>
      </w:r>
    </w:p>
    <w:p w14:paraId="47620538" w14:textId="0A21C96B" w:rsidR="003B7206" w:rsidRDefault="003B7206" w:rsidP="003B7206">
      <w:pPr>
        <w:pStyle w:val="fields"/>
      </w:pPr>
      <w:r w:rsidRPr="00A3770E">
        <w:rPr>
          <w:rStyle w:val="codeChar"/>
          <w:rFonts w:eastAsia="MS Mincho"/>
        </w:rPr>
        <w:t>width and height</w:t>
      </w:r>
      <w:r>
        <w:t xml:space="preserve"> are the maximum visual width and height of the stream described by this sample entry, in pixels</w:t>
      </w:r>
    </w:p>
    <w:p w14:paraId="29202B73" w14:textId="4A5E0FF3" w:rsidR="00671C2A" w:rsidRDefault="00671C2A" w:rsidP="00173739">
      <w:pPr>
        <w:spacing w:after="200"/>
        <w:rPr>
          <w:i/>
          <w:iCs/>
          <w:lang w:val="en-GB"/>
        </w:rPr>
      </w:pPr>
      <w:r>
        <w:rPr>
          <w:i/>
          <w:iCs/>
          <w:lang w:val="en-GB"/>
        </w:rPr>
        <w:t>In 12.1.4.2 change</w:t>
      </w:r>
    </w:p>
    <w:p w14:paraId="489BDD47" w14:textId="77777777" w:rsidR="00671C2A" w:rsidRDefault="00671C2A" w:rsidP="00671C2A">
      <w:pPr>
        <w:pStyle w:val="code"/>
      </w:pPr>
      <w:r>
        <w:t>class CleanApertureBox extends Box('clap'){</w:t>
      </w:r>
      <w:r>
        <w:br/>
      </w:r>
      <w:r>
        <w:tab/>
      </w:r>
      <w:r>
        <w:rPr>
          <w:rFonts w:hint="eastAsia"/>
        </w:rPr>
        <w:t xml:space="preserve">unsigned int(32) </w:t>
      </w:r>
      <w:r>
        <w:t>cleanApertureWidthN</w:t>
      </w:r>
      <w:r>
        <w:rPr>
          <w:rFonts w:hint="eastAsia"/>
        </w:rPr>
        <w:t>;</w:t>
      </w:r>
      <w:r>
        <w:br/>
      </w:r>
      <w:r>
        <w:tab/>
        <w:t>unsigned int(32) cleanApertureWidthD;</w:t>
      </w:r>
      <w:r>
        <w:br/>
      </w:r>
      <w:r>
        <w:br/>
      </w:r>
      <w:r>
        <w:tab/>
      </w:r>
      <w:r>
        <w:rPr>
          <w:rFonts w:hint="eastAsia"/>
        </w:rPr>
        <w:t xml:space="preserve">unsigned int(32) </w:t>
      </w:r>
      <w:r>
        <w:t>cleanApertureHeightN</w:t>
      </w:r>
      <w:r>
        <w:rPr>
          <w:rFonts w:hint="eastAsia"/>
        </w:rPr>
        <w:t>;</w:t>
      </w:r>
      <w:r>
        <w:br/>
      </w:r>
      <w:r>
        <w:tab/>
        <w:t>unsigned int(32) cleanApertureHeightD;</w:t>
      </w:r>
      <w:r>
        <w:br/>
      </w:r>
      <w:r>
        <w:br/>
      </w:r>
      <w:r>
        <w:br/>
      </w:r>
      <w:r>
        <w:tab/>
      </w:r>
      <w:r>
        <w:rPr>
          <w:rFonts w:hint="eastAsia"/>
        </w:rPr>
        <w:t xml:space="preserve">unsigned int(32) </w:t>
      </w:r>
      <w:r>
        <w:t>horizOffN</w:t>
      </w:r>
      <w:r>
        <w:rPr>
          <w:rFonts w:hint="eastAsia"/>
        </w:rPr>
        <w:t>;</w:t>
      </w:r>
      <w:r>
        <w:br/>
      </w:r>
      <w:r>
        <w:tab/>
        <w:t>unsigned int(32) horizOffD;</w:t>
      </w:r>
      <w:r>
        <w:br/>
      </w:r>
      <w:r>
        <w:br/>
      </w:r>
      <w:r>
        <w:br/>
      </w:r>
      <w:r>
        <w:tab/>
      </w:r>
      <w:r>
        <w:rPr>
          <w:rFonts w:hint="eastAsia"/>
        </w:rPr>
        <w:t xml:space="preserve">unsigned int(32) </w:t>
      </w:r>
      <w:r>
        <w:t>vertOffN</w:t>
      </w:r>
      <w:r>
        <w:rPr>
          <w:rFonts w:hint="eastAsia"/>
        </w:rPr>
        <w:t>;</w:t>
      </w:r>
      <w:r>
        <w:br/>
      </w:r>
      <w:r>
        <w:tab/>
        <w:t>unsigned int(32) vertOffD;</w:t>
      </w:r>
      <w:r>
        <w:br/>
      </w:r>
      <w:r>
        <w:br/>
        <w:t>}</w:t>
      </w:r>
    </w:p>
    <w:p w14:paraId="1596B89E" w14:textId="56129D53" w:rsidR="00671C2A" w:rsidRDefault="00671C2A" w:rsidP="00173739">
      <w:pPr>
        <w:spacing w:after="200"/>
        <w:rPr>
          <w:i/>
          <w:iCs/>
          <w:lang w:val="en-GB"/>
        </w:rPr>
      </w:pPr>
      <w:r>
        <w:rPr>
          <w:i/>
          <w:iCs/>
          <w:lang w:val="en-GB"/>
        </w:rPr>
        <w:t>to</w:t>
      </w:r>
    </w:p>
    <w:p w14:paraId="06E4B0EB" w14:textId="273828D5" w:rsidR="00671C2A" w:rsidRDefault="00671C2A" w:rsidP="00671C2A">
      <w:pPr>
        <w:pStyle w:val="code"/>
      </w:pPr>
      <w:r>
        <w:lastRenderedPageBreak/>
        <w:t>class CleanApertureBox extends Box('clap'){</w:t>
      </w:r>
      <w:r>
        <w:br/>
      </w:r>
      <w:r>
        <w:tab/>
      </w:r>
      <w:r>
        <w:rPr>
          <w:rFonts w:hint="eastAsia"/>
        </w:rPr>
        <w:t xml:space="preserve">unsigned int(32) </w:t>
      </w:r>
      <w:r>
        <w:t>cleanApertureWidthN</w:t>
      </w:r>
      <w:r>
        <w:rPr>
          <w:rFonts w:hint="eastAsia"/>
        </w:rPr>
        <w:t>;</w:t>
      </w:r>
      <w:r>
        <w:br/>
      </w:r>
      <w:r>
        <w:tab/>
        <w:t>unsigned int(32) cleanApertureWidthD;</w:t>
      </w:r>
      <w:r>
        <w:br/>
      </w:r>
      <w:r>
        <w:br/>
      </w:r>
      <w:r>
        <w:tab/>
      </w:r>
      <w:r>
        <w:rPr>
          <w:rFonts w:hint="eastAsia"/>
        </w:rPr>
        <w:t xml:space="preserve">unsigned int(32) </w:t>
      </w:r>
      <w:r>
        <w:t>cleanApertureHeightN</w:t>
      </w:r>
      <w:r>
        <w:rPr>
          <w:rFonts w:hint="eastAsia"/>
        </w:rPr>
        <w:t>;</w:t>
      </w:r>
      <w:r>
        <w:br/>
      </w:r>
      <w:r>
        <w:tab/>
        <w:t>unsigned int(32) cleanApertureHeightD;</w:t>
      </w:r>
      <w:r>
        <w:br/>
      </w:r>
      <w:r>
        <w:br/>
      </w:r>
      <w:r>
        <w:br/>
      </w:r>
      <w:r>
        <w:tab/>
      </w:r>
      <w:r>
        <w:rPr>
          <w:rFonts w:hint="eastAsia"/>
        </w:rPr>
        <w:t xml:space="preserve">signed int(32) </w:t>
      </w:r>
      <w:r>
        <w:t xml:space="preserve">  horizOffN</w:t>
      </w:r>
      <w:r>
        <w:rPr>
          <w:rFonts w:hint="eastAsia"/>
        </w:rPr>
        <w:t>;</w:t>
      </w:r>
      <w:r>
        <w:br/>
      </w:r>
      <w:r>
        <w:tab/>
        <w:t>unsigned int(32) horizOffD;</w:t>
      </w:r>
      <w:r>
        <w:br/>
      </w:r>
      <w:r>
        <w:br/>
      </w:r>
      <w:r>
        <w:br/>
      </w:r>
      <w:r>
        <w:tab/>
      </w:r>
      <w:r>
        <w:rPr>
          <w:rFonts w:hint="eastAsia"/>
        </w:rPr>
        <w:t xml:space="preserve">signed int(32) </w:t>
      </w:r>
      <w:r>
        <w:t xml:space="preserve">  vertOffN</w:t>
      </w:r>
      <w:r>
        <w:rPr>
          <w:rFonts w:hint="eastAsia"/>
        </w:rPr>
        <w:t>;</w:t>
      </w:r>
      <w:r>
        <w:br/>
      </w:r>
      <w:r>
        <w:tab/>
        <w:t>unsigned int(32) vertOffD;</w:t>
      </w:r>
      <w:r>
        <w:br/>
      </w:r>
      <w:r>
        <w:br/>
        <w:t>}</w:t>
      </w:r>
    </w:p>
    <w:p w14:paraId="7D560DD6" w14:textId="24248C1E" w:rsidR="002C40B9" w:rsidRDefault="002C40B9" w:rsidP="00173739">
      <w:pPr>
        <w:spacing w:after="200"/>
        <w:rPr>
          <w:i/>
          <w:iCs/>
          <w:lang w:val="en-GB"/>
        </w:rPr>
      </w:pPr>
      <w:r>
        <w:rPr>
          <w:i/>
          <w:iCs/>
          <w:lang w:val="en-GB"/>
        </w:rPr>
        <w:t>In 12.2.4.1 change</w:t>
      </w:r>
    </w:p>
    <w:p w14:paraId="2E569153" w14:textId="6A1CC2B2" w:rsidR="004C268D" w:rsidRPr="00101C5D" w:rsidRDefault="004C268D" w:rsidP="004C268D">
      <w:pPr>
        <w:pStyle w:val="Atom"/>
        <w:rPr>
          <w:rFonts w:eastAsia="SimSun"/>
          <w:b/>
          <w:lang w:eastAsia="zh-CN"/>
        </w:rPr>
      </w:pPr>
      <w:r w:rsidRPr="007079FD">
        <w:t>Box Type:</w:t>
      </w:r>
      <w:r w:rsidRPr="007079FD">
        <w:tab/>
      </w:r>
      <w:r w:rsidRPr="007079FD">
        <w:rPr>
          <w:rFonts w:ascii="Courier New" w:hAnsi="Courier New" w:cs="Courier New"/>
        </w:rPr>
        <w:t>'</w:t>
      </w:r>
      <w:proofErr w:type="spellStart"/>
      <w:r w:rsidRPr="007079FD">
        <w:rPr>
          <w:rFonts w:ascii="Courier New" w:hAnsi="Courier New" w:cs="Courier New"/>
        </w:rPr>
        <w:t>chnl</w:t>
      </w:r>
      <w:proofErr w:type="spellEnd"/>
      <w:r w:rsidRPr="007079FD">
        <w:rPr>
          <w:rFonts w:ascii="Courier New" w:hAnsi="Courier New" w:cs="Courier New"/>
        </w:rPr>
        <w:t>'</w:t>
      </w:r>
      <w:r w:rsidRPr="007079FD">
        <w:rPr>
          <w:rFonts w:ascii="Courier New" w:hAnsi="Courier New" w:cs="Courier New"/>
        </w:rPr>
        <w:br/>
      </w:r>
      <w:r w:rsidRPr="007079FD">
        <w:t>Container:</w:t>
      </w:r>
      <w:r w:rsidRPr="007079FD">
        <w:tab/>
      </w:r>
      <w:r w:rsidRPr="00116B5F">
        <w:rPr>
          <w:rFonts w:ascii="Courier New" w:hAnsi="Courier New" w:cs="Courier New"/>
          <w:rPrChange w:id="1522" w:author="Czelhan, Bernd" w:date="2022-01-27T13:05:00Z">
            <w:rPr/>
          </w:rPrChange>
        </w:rPr>
        <w:t>Audio sample entry</w:t>
      </w:r>
      <w:ins w:id="1523" w:author="Ingo Hofmann" w:date="2022-01-19T16:04:00Z">
        <w:r w:rsidR="00A341C0">
          <w:t xml:space="preserve">, </w:t>
        </w:r>
        <w:proofErr w:type="spellStart"/>
        <w:r w:rsidR="00A341C0" w:rsidRPr="00116B5F">
          <w:rPr>
            <w:rFonts w:ascii="Courier New" w:hAnsi="Courier New" w:cs="Courier New"/>
            <w:rPrChange w:id="1524" w:author="Czelhan, Bernd" w:date="2022-01-27T13:05:00Z">
              <w:rPr>
                <w:rFonts w:ascii="Courier" w:hAnsi="Courier"/>
              </w:rPr>
            </w:rPrChange>
          </w:rPr>
          <w:t>AudioObjectBox</w:t>
        </w:r>
      </w:ins>
      <w:proofErr w:type="spellEnd"/>
      <w:r w:rsidRPr="007079FD">
        <w:t xml:space="preserve"> </w:t>
      </w:r>
      <w:r w:rsidRPr="007079FD">
        <w:rPr>
          <w:highlight w:val="lightGray"/>
        </w:rPr>
        <w:t xml:space="preserve">or </w:t>
      </w:r>
      <w:proofErr w:type="spellStart"/>
      <w:r w:rsidR="007079FD" w:rsidRPr="00101C5D">
        <w:rPr>
          <w:rFonts w:ascii="Courier New" w:hAnsi="Courier New" w:cs="Courier New"/>
        </w:rPr>
        <w:t>PreselectionInformationBox</w:t>
      </w:r>
      <w:proofErr w:type="spellEnd"/>
      <w:r w:rsidRPr="007079FD">
        <w:br/>
        <w:t>Mandatory:</w:t>
      </w:r>
      <w:r w:rsidRPr="007079FD">
        <w:tab/>
        <w:t>No</w:t>
      </w:r>
      <w:r w:rsidRPr="007079FD">
        <w:br/>
        <w:t>Quantity:</w:t>
      </w:r>
      <w:r w:rsidRPr="007079FD">
        <w:tab/>
        <w:t>Zero or one</w:t>
      </w:r>
    </w:p>
    <w:p w14:paraId="76D31E2A" w14:textId="41E15A68" w:rsidR="003B7206" w:rsidRDefault="003B7206" w:rsidP="00173739">
      <w:pPr>
        <w:spacing w:after="200"/>
        <w:rPr>
          <w:i/>
          <w:iCs/>
          <w:lang w:val="en-GB"/>
        </w:rPr>
      </w:pPr>
      <w:r>
        <w:rPr>
          <w:i/>
          <w:iCs/>
          <w:lang w:val="en-GB"/>
        </w:rPr>
        <w:t>In 12.4.1 change</w:t>
      </w:r>
    </w:p>
    <w:p w14:paraId="1C39227A" w14:textId="77777777" w:rsidR="003B7206" w:rsidRPr="003176D3" w:rsidRDefault="003B7206" w:rsidP="003B7206">
      <w:pPr>
        <w:rPr>
          <w:lang w:val="en-GB"/>
        </w:rPr>
      </w:pPr>
      <w:r w:rsidRPr="003176D3">
        <w:rPr>
          <w:lang w:val="en-GB"/>
        </w:rPr>
        <w:t>Hint tracks are used to describe elementary stream data in the file. Each protocol or each family of related protocols has its own hint track format. A server hint track format and a reception hint track format for the same protocol are distinguishable from the associated four character code of the sample description entry. In other words, a different four character code is used for a server hint track and a reception hint track of the same protocol. The syntax of the server hint track format and the reception hint track format for the same protocol should be the same or compatible so that a reception hint track can be used for re-sending of the stream provided that the potential degradations of the received streams are handled appropriately. Most protocols will need only one sample description format for each track.</w:t>
      </w:r>
    </w:p>
    <w:p w14:paraId="56EC677A" w14:textId="77777777" w:rsidR="003B7206" w:rsidRPr="003176D3" w:rsidRDefault="003B7206" w:rsidP="003B7206">
      <w:pPr>
        <w:rPr>
          <w:lang w:val="en-GB"/>
        </w:rPr>
      </w:pPr>
      <w:r w:rsidRPr="003176D3">
        <w:rPr>
          <w:lang w:val="en-GB"/>
        </w:rPr>
        <w:t>Servers find their hint tracks by first finding all hint tracks, and then looking within that set for server hint tracks using their protocol (sample description format). If there are choices at this point, then the server chooses on the basis of preferred protocol or by comparing features in the hint track header or other protocol-specific information in the sample descriptions. Particularly in the absence of server hint tracks, servers may also use reception hint tracks of their protocol. However, servers should handle potential degradations of the received stream described by the used reception hint track appropriately.</w:t>
      </w:r>
    </w:p>
    <w:p w14:paraId="7C7AB0D9" w14:textId="77777777" w:rsidR="003B7206" w:rsidRDefault="003B7206" w:rsidP="00173739">
      <w:pPr>
        <w:spacing w:after="200"/>
        <w:rPr>
          <w:i/>
          <w:iCs/>
          <w:lang w:val="en-GB"/>
        </w:rPr>
      </w:pPr>
      <w:r>
        <w:rPr>
          <w:i/>
          <w:iCs/>
          <w:lang w:val="en-GB"/>
        </w:rPr>
        <w:t>to</w:t>
      </w:r>
    </w:p>
    <w:p w14:paraId="09DF6FDF" w14:textId="172190B4" w:rsidR="003B7206" w:rsidRPr="003176D3" w:rsidRDefault="003B7206" w:rsidP="003B7206">
      <w:pPr>
        <w:rPr>
          <w:lang w:val="en-GB"/>
        </w:rPr>
      </w:pPr>
      <w:r w:rsidRPr="003176D3">
        <w:rPr>
          <w:lang w:val="en-GB"/>
        </w:rPr>
        <w:t xml:space="preserve">Hint tracks are used to describe elementary stream data in the file. Each protocol or each family of related protocols has its own hint track format. A server hint track format and a reception hint track format for the same protocol are distinguishable from the associated four character code of the sample entry. In other words, a different four character code is used for a server hint track and a reception hint track of the same protocol. The syntax of the server hint track format and the reception hint track format for the same protocol should be the same or compatible so that a reception hint track can be used for re-sending of the stream provided that the potential </w:t>
      </w:r>
      <w:r w:rsidRPr="003176D3">
        <w:rPr>
          <w:lang w:val="en-GB"/>
        </w:rPr>
        <w:lastRenderedPageBreak/>
        <w:t xml:space="preserve">degradations of the received streams are handled appropriately. Most protocols will need only one sample </w:t>
      </w:r>
      <w:r>
        <w:rPr>
          <w:lang w:val="en-GB"/>
        </w:rPr>
        <w:t>entry</w:t>
      </w:r>
      <w:r w:rsidRPr="003176D3">
        <w:rPr>
          <w:lang w:val="en-GB"/>
        </w:rPr>
        <w:t xml:space="preserve"> format for each track.</w:t>
      </w:r>
    </w:p>
    <w:p w14:paraId="5BD36BF1" w14:textId="41B90C5E" w:rsidR="003B7206" w:rsidRPr="003176D3" w:rsidRDefault="003B7206" w:rsidP="003B7206">
      <w:pPr>
        <w:rPr>
          <w:lang w:val="en-GB"/>
        </w:rPr>
      </w:pPr>
      <w:r w:rsidRPr="003176D3">
        <w:rPr>
          <w:lang w:val="en-GB"/>
        </w:rPr>
        <w:t>Servers find their hint tracks by first finding all hint tracks, and then looking within that set for server hint tracks using their protocol (</w:t>
      </w:r>
      <w:r>
        <w:rPr>
          <w:lang w:val="en-GB"/>
        </w:rPr>
        <w:t xml:space="preserve">identified by the </w:t>
      </w:r>
      <w:r w:rsidRPr="003176D3">
        <w:rPr>
          <w:lang w:val="en-GB"/>
        </w:rPr>
        <w:t xml:space="preserve">sample </w:t>
      </w:r>
      <w:r>
        <w:rPr>
          <w:lang w:val="en-GB"/>
        </w:rPr>
        <w:t>entry</w:t>
      </w:r>
      <w:r w:rsidRPr="003176D3">
        <w:rPr>
          <w:lang w:val="en-GB"/>
        </w:rPr>
        <w:t xml:space="preserve">). If there are choices at this point, then the server chooses on the basis of preferred protocol or by comparing features in the hint track header or other protocol-specific information in the sample </w:t>
      </w:r>
      <w:r w:rsidR="00F87A9C">
        <w:rPr>
          <w:lang w:val="en-GB"/>
        </w:rPr>
        <w:t>entries</w:t>
      </w:r>
      <w:r w:rsidRPr="003176D3">
        <w:rPr>
          <w:lang w:val="en-GB"/>
        </w:rPr>
        <w:t>. Particularly in the absence of server hint tracks, servers may also use reception hint tracks of their protocol. However, servers should handle potential degradations of the received stream described by the used reception hint track appropriately.</w:t>
      </w:r>
    </w:p>
    <w:p w14:paraId="6BBE0820" w14:textId="77777777" w:rsidR="00F87A9C" w:rsidRDefault="00F87A9C" w:rsidP="00173739">
      <w:pPr>
        <w:spacing w:after="200"/>
        <w:rPr>
          <w:i/>
          <w:iCs/>
          <w:lang w:val="en-GB"/>
        </w:rPr>
      </w:pPr>
      <w:r>
        <w:rPr>
          <w:i/>
          <w:iCs/>
          <w:lang w:val="en-GB"/>
        </w:rPr>
        <w:t>In 12.4.4.1 change</w:t>
      </w:r>
    </w:p>
    <w:p w14:paraId="7C9E398C" w14:textId="77777777" w:rsidR="00F87A9C" w:rsidRPr="003176D3" w:rsidRDefault="00F87A9C" w:rsidP="00F87A9C">
      <w:pPr>
        <w:rPr>
          <w:lang w:val="en-GB"/>
        </w:rPr>
      </w:pPr>
      <w:r w:rsidRPr="003176D3">
        <w:rPr>
          <w:lang w:val="en-GB"/>
        </w:rPr>
        <w:t>For hint tracks, the sample description contains appropriate declarative data for the streaming protocol being used, and the format of the hint track. The definition of the sample description is specific to the protocol.</w:t>
      </w:r>
    </w:p>
    <w:p w14:paraId="5D12A44C" w14:textId="77777777" w:rsidR="00F87A9C" w:rsidRPr="003176D3" w:rsidRDefault="00F87A9C" w:rsidP="00F87A9C">
      <w:pPr>
        <w:rPr>
          <w:lang w:val="en-GB"/>
        </w:rPr>
      </w:pPr>
      <w:r w:rsidRPr="003176D3">
        <w:rPr>
          <w:lang w:val="en-GB"/>
        </w:rPr>
        <w:t>The ‘protocol’ and ‘</w:t>
      </w:r>
      <w:proofErr w:type="spellStart"/>
      <w:r w:rsidRPr="003176D3">
        <w:rPr>
          <w:lang w:val="en-GB"/>
        </w:rPr>
        <w:t>codingname</w:t>
      </w:r>
      <w:proofErr w:type="spellEnd"/>
      <w:r w:rsidRPr="003176D3">
        <w:rPr>
          <w:lang w:val="en-GB"/>
        </w:rPr>
        <w:t xml:space="preserve">’ fields are registered identifiers that uniquely identify the streaming protocol or compression format decoder to be used. A given protocol or </w:t>
      </w:r>
      <w:proofErr w:type="spellStart"/>
      <w:r w:rsidRPr="003176D3">
        <w:rPr>
          <w:lang w:val="en-GB"/>
        </w:rPr>
        <w:t>codingname</w:t>
      </w:r>
      <w:proofErr w:type="spellEnd"/>
      <w:r w:rsidRPr="003176D3">
        <w:rPr>
          <w:lang w:val="en-GB"/>
        </w:rPr>
        <w:t xml:space="preserve"> may have optional or required extensions to the sample description (e.g. codec initialization parameters). All such extensions shall be within boxes; these boxes occur after the required fields. Unrecognized boxes shall be ignored.</w:t>
      </w:r>
    </w:p>
    <w:p w14:paraId="2CCB23A3" w14:textId="77777777" w:rsidR="00F87A9C" w:rsidRDefault="00F87A9C" w:rsidP="00173739">
      <w:pPr>
        <w:spacing w:after="200"/>
        <w:rPr>
          <w:i/>
          <w:iCs/>
          <w:lang w:val="en-GB"/>
        </w:rPr>
      </w:pPr>
      <w:r>
        <w:rPr>
          <w:i/>
          <w:iCs/>
          <w:lang w:val="en-GB"/>
        </w:rPr>
        <w:t>to</w:t>
      </w:r>
    </w:p>
    <w:p w14:paraId="2161073C" w14:textId="1CB37C14" w:rsidR="00F87A9C" w:rsidRPr="003176D3" w:rsidRDefault="00F87A9C" w:rsidP="00F87A9C">
      <w:pPr>
        <w:rPr>
          <w:lang w:val="en-GB"/>
        </w:rPr>
      </w:pPr>
      <w:r w:rsidRPr="003176D3">
        <w:rPr>
          <w:lang w:val="en-GB"/>
        </w:rPr>
        <w:t xml:space="preserve">For hint tracks, the sample </w:t>
      </w:r>
      <w:r>
        <w:rPr>
          <w:lang w:val="en-GB"/>
        </w:rPr>
        <w:t>entry</w:t>
      </w:r>
      <w:r w:rsidRPr="003176D3">
        <w:rPr>
          <w:lang w:val="en-GB"/>
        </w:rPr>
        <w:t xml:space="preserve"> contains appropriate declarative data for the streaming protocol being used, and the format of the hint track. The definition of the sample </w:t>
      </w:r>
      <w:r>
        <w:rPr>
          <w:lang w:val="en-GB"/>
        </w:rPr>
        <w:t>entry</w:t>
      </w:r>
      <w:r w:rsidRPr="003176D3">
        <w:rPr>
          <w:lang w:val="en-GB"/>
        </w:rPr>
        <w:t xml:space="preserve"> is specific to the protocol.</w:t>
      </w:r>
    </w:p>
    <w:p w14:paraId="225F5A3F" w14:textId="3BB45660" w:rsidR="00F87A9C" w:rsidRPr="003176D3" w:rsidRDefault="00F87A9C" w:rsidP="00F87A9C">
      <w:pPr>
        <w:rPr>
          <w:lang w:val="en-GB"/>
        </w:rPr>
      </w:pPr>
      <w:r w:rsidRPr="003176D3">
        <w:rPr>
          <w:lang w:val="en-GB"/>
        </w:rPr>
        <w:t xml:space="preserve">The </w:t>
      </w:r>
      <w:r w:rsidRPr="00F94F22">
        <w:rPr>
          <w:rFonts w:ascii="Courier New" w:hAnsi="Courier New" w:cs="Courier New"/>
          <w:lang w:val="en-GB"/>
        </w:rPr>
        <w:t>protocol</w:t>
      </w:r>
      <w:r w:rsidRPr="003176D3">
        <w:rPr>
          <w:lang w:val="en-GB"/>
        </w:rPr>
        <w:t xml:space="preserve"> </w:t>
      </w:r>
      <w:r>
        <w:rPr>
          <w:lang w:val="en-GB"/>
        </w:rPr>
        <w:t>(</w:t>
      </w:r>
      <w:proofErr w:type="spellStart"/>
      <w:r w:rsidRPr="00F94F22">
        <w:rPr>
          <w:rFonts w:ascii="Courier New" w:hAnsi="Courier New" w:cs="Courier New"/>
          <w:lang w:val="en-GB"/>
        </w:rPr>
        <w:t>codingname</w:t>
      </w:r>
      <w:proofErr w:type="spellEnd"/>
      <w:r>
        <w:rPr>
          <w:rFonts w:ascii="Courier New" w:hAnsi="Courier New" w:cs="Courier New"/>
          <w:lang w:val="en-GB"/>
        </w:rPr>
        <w:t>)</w:t>
      </w:r>
      <w:r w:rsidRPr="003176D3">
        <w:rPr>
          <w:lang w:val="en-GB"/>
        </w:rPr>
        <w:t xml:space="preserve"> field </w:t>
      </w:r>
      <w:r>
        <w:rPr>
          <w:lang w:val="en-GB"/>
        </w:rPr>
        <w:t>is a</w:t>
      </w:r>
      <w:r w:rsidRPr="003176D3">
        <w:rPr>
          <w:lang w:val="en-GB"/>
        </w:rPr>
        <w:t xml:space="preserve"> registered identifier that uniquely identif</w:t>
      </w:r>
      <w:r>
        <w:rPr>
          <w:lang w:val="en-GB"/>
        </w:rPr>
        <w:t>ies</w:t>
      </w:r>
      <w:r w:rsidRPr="003176D3">
        <w:rPr>
          <w:lang w:val="en-GB"/>
        </w:rPr>
        <w:t xml:space="preserve"> the streaming protocol or compression format decoder to be used. A given </w:t>
      </w:r>
      <w:r w:rsidRPr="00F87A9C">
        <w:rPr>
          <w:lang w:val="en-GB"/>
        </w:rPr>
        <w:t>protocol</w:t>
      </w:r>
      <w:r w:rsidRPr="003176D3">
        <w:rPr>
          <w:lang w:val="en-GB"/>
        </w:rPr>
        <w:t xml:space="preserve"> may have optional or required extensions to the sample </w:t>
      </w:r>
      <w:r>
        <w:rPr>
          <w:lang w:val="en-GB"/>
        </w:rPr>
        <w:t>entry</w:t>
      </w:r>
      <w:r w:rsidRPr="003176D3">
        <w:rPr>
          <w:lang w:val="en-GB"/>
        </w:rPr>
        <w:t xml:space="preserve"> (e.g. codec initialization parameters). All such extensions shall be within boxes; these boxes occur after the required fields. Unrecognized boxes shall be ignored.</w:t>
      </w:r>
    </w:p>
    <w:p w14:paraId="4A242051" w14:textId="77777777" w:rsidR="00F87A9C" w:rsidRDefault="00F87A9C" w:rsidP="00173739">
      <w:pPr>
        <w:spacing w:after="200"/>
        <w:rPr>
          <w:i/>
          <w:iCs/>
          <w:lang w:val="en-GB"/>
        </w:rPr>
      </w:pPr>
      <w:r>
        <w:rPr>
          <w:i/>
          <w:iCs/>
          <w:lang w:val="en-GB"/>
        </w:rPr>
        <w:t>In A.4 change</w:t>
      </w:r>
    </w:p>
    <w:p w14:paraId="71876816" w14:textId="77777777" w:rsidR="00F87A9C" w:rsidRDefault="00F87A9C" w:rsidP="00173739">
      <w:pPr>
        <w:spacing w:after="200"/>
        <w:rPr>
          <w:lang w:val="en-GB"/>
        </w:rPr>
      </w:pPr>
      <w:r w:rsidRPr="003176D3">
        <w:rPr>
          <w:lang w:val="en-GB"/>
        </w:rPr>
        <w:t xml:space="preserve">Each track has one or more </w:t>
      </w:r>
      <w:r w:rsidRPr="003176D3">
        <w:rPr>
          <w:b/>
          <w:lang w:val="en-GB"/>
        </w:rPr>
        <w:t>sample description</w:t>
      </w:r>
      <w:r w:rsidRPr="003176D3">
        <w:rPr>
          <w:lang w:val="en-GB"/>
        </w:rPr>
        <w:t>s; each sample in the track is tied to a description by reference.</w:t>
      </w:r>
    </w:p>
    <w:p w14:paraId="2CCFED8E" w14:textId="77777777" w:rsidR="00F87A9C" w:rsidRDefault="00F87A9C" w:rsidP="00173739">
      <w:pPr>
        <w:spacing w:after="200"/>
        <w:rPr>
          <w:lang w:val="en-GB"/>
        </w:rPr>
      </w:pPr>
      <w:r>
        <w:rPr>
          <w:lang w:val="en-GB"/>
        </w:rPr>
        <w:t>to</w:t>
      </w:r>
    </w:p>
    <w:p w14:paraId="1ACCD26E" w14:textId="2D57BF50" w:rsidR="00F87A9C" w:rsidRDefault="00F87A9C" w:rsidP="00173739">
      <w:pPr>
        <w:spacing w:after="200"/>
        <w:rPr>
          <w:lang w:val="en-GB"/>
        </w:rPr>
      </w:pPr>
      <w:r w:rsidRPr="003176D3">
        <w:rPr>
          <w:lang w:val="en-GB"/>
        </w:rPr>
        <w:t xml:space="preserve">Each track has one or more </w:t>
      </w:r>
      <w:r w:rsidRPr="003176D3">
        <w:rPr>
          <w:b/>
          <w:lang w:val="en-GB"/>
        </w:rPr>
        <w:t xml:space="preserve">sample </w:t>
      </w:r>
      <w:r>
        <w:rPr>
          <w:b/>
          <w:lang w:val="en-GB"/>
        </w:rPr>
        <w:t>entries</w:t>
      </w:r>
      <w:r w:rsidRPr="003176D3">
        <w:rPr>
          <w:lang w:val="en-GB"/>
        </w:rPr>
        <w:t>; each sample in the track is tied to a</w:t>
      </w:r>
      <w:r>
        <w:rPr>
          <w:lang w:val="en-GB"/>
        </w:rPr>
        <w:t>n entry</w:t>
      </w:r>
      <w:r w:rsidRPr="003176D3">
        <w:rPr>
          <w:lang w:val="en-GB"/>
        </w:rPr>
        <w:t xml:space="preserve"> by reference.</w:t>
      </w:r>
    </w:p>
    <w:p w14:paraId="3C3457EF" w14:textId="77777777" w:rsidR="00F87A9C" w:rsidRDefault="00F87A9C" w:rsidP="00173739">
      <w:pPr>
        <w:spacing w:after="200"/>
        <w:rPr>
          <w:i/>
          <w:iCs/>
          <w:lang w:val="en-GB"/>
        </w:rPr>
      </w:pPr>
      <w:r>
        <w:rPr>
          <w:i/>
          <w:iCs/>
          <w:lang w:val="en-GB"/>
        </w:rPr>
        <w:t>In A.10 change</w:t>
      </w:r>
    </w:p>
    <w:p w14:paraId="6409D255" w14:textId="77777777" w:rsidR="00F87A9C" w:rsidRDefault="00F87A9C" w:rsidP="00173739">
      <w:pPr>
        <w:spacing w:after="200"/>
        <w:rPr>
          <w:lang w:val="en-GB"/>
        </w:rPr>
      </w:pPr>
      <w:r w:rsidRPr="003176D3">
        <w:rPr>
          <w:lang w:val="en-GB"/>
        </w:rPr>
        <w:t xml:space="preserve">The basic 'shape' of the movie is set in initial </w:t>
      </w:r>
      <w:r w:rsidRPr="00A3770E">
        <w:rPr>
          <w:rStyle w:val="codeChar"/>
        </w:rPr>
        <w:t>MovieBox</w:t>
      </w:r>
      <w:r w:rsidRPr="003176D3">
        <w:rPr>
          <w:lang w:val="en-GB"/>
        </w:rPr>
        <w:t>: the number of tracks, the available sample descriptions, width, height, composition, and so on.</w:t>
      </w:r>
    </w:p>
    <w:p w14:paraId="1C8FD7BD" w14:textId="0F41A2A8" w:rsidR="00F87A9C" w:rsidRDefault="00F87A9C" w:rsidP="00173739">
      <w:pPr>
        <w:spacing w:after="200"/>
        <w:rPr>
          <w:i/>
          <w:iCs/>
          <w:lang w:val="en-GB"/>
        </w:rPr>
      </w:pPr>
      <w:r>
        <w:rPr>
          <w:i/>
          <w:iCs/>
          <w:lang w:val="en-GB"/>
        </w:rPr>
        <w:t>to</w:t>
      </w:r>
    </w:p>
    <w:p w14:paraId="7E0995C3" w14:textId="1A5326DF" w:rsidR="00F87A9C" w:rsidRDefault="00F87A9C" w:rsidP="00173739">
      <w:pPr>
        <w:spacing w:after="200"/>
        <w:rPr>
          <w:lang w:val="en-GB"/>
        </w:rPr>
      </w:pPr>
      <w:r w:rsidRPr="003176D3">
        <w:rPr>
          <w:lang w:val="en-GB"/>
        </w:rPr>
        <w:t xml:space="preserve">The basic 'shape' of the movie is set in initial </w:t>
      </w:r>
      <w:r w:rsidRPr="00A3770E">
        <w:rPr>
          <w:rStyle w:val="codeChar"/>
        </w:rPr>
        <w:t>MovieBox</w:t>
      </w:r>
      <w:r w:rsidRPr="003176D3">
        <w:rPr>
          <w:lang w:val="en-GB"/>
        </w:rPr>
        <w:t xml:space="preserve">: the number of tracks, the available sample </w:t>
      </w:r>
      <w:r>
        <w:rPr>
          <w:lang w:val="en-GB"/>
        </w:rPr>
        <w:t>entries</w:t>
      </w:r>
      <w:r w:rsidRPr="003176D3">
        <w:rPr>
          <w:lang w:val="en-GB"/>
        </w:rPr>
        <w:t>, width, height, composition, and so on.</w:t>
      </w:r>
    </w:p>
    <w:p w14:paraId="50F958B1" w14:textId="77777777" w:rsidR="00F87A9C" w:rsidRDefault="00F87A9C" w:rsidP="00173739">
      <w:pPr>
        <w:spacing w:after="200"/>
        <w:rPr>
          <w:i/>
          <w:iCs/>
          <w:lang w:val="en-GB"/>
        </w:rPr>
      </w:pPr>
      <w:r>
        <w:rPr>
          <w:i/>
          <w:iCs/>
          <w:lang w:val="en-GB"/>
        </w:rPr>
        <w:lastRenderedPageBreak/>
        <w:t>In B.2.2 change</w:t>
      </w:r>
    </w:p>
    <w:p w14:paraId="6595DD9A" w14:textId="77777777" w:rsidR="00F87A9C" w:rsidRDefault="00F87A9C" w:rsidP="00173739">
      <w:pPr>
        <w:spacing w:after="200"/>
        <w:rPr>
          <w:lang w:val="en-GB"/>
        </w:rPr>
      </w:pPr>
      <w:r w:rsidRPr="003176D3">
        <w:rPr>
          <w:lang w:val="en-GB"/>
        </w:rPr>
        <w:t>These operations might include the obvious reading tracks, finding the data and timing for samples, and their sample description and track type, and so on.</w:t>
      </w:r>
    </w:p>
    <w:p w14:paraId="3BE364FE" w14:textId="77777777" w:rsidR="00F87A9C" w:rsidRPr="00F87A9C" w:rsidRDefault="00F87A9C" w:rsidP="00173739">
      <w:pPr>
        <w:spacing w:after="200"/>
        <w:rPr>
          <w:i/>
          <w:iCs/>
          <w:lang w:val="en-GB"/>
        </w:rPr>
      </w:pPr>
      <w:r w:rsidRPr="00F87A9C">
        <w:rPr>
          <w:i/>
          <w:iCs/>
          <w:lang w:val="en-GB"/>
        </w:rPr>
        <w:t>to</w:t>
      </w:r>
    </w:p>
    <w:p w14:paraId="0E376DA1" w14:textId="03070571" w:rsidR="00F87A9C" w:rsidRDefault="00F87A9C" w:rsidP="00173739">
      <w:pPr>
        <w:spacing w:after="200"/>
        <w:rPr>
          <w:lang w:val="en-GB"/>
        </w:rPr>
      </w:pPr>
      <w:r w:rsidRPr="003176D3">
        <w:rPr>
          <w:lang w:val="en-GB"/>
        </w:rPr>
        <w:t xml:space="preserve">These operations might include the obvious reading tracks, finding the data and timing for samples, and their sample </w:t>
      </w:r>
      <w:r>
        <w:rPr>
          <w:lang w:val="en-GB"/>
        </w:rPr>
        <w:t>entry</w:t>
      </w:r>
      <w:r w:rsidRPr="003176D3">
        <w:rPr>
          <w:lang w:val="en-GB"/>
        </w:rPr>
        <w:t xml:space="preserve"> and track type, and so on.</w:t>
      </w:r>
    </w:p>
    <w:p w14:paraId="25083933" w14:textId="77777777" w:rsidR="00F87A9C" w:rsidRDefault="00F87A9C" w:rsidP="00173739">
      <w:pPr>
        <w:spacing w:after="200"/>
        <w:rPr>
          <w:i/>
          <w:iCs/>
          <w:lang w:val="en-GB"/>
        </w:rPr>
      </w:pPr>
      <w:r>
        <w:rPr>
          <w:i/>
          <w:iCs/>
          <w:lang w:val="en-GB"/>
        </w:rPr>
        <w:t>In Annex D replace</w:t>
      </w:r>
    </w:p>
    <w:p w14:paraId="00859190" w14:textId="77777777" w:rsidR="00F87A9C" w:rsidRDefault="00F87A9C" w:rsidP="00173739">
      <w:pPr>
        <w:spacing w:after="200"/>
        <w:rPr>
          <w:lang w:val="en-GB"/>
        </w:rPr>
      </w:pPr>
      <w:r w:rsidRPr="003176D3">
        <w:rPr>
          <w:lang w:val="en-GB"/>
        </w:rPr>
        <w:t>File format sample description and sample format identifiers (also known as codec names).</w:t>
      </w:r>
    </w:p>
    <w:p w14:paraId="5513616E" w14:textId="77777777" w:rsidR="00F87A9C" w:rsidRPr="00F87A9C" w:rsidRDefault="00F87A9C" w:rsidP="00173739">
      <w:pPr>
        <w:spacing w:after="200"/>
        <w:rPr>
          <w:i/>
          <w:iCs/>
          <w:lang w:val="en-GB"/>
        </w:rPr>
      </w:pPr>
      <w:r w:rsidRPr="00F87A9C">
        <w:rPr>
          <w:i/>
          <w:iCs/>
          <w:lang w:val="en-GB"/>
        </w:rPr>
        <w:t>with</w:t>
      </w:r>
    </w:p>
    <w:p w14:paraId="48B4F138" w14:textId="3F687E04" w:rsidR="00F87A9C" w:rsidRDefault="00F87A9C" w:rsidP="00173739">
      <w:pPr>
        <w:spacing w:after="200"/>
        <w:rPr>
          <w:lang w:val="en-GB"/>
        </w:rPr>
      </w:pPr>
      <w:r w:rsidRPr="003176D3">
        <w:rPr>
          <w:lang w:val="en-GB"/>
        </w:rPr>
        <w:t xml:space="preserve">File format sample </w:t>
      </w:r>
      <w:r>
        <w:rPr>
          <w:lang w:val="en-GB"/>
        </w:rPr>
        <w:t>entry</w:t>
      </w:r>
      <w:r w:rsidRPr="003176D3">
        <w:rPr>
          <w:lang w:val="en-GB"/>
        </w:rPr>
        <w:t xml:space="preserve"> and sample format identifiers (also known as codec names).</w:t>
      </w:r>
    </w:p>
    <w:p w14:paraId="77CE006F" w14:textId="77777777" w:rsidR="00F87A9C" w:rsidRDefault="00F87A9C" w:rsidP="00173739">
      <w:pPr>
        <w:spacing w:after="200"/>
        <w:rPr>
          <w:i/>
          <w:iCs/>
          <w:lang w:val="en-GB"/>
        </w:rPr>
      </w:pPr>
      <w:r>
        <w:rPr>
          <w:i/>
          <w:iCs/>
          <w:lang w:val="en-GB"/>
        </w:rPr>
        <w:t>In E.2 change</w:t>
      </w:r>
    </w:p>
    <w:tbl>
      <w:tblPr>
        <w:tblW w:w="8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609"/>
        <w:gridCol w:w="600"/>
        <w:gridCol w:w="600"/>
        <w:gridCol w:w="600"/>
        <w:gridCol w:w="700"/>
        <w:gridCol w:w="600"/>
        <w:gridCol w:w="4861"/>
      </w:tblGrid>
      <w:tr w:rsidR="00F87A9C" w:rsidRPr="00103C18" w14:paraId="6D387CD3" w14:textId="77777777" w:rsidTr="00E029B8">
        <w:trPr>
          <w:jc w:val="center"/>
        </w:trPr>
        <w:tc>
          <w:tcPr>
            <w:tcW w:w="609" w:type="dxa"/>
          </w:tcPr>
          <w:p w14:paraId="34F3908B" w14:textId="77777777" w:rsidR="00F87A9C" w:rsidRPr="005577A8" w:rsidRDefault="00F87A9C" w:rsidP="00E029B8">
            <w:pPr>
              <w:spacing w:after="0" w:line="220" w:lineRule="exact"/>
              <w:jc w:val="left"/>
              <w:rPr>
                <w:rFonts w:ascii="Courier New" w:eastAsia="Arial" w:hAnsi="Courier New" w:cs="Courier New"/>
                <w:noProof/>
                <w:color w:val="000000"/>
                <w:sz w:val="18"/>
                <w:lang w:bidi="x-none"/>
              </w:rPr>
            </w:pPr>
          </w:p>
        </w:tc>
        <w:tc>
          <w:tcPr>
            <w:tcW w:w="600" w:type="dxa"/>
          </w:tcPr>
          <w:p w14:paraId="7EFD05D3" w14:textId="77777777" w:rsidR="00F87A9C" w:rsidRPr="005577A8" w:rsidRDefault="00F87A9C" w:rsidP="00E029B8">
            <w:pPr>
              <w:spacing w:after="0" w:line="220" w:lineRule="exact"/>
              <w:jc w:val="left"/>
              <w:rPr>
                <w:rFonts w:ascii="Courier New" w:eastAsia="Arial" w:hAnsi="Courier New" w:cs="Courier New"/>
                <w:noProof/>
                <w:color w:val="000000"/>
                <w:sz w:val="18"/>
                <w:lang w:bidi="x-none"/>
              </w:rPr>
            </w:pPr>
          </w:p>
        </w:tc>
        <w:tc>
          <w:tcPr>
            <w:tcW w:w="600" w:type="dxa"/>
          </w:tcPr>
          <w:p w14:paraId="4BD56DFB" w14:textId="77777777" w:rsidR="00F87A9C" w:rsidRPr="005577A8" w:rsidRDefault="00F87A9C" w:rsidP="00E029B8">
            <w:pPr>
              <w:spacing w:after="0" w:line="220" w:lineRule="exact"/>
              <w:jc w:val="left"/>
              <w:rPr>
                <w:rFonts w:ascii="Courier New" w:eastAsia="Arial" w:hAnsi="Courier New" w:cs="Courier New"/>
                <w:noProof/>
                <w:color w:val="000000"/>
                <w:sz w:val="18"/>
                <w:lang w:bidi="x-none"/>
              </w:rPr>
            </w:pPr>
          </w:p>
        </w:tc>
        <w:tc>
          <w:tcPr>
            <w:tcW w:w="600" w:type="dxa"/>
          </w:tcPr>
          <w:p w14:paraId="55E9199D" w14:textId="77777777" w:rsidR="00F87A9C" w:rsidRPr="005577A8" w:rsidRDefault="00F87A9C" w:rsidP="00E029B8">
            <w:pPr>
              <w:spacing w:after="0" w:line="220" w:lineRule="exact"/>
              <w:jc w:val="left"/>
              <w:rPr>
                <w:rFonts w:ascii="Courier New" w:eastAsia="Arial" w:hAnsi="Courier New" w:cs="Courier New"/>
                <w:noProof/>
                <w:color w:val="000000"/>
                <w:sz w:val="18"/>
                <w:lang w:bidi="x-none"/>
              </w:rPr>
            </w:pPr>
          </w:p>
        </w:tc>
        <w:tc>
          <w:tcPr>
            <w:tcW w:w="700" w:type="dxa"/>
          </w:tcPr>
          <w:p w14:paraId="6A88774C" w14:textId="77777777" w:rsidR="00F87A9C" w:rsidRPr="005577A8" w:rsidRDefault="00F87A9C" w:rsidP="00E029B8">
            <w:pPr>
              <w:spacing w:after="0" w:line="220" w:lineRule="exact"/>
              <w:jc w:val="left"/>
              <w:rPr>
                <w:rFonts w:ascii="Courier New" w:eastAsia="Arial" w:hAnsi="Courier New" w:cs="Courier New"/>
                <w:noProof/>
                <w:color w:val="000000"/>
                <w:sz w:val="18"/>
                <w:lang w:val="en-GB" w:bidi="x-none"/>
              </w:rPr>
            </w:pPr>
          </w:p>
        </w:tc>
        <w:tc>
          <w:tcPr>
            <w:tcW w:w="600" w:type="dxa"/>
          </w:tcPr>
          <w:p w14:paraId="10558198" w14:textId="77777777" w:rsidR="00F87A9C" w:rsidRPr="005577A8" w:rsidRDefault="00F87A9C" w:rsidP="00E029B8">
            <w:pPr>
              <w:spacing w:after="0" w:line="220" w:lineRule="exact"/>
              <w:jc w:val="left"/>
              <w:rPr>
                <w:rStyle w:val="codeChar"/>
                <w:rFonts w:cs="Courier New"/>
              </w:rPr>
            </w:pPr>
            <w:r w:rsidRPr="005577A8">
              <w:rPr>
                <w:rStyle w:val="codeChar"/>
                <w:rFonts w:cs="Courier New"/>
              </w:rPr>
              <w:t>stsd</w:t>
            </w:r>
          </w:p>
        </w:tc>
        <w:tc>
          <w:tcPr>
            <w:tcW w:w="4861" w:type="dxa"/>
          </w:tcPr>
          <w:p w14:paraId="3B5955AC" w14:textId="77777777" w:rsidR="00F87A9C" w:rsidRPr="006F5BB6" w:rsidRDefault="00F87A9C" w:rsidP="00E029B8">
            <w:pPr>
              <w:spacing w:after="0" w:line="220" w:lineRule="exact"/>
              <w:jc w:val="left"/>
              <w:rPr>
                <w:rFonts w:eastAsia="Arial"/>
                <w:i/>
                <w:color w:val="000000"/>
                <w:sz w:val="18"/>
                <w:lang w:val="en-GB" w:bidi="x-none"/>
              </w:rPr>
            </w:pPr>
            <w:r w:rsidRPr="006F5BB6">
              <w:rPr>
                <w:rFonts w:eastAsia="Arial"/>
                <w:i/>
                <w:color w:val="000000"/>
                <w:sz w:val="18"/>
                <w:lang w:val="en-GB" w:bidi="x-none"/>
              </w:rPr>
              <w:t>sample descriptions (codec types, initialization etc.)</w:t>
            </w:r>
          </w:p>
        </w:tc>
      </w:tr>
    </w:tbl>
    <w:p w14:paraId="01AF94DE" w14:textId="77777777" w:rsidR="00F87A9C" w:rsidRDefault="00F87A9C" w:rsidP="00173739">
      <w:pPr>
        <w:spacing w:after="200"/>
        <w:rPr>
          <w:i/>
          <w:iCs/>
          <w:lang w:val="en-GB"/>
        </w:rPr>
      </w:pPr>
    </w:p>
    <w:p w14:paraId="495DA7D2" w14:textId="77777777" w:rsidR="00F87A9C" w:rsidRDefault="00F87A9C" w:rsidP="00173739">
      <w:pPr>
        <w:spacing w:after="200"/>
        <w:rPr>
          <w:i/>
          <w:iCs/>
          <w:lang w:val="en-GB"/>
        </w:rPr>
      </w:pPr>
      <w:r>
        <w:rPr>
          <w:i/>
          <w:iCs/>
          <w:lang w:val="en-GB"/>
        </w:rPr>
        <w:t>to</w:t>
      </w:r>
    </w:p>
    <w:tbl>
      <w:tblPr>
        <w:tblW w:w="8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609"/>
        <w:gridCol w:w="600"/>
        <w:gridCol w:w="600"/>
        <w:gridCol w:w="600"/>
        <w:gridCol w:w="700"/>
        <w:gridCol w:w="600"/>
        <w:gridCol w:w="4861"/>
      </w:tblGrid>
      <w:tr w:rsidR="00F87A9C" w:rsidRPr="00103C18" w14:paraId="2BBBDD22" w14:textId="77777777" w:rsidTr="00E029B8">
        <w:trPr>
          <w:jc w:val="center"/>
        </w:trPr>
        <w:tc>
          <w:tcPr>
            <w:tcW w:w="609" w:type="dxa"/>
          </w:tcPr>
          <w:p w14:paraId="28FC0A8B" w14:textId="77777777" w:rsidR="00F87A9C" w:rsidRPr="005577A8" w:rsidRDefault="00F87A9C" w:rsidP="00E029B8">
            <w:pPr>
              <w:spacing w:after="0" w:line="220" w:lineRule="exact"/>
              <w:jc w:val="left"/>
              <w:rPr>
                <w:rFonts w:ascii="Courier New" w:eastAsia="Arial" w:hAnsi="Courier New" w:cs="Courier New"/>
                <w:noProof/>
                <w:color w:val="000000"/>
                <w:sz w:val="18"/>
                <w:lang w:bidi="x-none"/>
              </w:rPr>
            </w:pPr>
          </w:p>
        </w:tc>
        <w:tc>
          <w:tcPr>
            <w:tcW w:w="600" w:type="dxa"/>
          </w:tcPr>
          <w:p w14:paraId="682D3582" w14:textId="77777777" w:rsidR="00F87A9C" w:rsidRPr="005577A8" w:rsidRDefault="00F87A9C" w:rsidP="00E029B8">
            <w:pPr>
              <w:spacing w:after="0" w:line="220" w:lineRule="exact"/>
              <w:jc w:val="left"/>
              <w:rPr>
                <w:rFonts w:ascii="Courier New" w:eastAsia="Arial" w:hAnsi="Courier New" w:cs="Courier New"/>
                <w:noProof/>
                <w:color w:val="000000"/>
                <w:sz w:val="18"/>
                <w:lang w:bidi="x-none"/>
              </w:rPr>
            </w:pPr>
          </w:p>
        </w:tc>
        <w:tc>
          <w:tcPr>
            <w:tcW w:w="600" w:type="dxa"/>
          </w:tcPr>
          <w:p w14:paraId="296AB337" w14:textId="77777777" w:rsidR="00F87A9C" w:rsidRPr="005577A8" w:rsidRDefault="00F87A9C" w:rsidP="00E029B8">
            <w:pPr>
              <w:spacing w:after="0" w:line="220" w:lineRule="exact"/>
              <w:jc w:val="left"/>
              <w:rPr>
                <w:rFonts w:ascii="Courier New" w:eastAsia="Arial" w:hAnsi="Courier New" w:cs="Courier New"/>
                <w:noProof/>
                <w:color w:val="000000"/>
                <w:sz w:val="18"/>
                <w:lang w:bidi="x-none"/>
              </w:rPr>
            </w:pPr>
          </w:p>
        </w:tc>
        <w:tc>
          <w:tcPr>
            <w:tcW w:w="600" w:type="dxa"/>
          </w:tcPr>
          <w:p w14:paraId="7D6A0989" w14:textId="77777777" w:rsidR="00F87A9C" w:rsidRPr="005577A8" w:rsidRDefault="00F87A9C" w:rsidP="00E029B8">
            <w:pPr>
              <w:spacing w:after="0" w:line="220" w:lineRule="exact"/>
              <w:jc w:val="left"/>
              <w:rPr>
                <w:rFonts w:ascii="Courier New" w:eastAsia="Arial" w:hAnsi="Courier New" w:cs="Courier New"/>
                <w:noProof/>
                <w:color w:val="000000"/>
                <w:sz w:val="18"/>
                <w:lang w:bidi="x-none"/>
              </w:rPr>
            </w:pPr>
          </w:p>
        </w:tc>
        <w:tc>
          <w:tcPr>
            <w:tcW w:w="700" w:type="dxa"/>
          </w:tcPr>
          <w:p w14:paraId="67FCD4B0" w14:textId="77777777" w:rsidR="00F87A9C" w:rsidRPr="005577A8" w:rsidRDefault="00F87A9C" w:rsidP="00E029B8">
            <w:pPr>
              <w:spacing w:after="0" w:line="220" w:lineRule="exact"/>
              <w:jc w:val="left"/>
              <w:rPr>
                <w:rFonts w:ascii="Courier New" w:eastAsia="Arial" w:hAnsi="Courier New" w:cs="Courier New"/>
                <w:noProof/>
                <w:color w:val="000000"/>
                <w:sz w:val="18"/>
                <w:lang w:val="en-GB" w:bidi="x-none"/>
              </w:rPr>
            </w:pPr>
          </w:p>
        </w:tc>
        <w:tc>
          <w:tcPr>
            <w:tcW w:w="600" w:type="dxa"/>
          </w:tcPr>
          <w:p w14:paraId="697850F5" w14:textId="77777777" w:rsidR="00F87A9C" w:rsidRPr="005577A8" w:rsidRDefault="00F87A9C" w:rsidP="00E029B8">
            <w:pPr>
              <w:spacing w:after="0" w:line="220" w:lineRule="exact"/>
              <w:jc w:val="left"/>
              <w:rPr>
                <w:rStyle w:val="codeChar"/>
                <w:rFonts w:cs="Courier New"/>
              </w:rPr>
            </w:pPr>
            <w:r w:rsidRPr="005577A8">
              <w:rPr>
                <w:rStyle w:val="codeChar"/>
                <w:rFonts w:cs="Courier New"/>
              </w:rPr>
              <w:t>stsd</w:t>
            </w:r>
          </w:p>
        </w:tc>
        <w:tc>
          <w:tcPr>
            <w:tcW w:w="4861" w:type="dxa"/>
          </w:tcPr>
          <w:p w14:paraId="47C6ABDB" w14:textId="26B7419D" w:rsidR="00F87A9C" w:rsidRPr="006F5BB6" w:rsidRDefault="00F87A9C" w:rsidP="00E029B8">
            <w:pPr>
              <w:spacing w:after="0" w:line="220" w:lineRule="exact"/>
              <w:jc w:val="left"/>
              <w:rPr>
                <w:rFonts w:eastAsia="Arial"/>
                <w:i/>
                <w:color w:val="000000"/>
                <w:sz w:val="18"/>
                <w:lang w:val="en-GB" w:bidi="x-none"/>
              </w:rPr>
            </w:pPr>
            <w:r w:rsidRPr="006F5BB6">
              <w:rPr>
                <w:rFonts w:eastAsia="Arial"/>
                <w:i/>
                <w:color w:val="000000"/>
                <w:sz w:val="18"/>
                <w:lang w:val="en-GB" w:bidi="x-none"/>
              </w:rPr>
              <w:t xml:space="preserve">sample </w:t>
            </w:r>
            <w:r w:rsidR="00AA3123">
              <w:rPr>
                <w:rFonts w:eastAsia="Arial"/>
                <w:i/>
                <w:color w:val="000000"/>
                <w:sz w:val="18"/>
                <w:lang w:val="en-GB" w:bidi="x-none"/>
              </w:rPr>
              <w:t>description</w:t>
            </w:r>
            <w:r w:rsidRPr="006F5BB6">
              <w:rPr>
                <w:rFonts w:eastAsia="Arial"/>
                <w:i/>
                <w:color w:val="000000"/>
                <w:sz w:val="18"/>
                <w:lang w:val="en-GB" w:bidi="x-none"/>
              </w:rPr>
              <w:t xml:space="preserve"> (codec types, initialization etc.)</w:t>
            </w:r>
          </w:p>
        </w:tc>
      </w:tr>
    </w:tbl>
    <w:p w14:paraId="6E0A9F82" w14:textId="77777777" w:rsidR="00F87A9C" w:rsidRDefault="00F87A9C" w:rsidP="00173739">
      <w:pPr>
        <w:spacing w:after="200"/>
        <w:rPr>
          <w:i/>
          <w:iCs/>
          <w:lang w:val="en-GB"/>
        </w:rPr>
      </w:pPr>
    </w:p>
    <w:p w14:paraId="0964B3FA" w14:textId="6BE5E838" w:rsidR="000E78B9" w:rsidRPr="00173739" w:rsidRDefault="000E78B9" w:rsidP="00173739">
      <w:pPr>
        <w:spacing w:after="200"/>
        <w:rPr>
          <w:lang w:val="en-GB"/>
        </w:rPr>
      </w:pPr>
      <w:r>
        <w:rPr>
          <w:i/>
          <w:iCs/>
          <w:lang w:val="en-GB"/>
        </w:rPr>
        <w:t>In E.10, replace the bullet "Recognizing incomplete tracks" with</w:t>
      </w:r>
    </w:p>
    <w:p w14:paraId="25071B0E" w14:textId="77777777" w:rsidR="000E78B9" w:rsidRPr="000E78B9" w:rsidRDefault="000E78B9" w:rsidP="000E78B9">
      <w:pPr>
        <w:numPr>
          <w:ilvl w:val="0"/>
          <w:numId w:val="25"/>
        </w:numPr>
        <w:spacing w:after="200" w:line="276" w:lineRule="auto"/>
        <w:contextualSpacing/>
        <w:rPr>
          <w:rFonts w:eastAsia="Times New Roman"/>
          <w:lang w:val="en-GB"/>
        </w:rPr>
      </w:pPr>
      <w:r w:rsidRPr="000E78B9">
        <w:rPr>
          <w:lang w:val="en-GB"/>
        </w:rPr>
        <w:t xml:space="preserve">Recognizing incomplete tracks by detecting the following sample entries for incomplete tracks: </w:t>
      </w:r>
      <w:r w:rsidRPr="000E78B9">
        <w:rPr>
          <w:rStyle w:val="codeChar"/>
        </w:rPr>
        <w:t xml:space="preserve">'icpv', 'icpa', 'icpt', 'icps', 'icph', 'icpp', 'icp3' </w:t>
      </w:r>
      <w:r w:rsidRPr="00A7512A">
        <w:rPr>
          <w:lang w:val="en-US"/>
        </w:rPr>
        <w:t>and</w:t>
      </w:r>
      <w:r w:rsidRPr="000E78B9">
        <w:rPr>
          <w:rStyle w:val="codeChar"/>
        </w:rPr>
        <w:t xml:space="preserve"> 'icpm'.</w:t>
      </w:r>
    </w:p>
    <w:p w14:paraId="1CA5BE8E" w14:textId="53266C4D" w:rsidR="000E78B9" w:rsidRPr="003B219F" w:rsidRDefault="008959B3" w:rsidP="00F94F22">
      <w:pPr>
        <w:pStyle w:val="Note"/>
        <w:rPr>
          <w:lang w:val="en-GB"/>
        </w:rPr>
      </w:pPr>
      <w:r>
        <w:rPr>
          <w:lang w:val="en-GB"/>
        </w:rPr>
        <w:t>NOTE</w:t>
      </w:r>
      <w:r w:rsidRPr="000E78B9">
        <w:rPr>
          <w:lang w:val="en-GB"/>
        </w:rPr>
        <w:t xml:space="preserve"> </w:t>
      </w:r>
      <w:r w:rsidR="000E78B9" w:rsidRPr="000E78B9">
        <w:rPr>
          <w:lang w:val="en-GB"/>
        </w:rPr>
        <w:tab/>
        <w:t xml:space="preserve">The process of detecting when a track becomes incomplete (before the transformation specified in subclause </w:t>
      </w:r>
      <w:commentRangeStart w:id="1525"/>
      <w:r w:rsidR="000E78B9" w:rsidRPr="000E78B9">
        <w:rPr>
          <w:lang w:val="en-GB"/>
        </w:rPr>
        <w:t>8.17.2</w:t>
      </w:r>
      <w:commentRangeEnd w:id="1525"/>
      <w:r w:rsidR="003B7206">
        <w:rPr>
          <w:rStyle w:val="CommentReference"/>
        </w:rPr>
        <w:commentReference w:id="1525"/>
      </w:r>
      <w:r w:rsidR="000E78B9" w:rsidRPr="000E78B9">
        <w:rPr>
          <w:lang w:val="en-GB"/>
        </w:rPr>
        <w:t>) and handling incomplete tracks in playback are outside the scope of this specification.</w:t>
      </w:r>
    </w:p>
    <w:p w14:paraId="7AA3BD57" w14:textId="69A02600" w:rsidR="00925C2F" w:rsidRPr="000E78B9" w:rsidRDefault="000E78B9" w:rsidP="00925C2F">
      <w:pPr>
        <w:rPr>
          <w:i/>
          <w:iCs/>
          <w:lang w:val="en-GB"/>
        </w:rPr>
      </w:pPr>
      <w:r w:rsidRPr="000E78B9">
        <w:rPr>
          <w:i/>
          <w:iCs/>
          <w:lang w:val="en-GB"/>
        </w:rPr>
        <w:t>In E.14, after</w:t>
      </w:r>
    </w:p>
    <w:p w14:paraId="0C637DE3" w14:textId="7E5B72C7" w:rsidR="000E78B9" w:rsidRPr="00A7512A" w:rsidRDefault="000E78B9" w:rsidP="000E78B9">
      <w:pPr>
        <w:rPr>
          <w:rFonts w:eastAsia="TimesNewRomanPSMT"/>
          <w:lang w:val="en-US"/>
        </w:rPr>
      </w:pPr>
      <w:r w:rsidRPr="00A7512A">
        <w:rPr>
          <w:rFonts w:eastAsia="TimesNewRomanPSMT" w:cs="TimesNewRomanPSMT"/>
          <w:lang w:val="en-US"/>
        </w:rPr>
        <w:t>T</w:t>
      </w:r>
      <w:r w:rsidRPr="00A7512A">
        <w:rPr>
          <w:rFonts w:eastAsia="TimesNewRomanPSMT"/>
          <w:lang w:val="en-US"/>
        </w:rPr>
        <w:t xml:space="preserve">he brand </w:t>
      </w:r>
      <w:r w:rsidRPr="00A7512A">
        <w:rPr>
          <w:rFonts w:cs="Courier"/>
          <w:lang w:val="en-US"/>
        </w:rPr>
        <w:t>'</w:t>
      </w:r>
      <w:r w:rsidRPr="00A3770E">
        <w:rPr>
          <w:rStyle w:val="codeChar"/>
        </w:rPr>
        <w:t>isob</w:t>
      </w:r>
      <w:r w:rsidRPr="00A7512A">
        <w:rPr>
          <w:rFonts w:cs="Courier"/>
          <w:lang w:val="en-US"/>
        </w:rPr>
        <w:t>'</w:t>
      </w:r>
      <w:r w:rsidRPr="00A7512A">
        <w:rPr>
          <w:rFonts w:eastAsia="TimesNewRomanPSMT"/>
          <w:lang w:val="en-US"/>
        </w:rPr>
        <w:t xml:space="preserve"> requires support for all features of the </w:t>
      </w:r>
      <w:r w:rsidRPr="00A7512A">
        <w:rPr>
          <w:rFonts w:cs="Courier"/>
          <w:lang w:val="en-US"/>
        </w:rPr>
        <w:t>'</w:t>
      </w:r>
      <w:r w:rsidRPr="00A3770E">
        <w:rPr>
          <w:rStyle w:val="codeChar"/>
        </w:rPr>
        <w:t>isoa</w:t>
      </w:r>
      <w:r w:rsidRPr="00A7512A">
        <w:rPr>
          <w:rFonts w:cs="Courier"/>
          <w:lang w:val="en-US"/>
        </w:rPr>
        <w:t>'</w:t>
      </w:r>
      <w:r w:rsidRPr="00A7512A">
        <w:rPr>
          <w:rFonts w:eastAsia="TimesNewRomanPSMT"/>
          <w:lang w:val="en-US"/>
        </w:rPr>
        <w:t xml:space="preserve"> brand.</w:t>
      </w:r>
    </w:p>
    <w:p w14:paraId="5BE761A4" w14:textId="4F4F14C3" w:rsidR="000E78B9" w:rsidRPr="000E78B9" w:rsidRDefault="000E78B9" w:rsidP="00925C2F">
      <w:pPr>
        <w:rPr>
          <w:i/>
          <w:iCs/>
          <w:lang w:val="en-GB"/>
        </w:rPr>
      </w:pPr>
      <w:r w:rsidRPr="000E78B9">
        <w:rPr>
          <w:i/>
          <w:iCs/>
          <w:lang w:val="en-GB"/>
        </w:rPr>
        <w:t>insert</w:t>
      </w:r>
    </w:p>
    <w:p w14:paraId="306A999E" w14:textId="77777777" w:rsidR="000E78B9" w:rsidRPr="000E78B9" w:rsidRDefault="000E78B9" w:rsidP="000E78B9">
      <w:pPr>
        <w:rPr>
          <w:lang w:val="en-GB"/>
        </w:rPr>
      </w:pPr>
      <w:r w:rsidRPr="000E78B9">
        <w:rPr>
          <w:lang w:val="en-GB"/>
        </w:rPr>
        <w:t>Support for the following boxes is required under this brand: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584"/>
        <w:gridCol w:w="584"/>
        <w:gridCol w:w="584"/>
        <w:gridCol w:w="584"/>
        <w:gridCol w:w="794"/>
        <w:gridCol w:w="584"/>
        <w:gridCol w:w="375"/>
        <w:gridCol w:w="785"/>
        <w:gridCol w:w="4050"/>
      </w:tblGrid>
      <w:tr w:rsidR="000E78B9" w:rsidRPr="00103C18" w14:paraId="64B99D0F" w14:textId="77777777" w:rsidTr="00E029B8">
        <w:trPr>
          <w:jc w:val="center"/>
        </w:trPr>
        <w:tc>
          <w:tcPr>
            <w:tcW w:w="584" w:type="dxa"/>
            <w:tcBorders>
              <w:top w:val="single" w:sz="4" w:space="0" w:color="auto"/>
              <w:left w:val="single" w:sz="4" w:space="0" w:color="auto"/>
              <w:bottom w:val="single" w:sz="4" w:space="0" w:color="auto"/>
              <w:right w:val="single" w:sz="4" w:space="0" w:color="auto"/>
            </w:tcBorders>
          </w:tcPr>
          <w:p w14:paraId="04941B58" w14:textId="77777777" w:rsidR="000E78B9" w:rsidRPr="000E78B9" w:rsidRDefault="000E78B9" w:rsidP="00E029B8">
            <w:pPr>
              <w:pStyle w:val="arial"/>
              <w:keepNext/>
              <w:suppressAutoHyphens/>
              <w:spacing w:after="0"/>
              <w:outlineLvl w:val="1"/>
              <w:rPr>
                <w:rStyle w:val="codeChar"/>
                <w:rFonts w:ascii="Cambria" w:hAnsi="Cambria"/>
              </w:rPr>
            </w:pPr>
          </w:p>
        </w:tc>
        <w:tc>
          <w:tcPr>
            <w:tcW w:w="584" w:type="dxa"/>
            <w:tcBorders>
              <w:top w:val="single" w:sz="4" w:space="0" w:color="auto"/>
              <w:left w:val="single" w:sz="4" w:space="0" w:color="auto"/>
              <w:bottom w:val="single" w:sz="4" w:space="0" w:color="auto"/>
              <w:right w:val="single" w:sz="4" w:space="0" w:color="auto"/>
            </w:tcBorders>
          </w:tcPr>
          <w:p w14:paraId="40E9A362" w14:textId="77777777" w:rsidR="000E78B9" w:rsidRPr="000E78B9" w:rsidRDefault="000E78B9" w:rsidP="00E029B8">
            <w:pPr>
              <w:pStyle w:val="arial"/>
              <w:keepNext/>
              <w:suppressAutoHyphens/>
              <w:spacing w:after="0"/>
              <w:outlineLvl w:val="6"/>
              <w:rPr>
                <w:rFonts w:ascii="Courier New" w:hAnsi="Courier New" w:cs="Courier New"/>
                <w:noProof/>
                <w:color w:val="auto"/>
                <w:szCs w:val="24"/>
                <w:lang w:eastAsia="ja-JP"/>
              </w:rPr>
            </w:pPr>
          </w:p>
        </w:tc>
        <w:tc>
          <w:tcPr>
            <w:tcW w:w="584" w:type="dxa"/>
            <w:tcBorders>
              <w:top w:val="single" w:sz="4" w:space="0" w:color="auto"/>
              <w:left w:val="single" w:sz="4" w:space="0" w:color="auto"/>
              <w:bottom w:val="single" w:sz="4" w:space="0" w:color="auto"/>
              <w:right w:val="single" w:sz="4" w:space="0" w:color="auto"/>
            </w:tcBorders>
          </w:tcPr>
          <w:p w14:paraId="5E2DCB14" w14:textId="77777777" w:rsidR="000E78B9" w:rsidRPr="000E78B9" w:rsidRDefault="000E78B9" w:rsidP="00E029B8">
            <w:pPr>
              <w:pStyle w:val="arial"/>
              <w:keepNext/>
              <w:suppressAutoHyphens/>
              <w:spacing w:after="0"/>
              <w:outlineLvl w:val="1"/>
              <w:rPr>
                <w:rFonts w:ascii="Cambria" w:eastAsia="MS Mincho" w:hAnsi="Cambria" w:cs="Arial"/>
                <w:noProof/>
                <w:color w:val="auto"/>
                <w:szCs w:val="24"/>
                <w:lang w:eastAsia="ja-JP"/>
              </w:rPr>
            </w:pPr>
            <w:r w:rsidRPr="000E78B9">
              <w:rPr>
                <w:rFonts w:ascii="Courier New" w:hAnsi="Courier New" w:cs="Courier New"/>
                <w:noProof/>
                <w:color w:val="auto"/>
                <w:szCs w:val="24"/>
                <w:lang w:eastAsia="ja-JP"/>
              </w:rPr>
              <w:t>ttyp</w:t>
            </w:r>
          </w:p>
        </w:tc>
        <w:tc>
          <w:tcPr>
            <w:tcW w:w="584" w:type="dxa"/>
            <w:tcBorders>
              <w:top w:val="single" w:sz="4" w:space="0" w:color="auto"/>
              <w:left w:val="single" w:sz="4" w:space="0" w:color="auto"/>
              <w:bottom w:val="single" w:sz="4" w:space="0" w:color="auto"/>
              <w:right w:val="single" w:sz="4" w:space="0" w:color="auto"/>
            </w:tcBorders>
          </w:tcPr>
          <w:p w14:paraId="1DD4AE5C" w14:textId="77777777" w:rsidR="000E78B9" w:rsidRPr="000E78B9" w:rsidRDefault="000E78B9" w:rsidP="00E029B8">
            <w:pPr>
              <w:pStyle w:val="arial"/>
              <w:spacing w:after="0"/>
              <w:rPr>
                <w:rFonts w:ascii="Cambria" w:hAnsi="Cambria" w:cs="Arial"/>
                <w:noProof/>
                <w:color w:val="auto"/>
                <w:szCs w:val="24"/>
              </w:rPr>
            </w:pPr>
          </w:p>
        </w:tc>
        <w:tc>
          <w:tcPr>
            <w:tcW w:w="794" w:type="dxa"/>
            <w:tcBorders>
              <w:top w:val="single" w:sz="4" w:space="0" w:color="auto"/>
              <w:left w:val="single" w:sz="4" w:space="0" w:color="auto"/>
              <w:bottom w:val="single" w:sz="4" w:space="0" w:color="auto"/>
              <w:right w:val="single" w:sz="4" w:space="0" w:color="auto"/>
            </w:tcBorders>
          </w:tcPr>
          <w:p w14:paraId="0331CF13" w14:textId="77777777" w:rsidR="000E78B9" w:rsidRPr="000E78B9" w:rsidRDefault="000E78B9" w:rsidP="00E029B8">
            <w:pPr>
              <w:pStyle w:val="arial"/>
              <w:keepNext/>
              <w:suppressAutoHyphens/>
              <w:spacing w:after="0"/>
              <w:outlineLvl w:val="1"/>
              <w:rPr>
                <w:rFonts w:ascii="Cambria" w:hAnsi="Cambria" w:cs="Arial"/>
                <w:noProof/>
                <w:color w:val="auto"/>
                <w:szCs w:val="24"/>
              </w:rPr>
            </w:pPr>
          </w:p>
        </w:tc>
        <w:tc>
          <w:tcPr>
            <w:tcW w:w="584" w:type="dxa"/>
            <w:tcBorders>
              <w:top w:val="single" w:sz="4" w:space="0" w:color="auto"/>
              <w:left w:val="single" w:sz="4" w:space="0" w:color="auto"/>
              <w:bottom w:val="single" w:sz="4" w:space="0" w:color="auto"/>
              <w:right w:val="single" w:sz="4" w:space="0" w:color="auto"/>
            </w:tcBorders>
          </w:tcPr>
          <w:p w14:paraId="28E1C29A" w14:textId="77777777" w:rsidR="000E78B9" w:rsidRPr="000E78B9" w:rsidRDefault="000E78B9" w:rsidP="00E029B8">
            <w:pPr>
              <w:pStyle w:val="arial"/>
              <w:spacing w:after="0"/>
              <w:rPr>
                <w:rFonts w:ascii="Cambria" w:hAnsi="Cambria" w:cs="Arial"/>
                <w:noProof/>
                <w:color w:val="auto"/>
                <w:szCs w:val="24"/>
              </w:rPr>
            </w:pPr>
          </w:p>
        </w:tc>
        <w:tc>
          <w:tcPr>
            <w:tcW w:w="375" w:type="dxa"/>
            <w:tcBorders>
              <w:top w:val="single" w:sz="4" w:space="0" w:color="auto"/>
              <w:left w:val="single" w:sz="4" w:space="0" w:color="auto"/>
              <w:bottom w:val="single" w:sz="4" w:space="0" w:color="auto"/>
              <w:right w:val="single" w:sz="4" w:space="0" w:color="auto"/>
            </w:tcBorders>
          </w:tcPr>
          <w:p w14:paraId="77F35859" w14:textId="77777777" w:rsidR="000E78B9" w:rsidRPr="000E78B9" w:rsidRDefault="000E78B9" w:rsidP="00E029B8">
            <w:pPr>
              <w:pStyle w:val="arial"/>
              <w:keepNext/>
              <w:suppressAutoHyphens/>
              <w:spacing w:after="0"/>
              <w:outlineLvl w:val="1"/>
              <w:rPr>
                <w:rFonts w:ascii="Cambria" w:hAnsi="Cambria" w:cs="Arial"/>
                <w:color w:val="auto"/>
                <w:szCs w:val="24"/>
              </w:rPr>
            </w:pPr>
          </w:p>
        </w:tc>
        <w:tc>
          <w:tcPr>
            <w:tcW w:w="785" w:type="dxa"/>
            <w:tcBorders>
              <w:top w:val="single" w:sz="4" w:space="0" w:color="auto"/>
              <w:left w:val="single" w:sz="4" w:space="0" w:color="auto"/>
              <w:bottom w:val="single" w:sz="4" w:space="0" w:color="auto"/>
              <w:right w:val="single" w:sz="4" w:space="0" w:color="auto"/>
            </w:tcBorders>
          </w:tcPr>
          <w:p w14:paraId="4D914D56" w14:textId="77777777" w:rsidR="000E78B9" w:rsidRPr="000E78B9" w:rsidRDefault="000E78B9" w:rsidP="00E029B8">
            <w:pPr>
              <w:pStyle w:val="arial"/>
              <w:keepNext/>
              <w:suppressAutoHyphens/>
              <w:spacing w:after="0"/>
              <w:outlineLvl w:val="1"/>
              <w:rPr>
                <w:rStyle w:val="codeChar"/>
                <w:rFonts w:ascii="Cambria" w:eastAsia="MS Mincho" w:hAnsi="Cambria"/>
              </w:rPr>
            </w:pPr>
          </w:p>
        </w:tc>
        <w:tc>
          <w:tcPr>
            <w:tcW w:w="4050" w:type="dxa"/>
            <w:tcBorders>
              <w:top w:val="single" w:sz="4" w:space="0" w:color="auto"/>
              <w:left w:val="single" w:sz="4" w:space="0" w:color="auto"/>
              <w:bottom w:val="single" w:sz="4" w:space="0" w:color="auto"/>
              <w:right w:val="single" w:sz="4" w:space="0" w:color="auto"/>
            </w:tcBorders>
          </w:tcPr>
          <w:p w14:paraId="5A50B196" w14:textId="77777777" w:rsidR="000E78B9" w:rsidRPr="000E78B9" w:rsidRDefault="000E78B9" w:rsidP="00E029B8">
            <w:pPr>
              <w:pStyle w:val="arial"/>
              <w:keepNext/>
              <w:suppressAutoHyphens/>
              <w:spacing w:after="0"/>
              <w:outlineLvl w:val="6"/>
              <w:rPr>
                <w:rFonts w:ascii="Cambria" w:hAnsi="Cambria" w:cs="Arial"/>
                <w:i/>
                <w:color w:val="auto"/>
                <w:szCs w:val="24"/>
              </w:rPr>
            </w:pPr>
            <w:r w:rsidRPr="000E78B9">
              <w:rPr>
                <w:rFonts w:ascii="Cambria" w:hAnsi="Cambria" w:cs="Arial"/>
                <w:i/>
                <w:lang w:eastAsia="ja-JP"/>
              </w:rPr>
              <w:t>track type of the track</w:t>
            </w:r>
          </w:p>
        </w:tc>
      </w:tr>
      <w:tr w:rsidR="000E78B9" w:rsidRPr="006F5BB6" w14:paraId="2F0AF460" w14:textId="77777777" w:rsidTr="00E029B8">
        <w:trPr>
          <w:jc w:val="center"/>
        </w:trPr>
        <w:tc>
          <w:tcPr>
            <w:tcW w:w="584" w:type="dxa"/>
            <w:tcBorders>
              <w:top w:val="single" w:sz="4" w:space="0" w:color="auto"/>
              <w:left w:val="single" w:sz="4" w:space="0" w:color="auto"/>
              <w:bottom w:val="single" w:sz="4" w:space="0" w:color="auto"/>
              <w:right w:val="single" w:sz="4" w:space="0" w:color="auto"/>
            </w:tcBorders>
          </w:tcPr>
          <w:p w14:paraId="3FCB32EC" w14:textId="77777777" w:rsidR="000E78B9" w:rsidRPr="000E78B9" w:rsidRDefault="000E78B9" w:rsidP="00E029B8">
            <w:pPr>
              <w:pStyle w:val="arial"/>
              <w:keepNext/>
              <w:suppressAutoHyphens/>
              <w:spacing w:after="0"/>
              <w:outlineLvl w:val="1"/>
              <w:rPr>
                <w:rStyle w:val="codeChar"/>
              </w:rPr>
            </w:pPr>
          </w:p>
        </w:tc>
        <w:tc>
          <w:tcPr>
            <w:tcW w:w="584" w:type="dxa"/>
            <w:tcBorders>
              <w:top w:val="single" w:sz="4" w:space="0" w:color="auto"/>
              <w:left w:val="single" w:sz="4" w:space="0" w:color="auto"/>
              <w:bottom w:val="single" w:sz="4" w:space="0" w:color="auto"/>
              <w:right w:val="single" w:sz="4" w:space="0" w:color="auto"/>
            </w:tcBorders>
          </w:tcPr>
          <w:p w14:paraId="716D65D7" w14:textId="77777777" w:rsidR="000E78B9" w:rsidRPr="000E78B9" w:rsidRDefault="000E78B9" w:rsidP="00E029B8">
            <w:pPr>
              <w:pStyle w:val="arial"/>
              <w:keepNext/>
              <w:suppressAutoHyphens/>
              <w:spacing w:after="0"/>
              <w:outlineLvl w:val="6"/>
              <w:rPr>
                <w:rFonts w:ascii="Courier New" w:hAnsi="Courier New" w:cs="Courier New"/>
                <w:noProof/>
                <w:color w:val="auto"/>
                <w:szCs w:val="24"/>
                <w:lang w:eastAsia="ja-JP"/>
              </w:rPr>
            </w:pPr>
          </w:p>
        </w:tc>
        <w:tc>
          <w:tcPr>
            <w:tcW w:w="584" w:type="dxa"/>
            <w:tcBorders>
              <w:top w:val="single" w:sz="4" w:space="0" w:color="auto"/>
              <w:left w:val="single" w:sz="4" w:space="0" w:color="auto"/>
              <w:bottom w:val="single" w:sz="4" w:space="0" w:color="auto"/>
              <w:right w:val="single" w:sz="4" w:space="0" w:color="auto"/>
            </w:tcBorders>
          </w:tcPr>
          <w:p w14:paraId="0CE8EEB5" w14:textId="77777777" w:rsidR="000E78B9" w:rsidRPr="000E78B9" w:rsidRDefault="000E78B9" w:rsidP="00E029B8">
            <w:pPr>
              <w:pStyle w:val="arial"/>
              <w:keepNext/>
              <w:suppressAutoHyphens/>
              <w:spacing w:after="0"/>
              <w:outlineLvl w:val="1"/>
              <w:rPr>
                <w:rFonts w:ascii="Courier New" w:eastAsia="MS Mincho" w:hAnsi="Courier New" w:cs="Arial"/>
                <w:noProof/>
                <w:color w:val="auto"/>
                <w:szCs w:val="24"/>
                <w:lang w:eastAsia="ja-JP"/>
              </w:rPr>
            </w:pPr>
          </w:p>
        </w:tc>
        <w:tc>
          <w:tcPr>
            <w:tcW w:w="584" w:type="dxa"/>
            <w:tcBorders>
              <w:top w:val="single" w:sz="4" w:space="0" w:color="auto"/>
              <w:left w:val="single" w:sz="4" w:space="0" w:color="auto"/>
              <w:bottom w:val="single" w:sz="4" w:space="0" w:color="auto"/>
              <w:right w:val="single" w:sz="4" w:space="0" w:color="auto"/>
            </w:tcBorders>
          </w:tcPr>
          <w:p w14:paraId="5F1A4422" w14:textId="77777777" w:rsidR="000E78B9" w:rsidRPr="000E78B9" w:rsidRDefault="000E78B9" w:rsidP="00E029B8">
            <w:pPr>
              <w:pStyle w:val="arial"/>
              <w:keepNext/>
              <w:suppressAutoHyphens/>
              <w:spacing w:after="0"/>
              <w:outlineLvl w:val="1"/>
              <w:rPr>
                <w:rFonts w:ascii="Courier New" w:eastAsia="MS Mincho" w:hAnsi="Courier New" w:cs="Arial"/>
                <w:noProof/>
                <w:color w:val="auto"/>
                <w:szCs w:val="24"/>
                <w:lang w:eastAsia="ja-JP"/>
              </w:rPr>
            </w:pPr>
            <w:r w:rsidRPr="000E78B9">
              <w:rPr>
                <w:rFonts w:ascii="Courier New" w:hAnsi="Courier New" w:cs="Courier New"/>
                <w:noProof/>
                <w:color w:val="auto"/>
                <w:szCs w:val="24"/>
                <w:lang w:eastAsia="ja-JP"/>
              </w:rPr>
              <w:t>brnd</w:t>
            </w:r>
          </w:p>
        </w:tc>
        <w:tc>
          <w:tcPr>
            <w:tcW w:w="794" w:type="dxa"/>
            <w:tcBorders>
              <w:top w:val="single" w:sz="4" w:space="0" w:color="auto"/>
              <w:left w:val="single" w:sz="4" w:space="0" w:color="auto"/>
              <w:bottom w:val="single" w:sz="4" w:space="0" w:color="auto"/>
              <w:right w:val="single" w:sz="4" w:space="0" w:color="auto"/>
            </w:tcBorders>
          </w:tcPr>
          <w:p w14:paraId="0DB4B6E7" w14:textId="77777777" w:rsidR="000E78B9" w:rsidRPr="000E78B9" w:rsidRDefault="000E78B9" w:rsidP="00E029B8">
            <w:pPr>
              <w:pStyle w:val="arial"/>
              <w:keepNext/>
              <w:suppressAutoHyphens/>
              <w:spacing w:after="0"/>
              <w:outlineLvl w:val="1"/>
              <w:rPr>
                <w:rFonts w:ascii="Courier New" w:hAnsi="Courier New" w:cs="Arial"/>
                <w:noProof/>
                <w:color w:val="auto"/>
                <w:szCs w:val="24"/>
              </w:rPr>
            </w:pPr>
          </w:p>
        </w:tc>
        <w:tc>
          <w:tcPr>
            <w:tcW w:w="584" w:type="dxa"/>
            <w:tcBorders>
              <w:top w:val="single" w:sz="4" w:space="0" w:color="auto"/>
              <w:left w:val="single" w:sz="4" w:space="0" w:color="auto"/>
              <w:bottom w:val="single" w:sz="4" w:space="0" w:color="auto"/>
              <w:right w:val="single" w:sz="4" w:space="0" w:color="auto"/>
            </w:tcBorders>
          </w:tcPr>
          <w:p w14:paraId="68D97AA1" w14:textId="77777777" w:rsidR="000E78B9" w:rsidRPr="000E78B9" w:rsidRDefault="000E78B9" w:rsidP="00E029B8">
            <w:pPr>
              <w:pStyle w:val="arial"/>
              <w:keepNext/>
              <w:suppressAutoHyphens/>
              <w:spacing w:after="0"/>
              <w:outlineLvl w:val="1"/>
              <w:rPr>
                <w:rFonts w:ascii="Courier New" w:hAnsi="Courier New" w:cs="Arial"/>
                <w:noProof/>
                <w:color w:val="auto"/>
                <w:szCs w:val="24"/>
              </w:rPr>
            </w:pPr>
          </w:p>
        </w:tc>
        <w:tc>
          <w:tcPr>
            <w:tcW w:w="375" w:type="dxa"/>
            <w:tcBorders>
              <w:top w:val="single" w:sz="4" w:space="0" w:color="auto"/>
              <w:left w:val="single" w:sz="4" w:space="0" w:color="auto"/>
              <w:bottom w:val="single" w:sz="4" w:space="0" w:color="auto"/>
              <w:right w:val="single" w:sz="4" w:space="0" w:color="auto"/>
            </w:tcBorders>
          </w:tcPr>
          <w:p w14:paraId="7A4273F6" w14:textId="77777777" w:rsidR="000E78B9" w:rsidRPr="000E78B9" w:rsidRDefault="000E78B9" w:rsidP="00E029B8">
            <w:pPr>
              <w:pStyle w:val="arial"/>
              <w:keepNext/>
              <w:suppressAutoHyphens/>
              <w:spacing w:after="0"/>
              <w:outlineLvl w:val="1"/>
              <w:rPr>
                <w:rFonts w:ascii="Courier New" w:hAnsi="Courier New" w:cs="Arial"/>
                <w:color w:val="auto"/>
                <w:szCs w:val="24"/>
              </w:rPr>
            </w:pPr>
          </w:p>
        </w:tc>
        <w:tc>
          <w:tcPr>
            <w:tcW w:w="785" w:type="dxa"/>
            <w:tcBorders>
              <w:top w:val="single" w:sz="4" w:space="0" w:color="auto"/>
              <w:left w:val="single" w:sz="4" w:space="0" w:color="auto"/>
              <w:bottom w:val="single" w:sz="4" w:space="0" w:color="auto"/>
              <w:right w:val="single" w:sz="4" w:space="0" w:color="auto"/>
            </w:tcBorders>
          </w:tcPr>
          <w:p w14:paraId="62679FC6" w14:textId="77777777" w:rsidR="000E78B9" w:rsidRPr="000E78B9" w:rsidRDefault="000E78B9" w:rsidP="00E029B8">
            <w:pPr>
              <w:pStyle w:val="arial"/>
              <w:keepNext/>
              <w:suppressAutoHyphens/>
              <w:spacing w:after="0"/>
              <w:outlineLvl w:val="1"/>
              <w:rPr>
                <w:rStyle w:val="codeChar"/>
                <w:rFonts w:eastAsia="MS Mincho"/>
              </w:rPr>
            </w:pPr>
          </w:p>
        </w:tc>
        <w:tc>
          <w:tcPr>
            <w:tcW w:w="4050" w:type="dxa"/>
            <w:tcBorders>
              <w:top w:val="single" w:sz="4" w:space="0" w:color="auto"/>
              <w:left w:val="single" w:sz="4" w:space="0" w:color="auto"/>
              <w:bottom w:val="single" w:sz="4" w:space="0" w:color="auto"/>
              <w:right w:val="single" w:sz="4" w:space="0" w:color="auto"/>
            </w:tcBorders>
          </w:tcPr>
          <w:p w14:paraId="3C694F10" w14:textId="77777777" w:rsidR="000E78B9" w:rsidRPr="00974C02" w:rsidRDefault="000E78B9" w:rsidP="00E029B8">
            <w:pPr>
              <w:pStyle w:val="arial"/>
              <w:keepNext/>
              <w:suppressAutoHyphens/>
              <w:spacing w:after="0"/>
              <w:outlineLvl w:val="6"/>
              <w:rPr>
                <w:rFonts w:ascii="Cambria" w:eastAsia="MS Mincho" w:hAnsi="Cambria" w:cs="Arial"/>
                <w:i/>
                <w:color w:val="auto"/>
                <w:szCs w:val="24"/>
                <w:lang w:eastAsia="ja-JP"/>
              </w:rPr>
            </w:pPr>
            <w:r w:rsidRPr="000E78B9">
              <w:rPr>
                <w:rFonts w:ascii="Cambria" w:hAnsi="Cambria" w:cs="Arial"/>
                <w:i/>
                <w:lang w:eastAsia="ja-JP"/>
              </w:rPr>
              <w:t>brand property</w:t>
            </w:r>
          </w:p>
        </w:tc>
      </w:tr>
    </w:tbl>
    <w:p w14:paraId="524DDF5D" w14:textId="77777777" w:rsidR="000E78B9" w:rsidRPr="00527EDE" w:rsidRDefault="000E78B9" w:rsidP="000E78B9">
      <w:pPr>
        <w:rPr>
          <w:rFonts w:eastAsia="TimesNewRomanPSMT"/>
          <w:lang w:val="en-GB"/>
        </w:rPr>
      </w:pPr>
    </w:p>
    <w:p w14:paraId="27DC6046" w14:textId="42A5F86C" w:rsidR="000E78B9" w:rsidRDefault="000E78B9" w:rsidP="00925C2F">
      <w:pPr>
        <w:rPr>
          <w:lang w:val="en-GB"/>
        </w:rPr>
      </w:pPr>
      <w:r>
        <w:rPr>
          <w:lang w:val="en-GB"/>
        </w:rPr>
        <w:t>Insert at the beginning of E.15.2</w:t>
      </w:r>
    </w:p>
    <w:p w14:paraId="163AF5D5" w14:textId="77777777" w:rsidR="000E78B9" w:rsidRPr="000E78B9" w:rsidRDefault="000E78B9" w:rsidP="000E78B9">
      <w:pPr>
        <w:rPr>
          <w:lang w:val="en-GB"/>
        </w:rPr>
      </w:pPr>
      <w:r w:rsidRPr="000E78B9">
        <w:rPr>
          <w:lang w:val="en-GB"/>
        </w:rPr>
        <w:t>Support for the following boxes is required under this brand: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584"/>
        <w:gridCol w:w="584"/>
        <w:gridCol w:w="584"/>
        <w:gridCol w:w="584"/>
        <w:gridCol w:w="794"/>
        <w:gridCol w:w="584"/>
        <w:gridCol w:w="375"/>
        <w:gridCol w:w="785"/>
        <w:gridCol w:w="4050"/>
      </w:tblGrid>
      <w:tr w:rsidR="000E78B9" w:rsidRPr="000E78B9" w14:paraId="5D29B9E2" w14:textId="77777777" w:rsidTr="00E029B8">
        <w:trPr>
          <w:jc w:val="center"/>
        </w:trPr>
        <w:tc>
          <w:tcPr>
            <w:tcW w:w="584" w:type="dxa"/>
            <w:tcBorders>
              <w:top w:val="single" w:sz="4" w:space="0" w:color="auto"/>
              <w:left w:val="single" w:sz="4" w:space="0" w:color="auto"/>
              <w:bottom w:val="single" w:sz="4" w:space="0" w:color="auto"/>
              <w:right w:val="single" w:sz="4" w:space="0" w:color="auto"/>
            </w:tcBorders>
          </w:tcPr>
          <w:p w14:paraId="6EF5A9AB" w14:textId="77777777" w:rsidR="000E78B9" w:rsidRPr="000E78B9" w:rsidRDefault="000E78B9" w:rsidP="00E029B8">
            <w:pPr>
              <w:pStyle w:val="arial"/>
              <w:keepNext/>
              <w:suppressAutoHyphens/>
              <w:spacing w:after="0"/>
              <w:outlineLvl w:val="1"/>
              <w:rPr>
                <w:rStyle w:val="codeChar"/>
                <w:rFonts w:ascii="Cambria" w:hAnsi="Cambria"/>
              </w:rPr>
            </w:pPr>
            <w:r w:rsidRPr="000E78B9">
              <w:rPr>
                <w:rFonts w:ascii="Courier New" w:hAnsi="Courier New" w:cs="Courier New"/>
                <w:noProof/>
                <w:color w:val="auto"/>
                <w:szCs w:val="24"/>
                <w:lang w:eastAsia="ja-JP"/>
              </w:rPr>
              <w:lastRenderedPageBreak/>
              <w:t>imda</w:t>
            </w:r>
          </w:p>
        </w:tc>
        <w:tc>
          <w:tcPr>
            <w:tcW w:w="584" w:type="dxa"/>
            <w:tcBorders>
              <w:top w:val="single" w:sz="4" w:space="0" w:color="auto"/>
              <w:left w:val="single" w:sz="4" w:space="0" w:color="auto"/>
              <w:bottom w:val="single" w:sz="4" w:space="0" w:color="auto"/>
              <w:right w:val="single" w:sz="4" w:space="0" w:color="auto"/>
            </w:tcBorders>
          </w:tcPr>
          <w:p w14:paraId="617AF549" w14:textId="77777777" w:rsidR="000E78B9" w:rsidRPr="000E78B9" w:rsidRDefault="000E78B9" w:rsidP="00E029B8">
            <w:pPr>
              <w:pStyle w:val="arial"/>
              <w:keepNext/>
              <w:suppressAutoHyphens/>
              <w:spacing w:after="0"/>
              <w:outlineLvl w:val="6"/>
              <w:rPr>
                <w:rFonts w:ascii="Courier New" w:hAnsi="Courier New" w:cs="Courier New"/>
                <w:noProof/>
                <w:color w:val="auto"/>
                <w:szCs w:val="24"/>
                <w:lang w:eastAsia="ja-JP"/>
              </w:rPr>
            </w:pPr>
          </w:p>
        </w:tc>
        <w:tc>
          <w:tcPr>
            <w:tcW w:w="584" w:type="dxa"/>
            <w:tcBorders>
              <w:top w:val="single" w:sz="4" w:space="0" w:color="auto"/>
              <w:left w:val="single" w:sz="4" w:space="0" w:color="auto"/>
              <w:bottom w:val="single" w:sz="4" w:space="0" w:color="auto"/>
              <w:right w:val="single" w:sz="4" w:space="0" w:color="auto"/>
            </w:tcBorders>
          </w:tcPr>
          <w:p w14:paraId="4520EE93" w14:textId="77777777" w:rsidR="000E78B9" w:rsidRPr="000E78B9" w:rsidRDefault="000E78B9" w:rsidP="00E029B8">
            <w:pPr>
              <w:pStyle w:val="arial"/>
              <w:keepNext/>
              <w:suppressAutoHyphens/>
              <w:spacing w:after="0"/>
              <w:outlineLvl w:val="1"/>
              <w:rPr>
                <w:rFonts w:ascii="Cambria" w:eastAsia="MS Mincho" w:hAnsi="Cambria" w:cs="Arial"/>
                <w:noProof/>
                <w:color w:val="auto"/>
                <w:szCs w:val="24"/>
                <w:lang w:eastAsia="ja-JP"/>
              </w:rPr>
            </w:pPr>
          </w:p>
        </w:tc>
        <w:tc>
          <w:tcPr>
            <w:tcW w:w="584" w:type="dxa"/>
            <w:tcBorders>
              <w:top w:val="single" w:sz="4" w:space="0" w:color="auto"/>
              <w:left w:val="single" w:sz="4" w:space="0" w:color="auto"/>
              <w:bottom w:val="single" w:sz="4" w:space="0" w:color="auto"/>
              <w:right w:val="single" w:sz="4" w:space="0" w:color="auto"/>
            </w:tcBorders>
          </w:tcPr>
          <w:p w14:paraId="1B6D5D50" w14:textId="77777777" w:rsidR="000E78B9" w:rsidRPr="000E78B9" w:rsidRDefault="000E78B9" w:rsidP="00E029B8">
            <w:pPr>
              <w:pStyle w:val="arial"/>
              <w:spacing w:after="0"/>
              <w:rPr>
                <w:rFonts w:ascii="Cambria" w:hAnsi="Cambria" w:cs="Arial"/>
                <w:noProof/>
                <w:color w:val="auto"/>
                <w:szCs w:val="24"/>
              </w:rPr>
            </w:pPr>
          </w:p>
        </w:tc>
        <w:tc>
          <w:tcPr>
            <w:tcW w:w="794" w:type="dxa"/>
            <w:tcBorders>
              <w:top w:val="single" w:sz="4" w:space="0" w:color="auto"/>
              <w:left w:val="single" w:sz="4" w:space="0" w:color="auto"/>
              <w:bottom w:val="single" w:sz="4" w:space="0" w:color="auto"/>
              <w:right w:val="single" w:sz="4" w:space="0" w:color="auto"/>
            </w:tcBorders>
          </w:tcPr>
          <w:p w14:paraId="4DA18CB8" w14:textId="77777777" w:rsidR="000E78B9" w:rsidRPr="000E78B9" w:rsidRDefault="000E78B9" w:rsidP="00E029B8">
            <w:pPr>
              <w:pStyle w:val="arial"/>
              <w:keepNext/>
              <w:suppressAutoHyphens/>
              <w:spacing w:after="0"/>
              <w:outlineLvl w:val="1"/>
              <w:rPr>
                <w:rFonts w:ascii="Cambria" w:hAnsi="Cambria" w:cs="Arial"/>
                <w:noProof/>
                <w:color w:val="auto"/>
                <w:szCs w:val="24"/>
              </w:rPr>
            </w:pPr>
          </w:p>
        </w:tc>
        <w:tc>
          <w:tcPr>
            <w:tcW w:w="584" w:type="dxa"/>
            <w:tcBorders>
              <w:top w:val="single" w:sz="4" w:space="0" w:color="auto"/>
              <w:left w:val="single" w:sz="4" w:space="0" w:color="auto"/>
              <w:bottom w:val="single" w:sz="4" w:space="0" w:color="auto"/>
              <w:right w:val="single" w:sz="4" w:space="0" w:color="auto"/>
            </w:tcBorders>
          </w:tcPr>
          <w:p w14:paraId="49A053B2" w14:textId="77777777" w:rsidR="000E78B9" w:rsidRPr="000E78B9" w:rsidRDefault="000E78B9" w:rsidP="00E029B8">
            <w:pPr>
              <w:pStyle w:val="arial"/>
              <w:spacing w:after="0"/>
              <w:rPr>
                <w:rFonts w:ascii="Cambria" w:hAnsi="Cambria" w:cs="Arial"/>
                <w:noProof/>
                <w:color w:val="auto"/>
                <w:szCs w:val="24"/>
              </w:rPr>
            </w:pPr>
          </w:p>
        </w:tc>
        <w:tc>
          <w:tcPr>
            <w:tcW w:w="375" w:type="dxa"/>
            <w:tcBorders>
              <w:top w:val="single" w:sz="4" w:space="0" w:color="auto"/>
              <w:left w:val="single" w:sz="4" w:space="0" w:color="auto"/>
              <w:bottom w:val="single" w:sz="4" w:space="0" w:color="auto"/>
              <w:right w:val="single" w:sz="4" w:space="0" w:color="auto"/>
            </w:tcBorders>
          </w:tcPr>
          <w:p w14:paraId="26B7C03D" w14:textId="77777777" w:rsidR="000E78B9" w:rsidRPr="000E78B9" w:rsidRDefault="000E78B9" w:rsidP="00E029B8">
            <w:pPr>
              <w:pStyle w:val="arial"/>
              <w:keepNext/>
              <w:suppressAutoHyphens/>
              <w:spacing w:after="0"/>
              <w:outlineLvl w:val="1"/>
              <w:rPr>
                <w:rFonts w:ascii="Cambria" w:hAnsi="Cambria" w:cs="Arial"/>
                <w:color w:val="auto"/>
                <w:szCs w:val="24"/>
              </w:rPr>
            </w:pPr>
          </w:p>
        </w:tc>
        <w:tc>
          <w:tcPr>
            <w:tcW w:w="785" w:type="dxa"/>
            <w:tcBorders>
              <w:top w:val="single" w:sz="4" w:space="0" w:color="auto"/>
              <w:left w:val="single" w:sz="4" w:space="0" w:color="auto"/>
              <w:bottom w:val="single" w:sz="4" w:space="0" w:color="auto"/>
              <w:right w:val="single" w:sz="4" w:space="0" w:color="auto"/>
            </w:tcBorders>
          </w:tcPr>
          <w:p w14:paraId="72569F33" w14:textId="77777777" w:rsidR="000E78B9" w:rsidRPr="000E78B9" w:rsidRDefault="000E78B9" w:rsidP="00E029B8">
            <w:pPr>
              <w:pStyle w:val="arial"/>
              <w:keepNext/>
              <w:suppressAutoHyphens/>
              <w:spacing w:after="0"/>
              <w:outlineLvl w:val="1"/>
              <w:rPr>
                <w:rStyle w:val="codeChar"/>
                <w:rFonts w:ascii="Cambria" w:eastAsia="MS Mincho" w:hAnsi="Cambria"/>
              </w:rPr>
            </w:pPr>
          </w:p>
        </w:tc>
        <w:tc>
          <w:tcPr>
            <w:tcW w:w="4050" w:type="dxa"/>
            <w:tcBorders>
              <w:top w:val="single" w:sz="4" w:space="0" w:color="auto"/>
              <w:left w:val="single" w:sz="4" w:space="0" w:color="auto"/>
              <w:bottom w:val="single" w:sz="4" w:space="0" w:color="auto"/>
              <w:right w:val="single" w:sz="4" w:space="0" w:color="auto"/>
            </w:tcBorders>
          </w:tcPr>
          <w:p w14:paraId="00266CD4" w14:textId="77777777" w:rsidR="000E78B9" w:rsidRPr="000E78B9" w:rsidRDefault="000E78B9" w:rsidP="00E029B8">
            <w:pPr>
              <w:pStyle w:val="arial"/>
              <w:keepNext/>
              <w:suppressAutoHyphens/>
              <w:spacing w:after="0"/>
              <w:outlineLvl w:val="6"/>
              <w:rPr>
                <w:rFonts w:ascii="Cambria" w:hAnsi="Cambria" w:cs="Arial"/>
                <w:i/>
                <w:color w:val="auto"/>
                <w:szCs w:val="24"/>
              </w:rPr>
            </w:pPr>
            <w:r w:rsidRPr="000E78B9">
              <w:rPr>
                <w:rFonts w:ascii="Cambria" w:hAnsi="Cambria" w:cs="Arial"/>
                <w:i/>
                <w:lang w:eastAsia="ja-JP"/>
              </w:rPr>
              <w:t xml:space="preserve">identified media data </w:t>
            </w:r>
          </w:p>
        </w:tc>
      </w:tr>
      <w:tr w:rsidR="000E78B9" w:rsidRPr="000E78B9" w14:paraId="31FF4E25" w14:textId="77777777" w:rsidTr="00E029B8">
        <w:trPr>
          <w:jc w:val="center"/>
        </w:trPr>
        <w:tc>
          <w:tcPr>
            <w:tcW w:w="584" w:type="dxa"/>
            <w:tcBorders>
              <w:top w:val="single" w:sz="4" w:space="0" w:color="auto"/>
              <w:left w:val="single" w:sz="4" w:space="0" w:color="auto"/>
              <w:bottom w:val="single" w:sz="4" w:space="0" w:color="auto"/>
              <w:right w:val="single" w:sz="4" w:space="0" w:color="auto"/>
            </w:tcBorders>
          </w:tcPr>
          <w:p w14:paraId="24CD0E23" w14:textId="77777777" w:rsidR="000E78B9" w:rsidRPr="000E78B9" w:rsidRDefault="000E78B9" w:rsidP="00E029B8">
            <w:pPr>
              <w:pStyle w:val="arial"/>
              <w:keepNext/>
              <w:suppressAutoHyphens/>
              <w:spacing w:after="0"/>
              <w:outlineLvl w:val="1"/>
              <w:rPr>
                <w:rStyle w:val="codeChar"/>
              </w:rPr>
            </w:pPr>
          </w:p>
        </w:tc>
        <w:tc>
          <w:tcPr>
            <w:tcW w:w="584" w:type="dxa"/>
            <w:tcBorders>
              <w:top w:val="single" w:sz="4" w:space="0" w:color="auto"/>
              <w:left w:val="single" w:sz="4" w:space="0" w:color="auto"/>
              <w:bottom w:val="single" w:sz="4" w:space="0" w:color="auto"/>
              <w:right w:val="single" w:sz="4" w:space="0" w:color="auto"/>
            </w:tcBorders>
          </w:tcPr>
          <w:p w14:paraId="69A42051" w14:textId="77777777" w:rsidR="000E78B9" w:rsidRPr="000E78B9" w:rsidRDefault="000E78B9" w:rsidP="00E029B8">
            <w:pPr>
              <w:pStyle w:val="arial"/>
              <w:keepNext/>
              <w:suppressAutoHyphens/>
              <w:spacing w:after="0"/>
              <w:outlineLvl w:val="6"/>
              <w:rPr>
                <w:rFonts w:ascii="Courier New" w:hAnsi="Courier New" w:cs="Courier New"/>
                <w:noProof/>
                <w:color w:val="auto"/>
                <w:szCs w:val="24"/>
                <w:lang w:eastAsia="ja-JP"/>
              </w:rPr>
            </w:pPr>
          </w:p>
        </w:tc>
        <w:tc>
          <w:tcPr>
            <w:tcW w:w="584" w:type="dxa"/>
            <w:tcBorders>
              <w:top w:val="single" w:sz="4" w:space="0" w:color="auto"/>
              <w:left w:val="single" w:sz="4" w:space="0" w:color="auto"/>
              <w:bottom w:val="single" w:sz="4" w:space="0" w:color="auto"/>
              <w:right w:val="single" w:sz="4" w:space="0" w:color="auto"/>
            </w:tcBorders>
          </w:tcPr>
          <w:p w14:paraId="5878A7D4" w14:textId="77777777" w:rsidR="000E78B9" w:rsidRPr="000E78B9" w:rsidRDefault="000E78B9" w:rsidP="00E029B8">
            <w:pPr>
              <w:pStyle w:val="arial"/>
              <w:keepNext/>
              <w:suppressAutoHyphens/>
              <w:spacing w:after="0"/>
              <w:outlineLvl w:val="1"/>
              <w:rPr>
                <w:rFonts w:ascii="Courier New" w:eastAsia="MS Mincho" w:hAnsi="Courier New" w:cs="Arial"/>
                <w:noProof/>
                <w:color w:val="auto"/>
                <w:szCs w:val="24"/>
                <w:lang w:eastAsia="ja-JP"/>
              </w:rPr>
            </w:pPr>
          </w:p>
        </w:tc>
        <w:tc>
          <w:tcPr>
            <w:tcW w:w="584" w:type="dxa"/>
            <w:tcBorders>
              <w:top w:val="single" w:sz="4" w:space="0" w:color="auto"/>
              <w:left w:val="single" w:sz="4" w:space="0" w:color="auto"/>
              <w:bottom w:val="single" w:sz="4" w:space="0" w:color="auto"/>
              <w:right w:val="single" w:sz="4" w:space="0" w:color="auto"/>
            </w:tcBorders>
          </w:tcPr>
          <w:p w14:paraId="27CB5924" w14:textId="77777777" w:rsidR="000E78B9" w:rsidRPr="000E78B9" w:rsidRDefault="000E78B9" w:rsidP="00E029B8">
            <w:pPr>
              <w:pStyle w:val="arial"/>
              <w:keepNext/>
              <w:suppressAutoHyphens/>
              <w:spacing w:after="0"/>
              <w:outlineLvl w:val="1"/>
              <w:rPr>
                <w:rFonts w:ascii="Courier New" w:eastAsia="MS Mincho" w:hAnsi="Courier New" w:cs="Arial"/>
                <w:noProof/>
                <w:color w:val="auto"/>
                <w:szCs w:val="24"/>
                <w:lang w:eastAsia="ja-JP"/>
              </w:rPr>
            </w:pPr>
            <w:r w:rsidRPr="000E78B9">
              <w:rPr>
                <w:rFonts w:ascii="Courier New" w:hAnsi="Courier New" w:cs="Courier New"/>
                <w:noProof/>
                <w:color w:val="auto"/>
                <w:szCs w:val="24"/>
                <w:lang w:eastAsia="ja-JP"/>
              </w:rPr>
              <w:t>imdt</w:t>
            </w:r>
          </w:p>
        </w:tc>
        <w:tc>
          <w:tcPr>
            <w:tcW w:w="794" w:type="dxa"/>
            <w:tcBorders>
              <w:top w:val="single" w:sz="4" w:space="0" w:color="auto"/>
              <w:left w:val="single" w:sz="4" w:space="0" w:color="auto"/>
              <w:bottom w:val="single" w:sz="4" w:space="0" w:color="auto"/>
              <w:right w:val="single" w:sz="4" w:space="0" w:color="auto"/>
            </w:tcBorders>
          </w:tcPr>
          <w:p w14:paraId="3F278DD9" w14:textId="77777777" w:rsidR="000E78B9" w:rsidRPr="000E78B9" w:rsidRDefault="000E78B9" w:rsidP="00E029B8">
            <w:pPr>
              <w:pStyle w:val="arial"/>
              <w:keepNext/>
              <w:suppressAutoHyphens/>
              <w:spacing w:after="0"/>
              <w:outlineLvl w:val="1"/>
              <w:rPr>
                <w:rFonts w:ascii="Courier New" w:hAnsi="Courier New" w:cs="Arial"/>
                <w:noProof/>
                <w:color w:val="auto"/>
                <w:szCs w:val="24"/>
              </w:rPr>
            </w:pPr>
          </w:p>
        </w:tc>
        <w:tc>
          <w:tcPr>
            <w:tcW w:w="584" w:type="dxa"/>
            <w:tcBorders>
              <w:top w:val="single" w:sz="4" w:space="0" w:color="auto"/>
              <w:left w:val="single" w:sz="4" w:space="0" w:color="auto"/>
              <w:bottom w:val="single" w:sz="4" w:space="0" w:color="auto"/>
              <w:right w:val="single" w:sz="4" w:space="0" w:color="auto"/>
            </w:tcBorders>
          </w:tcPr>
          <w:p w14:paraId="6B799A84" w14:textId="77777777" w:rsidR="000E78B9" w:rsidRPr="000E78B9" w:rsidRDefault="000E78B9" w:rsidP="00E029B8">
            <w:pPr>
              <w:pStyle w:val="arial"/>
              <w:keepNext/>
              <w:suppressAutoHyphens/>
              <w:spacing w:after="0"/>
              <w:outlineLvl w:val="1"/>
              <w:rPr>
                <w:rFonts w:ascii="Courier New" w:hAnsi="Courier New" w:cs="Arial"/>
                <w:noProof/>
                <w:color w:val="auto"/>
                <w:szCs w:val="24"/>
              </w:rPr>
            </w:pPr>
          </w:p>
        </w:tc>
        <w:tc>
          <w:tcPr>
            <w:tcW w:w="375" w:type="dxa"/>
            <w:tcBorders>
              <w:top w:val="single" w:sz="4" w:space="0" w:color="auto"/>
              <w:left w:val="single" w:sz="4" w:space="0" w:color="auto"/>
              <w:bottom w:val="single" w:sz="4" w:space="0" w:color="auto"/>
              <w:right w:val="single" w:sz="4" w:space="0" w:color="auto"/>
            </w:tcBorders>
          </w:tcPr>
          <w:p w14:paraId="3329AE3E" w14:textId="77777777" w:rsidR="000E78B9" w:rsidRPr="000E78B9" w:rsidRDefault="000E78B9" w:rsidP="00E029B8">
            <w:pPr>
              <w:pStyle w:val="arial"/>
              <w:keepNext/>
              <w:suppressAutoHyphens/>
              <w:spacing w:after="0"/>
              <w:outlineLvl w:val="1"/>
              <w:rPr>
                <w:rFonts w:ascii="Courier New" w:hAnsi="Courier New" w:cs="Arial"/>
                <w:color w:val="auto"/>
                <w:szCs w:val="24"/>
              </w:rPr>
            </w:pPr>
          </w:p>
        </w:tc>
        <w:tc>
          <w:tcPr>
            <w:tcW w:w="785" w:type="dxa"/>
            <w:tcBorders>
              <w:top w:val="single" w:sz="4" w:space="0" w:color="auto"/>
              <w:left w:val="single" w:sz="4" w:space="0" w:color="auto"/>
              <w:bottom w:val="single" w:sz="4" w:space="0" w:color="auto"/>
              <w:right w:val="single" w:sz="4" w:space="0" w:color="auto"/>
            </w:tcBorders>
          </w:tcPr>
          <w:p w14:paraId="610E56C4" w14:textId="77777777" w:rsidR="000E78B9" w:rsidRPr="000E78B9" w:rsidRDefault="000E78B9" w:rsidP="00E029B8">
            <w:pPr>
              <w:pStyle w:val="arial"/>
              <w:keepNext/>
              <w:suppressAutoHyphens/>
              <w:spacing w:after="0"/>
              <w:outlineLvl w:val="1"/>
              <w:rPr>
                <w:rStyle w:val="codeChar"/>
                <w:rFonts w:eastAsia="MS Mincho"/>
              </w:rPr>
            </w:pPr>
          </w:p>
        </w:tc>
        <w:tc>
          <w:tcPr>
            <w:tcW w:w="4050" w:type="dxa"/>
            <w:tcBorders>
              <w:top w:val="single" w:sz="4" w:space="0" w:color="auto"/>
              <w:left w:val="single" w:sz="4" w:space="0" w:color="auto"/>
              <w:bottom w:val="single" w:sz="4" w:space="0" w:color="auto"/>
              <w:right w:val="single" w:sz="4" w:space="0" w:color="auto"/>
            </w:tcBorders>
          </w:tcPr>
          <w:p w14:paraId="7E2379A9" w14:textId="77777777" w:rsidR="000E78B9" w:rsidRPr="000E78B9" w:rsidRDefault="000E78B9" w:rsidP="00E029B8">
            <w:pPr>
              <w:pStyle w:val="arial"/>
              <w:keepNext/>
              <w:suppressAutoHyphens/>
              <w:spacing w:after="0"/>
              <w:outlineLvl w:val="6"/>
              <w:rPr>
                <w:rFonts w:ascii="Cambria" w:eastAsia="MS Mincho" w:hAnsi="Cambria" w:cs="Arial"/>
                <w:i/>
                <w:color w:val="auto"/>
                <w:szCs w:val="24"/>
                <w:lang w:eastAsia="ja-JP"/>
              </w:rPr>
            </w:pPr>
            <w:r w:rsidRPr="000E78B9">
              <w:rPr>
                <w:rFonts w:ascii="Cambria" w:hAnsi="Cambria" w:cs="Arial"/>
                <w:i/>
                <w:lang w:eastAsia="ja-JP"/>
              </w:rPr>
              <w:t xml:space="preserve">data entry of </w:t>
            </w:r>
            <w:proofErr w:type="spellStart"/>
            <w:r w:rsidRPr="000E78B9">
              <w:rPr>
                <w:rFonts w:ascii="Cambria" w:hAnsi="Cambria" w:cs="Arial"/>
                <w:i/>
                <w:lang w:eastAsia="ja-JP"/>
              </w:rPr>
              <w:t>imda</w:t>
            </w:r>
            <w:proofErr w:type="spellEnd"/>
          </w:p>
        </w:tc>
      </w:tr>
      <w:tr w:rsidR="000E78B9" w:rsidRPr="00103C18" w14:paraId="11133D6A" w14:textId="77777777" w:rsidTr="00E029B8">
        <w:trPr>
          <w:jc w:val="center"/>
        </w:trPr>
        <w:tc>
          <w:tcPr>
            <w:tcW w:w="584" w:type="dxa"/>
            <w:tcBorders>
              <w:top w:val="single" w:sz="4" w:space="0" w:color="auto"/>
              <w:left w:val="single" w:sz="4" w:space="0" w:color="auto"/>
              <w:bottom w:val="single" w:sz="4" w:space="0" w:color="auto"/>
              <w:right w:val="single" w:sz="4" w:space="0" w:color="auto"/>
            </w:tcBorders>
          </w:tcPr>
          <w:p w14:paraId="2A659DC3" w14:textId="77777777" w:rsidR="000E78B9" w:rsidRPr="000E78B9" w:rsidRDefault="000E78B9" w:rsidP="00E029B8">
            <w:pPr>
              <w:pStyle w:val="arial"/>
              <w:keepNext/>
              <w:suppressAutoHyphens/>
              <w:spacing w:after="0"/>
              <w:outlineLvl w:val="1"/>
              <w:rPr>
                <w:rStyle w:val="codeChar"/>
              </w:rPr>
            </w:pPr>
          </w:p>
        </w:tc>
        <w:tc>
          <w:tcPr>
            <w:tcW w:w="584" w:type="dxa"/>
            <w:tcBorders>
              <w:top w:val="single" w:sz="4" w:space="0" w:color="auto"/>
              <w:left w:val="single" w:sz="4" w:space="0" w:color="auto"/>
              <w:bottom w:val="single" w:sz="4" w:space="0" w:color="auto"/>
              <w:right w:val="single" w:sz="4" w:space="0" w:color="auto"/>
            </w:tcBorders>
          </w:tcPr>
          <w:p w14:paraId="1761FDC9" w14:textId="77777777" w:rsidR="000E78B9" w:rsidRPr="000E78B9" w:rsidRDefault="000E78B9" w:rsidP="00E029B8">
            <w:pPr>
              <w:pStyle w:val="arial"/>
              <w:keepNext/>
              <w:suppressAutoHyphens/>
              <w:spacing w:after="0"/>
              <w:outlineLvl w:val="6"/>
              <w:rPr>
                <w:rFonts w:ascii="Courier New" w:hAnsi="Courier New" w:cs="Courier New"/>
                <w:noProof/>
                <w:color w:val="auto"/>
                <w:szCs w:val="24"/>
                <w:lang w:eastAsia="ja-JP"/>
              </w:rPr>
            </w:pPr>
          </w:p>
        </w:tc>
        <w:tc>
          <w:tcPr>
            <w:tcW w:w="584" w:type="dxa"/>
            <w:tcBorders>
              <w:top w:val="single" w:sz="4" w:space="0" w:color="auto"/>
              <w:left w:val="single" w:sz="4" w:space="0" w:color="auto"/>
              <w:bottom w:val="single" w:sz="4" w:space="0" w:color="auto"/>
              <w:right w:val="single" w:sz="4" w:space="0" w:color="auto"/>
            </w:tcBorders>
          </w:tcPr>
          <w:p w14:paraId="2551C77C" w14:textId="77777777" w:rsidR="000E78B9" w:rsidRPr="000E78B9" w:rsidRDefault="000E78B9" w:rsidP="00E029B8">
            <w:pPr>
              <w:pStyle w:val="arial"/>
              <w:keepNext/>
              <w:suppressAutoHyphens/>
              <w:spacing w:after="0"/>
              <w:outlineLvl w:val="1"/>
              <w:rPr>
                <w:rFonts w:ascii="Courier New" w:eastAsia="MS Mincho" w:hAnsi="Courier New" w:cs="Arial"/>
                <w:noProof/>
                <w:color w:val="auto"/>
                <w:szCs w:val="24"/>
                <w:lang w:eastAsia="ja-JP"/>
              </w:rPr>
            </w:pPr>
          </w:p>
        </w:tc>
        <w:tc>
          <w:tcPr>
            <w:tcW w:w="584" w:type="dxa"/>
            <w:tcBorders>
              <w:top w:val="single" w:sz="4" w:space="0" w:color="auto"/>
              <w:left w:val="single" w:sz="4" w:space="0" w:color="auto"/>
              <w:bottom w:val="single" w:sz="4" w:space="0" w:color="auto"/>
              <w:right w:val="single" w:sz="4" w:space="0" w:color="auto"/>
            </w:tcBorders>
          </w:tcPr>
          <w:p w14:paraId="4D5EB41E" w14:textId="77777777" w:rsidR="000E78B9" w:rsidRPr="000E78B9" w:rsidRDefault="000E78B9" w:rsidP="00E029B8">
            <w:pPr>
              <w:pStyle w:val="arial"/>
              <w:keepNext/>
              <w:suppressAutoHyphens/>
              <w:spacing w:after="0"/>
              <w:outlineLvl w:val="1"/>
              <w:rPr>
                <w:rFonts w:ascii="Courier New" w:eastAsia="MS Mincho" w:hAnsi="Courier New" w:cs="Arial"/>
                <w:noProof/>
                <w:color w:val="auto"/>
                <w:szCs w:val="24"/>
                <w:lang w:eastAsia="ja-JP"/>
              </w:rPr>
            </w:pPr>
            <w:r w:rsidRPr="000E78B9">
              <w:rPr>
                <w:rFonts w:ascii="Courier New" w:hAnsi="Courier New" w:cs="Courier New"/>
                <w:noProof/>
                <w:color w:val="auto"/>
                <w:szCs w:val="24"/>
                <w:lang w:eastAsia="ja-JP"/>
              </w:rPr>
              <w:t>snim</w:t>
            </w:r>
          </w:p>
        </w:tc>
        <w:tc>
          <w:tcPr>
            <w:tcW w:w="794" w:type="dxa"/>
            <w:tcBorders>
              <w:top w:val="single" w:sz="4" w:space="0" w:color="auto"/>
              <w:left w:val="single" w:sz="4" w:space="0" w:color="auto"/>
              <w:bottom w:val="single" w:sz="4" w:space="0" w:color="auto"/>
              <w:right w:val="single" w:sz="4" w:space="0" w:color="auto"/>
            </w:tcBorders>
          </w:tcPr>
          <w:p w14:paraId="4530B518" w14:textId="77777777" w:rsidR="000E78B9" w:rsidRPr="000E78B9" w:rsidRDefault="000E78B9" w:rsidP="00E029B8">
            <w:pPr>
              <w:pStyle w:val="arial"/>
              <w:keepNext/>
              <w:suppressAutoHyphens/>
              <w:spacing w:after="0"/>
              <w:outlineLvl w:val="1"/>
              <w:rPr>
                <w:rFonts w:ascii="Courier New" w:hAnsi="Courier New" w:cs="Arial"/>
                <w:noProof/>
                <w:color w:val="auto"/>
                <w:szCs w:val="24"/>
              </w:rPr>
            </w:pPr>
          </w:p>
        </w:tc>
        <w:tc>
          <w:tcPr>
            <w:tcW w:w="584" w:type="dxa"/>
            <w:tcBorders>
              <w:top w:val="single" w:sz="4" w:space="0" w:color="auto"/>
              <w:left w:val="single" w:sz="4" w:space="0" w:color="auto"/>
              <w:bottom w:val="single" w:sz="4" w:space="0" w:color="auto"/>
              <w:right w:val="single" w:sz="4" w:space="0" w:color="auto"/>
            </w:tcBorders>
          </w:tcPr>
          <w:p w14:paraId="78A03D85" w14:textId="77777777" w:rsidR="000E78B9" w:rsidRPr="000E78B9" w:rsidRDefault="000E78B9" w:rsidP="00E029B8">
            <w:pPr>
              <w:pStyle w:val="arial"/>
              <w:keepNext/>
              <w:suppressAutoHyphens/>
              <w:spacing w:after="0"/>
              <w:outlineLvl w:val="1"/>
              <w:rPr>
                <w:rFonts w:ascii="Courier New" w:hAnsi="Courier New" w:cs="Arial"/>
                <w:noProof/>
                <w:color w:val="auto"/>
                <w:szCs w:val="24"/>
              </w:rPr>
            </w:pPr>
          </w:p>
        </w:tc>
        <w:tc>
          <w:tcPr>
            <w:tcW w:w="375" w:type="dxa"/>
            <w:tcBorders>
              <w:top w:val="single" w:sz="4" w:space="0" w:color="auto"/>
              <w:left w:val="single" w:sz="4" w:space="0" w:color="auto"/>
              <w:bottom w:val="single" w:sz="4" w:space="0" w:color="auto"/>
              <w:right w:val="single" w:sz="4" w:space="0" w:color="auto"/>
            </w:tcBorders>
          </w:tcPr>
          <w:p w14:paraId="3665156C" w14:textId="77777777" w:rsidR="000E78B9" w:rsidRPr="000E78B9" w:rsidRDefault="000E78B9" w:rsidP="00E029B8">
            <w:pPr>
              <w:pStyle w:val="arial"/>
              <w:keepNext/>
              <w:suppressAutoHyphens/>
              <w:spacing w:after="0"/>
              <w:outlineLvl w:val="1"/>
              <w:rPr>
                <w:rFonts w:ascii="Courier New" w:hAnsi="Courier New" w:cs="Arial"/>
                <w:color w:val="auto"/>
                <w:szCs w:val="24"/>
              </w:rPr>
            </w:pPr>
          </w:p>
        </w:tc>
        <w:tc>
          <w:tcPr>
            <w:tcW w:w="785" w:type="dxa"/>
            <w:tcBorders>
              <w:top w:val="single" w:sz="4" w:space="0" w:color="auto"/>
              <w:left w:val="single" w:sz="4" w:space="0" w:color="auto"/>
              <w:bottom w:val="single" w:sz="4" w:space="0" w:color="auto"/>
              <w:right w:val="single" w:sz="4" w:space="0" w:color="auto"/>
            </w:tcBorders>
          </w:tcPr>
          <w:p w14:paraId="5EF39EAF" w14:textId="77777777" w:rsidR="000E78B9" w:rsidRPr="000E78B9" w:rsidRDefault="000E78B9" w:rsidP="00E029B8">
            <w:pPr>
              <w:pStyle w:val="arial"/>
              <w:keepNext/>
              <w:suppressAutoHyphens/>
              <w:spacing w:after="0"/>
              <w:outlineLvl w:val="1"/>
              <w:rPr>
                <w:rStyle w:val="codeChar"/>
                <w:rFonts w:eastAsia="MS Mincho"/>
              </w:rPr>
            </w:pPr>
          </w:p>
        </w:tc>
        <w:tc>
          <w:tcPr>
            <w:tcW w:w="4050" w:type="dxa"/>
            <w:tcBorders>
              <w:top w:val="single" w:sz="4" w:space="0" w:color="auto"/>
              <w:left w:val="single" w:sz="4" w:space="0" w:color="auto"/>
              <w:bottom w:val="single" w:sz="4" w:space="0" w:color="auto"/>
              <w:right w:val="single" w:sz="4" w:space="0" w:color="auto"/>
            </w:tcBorders>
          </w:tcPr>
          <w:p w14:paraId="431B803B" w14:textId="77777777" w:rsidR="000E78B9" w:rsidRPr="000E78B9" w:rsidRDefault="000E78B9" w:rsidP="00E029B8">
            <w:pPr>
              <w:pStyle w:val="arial"/>
              <w:keepNext/>
              <w:suppressAutoHyphens/>
              <w:spacing w:after="0"/>
              <w:outlineLvl w:val="6"/>
              <w:rPr>
                <w:rFonts w:ascii="Cambria" w:hAnsi="Cambria" w:cs="Arial"/>
                <w:i/>
                <w:lang w:eastAsia="ja-JP"/>
              </w:rPr>
            </w:pPr>
            <w:r w:rsidRPr="000E78B9">
              <w:rPr>
                <w:rFonts w:ascii="Cambria" w:hAnsi="Cambria" w:cs="Arial"/>
                <w:i/>
                <w:lang w:eastAsia="ja-JP"/>
              </w:rPr>
              <w:t xml:space="preserve">data entry sequence number for </w:t>
            </w:r>
            <w:proofErr w:type="spellStart"/>
            <w:r w:rsidRPr="000E78B9">
              <w:rPr>
                <w:rFonts w:ascii="Cambria" w:hAnsi="Cambria" w:cs="Arial"/>
                <w:i/>
                <w:lang w:eastAsia="ja-JP"/>
              </w:rPr>
              <w:t>imda</w:t>
            </w:r>
            <w:proofErr w:type="spellEnd"/>
            <w:r w:rsidRPr="000E78B9">
              <w:rPr>
                <w:rFonts w:ascii="Cambria" w:hAnsi="Cambria" w:cs="Arial"/>
                <w:i/>
                <w:lang w:eastAsia="ja-JP"/>
              </w:rPr>
              <w:t xml:space="preserve"> </w:t>
            </w:r>
          </w:p>
        </w:tc>
      </w:tr>
    </w:tbl>
    <w:p w14:paraId="02DA0380" w14:textId="2508A2D1" w:rsidR="000E78B9" w:rsidRDefault="000E78B9" w:rsidP="00925C2F">
      <w:pPr>
        <w:rPr>
          <w:lang w:val="en-GB"/>
        </w:rPr>
      </w:pPr>
    </w:p>
    <w:p w14:paraId="3D3ACCE2" w14:textId="7E2FF548" w:rsidR="00E56DF8" w:rsidRDefault="00E56DF8" w:rsidP="00E56DF8">
      <w:pPr>
        <w:rPr>
          <w:rFonts w:ascii="Times New Roman" w:eastAsia="Times New Roman" w:hAnsi="Times New Roman"/>
          <w:i/>
          <w:iCs/>
          <w:lang w:val="en-GB" w:eastAsia="fr-FR"/>
        </w:rPr>
      </w:pPr>
      <w:r>
        <w:rPr>
          <w:i/>
          <w:iCs/>
          <w:lang w:val="en-GB"/>
        </w:rPr>
        <w:t xml:space="preserve">In section K.3 replace bullet </w:t>
      </w:r>
      <w:del w:id="1526" w:author="David Singer" w:date="2022-02-21T15:44:00Z">
        <w:r w:rsidDel="00691040">
          <w:rPr>
            <w:i/>
            <w:iCs/>
            <w:lang w:val="en-GB"/>
          </w:rPr>
          <w:delText xml:space="preserve">3 </w:delText>
        </w:r>
      </w:del>
      <w:ins w:id="1527" w:author="David Singer" w:date="2022-02-21T15:45:00Z">
        <w:r w:rsidR="00691040">
          <w:rPr>
            <w:i/>
            <w:iCs/>
            <w:lang w:val="en-GB"/>
          </w:rPr>
          <w:t>5</w:t>
        </w:r>
      </w:ins>
      <w:ins w:id="1528" w:author="David Singer" w:date="2022-02-21T15:44:00Z">
        <w:r w:rsidR="00691040">
          <w:rPr>
            <w:i/>
            <w:iCs/>
            <w:lang w:val="en-GB"/>
          </w:rPr>
          <w:t xml:space="preserve"> </w:t>
        </w:r>
      </w:ins>
      <w:r>
        <w:rPr>
          <w:i/>
          <w:iCs/>
          <w:lang w:val="en-GB"/>
        </w:rPr>
        <w:t>with</w:t>
      </w:r>
    </w:p>
    <w:p w14:paraId="13D2D1D8" w14:textId="0F07E42A" w:rsidR="00E56DF8" w:rsidRDefault="00E56DF8" w:rsidP="00E56DF8">
      <w:pPr>
        <w:spacing w:before="100" w:beforeAutospacing="1" w:after="100" w:afterAutospacing="1"/>
        <w:rPr>
          <w:szCs w:val="22"/>
          <w:lang w:val="en-US"/>
        </w:rPr>
      </w:pPr>
      <w:del w:id="1529" w:author="David Singer" w:date="2022-02-21T15:44:00Z">
        <w:r w:rsidDel="00691040">
          <w:rPr>
            <w:szCs w:val="22"/>
            <w:lang w:val="en-US"/>
          </w:rPr>
          <w:delText>3</w:delText>
        </w:r>
      </w:del>
      <w:ins w:id="1530" w:author="David Singer" w:date="2022-02-21T15:44:00Z">
        <w:r w:rsidR="00691040">
          <w:rPr>
            <w:szCs w:val="22"/>
            <w:lang w:val="en-US"/>
          </w:rPr>
          <w:t>5</w:t>
        </w:r>
      </w:ins>
      <w:r>
        <w:rPr>
          <w:szCs w:val="22"/>
          <w:lang w:val="en-US"/>
        </w:rPr>
        <w:t xml:space="preserve">. When </w:t>
      </w:r>
      <w:proofErr w:type="spellStart"/>
      <w:r w:rsidRPr="00E56DF8">
        <w:rPr>
          <w:rFonts w:ascii="Courier New" w:hAnsi="Courier New" w:cs="Courier New"/>
          <w:sz w:val="20"/>
          <w:lang w:val="en-US"/>
        </w:rPr>
        <w:t>dataFormat</w:t>
      </w:r>
      <w:proofErr w:type="spellEnd"/>
      <w:r>
        <w:rPr>
          <w:szCs w:val="22"/>
          <w:lang w:val="en-US"/>
        </w:rPr>
        <w:t xml:space="preserve"> indicates a transformed media track:</w:t>
      </w:r>
    </w:p>
    <w:p w14:paraId="19C919D9" w14:textId="3505A846" w:rsidR="00E56DF8" w:rsidRDefault="00E56DF8" w:rsidP="00E56DF8">
      <w:pPr>
        <w:pStyle w:val="NormalWeb"/>
        <w:numPr>
          <w:ilvl w:val="0"/>
          <w:numId w:val="34"/>
        </w:numPr>
        <w:spacing w:before="100" w:beforeAutospacing="1" w:after="100" w:afterAutospacing="1" w:line="240" w:lineRule="auto"/>
        <w:jc w:val="left"/>
        <w:rPr>
          <w:rFonts w:ascii="Cambria" w:eastAsia="Times New Roman" w:hAnsi="Cambria"/>
          <w:sz w:val="22"/>
          <w:szCs w:val="22"/>
          <w:lang w:val="en-US"/>
        </w:rPr>
      </w:pPr>
      <w:r>
        <w:rPr>
          <w:rFonts w:ascii="Cambria" w:hAnsi="Cambria"/>
          <w:sz w:val="22"/>
          <w:szCs w:val="22"/>
          <w:lang w:val="en-US"/>
        </w:rPr>
        <w:t>If the transformation type indicates an essential sample group (</w:t>
      </w:r>
      <w:proofErr w:type="spellStart"/>
      <w:r>
        <w:rPr>
          <w:rFonts w:ascii="CourierNewPSMT" w:hAnsi="CourierNewPSMT" w:cs="CourierNewPSMT"/>
          <w:sz w:val="22"/>
          <w:szCs w:val="22"/>
          <w:lang w:val="en-US"/>
        </w:rPr>
        <w:t>scheme_type</w:t>
      </w:r>
      <w:proofErr w:type="spellEnd"/>
      <w:r>
        <w:rPr>
          <w:rFonts w:ascii="Cambria" w:hAnsi="Cambria"/>
          <w:sz w:val="22"/>
          <w:szCs w:val="22"/>
          <w:lang w:val="en-US"/>
        </w:rPr>
        <w:t xml:space="preserve"> equal to </w:t>
      </w:r>
      <w:r>
        <w:rPr>
          <w:rFonts w:ascii="CourierNewPSMT" w:eastAsia="Times New Roman" w:hAnsi="CourierNewPSMT" w:cs="CourierNewPSMT"/>
          <w:sz w:val="22"/>
          <w:szCs w:val="22"/>
          <w:lang w:val="en-US"/>
        </w:rPr>
        <w:t>'</w:t>
      </w:r>
      <w:proofErr w:type="spellStart"/>
      <w:r>
        <w:rPr>
          <w:rFonts w:ascii="CourierNewPSMT" w:eastAsia="Times New Roman" w:hAnsi="CourierNewPSMT" w:cs="CourierNewPSMT"/>
          <w:sz w:val="22"/>
          <w:szCs w:val="22"/>
          <w:lang w:val="en-US"/>
        </w:rPr>
        <w:t>essg</w:t>
      </w:r>
      <w:proofErr w:type="spellEnd"/>
      <w:r>
        <w:rPr>
          <w:rFonts w:ascii="CourierNewPSMT" w:eastAsia="Times New Roman" w:hAnsi="CourierNewPSMT" w:cs="CourierNewPSMT"/>
          <w:sz w:val="22"/>
          <w:szCs w:val="22"/>
          <w:lang w:val="en-US"/>
        </w:rPr>
        <w:t>'</w:t>
      </w:r>
      <w:r>
        <w:rPr>
          <w:rFonts w:ascii="Cambria" w:hAnsi="Cambria"/>
          <w:sz w:val="22"/>
          <w:szCs w:val="22"/>
          <w:lang w:val="en-US"/>
        </w:rPr>
        <w:t xml:space="preserve">), the value of the </w:t>
      </w:r>
      <w:r>
        <w:rPr>
          <w:rFonts w:ascii="CourierNewPSMT" w:hAnsi="CourierNewPSMT" w:cs="CourierNewPSMT"/>
          <w:sz w:val="22"/>
          <w:szCs w:val="22"/>
          <w:lang w:val="en-US"/>
        </w:rPr>
        <w:t xml:space="preserve">codecs </w:t>
      </w:r>
      <w:r>
        <w:rPr>
          <w:rFonts w:ascii="Cambria" w:hAnsi="Cambria"/>
          <w:sz w:val="22"/>
          <w:szCs w:val="22"/>
          <w:lang w:val="en-US"/>
        </w:rPr>
        <w:t xml:space="preserve">MIME parameter is appended by the </w:t>
      </w:r>
      <w:r>
        <w:t xml:space="preserve">four-character codes listed in the </w:t>
      </w:r>
      <w:r>
        <w:rPr>
          <w:lang w:val="en-US"/>
        </w:rPr>
        <w:t xml:space="preserve">Essential Descriptions Hierarchy sample description, from the first entry up </w:t>
      </w:r>
      <w:r>
        <w:t xml:space="preserve">to but excluding the first occurrence of </w:t>
      </w:r>
      <w:r>
        <w:rPr>
          <w:rFonts w:ascii="CourierNewPSMT" w:eastAsia="Times New Roman" w:hAnsi="CourierNewPSMT" w:cs="CourierNewPSMT"/>
          <w:sz w:val="22"/>
          <w:szCs w:val="22"/>
          <w:lang w:val="en-US"/>
        </w:rPr>
        <w:t>'</w:t>
      </w:r>
      <w:proofErr w:type="spellStart"/>
      <w:r>
        <w:rPr>
          <w:rFonts w:ascii="CourierNewPSMT" w:eastAsia="Times New Roman" w:hAnsi="CourierNewPSMT" w:cs="CourierNewPSMT"/>
          <w:sz w:val="22"/>
          <w:szCs w:val="22"/>
          <w:lang w:val="en-US"/>
        </w:rPr>
        <w:t>stsd</w:t>
      </w:r>
      <w:proofErr w:type="spellEnd"/>
      <w:r>
        <w:rPr>
          <w:rFonts w:ascii="CourierNewPSMT" w:eastAsia="Times New Roman" w:hAnsi="CourierNewPSMT" w:cs="CourierNewPSMT"/>
          <w:sz w:val="22"/>
          <w:szCs w:val="22"/>
          <w:lang w:val="en-US"/>
        </w:rPr>
        <w:t>'</w:t>
      </w:r>
      <w:r>
        <w:t xml:space="preserve"> or </w:t>
      </w:r>
      <w:r>
        <w:rPr>
          <w:rFonts w:ascii="CourierNewPSMT" w:eastAsia="Times New Roman" w:hAnsi="CourierNewPSMT" w:cs="CourierNewPSMT"/>
          <w:sz w:val="22"/>
          <w:szCs w:val="22"/>
          <w:lang w:val="en-US"/>
        </w:rPr>
        <w:t>'</w:t>
      </w:r>
      <w:proofErr w:type="spellStart"/>
      <w:r>
        <w:rPr>
          <w:rFonts w:ascii="CourierNewPSMT" w:eastAsia="Times New Roman" w:hAnsi="CourierNewPSMT" w:cs="CourierNewPSMT"/>
          <w:sz w:val="22"/>
          <w:szCs w:val="22"/>
          <w:lang w:val="en-US"/>
        </w:rPr>
        <w:t>cenc</w:t>
      </w:r>
      <w:proofErr w:type="spellEnd"/>
      <w:r>
        <w:rPr>
          <w:rFonts w:ascii="CourierNewPSMT" w:eastAsia="Times New Roman" w:hAnsi="CourierNewPSMT" w:cs="CourierNewPSMT"/>
          <w:sz w:val="22"/>
          <w:szCs w:val="22"/>
          <w:lang w:val="en-US"/>
        </w:rPr>
        <w:t>'.</w:t>
      </w:r>
      <w:r>
        <w:rPr>
          <w:rFonts w:ascii="Cambria" w:hAnsi="Cambria"/>
          <w:sz w:val="22"/>
          <w:szCs w:val="22"/>
          <w:lang w:val="en-US"/>
        </w:rPr>
        <w:t xml:space="preserve"> </w:t>
      </w:r>
      <w:r>
        <w:t xml:space="preserve">A dot </w:t>
      </w:r>
      <w:r>
        <w:rPr>
          <w:rFonts w:ascii="Cambria" w:eastAsia="Times New Roman" w:hAnsi="Cambria"/>
          <w:sz w:val="22"/>
          <w:szCs w:val="22"/>
          <w:lang w:val="en-US"/>
        </w:rPr>
        <w:t>(</w:t>
      </w:r>
      <w:r>
        <w:rPr>
          <w:rFonts w:ascii="CourierNewPSMT" w:eastAsia="Times New Roman" w:hAnsi="CourierNewPSMT" w:cs="CourierNewPSMT"/>
          <w:sz w:val="22"/>
          <w:szCs w:val="22"/>
          <w:lang w:val="en-US"/>
        </w:rPr>
        <w:t>'.'</w:t>
      </w:r>
      <w:r>
        <w:rPr>
          <w:rFonts w:ascii="Cambria" w:eastAsia="Times New Roman" w:hAnsi="Cambria"/>
          <w:sz w:val="22"/>
          <w:szCs w:val="22"/>
          <w:lang w:val="en-US"/>
        </w:rPr>
        <w:t>) shall be</w:t>
      </w:r>
      <w:r>
        <w:t xml:space="preserve"> used to separate the four-character codes.</w:t>
      </w:r>
    </w:p>
    <w:p w14:paraId="26EF1986" w14:textId="15F0A94E" w:rsidR="00E56DF8" w:rsidRPr="00F76790" w:rsidRDefault="00E56DF8" w:rsidP="00F76790">
      <w:pPr>
        <w:pStyle w:val="ListParagraph"/>
        <w:numPr>
          <w:ilvl w:val="0"/>
          <w:numId w:val="34"/>
        </w:numPr>
        <w:spacing w:before="100" w:beforeAutospacing="1" w:after="100" w:afterAutospacing="1" w:line="240" w:lineRule="auto"/>
        <w:jc w:val="left"/>
        <w:rPr>
          <w:rFonts w:eastAsia="Times New Roman"/>
          <w:szCs w:val="22"/>
          <w:lang w:val="en-US"/>
        </w:rPr>
      </w:pPr>
      <w:r>
        <w:rPr>
          <w:szCs w:val="22"/>
          <w:lang w:val="en-US"/>
        </w:rPr>
        <w:t xml:space="preserve">Otherwise,  the value of the </w:t>
      </w:r>
      <w:r>
        <w:rPr>
          <w:rFonts w:ascii="CourierNewPSMT" w:hAnsi="CourierNewPSMT" w:cs="CourierNewPSMT"/>
          <w:szCs w:val="22"/>
          <w:lang w:val="en-US"/>
        </w:rPr>
        <w:t xml:space="preserve">codecs </w:t>
      </w:r>
      <w:r>
        <w:rPr>
          <w:szCs w:val="22"/>
          <w:lang w:val="en-US"/>
        </w:rPr>
        <w:t xml:space="preserve">MIME parameter is appended by the </w:t>
      </w:r>
      <w:proofErr w:type="spellStart"/>
      <w:r>
        <w:rPr>
          <w:rFonts w:ascii="CourierNewPSMT" w:hAnsi="CourierNewPSMT" w:cs="CourierNewPSMT"/>
          <w:szCs w:val="22"/>
          <w:lang w:val="en-US"/>
        </w:rPr>
        <w:t>scheme_type</w:t>
      </w:r>
      <w:proofErr w:type="spellEnd"/>
      <w:r>
        <w:rPr>
          <w:rFonts w:ascii="CourierNewPSMT" w:hAnsi="CourierNewPSMT" w:cs="CourierNewPSMT"/>
          <w:szCs w:val="22"/>
          <w:lang w:val="en-US"/>
        </w:rPr>
        <w:t xml:space="preserve"> </w:t>
      </w:r>
      <w:r>
        <w:rPr>
          <w:szCs w:val="22"/>
          <w:lang w:val="en-US"/>
        </w:rPr>
        <w:t xml:space="preserve">four-character code contained in the </w:t>
      </w:r>
      <w:proofErr w:type="spellStart"/>
      <w:r>
        <w:rPr>
          <w:rFonts w:ascii="CourierNewPSMT" w:hAnsi="CourierNewPSMT" w:cs="CourierNewPSMT"/>
          <w:szCs w:val="22"/>
          <w:lang w:val="en-US"/>
        </w:rPr>
        <w:t>SchemeTypeBox</w:t>
      </w:r>
      <w:proofErr w:type="spellEnd"/>
      <w:r>
        <w:rPr>
          <w:rFonts w:ascii="CourierNewPSMT" w:hAnsi="CourierNewPSMT" w:cs="CourierNewPSMT"/>
          <w:szCs w:val="22"/>
          <w:lang w:val="en-US"/>
        </w:rPr>
        <w:t xml:space="preserve"> </w:t>
      </w:r>
      <w:r>
        <w:rPr>
          <w:szCs w:val="22"/>
          <w:lang w:val="en-US"/>
        </w:rPr>
        <w:t xml:space="preserve">of </w:t>
      </w:r>
      <w:proofErr w:type="spellStart"/>
      <w:r>
        <w:rPr>
          <w:szCs w:val="22"/>
          <w:lang w:val="en-US"/>
        </w:rPr>
        <w:t>schemeInfoContainerBox</w:t>
      </w:r>
      <w:proofErr w:type="spellEnd"/>
      <w:r>
        <w:rPr>
          <w:szCs w:val="22"/>
          <w:lang w:val="en-US"/>
        </w:rPr>
        <w:t xml:space="preserve">. </w:t>
      </w:r>
    </w:p>
    <w:p w14:paraId="575AFC9F" w14:textId="4E8C4A1E" w:rsidR="000E78B9" w:rsidRDefault="00CB4DB2" w:rsidP="00925C2F">
      <w:pPr>
        <w:rPr>
          <w:i/>
          <w:iCs/>
          <w:lang w:val="en-GB"/>
        </w:rPr>
      </w:pPr>
      <w:r>
        <w:rPr>
          <w:i/>
          <w:iCs/>
          <w:lang w:val="en-GB"/>
        </w:rPr>
        <w:t>Change the contents of</w:t>
      </w:r>
      <w:r w:rsidRPr="006A1AB8">
        <w:rPr>
          <w:i/>
          <w:iCs/>
          <w:lang w:val="en-GB"/>
        </w:rPr>
        <w:t xml:space="preserve"> </w:t>
      </w:r>
      <w:r w:rsidR="006A1AB8" w:rsidRPr="006A1AB8">
        <w:rPr>
          <w:i/>
          <w:iCs/>
          <w:lang w:val="en-GB"/>
        </w:rPr>
        <w:t xml:space="preserve">K.4 </w:t>
      </w:r>
      <w:r>
        <w:rPr>
          <w:i/>
          <w:iCs/>
          <w:lang w:val="en-GB"/>
        </w:rPr>
        <w:t>from</w:t>
      </w:r>
    </w:p>
    <w:p w14:paraId="5AFAF4FA" w14:textId="7704527D" w:rsidR="00CB4DB2" w:rsidRDefault="00CB4DB2" w:rsidP="00CB4DB2">
      <w:pPr>
        <w:rPr>
          <w:color w:val="000000"/>
          <w:lang w:val="en-GB"/>
        </w:rPr>
      </w:pPr>
      <w:r w:rsidRPr="00B509C5">
        <w:rPr>
          <w:color w:val="000000"/>
          <w:lang w:val="en-GB"/>
        </w:rPr>
        <w:t xml:space="preserve">For any file format based on this file format, the 'profiles' parameter, if </w:t>
      </w:r>
      <w:proofErr w:type="spellStart"/>
      <w:r w:rsidRPr="00B509C5">
        <w:rPr>
          <w:color w:val="000000"/>
          <w:lang w:val="en-GB"/>
        </w:rPr>
        <w:t>used</w:t>
      </w:r>
      <w:r>
        <w:rPr>
          <w:color w:val="000000"/>
          <w:lang w:val="en-GB"/>
        </w:rPr>
        <w:t>shall</w:t>
      </w:r>
      <w:proofErr w:type="spellEnd"/>
      <w:r w:rsidRPr="00B509C5">
        <w:rPr>
          <w:color w:val="000000"/>
          <w:lang w:val="en-GB"/>
        </w:rPr>
        <w:t xml:space="preserve"> list exactly the major-brand, followed by the compatible-brands, as listed in the </w:t>
      </w:r>
      <w:proofErr w:type="spellStart"/>
      <w:r w:rsidRPr="00B509C5">
        <w:rPr>
          <w:rFonts w:ascii="Courier New" w:hAnsi="Courier New"/>
          <w:color w:val="000000"/>
          <w:lang w:val="en-GB"/>
        </w:rPr>
        <w:t>FileTypeBox</w:t>
      </w:r>
      <w:proofErr w:type="spellEnd"/>
      <w:r w:rsidRPr="00B509C5">
        <w:rPr>
          <w:color w:val="000000"/>
          <w:lang w:val="en-GB"/>
        </w:rPr>
        <w:t xml:space="preserve"> (</w:t>
      </w:r>
      <w:r w:rsidRPr="00B509C5">
        <w:rPr>
          <w:rFonts w:ascii="Courier New" w:hAnsi="Courier New"/>
          <w:color w:val="000000"/>
          <w:lang w:val="en-GB"/>
        </w:rPr>
        <w:t>'</w:t>
      </w:r>
      <w:proofErr w:type="spellStart"/>
      <w:r w:rsidRPr="00B509C5">
        <w:rPr>
          <w:rFonts w:ascii="Courier New" w:hAnsi="Courier New"/>
          <w:color w:val="000000"/>
          <w:lang w:val="en-GB"/>
        </w:rPr>
        <w:t>ftyp</w:t>
      </w:r>
      <w:proofErr w:type="spellEnd"/>
      <w:r w:rsidRPr="00B509C5">
        <w:rPr>
          <w:rFonts w:ascii="Courier New" w:hAnsi="Courier New"/>
          <w:color w:val="000000"/>
          <w:lang w:val="en-GB"/>
        </w:rPr>
        <w:t>'</w:t>
      </w:r>
      <w:r w:rsidRPr="00B509C5">
        <w:rPr>
          <w:color w:val="000000"/>
          <w:lang w:val="en-GB"/>
        </w:rPr>
        <w:t xml:space="preserve">) or </w:t>
      </w:r>
      <w:proofErr w:type="spellStart"/>
      <w:r w:rsidRPr="00B509C5">
        <w:rPr>
          <w:rFonts w:ascii="Courier New" w:hAnsi="Courier New"/>
          <w:color w:val="000000"/>
          <w:lang w:val="en-GB"/>
        </w:rPr>
        <w:t>SegmentTypeBox</w:t>
      </w:r>
      <w:proofErr w:type="spellEnd"/>
      <w:r w:rsidRPr="00B509C5">
        <w:rPr>
          <w:color w:val="000000"/>
          <w:lang w:val="en-GB"/>
        </w:rPr>
        <w:t xml:space="preserve"> (</w:t>
      </w:r>
      <w:r w:rsidRPr="00B509C5">
        <w:rPr>
          <w:rFonts w:ascii="Courier New" w:hAnsi="Courier New"/>
          <w:color w:val="000000"/>
          <w:lang w:val="en-GB"/>
        </w:rPr>
        <w:t>'</w:t>
      </w:r>
      <w:proofErr w:type="spellStart"/>
      <w:r w:rsidRPr="00B509C5">
        <w:rPr>
          <w:rFonts w:ascii="Courier New" w:hAnsi="Courier New"/>
          <w:color w:val="000000"/>
          <w:lang w:val="en-GB"/>
        </w:rPr>
        <w:t>styp</w:t>
      </w:r>
      <w:proofErr w:type="spellEnd"/>
      <w:r w:rsidRPr="00B509C5">
        <w:rPr>
          <w:rFonts w:ascii="Courier New" w:hAnsi="Courier New"/>
          <w:color w:val="000000"/>
          <w:lang w:val="en-GB"/>
        </w:rPr>
        <w:t>'</w:t>
      </w:r>
      <w:r w:rsidRPr="00B509C5">
        <w:rPr>
          <w:color w:val="000000"/>
          <w:lang w:val="en-GB"/>
        </w:rPr>
        <w:t xml:space="preserve">).  The major-brand </w:t>
      </w:r>
      <w:r>
        <w:rPr>
          <w:color w:val="000000"/>
          <w:lang w:val="en-GB"/>
        </w:rPr>
        <w:t>shall</w:t>
      </w:r>
      <w:r w:rsidRPr="00B509C5">
        <w:rPr>
          <w:color w:val="000000"/>
          <w:lang w:val="en-GB"/>
        </w:rPr>
        <w:t xml:space="preserve"> be first, and may be removed from the compatible-brands list.</w:t>
      </w:r>
    </w:p>
    <w:p w14:paraId="6894F661" w14:textId="54E331F5" w:rsidR="00CB4DB2" w:rsidRPr="00B509C5" w:rsidRDefault="00CB4DB2" w:rsidP="00CB4DB2">
      <w:pPr>
        <w:pStyle w:val="Note"/>
        <w:rPr>
          <w:lang w:val="en-GB"/>
        </w:rPr>
      </w:pPr>
      <w:r w:rsidRPr="00B509C5">
        <w:rPr>
          <w:lang w:val="en-GB"/>
        </w:rPr>
        <w:t>NOTE</w:t>
      </w:r>
      <w:r>
        <w:rPr>
          <w:lang w:val="en-GB"/>
        </w:rPr>
        <w:tab/>
      </w:r>
      <w:r w:rsidRPr="00B509C5">
        <w:rPr>
          <w:lang w:val="en-GB"/>
        </w:rPr>
        <w:t>This document requires that the major brand be repeated in the compatible-brands, but this requirement is relaxed in the 'profiles' parameter for compactness.</w:t>
      </w:r>
    </w:p>
    <w:p w14:paraId="35BCE618" w14:textId="77777777" w:rsidR="00CB4DB2" w:rsidRPr="00B509C5" w:rsidRDefault="00CB4DB2" w:rsidP="00CB4DB2">
      <w:pPr>
        <w:rPr>
          <w:lang w:val="en-GB"/>
        </w:rPr>
      </w:pPr>
      <w:r w:rsidRPr="00B509C5">
        <w:rPr>
          <w:color w:val="000000"/>
          <w:lang w:val="en-GB"/>
        </w:rPr>
        <w:t xml:space="preserve">An example might be </w:t>
      </w:r>
      <w:r w:rsidRPr="00B509C5">
        <w:rPr>
          <w:rFonts w:ascii="Courier New" w:hAnsi="Courier New"/>
          <w:color w:val="000000"/>
          <w:lang w:val="en-GB"/>
        </w:rPr>
        <w:t>profiles="mp41,isom,qvXt"</w:t>
      </w:r>
      <w:r w:rsidRPr="00B509C5">
        <w:rPr>
          <w:color w:val="000000"/>
          <w:lang w:val="en-GB"/>
        </w:rPr>
        <w:t xml:space="preserve">, indicating that </w:t>
      </w:r>
      <w:r w:rsidRPr="00833DF4">
        <w:rPr>
          <w:color w:val="000000"/>
          <w:highlight w:val="yellow"/>
          <w:lang w:val="en-GB"/>
        </w:rPr>
        <w:t>MPEG-4</w:t>
      </w:r>
      <w:r w:rsidRPr="00B509C5">
        <w:rPr>
          <w:color w:val="000000"/>
          <w:lang w:val="en-GB"/>
        </w:rPr>
        <w:t xml:space="preserve"> version 1 is the major-brand and preferred use, that the file is compatible with the version of the base file format identified by </w:t>
      </w:r>
      <w:r w:rsidRPr="00B509C5">
        <w:rPr>
          <w:rFonts w:ascii="Courier New" w:hAnsi="Courier New"/>
          <w:color w:val="000000"/>
          <w:lang w:val="en-GB"/>
        </w:rPr>
        <w:t>'</w:t>
      </w:r>
      <w:proofErr w:type="spellStart"/>
      <w:r w:rsidRPr="00B509C5">
        <w:rPr>
          <w:rFonts w:ascii="Courier New" w:hAnsi="Courier New"/>
          <w:color w:val="000000"/>
          <w:lang w:val="en-GB"/>
        </w:rPr>
        <w:t>isom</w:t>
      </w:r>
      <w:proofErr w:type="spellEnd"/>
      <w:r w:rsidRPr="00B509C5">
        <w:rPr>
          <w:rFonts w:ascii="Courier New" w:hAnsi="Courier New"/>
          <w:color w:val="000000"/>
          <w:lang w:val="en-GB"/>
        </w:rPr>
        <w:t>'</w:t>
      </w:r>
      <w:r w:rsidRPr="00B509C5">
        <w:rPr>
          <w:color w:val="000000"/>
          <w:lang w:val="en-GB"/>
        </w:rPr>
        <w:t xml:space="preserve">, and that it is also compatible with the specification/profile </w:t>
      </w:r>
      <w:r w:rsidRPr="00B509C5">
        <w:rPr>
          <w:rFonts w:ascii="Courier New" w:hAnsi="Courier New"/>
          <w:color w:val="000000"/>
          <w:lang w:val="en-GB"/>
        </w:rPr>
        <w:t>'</w:t>
      </w:r>
      <w:proofErr w:type="spellStart"/>
      <w:r w:rsidRPr="00B509C5">
        <w:rPr>
          <w:rFonts w:ascii="Courier New" w:hAnsi="Courier New"/>
          <w:color w:val="000000"/>
          <w:lang w:val="en-GB"/>
        </w:rPr>
        <w:t>qvXt</w:t>
      </w:r>
      <w:proofErr w:type="spellEnd"/>
      <w:r w:rsidRPr="00B509C5">
        <w:rPr>
          <w:rFonts w:ascii="Courier New" w:hAnsi="Courier New"/>
          <w:color w:val="000000"/>
          <w:lang w:val="en-GB"/>
        </w:rPr>
        <w:t>'</w:t>
      </w:r>
      <w:r w:rsidRPr="00B509C5">
        <w:rPr>
          <w:color w:val="000000"/>
          <w:lang w:val="en-GB"/>
        </w:rPr>
        <w:t xml:space="preserve"> (whatever that may be).</w:t>
      </w:r>
    </w:p>
    <w:p w14:paraId="15EE4C68" w14:textId="3337AB80" w:rsidR="00CB4DB2" w:rsidRDefault="00CB4DB2" w:rsidP="00925C2F">
      <w:pPr>
        <w:rPr>
          <w:i/>
          <w:iCs/>
          <w:lang w:val="en-GB"/>
        </w:rPr>
      </w:pPr>
      <w:r>
        <w:rPr>
          <w:i/>
          <w:iCs/>
          <w:lang w:val="en-GB"/>
        </w:rPr>
        <w:t>to</w:t>
      </w:r>
    </w:p>
    <w:p w14:paraId="51562601" w14:textId="4C1619D1" w:rsidR="00CB4DB2" w:rsidRDefault="00CB4DB2" w:rsidP="00CB4DB2">
      <w:pPr>
        <w:rPr>
          <w:color w:val="000000"/>
          <w:lang w:val="en-GB"/>
        </w:rPr>
      </w:pPr>
      <w:r w:rsidRPr="00B509C5">
        <w:rPr>
          <w:color w:val="000000"/>
          <w:lang w:val="en-GB"/>
        </w:rPr>
        <w:t xml:space="preserve">For any file format based on this file format, the 'profiles' parameter, if used, </w:t>
      </w:r>
      <w:r>
        <w:rPr>
          <w:color w:val="000000"/>
          <w:lang w:val="en-GB"/>
        </w:rPr>
        <w:t>shall contain a list, separated by commas:</w:t>
      </w:r>
    </w:p>
    <w:p w14:paraId="5A447910" w14:textId="78B853AE" w:rsidR="00CB4DB2" w:rsidRPr="00101C5D" w:rsidRDefault="00CB4DB2" w:rsidP="00101C5D">
      <w:pPr>
        <w:pStyle w:val="ListParagraph"/>
        <w:numPr>
          <w:ilvl w:val="0"/>
          <w:numId w:val="38"/>
        </w:numPr>
        <w:rPr>
          <w:color w:val="000000"/>
          <w:lang w:val="en-GB"/>
        </w:rPr>
      </w:pPr>
      <w:r>
        <w:rPr>
          <w:color w:val="000000"/>
          <w:lang w:val="en-GB"/>
        </w:rPr>
        <w:t>The list shall include</w:t>
      </w:r>
      <w:r w:rsidRPr="00101C5D">
        <w:rPr>
          <w:color w:val="000000"/>
          <w:lang w:val="en-GB"/>
        </w:rPr>
        <w:t xml:space="preserve"> the major-brand, followed by the compatible-brands, as listed in the </w:t>
      </w:r>
      <w:proofErr w:type="spellStart"/>
      <w:r w:rsidRPr="00101C5D">
        <w:rPr>
          <w:rFonts w:ascii="Courier New" w:hAnsi="Courier New"/>
          <w:color w:val="000000"/>
          <w:lang w:val="en-GB"/>
        </w:rPr>
        <w:t>FileTypeBox</w:t>
      </w:r>
      <w:proofErr w:type="spellEnd"/>
      <w:r w:rsidRPr="00101C5D">
        <w:rPr>
          <w:color w:val="000000"/>
          <w:lang w:val="en-GB"/>
        </w:rPr>
        <w:t xml:space="preserve"> (</w:t>
      </w:r>
      <w:r w:rsidRPr="00101C5D">
        <w:rPr>
          <w:rFonts w:ascii="Courier New" w:hAnsi="Courier New"/>
          <w:color w:val="000000"/>
          <w:lang w:val="en-GB"/>
        </w:rPr>
        <w:t>'</w:t>
      </w:r>
      <w:proofErr w:type="spellStart"/>
      <w:r w:rsidRPr="00101C5D">
        <w:rPr>
          <w:rFonts w:ascii="Courier New" w:hAnsi="Courier New"/>
          <w:color w:val="000000"/>
          <w:lang w:val="en-GB"/>
        </w:rPr>
        <w:t>ftyp</w:t>
      </w:r>
      <w:proofErr w:type="spellEnd"/>
      <w:r w:rsidRPr="00101C5D">
        <w:rPr>
          <w:rFonts w:ascii="Courier New" w:hAnsi="Courier New"/>
          <w:color w:val="000000"/>
          <w:lang w:val="en-GB"/>
        </w:rPr>
        <w:t>'</w:t>
      </w:r>
      <w:r w:rsidRPr="00101C5D">
        <w:rPr>
          <w:color w:val="000000"/>
          <w:lang w:val="en-GB"/>
        </w:rPr>
        <w:t xml:space="preserve">) or </w:t>
      </w:r>
      <w:proofErr w:type="spellStart"/>
      <w:r w:rsidRPr="00101C5D">
        <w:rPr>
          <w:rFonts w:ascii="Courier New" w:hAnsi="Courier New"/>
          <w:color w:val="000000"/>
          <w:lang w:val="en-GB"/>
        </w:rPr>
        <w:t>SegmentTypeBox</w:t>
      </w:r>
      <w:proofErr w:type="spellEnd"/>
      <w:r w:rsidRPr="00101C5D">
        <w:rPr>
          <w:color w:val="000000"/>
          <w:lang w:val="en-GB"/>
        </w:rPr>
        <w:t xml:space="preserve"> (</w:t>
      </w:r>
      <w:r w:rsidRPr="00101C5D">
        <w:rPr>
          <w:rFonts w:ascii="Courier New" w:hAnsi="Courier New"/>
          <w:color w:val="000000"/>
          <w:lang w:val="en-GB"/>
        </w:rPr>
        <w:t>'</w:t>
      </w:r>
      <w:proofErr w:type="spellStart"/>
      <w:r w:rsidRPr="00101C5D">
        <w:rPr>
          <w:rFonts w:ascii="Courier New" w:hAnsi="Courier New"/>
          <w:color w:val="000000"/>
          <w:lang w:val="en-GB"/>
        </w:rPr>
        <w:t>styp</w:t>
      </w:r>
      <w:proofErr w:type="spellEnd"/>
      <w:r w:rsidRPr="00101C5D">
        <w:rPr>
          <w:rFonts w:ascii="Courier New" w:hAnsi="Courier New"/>
          <w:color w:val="000000"/>
          <w:lang w:val="en-GB"/>
        </w:rPr>
        <w:t>'</w:t>
      </w:r>
      <w:r w:rsidRPr="00101C5D">
        <w:rPr>
          <w:color w:val="000000"/>
          <w:lang w:val="en-GB"/>
        </w:rPr>
        <w:t>).  The major-brand shall be first, and may be removed from the compatible-brands list;</w:t>
      </w:r>
    </w:p>
    <w:p w14:paraId="4CEACC88" w14:textId="4899486C" w:rsidR="00CB4DB2" w:rsidRPr="00CB4DB2" w:rsidRDefault="00CB4DB2" w:rsidP="00101C5D">
      <w:pPr>
        <w:pStyle w:val="ListParagraph"/>
        <w:numPr>
          <w:ilvl w:val="0"/>
          <w:numId w:val="38"/>
        </w:numPr>
        <w:rPr>
          <w:color w:val="000000"/>
          <w:lang w:val="en-GB"/>
        </w:rPr>
      </w:pPr>
      <w:r>
        <w:rPr>
          <w:color w:val="000000"/>
          <w:lang w:val="en-GB"/>
        </w:rPr>
        <w:t>The list should include</w:t>
      </w:r>
      <w:r w:rsidRPr="00CB4DB2">
        <w:rPr>
          <w:color w:val="000000"/>
          <w:lang w:val="en-GB"/>
        </w:rPr>
        <w:t xml:space="preserve"> the brands </w:t>
      </w:r>
      <w:r>
        <w:rPr>
          <w:color w:val="000000"/>
          <w:lang w:val="en-GB"/>
        </w:rPr>
        <w:t>from</w:t>
      </w:r>
      <w:r w:rsidRPr="00CB4DB2">
        <w:rPr>
          <w:color w:val="000000"/>
          <w:lang w:val="en-GB"/>
        </w:rPr>
        <w:t xml:space="preserve"> each </w:t>
      </w:r>
      <w:proofErr w:type="spellStart"/>
      <w:r w:rsidRPr="003B7DFB">
        <w:rPr>
          <w:rFonts w:ascii="Courier New" w:hAnsi="Courier New" w:cs="Courier New"/>
          <w:lang w:val="en-US"/>
        </w:rPr>
        <w:t>TypeCombinationBox</w:t>
      </w:r>
      <w:proofErr w:type="spellEnd"/>
      <w:r w:rsidRPr="003B7DFB">
        <w:rPr>
          <w:rFonts w:ascii="Courier New" w:hAnsi="Courier New" w:cs="Courier New"/>
          <w:lang w:val="en-US"/>
        </w:rPr>
        <w:t xml:space="preserve"> </w:t>
      </w:r>
      <w:r w:rsidRPr="003B7DFB">
        <w:rPr>
          <w:lang w:val="en-US"/>
        </w:rPr>
        <w:t>in the</w:t>
      </w:r>
      <w:ins w:id="1531" w:author="David Singer" w:date="2022-02-08T15:50:00Z">
        <w:r w:rsidR="00C0275A">
          <w:rPr>
            <w:lang w:val="en-US"/>
          </w:rPr>
          <w:t xml:space="preserve"> top-level</w:t>
        </w:r>
      </w:ins>
      <w:r w:rsidRPr="003B7DFB">
        <w:rPr>
          <w:lang w:val="en-US"/>
        </w:rPr>
        <w:t xml:space="preserve"> </w:t>
      </w:r>
      <w:proofErr w:type="spellStart"/>
      <w:r w:rsidRPr="003B7DFB">
        <w:rPr>
          <w:rFonts w:ascii="Courier New" w:hAnsi="Courier New" w:cs="Courier New"/>
          <w:lang w:val="en-US"/>
        </w:rPr>
        <w:t>ExtendedTypeBox</w:t>
      </w:r>
      <w:proofErr w:type="spellEnd"/>
      <w:r w:rsidRPr="003B7DFB">
        <w:rPr>
          <w:lang w:val="en-US"/>
        </w:rPr>
        <w:t xml:space="preserve">; in the list, the brands from </w:t>
      </w:r>
      <w:r w:rsidR="00F100F9" w:rsidRPr="003B7DFB">
        <w:rPr>
          <w:lang w:val="en-US"/>
        </w:rPr>
        <w:t>a single</w:t>
      </w:r>
      <w:r w:rsidRPr="003B7DFB">
        <w:rPr>
          <w:lang w:val="en-US"/>
        </w:rPr>
        <w:t xml:space="preserve"> </w:t>
      </w:r>
      <w:proofErr w:type="spellStart"/>
      <w:r w:rsidRPr="003B7DFB">
        <w:rPr>
          <w:rFonts w:ascii="Courier New" w:hAnsi="Courier New" w:cs="Courier New"/>
          <w:lang w:val="en-US"/>
        </w:rPr>
        <w:t>TypeCombinationBox</w:t>
      </w:r>
      <w:proofErr w:type="spellEnd"/>
      <w:r w:rsidRPr="003B7DFB">
        <w:rPr>
          <w:rFonts w:ascii="Courier New" w:hAnsi="Courier New" w:cs="Courier New"/>
          <w:lang w:val="en-US"/>
        </w:rPr>
        <w:t xml:space="preserve"> </w:t>
      </w:r>
      <w:r w:rsidRPr="003B7DFB">
        <w:rPr>
          <w:lang w:val="en-US"/>
        </w:rPr>
        <w:t>shall be separated by "+".</w:t>
      </w:r>
    </w:p>
    <w:p w14:paraId="0FE545E4" w14:textId="526F3983" w:rsidR="00CB4DB2" w:rsidRPr="00B509C5" w:rsidRDefault="00CB4DB2" w:rsidP="00CB4DB2">
      <w:pPr>
        <w:pStyle w:val="Note"/>
        <w:rPr>
          <w:lang w:val="en-GB"/>
        </w:rPr>
      </w:pPr>
      <w:r w:rsidRPr="00B509C5">
        <w:rPr>
          <w:lang w:val="en-GB"/>
        </w:rPr>
        <w:t>NOTE</w:t>
      </w:r>
      <w:r>
        <w:rPr>
          <w:lang w:val="en-GB"/>
        </w:rPr>
        <w:tab/>
      </w:r>
      <w:r w:rsidRPr="00B509C5">
        <w:rPr>
          <w:lang w:val="en-GB"/>
        </w:rPr>
        <w:t xml:space="preserve">This document </w:t>
      </w:r>
      <w:r>
        <w:rPr>
          <w:lang w:val="en-GB"/>
        </w:rPr>
        <w:t>recommends</w:t>
      </w:r>
      <w:r w:rsidRPr="00B509C5">
        <w:rPr>
          <w:lang w:val="en-GB"/>
        </w:rPr>
        <w:t xml:space="preserve"> that the major brand be repeated in the compatible-brands, but this requirement is relaxed in the 'profiles' parameter for compactness.</w:t>
      </w:r>
    </w:p>
    <w:p w14:paraId="69B6EA0F" w14:textId="22F0762F" w:rsidR="00CB4DB2" w:rsidRPr="00B509C5" w:rsidRDefault="00CB4DB2" w:rsidP="00CB4DB2">
      <w:pPr>
        <w:rPr>
          <w:lang w:val="en-GB"/>
        </w:rPr>
      </w:pPr>
      <w:r w:rsidRPr="00B509C5">
        <w:rPr>
          <w:color w:val="000000"/>
          <w:lang w:val="en-GB"/>
        </w:rPr>
        <w:t xml:space="preserve">An example might be </w:t>
      </w:r>
      <w:r w:rsidRPr="00B509C5">
        <w:rPr>
          <w:rFonts w:ascii="Courier New" w:hAnsi="Courier New"/>
          <w:color w:val="000000"/>
          <w:lang w:val="en-GB"/>
        </w:rPr>
        <w:t>profiles="</w:t>
      </w:r>
      <w:del w:id="1532" w:author="David Singer" w:date="2022-02-08T15:51:00Z">
        <w:r w:rsidRPr="00B509C5" w:rsidDel="00C0275A">
          <w:rPr>
            <w:rFonts w:ascii="Courier New" w:hAnsi="Courier New"/>
            <w:color w:val="000000"/>
            <w:lang w:val="en-GB"/>
          </w:rPr>
          <w:delText>mp41,isom,</w:delText>
        </w:r>
      </w:del>
      <w:r w:rsidRPr="00B509C5">
        <w:rPr>
          <w:rFonts w:ascii="Courier New" w:hAnsi="Courier New"/>
          <w:color w:val="000000"/>
          <w:lang w:val="en-GB"/>
        </w:rPr>
        <w:t>qvXt</w:t>
      </w:r>
      <w:r>
        <w:rPr>
          <w:rFonts w:ascii="Courier New" w:hAnsi="Courier New"/>
          <w:color w:val="000000"/>
          <w:lang w:val="en-GB"/>
        </w:rPr>
        <w:t>,</w:t>
      </w:r>
      <w:ins w:id="1533" w:author="David Singer" w:date="2022-02-08T15:51:00Z">
        <w:r w:rsidR="00C0275A">
          <w:rPr>
            <w:rFonts w:ascii="Courier New" w:hAnsi="Courier New"/>
            <w:color w:val="000000"/>
            <w:lang w:val="en-GB"/>
          </w:rPr>
          <w:t>isoc,</w:t>
        </w:r>
      </w:ins>
      <w:del w:id="1534" w:author="David Singer" w:date="2022-02-08T15:51:00Z">
        <w:r w:rsidDel="00C0275A">
          <w:rPr>
            <w:rFonts w:ascii="Courier New" w:hAnsi="Courier New"/>
            <w:color w:val="000000"/>
            <w:lang w:val="en-GB"/>
          </w:rPr>
          <w:delText>avc1+relo</w:delText>
        </w:r>
      </w:del>
      <w:ins w:id="1535" w:author="David Singer" w:date="2022-02-08T15:51:00Z">
        <w:r w:rsidR="00C0275A">
          <w:rPr>
            <w:rFonts w:ascii="Courier New" w:hAnsi="Courier New"/>
            <w:color w:val="000000"/>
            <w:lang w:val="en-GB"/>
          </w:rPr>
          <w:t>iso8+comp</w:t>
        </w:r>
      </w:ins>
      <w:r w:rsidRPr="00B509C5">
        <w:rPr>
          <w:rFonts w:ascii="Courier New" w:hAnsi="Courier New"/>
          <w:color w:val="000000"/>
          <w:lang w:val="en-GB"/>
        </w:rPr>
        <w:t>"</w:t>
      </w:r>
      <w:r w:rsidRPr="00B509C5">
        <w:rPr>
          <w:color w:val="000000"/>
          <w:lang w:val="en-GB"/>
        </w:rPr>
        <w:t xml:space="preserve">, indicating that </w:t>
      </w:r>
      <w:ins w:id="1536" w:author="David Singer" w:date="2022-02-08T15:51:00Z">
        <w:r w:rsidR="00C0275A" w:rsidRPr="00B509C5">
          <w:rPr>
            <w:rFonts w:ascii="Courier New" w:hAnsi="Courier New"/>
            <w:color w:val="000000"/>
            <w:lang w:val="en-GB"/>
          </w:rPr>
          <w:t>'</w:t>
        </w:r>
        <w:proofErr w:type="spellStart"/>
        <w:r w:rsidR="00C0275A" w:rsidRPr="00B509C5">
          <w:rPr>
            <w:rFonts w:ascii="Courier New" w:hAnsi="Courier New"/>
            <w:color w:val="000000"/>
            <w:lang w:val="en-GB"/>
          </w:rPr>
          <w:t>qvXt</w:t>
        </w:r>
        <w:proofErr w:type="spellEnd"/>
        <w:r w:rsidR="00C0275A" w:rsidRPr="00B509C5">
          <w:rPr>
            <w:rFonts w:ascii="Courier New" w:hAnsi="Courier New"/>
            <w:color w:val="000000"/>
            <w:lang w:val="en-GB"/>
          </w:rPr>
          <w:t>'</w:t>
        </w:r>
        <w:r w:rsidR="00C0275A" w:rsidRPr="00B509C5">
          <w:rPr>
            <w:color w:val="000000"/>
            <w:lang w:val="en-GB"/>
          </w:rPr>
          <w:t xml:space="preserve"> (whatever that may be)</w:t>
        </w:r>
      </w:ins>
      <w:del w:id="1537" w:author="David Singer" w:date="2022-02-08T15:51:00Z">
        <w:r w:rsidRPr="00833DF4" w:rsidDel="00C0275A">
          <w:rPr>
            <w:color w:val="000000"/>
            <w:highlight w:val="yellow"/>
            <w:lang w:val="en-GB"/>
          </w:rPr>
          <w:delText>MPEG-4</w:delText>
        </w:r>
        <w:r w:rsidRPr="00B509C5" w:rsidDel="00C0275A">
          <w:rPr>
            <w:color w:val="000000"/>
            <w:lang w:val="en-GB"/>
          </w:rPr>
          <w:delText xml:space="preserve"> version 1</w:delText>
        </w:r>
      </w:del>
      <w:r w:rsidRPr="00B509C5">
        <w:rPr>
          <w:color w:val="000000"/>
          <w:lang w:val="en-GB"/>
        </w:rPr>
        <w:t xml:space="preserve"> is the major-brand and preferred use, that the file is compatible with the version of the base file format identified by </w:t>
      </w:r>
      <w:del w:id="1538" w:author="David Singer" w:date="2022-02-08T15:52:00Z">
        <w:r w:rsidRPr="00B509C5" w:rsidDel="00C0275A">
          <w:rPr>
            <w:rFonts w:ascii="Courier New" w:hAnsi="Courier New"/>
            <w:color w:val="000000"/>
            <w:lang w:val="en-GB"/>
          </w:rPr>
          <w:delText>'isom'</w:delText>
        </w:r>
      </w:del>
      <w:ins w:id="1539" w:author="David Singer" w:date="2022-02-08T15:52:00Z">
        <w:r w:rsidR="00C0275A" w:rsidRPr="00B509C5">
          <w:rPr>
            <w:rFonts w:ascii="Courier New" w:hAnsi="Courier New"/>
            <w:color w:val="000000"/>
            <w:lang w:val="en-GB"/>
          </w:rPr>
          <w:t>'</w:t>
        </w:r>
        <w:proofErr w:type="spellStart"/>
        <w:r w:rsidR="00C0275A" w:rsidRPr="00B509C5">
          <w:rPr>
            <w:rFonts w:ascii="Courier New" w:hAnsi="Courier New"/>
            <w:color w:val="000000"/>
            <w:lang w:val="en-GB"/>
          </w:rPr>
          <w:t>iso</w:t>
        </w:r>
        <w:r w:rsidR="00C0275A">
          <w:rPr>
            <w:rFonts w:ascii="Courier New" w:hAnsi="Courier New"/>
            <w:color w:val="000000"/>
            <w:lang w:val="en-GB"/>
          </w:rPr>
          <w:t>c</w:t>
        </w:r>
        <w:proofErr w:type="spellEnd"/>
        <w:r w:rsidR="00C0275A" w:rsidRPr="00B509C5">
          <w:rPr>
            <w:rFonts w:ascii="Courier New" w:hAnsi="Courier New"/>
            <w:color w:val="000000"/>
            <w:lang w:val="en-GB"/>
          </w:rPr>
          <w:t>'</w:t>
        </w:r>
      </w:ins>
      <w:r w:rsidRPr="00B509C5">
        <w:rPr>
          <w:color w:val="000000"/>
          <w:lang w:val="en-GB"/>
        </w:rPr>
        <w:t xml:space="preserve">, </w:t>
      </w:r>
      <w:del w:id="1540" w:author="David Singer" w:date="2022-02-08T15:52:00Z">
        <w:r w:rsidRPr="00B509C5" w:rsidDel="00C0275A">
          <w:rPr>
            <w:color w:val="000000"/>
            <w:lang w:val="en-GB"/>
          </w:rPr>
          <w:delText>that it is also compatible with the specification/profile</w:delText>
        </w:r>
      </w:del>
      <w:del w:id="1541" w:author="David Singer" w:date="2022-02-08T15:51:00Z">
        <w:r w:rsidRPr="00B509C5" w:rsidDel="00C0275A">
          <w:rPr>
            <w:color w:val="000000"/>
            <w:lang w:val="en-GB"/>
          </w:rPr>
          <w:delText xml:space="preserve"> </w:delText>
        </w:r>
        <w:r w:rsidRPr="00B509C5" w:rsidDel="00C0275A">
          <w:rPr>
            <w:rFonts w:ascii="Courier New" w:hAnsi="Courier New"/>
            <w:color w:val="000000"/>
            <w:lang w:val="en-GB"/>
          </w:rPr>
          <w:delText>'qvXt'</w:delText>
        </w:r>
        <w:r w:rsidRPr="00B509C5" w:rsidDel="00C0275A">
          <w:rPr>
            <w:color w:val="000000"/>
            <w:lang w:val="en-GB"/>
          </w:rPr>
          <w:delText xml:space="preserve"> (whatever that may be)</w:delText>
        </w:r>
      </w:del>
      <w:del w:id="1542" w:author="David Singer" w:date="2022-02-08T15:52:00Z">
        <w:r w:rsidDel="00C0275A">
          <w:rPr>
            <w:color w:val="000000"/>
            <w:lang w:val="en-GB"/>
          </w:rPr>
          <w:delText xml:space="preserve">, </w:delText>
        </w:r>
      </w:del>
      <w:r>
        <w:rPr>
          <w:color w:val="000000"/>
          <w:lang w:val="en-GB"/>
        </w:rPr>
        <w:t xml:space="preserve">and that it is compatible with the combination of </w:t>
      </w:r>
      <w:del w:id="1543" w:author="David Singer" w:date="2022-02-08T15:52:00Z">
        <w:r w:rsidRPr="00101C5D" w:rsidDel="00C0275A">
          <w:rPr>
            <w:rFonts w:ascii="Courier New" w:hAnsi="Courier New" w:cs="Courier New"/>
            <w:color w:val="000000"/>
            <w:lang w:val="en-GB"/>
          </w:rPr>
          <w:delText>'avc1'</w:delText>
        </w:r>
        <w:r w:rsidDel="00C0275A">
          <w:rPr>
            <w:color w:val="000000"/>
            <w:lang w:val="en-GB"/>
          </w:rPr>
          <w:delText xml:space="preserve"> </w:delText>
        </w:r>
      </w:del>
      <w:ins w:id="1544" w:author="David Singer" w:date="2022-02-08T15:52:00Z">
        <w:r w:rsidR="00C0275A" w:rsidRPr="00101C5D">
          <w:rPr>
            <w:rFonts w:ascii="Courier New" w:hAnsi="Courier New" w:cs="Courier New"/>
            <w:color w:val="000000"/>
            <w:lang w:val="en-GB"/>
          </w:rPr>
          <w:t>'</w:t>
        </w:r>
        <w:r w:rsidR="00C0275A">
          <w:rPr>
            <w:rFonts w:ascii="Courier New" w:hAnsi="Courier New" w:cs="Courier New"/>
            <w:color w:val="000000"/>
            <w:lang w:val="en-GB"/>
          </w:rPr>
          <w:t>iso8</w:t>
        </w:r>
        <w:r w:rsidR="00C0275A" w:rsidRPr="00101C5D">
          <w:rPr>
            <w:rFonts w:ascii="Courier New" w:hAnsi="Courier New" w:cs="Courier New"/>
            <w:color w:val="000000"/>
            <w:lang w:val="en-GB"/>
          </w:rPr>
          <w:t>'</w:t>
        </w:r>
        <w:r w:rsidR="00C0275A">
          <w:rPr>
            <w:color w:val="000000"/>
            <w:lang w:val="en-GB"/>
          </w:rPr>
          <w:t xml:space="preserve"> </w:t>
        </w:r>
      </w:ins>
      <w:r>
        <w:rPr>
          <w:color w:val="000000"/>
          <w:lang w:val="en-GB"/>
        </w:rPr>
        <w:t xml:space="preserve">and </w:t>
      </w:r>
      <w:del w:id="1545" w:author="David Singer" w:date="2022-02-08T15:52:00Z">
        <w:r w:rsidRPr="00101C5D" w:rsidDel="00C0275A">
          <w:rPr>
            <w:rFonts w:ascii="Courier New" w:hAnsi="Courier New" w:cs="Courier New"/>
            <w:color w:val="000000"/>
            <w:lang w:val="en-GB"/>
          </w:rPr>
          <w:delText>'relo'</w:delText>
        </w:r>
      </w:del>
      <w:ins w:id="1546" w:author="David Singer" w:date="2022-02-08T15:52:00Z">
        <w:r w:rsidR="00C0275A" w:rsidRPr="00101C5D">
          <w:rPr>
            <w:rFonts w:ascii="Courier New" w:hAnsi="Courier New" w:cs="Courier New"/>
            <w:color w:val="000000"/>
            <w:lang w:val="en-GB"/>
          </w:rPr>
          <w:t>'</w:t>
        </w:r>
        <w:r w:rsidR="00C0275A">
          <w:rPr>
            <w:rFonts w:ascii="Courier New" w:hAnsi="Courier New" w:cs="Courier New"/>
            <w:color w:val="000000"/>
            <w:lang w:val="en-GB"/>
          </w:rPr>
          <w:t>comp</w:t>
        </w:r>
        <w:r w:rsidR="00C0275A" w:rsidRPr="00101C5D">
          <w:rPr>
            <w:rFonts w:ascii="Courier New" w:hAnsi="Courier New" w:cs="Courier New"/>
            <w:color w:val="000000"/>
            <w:lang w:val="en-GB"/>
          </w:rPr>
          <w:t>'</w:t>
        </w:r>
      </w:ins>
      <w:r>
        <w:rPr>
          <w:color w:val="000000"/>
          <w:lang w:val="en-GB"/>
        </w:rPr>
        <w:t>.</w:t>
      </w:r>
    </w:p>
    <w:p w14:paraId="345BB816" w14:textId="2CBBD8BB" w:rsidR="006A1AB8" w:rsidRDefault="00C96A83" w:rsidP="00925C2F">
      <w:pPr>
        <w:rPr>
          <w:i/>
          <w:iCs/>
          <w:lang w:val="en-GB"/>
        </w:rPr>
      </w:pPr>
      <w:r w:rsidRPr="00C96A83">
        <w:rPr>
          <w:i/>
          <w:iCs/>
          <w:lang w:val="en-GB"/>
        </w:rPr>
        <w:lastRenderedPageBreak/>
        <w:t>Add K.6</w:t>
      </w:r>
    </w:p>
    <w:p w14:paraId="3FD8EB9E" w14:textId="6BE7D5F5" w:rsidR="00C96A83" w:rsidRDefault="00C96A83" w:rsidP="00C96A83">
      <w:pPr>
        <w:spacing w:before="100" w:beforeAutospacing="1" w:after="100" w:afterAutospacing="1"/>
        <w:rPr>
          <w:rFonts w:ascii="Times New Roman" w:eastAsia="Times New Roman" w:hAnsi="Times New Roman"/>
          <w:lang w:val="en-US" w:eastAsia="fr-FR"/>
        </w:rPr>
      </w:pPr>
      <w:r>
        <w:rPr>
          <w:b/>
          <w:bCs/>
          <w:lang w:val="en-US"/>
        </w:rPr>
        <w:t>K.</w:t>
      </w:r>
      <w:r w:rsidR="00E56DF8">
        <w:rPr>
          <w:b/>
          <w:bCs/>
          <w:lang w:val="en-US"/>
        </w:rPr>
        <w:t>6</w:t>
      </w:r>
      <w:r>
        <w:rPr>
          <w:b/>
          <w:bCs/>
          <w:lang w:val="en-US"/>
        </w:rPr>
        <w:t xml:space="preserve"> Use of the 'essential' parameter </w:t>
      </w:r>
    </w:p>
    <w:p w14:paraId="7FD3D42D" w14:textId="77777777" w:rsidR="00C96A83" w:rsidRDefault="00C96A83" w:rsidP="00C96A83">
      <w:pPr>
        <w:pStyle w:val="NormalWeb"/>
        <w:rPr>
          <w:rFonts w:eastAsia="Times New Roman"/>
          <w:lang w:val="en-US"/>
        </w:rPr>
      </w:pPr>
      <w:r>
        <w:rPr>
          <w:lang w:val="en-US"/>
        </w:rPr>
        <w:t>For files containing essential sample group descriptions, the ‘</w:t>
      </w:r>
      <w:r>
        <w:rPr>
          <w:rFonts w:ascii="Cambria" w:eastAsia="Times New Roman" w:hAnsi="Cambria"/>
          <w:sz w:val="22"/>
          <w:szCs w:val="22"/>
          <w:lang w:val="en-US"/>
        </w:rPr>
        <w:t xml:space="preserve">essential’ parameter, when used, is composed of one or more comma-separated essential hierarchy descriptions. </w:t>
      </w:r>
    </w:p>
    <w:p w14:paraId="3952531D" w14:textId="77777777" w:rsidR="00C96A83" w:rsidRDefault="00C96A83" w:rsidP="00C96A83">
      <w:pPr>
        <w:rPr>
          <w:rFonts w:ascii="Times New Roman" w:eastAsia="Times New Roman" w:hAnsi="Times New Roman"/>
          <w:lang w:val="en-GB" w:eastAsia="fr-FR"/>
        </w:rPr>
      </w:pPr>
      <w:r>
        <w:rPr>
          <w:lang w:val="en-US"/>
        </w:rPr>
        <w:t xml:space="preserve">Each essential hierarchy description is composed of one or more </w:t>
      </w:r>
      <w:r>
        <w:rPr>
          <w:lang w:val="en-GB"/>
        </w:rPr>
        <w:t>four-character code of essential sample group descriptions, separated with a dot.</w:t>
      </w:r>
    </w:p>
    <w:p w14:paraId="264B4AD7" w14:textId="77777777" w:rsidR="00C96A83" w:rsidRDefault="00C96A83" w:rsidP="00C96A83">
      <w:pPr>
        <w:pStyle w:val="ListParagraph"/>
        <w:numPr>
          <w:ilvl w:val="0"/>
          <w:numId w:val="33"/>
        </w:numPr>
        <w:spacing w:after="0" w:line="240" w:lineRule="auto"/>
        <w:rPr>
          <w:lang w:val="en-GB"/>
        </w:rPr>
      </w:pPr>
      <w:r>
        <w:rPr>
          <w:lang w:val="en-GB"/>
        </w:rPr>
        <w:t>If the ‘</w:t>
      </w:r>
      <w:r w:rsidRPr="00C96A83">
        <w:rPr>
          <w:rFonts w:ascii="Courier New" w:hAnsi="Courier New" w:cs="Courier New"/>
          <w:sz w:val="20"/>
          <w:lang w:val="en-GB"/>
        </w:rPr>
        <w:t>codecs’</w:t>
      </w:r>
      <w:r>
        <w:rPr>
          <w:lang w:val="en-GB"/>
        </w:rPr>
        <w:t xml:space="preserve"> parameter includes description of the transformation used, the listed four-character codes shall be the ones listed in the </w:t>
      </w:r>
      <w:r>
        <w:rPr>
          <w:lang w:val="en-US"/>
        </w:rPr>
        <w:t xml:space="preserve">Essential Descriptions Hierarchy sample group description, in the same order, from </w:t>
      </w:r>
      <w:r>
        <w:rPr>
          <w:lang w:val="en-GB"/>
        </w:rPr>
        <w:t xml:space="preserve">the first code following the last occurrence of </w:t>
      </w:r>
      <w:r w:rsidRPr="00C96A83">
        <w:rPr>
          <w:rFonts w:ascii="CourierNewPSMT" w:hAnsi="CourierNewPSMT" w:cs="CourierNewPSMT"/>
          <w:sz w:val="20"/>
          <w:lang w:val="en-US"/>
        </w:rPr>
        <w:t>'</w:t>
      </w:r>
      <w:proofErr w:type="spellStart"/>
      <w:r w:rsidRPr="00C96A83">
        <w:rPr>
          <w:rFonts w:ascii="CourierNewPSMT" w:hAnsi="CourierNewPSMT" w:cs="CourierNewPSMT"/>
          <w:sz w:val="20"/>
          <w:lang w:val="en-US"/>
        </w:rPr>
        <w:t>stsd</w:t>
      </w:r>
      <w:proofErr w:type="spellEnd"/>
      <w:r w:rsidRPr="00C96A83">
        <w:rPr>
          <w:rFonts w:ascii="CourierNewPSMT" w:hAnsi="CourierNewPSMT" w:cs="CourierNewPSMT"/>
          <w:sz w:val="20"/>
          <w:lang w:val="en-US"/>
        </w:rPr>
        <w:t>'</w:t>
      </w:r>
      <w:r>
        <w:rPr>
          <w:rFonts w:ascii="CourierNewPSMT" w:hAnsi="CourierNewPSMT" w:cs="CourierNewPSMT"/>
          <w:szCs w:val="22"/>
          <w:lang w:val="en-US"/>
        </w:rPr>
        <w:t xml:space="preserve"> </w:t>
      </w:r>
      <w:r>
        <w:rPr>
          <w:lang w:val="en-US"/>
        </w:rPr>
        <w:t xml:space="preserve">until the last listed code. </w:t>
      </w:r>
    </w:p>
    <w:p w14:paraId="3182E2A3" w14:textId="77777777" w:rsidR="00C96A83" w:rsidRDefault="00C96A83">
      <w:pPr>
        <w:pStyle w:val="ListParagraph"/>
        <w:numPr>
          <w:ilvl w:val="0"/>
          <w:numId w:val="33"/>
        </w:numPr>
        <w:spacing w:after="160" w:line="240" w:lineRule="auto"/>
        <w:rPr>
          <w:lang w:val="en-GB"/>
        </w:rPr>
        <w:pPrChange w:id="1547" w:author="David Singer" w:date="2022-02-21T15:47:00Z">
          <w:pPr>
            <w:pStyle w:val="ListParagraph"/>
            <w:numPr>
              <w:numId w:val="33"/>
            </w:numPr>
            <w:spacing w:after="0" w:line="240" w:lineRule="auto"/>
            <w:ind w:hanging="360"/>
          </w:pPr>
        </w:pPrChange>
      </w:pPr>
      <w:r>
        <w:rPr>
          <w:lang w:val="en-US"/>
        </w:rPr>
        <w:t xml:space="preserve">Otherwise, </w:t>
      </w:r>
      <w:r>
        <w:rPr>
          <w:lang w:val="en-GB"/>
        </w:rPr>
        <w:t xml:space="preserve">the listed four-character codes shall be the ones listed in the </w:t>
      </w:r>
      <w:r>
        <w:rPr>
          <w:lang w:val="en-US"/>
        </w:rPr>
        <w:t>Essential Descriptions Hierarchy sample group description in the same order.</w:t>
      </w:r>
    </w:p>
    <w:p w14:paraId="3D7658F9" w14:textId="0E179209" w:rsidR="00C96A83" w:rsidDel="00691040" w:rsidRDefault="00C96A83" w:rsidP="00925C2F">
      <w:pPr>
        <w:rPr>
          <w:del w:id="1548" w:author="David Singer" w:date="2022-02-21T15:47:00Z"/>
          <w:lang w:val="en-GB"/>
        </w:rPr>
      </w:pPr>
    </w:p>
    <w:p w14:paraId="568BB9F8" w14:textId="77777777" w:rsidR="00C96A83" w:rsidRDefault="00C96A83" w:rsidP="00C96A83">
      <w:pPr>
        <w:rPr>
          <w:rFonts w:ascii="Times New Roman" w:eastAsia="Times New Roman" w:hAnsi="Times New Roman"/>
          <w:lang w:val="en-US" w:eastAsia="fr-FR"/>
        </w:rPr>
      </w:pPr>
      <w:r>
        <w:rPr>
          <w:lang w:val="en-US"/>
        </w:rPr>
        <w:t>Example:</w:t>
      </w:r>
    </w:p>
    <w:p w14:paraId="496A45D2" w14:textId="77777777" w:rsidR="00C96A83" w:rsidRDefault="00C96A83" w:rsidP="00C96A83">
      <w:pPr>
        <w:rPr>
          <w:lang w:val="en-US"/>
        </w:rPr>
      </w:pPr>
      <w:r>
        <w:rPr>
          <w:lang w:val="en-US"/>
        </w:rPr>
        <w:t xml:space="preserve">An HEVC sample is encrypted by means other than CENC, signaled through an essential sample group of type </w:t>
      </w:r>
      <w:r w:rsidRPr="00C96A83">
        <w:rPr>
          <w:rFonts w:ascii="CourierNewPSMT" w:hAnsi="CourierNewPSMT" w:cs="CourierNewPSMT"/>
          <w:sz w:val="20"/>
          <w:lang w:val="en-US"/>
        </w:rPr>
        <w:t>'</w:t>
      </w:r>
      <w:proofErr w:type="spellStart"/>
      <w:r w:rsidRPr="00C96A83">
        <w:rPr>
          <w:rFonts w:ascii="CourierNewPSMT" w:hAnsi="CourierNewPSMT" w:cs="CourierNewPSMT"/>
          <w:sz w:val="20"/>
          <w:lang w:val="en-US"/>
        </w:rPr>
        <w:t>FOOv</w:t>
      </w:r>
      <w:proofErr w:type="spellEnd"/>
      <w:r w:rsidRPr="00C96A83">
        <w:rPr>
          <w:rFonts w:ascii="CourierNewPSMT" w:hAnsi="CourierNewPSMT" w:cs="CourierNewPSMT"/>
          <w:sz w:val="20"/>
          <w:lang w:val="en-US"/>
        </w:rPr>
        <w:t>'</w:t>
      </w:r>
      <w:r>
        <w:rPr>
          <w:lang w:val="en-US"/>
        </w:rPr>
        <w:t xml:space="preserve">. The resulted decoded sample shall have a post-processing filter applied, signaled through an essential sample group of type </w:t>
      </w:r>
      <w:r w:rsidRPr="00FC2BE5">
        <w:rPr>
          <w:rFonts w:ascii="CourierNewPSMT" w:hAnsi="CourierNewPSMT" w:cs="CourierNewPSMT"/>
          <w:sz w:val="20"/>
          <w:lang w:val="en-US"/>
        </w:rPr>
        <w:t>'</w:t>
      </w:r>
      <w:proofErr w:type="spellStart"/>
      <w:r w:rsidRPr="00FC2BE5">
        <w:rPr>
          <w:rFonts w:ascii="CourierNewPSMT" w:hAnsi="CourierNewPSMT" w:cs="CourierNewPSMT"/>
          <w:sz w:val="20"/>
          <w:lang w:val="en-US"/>
        </w:rPr>
        <w:t>BARv</w:t>
      </w:r>
      <w:proofErr w:type="spellEnd"/>
      <w:r w:rsidRPr="00FC2BE5">
        <w:rPr>
          <w:rFonts w:ascii="CourierNewPSMT" w:hAnsi="CourierNewPSMT" w:cs="CourierNewPSMT"/>
          <w:sz w:val="20"/>
          <w:lang w:val="en-US"/>
        </w:rPr>
        <w:t>'</w:t>
      </w:r>
      <w:r>
        <w:rPr>
          <w:lang w:val="en-US"/>
        </w:rPr>
        <w:t xml:space="preserve">. The  </w:t>
      </w:r>
      <w:proofErr w:type="spellStart"/>
      <w:r>
        <w:rPr>
          <w:rStyle w:val="line"/>
          <w:rFonts w:ascii="Courier New" w:hAnsi="Courier New" w:cs="Courier New"/>
          <w:sz w:val="20"/>
          <w:lang w:val="en-US"/>
        </w:rPr>
        <w:t>EssentialDescriptionsHierarchyEntry</w:t>
      </w:r>
      <w:proofErr w:type="spellEnd"/>
      <w:r>
        <w:rPr>
          <w:rStyle w:val="line"/>
          <w:rFonts w:ascii="Courier New" w:hAnsi="Courier New" w:cs="Courier New"/>
          <w:sz w:val="20"/>
          <w:lang w:val="en-US"/>
        </w:rPr>
        <w:t xml:space="preserve"> </w:t>
      </w:r>
      <w:r>
        <w:rPr>
          <w:lang w:val="en-US"/>
        </w:rPr>
        <w:t>will list the transformations as [</w:t>
      </w:r>
      <w:r w:rsidRPr="00FC2BE5">
        <w:rPr>
          <w:rFonts w:ascii="CourierNewPSMT" w:hAnsi="CourierNewPSMT" w:cs="CourierNewPSMT"/>
          <w:sz w:val="20"/>
          <w:lang w:val="en-US"/>
        </w:rPr>
        <w:t>'</w:t>
      </w:r>
      <w:proofErr w:type="spellStart"/>
      <w:r w:rsidRPr="00FC2BE5">
        <w:rPr>
          <w:rFonts w:ascii="CourierNewPSMT" w:hAnsi="CourierNewPSMT" w:cs="CourierNewPSMT"/>
          <w:sz w:val="20"/>
          <w:lang w:val="en-US"/>
        </w:rPr>
        <w:t>FOOv</w:t>
      </w:r>
      <w:proofErr w:type="spellEnd"/>
      <w:r w:rsidRPr="00FC2BE5">
        <w:rPr>
          <w:rFonts w:ascii="CourierNewPSMT" w:hAnsi="CourierNewPSMT" w:cs="CourierNewPSMT"/>
          <w:sz w:val="20"/>
          <w:lang w:val="en-US"/>
        </w:rPr>
        <w:t>'</w:t>
      </w:r>
      <w:r>
        <w:rPr>
          <w:lang w:val="en-US"/>
        </w:rPr>
        <w:t xml:space="preserve">, </w:t>
      </w:r>
      <w:r w:rsidRPr="00FC2BE5">
        <w:rPr>
          <w:rFonts w:ascii="CourierNewPSMT" w:hAnsi="CourierNewPSMT" w:cs="CourierNewPSMT"/>
          <w:sz w:val="20"/>
          <w:lang w:val="en-US"/>
        </w:rPr>
        <w:t>'</w:t>
      </w:r>
      <w:proofErr w:type="spellStart"/>
      <w:r w:rsidRPr="00FC2BE5">
        <w:rPr>
          <w:rFonts w:ascii="CourierNewPSMT" w:hAnsi="CourierNewPSMT" w:cs="CourierNewPSMT"/>
          <w:sz w:val="20"/>
          <w:lang w:val="en-US"/>
        </w:rPr>
        <w:t>stsd</w:t>
      </w:r>
      <w:proofErr w:type="spellEnd"/>
      <w:r w:rsidRPr="00FC2BE5">
        <w:rPr>
          <w:rFonts w:ascii="CourierNewPSMT" w:hAnsi="CourierNewPSMT" w:cs="CourierNewPSMT"/>
          <w:sz w:val="20"/>
          <w:lang w:val="en-US"/>
        </w:rPr>
        <w:t>'</w:t>
      </w:r>
      <w:r>
        <w:rPr>
          <w:lang w:val="en-US"/>
        </w:rPr>
        <w:t xml:space="preserve">, </w:t>
      </w:r>
      <w:r w:rsidRPr="00FC2BE5">
        <w:rPr>
          <w:rFonts w:ascii="CourierNewPSMT" w:hAnsi="CourierNewPSMT" w:cs="CourierNewPSMT"/>
          <w:sz w:val="20"/>
          <w:lang w:val="en-US"/>
        </w:rPr>
        <w:t>'</w:t>
      </w:r>
      <w:proofErr w:type="spellStart"/>
      <w:r w:rsidRPr="00FC2BE5">
        <w:rPr>
          <w:rFonts w:ascii="CourierNewPSMT" w:hAnsi="CourierNewPSMT" w:cs="CourierNewPSMT"/>
          <w:sz w:val="20"/>
          <w:lang w:val="en-US"/>
        </w:rPr>
        <w:t>BARv</w:t>
      </w:r>
      <w:proofErr w:type="spellEnd"/>
      <w:r w:rsidRPr="00FC2BE5">
        <w:rPr>
          <w:rFonts w:ascii="CourierNewPSMT" w:hAnsi="CourierNewPSMT" w:cs="CourierNewPSMT"/>
          <w:sz w:val="20"/>
          <w:lang w:val="en-US"/>
        </w:rPr>
        <w:t>'</w:t>
      </w:r>
      <w:r>
        <w:rPr>
          <w:lang w:val="en-US"/>
        </w:rPr>
        <w:t>].</w:t>
      </w:r>
    </w:p>
    <w:p w14:paraId="22E3D8B9" w14:textId="77777777" w:rsidR="00C96A83" w:rsidRDefault="00C96A83" w:rsidP="00C96A83">
      <w:pPr>
        <w:rPr>
          <w:lang w:val="en-US"/>
        </w:rPr>
      </w:pPr>
      <w:r>
        <w:rPr>
          <w:lang w:val="en-US"/>
        </w:rPr>
        <w:t>The ‘</w:t>
      </w:r>
      <w:r w:rsidRPr="00FC2BE5">
        <w:rPr>
          <w:sz w:val="20"/>
          <w:lang w:val="en-US"/>
        </w:rPr>
        <w:t>codecs’</w:t>
      </w:r>
      <w:r>
        <w:rPr>
          <w:lang w:val="en-US"/>
        </w:rPr>
        <w:t xml:space="preserve"> and ‘essential’ mime type sub-parameter may be:</w:t>
      </w:r>
    </w:p>
    <w:p w14:paraId="19FDF326" w14:textId="77777777" w:rsidR="00C96A83" w:rsidRPr="00FC2BE5" w:rsidRDefault="00C96A83" w:rsidP="00FC2BE5">
      <w:pPr>
        <w:spacing w:after="40"/>
        <w:ind w:firstLine="432"/>
        <w:rPr>
          <w:rFonts w:ascii="Courier New" w:hAnsi="Courier New" w:cs="Courier New"/>
          <w:sz w:val="20"/>
          <w:lang w:val="fr-FR"/>
        </w:rPr>
      </w:pPr>
      <w:r w:rsidRPr="003B7DFB">
        <w:rPr>
          <w:rFonts w:ascii="Courier New" w:hAnsi="Courier New" w:cs="Courier New"/>
          <w:color w:val="000000"/>
          <w:sz w:val="20"/>
          <w:lang w:val="en-US"/>
        </w:rPr>
        <w:t>codecs=resv.FOOv.hvc1.1.6.L186.80</w:t>
      </w:r>
    </w:p>
    <w:p w14:paraId="3E65A649" w14:textId="77777777" w:rsidR="00C96A83" w:rsidRPr="00FC2BE5" w:rsidRDefault="00C96A83" w:rsidP="00FC2BE5">
      <w:pPr>
        <w:spacing w:after="40"/>
        <w:ind w:firstLine="432"/>
        <w:rPr>
          <w:rFonts w:ascii="Courier New" w:hAnsi="Courier New" w:cs="Courier New"/>
          <w:sz w:val="20"/>
          <w:lang w:val="en-US"/>
        </w:rPr>
      </w:pPr>
      <w:r w:rsidRPr="00FC2BE5">
        <w:rPr>
          <w:rFonts w:ascii="Courier New" w:hAnsi="Courier New" w:cs="Courier New"/>
          <w:color w:val="000000"/>
          <w:sz w:val="20"/>
          <w:lang w:val="en-US"/>
        </w:rPr>
        <w:t>essential=</w:t>
      </w:r>
      <w:proofErr w:type="spellStart"/>
      <w:r w:rsidRPr="00FC2BE5">
        <w:rPr>
          <w:rFonts w:ascii="Courier New" w:hAnsi="Courier New" w:cs="Courier New"/>
          <w:color w:val="000000"/>
          <w:sz w:val="20"/>
          <w:lang w:val="en-US"/>
        </w:rPr>
        <w:t>BARv</w:t>
      </w:r>
      <w:proofErr w:type="spellEnd"/>
    </w:p>
    <w:p w14:paraId="5F90E227" w14:textId="77777777" w:rsidR="00C96A83" w:rsidRDefault="00C96A83" w:rsidP="00C96A83">
      <w:pPr>
        <w:rPr>
          <w:lang w:val="en-US"/>
        </w:rPr>
      </w:pPr>
      <w:r>
        <w:rPr>
          <w:lang w:val="en-US"/>
        </w:rPr>
        <w:t>or</w:t>
      </w:r>
    </w:p>
    <w:p w14:paraId="54639FF5" w14:textId="77777777" w:rsidR="00C96A83" w:rsidRPr="00FC2BE5" w:rsidRDefault="00C96A83" w:rsidP="00FC2BE5">
      <w:pPr>
        <w:spacing w:after="40"/>
        <w:ind w:firstLine="432"/>
        <w:rPr>
          <w:rFonts w:ascii="Courier New" w:hAnsi="Courier New" w:cs="Courier New"/>
          <w:sz w:val="20"/>
          <w:lang w:val="en-US"/>
        </w:rPr>
      </w:pPr>
      <w:r w:rsidRPr="00FC2BE5">
        <w:rPr>
          <w:rFonts w:ascii="Courier New" w:hAnsi="Courier New" w:cs="Courier New"/>
          <w:color w:val="000000"/>
          <w:sz w:val="20"/>
          <w:lang w:val="en-US"/>
        </w:rPr>
        <w:t>codecs=hvc1.1.6.L186.80</w:t>
      </w:r>
    </w:p>
    <w:p w14:paraId="0CFC6B26" w14:textId="77777777" w:rsidR="00C96A83" w:rsidRDefault="00C96A83" w:rsidP="00FC2BE5">
      <w:pPr>
        <w:spacing w:after="40"/>
        <w:ind w:firstLine="432"/>
        <w:rPr>
          <w:lang w:val="en-US"/>
        </w:rPr>
      </w:pPr>
      <w:r w:rsidRPr="00FC2BE5">
        <w:rPr>
          <w:rFonts w:ascii="Courier New" w:hAnsi="Courier New" w:cs="Courier New"/>
          <w:color w:val="000000"/>
          <w:sz w:val="20"/>
          <w:lang w:val="en-US"/>
        </w:rPr>
        <w:t>essential=</w:t>
      </w:r>
      <w:proofErr w:type="spellStart"/>
      <w:r w:rsidRPr="00FC2BE5">
        <w:rPr>
          <w:rFonts w:ascii="Courier New" w:hAnsi="Courier New" w:cs="Courier New"/>
          <w:color w:val="000000"/>
          <w:sz w:val="20"/>
          <w:lang w:val="en-US"/>
        </w:rPr>
        <w:t>FOOv.stsd.BARv</w:t>
      </w:r>
      <w:proofErr w:type="spellEnd"/>
    </w:p>
    <w:p w14:paraId="32C9B43C" w14:textId="77777777" w:rsidR="003302F9" w:rsidRDefault="003302F9" w:rsidP="002E248F">
      <w:pPr>
        <w:pBdr>
          <w:bottom w:val="single" w:sz="6" w:space="1" w:color="auto"/>
        </w:pBdr>
        <w:spacing w:after="200"/>
        <w:rPr>
          <w:lang w:val="en-GB"/>
        </w:rPr>
      </w:pPr>
    </w:p>
    <w:p w14:paraId="219E87F1" w14:textId="77777777" w:rsidR="003302F9" w:rsidRPr="003176D3" w:rsidRDefault="003302F9" w:rsidP="00BB5D57">
      <w:pPr>
        <w:rPr>
          <w:lang w:val="en-GB"/>
        </w:rPr>
      </w:pPr>
    </w:p>
    <w:sectPr w:rsidR="003302F9" w:rsidRPr="003176D3" w:rsidSect="00954B0D">
      <w:footerReference w:type="default" r:id="rId20"/>
      <w:pgSz w:w="11900" w:h="16840"/>
      <w:pgMar w:top="1701"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60" w:author="David Singer" w:date="2022-02-21T14:21:00Z" w:initials="dws">
    <w:p w14:paraId="761587C4" w14:textId="77777777" w:rsidR="00B36AE5" w:rsidRDefault="00B36AE5" w:rsidP="00B74F3A">
      <w:pPr>
        <w:jc w:val="left"/>
      </w:pPr>
      <w:r>
        <w:rPr>
          <w:rStyle w:val="CommentReference"/>
        </w:rPr>
        <w:annotationRef/>
      </w:r>
      <w:r>
        <w:t>needs XRef when integrated</w:t>
      </w:r>
    </w:p>
  </w:comment>
  <w:comment w:id="188" w:author="David Singer" w:date="2022-02-21T14:21:00Z" w:initials="dws">
    <w:p w14:paraId="111FAE61" w14:textId="77777777" w:rsidR="00B36AE5" w:rsidRDefault="00B36AE5" w:rsidP="00A924DC">
      <w:pPr>
        <w:jc w:val="left"/>
      </w:pPr>
      <w:r>
        <w:rPr>
          <w:rStyle w:val="CommentReference"/>
        </w:rPr>
        <w:annotationRef/>
      </w:r>
      <w:r>
        <w:t>needs xref</w:t>
      </w:r>
    </w:p>
  </w:comment>
  <w:comment w:id="189" w:author="David Singer" w:date="2022-02-21T14:22:00Z" w:initials="dws">
    <w:p w14:paraId="463B20DC" w14:textId="77777777" w:rsidR="00B36AE5" w:rsidRDefault="00B36AE5" w:rsidP="007909CA">
      <w:pPr>
        <w:jc w:val="left"/>
      </w:pPr>
      <w:r>
        <w:rPr>
          <w:rStyle w:val="CommentReference"/>
        </w:rPr>
        <w:annotationRef/>
      </w:r>
      <w:r>
        <w:t>and a few words later</w:t>
      </w:r>
    </w:p>
    <w:p w14:paraId="65687BE0" w14:textId="77777777" w:rsidR="00B36AE5" w:rsidRDefault="00B36AE5" w:rsidP="007909CA">
      <w:pPr>
        <w:jc w:val="left"/>
      </w:pPr>
    </w:p>
  </w:comment>
  <w:comment w:id="1525" w:author="David Singer" w:date="2021-07-21T10:09:00Z" w:initials="dws">
    <w:p w14:paraId="4F35C931" w14:textId="7465260D" w:rsidR="00EC080E" w:rsidRDefault="00EC080E">
      <w:pPr>
        <w:pStyle w:val="CommentText"/>
      </w:pPr>
      <w:r>
        <w:rPr>
          <w:rStyle w:val="CommentReference"/>
        </w:rPr>
        <w:annotationRef/>
      </w:r>
      <w:r>
        <w:t>Xref needed when integrated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61587C4" w15:done="0"/>
  <w15:commentEx w15:paraId="111FAE61" w15:done="0"/>
  <w15:commentEx w15:paraId="65687BE0" w15:paraIdParent="111FAE61" w15:done="0"/>
  <w15:commentEx w15:paraId="4F35C93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E1E51" w16cex:dateUtc="2022-02-21T22:21:00Z"/>
  <w16cex:commentExtensible w16cex:durableId="25BE1E5F" w16cex:dateUtc="2022-02-21T22:21:00Z"/>
  <w16cex:commentExtensible w16cex:durableId="25BE1EB3" w16cex:dateUtc="2022-02-21T22:22:00Z"/>
  <w16cex:commentExtensible w16cex:durableId="24A270E1" w16cex:dateUtc="2021-07-21T17: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1587C4" w16cid:durableId="25BE1E51"/>
  <w16cid:commentId w16cid:paraId="111FAE61" w16cid:durableId="25BE1E5F"/>
  <w16cid:commentId w16cid:paraId="65687BE0" w16cid:durableId="25BE1EB3"/>
  <w16cid:commentId w16cid:paraId="4F35C931" w16cid:durableId="24A270E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5F129" w14:textId="77777777" w:rsidR="00DE040C" w:rsidRDefault="00DE040C" w:rsidP="009E784A">
      <w:r>
        <w:separator/>
      </w:r>
    </w:p>
  </w:endnote>
  <w:endnote w:type="continuationSeparator" w:id="0">
    <w:p w14:paraId="472BC258" w14:textId="77777777" w:rsidR="00DE040C" w:rsidRDefault="00DE040C"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0000000000000000000"/>
    <w:charset w:val="00"/>
    <w:family w:val="auto"/>
    <w:pitch w:val="variable"/>
    <w:sig w:usb0="00000003"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B0604020202020204"/>
    <w:charset w:val="00"/>
    <w:family w:val="roman"/>
    <w:pitch w:val="variable"/>
    <w:sig w:usb0="E0002AEF" w:usb1="C0007841" w:usb2="00000009" w:usb3="00000000" w:csb0="000001FF" w:csb1="00000000"/>
  </w:font>
  <w:font w:name="BatangChe">
    <w:panose1 w:val="02030609000101010101"/>
    <w:charset w:val="81"/>
    <w:family w:val="modern"/>
    <w:pitch w:val="fixed"/>
    <w:sig w:usb0="B00002AF" w:usb1="69D77CFB" w:usb2="00000030" w:usb3="00000000" w:csb0="0008009F" w:csb1="00000000"/>
  </w:font>
  <w:font w:name="活샦">
    <w:altName w:val="BatangChe"/>
    <w:panose1 w:val="020B0604020202020204"/>
    <w:charset w:val="81"/>
    <w:family w:val="modern"/>
    <w:notTrueType/>
    <w:pitch w:val="default"/>
    <w:sig w:usb0="00000001" w:usb1="09060000" w:usb2="00000010" w:usb3="00000000" w:csb0="00080000" w:csb1="00000000"/>
  </w:font>
  <w:font w:name="DengXian">
    <w:altName w:val="等线"/>
    <w:panose1 w:val="02010600030101010101"/>
    <w:charset w:val="86"/>
    <w:family w:val="auto"/>
    <w:pitch w:val="variable"/>
    <w:sig w:usb0="A00002BF" w:usb1="38CF7CFA" w:usb2="00000016" w:usb3="00000000" w:csb0="0004000F" w:csb1="00000000"/>
  </w:font>
  <w:font w:name="CourierNewPSMT">
    <w:altName w:val="Courier New"/>
    <w:panose1 w:val="02070309020205020404"/>
    <w:charset w:val="00"/>
    <w:family w:val="modern"/>
    <w:pitch w:val="fixed"/>
    <w:sig w:usb0="E0002AFF" w:usb1="C0007843"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Menlo">
    <w:panose1 w:val="020B0609030804020204"/>
    <w:charset w:val="00"/>
    <w:family w:val="modern"/>
    <w:pitch w:val="fixed"/>
    <w:sig w:usb0="E60022FF" w:usb1="D200F9FB" w:usb2="02000028" w:usb3="00000000" w:csb0="000001DF" w:csb1="00000000"/>
  </w:font>
  <w:font w:name="TimesNewRomanPSMT">
    <w:altName w:val="Times New Roman"/>
    <w:panose1 w:val="020B0604020202020204"/>
    <w:charset w:val="00"/>
    <w:family w:val="roman"/>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6BC56" w14:textId="77777777" w:rsidR="00EC080E" w:rsidRDefault="00EC08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BDC0C" w14:textId="77777777" w:rsidR="00EC080E" w:rsidRDefault="00EC080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7F76C" w14:textId="77777777" w:rsidR="00EC080E" w:rsidRDefault="00EC080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61FE8963" w:rsidR="00EC080E" w:rsidRDefault="00EC080E">
        <w:pPr>
          <w:pStyle w:val="Footer"/>
          <w:jc w:val="center"/>
        </w:pPr>
        <w:r>
          <w:fldChar w:fldCharType="begin"/>
        </w:r>
        <w:r>
          <w:instrText xml:space="preserve"> PAGE   \* MERGEFORMAT </w:instrText>
        </w:r>
        <w:r>
          <w:fldChar w:fldCharType="separate"/>
        </w:r>
        <w:r>
          <w:rPr>
            <w:noProof/>
          </w:rPr>
          <w:t>31</w:t>
        </w:r>
        <w:r>
          <w:rPr>
            <w:noProof/>
          </w:rPr>
          <w:fldChar w:fldCharType="end"/>
        </w:r>
      </w:p>
    </w:sdtContent>
  </w:sdt>
  <w:p w14:paraId="0542206B" w14:textId="77777777" w:rsidR="00EC080E" w:rsidRDefault="00EC0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E8F63" w14:textId="77777777" w:rsidR="00DE040C" w:rsidRDefault="00DE040C" w:rsidP="009E784A">
      <w:r>
        <w:separator/>
      </w:r>
    </w:p>
  </w:footnote>
  <w:footnote w:type="continuationSeparator" w:id="0">
    <w:p w14:paraId="71D5C4BE" w14:textId="77777777" w:rsidR="00DE040C" w:rsidRDefault="00DE040C"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CE0AE" w14:textId="77777777" w:rsidR="00EC080E" w:rsidRDefault="00EC08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402D4" w14:textId="77777777" w:rsidR="00EC080E" w:rsidRDefault="00EC08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58D98" w14:textId="77777777" w:rsidR="00EC080E" w:rsidRDefault="00EC08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9328A50"/>
    <w:lvl w:ilvl="0">
      <w:start w:val="1"/>
      <w:numFmt w:val="bullet"/>
      <w:pStyle w:val="00BodyTex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8C286AAA"/>
    <w:lvl w:ilvl="0">
      <w:start w:val="1"/>
      <w:numFmt w:val="decimal"/>
      <w:pStyle w:val="Annex3"/>
      <w:lvlText w:val="%1."/>
      <w:lvlJc w:val="left"/>
      <w:pPr>
        <w:tabs>
          <w:tab w:val="num" w:pos="1492"/>
        </w:tabs>
        <w:ind w:left="1492" w:hanging="360"/>
      </w:pPr>
    </w:lvl>
  </w:abstractNum>
  <w:abstractNum w:abstractNumId="2" w15:restartNumberingAfterBreak="0">
    <w:nsid w:val="FFFFFF80"/>
    <w:multiLevelType w:val="singleLevel"/>
    <w:tmpl w:val="725CAB9C"/>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EC54D860"/>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EA542538"/>
    <w:lvl w:ilvl="0">
      <w:start w:val="1"/>
      <w:numFmt w:val="bullet"/>
      <w:pStyle w:val="AnnexD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19620DA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E14A4ED4"/>
    <w:lvl w:ilvl="0">
      <w:start w:val="1"/>
      <w:numFmt w:val="bullet"/>
      <w:pStyle w:val="Annex2"/>
      <w:lvlText w:val=""/>
      <w:lvlJc w:val="left"/>
      <w:pPr>
        <w:tabs>
          <w:tab w:val="num" w:pos="360"/>
        </w:tabs>
        <w:ind w:left="360" w:hanging="360"/>
      </w:pPr>
      <w:rPr>
        <w:rFonts w:ascii="Symbol" w:hAnsi="Symbol" w:hint="default"/>
      </w:rPr>
    </w:lvl>
  </w:abstractNum>
  <w:abstractNum w:abstractNumId="7" w15:restartNumberingAfterBreak="0">
    <w:nsid w:val="00D87B3D"/>
    <w:multiLevelType w:val="multilevel"/>
    <w:tmpl w:val="A31C1B2A"/>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34A6C94"/>
    <w:multiLevelType w:val="hybridMultilevel"/>
    <w:tmpl w:val="988A93A6"/>
    <w:lvl w:ilvl="0" w:tplc="08668610">
      <w:start w:val="1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036434A4"/>
    <w:multiLevelType w:val="hybridMultilevel"/>
    <w:tmpl w:val="B1B299FC"/>
    <w:lvl w:ilvl="0" w:tplc="2550EEA4">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5ED0B5B"/>
    <w:multiLevelType w:val="multilevel"/>
    <w:tmpl w:val="6BBA16AE"/>
    <w:lvl w:ilvl="0">
      <w:start w:val="1"/>
      <w:numFmt w:val="upperLetter"/>
      <w:pStyle w:val="NO"/>
      <w:lvlText w:val="Annex %1:"/>
      <w:lvlJc w:val="left"/>
      <w:pPr>
        <w:tabs>
          <w:tab w:val="num" w:pos="5552"/>
        </w:tabs>
        <w:ind w:left="4112" w:firstLine="0"/>
      </w:pPr>
      <w:rPr>
        <w:rFonts w:hint="default"/>
      </w:rPr>
    </w:lvl>
    <w:lvl w:ilvl="1">
      <w:start w:val="1"/>
      <w:numFmt w:val="decimal"/>
      <w:lvlText w:val="%1.%2"/>
      <w:lvlJc w:val="left"/>
      <w:pPr>
        <w:tabs>
          <w:tab w:val="num" w:pos="4832"/>
        </w:tabs>
        <w:ind w:left="4112" w:firstLine="0"/>
      </w:pPr>
      <w:rPr>
        <w:rFonts w:hint="default"/>
      </w:rPr>
    </w:lvl>
    <w:lvl w:ilvl="2">
      <w:start w:val="1"/>
      <w:numFmt w:val="decimal"/>
      <w:lvlText w:val="B.%2.%3"/>
      <w:lvlJc w:val="left"/>
      <w:pPr>
        <w:tabs>
          <w:tab w:val="num" w:pos="4832"/>
        </w:tabs>
        <w:ind w:left="4112" w:firstLine="0"/>
      </w:pPr>
      <w:rPr>
        <w:rFonts w:hint="default"/>
      </w:rPr>
    </w:lvl>
    <w:lvl w:ilvl="3">
      <w:start w:val="1"/>
      <w:numFmt w:val="decimal"/>
      <w:lvlText w:val="%1.%2.%3.%4"/>
      <w:lvlJc w:val="left"/>
      <w:pPr>
        <w:tabs>
          <w:tab w:val="num" w:pos="4112"/>
        </w:tabs>
        <w:ind w:left="4112" w:firstLine="0"/>
      </w:pPr>
      <w:rPr>
        <w:rFonts w:hint="default"/>
      </w:rPr>
    </w:lvl>
    <w:lvl w:ilvl="4">
      <w:start w:val="1"/>
      <w:numFmt w:val="decimal"/>
      <w:lvlText w:val="%1.%2.%3.%4.%5"/>
      <w:lvlJc w:val="left"/>
      <w:pPr>
        <w:tabs>
          <w:tab w:val="num" w:pos="4112"/>
        </w:tabs>
        <w:ind w:left="4112" w:firstLine="0"/>
      </w:pPr>
      <w:rPr>
        <w:rFonts w:hint="default"/>
      </w:rPr>
    </w:lvl>
    <w:lvl w:ilvl="5">
      <w:start w:val="1"/>
      <w:numFmt w:val="decimal"/>
      <w:lvlText w:val="%1.%2.%3.%4.%5.%6"/>
      <w:lvlJc w:val="left"/>
      <w:pPr>
        <w:tabs>
          <w:tab w:val="num" w:pos="4112"/>
        </w:tabs>
        <w:ind w:left="4112" w:firstLine="0"/>
      </w:pPr>
      <w:rPr>
        <w:rFonts w:hint="default"/>
      </w:rPr>
    </w:lvl>
    <w:lvl w:ilvl="6">
      <w:start w:val="1"/>
      <w:numFmt w:val="decimal"/>
      <w:lvlText w:val="%1.%2.%3.%4.%5.%6.%7"/>
      <w:lvlJc w:val="left"/>
      <w:pPr>
        <w:tabs>
          <w:tab w:val="num" w:pos="4112"/>
        </w:tabs>
        <w:ind w:left="4112" w:firstLine="0"/>
      </w:pPr>
      <w:rPr>
        <w:rFonts w:hint="default"/>
      </w:rPr>
    </w:lvl>
    <w:lvl w:ilvl="7">
      <w:start w:val="1"/>
      <w:numFmt w:val="decimal"/>
      <w:lvlText w:val="%1.%2.%3.%4.%5.%6.%7.%8"/>
      <w:lvlJc w:val="left"/>
      <w:pPr>
        <w:tabs>
          <w:tab w:val="num" w:pos="4112"/>
        </w:tabs>
        <w:ind w:left="4112" w:firstLine="0"/>
      </w:pPr>
      <w:rPr>
        <w:rFonts w:hint="default"/>
      </w:rPr>
    </w:lvl>
    <w:lvl w:ilvl="8">
      <w:start w:val="1"/>
      <w:numFmt w:val="decimal"/>
      <w:lvlText w:val="%1.%2.%3.%4.%5.%6.%7.%8.%9"/>
      <w:lvlJc w:val="left"/>
      <w:pPr>
        <w:tabs>
          <w:tab w:val="num" w:pos="4112"/>
        </w:tabs>
        <w:ind w:left="4112" w:firstLine="0"/>
      </w:pPr>
      <w:rPr>
        <w:rFonts w:hint="default"/>
      </w:rPr>
    </w:lvl>
  </w:abstractNum>
  <w:abstractNum w:abstractNumId="11" w15:restartNumberingAfterBreak="0">
    <w:nsid w:val="05F252BD"/>
    <w:multiLevelType w:val="singleLevel"/>
    <w:tmpl w:val="FFC4B0A2"/>
    <w:lvl w:ilvl="0">
      <w:start w:val="1"/>
      <w:numFmt w:val="decimal"/>
      <w:pStyle w:val="Bibliography1"/>
      <w:lvlText w:val="[%1]"/>
      <w:lvlJc w:val="left"/>
      <w:pPr>
        <w:tabs>
          <w:tab w:val="num" w:pos="360"/>
        </w:tabs>
        <w:ind w:left="360" w:hanging="360"/>
      </w:pPr>
    </w:lvl>
  </w:abstractNum>
  <w:abstractNum w:abstractNumId="12" w15:restartNumberingAfterBreak="0">
    <w:nsid w:val="07003863"/>
    <w:multiLevelType w:val="hybridMultilevel"/>
    <w:tmpl w:val="D916D8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A55008"/>
    <w:multiLevelType w:val="multilevel"/>
    <w:tmpl w:val="7E10D052"/>
    <w:lvl w:ilvl="0">
      <w:start w:val="1"/>
      <w:numFmt w:val="upperLetter"/>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08DC21AB"/>
    <w:multiLevelType w:val="hybridMultilevel"/>
    <w:tmpl w:val="95A69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C2F0815"/>
    <w:multiLevelType w:val="hybridMultilevel"/>
    <w:tmpl w:val="573E3F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CF8458E"/>
    <w:multiLevelType w:val="hybridMultilevel"/>
    <w:tmpl w:val="1B12E220"/>
    <w:lvl w:ilvl="0" w:tplc="A5728BDC">
      <w:numFmt w:val="bullet"/>
      <w:lvlText w:val="-"/>
      <w:lvlJc w:val="left"/>
      <w:pPr>
        <w:ind w:left="720" w:hanging="360"/>
      </w:pPr>
      <w:rPr>
        <w:rFonts w:ascii="Cambria" w:eastAsia="Times New Roman"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127418AB"/>
    <w:multiLevelType w:val="hybridMultilevel"/>
    <w:tmpl w:val="3EB4CA5C"/>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34023A7"/>
    <w:multiLevelType w:val="hybridMultilevel"/>
    <w:tmpl w:val="04C42D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4A36BF5"/>
    <w:multiLevelType w:val="hybridMultilevel"/>
    <w:tmpl w:val="CBCE3C48"/>
    <w:lvl w:ilvl="0" w:tplc="0409001B">
      <w:start w:val="1"/>
      <w:numFmt w:val="lowerRoman"/>
      <w:lvlText w:val="%1."/>
      <w:lvlJc w:val="righ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14BE73ED"/>
    <w:multiLevelType w:val="hybridMultilevel"/>
    <w:tmpl w:val="35AA226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5592234"/>
    <w:multiLevelType w:val="hybridMultilevel"/>
    <w:tmpl w:val="99B42530"/>
    <w:lvl w:ilvl="0" w:tplc="F62A50E8">
      <w:numFmt w:val="bullet"/>
      <w:lvlText w:val="-"/>
      <w:lvlJc w:val="left"/>
      <w:pPr>
        <w:ind w:left="720" w:hanging="360"/>
      </w:pPr>
      <w:rPr>
        <w:rFonts w:ascii="Times New Roman" w:eastAsia="MS Mincho" w:hAnsi="Times New Roman" w:cs="Times New Roman" w:hint="default"/>
      </w:rPr>
    </w:lvl>
    <w:lvl w:ilvl="1" w:tplc="205AA770">
      <w:numFmt w:val="bullet"/>
      <w:lvlText w:val=""/>
      <w:lvlJc w:val="left"/>
      <w:pPr>
        <w:ind w:left="1440" w:hanging="360"/>
      </w:pPr>
      <w:rPr>
        <w:rFonts w:ascii="Symbol" w:eastAsia="Times New Roman" w:hAnsi="Symbol"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1736251D"/>
    <w:multiLevelType w:val="multilevel"/>
    <w:tmpl w:val="CBCE3C48"/>
    <w:styleLink w:val="CurrentList1"/>
    <w:lvl w:ilvl="0">
      <w:start w:val="1"/>
      <w:numFmt w:val="lowerRoman"/>
      <w:lvlText w:val="%1."/>
      <w:lvlJc w:val="righ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E195D99"/>
    <w:multiLevelType w:val="hybridMultilevel"/>
    <w:tmpl w:val="E4F2C70A"/>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1736755"/>
    <w:multiLevelType w:val="hybridMultilevel"/>
    <w:tmpl w:val="961C4F7C"/>
    <w:lvl w:ilvl="0" w:tplc="EBC0C614">
      <w:start w:val="5"/>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29A54AAF"/>
    <w:multiLevelType w:val="hybridMultilevel"/>
    <w:tmpl w:val="223A7C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F978E9"/>
    <w:multiLevelType w:val="hybridMultilevel"/>
    <w:tmpl w:val="E58CD424"/>
    <w:lvl w:ilvl="0" w:tplc="A8CC1874">
      <w:start w:val="1"/>
      <w:numFmt w:val="bullet"/>
      <w:pStyle w:val="MPEGHeader"/>
      <w:lvlText w:val=""/>
      <w:lvlJc w:val="left"/>
      <w:pPr>
        <w:tabs>
          <w:tab w:val="num" w:pos="737"/>
        </w:tabs>
        <w:ind w:left="737" w:hanging="453"/>
      </w:pPr>
      <w:rPr>
        <w:rFonts w:ascii="Symbol" w:hAnsi="Symbol" w:hint="default"/>
        <w:color w:val="auto"/>
      </w:rPr>
    </w:lvl>
    <w:lvl w:ilvl="1" w:tplc="04090019">
      <w:start w:val="1"/>
      <w:numFmt w:val="bullet"/>
      <w:lvlText w:val=""/>
      <w:lvlJc w:val="left"/>
      <w:pPr>
        <w:tabs>
          <w:tab w:val="num" w:pos="1440"/>
        </w:tabs>
        <w:ind w:left="1440" w:hanging="360"/>
      </w:pPr>
      <w:rPr>
        <w:rFonts w:ascii="Symbol" w:hAnsi="Symbol" w:hint="default"/>
        <w:color w:val="auto"/>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2D71981"/>
    <w:multiLevelType w:val="multilevel"/>
    <w:tmpl w:val="04C42DCC"/>
    <w:styleLink w:val="CurrentList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3AC7EB8"/>
    <w:multiLevelType w:val="multilevel"/>
    <w:tmpl w:val="975087F0"/>
    <w:lvl w:ilvl="0">
      <w:start w:val="1"/>
      <w:numFmt w:val="decimal"/>
      <w:pStyle w:val="Heading1"/>
      <w:lvlText w:val="%1"/>
      <w:lvlJc w:val="left"/>
      <w:pPr>
        <w:tabs>
          <w:tab w:val="num" w:pos="2432"/>
        </w:tabs>
        <w:ind w:left="2432" w:hanging="432"/>
      </w:pPr>
      <w:rPr>
        <w:b/>
        <w:i w:val="0"/>
      </w:rPr>
    </w:lvl>
    <w:lvl w:ilvl="1">
      <w:start w:val="1"/>
      <w:numFmt w:val="decimal"/>
      <w:pStyle w:val="Heading2"/>
      <w:lvlText w:val="%1.%2"/>
      <w:lvlJc w:val="left"/>
      <w:pPr>
        <w:tabs>
          <w:tab w:val="num" w:pos="2360"/>
        </w:tabs>
        <w:ind w:left="2000" w:firstLine="0"/>
      </w:pPr>
      <w:rPr>
        <w:b/>
        <w:i w:val="0"/>
      </w:rPr>
    </w:lvl>
    <w:lvl w:ilvl="2">
      <w:start w:val="1"/>
      <w:numFmt w:val="decimal"/>
      <w:pStyle w:val="Heading3"/>
      <w:lvlText w:val="%1.%2.%3"/>
      <w:lvlJc w:val="left"/>
      <w:pPr>
        <w:tabs>
          <w:tab w:val="num" w:pos="2720"/>
        </w:tabs>
        <w:ind w:left="2000" w:firstLine="0"/>
      </w:pPr>
      <w:rPr>
        <w:b/>
        <w:i w:val="0"/>
      </w:rPr>
    </w:lvl>
    <w:lvl w:ilvl="3">
      <w:start w:val="1"/>
      <w:numFmt w:val="decimal"/>
      <w:pStyle w:val="Heading4"/>
      <w:lvlText w:val="%1.%2.%3.%4"/>
      <w:lvlJc w:val="left"/>
      <w:pPr>
        <w:tabs>
          <w:tab w:val="num" w:pos="3080"/>
        </w:tabs>
        <w:ind w:left="2000" w:firstLine="0"/>
      </w:pPr>
      <w:rPr>
        <w:b/>
        <w:i w:val="0"/>
      </w:rPr>
    </w:lvl>
    <w:lvl w:ilvl="4">
      <w:start w:val="1"/>
      <w:numFmt w:val="decimal"/>
      <w:pStyle w:val="Heading5"/>
      <w:lvlText w:val="%1.%2.%3.%4.%5"/>
      <w:lvlJc w:val="left"/>
      <w:pPr>
        <w:tabs>
          <w:tab w:val="num" w:pos="3080"/>
        </w:tabs>
        <w:ind w:left="2000" w:firstLine="0"/>
      </w:pPr>
      <w:rPr>
        <w:b/>
        <w:i w:val="0"/>
      </w:rPr>
    </w:lvl>
    <w:lvl w:ilvl="5">
      <w:start w:val="1"/>
      <w:numFmt w:val="decimal"/>
      <w:pStyle w:val="Heading6"/>
      <w:lvlText w:val="%1.%2.%3.%4.%5.%6"/>
      <w:lvlJc w:val="left"/>
      <w:pPr>
        <w:tabs>
          <w:tab w:val="num" w:pos="3440"/>
        </w:tabs>
        <w:ind w:left="2000" w:firstLine="0"/>
      </w:pPr>
      <w:rPr>
        <w:b/>
        <w:i w:val="0"/>
      </w:rPr>
    </w:lvl>
    <w:lvl w:ilvl="6">
      <w:start w:val="1"/>
      <w:numFmt w:val="decimal"/>
      <w:pStyle w:val="Heading7"/>
      <w:lvlText w:val="%1.%2.%3.%4.%5.%6.%7"/>
      <w:lvlJc w:val="left"/>
      <w:pPr>
        <w:tabs>
          <w:tab w:val="num" w:pos="3440"/>
        </w:tabs>
        <w:ind w:left="2000" w:firstLine="0"/>
      </w:pPr>
    </w:lvl>
    <w:lvl w:ilvl="7">
      <w:start w:val="1"/>
      <w:numFmt w:val="decimal"/>
      <w:pStyle w:val="Heading8"/>
      <w:lvlText w:val="%1.%2.%3.%4.%5.%6.%7.%8"/>
      <w:lvlJc w:val="left"/>
      <w:pPr>
        <w:tabs>
          <w:tab w:val="num" w:pos="3800"/>
        </w:tabs>
        <w:ind w:left="2000" w:firstLine="0"/>
      </w:pPr>
    </w:lvl>
    <w:lvl w:ilvl="8">
      <w:start w:val="1"/>
      <w:numFmt w:val="decimal"/>
      <w:pStyle w:val="Heading9"/>
      <w:lvlText w:val="%1.%2.%3.%4.%5.%6.%7.%8.%9"/>
      <w:lvlJc w:val="left"/>
      <w:pPr>
        <w:tabs>
          <w:tab w:val="num" w:pos="3800"/>
        </w:tabs>
        <w:ind w:left="2000" w:firstLine="0"/>
      </w:pPr>
    </w:lvl>
  </w:abstractNum>
  <w:abstractNum w:abstractNumId="29" w15:restartNumberingAfterBreak="0">
    <w:nsid w:val="36214768"/>
    <w:multiLevelType w:val="multilevel"/>
    <w:tmpl w:val="88F4860E"/>
    <w:styleLink w:val="CurrentList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85B37D8"/>
    <w:multiLevelType w:val="multilevel"/>
    <w:tmpl w:val="46323BD4"/>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1"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2" w15:restartNumberingAfterBreak="0">
    <w:nsid w:val="38A14409"/>
    <w:multiLevelType w:val="hybridMultilevel"/>
    <w:tmpl w:val="BF549A52"/>
    <w:lvl w:ilvl="0" w:tplc="8F24DCB8">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15:restartNumberingAfterBreak="0">
    <w:nsid w:val="38F009A8"/>
    <w:multiLevelType w:val="hybridMultilevel"/>
    <w:tmpl w:val="31B8BE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A7D1AB5"/>
    <w:multiLevelType w:val="multilevel"/>
    <w:tmpl w:val="6A282010"/>
    <w:lvl w:ilvl="0">
      <w:start w:val="1"/>
      <w:numFmt w:val="lowerLetter"/>
      <w:lvlText w:val="%1."/>
      <w:lvlJc w:val="left"/>
      <w:pPr>
        <w:tabs>
          <w:tab w:val="num" w:pos="720"/>
        </w:tabs>
        <w:ind w:left="720" w:hanging="360"/>
      </w:pPr>
      <w:rPr>
        <w:rFonts w:ascii="Cambria" w:eastAsia="Calibri" w:hAnsi="Cambria"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3FBB2056"/>
    <w:multiLevelType w:val="hybridMultilevel"/>
    <w:tmpl w:val="8CFC07EA"/>
    <w:lvl w:ilvl="0" w:tplc="F03CBA9C">
      <w:start w:val="1"/>
      <w:numFmt w:val="decimal"/>
      <w:lvlText w:val="%1)"/>
      <w:lvlJc w:val="left"/>
      <w:pPr>
        <w:tabs>
          <w:tab w:val="num" w:pos="1440"/>
        </w:tabs>
        <w:ind w:left="1440" w:hanging="360"/>
      </w:pPr>
    </w:lvl>
    <w:lvl w:ilvl="1" w:tplc="AD620FDE">
      <w:start w:val="1"/>
      <w:numFmt w:val="lowerLetter"/>
      <w:lvlText w:val="%2."/>
      <w:lvlJc w:val="left"/>
      <w:pPr>
        <w:ind w:left="1440" w:hanging="360"/>
      </w:pPr>
    </w:lvl>
    <w:lvl w:ilvl="2" w:tplc="1388B9C6">
      <w:start w:val="1"/>
      <w:numFmt w:val="lowerRoman"/>
      <w:lvlText w:val="%3."/>
      <w:lvlJc w:val="right"/>
      <w:pPr>
        <w:ind w:left="2160" w:hanging="180"/>
      </w:pPr>
    </w:lvl>
    <w:lvl w:ilvl="3" w:tplc="597C60C6">
      <w:start w:val="1"/>
      <w:numFmt w:val="decimal"/>
      <w:lvlText w:val="%4."/>
      <w:lvlJc w:val="left"/>
      <w:pPr>
        <w:ind w:left="2880" w:hanging="360"/>
      </w:pPr>
    </w:lvl>
    <w:lvl w:ilvl="4" w:tplc="15E07566">
      <w:start w:val="1"/>
      <w:numFmt w:val="lowerLetter"/>
      <w:lvlText w:val="%5."/>
      <w:lvlJc w:val="left"/>
      <w:pPr>
        <w:ind w:left="3600" w:hanging="360"/>
      </w:pPr>
    </w:lvl>
    <w:lvl w:ilvl="5" w:tplc="484C0086">
      <w:start w:val="1"/>
      <w:numFmt w:val="lowerRoman"/>
      <w:lvlText w:val="%6."/>
      <w:lvlJc w:val="right"/>
      <w:pPr>
        <w:ind w:left="4320" w:hanging="180"/>
      </w:pPr>
    </w:lvl>
    <w:lvl w:ilvl="6" w:tplc="53264C10">
      <w:start w:val="1"/>
      <w:numFmt w:val="decimal"/>
      <w:lvlText w:val="%7."/>
      <w:lvlJc w:val="left"/>
      <w:pPr>
        <w:ind w:left="5040" w:hanging="360"/>
      </w:pPr>
    </w:lvl>
    <w:lvl w:ilvl="7" w:tplc="93AC9492">
      <w:start w:val="1"/>
      <w:numFmt w:val="lowerLetter"/>
      <w:lvlText w:val="%8."/>
      <w:lvlJc w:val="left"/>
      <w:pPr>
        <w:ind w:left="5760" w:hanging="360"/>
      </w:pPr>
    </w:lvl>
    <w:lvl w:ilvl="8" w:tplc="23B428D6">
      <w:start w:val="1"/>
      <w:numFmt w:val="lowerRoman"/>
      <w:lvlText w:val="%9."/>
      <w:lvlJc w:val="right"/>
      <w:pPr>
        <w:ind w:left="6480" w:hanging="180"/>
      </w:pPr>
    </w:lvl>
  </w:abstractNum>
  <w:abstractNum w:abstractNumId="36" w15:restartNumberingAfterBreak="0">
    <w:nsid w:val="40500B3A"/>
    <w:multiLevelType w:val="multilevel"/>
    <w:tmpl w:val="C51C75EC"/>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ableCel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441E7724"/>
    <w:multiLevelType w:val="hybridMultilevel"/>
    <w:tmpl w:val="DF86CA60"/>
    <w:lvl w:ilvl="0" w:tplc="2EE2EBD0">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5A221D5"/>
    <w:multiLevelType w:val="multilevel"/>
    <w:tmpl w:val="A612B4D2"/>
    <w:styleLink w:val="CurrentList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6515CFD"/>
    <w:multiLevelType w:val="hybridMultilevel"/>
    <w:tmpl w:val="1242D14A"/>
    <w:lvl w:ilvl="0" w:tplc="2EE2EBD0">
      <w:start w:val="5"/>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46C70F64"/>
    <w:multiLevelType w:val="hybridMultilevel"/>
    <w:tmpl w:val="62721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CFB7CB5"/>
    <w:multiLevelType w:val="hybridMultilevel"/>
    <w:tmpl w:val="E7E021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F121A87"/>
    <w:multiLevelType w:val="multilevel"/>
    <w:tmpl w:val="502CFCD8"/>
    <w:lvl w:ilvl="0">
      <w:start w:val="1"/>
      <w:numFmt w:val="upperLetter"/>
      <w:pStyle w:val="Annex4"/>
      <w:suff w:val="nothing"/>
      <w:lvlText w:val="Annex %1"/>
      <w:lvlJc w:val="left"/>
      <w:pPr>
        <w:ind w:left="0" w:firstLine="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3" w15:restartNumberingAfterBreak="0">
    <w:nsid w:val="55492930"/>
    <w:multiLevelType w:val="hybridMultilevel"/>
    <w:tmpl w:val="88F486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56B2F06"/>
    <w:multiLevelType w:val="hybridMultilevel"/>
    <w:tmpl w:val="6E1ED7AE"/>
    <w:lvl w:ilvl="0" w:tplc="9F1A3044">
      <w:start w:val="1"/>
      <w:numFmt w:val="decimal"/>
      <w:pStyle w:val="mnemonictablright"/>
      <w:lvlText w:val="%1. "/>
      <w:lvlJc w:val="left"/>
      <w:pPr>
        <w:tabs>
          <w:tab w:val="num" w:pos="720"/>
        </w:tabs>
        <w:ind w:left="720" w:hanging="360"/>
      </w:pPr>
      <w:rPr>
        <w:rFonts w:hint="default"/>
      </w:rPr>
    </w:lvl>
    <w:lvl w:ilvl="1" w:tplc="1DD4D8D0" w:tentative="1">
      <w:start w:val="1"/>
      <w:numFmt w:val="lowerLetter"/>
      <w:lvlText w:val="%2."/>
      <w:lvlJc w:val="left"/>
      <w:pPr>
        <w:tabs>
          <w:tab w:val="num" w:pos="1440"/>
        </w:tabs>
        <w:ind w:left="1440" w:hanging="360"/>
      </w:pPr>
    </w:lvl>
    <w:lvl w:ilvl="2" w:tplc="3E1881F4" w:tentative="1">
      <w:start w:val="1"/>
      <w:numFmt w:val="lowerRoman"/>
      <w:lvlText w:val="%3."/>
      <w:lvlJc w:val="right"/>
      <w:pPr>
        <w:tabs>
          <w:tab w:val="num" w:pos="2160"/>
        </w:tabs>
        <w:ind w:left="2160" w:hanging="180"/>
      </w:pPr>
    </w:lvl>
    <w:lvl w:ilvl="3" w:tplc="07AE10E6" w:tentative="1">
      <w:start w:val="1"/>
      <w:numFmt w:val="decimal"/>
      <w:lvlText w:val="%4."/>
      <w:lvlJc w:val="left"/>
      <w:pPr>
        <w:tabs>
          <w:tab w:val="num" w:pos="2880"/>
        </w:tabs>
        <w:ind w:left="2880" w:hanging="360"/>
      </w:pPr>
    </w:lvl>
    <w:lvl w:ilvl="4" w:tplc="9FA04052" w:tentative="1">
      <w:start w:val="1"/>
      <w:numFmt w:val="lowerLetter"/>
      <w:lvlText w:val="%5."/>
      <w:lvlJc w:val="left"/>
      <w:pPr>
        <w:tabs>
          <w:tab w:val="num" w:pos="3600"/>
        </w:tabs>
        <w:ind w:left="3600" w:hanging="360"/>
      </w:pPr>
    </w:lvl>
    <w:lvl w:ilvl="5" w:tplc="16448ED8" w:tentative="1">
      <w:start w:val="1"/>
      <w:numFmt w:val="lowerRoman"/>
      <w:lvlText w:val="%6."/>
      <w:lvlJc w:val="right"/>
      <w:pPr>
        <w:tabs>
          <w:tab w:val="num" w:pos="4320"/>
        </w:tabs>
        <w:ind w:left="4320" w:hanging="180"/>
      </w:pPr>
    </w:lvl>
    <w:lvl w:ilvl="6" w:tplc="5F5816B4" w:tentative="1">
      <w:start w:val="1"/>
      <w:numFmt w:val="decimal"/>
      <w:lvlText w:val="%7."/>
      <w:lvlJc w:val="left"/>
      <w:pPr>
        <w:tabs>
          <w:tab w:val="num" w:pos="5040"/>
        </w:tabs>
        <w:ind w:left="5040" w:hanging="360"/>
      </w:pPr>
    </w:lvl>
    <w:lvl w:ilvl="7" w:tplc="6FB03C48" w:tentative="1">
      <w:start w:val="1"/>
      <w:numFmt w:val="lowerLetter"/>
      <w:lvlText w:val="%8."/>
      <w:lvlJc w:val="left"/>
      <w:pPr>
        <w:tabs>
          <w:tab w:val="num" w:pos="5760"/>
        </w:tabs>
        <w:ind w:left="5760" w:hanging="360"/>
      </w:pPr>
    </w:lvl>
    <w:lvl w:ilvl="8" w:tplc="F32455DE" w:tentative="1">
      <w:start w:val="1"/>
      <w:numFmt w:val="lowerRoman"/>
      <w:lvlText w:val="%9."/>
      <w:lvlJc w:val="right"/>
      <w:pPr>
        <w:tabs>
          <w:tab w:val="num" w:pos="6480"/>
        </w:tabs>
        <w:ind w:left="6480" w:hanging="180"/>
      </w:pPr>
    </w:lvl>
  </w:abstractNum>
  <w:abstractNum w:abstractNumId="45" w15:restartNumberingAfterBreak="0">
    <w:nsid w:val="55846FF5"/>
    <w:multiLevelType w:val="hybridMultilevel"/>
    <w:tmpl w:val="A612B4D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95F4F24"/>
    <w:multiLevelType w:val="hybridMultilevel"/>
    <w:tmpl w:val="9BDCCA8C"/>
    <w:lvl w:ilvl="0" w:tplc="D91C8A9A">
      <w:start w:val="6"/>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9DB6FC4"/>
    <w:multiLevelType w:val="hybridMultilevel"/>
    <w:tmpl w:val="BEC8B42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BDB2629"/>
    <w:multiLevelType w:val="multilevel"/>
    <w:tmpl w:val="8814CF48"/>
    <w:lvl w:ilvl="0">
      <w:start w:val="1"/>
      <w:numFmt w:val="none"/>
      <w:pStyle w:val="Corpsdetexte"/>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9" w15:restartNumberingAfterBreak="0">
    <w:nsid w:val="5E971A6F"/>
    <w:multiLevelType w:val="multilevel"/>
    <w:tmpl w:val="258CE83C"/>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50" w15:restartNumberingAfterBreak="0">
    <w:nsid w:val="5F162CCD"/>
    <w:multiLevelType w:val="multilevel"/>
    <w:tmpl w:val="86920980"/>
    <w:lvl w:ilvl="0">
      <w:start w:val="1"/>
      <w:numFmt w:val="none"/>
      <w:pStyle w:val="sp2"/>
      <w:lvlText w:val="Allowed values:"/>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1" w15:restartNumberingAfterBreak="0">
    <w:nsid w:val="6321313E"/>
    <w:multiLevelType w:val="hybridMultilevel"/>
    <w:tmpl w:val="BD887C02"/>
    <w:lvl w:ilvl="0" w:tplc="DF94C2E0">
      <w:start w:val="6"/>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4747661"/>
    <w:multiLevelType w:val="hybridMultilevel"/>
    <w:tmpl w:val="5EEC0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4BF41F9"/>
    <w:multiLevelType w:val="multilevel"/>
    <w:tmpl w:val="4B8476C8"/>
    <w:lvl w:ilvl="0">
      <w:start w:val="1"/>
      <w:numFmt w:val="none"/>
      <w:pStyle w:val="TableHeading"/>
      <w:lvlText w:val="Value at level 0:"/>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4" w15:restartNumberingAfterBreak="0">
    <w:nsid w:val="6F696230"/>
    <w:multiLevelType w:val="hybridMultilevel"/>
    <w:tmpl w:val="07F6BD50"/>
    <w:lvl w:ilvl="0" w:tplc="2EE2EBD0">
      <w:start w:val="5"/>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1AB0077"/>
    <w:multiLevelType w:val="hybridMultilevel"/>
    <w:tmpl w:val="6A84DB08"/>
    <w:lvl w:ilvl="0" w:tplc="8AE2803A">
      <w:start w:val="1"/>
      <w:numFmt w:val="decimal"/>
      <w:lvlText w:val="%1)"/>
      <w:lvlJc w:val="left"/>
      <w:pPr>
        <w:tabs>
          <w:tab w:val="num" w:pos="720"/>
        </w:tabs>
        <w:ind w:left="720" w:hanging="360"/>
      </w:pPr>
    </w:lvl>
    <w:lvl w:ilvl="1" w:tplc="5F06F220">
      <w:numFmt w:val="bullet"/>
      <w:lvlText w:val="-"/>
      <w:lvlJc w:val="left"/>
      <w:pPr>
        <w:ind w:left="1800" w:hanging="720"/>
      </w:pPr>
      <w:rPr>
        <w:rFonts w:ascii="Cambria" w:eastAsia="MS Mincho" w:hAnsi="Cambria" w:cs="Times New Roman" w:hint="default"/>
      </w:r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6" w15:restartNumberingAfterBreak="0">
    <w:nsid w:val="728705AE"/>
    <w:multiLevelType w:val="hybridMultilevel"/>
    <w:tmpl w:val="CFF6B316"/>
    <w:lvl w:ilvl="0" w:tplc="DEAE53B6">
      <w:start w:val="1"/>
      <w:numFmt w:val="decimal"/>
      <w:pStyle w:val="tablesyntax"/>
      <w:lvlText w:val="%1."/>
      <w:lvlJc w:val="left"/>
      <w:pPr>
        <w:tabs>
          <w:tab w:val="num" w:pos="720"/>
        </w:tabs>
        <w:ind w:left="720" w:hanging="360"/>
      </w:pPr>
    </w:lvl>
    <w:lvl w:ilvl="1" w:tplc="C0DE8BB0">
      <w:start w:val="1"/>
      <w:numFmt w:val="decimal"/>
      <w:lvlText w:val="%2)"/>
      <w:lvlJc w:val="left"/>
      <w:pPr>
        <w:tabs>
          <w:tab w:val="num" w:pos="1800"/>
        </w:tabs>
        <w:ind w:left="1800" w:hanging="720"/>
      </w:pPr>
      <w:rPr>
        <w:rFonts w:hint="default"/>
      </w:rPr>
    </w:lvl>
    <w:lvl w:ilvl="2" w:tplc="4620AECA" w:tentative="1">
      <w:start w:val="1"/>
      <w:numFmt w:val="lowerRoman"/>
      <w:lvlText w:val="%3."/>
      <w:lvlJc w:val="right"/>
      <w:pPr>
        <w:tabs>
          <w:tab w:val="num" w:pos="2160"/>
        </w:tabs>
        <w:ind w:left="2160" w:hanging="180"/>
      </w:pPr>
    </w:lvl>
    <w:lvl w:ilvl="3" w:tplc="25C0C42A" w:tentative="1">
      <w:start w:val="1"/>
      <w:numFmt w:val="decimal"/>
      <w:lvlText w:val="%4."/>
      <w:lvlJc w:val="left"/>
      <w:pPr>
        <w:tabs>
          <w:tab w:val="num" w:pos="2880"/>
        </w:tabs>
        <w:ind w:left="2880" w:hanging="360"/>
      </w:pPr>
    </w:lvl>
    <w:lvl w:ilvl="4" w:tplc="F95A99B0" w:tentative="1">
      <w:start w:val="1"/>
      <w:numFmt w:val="lowerLetter"/>
      <w:lvlText w:val="%5."/>
      <w:lvlJc w:val="left"/>
      <w:pPr>
        <w:tabs>
          <w:tab w:val="num" w:pos="3600"/>
        </w:tabs>
        <w:ind w:left="3600" w:hanging="360"/>
      </w:pPr>
    </w:lvl>
    <w:lvl w:ilvl="5" w:tplc="74F44BD0" w:tentative="1">
      <w:start w:val="1"/>
      <w:numFmt w:val="lowerRoman"/>
      <w:lvlText w:val="%6."/>
      <w:lvlJc w:val="right"/>
      <w:pPr>
        <w:tabs>
          <w:tab w:val="num" w:pos="4320"/>
        </w:tabs>
        <w:ind w:left="4320" w:hanging="180"/>
      </w:pPr>
    </w:lvl>
    <w:lvl w:ilvl="6" w:tplc="DD129C0C" w:tentative="1">
      <w:start w:val="1"/>
      <w:numFmt w:val="decimal"/>
      <w:lvlText w:val="%7."/>
      <w:lvlJc w:val="left"/>
      <w:pPr>
        <w:tabs>
          <w:tab w:val="num" w:pos="5040"/>
        </w:tabs>
        <w:ind w:left="5040" w:hanging="360"/>
      </w:pPr>
    </w:lvl>
    <w:lvl w:ilvl="7" w:tplc="272ABCF4" w:tentative="1">
      <w:start w:val="1"/>
      <w:numFmt w:val="lowerLetter"/>
      <w:lvlText w:val="%8."/>
      <w:lvlJc w:val="left"/>
      <w:pPr>
        <w:tabs>
          <w:tab w:val="num" w:pos="5760"/>
        </w:tabs>
        <w:ind w:left="5760" w:hanging="360"/>
      </w:pPr>
    </w:lvl>
    <w:lvl w:ilvl="8" w:tplc="680ABB7C" w:tentative="1">
      <w:start w:val="1"/>
      <w:numFmt w:val="lowerRoman"/>
      <w:lvlText w:val="%9."/>
      <w:lvlJc w:val="right"/>
      <w:pPr>
        <w:tabs>
          <w:tab w:val="num" w:pos="6480"/>
        </w:tabs>
        <w:ind w:left="6480" w:hanging="180"/>
      </w:pPr>
    </w:lvl>
  </w:abstractNum>
  <w:abstractNum w:abstractNumId="57" w15:restartNumberingAfterBreak="0">
    <w:nsid w:val="72880A28"/>
    <w:multiLevelType w:val="multilevel"/>
    <w:tmpl w:val="6574A90A"/>
    <w:lvl w:ilvl="0">
      <w:start w:val="1"/>
      <w:numFmt w:val="lowerLetter"/>
      <w:pStyle w:val="ListNumber"/>
      <w:lvlText w:val="%1)"/>
      <w:lvlJc w:val="left"/>
      <w:pPr>
        <w:tabs>
          <w:tab w:val="num" w:pos="360"/>
        </w:tabs>
        <w:ind w:left="400" w:hanging="400"/>
      </w:pPr>
    </w:lvl>
    <w:lvl w:ilvl="1">
      <w:start w:val="1"/>
      <w:numFmt w:val="decimal"/>
      <w:pStyle w:val="ListNumber2"/>
      <w:lvlText w:val="%2)"/>
      <w:lvlJc w:val="left"/>
      <w:pPr>
        <w:tabs>
          <w:tab w:val="num" w:pos="1080"/>
        </w:tabs>
        <w:ind w:left="800" w:hanging="400"/>
      </w:pPr>
    </w:lvl>
    <w:lvl w:ilvl="2">
      <w:start w:val="1"/>
      <w:numFmt w:val="lowerRoman"/>
      <w:pStyle w:val="ListNumber3"/>
      <w:lvlText w:val="%3)"/>
      <w:lvlJc w:val="left"/>
      <w:pPr>
        <w:tabs>
          <w:tab w:val="num" w:pos="1800"/>
        </w:tabs>
        <w:ind w:left="1200" w:hanging="400"/>
      </w:pPr>
    </w:lvl>
    <w:lvl w:ilvl="3">
      <w:start w:val="1"/>
      <w:numFmt w:val="upperRoman"/>
      <w:pStyle w:val="ListNumber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8" w15:restartNumberingAfterBreak="0">
    <w:nsid w:val="74B8139B"/>
    <w:multiLevelType w:val="hybridMultilevel"/>
    <w:tmpl w:val="85D22F5A"/>
    <w:lvl w:ilvl="0" w:tplc="0409001B">
      <w:start w:val="1"/>
      <w:numFmt w:val="lowerRoman"/>
      <w:lvlText w:val="%1."/>
      <w:lvlJc w:val="righ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15:restartNumberingAfterBreak="0">
    <w:nsid w:val="794B06DB"/>
    <w:multiLevelType w:val="hybridMultilevel"/>
    <w:tmpl w:val="844007DA"/>
    <w:lvl w:ilvl="0" w:tplc="08090001">
      <w:start w:val="1"/>
      <w:numFmt w:val="bullet"/>
      <w:lvlText w:val=""/>
      <w:lvlJc w:val="left"/>
      <w:pPr>
        <w:ind w:left="774" w:hanging="360"/>
      </w:pPr>
      <w:rPr>
        <w:rFonts w:ascii="Symbol" w:hAnsi="Symbol" w:hint="default"/>
      </w:rPr>
    </w:lvl>
    <w:lvl w:ilvl="1" w:tplc="08090003">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60" w15:restartNumberingAfterBreak="0">
    <w:nsid w:val="79EE72CC"/>
    <w:multiLevelType w:val="hybridMultilevel"/>
    <w:tmpl w:val="1FAA1940"/>
    <w:lvl w:ilvl="0" w:tplc="8AE2803A">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61" w15:restartNumberingAfterBreak="0">
    <w:nsid w:val="7F6A46F7"/>
    <w:multiLevelType w:val="multilevel"/>
    <w:tmpl w:val="6EA2CDAC"/>
    <w:lvl w:ilvl="0">
      <w:start w:val="1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0"/>
  </w:num>
  <w:num w:numId="2">
    <w:abstractNumId w:val="13"/>
  </w:num>
  <w:num w:numId="3">
    <w:abstractNumId w:val="6"/>
  </w:num>
  <w:num w:numId="4">
    <w:abstractNumId w:val="1"/>
  </w:num>
  <w:num w:numId="5">
    <w:abstractNumId w:val="42"/>
  </w:num>
  <w:num w:numId="6">
    <w:abstractNumId w:val="4"/>
  </w:num>
  <w:num w:numId="7">
    <w:abstractNumId w:val="49"/>
  </w:num>
  <w:num w:numId="8">
    <w:abstractNumId w:val="11"/>
  </w:num>
  <w:num w:numId="9">
    <w:abstractNumId w:val="7"/>
  </w:num>
  <w:num w:numId="10">
    <w:abstractNumId w:val="48"/>
  </w:num>
  <w:num w:numId="11">
    <w:abstractNumId w:val="28"/>
  </w:num>
  <w:num w:numId="12">
    <w:abstractNumId w:val="5"/>
  </w:num>
  <w:num w:numId="13">
    <w:abstractNumId w:val="3"/>
  </w:num>
  <w:num w:numId="14">
    <w:abstractNumId w:val="2"/>
  </w:num>
  <w:num w:numId="15">
    <w:abstractNumId w:val="31"/>
  </w:num>
  <w:num w:numId="16">
    <w:abstractNumId w:val="57"/>
  </w:num>
  <w:num w:numId="17">
    <w:abstractNumId w:val="44"/>
  </w:num>
  <w:num w:numId="18">
    <w:abstractNumId w:val="26"/>
  </w:num>
  <w:num w:numId="19">
    <w:abstractNumId w:val="30"/>
  </w:num>
  <w:num w:numId="20">
    <w:abstractNumId w:val="10"/>
  </w:num>
  <w:num w:numId="21">
    <w:abstractNumId w:val="50"/>
  </w:num>
  <w:num w:numId="22">
    <w:abstractNumId w:val="56"/>
  </w:num>
  <w:num w:numId="23">
    <w:abstractNumId w:val="36"/>
  </w:num>
  <w:num w:numId="24">
    <w:abstractNumId w:val="53"/>
  </w:num>
  <w:num w:numId="25">
    <w:abstractNumId w:val="59"/>
  </w:num>
  <w:num w:numId="26">
    <w:abstractNumId w:val="61"/>
  </w:num>
  <w:num w:numId="27">
    <w:abstractNumId w:val="55"/>
  </w:num>
  <w:num w:numId="28">
    <w:abstractNumId w:val="60"/>
  </w:num>
  <w:num w:numId="29">
    <w:abstractNumId w:val="32"/>
  </w:num>
  <w:num w:numId="30">
    <w:abstractNumId w:val="8"/>
  </w:num>
  <w:num w:numId="31">
    <w:abstractNumId w:val="24"/>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num>
  <w:num w:numId="36">
    <w:abstractNumId w:val="54"/>
  </w:num>
  <w:num w:numId="37">
    <w:abstractNumId w:val="37"/>
  </w:num>
  <w:num w:numId="38">
    <w:abstractNumId w:val="15"/>
  </w:num>
  <w:num w:numId="39">
    <w:abstractNumId w:val="16"/>
  </w:num>
  <w:num w:numId="40">
    <w:abstractNumId w:val="28"/>
  </w:num>
  <w:num w:numId="41">
    <w:abstractNumId w:val="52"/>
  </w:num>
  <w:num w:numId="42">
    <w:abstractNumId w:val="25"/>
  </w:num>
  <w:num w:numId="43">
    <w:abstractNumId w:val="41"/>
  </w:num>
  <w:num w:numId="44">
    <w:abstractNumId w:val="43"/>
  </w:num>
  <w:num w:numId="45">
    <w:abstractNumId w:val="19"/>
  </w:num>
  <w:num w:numId="46">
    <w:abstractNumId w:val="22"/>
  </w:num>
  <w:num w:numId="47">
    <w:abstractNumId w:val="58"/>
  </w:num>
  <w:num w:numId="48">
    <w:abstractNumId w:val="29"/>
  </w:num>
  <w:num w:numId="49">
    <w:abstractNumId w:val="23"/>
  </w:num>
  <w:num w:numId="50">
    <w:abstractNumId w:val="12"/>
  </w:num>
  <w:num w:numId="51">
    <w:abstractNumId w:val="18"/>
  </w:num>
  <w:num w:numId="52">
    <w:abstractNumId w:val="45"/>
  </w:num>
  <w:num w:numId="53">
    <w:abstractNumId w:val="27"/>
  </w:num>
  <w:num w:numId="54">
    <w:abstractNumId w:val="17"/>
  </w:num>
  <w:num w:numId="55">
    <w:abstractNumId w:val="38"/>
  </w:num>
  <w:num w:numId="56">
    <w:abstractNumId w:val="20"/>
  </w:num>
  <w:num w:numId="57">
    <w:abstractNumId w:val="14"/>
  </w:num>
  <w:num w:numId="58">
    <w:abstractNumId w:val="40"/>
  </w:num>
  <w:num w:numId="59">
    <w:abstractNumId w:val="33"/>
  </w:num>
  <w:num w:numId="60">
    <w:abstractNumId w:val="51"/>
  </w:num>
  <w:num w:numId="61">
    <w:abstractNumId w:val="46"/>
  </w:num>
  <w:num w:numId="62">
    <w:abstractNumId w:val="9"/>
  </w:num>
  <w:num w:numId="63">
    <w:abstractNumId w:val="47"/>
  </w:num>
  <w:num w:numId="64">
    <w:abstractNumId w:val="35"/>
  </w:num>
  <w:numIdMacAtCleanup w:val="5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e-Kui Wang (yk2)">
    <w15:presenceInfo w15:providerId="None" w15:userId="Ye-Kui Wang (yk2)"/>
  </w15:person>
  <w15:person w15:author="Cyril Concolato">
    <w15:presenceInfo w15:providerId="AD" w15:userId="S::cconcolato@netflix.com::a50559ef-26c5-46c1-ba53-a864b5394396"/>
  </w15:person>
  <w15:person w15:author="Ye-Kui Wang (draft5)">
    <w15:presenceInfo w15:providerId="None" w15:userId="Ye-Kui Wang (draft5)"/>
  </w15:person>
  <w15:person w15:author="Michael Dolan">
    <w15:presenceInfo w15:providerId="None" w15:userId="Michael Dolan"/>
  </w15:person>
  <w15:person w15:author="Pre">
    <w15:presenceInfo w15:providerId="None" w15:userId="Pre"/>
  </w15:person>
  <w15:person w15:author="Schreiner, Stephan">
    <w15:presenceInfo w15:providerId="AD" w15:userId="S::sschr@dolby.com::c127d14c-ca55-4dae-ae8e-d7c7ccaad698"/>
  </w15:person>
  <w15:person w15:author="Miska Hannuksela">
    <w15:presenceInfo w15:providerId="None" w15:userId="Miska Hannuksela"/>
  </w15:person>
  <w15:person w15:author="Ye-Kui Wang (yk0)">
    <w15:presenceInfo w15:providerId="None" w15:userId="Ye-Kui Wang (yk0)"/>
  </w15:person>
  <w15:person w15:author="Czelhan, Bernd">
    <w15:presenceInfo w15:providerId="AD" w15:userId="S-1-5-21-2133556540-201030058-1543859470-20867"/>
  </w15:person>
  <w15:person w15:author="Ingo Hofmann">
    <w15:presenceInfo w15:providerId="None" w15:userId="Ingo Hofmann"/>
  </w15:person>
  <w15:person w15:author="Ye-Kui Wang (draft7)">
    <w15:presenceInfo w15:providerId="None" w15:userId="Ye-Kui Wang (draft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oNotDisplayPageBoundaries/>
  <w:bordersDoNotSurroundHeader/>
  <w:bordersDoNotSurroundFooter/>
  <w:proofState w:spelling="clean"/>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98F"/>
    <w:rsid w:val="000118DD"/>
    <w:rsid w:val="00011E2A"/>
    <w:rsid w:val="000241F7"/>
    <w:rsid w:val="00031C5F"/>
    <w:rsid w:val="00046865"/>
    <w:rsid w:val="0005599C"/>
    <w:rsid w:val="0006353D"/>
    <w:rsid w:val="00064E9F"/>
    <w:rsid w:val="00066E0E"/>
    <w:rsid w:val="00087508"/>
    <w:rsid w:val="0009140E"/>
    <w:rsid w:val="000916BB"/>
    <w:rsid w:val="000916D7"/>
    <w:rsid w:val="000968DA"/>
    <w:rsid w:val="000A4C79"/>
    <w:rsid w:val="000A5658"/>
    <w:rsid w:val="000B41FB"/>
    <w:rsid w:val="000C4D80"/>
    <w:rsid w:val="000C78E6"/>
    <w:rsid w:val="000E66FF"/>
    <w:rsid w:val="000E78B9"/>
    <w:rsid w:val="000F4B36"/>
    <w:rsid w:val="0010000F"/>
    <w:rsid w:val="00101C5D"/>
    <w:rsid w:val="00102C1F"/>
    <w:rsid w:val="001031DB"/>
    <w:rsid w:val="00103C18"/>
    <w:rsid w:val="00116B5F"/>
    <w:rsid w:val="0012474C"/>
    <w:rsid w:val="00145E39"/>
    <w:rsid w:val="001540D6"/>
    <w:rsid w:val="001671F4"/>
    <w:rsid w:val="00167C41"/>
    <w:rsid w:val="0017051E"/>
    <w:rsid w:val="00173739"/>
    <w:rsid w:val="0018563E"/>
    <w:rsid w:val="001867E6"/>
    <w:rsid w:val="00195FF0"/>
    <w:rsid w:val="00196997"/>
    <w:rsid w:val="001A589E"/>
    <w:rsid w:val="001B3C27"/>
    <w:rsid w:val="001C44E8"/>
    <w:rsid w:val="001C6583"/>
    <w:rsid w:val="001D5626"/>
    <w:rsid w:val="001E18A9"/>
    <w:rsid w:val="001F0F8E"/>
    <w:rsid w:val="00222605"/>
    <w:rsid w:val="00224E44"/>
    <w:rsid w:val="00230541"/>
    <w:rsid w:val="00234A82"/>
    <w:rsid w:val="002354D1"/>
    <w:rsid w:val="0023790A"/>
    <w:rsid w:val="00260BFF"/>
    <w:rsid w:val="00263789"/>
    <w:rsid w:val="002712C2"/>
    <w:rsid w:val="00282CE2"/>
    <w:rsid w:val="00285413"/>
    <w:rsid w:val="002964E1"/>
    <w:rsid w:val="00297761"/>
    <w:rsid w:val="002B1CB1"/>
    <w:rsid w:val="002C40B9"/>
    <w:rsid w:val="002C5EB6"/>
    <w:rsid w:val="002D1900"/>
    <w:rsid w:val="002E248F"/>
    <w:rsid w:val="002F1235"/>
    <w:rsid w:val="00301E34"/>
    <w:rsid w:val="003219D0"/>
    <w:rsid w:val="003226C8"/>
    <w:rsid w:val="00326280"/>
    <w:rsid w:val="003263F9"/>
    <w:rsid w:val="003302F9"/>
    <w:rsid w:val="0033213A"/>
    <w:rsid w:val="00340A66"/>
    <w:rsid w:val="003610D5"/>
    <w:rsid w:val="0036796F"/>
    <w:rsid w:val="003728B9"/>
    <w:rsid w:val="00382510"/>
    <w:rsid w:val="00385C5D"/>
    <w:rsid w:val="003909D4"/>
    <w:rsid w:val="003B0FC6"/>
    <w:rsid w:val="003B7206"/>
    <w:rsid w:val="003B7DFB"/>
    <w:rsid w:val="003C0384"/>
    <w:rsid w:val="003C06F8"/>
    <w:rsid w:val="003C444B"/>
    <w:rsid w:val="003C4820"/>
    <w:rsid w:val="003D360A"/>
    <w:rsid w:val="003E0E60"/>
    <w:rsid w:val="003F57B0"/>
    <w:rsid w:val="003F5A39"/>
    <w:rsid w:val="003F723E"/>
    <w:rsid w:val="0040112C"/>
    <w:rsid w:val="00412241"/>
    <w:rsid w:val="00422F73"/>
    <w:rsid w:val="004237BD"/>
    <w:rsid w:val="004560E5"/>
    <w:rsid w:val="0047450F"/>
    <w:rsid w:val="004A22CE"/>
    <w:rsid w:val="004A3DBF"/>
    <w:rsid w:val="004C268D"/>
    <w:rsid w:val="004C2855"/>
    <w:rsid w:val="004C3491"/>
    <w:rsid w:val="004C352E"/>
    <w:rsid w:val="004C54ED"/>
    <w:rsid w:val="004D3FB8"/>
    <w:rsid w:val="004D7D72"/>
    <w:rsid w:val="004E45B6"/>
    <w:rsid w:val="004F5473"/>
    <w:rsid w:val="004F71E1"/>
    <w:rsid w:val="0051420E"/>
    <w:rsid w:val="005228C0"/>
    <w:rsid w:val="00534E38"/>
    <w:rsid w:val="00540DEA"/>
    <w:rsid w:val="00544CC4"/>
    <w:rsid w:val="00554D76"/>
    <w:rsid w:val="005612C2"/>
    <w:rsid w:val="00563DA6"/>
    <w:rsid w:val="00567F42"/>
    <w:rsid w:val="00577F66"/>
    <w:rsid w:val="005823D9"/>
    <w:rsid w:val="00590428"/>
    <w:rsid w:val="00591A96"/>
    <w:rsid w:val="005925D4"/>
    <w:rsid w:val="005A06F0"/>
    <w:rsid w:val="005A26CA"/>
    <w:rsid w:val="005A4B85"/>
    <w:rsid w:val="005B3D59"/>
    <w:rsid w:val="005B5D1C"/>
    <w:rsid w:val="005B69A9"/>
    <w:rsid w:val="005C0137"/>
    <w:rsid w:val="005C2A51"/>
    <w:rsid w:val="005C2DFA"/>
    <w:rsid w:val="005C2DFD"/>
    <w:rsid w:val="005D030D"/>
    <w:rsid w:val="005E1161"/>
    <w:rsid w:val="005E603C"/>
    <w:rsid w:val="005F636B"/>
    <w:rsid w:val="00603729"/>
    <w:rsid w:val="00622C6C"/>
    <w:rsid w:val="0063127E"/>
    <w:rsid w:val="00645602"/>
    <w:rsid w:val="00651912"/>
    <w:rsid w:val="00664DA9"/>
    <w:rsid w:val="00664F84"/>
    <w:rsid w:val="0066564F"/>
    <w:rsid w:val="00667B8C"/>
    <w:rsid w:val="00671C2A"/>
    <w:rsid w:val="00672493"/>
    <w:rsid w:val="00672501"/>
    <w:rsid w:val="00674814"/>
    <w:rsid w:val="00682E68"/>
    <w:rsid w:val="00691040"/>
    <w:rsid w:val="00692BF9"/>
    <w:rsid w:val="006A1AB8"/>
    <w:rsid w:val="006B288B"/>
    <w:rsid w:val="006B562B"/>
    <w:rsid w:val="006C212B"/>
    <w:rsid w:val="006C5930"/>
    <w:rsid w:val="00702121"/>
    <w:rsid w:val="007079FD"/>
    <w:rsid w:val="0071214A"/>
    <w:rsid w:val="007178F4"/>
    <w:rsid w:val="007209D0"/>
    <w:rsid w:val="007227DC"/>
    <w:rsid w:val="0074726C"/>
    <w:rsid w:val="00751A6C"/>
    <w:rsid w:val="00765B0D"/>
    <w:rsid w:val="00765F3D"/>
    <w:rsid w:val="00790E59"/>
    <w:rsid w:val="00795921"/>
    <w:rsid w:val="00797255"/>
    <w:rsid w:val="007A0904"/>
    <w:rsid w:val="007B4B74"/>
    <w:rsid w:val="007B4D87"/>
    <w:rsid w:val="007B59A6"/>
    <w:rsid w:val="007C566B"/>
    <w:rsid w:val="007D2D74"/>
    <w:rsid w:val="007E6CB7"/>
    <w:rsid w:val="007E7F03"/>
    <w:rsid w:val="007F1D84"/>
    <w:rsid w:val="007F537F"/>
    <w:rsid w:val="00804D88"/>
    <w:rsid w:val="00807005"/>
    <w:rsid w:val="00825A35"/>
    <w:rsid w:val="00826C3B"/>
    <w:rsid w:val="00834E22"/>
    <w:rsid w:val="008541E9"/>
    <w:rsid w:val="008642D9"/>
    <w:rsid w:val="0087560E"/>
    <w:rsid w:val="0087687E"/>
    <w:rsid w:val="00881CCB"/>
    <w:rsid w:val="008959B3"/>
    <w:rsid w:val="008971EC"/>
    <w:rsid w:val="008B1F7B"/>
    <w:rsid w:val="008B7046"/>
    <w:rsid w:val="008D675D"/>
    <w:rsid w:val="008E7795"/>
    <w:rsid w:val="00903573"/>
    <w:rsid w:val="009078F8"/>
    <w:rsid w:val="00922B9B"/>
    <w:rsid w:val="00925C2F"/>
    <w:rsid w:val="0093091B"/>
    <w:rsid w:val="00931632"/>
    <w:rsid w:val="00935311"/>
    <w:rsid w:val="009426EA"/>
    <w:rsid w:val="00945973"/>
    <w:rsid w:val="009545E1"/>
    <w:rsid w:val="00954B0D"/>
    <w:rsid w:val="00961515"/>
    <w:rsid w:val="00962AF2"/>
    <w:rsid w:val="009636E0"/>
    <w:rsid w:val="00963E45"/>
    <w:rsid w:val="00972807"/>
    <w:rsid w:val="00980E7B"/>
    <w:rsid w:val="00981145"/>
    <w:rsid w:val="00990BF1"/>
    <w:rsid w:val="009940BE"/>
    <w:rsid w:val="0099441D"/>
    <w:rsid w:val="009B09C2"/>
    <w:rsid w:val="009B7A8A"/>
    <w:rsid w:val="009C2FD0"/>
    <w:rsid w:val="009C464E"/>
    <w:rsid w:val="009C5AAC"/>
    <w:rsid w:val="009C6176"/>
    <w:rsid w:val="009C63AF"/>
    <w:rsid w:val="009D1A29"/>
    <w:rsid w:val="009D5D9F"/>
    <w:rsid w:val="009D5F33"/>
    <w:rsid w:val="009E2911"/>
    <w:rsid w:val="009E41B1"/>
    <w:rsid w:val="009E5FFF"/>
    <w:rsid w:val="009E784A"/>
    <w:rsid w:val="009F3F9E"/>
    <w:rsid w:val="00A04E72"/>
    <w:rsid w:val="00A12836"/>
    <w:rsid w:val="00A255D7"/>
    <w:rsid w:val="00A341C0"/>
    <w:rsid w:val="00A54DD0"/>
    <w:rsid w:val="00A61F55"/>
    <w:rsid w:val="00A66073"/>
    <w:rsid w:val="00A70D4A"/>
    <w:rsid w:val="00A74E8E"/>
    <w:rsid w:val="00A7512A"/>
    <w:rsid w:val="00A83CF3"/>
    <w:rsid w:val="00AA1F79"/>
    <w:rsid w:val="00AA2217"/>
    <w:rsid w:val="00AA3123"/>
    <w:rsid w:val="00AB7080"/>
    <w:rsid w:val="00AC5242"/>
    <w:rsid w:val="00AD588E"/>
    <w:rsid w:val="00AE0215"/>
    <w:rsid w:val="00AE0E69"/>
    <w:rsid w:val="00AE55B7"/>
    <w:rsid w:val="00B10016"/>
    <w:rsid w:val="00B24CCE"/>
    <w:rsid w:val="00B36AE5"/>
    <w:rsid w:val="00B62642"/>
    <w:rsid w:val="00B65C44"/>
    <w:rsid w:val="00B76EF8"/>
    <w:rsid w:val="00B91081"/>
    <w:rsid w:val="00B92D25"/>
    <w:rsid w:val="00B941A1"/>
    <w:rsid w:val="00B958A0"/>
    <w:rsid w:val="00B97D61"/>
    <w:rsid w:val="00BB5D57"/>
    <w:rsid w:val="00BD4797"/>
    <w:rsid w:val="00BD4E75"/>
    <w:rsid w:val="00BF199E"/>
    <w:rsid w:val="00C000A3"/>
    <w:rsid w:val="00C0275A"/>
    <w:rsid w:val="00C10013"/>
    <w:rsid w:val="00C11C94"/>
    <w:rsid w:val="00C25EA5"/>
    <w:rsid w:val="00C2604E"/>
    <w:rsid w:val="00C473A5"/>
    <w:rsid w:val="00C52367"/>
    <w:rsid w:val="00C56B4B"/>
    <w:rsid w:val="00C739B1"/>
    <w:rsid w:val="00C83687"/>
    <w:rsid w:val="00C864E7"/>
    <w:rsid w:val="00C955C7"/>
    <w:rsid w:val="00C96A83"/>
    <w:rsid w:val="00CA150A"/>
    <w:rsid w:val="00CA3057"/>
    <w:rsid w:val="00CA69DE"/>
    <w:rsid w:val="00CB4688"/>
    <w:rsid w:val="00CB4DB2"/>
    <w:rsid w:val="00CB798F"/>
    <w:rsid w:val="00CD0C88"/>
    <w:rsid w:val="00CD36BE"/>
    <w:rsid w:val="00CD3F23"/>
    <w:rsid w:val="00CD473E"/>
    <w:rsid w:val="00CD75B8"/>
    <w:rsid w:val="00CD7BA2"/>
    <w:rsid w:val="00CE24CC"/>
    <w:rsid w:val="00CE6E92"/>
    <w:rsid w:val="00CF1629"/>
    <w:rsid w:val="00CF639A"/>
    <w:rsid w:val="00D06790"/>
    <w:rsid w:val="00D222AE"/>
    <w:rsid w:val="00D23B1B"/>
    <w:rsid w:val="00D3178F"/>
    <w:rsid w:val="00D41C4F"/>
    <w:rsid w:val="00D437AA"/>
    <w:rsid w:val="00D50AA9"/>
    <w:rsid w:val="00D53246"/>
    <w:rsid w:val="00D54B22"/>
    <w:rsid w:val="00D709E9"/>
    <w:rsid w:val="00D74D35"/>
    <w:rsid w:val="00D76828"/>
    <w:rsid w:val="00D80FF8"/>
    <w:rsid w:val="00D85EDB"/>
    <w:rsid w:val="00D86F20"/>
    <w:rsid w:val="00D92E88"/>
    <w:rsid w:val="00D97234"/>
    <w:rsid w:val="00DA6ECF"/>
    <w:rsid w:val="00DD7787"/>
    <w:rsid w:val="00DE040C"/>
    <w:rsid w:val="00DF736C"/>
    <w:rsid w:val="00E023B4"/>
    <w:rsid w:val="00E029B8"/>
    <w:rsid w:val="00E1754C"/>
    <w:rsid w:val="00E31242"/>
    <w:rsid w:val="00E42189"/>
    <w:rsid w:val="00E55B57"/>
    <w:rsid w:val="00E565AB"/>
    <w:rsid w:val="00E56DF8"/>
    <w:rsid w:val="00E65EC2"/>
    <w:rsid w:val="00E70CD0"/>
    <w:rsid w:val="00E812C7"/>
    <w:rsid w:val="00E843CE"/>
    <w:rsid w:val="00E9507F"/>
    <w:rsid w:val="00E965CC"/>
    <w:rsid w:val="00E975DD"/>
    <w:rsid w:val="00EA12EF"/>
    <w:rsid w:val="00EB5D52"/>
    <w:rsid w:val="00EC080E"/>
    <w:rsid w:val="00ED1247"/>
    <w:rsid w:val="00EE66AA"/>
    <w:rsid w:val="00EF14C3"/>
    <w:rsid w:val="00EF1694"/>
    <w:rsid w:val="00EF1A30"/>
    <w:rsid w:val="00EF2D59"/>
    <w:rsid w:val="00EF3AE6"/>
    <w:rsid w:val="00F0233A"/>
    <w:rsid w:val="00F02CBB"/>
    <w:rsid w:val="00F03F9B"/>
    <w:rsid w:val="00F04655"/>
    <w:rsid w:val="00F100F9"/>
    <w:rsid w:val="00F11DF9"/>
    <w:rsid w:val="00F13331"/>
    <w:rsid w:val="00F222D4"/>
    <w:rsid w:val="00F239B2"/>
    <w:rsid w:val="00F30944"/>
    <w:rsid w:val="00F311AE"/>
    <w:rsid w:val="00F337D9"/>
    <w:rsid w:val="00F419DA"/>
    <w:rsid w:val="00F664AA"/>
    <w:rsid w:val="00F73309"/>
    <w:rsid w:val="00F76790"/>
    <w:rsid w:val="00F774A8"/>
    <w:rsid w:val="00F80054"/>
    <w:rsid w:val="00F87A9C"/>
    <w:rsid w:val="00F94F22"/>
    <w:rsid w:val="00FB0EB3"/>
    <w:rsid w:val="00FB5EAF"/>
    <w:rsid w:val="00FC15C3"/>
    <w:rsid w:val="00FC2BE5"/>
    <w:rsid w:val="00FC7638"/>
    <w:rsid w:val="00FD0C41"/>
    <w:rsid w:val="00FD633C"/>
    <w:rsid w:val="00FE7AA8"/>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C080E"/>
    <w:pPr>
      <w:widowControl/>
      <w:autoSpaceDE/>
      <w:autoSpaceDN/>
      <w:spacing w:after="240" w:line="230" w:lineRule="atLeast"/>
      <w:jc w:val="both"/>
    </w:pPr>
    <w:rPr>
      <w:rFonts w:ascii="Cambria" w:eastAsia="MS Mincho" w:hAnsi="Cambria" w:cs="Times New Roman"/>
      <w:szCs w:val="20"/>
      <w:lang w:val="de-DE" w:eastAsia="ja-JP"/>
    </w:rPr>
  </w:style>
  <w:style w:type="paragraph" w:styleId="Heading1">
    <w:name w:val="heading 1"/>
    <w:basedOn w:val="Normal"/>
    <w:next w:val="Normal"/>
    <w:link w:val="Heading1Char"/>
    <w:qFormat/>
    <w:rsid w:val="00ED1247"/>
    <w:pPr>
      <w:keepNext/>
      <w:numPr>
        <w:numId w:val="11"/>
      </w:numPr>
      <w:tabs>
        <w:tab w:val="left" w:pos="400"/>
        <w:tab w:val="left" w:pos="560"/>
      </w:tabs>
      <w:suppressAutoHyphens/>
      <w:spacing w:before="270" w:line="270" w:lineRule="exact"/>
      <w:jc w:val="left"/>
      <w:outlineLvl w:val="0"/>
    </w:pPr>
    <w:rPr>
      <w:b/>
      <w:sz w:val="24"/>
    </w:rPr>
  </w:style>
  <w:style w:type="paragraph" w:styleId="Heading2">
    <w:name w:val="heading 2"/>
    <w:basedOn w:val="Heading1"/>
    <w:next w:val="Normal"/>
    <w:link w:val="Heading2Char"/>
    <w:qFormat/>
    <w:rsid w:val="00ED1247"/>
    <w:pPr>
      <w:numPr>
        <w:ilvl w:val="1"/>
      </w:numPr>
      <w:tabs>
        <w:tab w:val="clear" w:pos="400"/>
        <w:tab w:val="clear" w:pos="560"/>
        <w:tab w:val="left" w:pos="540"/>
        <w:tab w:val="left" w:pos="700"/>
      </w:tabs>
      <w:spacing w:before="60" w:line="250" w:lineRule="exact"/>
      <w:outlineLvl w:val="1"/>
    </w:pPr>
    <w:rPr>
      <w:sz w:val="22"/>
    </w:rPr>
  </w:style>
  <w:style w:type="paragraph" w:styleId="Heading3">
    <w:name w:val="heading 3"/>
    <w:aliases w:val="h3,H3,H31,Titre 3,Org Heading 1,Title3,3,GS_3,0H,bullet,b,3 bullet,SECOND,Bullet,Second,l3,kopregel 3,EIVIS Title 3,Titre C,Guide 3,heading 3,Sec II,h31,H32,h32,H33,h33,H34,h34,H35,h35,BLANK2,second,3bullet,dot,ob,bbullet,3 Ggbullet,3 dbullet"/>
    <w:basedOn w:val="Heading1"/>
    <w:next w:val="Normal"/>
    <w:link w:val="Heading3Char"/>
    <w:qFormat/>
    <w:rsid w:val="00ED1247"/>
    <w:pPr>
      <w:numPr>
        <w:ilvl w:val="2"/>
      </w:numPr>
      <w:tabs>
        <w:tab w:val="clear" w:pos="400"/>
        <w:tab w:val="clear" w:pos="560"/>
        <w:tab w:val="left" w:pos="660"/>
        <w:tab w:val="left" w:pos="880"/>
      </w:tabs>
      <w:spacing w:before="60" w:line="230" w:lineRule="exact"/>
      <w:outlineLvl w:val="2"/>
    </w:pPr>
    <w:rPr>
      <w:rFonts w:ascii="Arial" w:eastAsiaTheme="minorEastAsia" w:hAnsi="Arial" w:cstheme="minorBidi"/>
      <w:b w:val="0"/>
      <w:sz w:val="28"/>
      <w:szCs w:val="22"/>
      <w:lang w:val="en-GB" w:eastAsia="en-US"/>
    </w:rPr>
  </w:style>
  <w:style w:type="paragraph" w:styleId="Heading4">
    <w:name w:val="heading 4"/>
    <w:aliases w:val="h4,H4,H41,Titre 4,Org Heading 2,Title4,GS_4,ASSET_heading4,EIVIS Title 4,DesignT4,Heading4,h41,h42,H42,h43,H43,h44,H44,h45,H45,dash,d,4 dash,T4,heading 4,Titre 4 Char,Heading 4 Char1 Char,Heading 4 Char Char Char"/>
    <w:basedOn w:val="Heading3"/>
    <w:next w:val="Normal"/>
    <w:link w:val="Heading4Char"/>
    <w:qFormat/>
    <w:rsid w:val="00ED1247"/>
    <w:pPr>
      <w:numPr>
        <w:ilvl w:val="3"/>
      </w:numPr>
      <w:tabs>
        <w:tab w:val="clear" w:pos="660"/>
        <w:tab w:val="clear" w:pos="880"/>
        <w:tab w:val="left" w:pos="940"/>
        <w:tab w:val="left" w:pos="1140"/>
        <w:tab w:val="left" w:pos="1360"/>
      </w:tabs>
      <w:outlineLvl w:val="3"/>
    </w:pPr>
    <w:rPr>
      <w:sz w:val="24"/>
    </w:rPr>
  </w:style>
  <w:style w:type="paragraph" w:styleId="Heading5">
    <w:name w:val="heading 5"/>
    <w:aliases w:val="h5,H5,H51,Titre 5,DO NOT USE_h5,Appendix A to X,Heading 5   Appendix A to X,5 sub-bullet,sb,4,Indent"/>
    <w:basedOn w:val="Heading4"/>
    <w:next w:val="Normal"/>
    <w:link w:val="Heading5Char"/>
    <w:qFormat/>
    <w:rsid w:val="00ED1247"/>
    <w:pPr>
      <w:numPr>
        <w:ilvl w:val="4"/>
      </w:numPr>
      <w:tabs>
        <w:tab w:val="clear" w:pos="940"/>
        <w:tab w:val="clear" w:pos="1140"/>
        <w:tab w:val="clear" w:pos="1360"/>
      </w:tabs>
      <w:outlineLvl w:val="4"/>
    </w:pPr>
    <w:rPr>
      <w:sz w:val="22"/>
    </w:rPr>
  </w:style>
  <w:style w:type="paragraph" w:styleId="Heading6">
    <w:name w:val="heading 6"/>
    <w:aliases w:val="h6,H6,H61,Titre 6,TOC header,Bullet list,sub-dash,sd,5,Appendix,T1"/>
    <w:basedOn w:val="Heading5"/>
    <w:next w:val="Normal"/>
    <w:link w:val="Heading6Char"/>
    <w:uiPriority w:val="9"/>
    <w:qFormat/>
    <w:rsid w:val="00ED1247"/>
    <w:pPr>
      <w:numPr>
        <w:ilvl w:val="5"/>
      </w:numPr>
      <w:outlineLvl w:val="5"/>
    </w:pPr>
  </w:style>
  <w:style w:type="paragraph" w:styleId="Heading7">
    <w:name w:val="heading 7"/>
    <w:aliases w:val="Bulleted list,L7"/>
    <w:basedOn w:val="Heading6"/>
    <w:next w:val="Normal"/>
    <w:link w:val="Heading7Char"/>
    <w:uiPriority w:val="9"/>
    <w:qFormat/>
    <w:rsid w:val="00ED1247"/>
    <w:pPr>
      <w:numPr>
        <w:ilvl w:val="6"/>
      </w:numPr>
      <w:outlineLvl w:val="6"/>
    </w:pPr>
    <w:rPr>
      <w:rFonts w:ascii="Cambria" w:eastAsia="MS Mincho" w:hAnsi="Cambria" w:cs="Times New Roman"/>
      <w:b/>
      <w:sz w:val="20"/>
      <w:szCs w:val="20"/>
      <w:lang w:val="de-DE" w:eastAsia="ja-JP"/>
    </w:rPr>
  </w:style>
  <w:style w:type="paragraph" w:styleId="Heading8">
    <w:name w:val="heading 8"/>
    <w:aliases w:val="Legal Level 1.1.1.,Center Bold"/>
    <w:basedOn w:val="Heading6"/>
    <w:next w:val="Normal"/>
    <w:link w:val="Heading8Char"/>
    <w:uiPriority w:val="9"/>
    <w:qFormat/>
    <w:rsid w:val="00ED1247"/>
    <w:pPr>
      <w:numPr>
        <w:ilvl w:val="7"/>
      </w:numPr>
      <w:outlineLvl w:val="7"/>
    </w:pPr>
    <w:rPr>
      <w:rFonts w:ascii="Cambria" w:eastAsia="MS Mincho" w:hAnsi="Cambria" w:cs="Times New Roman"/>
      <w:b/>
      <w:sz w:val="20"/>
      <w:szCs w:val="20"/>
      <w:lang w:val="de-DE" w:eastAsia="ja-JP"/>
    </w:rPr>
  </w:style>
  <w:style w:type="paragraph" w:styleId="Heading9">
    <w:name w:val="heading 9"/>
    <w:aliases w:val="Figure Heading,FH,Titre 10"/>
    <w:basedOn w:val="Heading6"/>
    <w:next w:val="Normal"/>
    <w:link w:val="Heading9Char"/>
    <w:uiPriority w:val="9"/>
    <w:qFormat/>
    <w:rsid w:val="00ED1247"/>
    <w:pPr>
      <w:numPr>
        <w:ilvl w:val="8"/>
      </w:numPr>
      <w:outlineLvl w:val="8"/>
    </w:pPr>
    <w:rPr>
      <w:rFonts w:ascii="Cambria" w:eastAsia="MS Mincho" w:hAnsi="Cambria" w:cs="Times New Roman"/>
      <w:b/>
      <w:sz w:val="20"/>
      <w:szCs w:val="20"/>
      <w:lang w:val="de-DE"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qFormat/>
    <w:rsid w:val="00ED1247"/>
    <w:pPr>
      <w:spacing w:before="240" w:after="60"/>
      <w:jc w:val="center"/>
      <w:outlineLvl w:val="0"/>
    </w:pPr>
    <w:rPr>
      <w:b/>
      <w:kern w:val="28"/>
      <w:sz w:val="32"/>
    </w:rPr>
  </w:style>
  <w:style w:type="paragraph" w:styleId="ListParagraph">
    <w:name w:val="List Paragraph"/>
    <w:basedOn w:val="Normal"/>
    <w:uiPriority w:val="34"/>
    <w:qFormat/>
    <w:rsid w:val="00ED1247"/>
    <w:pPr>
      <w:ind w:left="720"/>
      <w:contextualSpacing/>
    </w:pPr>
  </w:style>
  <w:style w:type="paragraph" w:customStyle="1" w:styleId="TableParagraph">
    <w:name w:val="Table Paragraph"/>
    <w:basedOn w:val="Normal"/>
    <w:uiPriority w:val="1"/>
    <w:qFormat/>
  </w:style>
  <w:style w:type="character" w:styleId="Hyperlink">
    <w:name w:val="Hyperlink"/>
    <w:uiPriority w:val="99"/>
    <w:rsid w:val="00ED1247"/>
    <w:rPr>
      <w:noProof w:val="0"/>
      <w:color w:val="0000FF"/>
      <w:u w:val="single"/>
      <w:lang w:val="fr-FR"/>
    </w:rPr>
  </w:style>
  <w:style w:type="paragraph" w:styleId="NormalWeb">
    <w:name w:val="Normal (Web)"/>
    <w:basedOn w:val="Normal"/>
    <w:uiPriority w:val="99"/>
    <w:rsid w:val="00ED1247"/>
    <w:pPr>
      <w:spacing w:line="276" w:lineRule="auto"/>
    </w:pPr>
    <w:rPr>
      <w:rFonts w:ascii="Times New Roman" w:eastAsia="Calibri" w:hAnsi="Times New Roman"/>
      <w:sz w:val="24"/>
      <w:szCs w:val="24"/>
      <w:lang w:val="en-GB" w:eastAsia="en-US"/>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qFormat/>
    <w:rsid w:val="00ED1247"/>
    <w:rPr>
      <w:b/>
      <w:noProof w:val="0"/>
      <w:lang w:val="fr-FR"/>
    </w:rPr>
  </w:style>
  <w:style w:type="character" w:customStyle="1" w:styleId="UnresolvedMention1">
    <w:name w:val="Unresolved Mention1"/>
    <w:basedOn w:val="DefaultParagraphFont"/>
    <w:uiPriority w:val="99"/>
    <w:semiHidden/>
    <w:unhideWhenUsed/>
    <w:rsid w:val="00ED1247"/>
    <w:rPr>
      <w:color w:val="605E5C"/>
      <w:shd w:val="clear" w:color="auto" w:fill="E1DFDD"/>
    </w:rPr>
  </w:style>
  <w:style w:type="paragraph" w:styleId="Header">
    <w:name w:val="header"/>
    <w:basedOn w:val="Normal"/>
    <w:link w:val="HeaderChar"/>
    <w:uiPriority w:val="99"/>
    <w:rsid w:val="00ED1247"/>
    <w:pPr>
      <w:spacing w:after="740" w:line="220" w:lineRule="exact"/>
    </w:pPr>
    <w:rPr>
      <w:b/>
    </w:rPr>
  </w:style>
  <w:style w:type="character" w:customStyle="1" w:styleId="HeaderChar">
    <w:name w:val="Header Char"/>
    <w:link w:val="Header"/>
    <w:uiPriority w:val="99"/>
    <w:rsid w:val="00ED1247"/>
    <w:rPr>
      <w:rFonts w:ascii="Cambria" w:eastAsia="MS Mincho" w:hAnsi="Cambria" w:cs="Times New Roman"/>
      <w:b/>
      <w:szCs w:val="20"/>
      <w:lang w:val="de-DE" w:eastAsia="ja-JP"/>
    </w:rPr>
  </w:style>
  <w:style w:type="paragraph" w:styleId="Footer">
    <w:name w:val="footer"/>
    <w:basedOn w:val="Normal"/>
    <w:link w:val="FooterChar"/>
    <w:uiPriority w:val="99"/>
    <w:rsid w:val="00ED1247"/>
    <w:pPr>
      <w:spacing w:after="0" w:line="220" w:lineRule="exact"/>
    </w:pPr>
  </w:style>
  <w:style w:type="character" w:customStyle="1" w:styleId="FooterChar">
    <w:name w:val="Footer Char"/>
    <w:link w:val="Footer"/>
    <w:uiPriority w:val="99"/>
    <w:rsid w:val="00ED1247"/>
    <w:rPr>
      <w:rFonts w:ascii="Cambria" w:eastAsia="MS Mincho" w:hAnsi="Cambria" w:cs="Times New Roman"/>
      <w:szCs w:val="20"/>
      <w:lang w:val="de-DE" w:eastAsia="ja-JP"/>
    </w:rPr>
  </w:style>
  <w:style w:type="character" w:customStyle="1" w:styleId="apple-converted-space">
    <w:name w:val="apple-converted-space"/>
    <w:basedOn w:val="DefaultParagraphFont"/>
    <w:rsid w:val="00ED1247"/>
  </w:style>
  <w:style w:type="character" w:customStyle="1" w:styleId="codeChar">
    <w:name w:val="code Char"/>
    <w:qFormat/>
    <w:rsid w:val="00ED1247"/>
    <w:rPr>
      <w:rFonts w:ascii="Courier New" w:hAnsi="Courier New"/>
      <w:noProof/>
      <w:lang w:val="en-GB" w:eastAsia="ja-JP" w:bidi="ar-SA"/>
    </w:rPr>
  </w:style>
  <w:style w:type="paragraph" w:customStyle="1" w:styleId="00BodyText">
    <w:name w:val="00 BodyText"/>
    <w:basedOn w:val="Normal"/>
    <w:rsid w:val="00ED1247"/>
    <w:pPr>
      <w:numPr>
        <w:numId w:val="1"/>
      </w:numPr>
      <w:spacing w:after="220" w:line="240" w:lineRule="auto"/>
      <w:jc w:val="left"/>
    </w:pPr>
    <w:rPr>
      <w:rFonts w:eastAsia="Times New Roman"/>
      <w:szCs w:val="22"/>
      <w:lang w:val="en-GB" w:eastAsia="en-US"/>
    </w:rPr>
  </w:style>
  <w:style w:type="paragraph" w:customStyle="1" w:styleId="11BodyText">
    <w:name w:val="11 BodyText"/>
    <w:basedOn w:val="Normal"/>
    <w:rsid w:val="00ED1247"/>
    <w:pPr>
      <w:spacing w:after="120" w:line="240" w:lineRule="auto"/>
      <w:jc w:val="left"/>
    </w:pPr>
    <w:rPr>
      <w:rFonts w:ascii="Times New Roman" w:eastAsia="Times New Roman" w:hAnsi="Times New Roman"/>
      <w:sz w:val="24"/>
      <w:szCs w:val="24"/>
      <w:lang w:val="en-US" w:eastAsia="en-US"/>
    </w:rPr>
  </w:style>
  <w:style w:type="character" w:customStyle="1" w:styleId="Heading1Char">
    <w:name w:val="Heading 1 Char"/>
    <w:link w:val="Heading1"/>
    <w:rsid w:val="00ED1247"/>
    <w:rPr>
      <w:rFonts w:ascii="Cambria" w:eastAsia="MS Mincho" w:hAnsi="Cambria" w:cs="Times New Roman"/>
      <w:b/>
      <w:sz w:val="24"/>
      <w:szCs w:val="20"/>
      <w:lang w:val="de-DE" w:eastAsia="ja-JP"/>
    </w:rPr>
  </w:style>
  <w:style w:type="character" w:customStyle="1" w:styleId="Heading2Char">
    <w:name w:val="Heading 2 Char"/>
    <w:link w:val="Heading2"/>
    <w:rsid w:val="00ED1247"/>
    <w:rPr>
      <w:rFonts w:ascii="Cambria" w:eastAsia="MS Mincho" w:hAnsi="Cambria" w:cs="Times New Roman"/>
      <w:b/>
      <w:szCs w:val="20"/>
      <w:lang w:val="de-DE" w:eastAsia="ja-JP"/>
    </w:rPr>
  </w:style>
  <w:style w:type="paragraph" w:customStyle="1" w:styleId="a2">
    <w:name w:val="a2"/>
    <w:basedOn w:val="Heading2"/>
    <w:next w:val="Normal"/>
    <w:rsid w:val="00ED1247"/>
    <w:pPr>
      <w:numPr>
        <w:numId w:val="2"/>
      </w:numPr>
      <w:tabs>
        <w:tab w:val="clear" w:pos="540"/>
        <w:tab w:val="clear" w:pos="700"/>
        <w:tab w:val="left" w:pos="500"/>
        <w:tab w:val="left" w:pos="720"/>
      </w:tabs>
      <w:spacing w:before="270" w:line="270" w:lineRule="exact"/>
    </w:pPr>
    <w:rPr>
      <w:sz w:val="24"/>
    </w:rPr>
  </w:style>
  <w:style w:type="character" w:customStyle="1" w:styleId="Heading3Char">
    <w:name w:val="Heading 3 Char"/>
    <w:aliases w:val="h3 Char,H3 Char,H31 Char,Titre 3 Char,Org Heading 1 Char,Title3 Char,3 Char,GS_3 Char,0H Char,bullet Char,b Char,3 bullet Char,SECOND Char,Bullet Char,Second Char,l3 Char,kopregel 3 Char,EIVIS Title 3 Char,Titre C Char,Guide 3 Char"/>
    <w:link w:val="Heading3"/>
    <w:rsid w:val="00ED1247"/>
    <w:rPr>
      <w:rFonts w:ascii="Arial" w:hAnsi="Arial"/>
      <w:sz w:val="28"/>
      <w:lang w:val="en-GB"/>
    </w:rPr>
  </w:style>
  <w:style w:type="paragraph" w:customStyle="1" w:styleId="a3">
    <w:name w:val="a3"/>
    <w:basedOn w:val="Heading3"/>
    <w:next w:val="Normal"/>
    <w:rsid w:val="00ED1247"/>
    <w:pPr>
      <w:numPr>
        <w:numId w:val="2"/>
      </w:numPr>
      <w:tabs>
        <w:tab w:val="clear" w:pos="660"/>
        <w:tab w:val="left" w:pos="640"/>
      </w:tabs>
      <w:spacing w:line="250" w:lineRule="exact"/>
    </w:pPr>
    <w:rPr>
      <w:sz w:val="22"/>
    </w:rPr>
  </w:style>
  <w:style w:type="character" w:customStyle="1" w:styleId="Heading4Char">
    <w:name w:val="Heading 4 Char"/>
    <w:aliases w:val="h4 Char,H4 Char,H41 Char,Titre 4 Char1,Org Heading 2 Char,Title4 Char,GS_4 Char,ASSET_heading4 Char,EIVIS Title 4 Char,DesignT4 Char,Heading4 Char,h41 Char,h42 Char,H42 Char,h43 Char,H43 Char,h44 Char,H44 Char,h45 Char,H45 Char,dash Char"/>
    <w:link w:val="Heading4"/>
    <w:rsid w:val="00ED1247"/>
    <w:rPr>
      <w:rFonts w:ascii="Arial" w:hAnsi="Arial"/>
      <w:sz w:val="24"/>
      <w:lang w:val="en-GB"/>
    </w:rPr>
  </w:style>
  <w:style w:type="paragraph" w:customStyle="1" w:styleId="a4">
    <w:name w:val="a4"/>
    <w:basedOn w:val="Heading4"/>
    <w:next w:val="Normal"/>
    <w:rsid w:val="00ED1247"/>
    <w:pPr>
      <w:numPr>
        <w:numId w:val="2"/>
      </w:numPr>
      <w:tabs>
        <w:tab w:val="clear" w:pos="940"/>
        <w:tab w:val="clear" w:pos="1140"/>
        <w:tab w:val="clear" w:pos="1360"/>
        <w:tab w:val="left" w:pos="880"/>
      </w:tabs>
    </w:pPr>
  </w:style>
  <w:style w:type="character" w:customStyle="1" w:styleId="Heading5Char">
    <w:name w:val="Heading 5 Char"/>
    <w:aliases w:val="h5 Char,H5 Char,H51 Char,Titre 5 Char,DO NOT USE_h5 Char,Appendix A to X Char,Heading 5   Appendix A to X Char,5 sub-bullet Char,sb Char,4 Char,Indent Char"/>
    <w:link w:val="Heading5"/>
    <w:rsid w:val="00ED1247"/>
    <w:rPr>
      <w:rFonts w:ascii="Arial" w:hAnsi="Arial"/>
      <w:lang w:val="en-GB"/>
    </w:rPr>
  </w:style>
  <w:style w:type="paragraph" w:customStyle="1" w:styleId="a5">
    <w:name w:val="a5"/>
    <w:basedOn w:val="Heading5"/>
    <w:next w:val="Normal"/>
    <w:rsid w:val="00ED1247"/>
    <w:pPr>
      <w:numPr>
        <w:numId w:val="2"/>
      </w:numPr>
      <w:tabs>
        <w:tab w:val="left" w:pos="1140"/>
        <w:tab w:val="left" w:pos="1360"/>
      </w:tabs>
    </w:pPr>
  </w:style>
  <w:style w:type="character" w:customStyle="1" w:styleId="Heading6Char">
    <w:name w:val="Heading 6 Char"/>
    <w:aliases w:val="h6 Char,H6 Char1,H61 Char,Titre 6 Char,TOC header Char,Bullet list Char,sub-dash Char,sd Char,5 Char,Appendix Char,T1 Char"/>
    <w:basedOn w:val="DefaultParagraphFont"/>
    <w:link w:val="Heading6"/>
    <w:uiPriority w:val="9"/>
    <w:rsid w:val="00ED1247"/>
    <w:rPr>
      <w:rFonts w:ascii="Arial" w:hAnsi="Arial"/>
      <w:lang w:val="en-GB"/>
    </w:rPr>
  </w:style>
  <w:style w:type="paragraph" w:customStyle="1" w:styleId="a6">
    <w:name w:val="a6"/>
    <w:basedOn w:val="Heading6"/>
    <w:next w:val="Normal"/>
    <w:rsid w:val="00ED1247"/>
    <w:pPr>
      <w:numPr>
        <w:numId w:val="2"/>
      </w:numPr>
      <w:tabs>
        <w:tab w:val="left" w:pos="1140"/>
        <w:tab w:val="left" w:pos="1360"/>
      </w:tabs>
    </w:pPr>
  </w:style>
  <w:style w:type="paragraph" w:customStyle="1" w:styleId="Description">
    <w:name w:val="Description"/>
    <w:basedOn w:val="BodyText"/>
    <w:next w:val="BodyText"/>
    <w:rsid w:val="00ED1247"/>
    <w:pPr>
      <w:keepLines/>
      <w:tabs>
        <w:tab w:val="num" w:pos="1209"/>
        <w:tab w:val="left" w:pos="2410"/>
      </w:tabs>
      <w:spacing w:before="240" w:after="0" w:line="240" w:lineRule="auto"/>
      <w:ind w:left="1134" w:hanging="360"/>
      <w:jc w:val="left"/>
    </w:pPr>
    <w:rPr>
      <w:rFonts w:ascii="Garamond" w:eastAsia="Calibri" w:hAnsi="Garamond"/>
      <w:sz w:val="22"/>
      <w:szCs w:val="22"/>
      <w:lang w:val="en-GB" w:eastAsia="en-US"/>
    </w:rPr>
  </w:style>
  <w:style w:type="paragraph" w:customStyle="1" w:styleId="ValueLevel0">
    <w:name w:val="Value_Level0"/>
    <w:basedOn w:val="Description"/>
    <w:next w:val="BodyText"/>
    <w:rsid w:val="00ED1247"/>
    <w:pPr>
      <w:tabs>
        <w:tab w:val="clear" w:pos="1209"/>
        <w:tab w:val="clear" w:pos="2410"/>
        <w:tab w:val="num" w:pos="926"/>
        <w:tab w:val="left" w:pos="2977"/>
      </w:tabs>
    </w:pPr>
  </w:style>
  <w:style w:type="paragraph" w:customStyle="1" w:styleId="Allowed">
    <w:name w:val="Allowed"/>
    <w:basedOn w:val="ValueLevel0"/>
    <w:next w:val="BodyText"/>
    <w:rsid w:val="00ED1247"/>
    <w:pPr>
      <w:tabs>
        <w:tab w:val="clear" w:pos="926"/>
        <w:tab w:val="num" w:pos="360"/>
        <w:tab w:val="num" w:pos="1209"/>
        <w:tab w:val="left" w:pos="2694"/>
      </w:tabs>
      <w:ind w:hanging="720"/>
    </w:pPr>
  </w:style>
  <w:style w:type="paragraph" w:customStyle="1" w:styleId="ANNEX">
    <w:name w:val="ANNEX"/>
    <w:basedOn w:val="Normal"/>
    <w:next w:val="Normal"/>
    <w:rsid w:val="00ED1247"/>
    <w:pPr>
      <w:keepNext/>
      <w:pageBreakBefore/>
      <w:spacing w:after="760" w:line="310" w:lineRule="exact"/>
      <w:jc w:val="center"/>
      <w:outlineLvl w:val="0"/>
    </w:pPr>
    <w:rPr>
      <w:b/>
      <w:sz w:val="28"/>
    </w:rPr>
  </w:style>
  <w:style w:type="paragraph" w:customStyle="1" w:styleId="Annex0">
    <w:name w:val="Annex"/>
    <w:basedOn w:val="Heading1"/>
    <w:next w:val="Normal"/>
    <w:rsid w:val="00ED1247"/>
    <w:pPr>
      <w:numPr>
        <w:numId w:val="0"/>
      </w:numPr>
      <w:tabs>
        <w:tab w:val="clear" w:pos="400"/>
        <w:tab w:val="clear" w:pos="560"/>
        <w:tab w:val="num" w:pos="1492"/>
      </w:tabs>
      <w:spacing w:before="260" w:after="260" w:line="260" w:lineRule="exact"/>
      <w:ind w:left="1492" w:hanging="360"/>
      <w:jc w:val="center"/>
    </w:pPr>
    <w:rPr>
      <w:rFonts w:ascii="Helvetica" w:eastAsia="Batang" w:hAnsi="Helvetica"/>
      <w:bCs/>
      <w:color w:val="000000"/>
      <w:sz w:val="26"/>
      <w:szCs w:val="26"/>
      <w:lang w:val="en-GB" w:eastAsia="ko-KR"/>
    </w:rPr>
  </w:style>
  <w:style w:type="paragraph" w:customStyle="1" w:styleId="Annex1">
    <w:name w:val="Annex 1"/>
    <w:basedOn w:val="Heading1"/>
    <w:rsid w:val="00ED1247"/>
    <w:pPr>
      <w:pageBreakBefore/>
      <w:numPr>
        <w:numId w:val="0"/>
      </w:numPr>
      <w:tabs>
        <w:tab w:val="clear" w:pos="400"/>
        <w:tab w:val="clear" w:pos="560"/>
        <w:tab w:val="num" w:pos="360"/>
        <w:tab w:val="left" w:pos="576"/>
      </w:tabs>
      <w:suppressAutoHyphens w:val="0"/>
      <w:spacing w:before="240" w:after="60" w:line="240" w:lineRule="auto"/>
      <w:ind w:left="360" w:hanging="360"/>
    </w:pPr>
    <w:rPr>
      <w:rFonts w:ascii="Helvetica" w:eastAsia="Times New Roman" w:hAnsi="Helvetica"/>
      <w:bCs/>
      <w:kern w:val="28"/>
      <w:sz w:val="28"/>
      <w:szCs w:val="26"/>
      <w:lang w:val="en-GB" w:eastAsia="en-US"/>
    </w:rPr>
  </w:style>
  <w:style w:type="paragraph" w:customStyle="1" w:styleId="Annex2">
    <w:name w:val="Annex 2"/>
    <w:basedOn w:val="Heading2"/>
    <w:rsid w:val="00ED1247"/>
    <w:pPr>
      <w:numPr>
        <w:ilvl w:val="0"/>
        <w:numId w:val="3"/>
      </w:numPr>
      <w:suppressAutoHyphens w:val="0"/>
      <w:spacing w:before="240" w:after="60" w:line="240" w:lineRule="auto"/>
    </w:pPr>
    <w:rPr>
      <w:rFonts w:ascii="Helvetica" w:eastAsia="Times New Roman" w:hAnsi="Helvetica"/>
      <w:bCs/>
      <w:sz w:val="20"/>
      <w:szCs w:val="26"/>
      <w:lang w:val="en-GB" w:eastAsia="en-US"/>
    </w:rPr>
  </w:style>
  <w:style w:type="paragraph" w:customStyle="1" w:styleId="Annex3">
    <w:name w:val="Annex 3"/>
    <w:basedOn w:val="Heading3"/>
    <w:rsid w:val="00ED1247"/>
    <w:pPr>
      <w:numPr>
        <w:ilvl w:val="0"/>
        <w:numId w:val="4"/>
      </w:numPr>
      <w:tabs>
        <w:tab w:val="clear" w:pos="660"/>
        <w:tab w:val="clear" w:pos="880"/>
        <w:tab w:val="left" w:pos="1080"/>
        <w:tab w:val="left" w:pos="1800"/>
        <w:tab w:val="left" w:pos="2520"/>
      </w:tabs>
      <w:suppressAutoHyphens w:val="0"/>
      <w:spacing w:before="180" w:after="60" w:line="240" w:lineRule="auto"/>
    </w:pPr>
    <w:rPr>
      <w:rFonts w:ascii="Times" w:hAnsi="Times"/>
    </w:rPr>
  </w:style>
  <w:style w:type="paragraph" w:customStyle="1" w:styleId="Annex4">
    <w:name w:val="Annex 4"/>
    <w:basedOn w:val="Heading4"/>
    <w:rsid w:val="00ED1247"/>
    <w:pPr>
      <w:numPr>
        <w:ilvl w:val="0"/>
        <w:numId w:val="5"/>
      </w:numPr>
      <w:tabs>
        <w:tab w:val="clear" w:pos="940"/>
        <w:tab w:val="clear" w:pos="1140"/>
        <w:tab w:val="clear" w:pos="1360"/>
        <w:tab w:val="left" w:pos="1080"/>
        <w:tab w:val="left" w:pos="1440"/>
      </w:tabs>
      <w:spacing w:before="0" w:after="220" w:line="220" w:lineRule="exact"/>
    </w:pPr>
    <w:rPr>
      <w:rFonts w:ascii="Helvetica" w:eastAsia="Batang" w:hAnsi="Helvetica"/>
      <w:i/>
      <w:color w:val="000000"/>
      <w:lang w:eastAsia="ko-KR"/>
    </w:rPr>
  </w:style>
  <w:style w:type="paragraph" w:customStyle="1" w:styleId="AnnexC3">
    <w:name w:val="Annex C3"/>
    <w:basedOn w:val="Heading3"/>
    <w:next w:val="Normal"/>
    <w:rsid w:val="00ED1247"/>
    <w:pPr>
      <w:numPr>
        <w:ilvl w:val="0"/>
        <w:numId w:val="0"/>
      </w:numPr>
      <w:tabs>
        <w:tab w:val="num" w:pos="2720"/>
      </w:tabs>
      <w:ind w:left="720" w:hanging="720"/>
    </w:pPr>
  </w:style>
  <w:style w:type="paragraph" w:customStyle="1" w:styleId="AnnexD3">
    <w:name w:val="Annex D3"/>
    <w:basedOn w:val="Heading3"/>
    <w:rsid w:val="00ED1247"/>
    <w:pPr>
      <w:numPr>
        <w:ilvl w:val="0"/>
        <w:numId w:val="6"/>
      </w:numPr>
    </w:pPr>
  </w:style>
  <w:style w:type="paragraph" w:customStyle="1" w:styleId="ANNEXN">
    <w:name w:val="ANNEXN"/>
    <w:basedOn w:val="ANNEX"/>
    <w:next w:val="Normal"/>
    <w:rsid w:val="00ED1247"/>
    <w:pPr>
      <w:numPr>
        <w:numId w:val="19"/>
      </w:numPr>
    </w:pPr>
  </w:style>
  <w:style w:type="paragraph" w:customStyle="1" w:styleId="ANNEXZ">
    <w:name w:val="ANNEXZ"/>
    <w:basedOn w:val="ANNEX"/>
    <w:next w:val="Normal"/>
    <w:rsid w:val="00ED1247"/>
    <w:pPr>
      <w:numPr>
        <w:numId w:val="7"/>
      </w:numPr>
    </w:pPr>
  </w:style>
  <w:style w:type="paragraph" w:customStyle="1" w:styleId="arial">
    <w:name w:val="arial"/>
    <w:basedOn w:val="BodyText"/>
    <w:rsid w:val="00ED1247"/>
    <w:pPr>
      <w:spacing w:before="0" w:after="220" w:line="240" w:lineRule="auto"/>
    </w:pPr>
    <w:rPr>
      <w:rFonts w:ascii="Helvetica" w:eastAsia="Times New Roman" w:hAnsi="Helvetica"/>
      <w:color w:val="000000"/>
      <w:sz w:val="18"/>
      <w:szCs w:val="22"/>
      <w:lang w:val="en-GB" w:eastAsia="en-US"/>
    </w:rPr>
  </w:style>
  <w:style w:type="paragraph" w:customStyle="1" w:styleId="Atom">
    <w:name w:val="Atom"/>
    <w:basedOn w:val="Normal"/>
    <w:qFormat/>
    <w:rsid w:val="00ED1247"/>
    <w:pPr>
      <w:keepNext/>
      <w:keepLines/>
      <w:spacing w:after="220" w:line="240" w:lineRule="auto"/>
      <w:jc w:val="left"/>
    </w:pPr>
    <w:rPr>
      <w:rFonts w:eastAsia="Times New Roman"/>
      <w:szCs w:val="22"/>
      <w:lang w:val="en-GB" w:eastAsia="en-US"/>
    </w:rPr>
  </w:style>
  <w:style w:type="paragraph" w:styleId="List">
    <w:name w:val="List"/>
    <w:basedOn w:val="Normal"/>
    <w:rsid w:val="00ED1247"/>
    <w:pPr>
      <w:ind w:left="283" w:hanging="283"/>
    </w:pPr>
  </w:style>
  <w:style w:type="paragraph" w:customStyle="1" w:styleId="B1">
    <w:name w:val="B1"/>
    <w:basedOn w:val="List"/>
    <w:rsid w:val="00ED1247"/>
    <w:pPr>
      <w:overflowPunct w:val="0"/>
      <w:autoSpaceDE w:val="0"/>
      <w:autoSpaceDN w:val="0"/>
      <w:adjustRightInd w:val="0"/>
      <w:spacing w:after="180" w:line="240" w:lineRule="auto"/>
      <w:ind w:left="738" w:hanging="454"/>
      <w:jc w:val="left"/>
      <w:textAlignment w:val="baseline"/>
    </w:pPr>
    <w:rPr>
      <w:rFonts w:ascii="Times New Roman" w:eastAsia="Times New Roman" w:hAnsi="Times New Roman"/>
      <w:szCs w:val="22"/>
      <w:lang w:val="en-GB" w:eastAsia="en-US"/>
    </w:rPr>
  </w:style>
  <w:style w:type="paragraph" w:customStyle="1" w:styleId="B10">
    <w:name w:val="B1+"/>
    <w:basedOn w:val="Normal"/>
    <w:rsid w:val="00ED1247"/>
    <w:pPr>
      <w:tabs>
        <w:tab w:val="num" w:pos="2432"/>
      </w:tabs>
      <w:overflowPunct w:val="0"/>
      <w:autoSpaceDE w:val="0"/>
      <w:autoSpaceDN w:val="0"/>
      <w:adjustRightInd w:val="0"/>
      <w:spacing w:after="180" w:line="240" w:lineRule="auto"/>
      <w:ind w:left="2432" w:hanging="432"/>
      <w:jc w:val="left"/>
      <w:textAlignment w:val="baseline"/>
    </w:pPr>
    <w:rPr>
      <w:rFonts w:ascii="Times New Roman" w:eastAsia="Times New Roman" w:hAnsi="Times New Roman"/>
      <w:szCs w:val="22"/>
      <w:lang w:val="en-GB" w:eastAsia="en-US"/>
    </w:rPr>
  </w:style>
  <w:style w:type="paragraph" w:styleId="List2">
    <w:name w:val="List 2"/>
    <w:basedOn w:val="Normal"/>
    <w:rsid w:val="00ED1247"/>
    <w:pPr>
      <w:ind w:left="566" w:hanging="283"/>
    </w:pPr>
  </w:style>
  <w:style w:type="paragraph" w:customStyle="1" w:styleId="B2">
    <w:name w:val="B2"/>
    <w:basedOn w:val="List2"/>
    <w:rsid w:val="00ED1247"/>
    <w:pPr>
      <w:overflowPunct w:val="0"/>
      <w:autoSpaceDE w:val="0"/>
      <w:autoSpaceDN w:val="0"/>
      <w:adjustRightInd w:val="0"/>
      <w:spacing w:after="180" w:line="240" w:lineRule="auto"/>
      <w:ind w:left="1191" w:hanging="454"/>
      <w:jc w:val="left"/>
      <w:textAlignment w:val="baseline"/>
    </w:pPr>
    <w:rPr>
      <w:rFonts w:ascii="Times New Roman" w:eastAsia="Times New Roman" w:hAnsi="Times New Roman"/>
      <w:szCs w:val="22"/>
      <w:lang w:val="en-GB" w:eastAsia="en-US"/>
    </w:rPr>
  </w:style>
  <w:style w:type="paragraph" w:customStyle="1" w:styleId="B20">
    <w:name w:val="B2+"/>
    <w:basedOn w:val="B2"/>
    <w:rsid w:val="00ED1247"/>
    <w:pPr>
      <w:ind w:left="0" w:firstLine="0"/>
    </w:pPr>
  </w:style>
  <w:style w:type="paragraph" w:styleId="List3">
    <w:name w:val="List 3"/>
    <w:basedOn w:val="Normal"/>
    <w:rsid w:val="00ED1247"/>
    <w:pPr>
      <w:ind w:left="849" w:hanging="283"/>
    </w:pPr>
  </w:style>
  <w:style w:type="paragraph" w:customStyle="1" w:styleId="B3">
    <w:name w:val="B3"/>
    <w:basedOn w:val="List3"/>
    <w:rsid w:val="00ED1247"/>
    <w:pPr>
      <w:overflowPunct w:val="0"/>
      <w:autoSpaceDE w:val="0"/>
      <w:autoSpaceDN w:val="0"/>
      <w:adjustRightInd w:val="0"/>
      <w:spacing w:after="180" w:line="240" w:lineRule="auto"/>
      <w:ind w:left="1645" w:hanging="454"/>
      <w:jc w:val="left"/>
      <w:textAlignment w:val="baseline"/>
    </w:pPr>
    <w:rPr>
      <w:rFonts w:ascii="Times New Roman" w:eastAsia="Times New Roman" w:hAnsi="Times New Roman"/>
      <w:szCs w:val="22"/>
      <w:lang w:val="en-GB" w:eastAsia="en-US"/>
    </w:rPr>
  </w:style>
  <w:style w:type="paragraph" w:customStyle="1" w:styleId="B30">
    <w:name w:val="B3+"/>
    <w:basedOn w:val="B3"/>
    <w:rsid w:val="00ED1247"/>
    <w:pPr>
      <w:tabs>
        <w:tab w:val="left" w:pos="1134"/>
        <w:tab w:val="num" w:pos="2432"/>
      </w:tabs>
      <w:ind w:left="2432" w:hanging="432"/>
    </w:pPr>
  </w:style>
  <w:style w:type="paragraph" w:styleId="List4">
    <w:name w:val="List 4"/>
    <w:basedOn w:val="Normal"/>
    <w:rsid w:val="00ED1247"/>
    <w:pPr>
      <w:ind w:left="1132" w:hanging="283"/>
    </w:pPr>
  </w:style>
  <w:style w:type="paragraph" w:customStyle="1" w:styleId="B4">
    <w:name w:val="B4"/>
    <w:basedOn w:val="List4"/>
    <w:rsid w:val="00ED1247"/>
    <w:pPr>
      <w:overflowPunct w:val="0"/>
      <w:autoSpaceDE w:val="0"/>
      <w:autoSpaceDN w:val="0"/>
      <w:adjustRightInd w:val="0"/>
      <w:spacing w:after="180" w:line="240" w:lineRule="auto"/>
      <w:ind w:left="2098" w:hanging="454"/>
      <w:jc w:val="left"/>
      <w:textAlignment w:val="baseline"/>
    </w:pPr>
    <w:rPr>
      <w:rFonts w:ascii="Times New Roman" w:eastAsia="Times New Roman" w:hAnsi="Times New Roman"/>
      <w:szCs w:val="22"/>
      <w:lang w:val="en-GB" w:eastAsia="en-US"/>
    </w:rPr>
  </w:style>
  <w:style w:type="paragraph" w:styleId="List5">
    <w:name w:val="List 5"/>
    <w:basedOn w:val="Normal"/>
    <w:rsid w:val="00ED1247"/>
    <w:pPr>
      <w:ind w:left="1415" w:hanging="283"/>
    </w:pPr>
  </w:style>
  <w:style w:type="paragraph" w:customStyle="1" w:styleId="B5">
    <w:name w:val="B5"/>
    <w:basedOn w:val="List5"/>
    <w:rsid w:val="00ED1247"/>
    <w:pPr>
      <w:overflowPunct w:val="0"/>
      <w:autoSpaceDE w:val="0"/>
      <w:autoSpaceDN w:val="0"/>
      <w:adjustRightInd w:val="0"/>
      <w:spacing w:after="180" w:line="240" w:lineRule="auto"/>
      <w:ind w:left="2552" w:hanging="454"/>
      <w:jc w:val="left"/>
      <w:textAlignment w:val="baseline"/>
    </w:pPr>
    <w:rPr>
      <w:rFonts w:ascii="Times New Roman" w:eastAsia="Times New Roman" w:hAnsi="Times New Roman"/>
      <w:szCs w:val="22"/>
      <w:lang w:val="en-GB" w:eastAsia="en-US"/>
    </w:rPr>
  </w:style>
  <w:style w:type="paragraph" w:styleId="BalloonText">
    <w:name w:val="Balloon Text"/>
    <w:basedOn w:val="Normal"/>
    <w:link w:val="BalloonTextChar"/>
    <w:uiPriority w:val="99"/>
    <w:semiHidden/>
    <w:unhideWhenUsed/>
    <w:rsid w:val="00ED1247"/>
    <w:pPr>
      <w:spacing w:after="0" w:line="240" w:lineRule="auto"/>
    </w:pPr>
    <w:rPr>
      <w:rFonts w:ascii="Tahoma" w:eastAsia="Calibri" w:hAnsi="Tahoma" w:cs="Tahoma"/>
      <w:sz w:val="16"/>
      <w:szCs w:val="16"/>
      <w:lang w:val="en-GB" w:eastAsia="en-US"/>
    </w:rPr>
  </w:style>
  <w:style w:type="character" w:customStyle="1" w:styleId="BalloonTextChar">
    <w:name w:val="Balloon Text Char"/>
    <w:link w:val="BalloonText"/>
    <w:uiPriority w:val="99"/>
    <w:semiHidden/>
    <w:rsid w:val="00ED1247"/>
    <w:rPr>
      <w:rFonts w:ascii="Tahoma" w:eastAsia="Calibri" w:hAnsi="Tahoma" w:cs="Tahoma"/>
      <w:sz w:val="16"/>
      <w:szCs w:val="16"/>
      <w:lang w:val="en-GB"/>
    </w:rPr>
  </w:style>
  <w:style w:type="paragraph" w:customStyle="1" w:styleId="Bibliography1">
    <w:name w:val="Bibliography1"/>
    <w:basedOn w:val="Normal"/>
    <w:rsid w:val="00ED1247"/>
    <w:pPr>
      <w:numPr>
        <w:numId w:val="8"/>
      </w:numPr>
      <w:tabs>
        <w:tab w:val="clear" w:pos="360"/>
        <w:tab w:val="left" w:pos="660"/>
      </w:tabs>
    </w:pPr>
  </w:style>
  <w:style w:type="paragraph" w:customStyle="1" w:styleId="BL">
    <w:name w:val="BL"/>
    <w:basedOn w:val="Normal"/>
    <w:rsid w:val="00ED1247"/>
    <w:pPr>
      <w:tabs>
        <w:tab w:val="left" w:pos="851"/>
      </w:tabs>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paragraph" w:customStyle="1" w:styleId="blanc">
    <w:name w:val="blanc"/>
    <w:basedOn w:val="Header"/>
    <w:rsid w:val="00ED1247"/>
    <w:pPr>
      <w:tabs>
        <w:tab w:val="center" w:pos="4536"/>
        <w:tab w:val="right" w:pos="9072"/>
      </w:tabs>
      <w:spacing w:after="360" w:line="276" w:lineRule="auto"/>
    </w:pPr>
    <w:rPr>
      <w:rFonts w:ascii="Helvetica" w:eastAsia="Times New Roman" w:hAnsi="Helvetica"/>
      <w:b w:val="0"/>
      <w:szCs w:val="22"/>
      <w:lang w:val="en-GB" w:eastAsia="en-US"/>
    </w:rPr>
  </w:style>
  <w:style w:type="paragraph" w:styleId="BlockText">
    <w:name w:val="Block Text"/>
    <w:basedOn w:val="Normal"/>
    <w:rsid w:val="00ED1247"/>
    <w:pPr>
      <w:spacing w:after="120"/>
      <w:ind w:left="1440" w:right="1440"/>
    </w:pPr>
  </w:style>
  <w:style w:type="paragraph" w:customStyle="1" w:styleId="BN">
    <w:name w:val="BN"/>
    <w:basedOn w:val="Normal"/>
    <w:rsid w:val="00ED1247"/>
    <w:pPr>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paragraph" w:styleId="BodyText2">
    <w:name w:val="Body Text 2"/>
    <w:basedOn w:val="Normal"/>
    <w:link w:val="BodyText2Char"/>
    <w:rsid w:val="00ED1247"/>
    <w:pPr>
      <w:spacing w:before="60" w:after="60" w:line="190" w:lineRule="atLeast"/>
    </w:pPr>
    <w:rPr>
      <w:sz w:val="16"/>
    </w:rPr>
  </w:style>
  <w:style w:type="character" w:customStyle="1" w:styleId="BodyText2Char">
    <w:name w:val="Body Text 2 Char"/>
    <w:basedOn w:val="DefaultParagraphFont"/>
    <w:link w:val="BodyText2"/>
    <w:rsid w:val="00ED1247"/>
    <w:rPr>
      <w:rFonts w:ascii="Cambria" w:eastAsia="MS Mincho" w:hAnsi="Cambria" w:cs="Times New Roman"/>
      <w:sz w:val="16"/>
      <w:szCs w:val="20"/>
      <w:lang w:val="de-DE" w:eastAsia="ja-JP"/>
    </w:rPr>
  </w:style>
  <w:style w:type="paragraph" w:styleId="BodyText3">
    <w:name w:val="Body Text 3"/>
    <w:basedOn w:val="Normal"/>
    <w:link w:val="BodyText3Char"/>
    <w:rsid w:val="00ED1247"/>
    <w:pPr>
      <w:spacing w:before="60" w:after="60" w:line="170" w:lineRule="atLeast"/>
    </w:pPr>
    <w:rPr>
      <w:sz w:val="14"/>
    </w:rPr>
  </w:style>
  <w:style w:type="character" w:customStyle="1" w:styleId="BodyText3Char">
    <w:name w:val="Body Text 3 Char"/>
    <w:basedOn w:val="DefaultParagraphFont"/>
    <w:link w:val="BodyText3"/>
    <w:rsid w:val="00ED1247"/>
    <w:rPr>
      <w:rFonts w:ascii="Cambria" w:eastAsia="MS Mincho" w:hAnsi="Cambria" w:cs="Times New Roman"/>
      <w:sz w:val="14"/>
      <w:szCs w:val="20"/>
      <w:lang w:val="de-DE" w:eastAsia="ja-JP"/>
    </w:rPr>
  </w:style>
  <w:style w:type="paragraph" w:styleId="BodyTextFirstIndent">
    <w:name w:val="Body Text First Indent"/>
    <w:basedOn w:val="BodyText"/>
    <w:link w:val="BodyTextFirstIndentChar"/>
    <w:rsid w:val="00ED1247"/>
    <w:pPr>
      <w:spacing w:before="0" w:after="120" w:line="210" w:lineRule="atLeast"/>
      <w:ind w:firstLine="210"/>
    </w:pPr>
    <w:rPr>
      <w:sz w:val="18"/>
      <w:szCs w:val="20"/>
    </w:rPr>
  </w:style>
  <w:style w:type="character" w:customStyle="1" w:styleId="BodyTextFirstIndentChar">
    <w:name w:val="Body Text First Indent Char"/>
    <w:basedOn w:val="BodyTextChar"/>
    <w:link w:val="BodyTextFirstIndent"/>
    <w:rsid w:val="00ED1247"/>
    <w:rPr>
      <w:rFonts w:ascii="Cambria" w:eastAsia="MS Mincho" w:hAnsi="Cambria" w:cs="Times New Roman"/>
      <w:sz w:val="18"/>
      <w:szCs w:val="20"/>
      <w:lang w:val="de-DE" w:eastAsia="ja-JP"/>
    </w:rPr>
  </w:style>
  <w:style w:type="paragraph" w:styleId="BodyTextIndent">
    <w:name w:val="Body Text Indent"/>
    <w:basedOn w:val="Normal"/>
    <w:link w:val="BodyTextIndentChar"/>
    <w:rsid w:val="00ED1247"/>
    <w:pPr>
      <w:spacing w:after="120"/>
      <w:ind w:left="283"/>
    </w:pPr>
  </w:style>
  <w:style w:type="character" w:customStyle="1" w:styleId="BodyTextIndentChar">
    <w:name w:val="Body Text Indent Char"/>
    <w:basedOn w:val="DefaultParagraphFont"/>
    <w:link w:val="BodyTextIndent"/>
    <w:rsid w:val="00ED1247"/>
    <w:rPr>
      <w:rFonts w:ascii="Cambria" w:eastAsia="MS Mincho" w:hAnsi="Cambria" w:cs="Times New Roman"/>
      <w:szCs w:val="20"/>
      <w:lang w:val="de-DE" w:eastAsia="ja-JP"/>
    </w:rPr>
  </w:style>
  <w:style w:type="paragraph" w:styleId="BodyTextFirstIndent2">
    <w:name w:val="Body Text First Indent 2"/>
    <w:aliases w:val="Retrait corps et 1ère lig"/>
    <w:basedOn w:val="Normal"/>
    <w:link w:val="BodyTextFirstIndent2Char"/>
    <w:rsid w:val="00ED1247"/>
    <w:pPr>
      <w:ind w:firstLine="210"/>
    </w:pPr>
  </w:style>
  <w:style w:type="character" w:customStyle="1" w:styleId="BodyTextFirstIndent2Char">
    <w:name w:val="Body Text First Indent 2 Char"/>
    <w:aliases w:val="Retrait corps et 1ère lig Char"/>
    <w:basedOn w:val="BodyTextIndentChar"/>
    <w:link w:val="BodyTextFirstIndent2"/>
    <w:rsid w:val="00ED1247"/>
    <w:rPr>
      <w:rFonts w:ascii="Cambria" w:eastAsia="MS Mincho" w:hAnsi="Cambria" w:cs="Times New Roman"/>
      <w:szCs w:val="20"/>
      <w:lang w:val="de-DE" w:eastAsia="ja-JP"/>
    </w:rPr>
  </w:style>
  <w:style w:type="paragraph" w:styleId="BodyTextIndent2">
    <w:name w:val="Body Text Indent 2"/>
    <w:basedOn w:val="Normal"/>
    <w:link w:val="BodyTextIndent2Char"/>
    <w:rsid w:val="00ED1247"/>
    <w:pPr>
      <w:spacing w:after="120" w:line="480" w:lineRule="auto"/>
      <w:ind w:left="283"/>
    </w:pPr>
  </w:style>
  <w:style w:type="character" w:customStyle="1" w:styleId="BodyTextIndent2Char">
    <w:name w:val="Body Text Indent 2 Char"/>
    <w:basedOn w:val="DefaultParagraphFont"/>
    <w:link w:val="BodyTextIndent2"/>
    <w:rsid w:val="00ED1247"/>
    <w:rPr>
      <w:rFonts w:ascii="Cambria" w:eastAsia="MS Mincho" w:hAnsi="Cambria" w:cs="Times New Roman"/>
      <w:szCs w:val="20"/>
      <w:lang w:val="de-DE" w:eastAsia="ja-JP"/>
    </w:rPr>
  </w:style>
  <w:style w:type="paragraph" w:styleId="BodyTextIndent3">
    <w:name w:val="Body Text Indent 3"/>
    <w:basedOn w:val="Normal"/>
    <w:link w:val="BodyTextIndent3Char"/>
    <w:rsid w:val="00ED1247"/>
    <w:pPr>
      <w:spacing w:after="120"/>
      <w:ind w:left="283"/>
    </w:pPr>
    <w:rPr>
      <w:sz w:val="16"/>
    </w:rPr>
  </w:style>
  <w:style w:type="character" w:customStyle="1" w:styleId="BodyTextIndent3Char">
    <w:name w:val="Body Text Indent 3 Char"/>
    <w:basedOn w:val="DefaultParagraphFont"/>
    <w:link w:val="BodyTextIndent3"/>
    <w:rsid w:val="00ED1247"/>
    <w:rPr>
      <w:rFonts w:ascii="Cambria" w:eastAsia="MS Mincho" w:hAnsi="Cambria" w:cs="Times New Roman"/>
      <w:sz w:val="16"/>
      <w:szCs w:val="20"/>
      <w:lang w:val="de-DE" w:eastAsia="ja-JP"/>
    </w:rPr>
  </w:style>
  <w:style w:type="paragraph" w:customStyle="1" w:styleId="boxdefn">
    <w:name w:val="boxdefn"/>
    <w:basedOn w:val="BodyText"/>
    <w:rsid w:val="00ED1247"/>
    <w:pPr>
      <w:spacing w:before="0" w:after="220" w:line="240" w:lineRule="auto"/>
      <w:jc w:val="left"/>
    </w:pPr>
    <w:rPr>
      <w:rFonts w:ascii="Times" w:eastAsia="Calibri" w:hAnsi="Times"/>
      <w:sz w:val="20"/>
      <w:szCs w:val="22"/>
      <w:lang w:val="en-GB" w:eastAsia="en-US"/>
    </w:rPr>
  </w:style>
  <w:style w:type="paragraph" w:customStyle="1" w:styleId="BoxH">
    <w:name w:val="BoxH"/>
    <w:basedOn w:val="Heading3"/>
    <w:rsid w:val="00ED1247"/>
    <w:pPr>
      <w:tabs>
        <w:tab w:val="clear" w:pos="660"/>
        <w:tab w:val="clear" w:pos="880"/>
        <w:tab w:val="left" w:pos="1080"/>
        <w:tab w:val="left" w:pos="1800"/>
        <w:tab w:val="left" w:pos="2520"/>
      </w:tabs>
      <w:suppressAutoHyphens w:val="0"/>
      <w:spacing w:before="180" w:after="60" w:line="240" w:lineRule="auto"/>
    </w:pPr>
    <w:rPr>
      <w:rFonts w:ascii="Times" w:hAnsi="Times"/>
    </w:rPr>
  </w:style>
  <w:style w:type="paragraph" w:customStyle="1" w:styleId="BoxHeading">
    <w:name w:val="BoxHeading"/>
    <w:basedOn w:val="Heading3"/>
    <w:rsid w:val="00ED1247"/>
    <w:pPr>
      <w:numPr>
        <w:numId w:val="9"/>
      </w:numPr>
      <w:tabs>
        <w:tab w:val="clear" w:pos="880"/>
        <w:tab w:val="left" w:pos="1080"/>
        <w:tab w:val="left" w:pos="1800"/>
        <w:tab w:val="left" w:pos="2520"/>
      </w:tabs>
      <w:suppressAutoHyphens w:val="0"/>
      <w:spacing w:before="180" w:after="60" w:line="240" w:lineRule="auto"/>
    </w:pPr>
    <w:rPr>
      <w:rFonts w:ascii="Times" w:hAnsi="Times"/>
    </w:rPr>
  </w:style>
  <w:style w:type="paragraph" w:customStyle="1" w:styleId="BoxHeading3">
    <w:name w:val="BoxHeading 3"/>
    <w:basedOn w:val="Heading3"/>
    <w:rsid w:val="00ED1247"/>
    <w:pPr>
      <w:numPr>
        <w:ilvl w:val="0"/>
        <w:numId w:val="0"/>
      </w:numPr>
      <w:tabs>
        <w:tab w:val="num" w:pos="2720"/>
      </w:tabs>
      <w:ind w:left="720" w:hanging="720"/>
    </w:pPr>
  </w:style>
  <w:style w:type="paragraph" w:customStyle="1" w:styleId="BoxHeading4">
    <w:name w:val="BoxHeading 4"/>
    <w:basedOn w:val="Heading4"/>
    <w:rsid w:val="00ED1247"/>
    <w:pPr>
      <w:numPr>
        <w:ilvl w:val="0"/>
        <w:numId w:val="0"/>
      </w:numPr>
      <w:tabs>
        <w:tab w:val="num" w:pos="3080"/>
      </w:tabs>
      <w:ind w:left="864" w:hanging="864"/>
    </w:pPr>
  </w:style>
  <w:style w:type="paragraph" w:customStyle="1" w:styleId="BoxHeading5">
    <w:name w:val="BoxHeading 5"/>
    <w:basedOn w:val="Heading5"/>
    <w:rsid w:val="00ED1247"/>
    <w:pPr>
      <w:numPr>
        <w:ilvl w:val="0"/>
        <w:numId w:val="0"/>
      </w:numPr>
      <w:tabs>
        <w:tab w:val="left" w:pos="936"/>
        <w:tab w:val="left" w:pos="1138"/>
        <w:tab w:val="left" w:pos="1354"/>
        <w:tab w:val="num" w:pos="3080"/>
      </w:tabs>
      <w:ind w:left="1008" w:hanging="1008"/>
    </w:p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qFormat/>
    <w:rsid w:val="00ED1247"/>
    <w:pPr>
      <w:keepNext/>
      <w:spacing w:before="120" w:after="120"/>
    </w:pPr>
    <w:rPr>
      <w:b/>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rsid w:val="00ED1247"/>
    <w:rPr>
      <w:rFonts w:ascii="Cambria" w:eastAsia="MS Mincho" w:hAnsi="Cambria" w:cs="Times New Roman"/>
      <w:b/>
      <w:szCs w:val="20"/>
      <w:lang w:val="de-DE" w:eastAsia="ja-JP"/>
    </w:rPr>
  </w:style>
  <w:style w:type="paragraph" w:customStyle="1" w:styleId="CHAMPSEU">
    <w:name w:val="CHAMPSEU"/>
    <w:rsid w:val="00ED1247"/>
    <w:pPr>
      <w:widowControl/>
      <w:autoSpaceDE/>
      <w:autoSpaceDN/>
      <w:spacing w:after="240" w:line="230" w:lineRule="atLeast"/>
      <w:jc w:val="both"/>
    </w:pPr>
    <w:rPr>
      <w:rFonts w:ascii="Arial" w:eastAsia="Times New Roman" w:hAnsi="Arial" w:cs="Times New Roman"/>
      <w:sz w:val="20"/>
      <w:szCs w:val="20"/>
      <w:lang w:val="en-GB"/>
    </w:rPr>
  </w:style>
  <w:style w:type="paragraph" w:customStyle="1" w:styleId="CHAMPSFR">
    <w:name w:val="CHAMPSFR"/>
    <w:rsid w:val="00ED1247"/>
    <w:pPr>
      <w:widowControl/>
      <w:autoSpaceDE/>
      <w:autoSpaceDN/>
      <w:spacing w:after="240" w:line="230" w:lineRule="atLeast"/>
      <w:jc w:val="both"/>
    </w:pPr>
    <w:rPr>
      <w:rFonts w:ascii="Arial" w:eastAsia="Times New Roman" w:hAnsi="Arial" w:cs="Times New Roman"/>
      <w:snapToGrid w:val="0"/>
      <w:sz w:val="20"/>
      <w:szCs w:val="20"/>
      <w:lang w:val="en-GB"/>
    </w:rPr>
  </w:style>
  <w:style w:type="paragraph" w:customStyle="1" w:styleId="CHAMPSGEN">
    <w:name w:val="CHAMPSGEN"/>
    <w:rsid w:val="00ED1247"/>
    <w:pPr>
      <w:widowControl/>
      <w:autoSpaceDE/>
      <w:autoSpaceDN/>
      <w:spacing w:after="240" w:line="230" w:lineRule="atLeast"/>
      <w:jc w:val="both"/>
    </w:pPr>
    <w:rPr>
      <w:rFonts w:ascii="Arial" w:eastAsia="Times New Roman" w:hAnsi="Arial" w:cs="Times New Roman"/>
      <w:snapToGrid w:val="0"/>
      <w:sz w:val="20"/>
      <w:szCs w:val="20"/>
      <w:lang w:val="en-GB"/>
    </w:rPr>
  </w:style>
  <w:style w:type="character" w:customStyle="1" w:styleId="CharBold">
    <w:name w:val="Char Bold"/>
    <w:rsid w:val="00ED1247"/>
    <w:rPr>
      <w:b/>
    </w:rPr>
  </w:style>
  <w:style w:type="character" w:customStyle="1" w:styleId="CharChar3">
    <w:name w:val="Char Char3"/>
    <w:rsid w:val="00ED1247"/>
    <w:rPr>
      <w:rFonts w:ascii="Arial" w:eastAsia="MS Mincho" w:hAnsi="Arial" w:cs="Times New Roman"/>
      <w:b/>
      <w:noProof w:val="0"/>
      <w:kern w:val="28"/>
      <w:sz w:val="32"/>
      <w:szCs w:val="20"/>
      <w:lang w:val="en-US" w:eastAsia="ja-JP"/>
    </w:rPr>
  </w:style>
  <w:style w:type="character" w:customStyle="1" w:styleId="CharSDLcode">
    <w:name w:val="Char SDLcode"/>
    <w:rsid w:val="00ED1247"/>
    <w:rPr>
      <w:rFonts w:ascii="Courier" w:hAnsi="Courier"/>
      <w:color w:val="auto"/>
    </w:rPr>
  </w:style>
  <w:style w:type="paragraph" w:customStyle="1" w:styleId="ChromaTable">
    <w:name w:val="ChromaTable"/>
    <w:basedOn w:val="Normal"/>
    <w:rsid w:val="00ED1247"/>
    <w:pPr>
      <w:keepNext/>
      <w:spacing w:before="480" w:after="0" w:line="240" w:lineRule="auto"/>
      <w:jc w:val="center"/>
    </w:pPr>
    <w:rPr>
      <w:rFonts w:ascii="Times" w:eastAsia="Times New Roman" w:hAnsi="Times"/>
      <w:b/>
      <w:sz w:val="24"/>
      <w:szCs w:val="22"/>
      <w:lang w:val="en-GB" w:eastAsia="en-US"/>
    </w:rPr>
  </w:style>
  <w:style w:type="character" w:customStyle="1" w:styleId="citeapp">
    <w:name w:val="cite_app"/>
    <w:rsid w:val="00ED1247"/>
    <w:rPr>
      <w:rFonts w:ascii="Cambria" w:hAnsi="Cambria"/>
      <w:bdr w:val="none" w:sz="0" w:space="0" w:color="auto"/>
      <w:shd w:val="clear" w:color="auto" w:fill="CCFF33"/>
    </w:rPr>
  </w:style>
  <w:style w:type="paragraph" w:styleId="Closing">
    <w:name w:val="Closing"/>
    <w:basedOn w:val="Normal"/>
    <w:link w:val="ClosingChar"/>
    <w:rsid w:val="00ED1247"/>
    <w:pPr>
      <w:ind w:left="4252"/>
    </w:pPr>
  </w:style>
  <w:style w:type="character" w:customStyle="1" w:styleId="ClosingChar">
    <w:name w:val="Closing Char"/>
    <w:basedOn w:val="DefaultParagraphFont"/>
    <w:link w:val="Closing"/>
    <w:rsid w:val="00ED1247"/>
    <w:rPr>
      <w:rFonts w:ascii="Cambria" w:eastAsia="MS Mincho" w:hAnsi="Cambria" w:cs="Times New Roman"/>
      <w:szCs w:val="20"/>
      <w:lang w:val="de-DE" w:eastAsia="ja-JP"/>
    </w:rPr>
  </w:style>
  <w:style w:type="paragraph" w:customStyle="1" w:styleId="code">
    <w:name w:val="code"/>
    <w:basedOn w:val="Normal"/>
    <w:next w:val="Normal"/>
    <w:link w:val="codeZchn"/>
    <w:qFormat/>
    <w:rsid w:val="00ED1247"/>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40" w:lineRule="auto"/>
      <w:jc w:val="left"/>
    </w:pPr>
    <w:rPr>
      <w:rFonts w:ascii="Courier New" w:eastAsia="Times New Roman" w:hAnsi="Courier New"/>
      <w:noProof/>
      <w:lang w:val="en-GB" w:eastAsia="en-US"/>
    </w:rPr>
  </w:style>
  <w:style w:type="character" w:customStyle="1" w:styleId="codeZchn">
    <w:name w:val="code Zchn"/>
    <w:link w:val="code"/>
    <w:rsid w:val="00ED1247"/>
    <w:rPr>
      <w:rFonts w:ascii="Courier New" w:eastAsia="Times New Roman" w:hAnsi="Courier New" w:cs="Times New Roman"/>
      <w:noProof/>
      <w:szCs w:val="20"/>
      <w:lang w:val="en-GB"/>
    </w:rPr>
  </w:style>
  <w:style w:type="paragraph" w:customStyle="1" w:styleId="PL">
    <w:name w:val="PL"/>
    <w:rsid w:val="00ED1247"/>
    <w:pPr>
      <w:widowControl/>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djustRightInd w:val="0"/>
      <w:textAlignment w:val="baseline"/>
    </w:pPr>
    <w:rPr>
      <w:rFonts w:ascii="Courier New" w:eastAsia="Times New Roman" w:hAnsi="Courier New" w:cs="Times New Roman"/>
      <w:noProof/>
      <w:sz w:val="16"/>
      <w:szCs w:val="20"/>
      <w:lang w:val="en-GB"/>
    </w:rPr>
  </w:style>
  <w:style w:type="paragraph" w:customStyle="1" w:styleId="codfer">
    <w:name w:val="codfer"/>
    <w:basedOn w:val="PL"/>
    <w:rsid w:val="00ED1247"/>
  </w:style>
  <w:style w:type="paragraph" w:customStyle="1" w:styleId="ColorfulList-Accent11">
    <w:name w:val="Colorful List - Accent 11"/>
    <w:basedOn w:val="Normal"/>
    <w:qFormat/>
    <w:rsid w:val="00ED1247"/>
    <w:pPr>
      <w:spacing w:line="240" w:lineRule="auto"/>
      <w:ind w:left="720"/>
      <w:contextualSpacing/>
      <w:jc w:val="left"/>
    </w:pPr>
    <w:rPr>
      <w:rFonts w:eastAsia="Times New Roman"/>
      <w:szCs w:val="22"/>
      <w:lang w:val="en-US" w:eastAsia="en-US" w:bidi="en-US"/>
    </w:rPr>
  </w:style>
  <w:style w:type="character" w:styleId="CommentReference">
    <w:name w:val="annotation reference"/>
    <w:uiPriority w:val="99"/>
    <w:qFormat/>
    <w:rsid w:val="00ED1247"/>
    <w:rPr>
      <w:noProof w:val="0"/>
      <w:sz w:val="16"/>
      <w:lang w:val="fr-FR"/>
    </w:rPr>
  </w:style>
  <w:style w:type="paragraph" w:styleId="CommentText">
    <w:name w:val="annotation text"/>
    <w:basedOn w:val="Normal"/>
    <w:link w:val="CommentTextChar1"/>
    <w:uiPriority w:val="99"/>
    <w:qFormat/>
    <w:rsid w:val="00ED1247"/>
  </w:style>
  <w:style w:type="character" w:customStyle="1" w:styleId="CommentTextChar">
    <w:name w:val="Comment Text Char"/>
    <w:uiPriority w:val="99"/>
    <w:rsid w:val="00ED1247"/>
    <w:rPr>
      <w:rFonts w:ascii="Cambria" w:eastAsia="Calibri" w:hAnsi="Cambria"/>
      <w:lang w:val="en-GB"/>
    </w:rPr>
  </w:style>
  <w:style w:type="character" w:customStyle="1" w:styleId="CommentTextChar1">
    <w:name w:val="Comment Text Char1"/>
    <w:link w:val="CommentText"/>
    <w:uiPriority w:val="99"/>
    <w:rsid w:val="00ED1247"/>
    <w:rPr>
      <w:rFonts w:ascii="Cambria" w:eastAsia="MS Mincho" w:hAnsi="Cambria" w:cs="Times New Roman"/>
      <w:szCs w:val="20"/>
      <w:lang w:val="de-DE" w:eastAsia="ja-JP"/>
    </w:rPr>
  </w:style>
  <w:style w:type="paragraph" w:styleId="CommentSubject">
    <w:name w:val="annotation subject"/>
    <w:basedOn w:val="CommentText"/>
    <w:next w:val="CommentText"/>
    <w:link w:val="CommentSubjectChar"/>
    <w:uiPriority w:val="99"/>
    <w:unhideWhenUsed/>
    <w:rsid w:val="00ED1247"/>
    <w:pPr>
      <w:spacing w:line="240" w:lineRule="auto"/>
    </w:pPr>
    <w:rPr>
      <w:rFonts w:eastAsia="Calibri"/>
      <w:b/>
      <w:bCs/>
      <w:szCs w:val="22"/>
      <w:lang w:val="en-GB" w:eastAsia="en-US"/>
    </w:rPr>
  </w:style>
  <w:style w:type="character" w:customStyle="1" w:styleId="CommentSubjectChar">
    <w:name w:val="Comment Subject Char"/>
    <w:link w:val="CommentSubject"/>
    <w:uiPriority w:val="99"/>
    <w:rsid w:val="00ED1247"/>
    <w:rPr>
      <w:rFonts w:ascii="Cambria" w:eastAsia="Calibri" w:hAnsi="Cambria" w:cs="Times New Roman"/>
      <w:b/>
      <w:bCs/>
      <w:lang w:val="en-GB"/>
    </w:rPr>
  </w:style>
  <w:style w:type="paragraph" w:customStyle="1" w:styleId="Corpsdetexte">
    <w:name w:val="Corps de texte"/>
    <w:basedOn w:val="Normal"/>
    <w:rsid w:val="00ED1247"/>
    <w:pPr>
      <w:widowControl w:val="0"/>
      <w:numPr>
        <w:numId w:val="10"/>
      </w:numPr>
      <w:tabs>
        <w:tab w:val="clear" w:pos="1440"/>
      </w:tabs>
      <w:spacing w:after="120" w:line="240" w:lineRule="auto"/>
      <w:jc w:val="left"/>
    </w:pPr>
    <w:rPr>
      <w:rFonts w:ascii="Times New Roman" w:eastAsia="Calibri" w:hAnsi="Times New Roman"/>
      <w:szCs w:val="22"/>
      <w:lang w:val="en-GB" w:eastAsia="en-US"/>
    </w:rPr>
  </w:style>
  <w:style w:type="character" w:customStyle="1" w:styleId="Courier">
    <w:name w:val="Courier"/>
    <w:rsid w:val="00ED1247"/>
    <w:rPr>
      <w:rFonts w:ascii="Courier New" w:hAnsi="Courier New"/>
    </w:rPr>
  </w:style>
  <w:style w:type="paragraph" w:customStyle="1" w:styleId="covernote">
    <w:name w:val="covernote"/>
    <w:basedOn w:val="Normal"/>
    <w:next w:val="Normal"/>
    <w:rsid w:val="00ED1247"/>
    <w:pPr>
      <w:spacing w:after="230" w:line="230" w:lineRule="exact"/>
      <w:ind w:left="100" w:right="100"/>
    </w:pPr>
    <w:rPr>
      <w:rFonts w:eastAsia="Times New Roman"/>
      <w:szCs w:val="22"/>
      <w:lang w:val="en-GB" w:eastAsia="en-US"/>
    </w:rPr>
  </w:style>
  <w:style w:type="paragraph" w:styleId="Date">
    <w:name w:val="Date"/>
    <w:basedOn w:val="Normal"/>
    <w:next w:val="Normal"/>
    <w:link w:val="DateChar"/>
    <w:rsid w:val="00ED1247"/>
  </w:style>
  <w:style w:type="character" w:customStyle="1" w:styleId="DateChar">
    <w:name w:val="Date Char"/>
    <w:basedOn w:val="DefaultParagraphFont"/>
    <w:link w:val="Date"/>
    <w:rsid w:val="00ED1247"/>
    <w:rPr>
      <w:rFonts w:ascii="Cambria" w:eastAsia="MS Mincho" w:hAnsi="Cambria" w:cs="Times New Roman"/>
      <w:szCs w:val="20"/>
      <w:lang w:val="de-DE" w:eastAsia="ja-JP"/>
    </w:rPr>
  </w:style>
  <w:style w:type="paragraph" w:styleId="PlainText">
    <w:name w:val="Plain Text"/>
    <w:basedOn w:val="Normal"/>
    <w:link w:val="PlainTextChar"/>
    <w:rsid w:val="00ED1247"/>
    <w:rPr>
      <w:rFonts w:ascii="Courier New" w:hAnsi="Courier New"/>
    </w:rPr>
  </w:style>
  <w:style w:type="character" w:customStyle="1" w:styleId="PlainTextChar">
    <w:name w:val="Plain Text Char"/>
    <w:basedOn w:val="DefaultParagraphFont"/>
    <w:link w:val="PlainText"/>
    <w:rsid w:val="00ED1247"/>
    <w:rPr>
      <w:rFonts w:ascii="Courier New" w:eastAsia="MS Mincho" w:hAnsi="Courier New" w:cs="Times New Roman"/>
      <w:szCs w:val="20"/>
      <w:lang w:val="de-DE" w:eastAsia="ja-JP"/>
    </w:rPr>
  </w:style>
  <w:style w:type="paragraph" w:customStyle="1" w:styleId="DDL">
    <w:name w:val="DDL"/>
    <w:basedOn w:val="PlainText"/>
    <w:rsid w:val="00ED1247"/>
    <w:pPr>
      <w:pBdr>
        <w:top w:val="thinThickLargeGap" w:sz="8" w:space="1" w:color="auto"/>
        <w:left w:val="thinThickLargeGap" w:sz="8" w:space="4" w:color="auto"/>
        <w:bottom w:val="thickThinLargeGap" w:sz="8" w:space="1" w:color="auto"/>
        <w:right w:val="thickThinLargeGap" w:sz="8" w:space="4" w:color="auto"/>
      </w:pBdr>
      <w:shd w:val="clear" w:color="auto" w:fill="E6E6E6"/>
      <w:spacing w:after="0" w:line="240" w:lineRule="atLeast"/>
    </w:pPr>
    <w:rPr>
      <w:rFonts w:eastAsia="Calibri"/>
      <w:szCs w:val="22"/>
      <w:lang w:val="en-GB" w:eastAsia="en-US"/>
    </w:rPr>
  </w:style>
  <w:style w:type="paragraph" w:customStyle="1" w:styleId="Default">
    <w:name w:val="Default"/>
    <w:rsid w:val="00ED1247"/>
    <w:pPr>
      <w:widowControl/>
      <w:adjustRightInd w:val="0"/>
    </w:pPr>
    <w:rPr>
      <w:rFonts w:ascii="Cambria" w:eastAsia="MS Mincho" w:hAnsi="Cambria" w:cs="Cambria"/>
      <w:color w:val="000000"/>
      <w:sz w:val="24"/>
      <w:szCs w:val="24"/>
      <w:lang w:val="fr-FR" w:eastAsia="fr-FR"/>
    </w:rPr>
  </w:style>
  <w:style w:type="paragraph" w:customStyle="1" w:styleId="Definition">
    <w:name w:val="Definition"/>
    <w:basedOn w:val="Normal"/>
    <w:next w:val="Normal"/>
    <w:rsid w:val="00ED1247"/>
  </w:style>
  <w:style w:type="character" w:customStyle="1" w:styleId="Defterms">
    <w:name w:val="Defterms"/>
    <w:rsid w:val="00ED1247"/>
    <w:rPr>
      <w:noProof w:val="0"/>
      <w:color w:val="auto"/>
      <w:lang w:val="fr-FR"/>
    </w:rPr>
  </w:style>
  <w:style w:type="paragraph" w:customStyle="1" w:styleId="dl">
    <w:name w:val="dl"/>
    <w:basedOn w:val="Normal"/>
    <w:rsid w:val="00ED1247"/>
    <w:pPr>
      <w:ind w:left="800" w:hanging="400"/>
    </w:pPr>
  </w:style>
  <w:style w:type="paragraph" w:customStyle="1" w:styleId="DocumentInfo">
    <w:name w:val="Document Info"/>
    <w:next w:val="Normal"/>
    <w:rsid w:val="00ED1247"/>
    <w:pPr>
      <w:widowControl/>
      <w:tabs>
        <w:tab w:val="left" w:pos="1134"/>
      </w:tabs>
      <w:suppressAutoHyphens/>
      <w:autoSpaceDE/>
      <w:autoSpaceDN/>
      <w:spacing w:after="240"/>
    </w:pPr>
    <w:rPr>
      <w:rFonts w:ascii="Times New Roman" w:eastAsia="Times New Roman" w:hAnsi="Times New Roman" w:cs="Times New Roman"/>
      <w:b/>
      <w:sz w:val="24"/>
      <w:szCs w:val="24"/>
    </w:rPr>
  </w:style>
  <w:style w:type="paragraph" w:styleId="DocumentMap">
    <w:name w:val="Document Map"/>
    <w:basedOn w:val="Normal"/>
    <w:link w:val="DocumentMapChar"/>
    <w:semiHidden/>
    <w:rsid w:val="00ED1247"/>
    <w:pPr>
      <w:shd w:val="clear" w:color="auto" w:fill="000080"/>
    </w:pPr>
    <w:rPr>
      <w:rFonts w:ascii="Tahoma" w:hAnsi="Tahoma"/>
    </w:rPr>
  </w:style>
  <w:style w:type="character" w:customStyle="1" w:styleId="DocumentMapChar">
    <w:name w:val="Document Map Char"/>
    <w:basedOn w:val="DefaultParagraphFont"/>
    <w:link w:val="DocumentMap"/>
    <w:semiHidden/>
    <w:rsid w:val="00ED1247"/>
    <w:rPr>
      <w:rFonts w:ascii="Tahoma" w:eastAsia="MS Mincho" w:hAnsi="Tahoma" w:cs="Times New Roman"/>
      <w:szCs w:val="20"/>
      <w:shd w:val="clear" w:color="auto" w:fill="000080"/>
      <w:lang w:val="de-DE" w:eastAsia="ja-JP"/>
    </w:rPr>
  </w:style>
  <w:style w:type="paragraph" w:styleId="E-mailSignature">
    <w:name w:val="E-mail Signature"/>
    <w:basedOn w:val="Normal"/>
    <w:link w:val="E-mailSignatureChar"/>
    <w:rsid w:val="00ED1247"/>
    <w:pPr>
      <w:spacing w:line="276" w:lineRule="auto"/>
    </w:pPr>
    <w:rPr>
      <w:rFonts w:eastAsia="Calibri"/>
      <w:szCs w:val="22"/>
      <w:lang w:val="en-GB" w:eastAsia="en-US"/>
    </w:rPr>
  </w:style>
  <w:style w:type="character" w:customStyle="1" w:styleId="E-mailSignatureChar">
    <w:name w:val="E-mail Signature Char"/>
    <w:link w:val="E-mailSignature"/>
    <w:rsid w:val="00ED1247"/>
    <w:rPr>
      <w:rFonts w:ascii="Cambria" w:eastAsia="Calibri" w:hAnsi="Cambria" w:cs="Times New Roman"/>
      <w:lang w:val="en-GB"/>
    </w:rPr>
  </w:style>
  <w:style w:type="paragraph" w:customStyle="1" w:styleId="NO">
    <w:name w:val="NO"/>
    <w:basedOn w:val="Normal"/>
    <w:rsid w:val="00ED1247"/>
    <w:pPr>
      <w:keepLines/>
      <w:numPr>
        <w:numId w:val="20"/>
      </w:numPr>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paragraph" w:customStyle="1" w:styleId="EditorsNote">
    <w:name w:val="Editor's Note"/>
    <w:basedOn w:val="NO"/>
    <w:rsid w:val="00ED1247"/>
    <w:pPr>
      <w:ind w:left="1135" w:hanging="851"/>
    </w:pPr>
    <w:rPr>
      <w:color w:val="FF0000"/>
    </w:rPr>
  </w:style>
  <w:style w:type="character" w:customStyle="1" w:styleId="EditorsNoteChar">
    <w:name w:val="Editor's Note Char"/>
    <w:rsid w:val="00ED1247"/>
    <w:rPr>
      <w:noProof w:val="0"/>
      <w:color w:val="FF0000"/>
      <w:lang w:val="en-GB" w:eastAsia="en-US" w:bidi="ar-SA"/>
    </w:rPr>
  </w:style>
  <w:style w:type="character" w:styleId="Emphasis">
    <w:name w:val="Emphasis"/>
    <w:qFormat/>
    <w:rsid w:val="00ED1247"/>
    <w:rPr>
      <w:i/>
      <w:noProof w:val="0"/>
      <w:lang w:val="fr-FR"/>
    </w:rPr>
  </w:style>
  <w:style w:type="character" w:styleId="EndnoteReference">
    <w:name w:val="endnote reference"/>
    <w:semiHidden/>
    <w:rsid w:val="00ED1247"/>
    <w:rPr>
      <w:noProof w:val="0"/>
      <w:vertAlign w:val="superscript"/>
      <w:lang w:val="fr-FR"/>
    </w:rPr>
  </w:style>
  <w:style w:type="paragraph" w:styleId="EndnoteText">
    <w:name w:val="endnote text"/>
    <w:basedOn w:val="Normal"/>
    <w:link w:val="EndnoteTextChar"/>
    <w:semiHidden/>
    <w:rsid w:val="00ED1247"/>
  </w:style>
  <w:style w:type="character" w:customStyle="1" w:styleId="EndnoteTextChar">
    <w:name w:val="Endnote Text Char"/>
    <w:basedOn w:val="DefaultParagraphFont"/>
    <w:link w:val="EndnoteText"/>
    <w:semiHidden/>
    <w:rsid w:val="00ED1247"/>
    <w:rPr>
      <w:rFonts w:ascii="Cambria" w:eastAsia="MS Mincho" w:hAnsi="Cambria" w:cs="Times New Roman"/>
      <w:szCs w:val="20"/>
      <w:lang w:val="de-DE" w:eastAsia="ja-JP"/>
    </w:rPr>
  </w:style>
  <w:style w:type="paragraph" w:styleId="EnvelopeAddress">
    <w:name w:val="envelope address"/>
    <w:basedOn w:val="Normal"/>
    <w:rsid w:val="00ED1247"/>
    <w:pPr>
      <w:framePr w:w="7938" w:h="1985" w:hRule="exact" w:hSpace="141" w:wrap="auto" w:hAnchor="page" w:xAlign="center" w:yAlign="bottom"/>
      <w:ind w:left="2835"/>
    </w:pPr>
    <w:rPr>
      <w:sz w:val="24"/>
    </w:rPr>
  </w:style>
  <w:style w:type="paragraph" w:styleId="EnvelopeReturn">
    <w:name w:val="envelope return"/>
    <w:basedOn w:val="Normal"/>
    <w:rsid w:val="00ED1247"/>
  </w:style>
  <w:style w:type="paragraph" w:customStyle="1" w:styleId="EQ">
    <w:name w:val="EQ"/>
    <w:basedOn w:val="Normal"/>
    <w:next w:val="Normal"/>
    <w:rsid w:val="00ED1247"/>
    <w:pPr>
      <w:keepLines/>
      <w:tabs>
        <w:tab w:val="center" w:pos="4536"/>
        <w:tab w:val="right" w:pos="9072"/>
      </w:tabs>
      <w:overflowPunct w:val="0"/>
      <w:autoSpaceDE w:val="0"/>
      <w:autoSpaceDN w:val="0"/>
      <w:adjustRightInd w:val="0"/>
      <w:spacing w:after="180" w:line="240" w:lineRule="auto"/>
      <w:jc w:val="left"/>
      <w:textAlignment w:val="baseline"/>
    </w:pPr>
    <w:rPr>
      <w:rFonts w:ascii="Times New Roman" w:eastAsia="Times New Roman" w:hAnsi="Times New Roman"/>
      <w:noProof/>
      <w:szCs w:val="22"/>
      <w:lang w:val="en-GB" w:eastAsia="en-US"/>
    </w:rPr>
  </w:style>
  <w:style w:type="character" w:customStyle="1" w:styleId="EQChar">
    <w:name w:val="EQ Char"/>
    <w:rsid w:val="00ED1247"/>
    <w:rPr>
      <w:noProof/>
      <w:lang w:val="en-GB" w:eastAsia="en-US" w:bidi="ar-SA"/>
    </w:rPr>
  </w:style>
  <w:style w:type="paragraph" w:customStyle="1" w:styleId="EX">
    <w:name w:val="EX"/>
    <w:basedOn w:val="Normal"/>
    <w:rsid w:val="00ED1247"/>
    <w:pPr>
      <w:keepLines/>
      <w:overflowPunct w:val="0"/>
      <w:autoSpaceDE w:val="0"/>
      <w:autoSpaceDN w:val="0"/>
      <w:adjustRightInd w:val="0"/>
      <w:spacing w:after="180" w:line="240" w:lineRule="auto"/>
      <w:ind w:left="1702" w:hanging="1418"/>
      <w:jc w:val="left"/>
      <w:textAlignment w:val="baseline"/>
    </w:pPr>
    <w:rPr>
      <w:rFonts w:ascii="Times New Roman" w:eastAsia="Times New Roman" w:hAnsi="Times New Roman"/>
      <w:szCs w:val="22"/>
      <w:lang w:val="en-GB" w:eastAsia="en-US"/>
    </w:rPr>
  </w:style>
  <w:style w:type="paragraph" w:customStyle="1" w:styleId="EW">
    <w:name w:val="EW"/>
    <w:basedOn w:val="EX"/>
    <w:rsid w:val="00ED1247"/>
    <w:pPr>
      <w:spacing w:after="0"/>
    </w:pPr>
  </w:style>
  <w:style w:type="character" w:customStyle="1" w:styleId="EXChar">
    <w:name w:val="EX Char"/>
    <w:rsid w:val="00ED1247"/>
    <w:rPr>
      <w:noProof w:val="0"/>
      <w:lang w:val="en-GB" w:eastAsia="en-US" w:bidi="ar-SA"/>
    </w:rPr>
  </w:style>
  <w:style w:type="paragraph" w:customStyle="1" w:styleId="Example">
    <w:name w:val="Example"/>
    <w:basedOn w:val="Normal"/>
    <w:next w:val="Normal"/>
    <w:rsid w:val="00ED1247"/>
    <w:pPr>
      <w:tabs>
        <w:tab w:val="left" w:pos="1360"/>
      </w:tabs>
      <w:spacing w:line="210" w:lineRule="atLeast"/>
    </w:pPr>
    <w:rPr>
      <w:sz w:val="18"/>
    </w:rPr>
  </w:style>
  <w:style w:type="character" w:customStyle="1" w:styleId="ExtXref">
    <w:name w:val="ExtXref"/>
    <w:rsid w:val="00ED1247"/>
    <w:rPr>
      <w:noProof w:val="0"/>
      <w:color w:val="auto"/>
      <w:lang w:val="fr-FR"/>
    </w:rPr>
  </w:style>
  <w:style w:type="paragraph" w:customStyle="1" w:styleId="fdcopy">
    <w:name w:val="fdcopy"/>
    <w:basedOn w:val="Normal"/>
    <w:rsid w:val="00ED1247"/>
    <w:pPr>
      <w:pBdr>
        <w:top w:val="single" w:sz="6" w:space="1" w:color="auto"/>
        <w:left w:val="single" w:sz="6" w:space="4" w:color="auto"/>
        <w:bottom w:val="single" w:sz="6" w:space="1" w:color="auto"/>
        <w:right w:val="single" w:sz="6" w:space="4" w:color="auto"/>
      </w:pBdr>
      <w:tabs>
        <w:tab w:val="left" w:pos="514"/>
        <w:tab w:val="left" w:pos="9623"/>
      </w:tabs>
      <w:spacing w:after="230" w:line="230" w:lineRule="exact"/>
      <w:ind w:left="100" w:right="100"/>
    </w:pPr>
    <w:rPr>
      <w:rFonts w:eastAsia="Times New Roman"/>
      <w:szCs w:val="22"/>
      <w:lang w:val="en-GB" w:eastAsia="en-US"/>
    </w:rPr>
  </w:style>
  <w:style w:type="paragraph" w:customStyle="1" w:styleId="fields">
    <w:name w:val="fields"/>
    <w:basedOn w:val="Normal"/>
    <w:link w:val="fieldsZchn"/>
    <w:qFormat/>
    <w:rsid w:val="00ED1247"/>
    <w:pPr>
      <w:tabs>
        <w:tab w:val="left" w:pos="1440"/>
        <w:tab w:val="left" w:pos="8010"/>
      </w:tabs>
      <w:spacing w:after="220" w:line="240" w:lineRule="auto"/>
      <w:ind w:left="720" w:hanging="360"/>
      <w:contextualSpacing/>
      <w:jc w:val="left"/>
    </w:pPr>
    <w:rPr>
      <w:rFonts w:eastAsia="Times New Roman"/>
      <w:szCs w:val="22"/>
      <w:lang w:val="en-GB" w:eastAsia="en-US"/>
    </w:rPr>
  </w:style>
  <w:style w:type="character" w:customStyle="1" w:styleId="fieldsZchn">
    <w:name w:val="fields Zchn"/>
    <w:link w:val="fields"/>
    <w:rsid w:val="00ED1247"/>
    <w:rPr>
      <w:rFonts w:ascii="Cambria" w:eastAsia="Times New Roman" w:hAnsi="Cambria" w:cs="Times New Roman"/>
      <w:lang w:val="en-GB"/>
    </w:rPr>
  </w:style>
  <w:style w:type="paragraph" w:customStyle="1" w:styleId="Figurefootnote">
    <w:name w:val="Figure footnote"/>
    <w:basedOn w:val="Normal"/>
    <w:rsid w:val="00ED1247"/>
    <w:pPr>
      <w:keepNext/>
      <w:tabs>
        <w:tab w:val="left" w:pos="340"/>
      </w:tabs>
      <w:spacing w:after="60" w:line="210" w:lineRule="atLeast"/>
    </w:pPr>
    <w:rPr>
      <w:sz w:val="18"/>
    </w:rPr>
  </w:style>
  <w:style w:type="paragraph" w:customStyle="1" w:styleId="FigureGraphic">
    <w:name w:val="Figure Graphic"/>
    <w:basedOn w:val="Normal"/>
    <w:rsid w:val="00ED1247"/>
    <w:pPr>
      <w:spacing w:before="240" w:after="120" w:line="240" w:lineRule="atLeast"/>
      <w:jc w:val="center"/>
    </w:pPr>
    <w:rPr>
      <w:rFonts w:eastAsia="Calibri"/>
      <w:szCs w:val="22"/>
      <w:lang w:val="en-GB" w:eastAsia="en-US"/>
    </w:rPr>
  </w:style>
  <w:style w:type="paragraph" w:customStyle="1" w:styleId="Figuretitle">
    <w:name w:val="Figure title"/>
    <w:basedOn w:val="Normal"/>
    <w:next w:val="Normal"/>
    <w:rsid w:val="00ED1247"/>
    <w:pPr>
      <w:suppressAutoHyphens/>
      <w:spacing w:before="220" w:after="220"/>
      <w:jc w:val="center"/>
    </w:pPr>
    <w:rPr>
      <w:b/>
    </w:rPr>
  </w:style>
  <w:style w:type="paragraph" w:customStyle="1" w:styleId="FL">
    <w:name w:val="FL"/>
    <w:basedOn w:val="Normal"/>
    <w:rsid w:val="00ED1247"/>
    <w:pPr>
      <w:keepNext/>
      <w:keepLines/>
      <w:overflowPunct w:val="0"/>
      <w:autoSpaceDE w:val="0"/>
      <w:autoSpaceDN w:val="0"/>
      <w:adjustRightInd w:val="0"/>
      <w:spacing w:before="60" w:after="180" w:line="240" w:lineRule="auto"/>
      <w:jc w:val="center"/>
      <w:textAlignment w:val="baseline"/>
    </w:pPr>
    <w:rPr>
      <w:rFonts w:eastAsia="Times New Roman"/>
      <w:b/>
      <w:szCs w:val="22"/>
      <w:lang w:val="en-GB" w:eastAsia="en-US"/>
    </w:rPr>
  </w:style>
  <w:style w:type="character" w:styleId="FollowedHyperlink">
    <w:name w:val="FollowedHyperlink"/>
    <w:uiPriority w:val="99"/>
    <w:rsid w:val="00ED1247"/>
    <w:rPr>
      <w:noProof w:val="0"/>
      <w:color w:val="800080"/>
      <w:u w:val="single"/>
      <w:lang w:val="fr-FR"/>
    </w:rPr>
  </w:style>
  <w:style w:type="character" w:styleId="FootnoteReference">
    <w:name w:val="footnote reference"/>
    <w:aliases w:val="Appel note de bas de p"/>
    <w:semiHidden/>
    <w:rsid w:val="00ED1247"/>
    <w:rPr>
      <w:noProof/>
      <w:position w:val="6"/>
      <w:sz w:val="16"/>
      <w:vertAlign w:val="baseline"/>
      <w:lang w:val="fr-FR"/>
    </w:rPr>
  </w:style>
  <w:style w:type="paragraph" w:styleId="FootnoteText">
    <w:name w:val="footnote text"/>
    <w:basedOn w:val="Normal"/>
    <w:link w:val="FootnoteTextChar"/>
    <w:semiHidden/>
    <w:rsid w:val="00ED1247"/>
    <w:pPr>
      <w:tabs>
        <w:tab w:val="left" w:pos="340"/>
      </w:tabs>
      <w:spacing w:after="120" w:line="210" w:lineRule="atLeast"/>
    </w:pPr>
    <w:rPr>
      <w:sz w:val="18"/>
    </w:rPr>
  </w:style>
  <w:style w:type="character" w:customStyle="1" w:styleId="FootnoteTextChar">
    <w:name w:val="Footnote Text Char"/>
    <w:basedOn w:val="DefaultParagraphFont"/>
    <w:link w:val="FootnoteText"/>
    <w:semiHidden/>
    <w:rsid w:val="00ED1247"/>
    <w:rPr>
      <w:rFonts w:ascii="Cambria" w:eastAsia="MS Mincho" w:hAnsi="Cambria" w:cs="Times New Roman"/>
      <w:sz w:val="18"/>
      <w:szCs w:val="20"/>
      <w:lang w:val="de-DE" w:eastAsia="ja-JP"/>
    </w:rPr>
  </w:style>
  <w:style w:type="paragraph" w:customStyle="1" w:styleId="Foreword">
    <w:name w:val="Foreword"/>
    <w:basedOn w:val="Normal"/>
    <w:next w:val="Normal"/>
    <w:rsid w:val="00ED1247"/>
    <w:rPr>
      <w:color w:val="0000FF"/>
    </w:rPr>
  </w:style>
  <w:style w:type="paragraph" w:customStyle="1" w:styleId="ForewordText">
    <w:name w:val="Foreword Text"/>
    <w:basedOn w:val="Normal"/>
    <w:link w:val="ForewordTextChar"/>
    <w:rsid w:val="00ED1247"/>
    <w:pPr>
      <w:spacing w:line="240" w:lineRule="atLeast"/>
    </w:pPr>
    <w:rPr>
      <w:rFonts w:eastAsia="Times New Roman"/>
      <w:szCs w:val="22"/>
      <w:lang w:val="en-GB" w:eastAsia="en-US"/>
    </w:rPr>
  </w:style>
  <w:style w:type="character" w:customStyle="1" w:styleId="ForewordTextChar">
    <w:name w:val="Foreword Text Char"/>
    <w:link w:val="ForewordText"/>
    <w:locked/>
    <w:rsid w:val="00ED1247"/>
    <w:rPr>
      <w:rFonts w:ascii="Cambria" w:eastAsia="Times New Roman" w:hAnsi="Cambria" w:cs="Times New Roman"/>
      <w:lang w:val="en-GB"/>
    </w:rPr>
  </w:style>
  <w:style w:type="paragraph" w:customStyle="1" w:styleId="Formula">
    <w:name w:val="Formula"/>
    <w:basedOn w:val="Normal"/>
    <w:next w:val="Normal"/>
    <w:rsid w:val="00ED1247"/>
    <w:pPr>
      <w:tabs>
        <w:tab w:val="right" w:pos="9752"/>
      </w:tabs>
      <w:spacing w:after="220"/>
      <w:ind w:left="403"/>
      <w:jc w:val="left"/>
    </w:pPr>
  </w:style>
  <w:style w:type="paragraph" w:customStyle="1" w:styleId="FP">
    <w:name w:val="FP"/>
    <w:basedOn w:val="Normal"/>
    <w:rsid w:val="00ED1247"/>
    <w:pPr>
      <w:overflowPunct w:val="0"/>
      <w:autoSpaceDE w:val="0"/>
      <w:autoSpaceDN w:val="0"/>
      <w:adjustRightInd w:val="0"/>
      <w:spacing w:after="0" w:line="240" w:lineRule="auto"/>
      <w:jc w:val="left"/>
      <w:textAlignment w:val="baseline"/>
    </w:pPr>
    <w:rPr>
      <w:rFonts w:ascii="Times New Roman" w:eastAsia="Times New Roman" w:hAnsi="Times New Roman"/>
      <w:szCs w:val="22"/>
      <w:lang w:val="en-GB" w:eastAsia="en-US"/>
    </w:rPr>
  </w:style>
  <w:style w:type="character" w:customStyle="1" w:styleId="Guidance">
    <w:name w:val="Guidance"/>
    <w:rsid w:val="00ED1247"/>
    <w:rPr>
      <w:i/>
      <w:noProof w:val="0"/>
      <w:color w:val="0000FF"/>
      <w:sz w:val="20"/>
      <w:lang w:val="en-GB"/>
    </w:rPr>
  </w:style>
  <w:style w:type="character" w:customStyle="1" w:styleId="H6Char">
    <w:name w:val="H6 Char"/>
    <w:rsid w:val="00ED1247"/>
    <w:rPr>
      <w:rFonts w:ascii="Arial" w:hAnsi="Arial"/>
      <w:noProof w:val="0"/>
      <w:sz w:val="22"/>
      <w:lang w:val="en-GB" w:eastAsia="en-US" w:bidi="ar-SA"/>
    </w:rPr>
  </w:style>
  <w:style w:type="character" w:customStyle="1" w:styleId="Heading7Char">
    <w:name w:val="Heading 7 Char"/>
    <w:aliases w:val="Bulleted list Char,L7 Char"/>
    <w:basedOn w:val="DefaultParagraphFont"/>
    <w:link w:val="Heading7"/>
    <w:uiPriority w:val="9"/>
    <w:rsid w:val="00ED1247"/>
    <w:rPr>
      <w:rFonts w:ascii="Cambria" w:eastAsia="MS Mincho" w:hAnsi="Cambria" w:cs="Times New Roman"/>
      <w:b/>
      <w:sz w:val="20"/>
      <w:szCs w:val="20"/>
      <w:lang w:val="de-DE" w:eastAsia="ja-JP"/>
    </w:rPr>
  </w:style>
  <w:style w:type="character" w:customStyle="1" w:styleId="Heading8Char">
    <w:name w:val="Heading 8 Char"/>
    <w:aliases w:val="Legal Level 1.1.1. Char,Center Bold Char"/>
    <w:basedOn w:val="DefaultParagraphFont"/>
    <w:link w:val="Heading8"/>
    <w:uiPriority w:val="9"/>
    <w:rsid w:val="00ED1247"/>
    <w:rPr>
      <w:rFonts w:ascii="Cambria" w:eastAsia="MS Mincho" w:hAnsi="Cambria" w:cs="Times New Roman"/>
      <w:b/>
      <w:sz w:val="20"/>
      <w:szCs w:val="20"/>
      <w:lang w:val="de-DE" w:eastAsia="ja-JP"/>
    </w:rPr>
  </w:style>
  <w:style w:type="character" w:customStyle="1" w:styleId="Heading9Char">
    <w:name w:val="Heading 9 Char"/>
    <w:aliases w:val="Figure Heading Char,FH Char,Titre 10 Char"/>
    <w:basedOn w:val="DefaultParagraphFont"/>
    <w:link w:val="Heading9"/>
    <w:uiPriority w:val="9"/>
    <w:rsid w:val="00ED1247"/>
    <w:rPr>
      <w:rFonts w:ascii="Cambria" w:eastAsia="MS Mincho" w:hAnsi="Cambria" w:cs="Times New Roman"/>
      <w:b/>
      <w:sz w:val="20"/>
      <w:szCs w:val="20"/>
      <w:lang w:val="de-DE" w:eastAsia="ja-JP"/>
    </w:rPr>
  </w:style>
  <w:style w:type="character" w:styleId="HTMLAcronym">
    <w:name w:val="HTML Acronym"/>
    <w:rsid w:val="00ED1247"/>
    <w:rPr>
      <w:noProof w:val="0"/>
      <w:lang w:val="en-GB"/>
    </w:rPr>
  </w:style>
  <w:style w:type="paragraph" w:styleId="HTMLAddress">
    <w:name w:val="HTML Address"/>
    <w:basedOn w:val="Normal"/>
    <w:link w:val="HTMLAddressChar"/>
    <w:rsid w:val="00ED1247"/>
    <w:pPr>
      <w:spacing w:line="276" w:lineRule="auto"/>
    </w:pPr>
    <w:rPr>
      <w:rFonts w:eastAsia="Calibri"/>
      <w:i/>
      <w:iCs/>
      <w:szCs w:val="22"/>
      <w:lang w:val="en-GB" w:eastAsia="en-US"/>
    </w:rPr>
  </w:style>
  <w:style w:type="character" w:customStyle="1" w:styleId="HTMLAddressChar">
    <w:name w:val="HTML Address Char"/>
    <w:link w:val="HTMLAddress"/>
    <w:rsid w:val="00ED1247"/>
    <w:rPr>
      <w:rFonts w:ascii="Cambria" w:eastAsia="Calibri" w:hAnsi="Cambria" w:cs="Times New Roman"/>
      <w:i/>
      <w:iCs/>
      <w:lang w:val="en-GB"/>
    </w:rPr>
  </w:style>
  <w:style w:type="character" w:styleId="HTMLCite">
    <w:name w:val="HTML Cite"/>
    <w:rsid w:val="00ED1247"/>
    <w:rPr>
      <w:i/>
      <w:iCs/>
      <w:noProof w:val="0"/>
      <w:lang w:val="en-GB"/>
    </w:rPr>
  </w:style>
  <w:style w:type="character" w:styleId="HTMLCode">
    <w:name w:val="HTML Code"/>
    <w:uiPriority w:val="99"/>
    <w:rsid w:val="00ED1247"/>
    <w:rPr>
      <w:rFonts w:ascii="Courier New" w:hAnsi="Courier New"/>
      <w:noProof w:val="0"/>
      <w:sz w:val="20"/>
      <w:szCs w:val="20"/>
      <w:lang w:val="en-GB"/>
    </w:rPr>
  </w:style>
  <w:style w:type="character" w:styleId="HTMLDefinition">
    <w:name w:val="HTML Definition"/>
    <w:rsid w:val="00ED1247"/>
    <w:rPr>
      <w:i/>
      <w:iCs/>
      <w:noProof w:val="0"/>
      <w:lang w:val="en-GB"/>
    </w:rPr>
  </w:style>
  <w:style w:type="character" w:styleId="HTMLKeyboard">
    <w:name w:val="HTML Keyboard"/>
    <w:rsid w:val="00ED1247"/>
    <w:rPr>
      <w:rFonts w:ascii="Courier New" w:hAnsi="Courier New"/>
      <w:noProof w:val="0"/>
      <w:sz w:val="20"/>
      <w:szCs w:val="20"/>
      <w:lang w:val="en-GB"/>
    </w:rPr>
  </w:style>
  <w:style w:type="paragraph" w:styleId="HTMLPreformatted">
    <w:name w:val="HTML Preformatted"/>
    <w:basedOn w:val="Normal"/>
    <w:link w:val="HTMLPreformattedChar"/>
    <w:rsid w:val="00ED1247"/>
    <w:pPr>
      <w:spacing w:line="276" w:lineRule="auto"/>
    </w:pPr>
    <w:rPr>
      <w:rFonts w:ascii="Courier New" w:eastAsia="Calibri" w:hAnsi="Courier New" w:cs="Courier New"/>
      <w:szCs w:val="22"/>
      <w:lang w:val="en-GB" w:eastAsia="en-US"/>
    </w:rPr>
  </w:style>
  <w:style w:type="character" w:customStyle="1" w:styleId="HTMLPreformattedChar">
    <w:name w:val="HTML Preformatted Char"/>
    <w:link w:val="HTMLPreformatted"/>
    <w:rsid w:val="00ED1247"/>
    <w:rPr>
      <w:rFonts w:ascii="Courier New" w:eastAsia="Calibri" w:hAnsi="Courier New" w:cs="Courier New"/>
      <w:lang w:val="en-GB"/>
    </w:rPr>
  </w:style>
  <w:style w:type="character" w:styleId="HTMLSample">
    <w:name w:val="HTML Sample"/>
    <w:rsid w:val="00ED1247"/>
    <w:rPr>
      <w:rFonts w:ascii="Courier New" w:hAnsi="Courier New"/>
      <w:noProof w:val="0"/>
      <w:lang w:val="en-GB"/>
    </w:rPr>
  </w:style>
  <w:style w:type="character" w:styleId="HTMLTypewriter">
    <w:name w:val="HTML Typewriter"/>
    <w:rsid w:val="00ED1247"/>
    <w:rPr>
      <w:rFonts w:ascii="Courier New" w:hAnsi="Courier New"/>
      <w:noProof w:val="0"/>
      <w:sz w:val="20"/>
      <w:szCs w:val="20"/>
      <w:lang w:val="en-GB"/>
    </w:rPr>
  </w:style>
  <w:style w:type="character" w:styleId="HTMLVariable">
    <w:name w:val="HTML Variable"/>
    <w:rsid w:val="00ED1247"/>
    <w:rPr>
      <w:i/>
      <w:iCs/>
      <w:noProof w:val="0"/>
      <w:lang w:val="en-GB"/>
    </w:rPr>
  </w:style>
  <w:style w:type="paragraph" w:styleId="Index1">
    <w:name w:val="index 1"/>
    <w:basedOn w:val="Normal"/>
    <w:semiHidden/>
    <w:rsid w:val="00ED1247"/>
    <w:pPr>
      <w:spacing w:after="0" w:line="210" w:lineRule="atLeast"/>
      <w:ind w:left="142" w:hanging="142"/>
      <w:jc w:val="left"/>
    </w:pPr>
    <w:rPr>
      <w:b/>
      <w:sz w:val="18"/>
    </w:rPr>
  </w:style>
  <w:style w:type="paragraph" w:styleId="Index2">
    <w:name w:val="index 2"/>
    <w:basedOn w:val="Normal"/>
    <w:next w:val="Normal"/>
    <w:autoRedefine/>
    <w:semiHidden/>
    <w:rsid w:val="00ED1247"/>
    <w:pPr>
      <w:spacing w:line="210" w:lineRule="atLeast"/>
      <w:ind w:left="600" w:hanging="200"/>
    </w:pPr>
    <w:rPr>
      <w:b/>
      <w:sz w:val="18"/>
    </w:rPr>
  </w:style>
  <w:style w:type="paragraph" w:styleId="Index3">
    <w:name w:val="index 3"/>
    <w:basedOn w:val="Normal"/>
    <w:next w:val="Normal"/>
    <w:autoRedefine/>
    <w:semiHidden/>
    <w:rsid w:val="00ED1247"/>
    <w:pPr>
      <w:spacing w:line="220" w:lineRule="atLeast"/>
      <w:ind w:left="600" w:hanging="200"/>
    </w:pPr>
    <w:rPr>
      <w:b/>
    </w:rPr>
  </w:style>
  <w:style w:type="paragraph" w:styleId="Index4">
    <w:name w:val="index 4"/>
    <w:basedOn w:val="Normal"/>
    <w:next w:val="Normal"/>
    <w:autoRedefine/>
    <w:semiHidden/>
    <w:rsid w:val="00ED1247"/>
    <w:pPr>
      <w:spacing w:line="220" w:lineRule="atLeast"/>
      <w:ind w:left="800" w:hanging="200"/>
    </w:pPr>
    <w:rPr>
      <w:b/>
    </w:rPr>
  </w:style>
  <w:style w:type="paragraph" w:styleId="Index5">
    <w:name w:val="index 5"/>
    <w:basedOn w:val="Normal"/>
    <w:next w:val="Normal"/>
    <w:autoRedefine/>
    <w:semiHidden/>
    <w:rsid w:val="00ED1247"/>
    <w:pPr>
      <w:spacing w:line="220" w:lineRule="atLeast"/>
      <w:ind w:left="1000" w:hanging="200"/>
    </w:pPr>
    <w:rPr>
      <w:b/>
    </w:rPr>
  </w:style>
  <w:style w:type="paragraph" w:styleId="Index6">
    <w:name w:val="index 6"/>
    <w:basedOn w:val="Normal"/>
    <w:next w:val="Normal"/>
    <w:autoRedefine/>
    <w:semiHidden/>
    <w:rsid w:val="00ED1247"/>
    <w:pPr>
      <w:spacing w:line="220" w:lineRule="atLeast"/>
      <w:ind w:left="1200" w:hanging="200"/>
    </w:pPr>
    <w:rPr>
      <w:b/>
    </w:rPr>
  </w:style>
  <w:style w:type="paragraph" w:styleId="Index7">
    <w:name w:val="index 7"/>
    <w:basedOn w:val="Normal"/>
    <w:next w:val="Normal"/>
    <w:autoRedefine/>
    <w:semiHidden/>
    <w:rsid w:val="00ED1247"/>
    <w:pPr>
      <w:spacing w:line="220" w:lineRule="atLeast"/>
      <w:ind w:left="1400" w:hanging="200"/>
    </w:pPr>
    <w:rPr>
      <w:b/>
    </w:rPr>
  </w:style>
  <w:style w:type="paragraph" w:styleId="Index8">
    <w:name w:val="index 8"/>
    <w:basedOn w:val="Normal"/>
    <w:next w:val="Normal"/>
    <w:autoRedefine/>
    <w:semiHidden/>
    <w:rsid w:val="00ED1247"/>
    <w:pPr>
      <w:spacing w:line="220" w:lineRule="atLeast"/>
      <w:ind w:left="1600" w:hanging="200"/>
    </w:pPr>
    <w:rPr>
      <w:b/>
    </w:rPr>
  </w:style>
  <w:style w:type="paragraph" w:styleId="Index9">
    <w:name w:val="index 9"/>
    <w:basedOn w:val="Normal"/>
    <w:next w:val="Normal"/>
    <w:autoRedefine/>
    <w:semiHidden/>
    <w:rsid w:val="00ED1247"/>
    <w:pPr>
      <w:spacing w:line="220" w:lineRule="atLeast"/>
      <w:ind w:left="1800" w:hanging="200"/>
    </w:pPr>
    <w:rPr>
      <w:b/>
    </w:rPr>
  </w:style>
  <w:style w:type="paragraph" w:styleId="IndexHeading">
    <w:name w:val="index heading"/>
    <w:basedOn w:val="Normal"/>
    <w:next w:val="Index1"/>
    <w:semiHidden/>
    <w:rsid w:val="00ED1247"/>
    <w:pPr>
      <w:keepNext/>
      <w:spacing w:before="400" w:after="210"/>
      <w:jc w:val="center"/>
    </w:pPr>
  </w:style>
  <w:style w:type="paragraph" w:customStyle="1" w:styleId="Introduction">
    <w:name w:val="Introduction"/>
    <w:basedOn w:val="Normal"/>
    <w:next w:val="Normal"/>
    <w:rsid w:val="00ED1247"/>
    <w:pPr>
      <w:keepNext/>
      <w:pageBreakBefore/>
      <w:tabs>
        <w:tab w:val="left" w:pos="400"/>
      </w:tabs>
      <w:suppressAutoHyphens/>
      <w:spacing w:before="960" w:after="310" w:line="310" w:lineRule="exact"/>
      <w:jc w:val="left"/>
    </w:pPr>
    <w:rPr>
      <w:b/>
      <w:sz w:val="28"/>
    </w:rPr>
  </w:style>
  <w:style w:type="paragraph" w:customStyle="1" w:styleId="ISOChange">
    <w:name w:val="ISO_Change"/>
    <w:basedOn w:val="Normal"/>
    <w:rsid w:val="00ED1247"/>
    <w:pPr>
      <w:spacing w:before="210" w:after="0" w:line="210" w:lineRule="exact"/>
      <w:jc w:val="left"/>
    </w:pPr>
    <w:rPr>
      <w:rFonts w:eastAsia="Times New Roman"/>
      <w:sz w:val="18"/>
      <w:lang w:val="en-GB" w:eastAsia="en-US"/>
    </w:rPr>
  </w:style>
  <w:style w:type="character" w:customStyle="1" w:styleId="ISOCode">
    <w:name w:val="ISOCode"/>
    <w:basedOn w:val="DefaultParagraphFont"/>
    <w:rsid w:val="00ED1247"/>
    <w:rPr>
      <w:rFonts w:ascii="Courier New" w:eastAsia="SimSun" w:hAnsi="Courier New" w:cs="Courier New"/>
      <w:b w:val="0"/>
      <w:i w:val="0"/>
      <w:sz w:val="22"/>
      <w:szCs w:val="24"/>
      <w:lang w:val="en-GB" w:eastAsia="zh-CN"/>
    </w:rPr>
  </w:style>
  <w:style w:type="paragraph" w:customStyle="1" w:styleId="lastfield">
    <w:name w:val="lastfield"/>
    <w:basedOn w:val="fields"/>
    <w:link w:val="lastfieldZchn"/>
    <w:rsid w:val="00ED1247"/>
    <w:pPr>
      <w:jc w:val="both"/>
    </w:pPr>
    <w:rPr>
      <w:rFonts w:eastAsia="Batang"/>
      <w:lang w:eastAsia="ko-KR"/>
    </w:rPr>
  </w:style>
  <w:style w:type="character" w:customStyle="1" w:styleId="lastfieldZchn">
    <w:name w:val="lastfield Zchn"/>
    <w:link w:val="lastfield"/>
    <w:rsid w:val="00ED1247"/>
    <w:rPr>
      <w:rFonts w:ascii="Cambria" w:eastAsia="Batang" w:hAnsi="Cambria" w:cs="Times New Roman"/>
      <w:lang w:val="en-GB" w:eastAsia="ko-KR"/>
    </w:rPr>
  </w:style>
  <w:style w:type="paragraph" w:customStyle="1" w:styleId="LD">
    <w:name w:val="LD"/>
    <w:rsid w:val="00ED1247"/>
    <w:pPr>
      <w:keepNext/>
      <w:keepLines/>
      <w:widowControl/>
      <w:overflowPunct w:val="0"/>
      <w:adjustRightInd w:val="0"/>
      <w:spacing w:line="180" w:lineRule="exact"/>
      <w:textAlignment w:val="baseline"/>
    </w:pPr>
    <w:rPr>
      <w:rFonts w:ascii="Courier New" w:eastAsia="Times New Roman" w:hAnsi="Courier New" w:cs="Times New Roman"/>
      <w:noProof/>
      <w:sz w:val="20"/>
      <w:szCs w:val="20"/>
      <w:lang w:val="en-GB"/>
    </w:rPr>
  </w:style>
  <w:style w:type="paragraph" w:customStyle="1" w:styleId="LightGrid-Accent31">
    <w:name w:val="Light Grid - Accent 31"/>
    <w:basedOn w:val="Normal"/>
    <w:uiPriority w:val="34"/>
    <w:qFormat/>
    <w:rsid w:val="00ED1247"/>
    <w:pPr>
      <w:ind w:left="720"/>
      <w:contextualSpacing/>
    </w:pPr>
    <w:rPr>
      <w:rFonts w:cs="Cambria"/>
      <w:lang w:val="en-GB" w:eastAsia="fr-FR"/>
    </w:rPr>
  </w:style>
  <w:style w:type="character" w:styleId="LineNumber">
    <w:name w:val="line number"/>
    <w:rsid w:val="00ED1247"/>
    <w:rPr>
      <w:noProof w:val="0"/>
      <w:lang w:val="fr-FR"/>
    </w:rPr>
  </w:style>
  <w:style w:type="paragraph" w:styleId="ListBullet2">
    <w:name w:val="List Bullet 2"/>
    <w:basedOn w:val="Normal"/>
    <w:autoRedefine/>
    <w:rsid w:val="00ED1247"/>
    <w:pPr>
      <w:numPr>
        <w:numId w:val="12"/>
      </w:numPr>
    </w:pPr>
  </w:style>
  <w:style w:type="paragraph" w:styleId="ListBullet3">
    <w:name w:val="List Bullet 3"/>
    <w:basedOn w:val="Normal"/>
    <w:autoRedefine/>
    <w:rsid w:val="00ED1247"/>
    <w:pPr>
      <w:tabs>
        <w:tab w:val="num" w:pos="926"/>
      </w:tabs>
      <w:ind w:left="926" w:hanging="360"/>
    </w:pPr>
  </w:style>
  <w:style w:type="paragraph" w:styleId="ListBullet4">
    <w:name w:val="List Bullet 4"/>
    <w:basedOn w:val="Normal"/>
    <w:autoRedefine/>
    <w:rsid w:val="00ED1247"/>
    <w:pPr>
      <w:numPr>
        <w:numId w:val="13"/>
      </w:numPr>
    </w:pPr>
  </w:style>
  <w:style w:type="paragraph" w:styleId="ListBullet5">
    <w:name w:val="List Bullet 5"/>
    <w:basedOn w:val="Normal"/>
    <w:autoRedefine/>
    <w:rsid w:val="00ED1247"/>
    <w:pPr>
      <w:numPr>
        <w:numId w:val="14"/>
      </w:numPr>
    </w:pPr>
  </w:style>
  <w:style w:type="paragraph" w:styleId="ListBullet">
    <w:name w:val="List Bullet"/>
    <w:aliases w:val="UL,Liste à puces"/>
    <w:basedOn w:val="Normal"/>
    <w:autoRedefine/>
    <w:rsid w:val="00ED1247"/>
    <w:pPr>
      <w:tabs>
        <w:tab w:val="num" w:pos="360"/>
      </w:tabs>
      <w:ind w:left="360" w:hanging="360"/>
    </w:pPr>
  </w:style>
  <w:style w:type="paragraph" w:customStyle="1" w:styleId="ListContinue1">
    <w:name w:val="List Continue 1"/>
    <w:basedOn w:val="Normal"/>
    <w:rsid w:val="00ED1247"/>
    <w:pPr>
      <w:spacing w:line="240" w:lineRule="atLeast"/>
      <w:ind w:left="403" w:hanging="403"/>
    </w:pPr>
    <w:rPr>
      <w:rFonts w:eastAsia="Times New Roman"/>
      <w:szCs w:val="22"/>
      <w:lang w:val="en-GB" w:eastAsia="en-US"/>
    </w:rPr>
  </w:style>
  <w:style w:type="paragraph" w:styleId="ListContinue">
    <w:name w:val="List Continue"/>
    <w:aliases w:val="list 1,list-1"/>
    <w:basedOn w:val="Normal"/>
    <w:rsid w:val="00ED1247"/>
    <w:pPr>
      <w:numPr>
        <w:numId w:val="15"/>
      </w:numPr>
      <w:tabs>
        <w:tab w:val="left" w:pos="400"/>
      </w:tabs>
    </w:pPr>
  </w:style>
  <w:style w:type="paragraph" w:styleId="ListContinue2">
    <w:name w:val="List Continue 2"/>
    <w:aliases w:val="list-2"/>
    <w:basedOn w:val="ListContinue"/>
    <w:rsid w:val="00ED1247"/>
    <w:pPr>
      <w:numPr>
        <w:ilvl w:val="1"/>
      </w:numPr>
      <w:tabs>
        <w:tab w:val="clear" w:pos="400"/>
        <w:tab w:val="left" w:pos="800"/>
      </w:tabs>
    </w:pPr>
  </w:style>
  <w:style w:type="paragraph" w:styleId="ListContinue3">
    <w:name w:val="List Continue 3"/>
    <w:basedOn w:val="ListContinue"/>
    <w:rsid w:val="00ED1247"/>
    <w:pPr>
      <w:numPr>
        <w:ilvl w:val="2"/>
      </w:numPr>
      <w:tabs>
        <w:tab w:val="clear" w:pos="400"/>
        <w:tab w:val="left" w:pos="1200"/>
      </w:tabs>
    </w:pPr>
  </w:style>
  <w:style w:type="paragraph" w:styleId="ListContinue4">
    <w:name w:val="List Continue 4"/>
    <w:basedOn w:val="ListContinue"/>
    <w:rsid w:val="00ED1247"/>
    <w:pPr>
      <w:numPr>
        <w:ilvl w:val="3"/>
      </w:numPr>
      <w:tabs>
        <w:tab w:val="clear" w:pos="400"/>
        <w:tab w:val="left" w:pos="1600"/>
      </w:tabs>
    </w:pPr>
  </w:style>
  <w:style w:type="paragraph" w:styleId="ListContinue5">
    <w:name w:val="List Continue 5"/>
    <w:basedOn w:val="Normal"/>
    <w:rsid w:val="00ED1247"/>
    <w:pPr>
      <w:spacing w:after="120"/>
      <w:ind w:left="1415"/>
    </w:pPr>
  </w:style>
  <w:style w:type="paragraph" w:styleId="ListNumber">
    <w:name w:val="List Number"/>
    <w:basedOn w:val="Normal"/>
    <w:rsid w:val="00ED1247"/>
    <w:pPr>
      <w:numPr>
        <w:numId w:val="16"/>
      </w:numPr>
      <w:tabs>
        <w:tab w:val="left" w:pos="400"/>
      </w:tabs>
    </w:pPr>
  </w:style>
  <w:style w:type="paragraph" w:styleId="ListNumber2">
    <w:name w:val="List Number 2"/>
    <w:basedOn w:val="Normal"/>
    <w:rsid w:val="00ED1247"/>
    <w:pPr>
      <w:numPr>
        <w:ilvl w:val="1"/>
        <w:numId w:val="16"/>
      </w:numPr>
      <w:tabs>
        <w:tab w:val="left" w:pos="800"/>
      </w:tabs>
    </w:pPr>
  </w:style>
  <w:style w:type="paragraph" w:styleId="ListNumber3">
    <w:name w:val="List Number 3"/>
    <w:basedOn w:val="Normal"/>
    <w:rsid w:val="00ED1247"/>
    <w:pPr>
      <w:numPr>
        <w:ilvl w:val="2"/>
        <w:numId w:val="16"/>
      </w:numPr>
      <w:tabs>
        <w:tab w:val="left" w:pos="1200"/>
      </w:tabs>
    </w:pPr>
  </w:style>
  <w:style w:type="paragraph" w:styleId="ListNumber4">
    <w:name w:val="List Number 4"/>
    <w:basedOn w:val="Normal"/>
    <w:rsid w:val="00ED1247"/>
    <w:pPr>
      <w:numPr>
        <w:ilvl w:val="3"/>
        <w:numId w:val="16"/>
      </w:numPr>
      <w:tabs>
        <w:tab w:val="clear" w:pos="2520"/>
        <w:tab w:val="left" w:pos="1600"/>
      </w:tabs>
    </w:pPr>
  </w:style>
  <w:style w:type="paragraph" w:styleId="ListNumber5">
    <w:name w:val="List Number 5"/>
    <w:basedOn w:val="Normal"/>
    <w:rsid w:val="00ED1247"/>
    <w:pPr>
      <w:tabs>
        <w:tab w:val="num" w:pos="1492"/>
      </w:tabs>
      <w:ind w:left="1492" w:hanging="360"/>
    </w:pPr>
  </w:style>
  <w:style w:type="paragraph" w:styleId="MacroText">
    <w:name w:val="macro"/>
    <w:link w:val="MacroTextChar"/>
    <w:semiHidden/>
    <w:rsid w:val="00ED1247"/>
    <w:pPr>
      <w:widowControl/>
      <w:tabs>
        <w:tab w:val="left" w:pos="480"/>
        <w:tab w:val="left" w:pos="960"/>
        <w:tab w:val="left" w:pos="1440"/>
        <w:tab w:val="left" w:pos="1920"/>
        <w:tab w:val="left" w:pos="2400"/>
        <w:tab w:val="left" w:pos="2880"/>
        <w:tab w:val="left" w:pos="3360"/>
        <w:tab w:val="left" w:pos="3840"/>
        <w:tab w:val="left" w:pos="4320"/>
      </w:tabs>
      <w:autoSpaceDE/>
      <w:autoSpaceDN/>
      <w:spacing w:after="240" w:line="230" w:lineRule="atLeast"/>
      <w:jc w:val="both"/>
    </w:pPr>
    <w:rPr>
      <w:rFonts w:ascii="Courier New" w:eastAsia="MS Mincho" w:hAnsi="Courier New" w:cs="Times New Roman"/>
      <w:sz w:val="20"/>
      <w:szCs w:val="20"/>
      <w:lang w:val="en-GB" w:eastAsia="ja-JP"/>
    </w:rPr>
  </w:style>
  <w:style w:type="character" w:customStyle="1" w:styleId="MacroTextChar">
    <w:name w:val="Macro Text Char"/>
    <w:basedOn w:val="DefaultParagraphFont"/>
    <w:link w:val="MacroText"/>
    <w:semiHidden/>
    <w:rsid w:val="00ED1247"/>
    <w:rPr>
      <w:rFonts w:ascii="Courier New" w:eastAsia="MS Mincho" w:hAnsi="Courier New" w:cs="Times New Roman"/>
      <w:sz w:val="20"/>
      <w:szCs w:val="20"/>
      <w:lang w:val="en-GB" w:eastAsia="ja-JP"/>
    </w:rPr>
  </w:style>
  <w:style w:type="paragraph" w:styleId="MessageHeader">
    <w:name w:val="Message Header"/>
    <w:basedOn w:val="Normal"/>
    <w:link w:val="MessageHeaderChar"/>
    <w:rsid w:val="00ED1247"/>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basedOn w:val="DefaultParagraphFont"/>
    <w:link w:val="MessageHeader"/>
    <w:rsid w:val="00ED1247"/>
    <w:rPr>
      <w:rFonts w:ascii="Cambria" w:eastAsia="MS Mincho" w:hAnsi="Cambria" w:cs="Times New Roman"/>
      <w:sz w:val="24"/>
      <w:szCs w:val="20"/>
      <w:shd w:val="pct20" w:color="auto" w:fill="auto"/>
      <w:lang w:val="de-DE" w:eastAsia="ja-JP"/>
    </w:rPr>
  </w:style>
  <w:style w:type="paragraph" w:customStyle="1" w:styleId="mnemonictablright">
    <w:name w:val="mnemonic_tabl_right"/>
    <w:basedOn w:val="Normal"/>
    <w:rsid w:val="00ED1247"/>
    <w:pPr>
      <w:numPr>
        <w:numId w:val="17"/>
      </w:numPr>
      <w:tabs>
        <w:tab w:val="clear" w:pos="720"/>
      </w:tabs>
      <w:spacing w:before="120" w:after="220" w:line="240" w:lineRule="auto"/>
    </w:pPr>
    <w:rPr>
      <w:rFonts w:ascii="Helvetica" w:eastAsia="Batang" w:hAnsi="Helvetica"/>
      <w:color w:val="000000"/>
      <w:szCs w:val="22"/>
      <w:lang w:val="en-US" w:eastAsia="en-US"/>
    </w:rPr>
  </w:style>
  <w:style w:type="paragraph" w:customStyle="1" w:styleId="MPEGHeader">
    <w:name w:val="MPEG Header"/>
    <w:next w:val="Normal"/>
    <w:rsid w:val="00ED1247"/>
    <w:pPr>
      <w:widowControl/>
      <w:numPr>
        <w:numId w:val="18"/>
      </w:numPr>
      <w:tabs>
        <w:tab w:val="clear" w:pos="737"/>
      </w:tabs>
      <w:autoSpaceDE/>
      <w:autoSpaceDN/>
      <w:spacing w:after="240"/>
      <w:jc w:val="center"/>
    </w:pPr>
    <w:rPr>
      <w:rFonts w:ascii="Times New Roman Bold" w:eastAsia="Times New Roman" w:hAnsi="Times New Roman Bold" w:cs="Times New Roman"/>
      <w:b/>
      <w:caps/>
      <w:sz w:val="28"/>
      <w:szCs w:val="28"/>
    </w:rPr>
  </w:style>
  <w:style w:type="paragraph" w:customStyle="1" w:styleId="MPEGInfo">
    <w:name w:val="MPEG Info"/>
    <w:next w:val="DocumentInfo"/>
    <w:rsid w:val="00ED1247"/>
    <w:pPr>
      <w:widowControl/>
      <w:autoSpaceDE/>
      <w:autoSpaceDN/>
      <w:spacing w:after="480"/>
      <w:jc w:val="right"/>
    </w:pPr>
    <w:rPr>
      <w:rFonts w:ascii="Times New Roman" w:eastAsia="Times New Roman" w:hAnsi="Times New Roman" w:cs="Times New Roman"/>
      <w:b/>
      <w:sz w:val="24"/>
      <w:szCs w:val="24"/>
    </w:rPr>
  </w:style>
  <w:style w:type="paragraph" w:customStyle="1" w:styleId="MPEGNumberedList">
    <w:name w:val="MPEG Numbered List"/>
    <w:basedOn w:val="Normal"/>
    <w:rsid w:val="00ED1247"/>
    <w:pPr>
      <w:spacing w:before="100" w:beforeAutospacing="1" w:afterAutospacing="1" w:line="320" w:lineRule="atLeast"/>
      <w:contextualSpacing/>
    </w:pPr>
    <w:rPr>
      <w:rFonts w:eastAsia="Times New Roman"/>
      <w:sz w:val="24"/>
      <w:szCs w:val="24"/>
      <w:lang w:val="en-US" w:eastAsia="en-US"/>
    </w:rPr>
  </w:style>
  <w:style w:type="paragraph" w:customStyle="1" w:styleId="MSDNFR">
    <w:name w:val="MSDNFR"/>
    <w:basedOn w:val="Normal"/>
    <w:next w:val="Normal"/>
    <w:rsid w:val="00ED1247"/>
    <w:pPr>
      <w:spacing w:line="220" w:lineRule="atLeast"/>
    </w:pPr>
    <w:rPr>
      <w:color w:val="0000FF"/>
    </w:rPr>
  </w:style>
  <w:style w:type="character" w:customStyle="1" w:styleId="MTEquationSection">
    <w:name w:val="MTEquationSection"/>
    <w:rsid w:val="00ED1247"/>
    <w:rPr>
      <w:vanish w:val="0"/>
      <w:color w:val="FF0000"/>
    </w:rPr>
  </w:style>
  <w:style w:type="paragraph" w:customStyle="1" w:styleId="na2">
    <w:name w:val="na2"/>
    <w:basedOn w:val="a2"/>
    <w:next w:val="Normal"/>
    <w:rsid w:val="00ED1247"/>
    <w:pPr>
      <w:numPr>
        <w:numId w:val="19"/>
      </w:numPr>
    </w:pPr>
  </w:style>
  <w:style w:type="paragraph" w:customStyle="1" w:styleId="na3">
    <w:name w:val="na3"/>
    <w:basedOn w:val="a3"/>
    <w:next w:val="Normal"/>
    <w:rsid w:val="00ED1247"/>
    <w:pPr>
      <w:numPr>
        <w:numId w:val="19"/>
      </w:numPr>
    </w:pPr>
    <w:rPr>
      <w:rFonts w:ascii="Cambria" w:eastAsia="MS Mincho" w:hAnsi="Cambria" w:cs="Times New Roman"/>
      <w:b/>
      <w:szCs w:val="20"/>
      <w:lang w:val="de-DE" w:eastAsia="ja-JP"/>
    </w:rPr>
  </w:style>
  <w:style w:type="paragraph" w:customStyle="1" w:styleId="na4">
    <w:name w:val="na4"/>
    <w:basedOn w:val="a4"/>
    <w:next w:val="Normal"/>
    <w:rsid w:val="00ED1247"/>
    <w:pPr>
      <w:numPr>
        <w:numId w:val="19"/>
      </w:numPr>
      <w:tabs>
        <w:tab w:val="left" w:pos="1060"/>
      </w:tabs>
    </w:pPr>
    <w:rPr>
      <w:rFonts w:ascii="Cambria" w:eastAsia="MS Mincho" w:hAnsi="Cambria" w:cs="Times New Roman"/>
      <w:b/>
      <w:sz w:val="20"/>
      <w:szCs w:val="20"/>
      <w:lang w:val="de-DE" w:eastAsia="ja-JP"/>
    </w:rPr>
  </w:style>
  <w:style w:type="paragraph" w:customStyle="1" w:styleId="na5">
    <w:name w:val="na5"/>
    <w:basedOn w:val="a5"/>
    <w:next w:val="Normal"/>
    <w:rsid w:val="00ED1247"/>
    <w:pPr>
      <w:numPr>
        <w:numId w:val="19"/>
      </w:numPr>
    </w:pPr>
    <w:rPr>
      <w:rFonts w:ascii="Cambria" w:eastAsia="MS Mincho" w:hAnsi="Cambria" w:cs="Times New Roman"/>
      <w:b/>
      <w:sz w:val="20"/>
      <w:szCs w:val="20"/>
      <w:lang w:val="de-DE" w:eastAsia="ja-JP"/>
    </w:rPr>
  </w:style>
  <w:style w:type="paragraph" w:customStyle="1" w:styleId="na6">
    <w:name w:val="na6"/>
    <w:basedOn w:val="a6"/>
    <w:next w:val="Normal"/>
    <w:rsid w:val="00ED1247"/>
    <w:pPr>
      <w:numPr>
        <w:numId w:val="19"/>
      </w:numPr>
    </w:pPr>
    <w:rPr>
      <w:rFonts w:ascii="Cambria" w:eastAsia="MS Mincho" w:hAnsi="Cambria" w:cs="Times New Roman"/>
      <w:b/>
      <w:sz w:val="20"/>
      <w:szCs w:val="20"/>
      <w:lang w:val="de-DE" w:eastAsia="ja-JP"/>
    </w:rPr>
  </w:style>
  <w:style w:type="paragraph" w:customStyle="1" w:styleId="NBComment">
    <w:name w:val="NBComment"/>
    <w:basedOn w:val="Normal"/>
    <w:rsid w:val="00ED1247"/>
    <w:pPr>
      <w:spacing w:after="75" w:line="240" w:lineRule="auto"/>
    </w:pPr>
    <w:rPr>
      <w:rFonts w:ascii="Times New Roman" w:eastAsia="SimSun" w:hAnsi="Times New Roman"/>
      <w:b/>
      <w:szCs w:val="22"/>
      <w:lang w:val="en-US" w:eastAsia="en-US"/>
    </w:rPr>
  </w:style>
  <w:style w:type="character" w:customStyle="1" w:styleId="ndfsyntaxelem">
    <w:name w:val="ndf_syntaxelem"/>
    <w:uiPriority w:val="1"/>
    <w:qFormat/>
    <w:rsid w:val="00ED1247"/>
    <w:rPr>
      <w:rFonts w:ascii="Courier New" w:hAnsi="Courier New" w:cs="Courier New"/>
    </w:rPr>
  </w:style>
  <w:style w:type="paragraph" w:customStyle="1" w:styleId="NF">
    <w:name w:val="NF"/>
    <w:basedOn w:val="NO"/>
    <w:rsid w:val="00ED1247"/>
    <w:pPr>
      <w:keepNext/>
      <w:spacing w:after="0"/>
      <w:ind w:left="1135" w:hanging="851"/>
    </w:pPr>
    <w:rPr>
      <w:rFonts w:ascii="Arial" w:hAnsi="Arial"/>
      <w:sz w:val="18"/>
    </w:rPr>
  </w:style>
  <w:style w:type="character" w:customStyle="1" w:styleId="NOChar">
    <w:name w:val="NO Char"/>
    <w:rsid w:val="00ED1247"/>
    <w:rPr>
      <w:noProof w:val="0"/>
      <w:lang w:val="en-GB" w:eastAsia="en-US" w:bidi="ar-SA"/>
    </w:rPr>
  </w:style>
  <w:style w:type="paragraph" w:styleId="NormalIndent">
    <w:name w:val="Normal Indent"/>
    <w:basedOn w:val="Normal"/>
    <w:rsid w:val="00ED1247"/>
    <w:pPr>
      <w:ind w:left="708"/>
    </w:pPr>
  </w:style>
  <w:style w:type="paragraph" w:customStyle="1" w:styleId="Note">
    <w:name w:val="Note"/>
    <w:basedOn w:val="Normal"/>
    <w:next w:val="Normal"/>
    <w:link w:val="NoteZchn"/>
    <w:rsid w:val="00ED1247"/>
    <w:pPr>
      <w:tabs>
        <w:tab w:val="left" w:pos="1685"/>
        <w:tab w:val="left" w:pos="2160"/>
      </w:tabs>
      <w:spacing w:line="210" w:lineRule="atLeast"/>
      <w:ind w:left="720" w:right="720"/>
    </w:pPr>
    <w:rPr>
      <w:sz w:val="18"/>
    </w:rPr>
  </w:style>
  <w:style w:type="character" w:customStyle="1" w:styleId="NoteZchn">
    <w:name w:val="Note Zchn"/>
    <w:link w:val="Note"/>
    <w:rsid w:val="00ED1247"/>
    <w:rPr>
      <w:rFonts w:ascii="Cambria" w:eastAsia="MS Mincho" w:hAnsi="Cambria" w:cs="Times New Roman"/>
      <w:sz w:val="18"/>
      <w:szCs w:val="20"/>
      <w:lang w:val="de-DE" w:eastAsia="ja-JP"/>
    </w:rPr>
  </w:style>
  <w:style w:type="character" w:customStyle="1" w:styleId="NoteChar">
    <w:name w:val="Note Char"/>
    <w:rsid w:val="00ED1247"/>
    <w:rPr>
      <w:rFonts w:ascii="Cambria" w:eastAsia="Calibri" w:hAnsi="Cambria" w:cs="Times New Roman"/>
      <w:sz w:val="20"/>
      <w:lang w:val="en-GB"/>
    </w:rPr>
  </w:style>
  <w:style w:type="paragraph" w:styleId="NoteHeading">
    <w:name w:val="Note Heading"/>
    <w:basedOn w:val="Normal"/>
    <w:next w:val="Normal"/>
    <w:link w:val="NoteHeadingChar"/>
    <w:rsid w:val="00ED1247"/>
  </w:style>
  <w:style w:type="character" w:customStyle="1" w:styleId="NoteHeadingChar">
    <w:name w:val="Note Heading Char"/>
    <w:basedOn w:val="DefaultParagraphFont"/>
    <w:link w:val="NoteHeading"/>
    <w:rsid w:val="00ED1247"/>
    <w:rPr>
      <w:rFonts w:ascii="Cambria" w:eastAsia="MS Mincho" w:hAnsi="Cambria" w:cs="Times New Roman"/>
      <w:szCs w:val="20"/>
      <w:lang w:val="de-DE" w:eastAsia="ja-JP"/>
    </w:rPr>
  </w:style>
  <w:style w:type="paragraph" w:customStyle="1" w:styleId="Noteindent">
    <w:name w:val="Note indent"/>
    <w:basedOn w:val="Note"/>
    <w:rsid w:val="00ED1247"/>
    <w:pPr>
      <w:tabs>
        <w:tab w:val="clear" w:pos="1685"/>
        <w:tab w:val="clear" w:pos="2160"/>
        <w:tab w:val="left" w:pos="1368"/>
      </w:tabs>
      <w:spacing w:line="220" w:lineRule="atLeast"/>
      <w:ind w:left="403" w:right="0"/>
    </w:pPr>
    <w:rPr>
      <w:rFonts w:eastAsia="Calibri"/>
      <w:sz w:val="20"/>
      <w:szCs w:val="22"/>
      <w:lang w:val="en-GB" w:eastAsia="en-US"/>
    </w:rPr>
  </w:style>
  <w:style w:type="paragraph" w:customStyle="1" w:styleId="NW">
    <w:name w:val="NW"/>
    <w:basedOn w:val="NO"/>
    <w:rsid w:val="00ED1247"/>
    <w:pPr>
      <w:spacing w:after="0"/>
      <w:ind w:left="1135" w:hanging="851"/>
    </w:pPr>
  </w:style>
  <w:style w:type="paragraph" w:customStyle="1" w:styleId="p2">
    <w:name w:val="p2"/>
    <w:basedOn w:val="Normal"/>
    <w:next w:val="Normal"/>
    <w:rsid w:val="00ED1247"/>
    <w:pPr>
      <w:tabs>
        <w:tab w:val="left" w:pos="560"/>
      </w:tabs>
    </w:pPr>
  </w:style>
  <w:style w:type="paragraph" w:customStyle="1" w:styleId="p3">
    <w:name w:val="p3"/>
    <w:basedOn w:val="Normal"/>
    <w:next w:val="Normal"/>
    <w:rsid w:val="00ED1247"/>
    <w:pPr>
      <w:tabs>
        <w:tab w:val="left" w:pos="720"/>
      </w:tabs>
    </w:pPr>
  </w:style>
  <w:style w:type="paragraph" w:customStyle="1" w:styleId="p4">
    <w:name w:val="p4"/>
    <w:basedOn w:val="Normal"/>
    <w:next w:val="Normal"/>
    <w:rsid w:val="00ED1247"/>
    <w:pPr>
      <w:tabs>
        <w:tab w:val="left" w:pos="1100"/>
      </w:tabs>
    </w:pPr>
  </w:style>
  <w:style w:type="paragraph" w:customStyle="1" w:styleId="p5">
    <w:name w:val="p5"/>
    <w:basedOn w:val="Normal"/>
    <w:next w:val="Normal"/>
    <w:rsid w:val="00ED1247"/>
    <w:pPr>
      <w:tabs>
        <w:tab w:val="left" w:pos="1100"/>
      </w:tabs>
    </w:pPr>
  </w:style>
  <w:style w:type="paragraph" w:customStyle="1" w:styleId="p6">
    <w:name w:val="p6"/>
    <w:basedOn w:val="Normal"/>
    <w:next w:val="Normal"/>
    <w:rsid w:val="00ED1247"/>
    <w:pPr>
      <w:tabs>
        <w:tab w:val="left" w:pos="1440"/>
      </w:tabs>
    </w:pPr>
  </w:style>
  <w:style w:type="character" w:styleId="PageNumber">
    <w:name w:val="page number"/>
    <w:rsid w:val="00ED1247"/>
    <w:rPr>
      <w:noProof w:val="0"/>
      <w:lang w:val="fr-FR"/>
    </w:rPr>
  </w:style>
  <w:style w:type="paragraph" w:customStyle="1" w:styleId="pbcopy">
    <w:name w:val="pbcopy"/>
    <w:basedOn w:val="Footer"/>
    <w:rsid w:val="00ED1247"/>
    <w:pPr>
      <w:tabs>
        <w:tab w:val="center" w:pos="4536"/>
        <w:tab w:val="right" w:pos="9072"/>
      </w:tabs>
      <w:spacing w:after="60" w:line="190" w:lineRule="exact"/>
    </w:pPr>
    <w:rPr>
      <w:rFonts w:eastAsia="Times New Roman"/>
      <w:sz w:val="16"/>
      <w:szCs w:val="22"/>
      <w:lang w:val="en-GB" w:eastAsia="en-US"/>
    </w:rPr>
  </w:style>
  <w:style w:type="paragraph" w:customStyle="1" w:styleId="pdf">
    <w:name w:val="pdf"/>
    <w:basedOn w:val="Normal"/>
    <w:rsid w:val="00ED1247"/>
    <w:pPr>
      <w:spacing w:before="100" w:after="0" w:line="190" w:lineRule="exact"/>
      <w:ind w:left="100" w:right="100"/>
    </w:pPr>
    <w:rPr>
      <w:rFonts w:eastAsia="Times New Roman"/>
      <w:sz w:val="16"/>
      <w:szCs w:val="22"/>
      <w:lang w:val="en-GB" w:eastAsia="en-US"/>
    </w:rPr>
  </w:style>
  <w:style w:type="character" w:customStyle="1" w:styleId="PLChar">
    <w:name w:val="PL Char"/>
    <w:rsid w:val="00ED1247"/>
    <w:rPr>
      <w:rFonts w:ascii="Courier New" w:hAnsi="Courier New"/>
      <w:noProof/>
      <w:sz w:val="16"/>
      <w:lang w:val="en-GB" w:eastAsia="en-US" w:bidi="ar-SA"/>
    </w:rPr>
  </w:style>
  <w:style w:type="character" w:styleId="PlaceholderText">
    <w:name w:val="Placeholder Text"/>
    <w:basedOn w:val="DefaultParagraphFont"/>
    <w:uiPriority w:val="99"/>
    <w:semiHidden/>
    <w:rsid w:val="00ED1247"/>
    <w:rPr>
      <w:color w:val="808080"/>
    </w:rPr>
  </w:style>
  <w:style w:type="paragraph" w:customStyle="1" w:styleId="pv">
    <w:name w:val="pv"/>
    <w:basedOn w:val="Normal"/>
    <w:rsid w:val="00ED1247"/>
    <w:pPr>
      <w:pBdr>
        <w:top w:val="single" w:sz="4" w:space="1" w:color="auto"/>
        <w:left w:val="single" w:sz="4" w:space="4" w:color="auto"/>
        <w:bottom w:val="single" w:sz="4" w:space="1" w:color="auto"/>
        <w:right w:val="single" w:sz="4" w:space="4" w:color="auto"/>
      </w:pBdr>
      <w:spacing w:after="230" w:line="230" w:lineRule="exact"/>
      <w:ind w:left="100" w:right="100"/>
      <w:jc w:val="center"/>
    </w:pPr>
    <w:rPr>
      <w:rFonts w:eastAsia="Times New Roman"/>
      <w:b/>
      <w:szCs w:val="22"/>
      <w:lang w:val="en-GB" w:eastAsia="en-US"/>
    </w:rPr>
  </w:style>
  <w:style w:type="paragraph" w:customStyle="1" w:styleId="Reference">
    <w:name w:val="Reference"/>
    <w:basedOn w:val="ListNumber"/>
    <w:rsid w:val="00ED1247"/>
    <w:pPr>
      <w:numPr>
        <w:numId w:val="0"/>
      </w:numPr>
      <w:tabs>
        <w:tab w:val="clear" w:pos="400"/>
        <w:tab w:val="left" w:pos="709"/>
        <w:tab w:val="num" w:pos="2432"/>
      </w:tabs>
      <w:suppressAutoHyphens/>
      <w:spacing w:after="120" w:line="240" w:lineRule="auto"/>
      <w:ind w:left="2432" w:hanging="432"/>
    </w:pPr>
    <w:rPr>
      <w:rFonts w:ascii="Times New Roman" w:hAnsi="Times New Roman"/>
      <w:sz w:val="24"/>
      <w:szCs w:val="22"/>
      <w:lang w:val="en-GB" w:eastAsia="en-US"/>
    </w:rPr>
  </w:style>
  <w:style w:type="paragraph" w:customStyle="1" w:styleId="RefNorm">
    <w:name w:val="RefNorm"/>
    <w:basedOn w:val="Normal"/>
    <w:next w:val="Normal"/>
    <w:rsid w:val="00ED1247"/>
  </w:style>
  <w:style w:type="paragraph" w:styleId="Salutation">
    <w:name w:val="Salutation"/>
    <w:basedOn w:val="Normal"/>
    <w:next w:val="Normal"/>
    <w:link w:val="SalutationChar"/>
    <w:rsid w:val="00ED1247"/>
  </w:style>
  <w:style w:type="character" w:customStyle="1" w:styleId="SalutationChar">
    <w:name w:val="Salutation Char"/>
    <w:basedOn w:val="DefaultParagraphFont"/>
    <w:link w:val="Salutation"/>
    <w:rsid w:val="00ED1247"/>
    <w:rPr>
      <w:rFonts w:ascii="Cambria" w:eastAsia="MS Mincho" w:hAnsi="Cambria" w:cs="Times New Roman"/>
      <w:szCs w:val="20"/>
      <w:lang w:val="de-DE" w:eastAsia="ja-JP"/>
    </w:rPr>
  </w:style>
  <w:style w:type="character" w:customStyle="1" w:styleId="SDLattribute">
    <w:name w:val="SDLattribute"/>
    <w:rsid w:val="00ED1247"/>
    <w:rPr>
      <w:i/>
      <w:iCs/>
      <w:noProof w:val="0"/>
      <w:lang w:val="en-GB"/>
    </w:rPr>
  </w:style>
  <w:style w:type="paragraph" w:customStyle="1" w:styleId="SDLCode">
    <w:name w:val="SDLCode"/>
    <w:basedOn w:val="Normal"/>
    <w:rsid w:val="00ED124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spacing w:after="0" w:line="240" w:lineRule="auto"/>
      <w:jc w:val="left"/>
    </w:pPr>
    <w:rPr>
      <w:rFonts w:ascii="Courier" w:eastAsia="Times New Roman" w:hAnsi="Courier"/>
      <w:szCs w:val="22"/>
      <w:lang w:val="en-GB" w:eastAsia="en-US"/>
    </w:rPr>
  </w:style>
  <w:style w:type="character" w:customStyle="1" w:styleId="SDLkeyword">
    <w:name w:val="SDLkeyword"/>
    <w:rsid w:val="00ED1247"/>
    <w:rPr>
      <w:rFonts w:ascii="Courier New" w:hAnsi="Courier New" w:cs="Courier New"/>
      <w:b/>
      <w:bCs/>
      <w:noProof w:val="0"/>
      <w:lang w:val="en-GB"/>
    </w:rPr>
  </w:style>
  <w:style w:type="paragraph" w:styleId="Signature">
    <w:name w:val="Signature"/>
    <w:basedOn w:val="Normal"/>
    <w:link w:val="SignatureChar"/>
    <w:rsid w:val="00ED1247"/>
    <w:pPr>
      <w:ind w:left="4252"/>
    </w:pPr>
  </w:style>
  <w:style w:type="character" w:customStyle="1" w:styleId="SignatureChar">
    <w:name w:val="Signature Char"/>
    <w:basedOn w:val="DefaultParagraphFont"/>
    <w:link w:val="Signature"/>
    <w:rsid w:val="00ED1247"/>
    <w:rPr>
      <w:rFonts w:ascii="Cambria" w:eastAsia="MS Mincho" w:hAnsi="Cambria" w:cs="Times New Roman"/>
      <w:szCs w:val="20"/>
      <w:lang w:val="de-DE" w:eastAsia="ja-JP"/>
    </w:rPr>
  </w:style>
  <w:style w:type="paragraph" w:customStyle="1" w:styleId="sp2">
    <w:name w:val="sp2"/>
    <w:basedOn w:val="Normal"/>
    <w:rsid w:val="00ED1247"/>
    <w:pPr>
      <w:widowControl w:val="0"/>
      <w:numPr>
        <w:numId w:val="21"/>
      </w:numPr>
      <w:tabs>
        <w:tab w:val="clear" w:pos="1800"/>
      </w:tabs>
      <w:overflowPunct w:val="0"/>
      <w:autoSpaceDE w:val="0"/>
      <w:autoSpaceDN w:val="0"/>
      <w:adjustRightInd w:val="0"/>
      <w:spacing w:after="0" w:line="240" w:lineRule="auto"/>
      <w:ind w:right="20"/>
      <w:textAlignment w:val="baseline"/>
    </w:pPr>
    <w:rPr>
      <w:rFonts w:ascii="Times New Roman" w:eastAsia="BatangChe" w:hAnsi="Times New Roman"/>
      <w:b/>
      <w:szCs w:val="22"/>
      <w:lang w:val="en-GB" w:eastAsia="en-US"/>
    </w:rPr>
  </w:style>
  <w:style w:type="paragraph" w:customStyle="1" w:styleId="sp3">
    <w:name w:val="sp3"/>
    <w:basedOn w:val="Normal"/>
    <w:rsid w:val="00ED1247"/>
    <w:pPr>
      <w:widowControl w:val="0"/>
      <w:tabs>
        <w:tab w:val="left" w:pos="2160"/>
      </w:tabs>
      <w:overflowPunct w:val="0"/>
      <w:autoSpaceDE w:val="0"/>
      <w:autoSpaceDN w:val="0"/>
      <w:adjustRightInd w:val="0"/>
      <w:spacing w:before="600" w:after="0" w:line="240" w:lineRule="auto"/>
      <w:ind w:left="2160" w:hanging="2160"/>
      <w:textAlignment w:val="baseline"/>
    </w:pPr>
    <w:rPr>
      <w:rFonts w:ascii="Times New Roman" w:eastAsia="BatangChe" w:hAnsi="Times New Roman"/>
      <w:szCs w:val="22"/>
      <w:lang w:val="en-GB" w:eastAsia="en-US"/>
    </w:rPr>
  </w:style>
  <w:style w:type="paragraph" w:customStyle="1" w:styleId="sp4">
    <w:name w:val="sp4"/>
    <w:basedOn w:val="Normal"/>
    <w:rsid w:val="00ED1247"/>
    <w:pPr>
      <w:widowControl w:val="0"/>
      <w:overflowPunct w:val="0"/>
      <w:autoSpaceDE w:val="0"/>
      <w:autoSpaceDN w:val="0"/>
      <w:adjustRightInd w:val="0"/>
      <w:spacing w:before="20" w:after="0" w:line="240" w:lineRule="auto"/>
      <w:textAlignment w:val="baseline"/>
    </w:pPr>
    <w:rPr>
      <w:rFonts w:ascii="活샦" w:eastAsia="活샦" w:hAnsi="Times New Roman"/>
      <w:szCs w:val="22"/>
      <w:lang w:val="en-GB" w:eastAsia="en-US"/>
    </w:rPr>
  </w:style>
  <w:style w:type="paragraph" w:customStyle="1" w:styleId="Special">
    <w:name w:val="Special"/>
    <w:basedOn w:val="Normal"/>
    <w:next w:val="Normal"/>
    <w:rsid w:val="00ED1247"/>
  </w:style>
  <w:style w:type="paragraph" w:customStyle="1" w:styleId="st">
    <w:name w:val="st"/>
    <w:basedOn w:val="Normal"/>
    <w:rsid w:val="00ED1247"/>
    <w:pPr>
      <w:keepNext/>
      <w:spacing w:after="0" w:line="500" w:lineRule="exact"/>
    </w:pPr>
    <w:rPr>
      <w:rFonts w:eastAsia="Times New Roman"/>
      <w:spacing w:val="5"/>
      <w:sz w:val="44"/>
      <w:szCs w:val="22"/>
      <w:lang w:val="en-GB" w:eastAsia="en-US"/>
    </w:rPr>
  </w:style>
  <w:style w:type="character" w:customStyle="1" w:styleId="stddocNumber">
    <w:name w:val="std_docNumber"/>
    <w:rsid w:val="00ED1247"/>
    <w:rPr>
      <w:rFonts w:ascii="Cambria" w:hAnsi="Cambria"/>
      <w:bdr w:val="none" w:sz="0" w:space="0" w:color="auto"/>
      <w:shd w:val="clear" w:color="auto" w:fill="F2DBDB"/>
    </w:rPr>
  </w:style>
  <w:style w:type="character" w:customStyle="1" w:styleId="stddocPartNumber">
    <w:name w:val="std_docPartNumber"/>
    <w:rsid w:val="00ED1247"/>
    <w:rPr>
      <w:rFonts w:ascii="Cambria" w:hAnsi="Cambria"/>
      <w:bdr w:val="none" w:sz="0" w:space="0" w:color="auto"/>
      <w:shd w:val="clear" w:color="auto" w:fill="EAF1DD"/>
    </w:rPr>
  </w:style>
  <w:style w:type="character" w:customStyle="1" w:styleId="stddocTitle">
    <w:name w:val="std_docTitle"/>
    <w:rsid w:val="00ED1247"/>
    <w:rPr>
      <w:rFonts w:ascii="Cambria" w:hAnsi="Cambria"/>
      <w:i/>
      <w:bdr w:val="none" w:sz="0" w:space="0" w:color="auto"/>
      <w:shd w:val="clear" w:color="auto" w:fill="FDE9D9"/>
    </w:rPr>
  </w:style>
  <w:style w:type="character" w:customStyle="1" w:styleId="stdpublisher">
    <w:name w:val="std_publisher"/>
    <w:rsid w:val="00ED1247"/>
    <w:rPr>
      <w:rFonts w:ascii="Cambria" w:hAnsi="Cambria"/>
      <w:bdr w:val="none" w:sz="0" w:space="0" w:color="auto"/>
      <w:shd w:val="clear" w:color="auto" w:fill="C6D9F1"/>
    </w:rPr>
  </w:style>
  <w:style w:type="character" w:customStyle="1" w:styleId="stdsuppl">
    <w:name w:val="std_suppl"/>
    <w:rsid w:val="00ED1247"/>
    <w:rPr>
      <w:rFonts w:ascii="Cambria" w:hAnsi="Cambria"/>
      <w:bdr w:val="none" w:sz="0" w:space="0" w:color="auto"/>
      <w:shd w:val="clear" w:color="auto" w:fill="F6FBB5"/>
    </w:rPr>
  </w:style>
  <w:style w:type="character" w:customStyle="1" w:styleId="stdyear">
    <w:name w:val="std_year"/>
    <w:rsid w:val="00ED1247"/>
    <w:rPr>
      <w:rFonts w:ascii="Cambria" w:hAnsi="Cambria"/>
      <w:bdr w:val="none" w:sz="0" w:space="0" w:color="auto"/>
      <w:shd w:val="clear" w:color="auto" w:fill="DAEEF3"/>
    </w:rPr>
  </w:style>
  <w:style w:type="paragraph" w:styleId="Subtitle">
    <w:name w:val="Subtitle"/>
    <w:basedOn w:val="Normal"/>
    <w:link w:val="SubtitleChar"/>
    <w:qFormat/>
    <w:rsid w:val="00ED1247"/>
    <w:pPr>
      <w:spacing w:after="60"/>
      <w:jc w:val="center"/>
      <w:outlineLvl w:val="1"/>
    </w:pPr>
    <w:rPr>
      <w:sz w:val="24"/>
    </w:rPr>
  </w:style>
  <w:style w:type="character" w:customStyle="1" w:styleId="SubtitleChar">
    <w:name w:val="Subtitle Char"/>
    <w:basedOn w:val="DefaultParagraphFont"/>
    <w:link w:val="Subtitle"/>
    <w:rsid w:val="00ED1247"/>
    <w:rPr>
      <w:rFonts w:ascii="Cambria" w:eastAsia="MS Mincho" w:hAnsi="Cambria" w:cs="Times New Roman"/>
      <w:sz w:val="24"/>
      <w:szCs w:val="20"/>
      <w:lang w:val="de-DE" w:eastAsia="ja-JP"/>
    </w:rPr>
  </w:style>
  <w:style w:type="paragraph" w:customStyle="1" w:styleId="Syntax">
    <w:name w:val="Syntax"/>
    <w:basedOn w:val="Normal"/>
    <w:rsid w:val="00ED1247"/>
    <w:pPr>
      <w:spacing w:after="120" w:line="240" w:lineRule="auto"/>
      <w:jc w:val="left"/>
    </w:pPr>
    <w:rPr>
      <w:rFonts w:ascii="Times" w:eastAsia="Calibri" w:hAnsi="Times"/>
      <w:sz w:val="24"/>
      <w:szCs w:val="22"/>
      <w:lang w:val="en-GB" w:eastAsia="en-US"/>
    </w:rPr>
  </w:style>
  <w:style w:type="paragraph" w:customStyle="1" w:styleId="syntaxBox">
    <w:name w:val="syntaxBox"/>
    <w:basedOn w:val="Normal"/>
    <w:rsid w:val="00ED1247"/>
    <w:pPr>
      <w:keepNext/>
      <w:keepLines/>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spacing w:after="0" w:line="240" w:lineRule="auto"/>
      <w:jc w:val="left"/>
      <w:textAlignment w:val="baseline"/>
    </w:pPr>
    <w:rPr>
      <w:rFonts w:ascii="Helvetica" w:eastAsia="BatangChe" w:hAnsi="Helvetica"/>
      <w:noProof/>
      <w:szCs w:val="22"/>
      <w:lang w:val="en-GB" w:eastAsia="en-US"/>
    </w:rPr>
  </w:style>
  <w:style w:type="paragraph" w:customStyle="1" w:styleId="Tablebody">
    <w:name w:val="Table body (+)"/>
    <w:basedOn w:val="Normal"/>
    <w:rsid w:val="00ED1247"/>
    <w:pPr>
      <w:tabs>
        <w:tab w:val="left" w:pos="397"/>
        <w:tab w:val="left" w:pos="794"/>
        <w:tab w:val="left" w:pos="1191"/>
        <w:tab w:val="left" w:pos="1588"/>
        <w:tab w:val="left" w:pos="1985"/>
        <w:tab w:val="left" w:pos="2381"/>
        <w:tab w:val="left" w:pos="2778"/>
        <w:tab w:val="left" w:pos="3175"/>
        <w:tab w:val="left" w:pos="3572"/>
        <w:tab w:val="left" w:pos="3969"/>
      </w:tabs>
      <w:spacing w:before="60" w:after="60"/>
      <w:jc w:val="left"/>
    </w:pPr>
    <w:rPr>
      <w:rFonts w:eastAsia="Calibri"/>
      <w:szCs w:val="22"/>
      <w:lang w:val="en-GB" w:eastAsia="en-US"/>
    </w:rPr>
  </w:style>
  <w:style w:type="paragraph" w:customStyle="1" w:styleId="tablecell0">
    <w:name w:val="table cell"/>
    <w:basedOn w:val="Normal"/>
    <w:rsid w:val="00ED1247"/>
    <w:pPr>
      <w:keepNext/>
      <w:keepLines/>
      <w:overflowPunct w:val="0"/>
      <w:autoSpaceDE w:val="0"/>
      <w:autoSpaceDN w:val="0"/>
      <w:adjustRightInd w:val="0"/>
      <w:spacing w:after="60" w:line="240" w:lineRule="auto"/>
      <w:textAlignment w:val="baseline"/>
    </w:pPr>
    <w:rPr>
      <w:rFonts w:ascii="Times New Roman" w:eastAsia="Times New Roman" w:hAnsi="Times New Roman"/>
      <w:szCs w:val="22"/>
      <w:lang w:val="en-GB" w:eastAsia="en-US"/>
    </w:rPr>
  </w:style>
  <w:style w:type="paragraph" w:customStyle="1" w:styleId="Tablefootnote">
    <w:name w:val="Table footnote"/>
    <w:basedOn w:val="Normal"/>
    <w:rsid w:val="00ED1247"/>
    <w:pPr>
      <w:tabs>
        <w:tab w:val="left" w:pos="340"/>
      </w:tabs>
      <w:spacing w:before="60" w:after="60" w:line="190" w:lineRule="atLeast"/>
    </w:pPr>
    <w:rPr>
      <w:sz w:val="16"/>
    </w:rPr>
  </w:style>
  <w:style w:type="table" w:styleId="TableGrid">
    <w:name w:val="Table Grid"/>
    <w:basedOn w:val="TableNormal"/>
    <w:rsid w:val="00ED1247"/>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semiHidden/>
    <w:rsid w:val="00ED1247"/>
    <w:pPr>
      <w:ind w:left="200" w:hanging="200"/>
    </w:pPr>
  </w:style>
  <w:style w:type="paragraph" w:styleId="TableofFigures">
    <w:name w:val="table of figures"/>
    <w:basedOn w:val="Normal"/>
    <w:next w:val="Normal"/>
    <w:uiPriority w:val="99"/>
    <w:rsid w:val="00ED1247"/>
    <w:pPr>
      <w:ind w:left="400" w:hanging="400"/>
    </w:pPr>
  </w:style>
  <w:style w:type="paragraph" w:customStyle="1" w:styleId="tablesyntax">
    <w:name w:val="table syntax"/>
    <w:basedOn w:val="Normal"/>
    <w:rsid w:val="00ED1247"/>
    <w:pPr>
      <w:keepNext/>
      <w:keepLines/>
      <w:numPr>
        <w:numId w:val="2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after="60" w:line="240" w:lineRule="auto"/>
      <w:ind w:right="104"/>
    </w:pPr>
    <w:rPr>
      <w:rFonts w:ascii="Times New Roman" w:eastAsia="Batang" w:hAnsi="Times New Roman"/>
      <w:szCs w:val="22"/>
      <w:lang w:val="en-GB" w:eastAsia="ko-KR"/>
    </w:rPr>
  </w:style>
  <w:style w:type="paragraph" w:customStyle="1" w:styleId="Tabletext10">
    <w:name w:val="Table text (10)"/>
    <w:basedOn w:val="Normal"/>
    <w:rsid w:val="00ED1247"/>
    <w:pPr>
      <w:spacing w:before="60" w:after="60"/>
    </w:pPr>
  </w:style>
  <w:style w:type="paragraph" w:customStyle="1" w:styleId="Tabletext7">
    <w:name w:val="Table text (7)"/>
    <w:basedOn w:val="Normal"/>
    <w:rsid w:val="00ED1247"/>
    <w:pPr>
      <w:spacing w:before="60" w:after="60" w:line="170" w:lineRule="atLeast"/>
    </w:pPr>
    <w:rPr>
      <w:sz w:val="14"/>
    </w:rPr>
  </w:style>
  <w:style w:type="paragraph" w:customStyle="1" w:styleId="Tabletext8">
    <w:name w:val="Table text (8)"/>
    <w:basedOn w:val="Normal"/>
    <w:rsid w:val="00ED1247"/>
    <w:pPr>
      <w:spacing w:before="60" w:after="60" w:line="190" w:lineRule="atLeast"/>
    </w:pPr>
    <w:rPr>
      <w:sz w:val="16"/>
    </w:rPr>
  </w:style>
  <w:style w:type="paragraph" w:customStyle="1" w:styleId="Tabletext9">
    <w:name w:val="Table text (9)"/>
    <w:basedOn w:val="Normal"/>
    <w:rsid w:val="00ED1247"/>
    <w:pPr>
      <w:spacing w:before="60" w:after="60" w:line="210" w:lineRule="atLeast"/>
    </w:pPr>
    <w:rPr>
      <w:sz w:val="18"/>
    </w:rPr>
  </w:style>
  <w:style w:type="paragraph" w:customStyle="1" w:styleId="Tabletitle">
    <w:name w:val="Table title"/>
    <w:basedOn w:val="Normal"/>
    <w:next w:val="Normal"/>
    <w:rsid w:val="00ED1247"/>
    <w:pPr>
      <w:keepNext/>
      <w:suppressAutoHyphens/>
      <w:spacing w:before="120" w:after="120" w:line="230" w:lineRule="exact"/>
      <w:jc w:val="center"/>
    </w:pPr>
    <w:rPr>
      <w:b/>
    </w:rPr>
  </w:style>
  <w:style w:type="paragraph" w:customStyle="1" w:styleId="TableCell">
    <w:name w:val="TableCell"/>
    <w:basedOn w:val="Normal"/>
    <w:rsid w:val="00ED1247"/>
    <w:pPr>
      <w:keepNext/>
      <w:keepLines/>
      <w:numPr>
        <w:ilvl w:val="2"/>
        <w:numId w:val="23"/>
      </w:numPr>
      <w:tabs>
        <w:tab w:val="clear" w:pos="720"/>
      </w:tabs>
      <w:spacing w:after="20" w:line="240" w:lineRule="auto"/>
    </w:pPr>
    <w:rPr>
      <w:rFonts w:eastAsia="Calibri"/>
      <w:szCs w:val="22"/>
      <w:lang w:val="en-GB" w:eastAsia="en-US"/>
    </w:rPr>
  </w:style>
  <w:style w:type="character" w:customStyle="1" w:styleId="TableFootNoteXref">
    <w:name w:val="TableFootNoteXref"/>
    <w:rsid w:val="00ED1247"/>
    <w:rPr>
      <w:noProof/>
      <w:position w:val="6"/>
      <w:sz w:val="14"/>
      <w:lang w:val="fr-FR"/>
    </w:rPr>
  </w:style>
  <w:style w:type="paragraph" w:customStyle="1" w:styleId="TableHeading">
    <w:name w:val="TableHeading"/>
    <w:basedOn w:val="TableCell"/>
    <w:rsid w:val="00ED1247"/>
    <w:pPr>
      <w:numPr>
        <w:ilvl w:val="0"/>
        <w:numId w:val="24"/>
      </w:numPr>
      <w:tabs>
        <w:tab w:val="clear" w:pos="1800"/>
        <w:tab w:val="num" w:pos="720"/>
      </w:tabs>
      <w:spacing w:before="60" w:after="60"/>
    </w:pPr>
    <w:rPr>
      <w:b/>
    </w:rPr>
  </w:style>
  <w:style w:type="paragraph" w:customStyle="1" w:styleId="TAL">
    <w:name w:val="TAL"/>
    <w:basedOn w:val="Normal"/>
    <w:rsid w:val="00ED1247"/>
    <w:pPr>
      <w:keepNext/>
      <w:keepLines/>
      <w:overflowPunct w:val="0"/>
      <w:autoSpaceDE w:val="0"/>
      <w:autoSpaceDN w:val="0"/>
      <w:adjustRightInd w:val="0"/>
      <w:spacing w:after="0" w:line="240" w:lineRule="auto"/>
      <w:jc w:val="left"/>
      <w:textAlignment w:val="baseline"/>
    </w:pPr>
    <w:rPr>
      <w:rFonts w:eastAsia="Times New Roman"/>
      <w:sz w:val="18"/>
      <w:szCs w:val="22"/>
      <w:lang w:val="en-GB" w:eastAsia="en-US"/>
    </w:rPr>
  </w:style>
  <w:style w:type="paragraph" w:customStyle="1" w:styleId="TAC">
    <w:name w:val="TAC"/>
    <w:basedOn w:val="TAL"/>
    <w:rsid w:val="00ED1247"/>
    <w:pPr>
      <w:jc w:val="center"/>
    </w:pPr>
  </w:style>
  <w:style w:type="paragraph" w:customStyle="1" w:styleId="TAH">
    <w:name w:val="TAH"/>
    <w:basedOn w:val="TAC"/>
    <w:rsid w:val="00ED1247"/>
    <w:rPr>
      <w:b/>
    </w:rPr>
  </w:style>
  <w:style w:type="paragraph" w:customStyle="1" w:styleId="TAJ">
    <w:name w:val="TAJ"/>
    <w:basedOn w:val="Normal"/>
    <w:rsid w:val="00ED1247"/>
    <w:pPr>
      <w:keepNext/>
      <w:keepLines/>
      <w:overflowPunct w:val="0"/>
      <w:autoSpaceDE w:val="0"/>
      <w:autoSpaceDN w:val="0"/>
      <w:adjustRightInd w:val="0"/>
      <w:spacing w:after="0" w:line="240" w:lineRule="auto"/>
      <w:textAlignment w:val="baseline"/>
    </w:pPr>
    <w:rPr>
      <w:rFonts w:eastAsia="Times New Roman"/>
      <w:sz w:val="18"/>
      <w:szCs w:val="22"/>
      <w:lang w:val="en-GB" w:eastAsia="en-US"/>
    </w:rPr>
  </w:style>
  <w:style w:type="paragraph" w:customStyle="1" w:styleId="TAN">
    <w:name w:val="TAN"/>
    <w:basedOn w:val="TAL"/>
    <w:rsid w:val="00ED1247"/>
    <w:pPr>
      <w:ind w:left="851" w:hanging="851"/>
    </w:pPr>
  </w:style>
  <w:style w:type="paragraph" w:customStyle="1" w:styleId="TAR">
    <w:name w:val="TAR"/>
    <w:basedOn w:val="TAL"/>
    <w:rsid w:val="00ED1247"/>
    <w:pPr>
      <w:jc w:val="right"/>
    </w:pPr>
  </w:style>
  <w:style w:type="paragraph" w:customStyle="1" w:styleId="Terms">
    <w:name w:val="Term(s)"/>
    <w:basedOn w:val="Normal"/>
    <w:next w:val="Definition"/>
    <w:rsid w:val="00ED1247"/>
    <w:pPr>
      <w:keepNext/>
      <w:suppressAutoHyphens/>
      <w:spacing w:after="0"/>
      <w:jc w:val="left"/>
    </w:pPr>
    <w:rPr>
      <w:b/>
    </w:rPr>
  </w:style>
  <w:style w:type="paragraph" w:customStyle="1" w:styleId="TermNum">
    <w:name w:val="TermNum"/>
    <w:basedOn w:val="Normal"/>
    <w:next w:val="Terms"/>
    <w:rsid w:val="00ED1247"/>
    <w:pPr>
      <w:keepNext/>
      <w:spacing w:after="0"/>
    </w:pPr>
    <w:rPr>
      <w:b/>
    </w:rPr>
  </w:style>
  <w:style w:type="paragraph" w:customStyle="1" w:styleId="TF">
    <w:name w:val="TF"/>
    <w:basedOn w:val="FL"/>
    <w:rsid w:val="00ED1247"/>
    <w:pPr>
      <w:keepNext w:val="0"/>
      <w:spacing w:before="0" w:after="240"/>
    </w:pPr>
  </w:style>
  <w:style w:type="paragraph" w:customStyle="1" w:styleId="TH">
    <w:name w:val="TH"/>
    <w:basedOn w:val="FL"/>
    <w:next w:val="FL"/>
    <w:rsid w:val="00ED1247"/>
  </w:style>
  <w:style w:type="paragraph" w:customStyle="1" w:styleId="TitreAuthor">
    <w:name w:val="Titre Author"/>
    <w:basedOn w:val="Normal"/>
    <w:rsid w:val="00ED1247"/>
    <w:pPr>
      <w:tabs>
        <w:tab w:val="left" w:pos="1702"/>
      </w:tabs>
      <w:spacing w:after="0" w:line="240" w:lineRule="auto"/>
    </w:pPr>
    <w:rPr>
      <w:rFonts w:ascii="Times New Roman" w:eastAsia="Calibri" w:hAnsi="Times New Roman"/>
      <w:b/>
      <w:szCs w:val="22"/>
      <w:lang w:val="en-GB" w:eastAsia="en-US"/>
    </w:rPr>
  </w:style>
  <w:style w:type="paragraph" w:styleId="TOAHeading">
    <w:name w:val="toa heading"/>
    <w:basedOn w:val="Normal"/>
    <w:next w:val="Normal"/>
    <w:semiHidden/>
    <w:rsid w:val="00ED1247"/>
    <w:pPr>
      <w:spacing w:before="120"/>
    </w:pPr>
    <w:rPr>
      <w:b/>
      <w:sz w:val="24"/>
    </w:rPr>
  </w:style>
  <w:style w:type="paragraph" w:styleId="TOC1">
    <w:name w:val="toc 1"/>
    <w:basedOn w:val="Normal"/>
    <w:next w:val="Normal"/>
    <w:uiPriority w:val="39"/>
    <w:rsid w:val="00ED1247"/>
    <w:pPr>
      <w:tabs>
        <w:tab w:val="left" w:pos="1080"/>
        <w:tab w:val="right" w:leader="dot" w:pos="9752"/>
      </w:tabs>
      <w:suppressAutoHyphens/>
      <w:spacing w:before="120" w:after="0"/>
      <w:ind w:left="1080" w:right="504" w:hanging="1080"/>
      <w:jc w:val="left"/>
    </w:pPr>
    <w:rPr>
      <w:b/>
    </w:rPr>
  </w:style>
  <w:style w:type="paragraph" w:styleId="TOC2">
    <w:name w:val="toc 2"/>
    <w:basedOn w:val="TOC1"/>
    <w:next w:val="Normal"/>
    <w:uiPriority w:val="39"/>
    <w:rsid w:val="00ED1247"/>
    <w:pPr>
      <w:spacing w:before="0"/>
    </w:pPr>
  </w:style>
  <w:style w:type="paragraph" w:styleId="TOC3">
    <w:name w:val="toc 3"/>
    <w:basedOn w:val="TOC2"/>
    <w:next w:val="Normal"/>
    <w:uiPriority w:val="39"/>
    <w:rsid w:val="00ED1247"/>
  </w:style>
  <w:style w:type="paragraph" w:styleId="TOC4">
    <w:name w:val="toc 4"/>
    <w:basedOn w:val="TOC2"/>
    <w:next w:val="Normal"/>
    <w:uiPriority w:val="39"/>
    <w:rsid w:val="00ED1247"/>
    <w:pPr>
      <w:tabs>
        <w:tab w:val="left" w:pos="1140"/>
      </w:tabs>
      <w:ind w:left="1140" w:hanging="1140"/>
    </w:pPr>
  </w:style>
  <w:style w:type="paragraph" w:styleId="TOC5">
    <w:name w:val="toc 5"/>
    <w:basedOn w:val="TOC4"/>
    <w:next w:val="Normal"/>
    <w:uiPriority w:val="39"/>
    <w:rsid w:val="00ED1247"/>
  </w:style>
  <w:style w:type="paragraph" w:styleId="TOC6">
    <w:name w:val="toc 6"/>
    <w:basedOn w:val="TOC4"/>
    <w:next w:val="Normal"/>
    <w:uiPriority w:val="39"/>
    <w:rsid w:val="00ED1247"/>
    <w:pPr>
      <w:tabs>
        <w:tab w:val="clear" w:pos="1140"/>
        <w:tab w:val="left" w:pos="1440"/>
      </w:tabs>
      <w:ind w:left="1440" w:hanging="1440"/>
    </w:pPr>
  </w:style>
  <w:style w:type="paragraph" w:styleId="TOC7">
    <w:name w:val="toc 7"/>
    <w:basedOn w:val="TOC4"/>
    <w:next w:val="Normal"/>
    <w:uiPriority w:val="39"/>
    <w:rsid w:val="00ED1247"/>
    <w:pPr>
      <w:tabs>
        <w:tab w:val="clear" w:pos="1140"/>
        <w:tab w:val="left" w:pos="1440"/>
      </w:tabs>
      <w:ind w:left="1440" w:hanging="1440"/>
    </w:pPr>
  </w:style>
  <w:style w:type="paragraph" w:styleId="TOC8">
    <w:name w:val="toc 8"/>
    <w:basedOn w:val="TOC4"/>
    <w:next w:val="Normal"/>
    <w:uiPriority w:val="39"/>
    <w:rsid w:val="00ED1247"/>
    <w:pPr>
      <w:tabs>
        <w:tab w:val="clear" w:pos="1140"/>
        <w:tab w:val="left" w:pos="1440"/>
      </w:tabs>
      <w:ind w:left="1440" w:hanging="1440"/>
    </w:pPr>
  </w:style>
  <w:style w:type="paragraph" w:styleId="TOC9">
    <w:name w:val="toc 9"/>
    <w:basedOn w:val="TOC1"/>
    <w:next w:val="Normal"/>
    <w:uiPriority w:val="39"/>
    <w:rsid w:val="00ED1247"/>
    <w:pPr>
      <w:ind w:left="0" w:firstLine="0"/>
    </w:pPr>
  </w:style>
  <w:style w:type="paragraph" w:customStyle="1" w:styleId="TOCtitle">
    <w:name w:val="TOC title"/>
    <w:basedOn w:val="Normal"/>
    <w:rsid w:val="00ED1247"/>
    <w:pPr>
      <w:tabs>
        <w:tab w:val="center" w:pos="64"/>
        <w:tab w:val="right" w:pos="8640"/>
      </w:tabs>
      <w:spacing w:after="220" w:line="240" w:lineRule="auto"/>
      <w:jc w:val="center"/>
    </w:pPr>
    <w:rPr>
      <w:rFonts w:eastAsia="Batang"/>
      <w:color w:val="000000"/>
      <w:szCs w:val="22"/>
      <w:lang w:val="en-US" w:eastAsia="en-US"/>
    </w:rPr>
  </w:style>
  <w:style w:type="paragraph" w:customStyle="1" w:styleId="TT">
    <w:name w:val="TT"/>
    <w:basedOn w:val="Heading1"/>
    <w:next w:val="Normal"/>
    <w:rsid w:val="00ED1247"/>
    <w:pPr>
      <w:keepLines/>
      <w:numPr>
        <w:numId w:val="0"/>
      </w:numPr>
      <w:pBdr>
        <w:top w:val="single" w:sz="12" w:space="3" w:color="auto"/>
      </w:pBdr>
      <w:tabs>
        <w:tab w:val="clear" w:pos="400"/>
        <w:tab w:val="clear" w:pos="560"/>
      </w:tabs>
      <w:suppressAutoHyphens w:val="0"/>
      <w:overflowPunct w:val="0"/>
      <w:autoSpaceDE w:val="0"/>
      <w:autoSpaceDN w:val="0"/>
      <w:adjustRightInd w:val="0"/>
      <w:spacing w:before="240" w:after="180" w:line="240" w:lineRule="auto"/>
      <w:ind w:left="1134" w:hanging="1134"/>
      <w:textAlignment w:val="baseline"/>
      <w:outlineLvl w:val="9"/>
    </w:pPr>
    <w:rPr>
      <w:rFonts w:eastAsia="Times New Roman"/>
      <w:b w:val="0"/>
      <w:bCs/>
      <w:sz w:val="36"/>
      <w:szCs w:val="26"/>
      <w:lang w:val="en-GB" w:eastAsia="en-US"/>
    </w:rPr>
  </w:style>
  <w:style w:type="character" w:customStyle="1" w:styleId="UnresolvedMention10">
    <w:name w:val="Unresolved Mention1"/>
    <w:uiPriority w:val="47"/>
    <w:rsid w:val="00ED1247"/>
    <w:rPr>
      <w:color w:val="808080"/>
      <w:shd w:val="clear" w:color="auto" w:fill="E6E6E6"/>
    </w:rPr>
  </w:style>
  <w:style w:type="paragraph" w:customStyle="1" w:styleId="ZA">
    <w:name w:val="ZA"/>
    <w:rsid w:val="00ED1247"/>
    <w:pPr>
      <w:framePr w:w="10206" w:h="794" w:hRule="exact" w:wrap="notBeside" w:vAnchor="page" w:hAnchor="margin" w:y="1135"/>
      <w:pBdr>
        <w:bottom w:val="single" w:sz="12" w:space="1" w:color="auto"/>
      </w:pBdr>
      <w:overflowPunct w:val="0"/>
      <w:adjustRightInd w:val="0"/>
      <w:jc w:val="right"/>
      <w:textAlignment w:val="baseline"/>
    </w:pPr>
    <w:rPr>
      <w:rFonts w:ascii="Arial" w:eastAsia="Times New Roman" w:hAnsi="Arial" w:cs="Times New Roman"/>
      <w:noProof/>
      <w:sz w:val="40"/>
      <w:szCs w:val="20"/>
      <w:lang w:val="en-GB"/>
    </w:rPr>
  </w:style>
  <w:style w:type="paragraph" w:customStyle="1" w:styleId="ZB">
    <w:name w:val="ZB"/>
    <w:rsid w:val="00ED1247"/>
    <w:pPr>
      <w:framePr w:w="10206" w:h="284" w:hRule="exact" w:wrap="notBeside" w:vAnchor="page" w:hAnchor="margin" w:y="1986"/>
      <w:overflowPunct w:val="0"/>
      <w:adjustRightInd w:val="0"/>
      <w:ind w:right="28"/>
      <w:jc w:val="right"/>
      <w:textAlignment w:val="baseline"/>
    </w:pPr>
    <w:rPr>
      <w:rFonts w:ascii="Arial" w:eastAsia="Times New Roman" w:hAnsi="Arial" w:cs="Times New Roman"/>
      <w:i/>
      <w:noProof/>
      <w:sz w:val="20"/>
      <w:szCs w:val="20"/>
      <w:lang w:val="en-GB"/>
    </w:rPr>
  </w:style>
  <w:style w:type="paragraph" w:customStyle="1" w:styleId="ZD">
    <w:name w:val="ZD"/>
    <w:rsid w:val="00ED1247"/>
    <w:pPr>
      <w:framePr w:wrap="notBeside" w:vAnchor="page" w:hAnchor="margin" w:y="15764"/>
      <w:overflowPunct w:val="0"/>
      <w:adjustRightInd w:val="0"/>
      <w:textAlignment w:val="baseline"/>
    </w:pPr>
    <w:rPr>
      <w:rFonts w:ascii="Arial" w:eastAsia="Times New Roman" w:hAnsi="Arial" w:cs="Times New Roman"/>
      <w:noProof/>
      <w:sz w:val="32"/>
      <w:szCs w:val="20"/>
      <w:lang w:val="en-GB"/>
    </w:rPr>
  </w:style>
  <w:style w:type="paragraph" w:customStyle="1" w:styleId="ZG">
    <w:name w:val="ZG"/>
    <w:rsid w:val="00ED1247"/>
    <w:pPr>
      <w:framePr w:wrap="notBeside" w:vAnchor="page" w:hAnchor="margin" w:xAlign="right" w:y="6805"/>
      <w:overflowPunct w:val="0"/>
      <w:adjustRightInd w:val="0"/>
      <w:jc w:val="right"/>
      <w:textAlignment w:val="baseline"/>
    </w:pPr>
    <w:rPr>
      <w:rFonts w:ascii="Arial" w:eastAsia="Times New Roman" w:hAnsi="Arial" w:cs="Times New Roman"/>
      <w:noProof/>
      <w:sz w:val="20"/>
      <w:szCs w:val="20"/>
      <w:lang w:val="en-GB"/>
    </w:rPr>
  </w:style>
  <w:style w:type="character" w:customStyle="1" w:styleId="ZGSM">
    <w:name w:val="ZGSM"/>
    <w:rsid w:val="00ED1247"/>
  </w:style>
  <w:style w:type="paragraph" w:customStyle="1" w:styleId="ZH">
    <w:name w:val="ZH"/>
    <w:rsid w:val="00ED1247"/>
    <w:pPr>
      <w:framePr w:wrap="notBeside" w:vAnchor="page" w:hAnchor="margin" w:xAlign="center" w:y="6805"/>
      <w:overflowPunct w:val="0"/>
      <w:adjustRightInd w:val="0"/>
      <w:textAlignment w:val="baseline"/>
    </w:pPr>
    <w:rPr>
      <w:rFonts w:ascii="Arial" w:eastAsia="Times New Roman" w:hAnsi="Arial" w:cs="Times New Roman"/>
      <w:noProof/>
      <w:sz w:val="20"/>
      <w:szCs w:val="20"/>
      <w:lang w:val="en-GB"/>
    </w:rPr>
  </w:style>
  <w:style w:type="paragraph" w:customStyle="1" w:styleId="ZT">
    <w:name w:val="ZT"/>
    <w:rsid w:val="00ED1247"/>
    <w:pPr>
      <w:framePr w:wrap="notBeside" w:hAnchor="margin" w:yAlign="center"/>
      <w:overflowPunct w:val="0"/>
      <w:adjustRightInd w:val="0"/>
      <w:spacing w:line="240" w:lineRule="atLeast"/>
      <w:jc w:val="right"/>
      <w:textAlignment w:val="baseline"/>
    </w:pPr>
    <w:rPr>
      <w:rFonts w:ascii="Arial" w:eastAsia="Times New Roman" w:hAnsi="Arial" w:cs="Times New Roman"/>
      <w:b/>
      <w:sz w:val="34"/>
      <w:szCs w:val="20"/>
      <w:lang w:val="en-GB"/>
    </w:rPr>
  </w:style>
  <w:style w:type="paragraph" w:customStyle="1" w:styleId="ZTD">
    <w:name w:val="ZTD"/>
    <w:basedOn w:val="ZB"/>
    <w:rsid w:val="00ED1247"/>
    <w:pPr>
      <w:framePr w:hRule="auto" w:wrap="notBeside" w:y="852"/>
    </w:pPr>
    <w:rPr>
      <w:i w:val="0"/>
      <w:sz w:val="40"/>
    </w:rPr>
  </w:style>
  <w:style w:type="paragraph" w:customStyle="1" w:styleId="ZU">
    <w:name w:val="ZU"/>
    <w:rsid w:val="00ED1247"/>
    <w:pPr>
      <w:framePr w:w="10206" w:wrap="notBeside" w:vAnchor="page" w:hAnchor="margin" w:y="6238"/>
      <w:pBdr>
        <w:top w:val="single" w:sz="12" w:space="1" w:color="auto"/>
      </w:pBdr>
      <w:overflowPunct w:val="0"/>
      <w:adjustRightInd w:val="0"/>
      <w:jc w:val="right"/>
      <w:textAlignment w:val="baseline"/>
    </w:pPr>
    <w:rPr>
      <w:rFonts w:ascii="Arial" w:eastAsia="Times New Roman" w:hAnsi="Arial" w:cs="Times New Roman"/>
      <w:noProof/>
      <w:sz w:val="20"/>
      <w:szCs w:val="20"/>
      <w:lang w:val="en-GB"/>
    </w:rPr>
  </w:style>
  <w:style w:type="paragraph" w:customStyle="1" w:styleId="ZV">
    <w:name w:val="ZV"/>
    <w:basedOn w:val="ZU"/>
    <w:rsid w:val="00ED1247"/>
    <w:pPr>
      <w:framePr w:wrap="notBeside" w:y="16161"/>
    </w:pPr>
  </w:style>
  <w:style w:type="paragraph" w:customStyle="1" w:styleId="zzBiblio">
    <w:name w:val="zzBiblio"/>
    <w:basedOn w:val="Normal"/>
    <w:next w:val="Bibliography1"/>
    <w:rsid w:val="00ED1247"/>
    <w:pPr>
      <w:pageBreakBefore/>
      <w:spacing w:after="760" w:line="310" w:lineRule="exact"/>
      <w:jc w:val="center"/>
    </w:pPr>
    <w:rPr>
      <w:b/>
      <w:sz w:val="28"/>
    </w:rPr>
  </w:style>
  <w:style w:type="paragraph" w:customStyle="1" w:styleId="zzContents">
    <w:name w:val="zzContents"/>
    <w:basedOn w:val="Introduction"/>
    <w:next w:val="TOC1"/>
    <w:rsid w:val="00ED1247"/>
    <w:pPr>
      <w:tabs>
        <w:tab w:val="clear" w:pos="400"/>
      </w:tabs>
    </w:pPr>
  </w:style>
  <w:style w:type="paragraph" w:customStyle="1" w:styleId="zzCopyright">
    <w:name w:val="zzCopyright"/>
    <w:basedOn w:val="Normal"/>
    <w:next w:val="Normal"/>
    <w:rsid w:val="00ED1247"/>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ED1247"/>
    <w:pPr>
      <w:spacing w:after="220"/>
      <w:jc w:val="right"/>
    </w:pPr>
    <w:rPr>
      <w:b/>
      <w:color w:val="000000"/>
      <w:sz w:val="24"/>
    </w:rPr>
  </w:style>
  <w:style w:type="paragraph" w:customStyle="1" w:styleId="zzForeword">
    <w:name w:val="zzForeword"/>
    <w:basedOn w:val="Introduction"/>
    <w:next w:val="Normal"/>
    <w:rsid w:val="00ED1247"/>
    <w:pPr>
      <w:tabs>
        <w:tab w:val="clear" w:pos="400"/>
      </w:tabs>
    </w:pPr>
    <w:rPr>
      <w:color w:val="0000FF"/>
    </w:rPr>
  </w:style>
  <w:style w:type="paragraph" w:customStyle="1" w:styleId="zzHelp">
    <w:name w:val="zzHelp"/>
    <w:basedOn w:val="Normal"/>
    <w:rsid w:val="00ED1247"/>
    <w:rPr>
      <w:color w:val="008000"/>
    </w:rPr>
  </w:style>
  <w:style w:type="paragraph" w:customStyle="1" w:styleId="zzIndex">
    <w:name w:val="zzIndex"/>
    <w:basedOn w:val="zzBiblio"/>
    <w:next w:val="IndexHeading"/>
    <w:rsid w:val="00ED1247"/>
  </w:style>
  <w:style w:type="paragraph" w:customStyle="1" w:styleId="zzLc5">
    <w:name w:val="zzLc5"/>
    <w:basedOn w:val="Normal"/>
    <w:next w:val="Normal"/>
    <w:rsid w:val="00ED1247"/>
    <w:pPr>
      <w:jc w:val="left"/>
    </w:pPr>
  </w:style>
  <w:style w:type="paragraph" w:customStyle="1" w:styleId="zzLc6">
    <w:name w:val="zzLc6"/>
    <w:basedOn w:val="Normal"/>
    <w:next w:val="Normal"/>
    <w:rsid w:val="00ED1247"/>
    <w:pPr>
      <w:jc w:val="left"/>
    </w:pPr>
  </w:style>
  <w:style w:type="paragraph" w:customStyle="1" w:styleId="zzLn5">
    <w:name w:val="zzLn5"/>
    <w:basedOn w:val="Normal"/>
    <w:next w:val="Normal"/>
    <w:rsid w:val="00ED1247"/>
    <w:pPr>
      <w:jc w:val="left"/>
    </w:pPr>
  </w:style>
  <w:style w:type="paragraph" w:customStyle="1" w:styleId="zzLn6">
    <w:name w:val="zzLn6"/>
    <w:basedOn w:val="Normal"/>
    <w:next w:val="Normal"/>
    <w:rsid w:val="00ED1247"/>
    <w:pPr>
      <w:jc w:val="left"/>
    </w:pPr>
  </w:style>
  <w:style w:type="paragraph" w:customStyle="1" w:styleId="zzSTDTitle">
    <w:name w:val="zzSTDTitle"/>
    <w:basedOn w:val="Normal"/>
    <w:next w:val="Normal"/>
    <w:rsid w:val="00ED1247"/>
    <w:pPr>
      <w:suppressAutoHyphens/>
      <w:spacing w:before="400" w:after="760" w:line="350" w:lineRule="exact"/>
      <w:jc w:val="left"/>
    </w:pPr>
    <w:rPr>
      <w:b/>
      <w:color w:val="0000FF"/>
      <w:sz w:val="32"/>
    </w:rPr>
  </w:style>
  <w:style w:type="character" w:customStyle="1" w:styleId="line">
    <w:name w:val="line"/>
    <w:basedOn w:val="DefaultParagraphFont"/>
    <w:rsid w:val="009E41B1"/>
  </w:style>
  <w:style w:type="paragraph" w:styleId="Revision">
    <w:name w:val="Revision"/>
    <w:hidden/>
    <w:uiPriority w:val="99"/>
    <w:semiHidden/>
    <w:rsid w:val="00F239B2"/>
    <w:pPr>
      <w:widowControl/>
      <w:autoSpaceDE/>
      <w:autoSpaceDN/>
    </w:pPr>
    <w:rPr>
      <w:rFonts w:ascii="Cambria" w:eastAsia="MS Mincho" w:hAnsi="Cambria" w:cs="Times New Roman"/>
      <w:szCs w:val="20"/>
      <w:lang w:val="de-DE" w:eastAsia="ja-JP"/>
    </w:rPr>
  </w:style>
  <w:style w:type="numbering" w:customStyle="1" w:styleId="CurrentList1">
    <w:name w:val="Current List1"/>
    <w:uiPriority w:val="99"/>
    <w:rsid w:val="00C25EA5"/>
    <w:pPr>
      <w:numPr>
        <w:numId w:val="46"/>
      </w:numPr>
    </w:pPr>
  </w:style>
  <w:style w:type="numbering" w:customStyle="1" w:styleId="CurrentList2">
    <w:name w:val="Current List2"/>
    <w:uiPriority w:val="99"/>
    <w:rsid w:val="001F0F8E"/>
    <w:pPr>
      <w:numPr>
        <w:numId w:val="48"/>
      </w:numPr>
    </w:pPr>
  </w:style>
  <w:style w:type="numbering" w:customStyle="1" w:styleId="CurrentList3">
    <w:name w:val="Current List3"/>
    <w:uiPriority w:val="99"/>
    <w:rsid w:val="005925D4"/>
    <w:pPr>
      <w:numPr>
        <w:numId w:val="53"/>
      </w:numPr>
    </w:pPr>
  </w:style>
  <w:style w:type="numbering" w:customStyle="1" w:styleId="CurrentList4">
    <w:name w:val="Current List4"/>
    <w:uiPriority w:val="99"/>
    <w:rsid w:val="005925D4"/>
    <w:pPr>
      <w:numPr>
        <w:numId w:val="5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12022">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964742">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389959358">
      <w:bodyDiv w:val="1"/>
      <w:marLeft w:val="0"/>
      <w:marRight w:val="0"/>
      <w:marTop w:val="0"/>
      <w:marBottom w:val="0"/>
      <w:divBdr>
        <w:top w:val="none" w:sz="0" w:space="0" w:color="auto"/>
        <w:left w:val="none" w:sz="0" w:space="0" w:color="auto"/>
        <w:bottom w:val="none" w:sz="0" w:space="0" w:color="auto"/>
        <w:right w:val="none" w:sz="0" w:space="0" w:color="auto"/>
      </w:divBdr>
    </w:div>
    <w:div w:id="390933511">
      <w:bodyDiv w:val="1"/>
      <w:marLeft w:val="0"/>
      <w:marRight w:val="0"/>
      <w:marTop w:val="0"/>
      <w:marBottom w:val="0"/>
      <w:divBdr>
        <w:top w:val="none" w:sz="0" w:space="0" w:color="auto"/>
        <w:left w:val="none" w:sz="0" w:space="0" w:color="auto"/>
        <w:bottom w:val="none" w:sz="0" w:space="0" w:color="auto"/>
        <w:right w:val="none" w:sz="0" w:space="0" w:color="auto"/>
      </w:divBdr>
    </w:div>
    <w:div w:id="422261984">
      <w:bodyDiv w:val="1"/>
      <w:marLeft w:val="0"/>
      <w:marRight w:val="0"/>
      <w:marTop w:val="0"/>
      <w:marBottom w:val="0"/>
      <w:divBdr>
        <w:top w:val="none" w:sz="0" w:space="0" w:color="auto"/>
        <w:left w:val="none" w:sz="0" w:space="0" w:color="auto"/>
        <w:bottom w:val="none" w:sz="0" w:space="0" w:color="auto"/>
        <w:right w:val="none" w:sz="0" w:space="0" w:color="auto"/>
      </w:divBdr>
    </w:div>
    <w:div w:id="447747485">
      <w:bodyDiv w:val="1"/>
      <w:marLeft w:val="0"/>
      <w:marRight w:val="0"/>
      <w:marTop w:val="0"/>
      <w:marBottom w:val="0"/>
      <w:divBdr>
        <w:top w:val="none" w:sz="0" w:space="0" w:color="auto"/>
        <w:left w:val="none" w:sz="0" w:space="0" w:color="auto"/>
        <w:bottom w:val="none" w:sz="0" w:space="0" w:color="auto"/>
        <w:right w:val="none" w:sz="0" w:space="0" w:color="auto"/>
      </w:divBdr>
    </w:div>
    <w:div w:id="613026287">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467937">
      <w:bodyDiv w:val="1"/>
      <w:marLeft w:val="0"/>
      <w:marRight w:val="0"/>
      <w:marTop w:val="0"/>
      <w:marBottom w:val="0"/>
      <w:divBdr>
        <w:top w:val="none" w:sz="0" w:space="0" w:color="auto"/>
        <w:left w:val="none" w:sz="0" w:space="0" w:color="auto"/>
        <w:bottom w:val="none" w:sz="0" w:space="0" w:color="auto"/>
        <w:right w:val="none" w:sz="0" w:space="0" w:color="auto"/>
      </w:divBdr>
    </w:div>
    <w:div w:id="898982845">
      <w:bodyDiv w:val="1"/>
      <w:marLeft w:val="0"/>
      <w:marRight w:val="0"/>
      <w:marTop w:val="0"/>
      <w:marBottom w:val="0"/>
      <w:divBdr>
        <w:top w:val="none" w:sz="0" w:space="0" w:color="auto"/>
        <w:left w:val="none" w:sz="0" w:space="0" w:color="auto"/>
        <w:bottom w:val="none" w:sz="0" w:space="0" w:color="auto"/>
        <w:right w:val="none" w:sz="0" w:space="0" w:color="auto"/>
      </w:divBdr>
    </w:div>
    <w:div w:id="1038579704">
      <w:bodyDiv w:val="1"/>
      <w:marLeft w:val="0"/>
      <w:marRight w:val="0"/>
      <w:marTop w:val="0"/>
      <w:marBottom w:val="0"/>
      <w:divBdr>
        <w:top w:val="none" w:sz="0" w:space="0" w:color="auto"/>
        <w:left w:val="none" w:sz="0" w:space="0" w:color="auto"/>
        <w:bottom w:val="none" w:sz="0" w:space="0" w:color="auto"/>
        <w:right w:val="none" w:sz="0" w:space="0" w:color="auto"/>
      </w:divBdr>
    </w:div>
    <w:div w:id="1088845015">
      <w:bodyDiv w:val="1"/>
      <w:marLeft w:val="0"/>
      <w:marRight w:val="0"/>
      <w:marTop w:val="0"/>
      <w:marBottom w:val="0"/>
      <w:divBdr>
        <w:top w:val="none" w:sz="0" w:space="0" w:color="auto"/>
        <w:left w:val="none" w:sz="0" w:space="0" w:color="auto"/>
        <w:bottom w:val="none" w:sz="0" w:space="0" w:color="auto"/>
        <w:right w:val="none" w:sz="0" w:space="0" w:color="auto"/>
      </w:divBdr>
    </w:div>
    <w:div w:id="1197036957">
      <w:bodyDiv w:val="1"/>
      <w:marLeft w:val="0"/>
      <w:marRight w:val="0"/>
      <w:marTop w:val="0"/>
      <w:marBottom w:val="0"/>
      <w:divBdr>
        <w:top w:val="none" w:sz="0" w:space="0" w:color="auto"/>
        <w:left w:val="none" w:sz="0" w:space="0" w:color="auto"/>
        <w:bottom w:val="none" w:sz="0" w:space="0" w:color="auto"/>
        <w:right w:val="none" w:sz="0" w:space="0" w:color="auto"/>
      </w:divBdr>
    </w:div>
    <w:div w:id="1329599696">
      <w:bodyDiv w:val="1"/>
      <w:marLeft w:val="0"/>
      <w:marRight w:val="0"/>
      <w:marTop w:val="0"/>
      <w:marBottom w:val="0"/>
      <w:divBdr>
        <w:top w:val="none" w:sz="0" w:space="0" w:color="auto"/>
        <w:left w:val="none" w:sz="0" w:space="0" w:color="auto"/>
        <w:bottom w:val="none" w:sz="0" w:space="0" w:color="auto"/>
        <w:right w:val="none" w:sz="0" w:space="0" w:color="auto"/>
      </w:divBdr>
    </w:div>
    <w:div w:id="1389375625">
      <w:bodyDiv w:val="1"/>
      <w:marLeft w:val="0"/>
      <w:marRight w:val="0"/>
      <w:marTop w:val="0"/>
      <w:marBottom w:val="0"/>
      <w:divBdr>
        <w:top w:val="none" w:sz="0" w:space="0" w:color="auto"/>
        <w:left w:val="none" w:sz="0" w:space="0" w:color="auto"/>
        <w:bottom w:val="none" w:sz="0" w:space="0" w:color="auto"/>
        <w:right w:val="none" w:sz="0" w:space="0" w:color="auto"/>
      </w:divBdr>
    </w:div>
    <w:div w:id="1443721933">
      <w:bodyDiv w:val="1"/>
      <w:marLeft w:val="0"/>
      <w:marRight w:val="0"/>
      <w:marTop w:val="0"/>
      <w:marBottom w:val="0"/>
      <w:divBdr>
        <w:top w:val="none" w:sz="0" w:space="0" w:color="auto"/>
        <w:left w:val="none" w:sz="0" w:space="0" w:color="auto"/>
        <w:bottom w:val="none" w:sz="0" w:space="0" w:color="auto"/>
        <w:right w:val="none" w:sz="0" w:space="0" w:color="auto"/>
      </w:divBdr>
    </w:div>
    <w:div w:id="1494569524">
      <w:bodyDiv w:val="1"/>
      <w:marLeft w:val="0"/>
      <w:marRight w:val="0"/>
      <w:marTop w:val="0"/>
      <w:marBottom w:val="0"/>
      <w:divBdr>
        <w:top w:val="none" w:sz="0" w:space="0" w:color="auto"/>
        <w:left w:val="none" w:sz="0" w:space="0" w:color="auto"/>
        <w:bottom w:val="none" w:sz="0" w:space="0" w:color="auto"/>
        <w:right w:val="none" w:sz="0" w:space="0" w:color="auto"/>
      </w:divBdr>
    </w:div>
    <w:div w:id="1566068407">
      <w:bodyDiv w:val="1"/>
      <w:marLeft w:val="0"/>
      <w:marRight w:val="0"/>
      <w:marTop w:val="0"/>
      <w:marBottom w:val="0"/>
      <w:divBdr>
        <w:top w:val="none" w:sz="0" w:space="0" w:color="auto"/>
        <w:left w:val="none" w:sz="0" w:space="0" w:color="auto"/>
        <w:bottom w:val="none" w:sz="0" w:space="0" w:color="auto"/>
        <w:right w:val="none" w:sz="0" w:space="0" w:color="auto"/>
      </w:divBdr>
    </w:div>
    <w:div w:id="1592615349">
      <w:bodyDiv w:val="1"/>
      <w:marLeft w:val="0"/>
      <w:marRight w:val="0"/>
      <w:marTop w:val="0"/>
      <w:marBottom w:val="0"/>
      <w:divBdr>
        <w:top w:val="none" w:sz="0" w:space="0" w:color="auto"/>
        <w:left w:val="none" w:sz="0" w:space="0" w:color="auto"/>
        <w:bottom w:val="none" w:sz="0" w:space="0" w:color="auto"/>
        <w:right w:val="none" w:sz="0" w:space="0" w:color="auto"/>
      </w:divBdr>
    </w:div>
    <w:div w:id="1629820845">
      <w:bodyDiv w:val="1"/>
      <w:marLeft w:val="0"/>
      <w:marRight w:val="0"/>
      <w:marTop w:val="0"/>
      <w:marBottom w:val="0"/>
      <w:divBdr>
        <w:top w:val="none" w:sz="0" w:space="0" w:color="auto"/>
        <w:left w:val="none" w:sz="0" w:space="0" w:color="auto"/>
        <w:bottom w:val="none" w:sz="0" w:space="0" w:color="auto"/>
        <w:right w:val="none" w:sz="0" w:space="0" w:color="auto"/>
      </w:divBdr>
    </w:div>
    <w:div w:id="1714235489">
      <w:bodyDiv w:val="1"/>
      <w:marLeft w:val="0"/>
      <w:marRight w:val="0"/>
      <w:marTop w:val="0"/>
      <w:marBottom w:val="0"/>
      <w:divBdr>
        <w:top w:val="none" w:sz="0" w:space="0" w:color="auto"/>
        <w:left w:val="none" w:sz="0" w:space="0" w:color="auto"/>
        <w:bottom w:val="none" w:sz="0" w:space="0" w:color="auto"/>
        <w:right w:val="none" w:sz="0" w:space="0" w:color="auto"/>
      </w:divBdr>
    </w:div>
    <w:div w:id="1714579448">
      <w:bodyDiv w:val="1"/>
      <w:marLeft w:val="0"/>
      <w:marRight w:val="0"/>
      <w:marTop w:val="0"/>
      <w:marBottom w:val="0"/>
      <w:divBdr>
        <w:top w:val="none" w:sz="0" w:space="0" w:color="auto"/>
        <w:left w:val="none" w:sz="0" w:space="0" w:color="auto"/>
        <w:bottom w:val="none" w:sz="0" w:space="0" w:color="auto"/>
        <w:right w:val="none" w:sz="0" w:space="0" w:color="auto"/>
      </w:divBdr>
    </w:div>
    <w:div w:id="1818718257">
      <w:bodyDiv w:val="1"/>
      <w:marLeft w:val="0"/>
      <w:marRight w:val="0"/>
      <w:marTop w:val="0"/>
      <w:marBottom w:val="0"/>
      <w:divBdr>
        <w:top w:val="none" w:sz="0" w:space="0" w:color="auto"/>
        <w:left w:val="none" w:sz="0" w:space="0" w:color="auto"/>
        <w:bottom w:val="none" w:sz="0" w:space="0" w:color="auto"/>
        <w:right w:val="none" w:sz="0" w:space="0" w:color="auto"/>
      </w:divBdr>
    </w:div>
    <w:div w:id="1857191564">
      <w:bodyDiv w:val="1"/>
      <w:marLeft w:val="0"/>
      <w:marRight w:val="0"/>
      <w:marTop w:val="0"/>
      <w:marBottom w:val="0"/>
      <w:divBdr>
        <w:top w:val="none" w:sz="0" w:space="0" w:color="auto"/>
        <w:left w:val="none" w:sz="0" w:space="0" w:color="auto"/>
        <w:bottom w:val="none" w:sz="0" w:space="0" w:color="auto"/>
        <w:right w:val="none" w:sz="0" w:space="0" w:color="auto"/>
      </w:divBdr>
    </w:div>
    <w:div w:id="1968050121">
      <w:bodyDiv w:val="1"/>
      <w:marLeft w:val="0"/>
      <w:marRight w:val="0"/>
      <w:marTop w:val="0"/>
      <w:marBottom w:val="0"/>
      <w:divBdr>
        <w:top w:val="none" w:sz="0" w:space="0" w:color="auto"/>
        <w:left w:val="none" w:sz="0" w:space="0" w:color="auto"/>
        <w:bottom w:val="none" w:sz="0" w:space="0" w:color="auto"/>
        <w:right w:val="none" w:sz="0" w:space="0" w:color="auto"/>
      </w:divBdr>
    </w:div>
    <w:div w:id="2021734241">
      <w:bodyDiv w:val="1"/>
      <w:marLeft w:val="0"/>
      <w:marRight w:val="0"/>
      <w:marTop w:val="0"/>
      <w:marBottom w:val="0"/>
      <w:divBdr>
        <w:top w:val="none" w:sz="0" w:space="0" w:color="auto"/>
        <w:left w:val="none" w:sz="0" w:space="0" w:color="auto"/>
        <w:bottom w:val="none" w:sz="0" w:space="0" w:color="auto"/>
        <w:right w:val="none" w:sz="0" w:space="0" w:color="auto"/>
      </w:divBdr>
    </w:div>
    <w:div w:id="2113015126">
      <w:bodyDiv w:val="1"/>
      <w:marLeft w:val="0"/>
      <w:marRight w:val="0"/>
      <w:marTop w:val="0"/>
      <w:marBottom w:val="0"/>
      <w:divBdr>
        <w:top w:val="none" w:sz="0" w:space="0" w:color="auto"/>
        <w:left w:val="none" w:sz="0" w:space="0" w:color="auto"/>
        <w:bottom w:val="none" w:sz="0" w:space="0" w:color="auto"/>
        <w:right w:val="none" w:sz="0" w:space="0" w:color="auto"/>
      </w:divBdr>
    </w:div>
    <w:div w:id="21132804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eader" Target="header3.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EAC709-EA20-4A3C-AC7E-CEFD68B8A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44</Pages>
  <Words>14895</Words>
  <Characters>84902</Characters>
  <Application>Microsoft Office Word</Application>
  <DocSecurity>0</DocSecurity>
  <Lines>707</Lines>
  <Paragraphs>199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Text of CDAM ISO/IEC 14496-12:2021 AMD 1 Improved brand documentation and other improvements</vt:lpstr>
      <vt:lpstr/>
    </vt:vector>
  </TitlesOfParts>
  <Manager/>
  <Company/>
  <LinksUpToDate>false</LinksUpToDate>
  <CharactersWithSpaces>99598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 of CDAM ISO/IEC 14496-12:2021 AMD 1 Improved brand documentation and other improvements</dc:title>
  <dc:subject/>
  <dc:creator>David Singer</dc:creator>
  <cp:keywords/>
  <dc:description/>
  <cp:lastModifiedBy>David Singer</cp:lastModifiedBy>
  <cp:revision>12</cp:revision>
  <dcterms:created xsi:type="dcterms:W3CDTF">2022-02-21T22:42:00Z</dcterms:created>
  <dcterms:modified xsi:type="dcterms:W3CDTF">2022-02-22T16:22:00Z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0471</vt:lpwstr>
  </property>
  <property fmtid="{D5CDD505-2E9C-101B-9397-08002B2CF9AE}" pid="3" name="MDMSNumber">
    <vt:lpwstr>21187</vt:lpwstr>
  </property>
</Properties>
</file>