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67D657" w14:textId="4C1CF4D7" w:rsidR="00CB798F" w:rsidRPr="00C955C7" w:rsidRDefault="00E843CE" w:rsidP="00385C5D">
      <w:pPr>
        <w:pStyle w:val="Title"/>
        <w:tabs>
          <w:tab w:val="left" w:pos="4589"/>
        </w:tabs>
        <w:jc w:val="right"/>
        <w:rPr>
          <w:sz w:val="28"/>
          <w:szCs w:val="28"/>
          <w:u w:val="none"/>
          <w:lang w:val="en-GB"/>
        </w:rPr>
      </w:pPr>
      <w:r w:rsidRPr="00C955C7">
        <w:rPr>
          <w:rFonts w:eastAsiaTheme="minorHAnsi"/>
          <w:noProof/>
          <w:lang w:val="en-GB"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C955C7">
        <w:rPr>
          <w:w w:val="115"/>
          <w:sz w:val="28"/>
          <w:szCs w:val="28"/>
          <w:u w:val="thick"/>
          <w:lang w:val="en-GB"/>
        </w:rPr>
        <w:t>ISO/IEC JTC 1/SC</w:t>
      </w:r>
      <w:r w:rsidR="004E45B6" w:rsidRPr="00C955C7">
        <w:rPr>
          <w:spacing w:val="-25"/>
          <w:w w:val="115"/>
          <w:sz w:val="28"/>
          <w:szCs w:val="28"/>
          <w:u w:val="thick"/>
          <w:lang w:val="en-GB"/>
        </w:rPr>
        <w:t xml:space="preserve"> </w:t>
      </w:r>
      <w:r w:rsidR="004E45B6" w:rsidRPr="00C955C7">
        <w:rPr>
          <w:w w:val="115"/>
          <w:sz w:val="28"/>
          <w:szCs w:val="28"/>
          <w:u w:val="thick"/>
          <w:lang w:val="en-GB"/>
        </w:rPr>
        <w:t>29/</w:t>
      </w:r>
      <w:r w:rsidR="00540DEA" w:rsidRPr="00C955C7">
        <w:rPr>
          <w:w w:val="115"/>
          <w:sz w:val="28"/>
          <w:szCs w:val="28"/>
          <w:u w:val="thick"/>
          <w:lang w:val="en-GB"/>
        </w:rPr>
        <w:t>WG 03</w:t>
      </w:r>
      <w:r w:rsidR="00263789" w:rsidRPr="00C955C7">
        <w:rPr>
          <w:w w:val="115"/>
          <w:sz w:val="28"/>
          <w:szCs w:val="28"/>
          <w:u w:val="thick"/>
          <w:lang w:val="en-GB"/>
        </w:rPr>
        <w:t xml:space="preserve"> </w:t>
      </w:r>
      <w:r w:rsidR="004E45B6" w:rsidRPr="00C955C7">
        <w:rPr>
          <w:w w:val="115"/>
          <w:sz w:val="48"/>
          <w:szCs w:val="48"/>
          <w:u w:val="thick"/>
          <w:lang w:val="en-GB"/>
        </w:rPr>
        <w:t>N</w:t>
      </w:r>
      <w:r w:rsidR="004C352E" w:rsidRPr="00B13678">
        <w:rPr>
          <w:spacing w:val="28"/>
          <w:w w:val="115"/>
          <w:sz w:val="48"/>
          <w:szCs w:val="48"/>
          <w:u w:val="thick"/>
          <w:lang w:val="en-GB"/>
        </w:rPr>
        <w:fldChar w:fldCharType="begin"/>
      </w:r>
      <w:r w:rsidR="004C352E" w:rsidRPr="00B13678">
        <w:rPr>
          <w:spacing w:val="28"/>
          <w:w w:val="115"/>
          <w:sz w:val="48"/>
          <w:szCs w:val="48"/>
          <w:u w:val="thick"/>
          <w:lang w:val="en-GB"/>
        </w:rPr>
        <w:instrText xml:space="preserve"> DOCPROPERTY "WGNumber" \* MERGEFORMAT </w:instrText>
      </w:r>
      <w:r w:rsidR="004C352E" w:rsidRPr="00B13678">
        <w:rPr>
          <w:spacing w:val="28"/>
          <w:w w:val="115"/>
          <w:sz w:val="48"/>
          <w:szCs w:val="48"/>
          <w:u w:val="thick"/>
          <w:lang w:val="en-GB"/>
        </w:rPr>
        <w:fldChar w:fldCharType="separate"/>
      </w:r>
      <w:ins w:id="0" w:author="Dimitri Podborski" w:date="2022-01-21T17:45:00Z">
        <w:r w:rsidR="008C473E">
          <w:rPr>
            <w:spacing w:val="28"/>
            <w:w w:val="115"/>
            <w:sz w:val="48"/>
            <w:szCs w:val="48"/>
            <w:u w:val="thick"/>
            <w:lang w:val="en-GB"/>
          </w:rPr>
          <w:t>0470</w:t>
        </w:r>
      </w:ins>
      <w:r w:rsidR="004C352E" w:rsidRPr="00B13678">
        <w:rPr>
          <w:spacing w:val="28"/>
          <w:w w:val="115"/>
          <w:sz w:val="48"/>
          <w:szCs w:val="48"/>
          <w:u w:val="thick"/>
          <w:lang w:val="en-GB"/>
        </w:rPr>
        <w:fldChar w:fldCharType="end"/>
      </w:r>
    </w:p>
    <w:p w14:paraId="7296C136" w14:textId="33B9E07C" w:rsidR="00CB798F" w:rsidRPr="00C955C7" w:rsidRDefault="00CB798F">
      <w:pPr>
        <w:rPr>
          <w:b/>
          <w:sz w:val="20"/>
          <w:lang w:val="en-GB"/>
        </w:rPr>
      </w:pPr>
    </w:p>
    <w:p w14:paraId="55F7DB2C" w14:textId="25F357F6" w:rsidR="00CB798F" w:rsidRPr="00C955C7" w:rsidRDefault="00E843CE">
      <w:pPr>
        <w:spacing w:before="3"/>
        <w:rPr>
          <w:b/>
          <w:sz w:val="23"/>
          <w:lang w:val="en-GB"/>
        </w:rPr>
      </w:pPr>
      <w:r w:rsidRPr="00C955C7">
        <w:rPr>
          <w:noProof/>
          <w:lang w:val="en-GB"/>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" filled="f" strokeweight=".27094mm">
                <v:textbox inset="0,0,0,0">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v:textbox>
                <w10:wrap type="topAndBottom" anchorx="page"/>
              </v:shape>
            </w:pict>
          </mc:Fallback>
        </mc:AlternateContent>
      </w:r>
    </w:p>
    <w:p w14:paraId="2ED29448" w14:textId="439B0530" w:rsidR="00CB798F" w:rsidRPr="00C955C7" w:rsidRDefault="004E45B6" w:rsidP="00D60930">
      <w:pPr>
        <w:tabs>
          <w:tab w:val="left" w:pos="3099"/>
        </w:tabs>
        <w:spacing w:before="240" w:line="240" w:lineRule="auto"/>
        <w:ind w:left="104"/>
        <w:rPr>
          <w:snapToGrid w:val="0"/>
          <w:lang w:val="en-GB"/>
        </w:rPr>
      </w:pPr>
      <w:r w:rsidRPr="00C955C7">
        <w:rPr>
          <w:b/>
          <w:snapToGrid w:val="0"/>
          <w:lang w:val="en-GB"/>
        </w:rPr>
        <w:t>Document</w:t>
      </w:r>
      <w:r w:rsidRPr="00C955C7">
        <w:rPr>
          <w:b/>
          <w:snapToGrid w:val="0"/>
          <w:spacing w:val="14"/>
          <w:lang w:val="en-GB"/>
        </w:rPr>
        <w:t xml:space="preserve"> </w:t>
      </w:r>
      <w:r w:rsidRPr="00C955C7">
        <w:rPr>
          <w:b/>
          <w:snapToGrid w:val="0"/>
          <w:lang w:val="en-GB"/>
        </w:rPr>
        <w:t>type:</w:t>
      </w:r>
      <w:r w:rsidRPr="00C955C7">
        <w:rPr>
          <w:snapToGrid w:val="0"/>
          <w:lang w:val="en-GB"/>
        </w:rPr>
        <w:tab/>
      </w:r>
      <w:r w:rsidR="00385C5D" w:rsidRPr="00C955C7">
        <w:rPr>
          <w:snapToGrid w:val="0"/>
          <w:lang w:val="en-GB"/>
        </w:rPr>
        <w:t>Output Document</w:t>
      </w:r>
    </w:p>
    <w:p w14:paraId="19E086F8" w14:textId="5ED85017" w:rsidR="00CB798F" w:rsidRPr="00C955C7" w:rsidRDefault="004E45B6" w:rsidP="00D60930">
      <w:pPr>
        <w:pStyle w:val="BodyText"/>
        <w:tabs>
          <w:tab w:val="left" w:pos="3099"/>
        </w:tabs>
        <w:spacing w:before="240" w:line="240" w:lineRule="auto"/>
        <w:ind w:left="3099" w:right="214" w:hanging="2996"/>
        <w:rPr>
          <w:snapToGrid w:val="0"/>
          <w:lang w:val="en-GB"/>
        </w:rPr>
      </w:pPr>
      <w:r w:rsidRPr="00C955C7">
        <w:rPr>
          <w:b/>
          <w:snapToGrid w:val="0"/>
          <w:lang w:val="en-GB"/>
        </w:rPr>
        <w:t>Title:</w:t>
      </w:r>
      <w:r w:rsidRPr="00C955C7">
        <w:rPr>
          <w:snapToGrid w:val="0"/>
          <w:lang w:val="en-GB"/>
        </w:rPr>
        <w:tab/>
      </w:r>
      <w:r w:rsidR="004C352E" w:rsidRPr="00B13678">
        <w:rPr>
          <w:snapToGrid w:val="0"/>
          <w:lang w:val="en-GB"/>
        </w:rPr>
        <w:fldChar w:fldCharType="begin"/>
      </w:r>
      <w:r w:rsidR="004C352E" w:rsidRPr="00B13678">
        <w:rPr>
          <w:snapToGrid w:val="0"/>
          <w:lang w:val="en-GB"/>
        </w:rPr>
        <w:instrText xml:space="preserve"> TITLE  \* MERGEFORMAT </w:instrText>
      </w:r>
      <w:r w:rsidR="004C352E" w:rsidRPr="00B13678">
        <w:rPr>
          <w:snapToGrid w:val="0"/>
          <w:lang w:val="en-GB"/>
        </w:rPr>
        <w:fldChar w:fldCharType="separate"/>
      </w:r>
      <w:r w:rsidR="00A871B8">
        <w:rPr>
          <w:snapToGrid w:val="0"/>
          <w:lang w:val="en-GB"/>
        </w:rPr>
        <w:t>WD of ISO/IEC 23090-26 Conformance and Reference Software for Carriage of Geometry-based Point Cloud Compression Data</w:t>
      </w:r>
      <w:r w:rsidR="004C352E" w:rsidRPr="00B13678">
        <w:rPr>
          <w:snapToGrid w:val="0"/>
          <w:lang w:val="en-GB"/>
        </w:rPr>
        <w:fldChar w:fldCharType="end"/>
      </w:r>
    </w:p>
    <w:p w14:paraId="5C1A346D" w14:textId="189819F4" w:rsidR="00FF2653" w:rsidRPr="00C955C7" w:rsidRDefault="00FF2653" w:rsidP="00D60930">
      <w:pPr>
        <w:pStyle w:val="BodyText"/>
        <w:tabs>
          <w:tab w:val="left" w:pos="3099"/>
        </w:tabs>
        <w:spacing w:before="240" w:line="240" w:lineRule="auto"/>
        <w:ind w:left="3099" w:right="214" w:hanging="2996"/>
        <w:rPr>
          <w:snapToGrid w:val="0"/>
          <w:lang w:val="en-GB"/>
        </w:rPr>
      </w:pPr>
      <w:r w:rsidRPr="00C955C7">
        <w:rPr>
          <w:b/>
          <w:snapToGrid w:val="0"/>
          <w:lang w:val="en-GB"/>
        </w:rPr>
        <w:t>Status:</w:t>
      </w:r>
      <w:r w:rsidRPr="00C955C7">
        <w:rPr>
          <w:snapToGrid w:val="0"/>
          <w:lang w:val="en-GB"/>
        </w:rPr>
        <w:tab/>
      </w:r>
      <w:r w:rsidR="00385C5D" w:rsidRPr="00C955C7">
        <w:rPr>
          <w:snapToGrid w:val="0"/>
          <w:lang w:val="en-GB"/>
        </w:rPr>
        <w:t>Approved</w:t>
      </w:r>
    </w:p>
    <w:p w14:paraId="1718C661" w14:textId="62E76AA6" w:rsidR="00CB798F" w:rsidRPr="00C955C7" w:rsidRDefault="004E45B6" w:rsidP="00D60930">
      <w:pPr>
        <w:tabs>
          <w:tab w:val="left" w:pos="3099"/>
        </w:tabs>
        <w:spacing w:before="240" w:line="240" w:lineRule="auto"/>
        <w:ind w:left="104"/>
        <w:rPr>
          <w:snapToGrid w:val="0"/>
          <w:lang w:val="en-GB"/>
        </w:rPr>
      </w:pPr>
      <w:r w:rsidRPr="00B13678">
        <w:rPr>
          <w:b/>
          <w:snapToGrid w:val="0"/>
          <w:lang w:val="en-GB"/>
        </w:rPr>
        <w:t>Date</w:t>
      </w:r>
      <w:r w:rsidRPr="00B13678">
        <w:rPr>
          <w:b/>
          <w:snapToGrid w:val="0"/>
          <w:spacing w:val="-16"/>
          <w:lang w:val="en-GB"/>
        </w:rPr>
        <w:t xml:space="preserve"> </w:t>
      </w:r>
      <w:r w:rsidRPr="00B13678">
        <w:rPr>
          <w:b/>
          <w:snapToGrid w:val="0"/>
          <w:lang w:val="en-GB"/>
        </w:rPr>
        <w:t>of</w:t>
      </w:r>
      <w:r w:rsidRPr="00B13678">
        <w:rPr>
          <w:b/>
          <w:snapToGrid w:val="0"/>
          <w:spacing w:val="-16"/>
          <w:lang w:val="en-GB"/>
        </w:rPr>
        <w:t xml:space="preserve"> </w:t>
      </w:r>
      <w:r w:rsidRPr="00B13678">
        <w:rPr>
          <w:b/>
          <w:snapToGrid w:val="0"/>
          <w:lang w:val="en-GB"/>
        </w:rPr>
        <w:t>document:</w:t>
      </w:r>
      <w:r w:rsidRPr="00B13678">
        <w:rPr>
          <w:snapToGrid w:val="0"/>
          <w:lang w:val="en-GB"/>
        </w:rPr>
        <w:tab/>
      </w:r>
      <w:r w:rsidR="00C955C7" w:rsidRPr="00B13678">
        <w:rPr>
          <w:snapToGrid w:val="0"/>
          <w:lang w:val="en-GB"/>
        </w:rPr>
        <w:fldChar w:fldCharType="begin"/>
      </w:r>
      <w:r w:rsidR="00C955C7" w:rsidRPr="00B13678">
        <w:rPr>
          <w:snapToGrid w:val="0"/>
          <w:lang w:val="en-GB"/>
        </w:rPr>
        <w:instrText xml:space="preserve"> SAVEDATE  \@ "yyyy-MM-dd" </w:instrText>
      </w:r>
      <w:r w:rsidR="00C955C7" w:rsidRPr="00B13678">
        <w:rPr>
          <w:snapToGrid w:val="0"/>
          <w:lang w:val="en-GB"/>
        </w:rPr>
        <w:fldChar w:fldCharType="separate"/>
      </w:r>
      <w:ins w:id="1" w:author="Youngkwon Lim" w:date="2022-01-23T20:45:00Z">
        <w:r w:rsidR="00CB6766">
          <w:rPr>
            <w:noProof/>
            <w:snapToGrid w:val="0"/>
            <w:lang w:val="en-GB"/>
          </w:rPr>
          <w:t>2022-01-21</w:t>
        </w:r>
      </w:ins>
      <w:r w:rsidR="00C955C7" w:rsidRPr="00B13678">
        <w:rPr>
          <w:snapToGrid w:val="0"/>
          <w:lang w:val="en-GB"/>
        </w:rPr>
        <w:fldChar w:fldCharType="end"/>
      </w:r>
    </w:p>
    <w:p w14:paraId="254323E8" w14:textId="322B67C3" w:rsidR="00CB798F" w:rsidRPr="00C955C7" w:rsidRDefault="004E45B6" w:rsidP="00D60930">
      <w:pPr>
        <w:tabs>
          <w:tab w:val="left" w:pos="3099"/>
        </w:tabs>
        <w:spacing w:before="240" w:line="240" w:lineRule="auto"/>
        <w:ind w:left="104"/>
        <w:rPr>
          <w:snapToGrid w:val="0"/>
          <w:lang w:val="en-GB"/>
        </w:rPr>
      </w:pPr>
      <w:r w:rsidRPr="00C955C7">
        <w:rPr>
          <w:b/>
          <w:snapToGrid w:val="0"/>
          <w:lang w:val="en-GB"/>
        </w:rPr>
        <w:t>Source:</w:t>
      </w:r>
      <w:r w:rsidRPr="00C955C7">
        <w:rPr>
          <w:snapToGrid w:val="0"/>
          <w:lang w:val="en-GB"/>
        </w:rPr>
        <w:tab/>
        <w:t>ISO/IEC JTC 1/SC 29/</w:t>
      </w:r>
      <w:r w:rsidR="00540DEA" w:rsidRPr="00C955C7">
        <w:rPr>
          <w:snapToGrid w:val="0"/>
          <w:lang w:val="en-GB"/>
        </w:rPr>
        <w:t>WG 03</w:t>
      </w:r>
    </w:p>
    <w:p w14:paraId="6AB1DF60" w14:textId="5A86AEFB" w:rsidR="00CB798F" w:rsidRPr="00C955C7" w:rsidRDefault="004E45B6" w:rsidP="00D60930">
      <w:pPr>
        <w:tabs>
          <w:tab w:val="left" w:pos="3099"/>
        </w:tabs>
        <w:spacing w:before="240" w:line="240" w:lineRule="auto"/>
        <w:ind w:left="104"/>
        <w:rPr>
          <w:snapToGrid w:val="0"/>
          <w:lang w:val="en-GB"/>
        </w:rPr>
      </w:pPr>
      <w:r w:rsidRPr="00C955C7">
        <w:rPr>
          <w:b/>
          <w:snapToGrid w:val="0"/>
          <w:lang w:val="en-GB"/>
        </w:rPr>
        <w:t>No.</w:t>
      </w:r>
      <w:r w:rsidRPr="00C955C7">
        <w:rPr>
          <w:b/>
          <w:snapToGrid w:val="0"/>
          <w:spacing w:val="5"/>
          <w:lang w:val="en-GB"/>
        </w:rPr>
        <w:t xml:space="preserve"> </w:t>
      </w:r>
      <w:r w:rsidRPr="00C955C7">
        <w:rPr>
          <w:b/>
          <w:snapToGrid w:val="0"/>
          <w:lang w:val="en-GB"/>
        </w:rPr>
        <w:t>of</w:t>
      </w:r>
      <w:r w:rsidRPr="00C955C7">
        <w:rPr>
          <w:b/>
          <w:snapToGrid w:val="0"/>
          <w:spacing w:val="6"/>
          <w:lang w:val="en-GB"/>
        </w:rPr>
        <w:t xml:space="preserve"> </w:t>
      </w:r>
      <w:r w:rsidRPr="00C955C7">
        <w:rPr>
          <w:b/>
          <w:snapToGrid w:val="0"/>
          <w:lang w:val="en-GB"/>
        </w:rPr>
        <w:t>pages:</w:t>
      </w:r>
      <w:r w:rsidRPr="00C955C7">
        <w:rPr>
          <w:snapToGrid w:val="0"/>
          <w:lang w:val="en-GB"/>
        </w:rPr>
        <w:tab/>
      </w:r>
      <w:del w:id="2" w:author="Dimitri Podborski" w:date="2022-01-21T17:54:00Z">
        <w:r w:rsidR="00C43063" w:rsidDel="009C3B49">
          <w:rPr>
            <w:snapToGrid w:val="0"/>
            <w:lang w:val="en-GB"/>
          </w:rPr>
          <w:delText>5</w:delText>
        </w:r>
        <w:r w:rsidR="00C43063" w:rsidRPr="00C955C7" w:rsidDel="009C3B49">
          <w:rPr>
            <w:snapToGrid w:val="0"/>
            <w:lang w:val="en-GB"/>
          </w:rPr>
          <w:delText xml:space="preserve"> </w:delText>
        </w:r>
      </w:del>
      <w:ins w:id="3" w:author="Dimitri Podborski" w:date="2022-01-21T17:54:00Z">
        <w:r w:rsidR="009C3B49">
          <w:rPr>
            <w:snapToGrid w:val="0"/>
            <w:lang w:val="en-GB"/>
          </w:rPr>
          <w:t>6</w:t>
        </w:r>
        <w:r w:rsidR="009C3B49" w:rsidRPr="00C955C7">
          <w:rPr>
            <w:snapToGrid w:val="0"/>
            <w:lang w:val="en-GB"/>
          </w:rPr>
          <w:t xml:space="preserve"> </w:t>
        </w:r>
      </w:ins>
      <w:r w:rsidRPr="00C955C7">
        <w:rPr>
          <w:snapToGrid w:val="0"/>
          <w:lang w:val="en-GB"/>
        </w:rPr>
        <w:t>(with cover</w:t>
      </w:r>
      <w:r w:rsidRPr="00C955C7">
        <w:rPr>
          <w:snapToGrid w:val="0"/>
          <w:spacing w:val="-10"/>
          <w:lang w:val="en-GB"/>
        </w:rPr>
        <w:t xml:space="preserve"> </w:t>
      </w:r>
      <w:r w:rsidRPr="00C955C7">
        <w:rPr>
          <w:snapToGrid w:val="0"/>
          <w:lang w:val="en-GB"/>
        </w:rPr>
        <w:t>page)</w:t>
      </w:r>
    </w:p>
    <w:p w14:paraId="60A86B64" w14:textId="0CFFD4C0" w:rsidR="00FF2653" w:rsidRPr="00C955C7" w:rsidRDefault="00FF2653" w:rsidP="00D60930">
      <w:pPr>
        <w:tabs>
          <w:tab w:val="left" w:pos="3099"/>
        </w:tabs>
        <w:spacing w:before="240" w:line="240" w:lineRule="auto"/>
        <w:ind w:left="104"/>
        <w:rPr>
          <w:snapToGrid w:val="0"/>
          <w:lang w:val="en-GB"/>
        </w:rPr>
      </w:pPr>
      <w:r w:rsidRPr="00C955C7">
        <w:rPr>
          <w:b/>
          <w:snapToGrid w:val="0"/>
          <w:lang w:val="en-GB"/>
        </w:rPr>
        <w:t>Email</w:t>
      </w:r>
      <w:r w:rsidRPr="00C955C7">
        <w:rPr>
          <w:b/>
          <w:snapToGrid w:val="0"/>
          <w:spacing w:val="5"/>
          <w:lang w:val="en-GB"/>
        </w:rPr>
        <w:t xml:space="preserve"> </w:t>
      </w:r>
      <w:r w:rsidRPr="00C955C7">
        <w:rPr>
          <w:b/>
          <w:snapToGrid w:val="0"/>
          <w:lang w:val="en-GB"/>
        </w:rPr>
        <w:t>of</w:t>
      </w:r>
      <w:r w:rsidRPr="00C955C7">
        <w:rPr>
          <w:b/>
          <w:snapToGrid w:val="0"/>
          <w:spacing w:val="6"/>
          <w:lang w:val="en-GB"/>
        </w:rPr>
        <w:t xml:space="preserve"> </w:t>
      </w:r>
      <w:r w:rsidRPr="00C955C7">
        <w:rPr>
          <w:b/>
          <w:snapToGrid w:val="0"/>
          <w:lang w:val="en-GB"/>
        </w:rPr>
        <w:t>Convenor:</w:t>
      </w:r>
      <w:r w:rsidRPr="00C955C7">
        <w:rPr>
          <w:snapToGrid w:val="0"/>
          <w:lang w:val="en-GB"/>
        </w:rPr>
        <w:tab/>
      </w:r>
      <w:proofErr w:type="gramStart"/>
      <w:r w:rsidR="000C78E6" w:rsidRPr="00C955C7">
        <w:rPr>
          <w:snapToGrid w:val="0"/>
          <w:lang w:val="en-GB"/>
        </w:rPr>
        <w:t>young.L</w:t>
      </w:r>
      <w:proofErr w:type="gramEnd"/>
      <w:r w:rsidR="00196997" w:rsidRPr="00C955C7">
        <w:rPr>
          <w:snapToGrid w:val="0"/>
          <w:lang w:val="en-GB"/>
        </w:rPr>
        <w:t xml:space="preserve"> </w:t>
      </w:r>
      <w:r w:rsidRPr="00C955C7">
        <w:rPr>
          <w:snapToGrid w:val="0"/>
          <w:lang w:val="en-GB"/>
        </w:rPr>
        <w:t>@</w:t>
      </w:r>
      <w:r w:rsidR="00196997" w:rsidRPr="00C955C7">
        <w:rPr>
          <w:snapToGrid w:val="0"/>
          <w:lang w:val="en-GB"/>
        </w:rPr>
        <w:t xml:space="preserve"> </w:t>
      </w:r>
      <w:proofErr w:type="spellStart"/>
      <w:r w:rsidR="00196997" w:rsidRPr="00C955C7">
        <w:rPr>
          <w:snapToGrid w:val="0"/>
          <w:lang w:val="en-GB"/>
        </w:rPr>
        <w:t>samsung</w:t>
      </w:r>
      <w:proofErr w:type="spellEnd"/>
      <w:r w:rsidR="00196997" w:rsidRPr="00C955C7">
        <w:rPr>
          <w:snapToGrid w:val="0"/>
          <w:lang w:val="en-GB"/>
        </w:rPr>
        <w:t xml:space="preserve"> </w:t>
      </w:r>
      <w:r w:rsidR="000C78E6" w:rsidRPr="00C955C7">
        <w:rPr>
          <w:snapToGrid w:val="0"/>
          <w:lang w:val="en-GB"/>
        </w:rPr>
        <w:t>.</w:t>
      </w:r>
      <w:r w:rsidR="00196997" w:rsidRPr="00C955C7">
        <w:rPr>
          <w:snapToGrid w:val="0"/>
          <w:lang w:val="en-GB"/>
        </w:rPr>
        <w:t xml:space="preserve"> </w:t>
      </w:r>
      <w:r w:rsidR="000C78E6" w:rsidRPr="00C955C7">
        <w:rPr>
          <w:snapToGrid w:val="0"/>
          <w:lang w:val="en-GB"/>
        </w:rPr>
        <w:t>com</w:t>
      </w:r>
    </w:p>
    <w:p w14:paraId="1FFAF59B" w14:textId="0B5B72AD" w:rsidR="00CB798F" w:rsidRPr="00C955C7" w:rsidRDefault="004E45B6" w:rsidP="00D60930">
      <w:pPr>
        <w:tabs>
          <w:tab w:val="left" w:pos="3099"/>
        </w:tabs>
        <w:spacing w:before="240" w:line="240" w:lineRule="auto"/>
        <w:ind w:left="104"/>
        <w:rPr>
          <w:snapToGrid w:val="0"/>
          <w:color w:val="0000EE"/>
          <w:u w:color="0000EE"/>
          <w:lang w:val="en-GB"/>
        </w:rPr>
      </w:pPr>
      <w:r w:rsidRPr="00C955C7">
        <w:rPr>
          <w:b/>
          <w:snapToGrid w:val="0"/>
          <w:lang w:val="en-GB"/>
        </w:rPr>
        <w:t>Committee</w:t>
      </w:r>
      <w:r w:rsidRPr="00C955C7">
        <w:rPr>
          <w:b/>
          <w:snapToGrid w:val="0"/>
          <w:spacing w:val="-6"/>
          <w:lang w:val="en-GB"/>
        </w:rPr>
        <w:t xml:space="preserve"> </w:t>
      </w:r>
      <w:r w:rsidRPr="00C955C7">
        <w:rPr>
          <w:b/>
          <w:snapToGrid w:val="0"/>
          <w:lang w:val="en-GB"/>
        </w:rPr>
        <w:t>URL:</w:t>
      </w:r>
      <w:r w:rsidRPr="00C955C7">
        <w:rPr>
          <w:snapToGrid w:val="0"/>
          <w:lang w:val="en-GB"/>
        </w:rPr>
        <w:tab/>
      </w:r>
      <w:hyperlink r:id="rId8" w:history="1">
        <w:r w:rsidR="000C78E6" w:rsidRPr="00C955C7">
          <w:rPr>
            <w:rStyle w:val="Hyperlink"/>
            <w:snapToGrid w:val="0"/>
            <w:u w:val="none"/>
            <w:lang w:val="en-GB"/>
          </w:rPr>
          <w:t>https://isotc.iso.org/livelink/livelink/open/jtc1sc29wg3</w:t>
        </w:r>
      </w:hyperlink>
    </w:p>
    <w:p w14:paraId="770DD3C0" w14:textId="68816648" w:rsidR="00F03F9B" w:rsidRPr="00C955C7" w:rsidRDefault="00F03F9B">
      <w:pPr>
        <w:tabs>
          <w:tab w:val="left" w:pos="3099"/>
        </w:tabs>
        <w:ind w:left="104"/>
        <w:rPr>
          <w:color w:val="0000EE"/>
          <w:w w:val="120"/>
          <w:u w:val="single" w:color="0000EE"/>
          <w:lang w:val="en-GB"/>
        </w:rPr>
      </w:pPr>
    </w:p>
    <w:p w14:paraId="71F3EE19" w14:textId="77777777" w:rsidR="00F03F9B" w:rsidRPr="00C955C7" w:rsidRDefault="00F03F9B">
      <w:pPr>
        <w:tabs>
          <w:tab w:val="left" w:pos="3099"/>
        </w:tabs>
        <w:ind w:left="104"/>
        <w:rPr>
          <w:color w:val="0000EE"/>
          <w:w w:val="120"/>
          <w:u w:val="single" w:color="0000EE"/>
          <w:lang w:val="en-GB"/>
        </w:rPr>
        <w:sectPr w:rsidR="00F03F9B" w:rsidRPr="00C955C7">
          <w:type w:val="continuous"/>
          <w:pgSz w:w="11900" w:h="16840"/>
          <w:pgMar w:top="540" w:right="980" w:bottom="280" w:left="1000" w:header="720" w:footer="720" w:gutter="0"/>
          <w:cols w:space="720"/>
        </w:sectPr>
      </w:pPr>
    </w:p>
    <w:p w14:paraId="5D542300" w14:textId="30A58F6B" w:rsidR="00385C5D" w:rsidRPr="00C955C7" w:rsidRDefault="00385C5D" w:rsidP="00D60930">
      <w:pPr>
        <w:contextualSpacing/>
        <w:jc w:val="center"/>
        <w:rPr>
          <w:rFonts w:eastAsia="SimSun"/>
          <w:b/>
          <w:sz w:val="28"/>
          <w:lang w:val="en-GB" w:eastAsia="zh-CN"/>
        </w:rPr>
      </w:pPr>
      <w:r w:rsidRPr="00C955C7">
        <w:rPr>
          <w:rFonts w:eastAsia="SimSun"/>
          <w:b/>
          <w:sz w:val="28"/>
          <w:lang w:val="en-GB" w:eastAsia="zh-CN"/>
        </w:rPr>
        <w:lastRenderedPageBreak/>
        <w:t>INTERNATIONAL ORGANI</w:t>
      </w:r>
      <w:r w:rsidR="00954B0D" w:rsidRPr="00C955C7">
        <w:rPr>
          <w:rFonts w:eastAsia="SimSun"/>
          <w:b/>
          <w:sz w:val="28"/>
          <w:lang w:val="en-GB" w:eastAsia="zh-CN"/>
        </w:rPr>
        <w:t>Z</w:t>
      </w:r>
      <w:r w:rsidRPr="00C955C7">
        <w:rPr>
          <w:rFonts w:eastAsia="SimSun"/>
          <w:b/>
          <w:sz w:val="28"/>
          <w:lang w:val="en-GB" w:eastAsia="zh-CN"/>
        </w:rPr>
        <w:t>ATION FOR STANDARDI</w:t>
      </w:r>
      <w:r w:rsidR="00954B0D" w:rsidRPr="00C955C7">
        <w:rPr>
          <w:rFonts w:eastAsia="SimSun"/>
          <w:b/>
          <w:sz w:val="28"/>
          <w:lang w:val="en-GB" w:eastAsia="zh-CN"/>
        </w:rPr>
        <w:t>Z</w:t>
      </w:r>
      <w:r w:rsidRPr="00C955C7">
        <w:rPr>
          <w:rFonts w:eastAsia="SimSun"/>
          <w:b/>
          <w:sz w:val="28"/>
          <w:lang w:val="en-GB" w:eastAsia="zh-CN"/>
        </w:rPr>
        <w:t>ATION</w:t>
      </w:r>
    </w:p>
    <w:p w14:paraId="7FCF95DB" w14:textId="77777777" w:rsidR="00385C5D" w:rsidRPr="00C955C7" w:rsidRDefault="00385C5D" w:rsidP="00D60930">
      <w:pPr>
        <w:contextualSpacing/>
        <w:jc w:val="center"/>
        <w:rPr>
          <w:rFonts w:eastAsia="SimSun"/>
          <w:b/>
          <w:sz w:val="28"/>
          <w:lang w:val="en-GB" w:eastAsia="zh-CN"/>
        </w:rPr>
      </w:pPr>
      <w:r w:rsidRPr="00C955C7">
        <w:rPr>
          <w:rFonts w:eastAsia="SimSun"/>
          <w:b/>
          <w:sz w:val="28"/>
          <w:lang w:val="en-GB" w:eastAsia="zh-CN"/>
        </w:rPr>
        <w:t>ORGANISATION INTERNATIONALE DE NORMALISATION</w:t>
      </w:r>
    </w:p>
    <w:p w14:paraId="0D92B76F" w14:textId="2C7DB9CE" w:rsidR="00385C5D" w:rsidRPr="00C955C7" w:rsidRDefault="00385C5D" w:rsidP="00D60930">
      <w:pPr>
        <w:contextualSpacing/>
        <w:jc w:val="center"/>
        <w:rPr>
          <w:rFonts w:eastAsia="SimSun"/>
          <w:b/>
          <w:sz w:val="28"/>
          <w:lang w:val="en-GB" w:eastAsia="zh-CN"/>
        </w:rPr>
      </w:pPr>
      <w:r w:rsidRPr="00C955C7">
        <w:rPr>
          <w:rFonts w:eastAsia="SimSun"/>
          <w:b/>
          <w:sz w:val="28"/>
          <w:lang w:val="en-GB" w:eastAsia="zh-CN"/>
        </w:rPr>
        <w:t>ISO/IEC JTC 1/SC 29/</w:t>
      </w:r>
      <w:r w:rsidR="00540DEA" w:rsidRPr="00C955C7">
        <w:rPr>
          <w:rFonts w:eastAsia="SimSun"/>
          <w:b/>
          <w:sz w:val="28"/>
          <w:lang w:val="en-GB" w:eastAsia="zh-CN"/>
        </w:rPr>
        <w:t>WG 03</w:t>
      </w:r>
      <w:r w:rsidR="00EF2D59" w:rsidRPr="00C955C7">
        <w:rPr>
          <w:rFonts w:eastAsia="SimSun"/>
          <w:b/>
          <w:sz w:val="28"/>
          <w:lang w:val="en-GB" w:eastAsia="zh-CN"/>
        </w:rPr>
        <w:t xml:space="preserve"> MPEG SYSTEMS</w:t>
      </w:r>
    </w:p>
    <w:p w14:paraId="54CED6D6" w14:textId="62F35611" w:rsidR="00385C5D" w:rsidRPr="00B13678" w:rsidRDefault="00385C5D" w:rsidP="00D60930">
      <w:pPr>
        <w:spacing w:line="240" w:lineRule="auto"/>
        <w:contextualSpacing/>
        <w:jc w:val="right"/>
        <w:rPr>
          <w:rFonts w:eastAsia="SimSun"/>
          <w:b/>
          <w:sz w:val="48"/>
          <w:lang w:val="en-GB" w:eastAsia="zh-CN"/>
        </w:rPr>
      </w:pPr>
      <w:r w:rsidRPr="00C955C7">
        <w:rPr>
          <w:rFonts w:eastAsia="SimSun"/>
          <w:b/>
          <w:sz w:val="28"/>
          <w:lang w:val="en-GB" w:eastAsia="zh-CN"/>
        </w:rPr>
        <w:t>ISO/IEC JTC 1/SC 29/</w:t>
      </w:r>
      <w:r w:rsidR="00540DEA" w:rsidRPr="00C955C7">
        <w:rPr>
          <w:rFonts w:eastAsia="SimSun"/>
          <w:b/>
          <w:sz w:val="28"/>
          <w:lang w:val="en-GB" w:eastAsia="zh-CN"/>
        </w:rPr>
        <w:t>WG 03</w:t>
      </w:r>
      <w:r w:rsidRPr="00C955C7">
        <w:rPr>
          <w:rFonts w:eastAsia="SimSun"/>
          <w:b/>
          <w:sz w:val="28"/>
          <w:lang w:val="en-GB" w:eastAsia="zh-CN"/>
        </w:rPr>
        <w:t xml:space="preserve"> </w:t>
      </w:r>
      <w:r w:rsidRPr="00C955C7">
        <w:rPr>
          <w:rFonts w:eastAsia="SimSun"/>
          <w:b/>
          <w:sz w:val="48"/>
          <w:lang w:val="en-GB" w:eastAsia="zh-CN"/>
        </w:rPr>
        <w:t>N</w:t>
      </w:r>
      <w:r w:rsidR="004C352E" w:rsidRPr="00B13678">
        <w:rPr>
          <w:rFonts w:eastAsia="SimSun"/>
          <w:b/>
          <w:sz w:val="48"/>
          <w:lang w:val="en-GB" w:eastAsia="zh-CN"/>
        </w:rPr>
        <w:fldChar w:fldCharType="begin"/>
      </w:r>
      <w:r w:rsidR="004C352E" w:rsidRPr="00B13678">
        <w:rPr>
          <w:rFonts w:eastAsia="SimSun"/>
          <w:b/>
          <w:sz w:val="48"/>
          <w:lang w:val="en-GB" w:eastAsia="zh-CN"/>
        </w:rPr>
        <w:instrText xml:space="preserve"> DOCPROPERTY "WGNumber" \* MERGEFORMAT </w:instrText>
      </w:r>
      <w:r w:rsidR="004C352E" w:rsidRPr="00B13678">
        <w:rPr>
          <w:rFonts w:eastAsia="SimSun"/>
          <w:b/>
          <w:sz w:val="48"/>
          <w:lang w:val="en-GB" w:eastAsia="zh-CN"/>
        </w:rPr>
        <w:fldChar w:fldCharType="separate"/>
      </w:r>
      <w:ins w:id="4" w:author="Dimitri Podborski" w:date="2022-01-21T17:46:00Z">
        <w:r w:rsidR="008C473E">
          <w:rPr>
            <w:rFonts w:eastAsia="SimSun"/>
            <w:b/>
            <w:sz w:val="48"/>
            <w:lang w:val="en-GB" w:eastAsia="zh-CN"/>
          </w:rPr>
          <w:t>0470</w:t>
        </w:r>
      </w:ins>
      <w:r w:rsidR="004C352E" w:rsidRPr="00B13678">
        <w:rPr>
          <w:rFonts w:eastAsia="SimSun"/>
          <w:b/>
          <w:sz w:val="48"/>
          <w:lang w:val="en-GB" w:eastAsia="zh-CN"/>
        </w:rPr>
        <w:fldChar w:fldCharType="end"/>
      </w:r>
    </w:p>
    <w:p w14:paraId="40403B12" w14:textId="2C39BC5E" w:rsidR="00954B0D" w:rsidRPr="00C955C7" w:rsidRDefault="008C473E" w:rsidP="00D60930">
      <w:pPr>
        <w:spacing w:after="480" w:line="240" w:lineRule="auto"/>
        <w:jc w:val="right"/>
        <w:rPr>
          <w:rFonts w:eastAsia="SimSun"/>
          <w:b/>
          <w:sz w:val="28"/>
          <w:lang w:val="en-GB" w:eastAsia="zh-CN"/>
        </w:rPr>
      </w:pPr>
      <w:ins w:id="5" w:author="Dimitri Podborski" w:date="2022-01-21T17:48:00Z">
        <w:r w:rsidRPr="00B13678">
          <w:rPr>
            <w:rFonts w:eastAsia="SimSun"/>
            <w:b/>
            <w:sz w:val="28"/>
            <w:lang w:val="en-GB" w:eastAsia="zh-CN"/>
          </w:rPr>
          <w:fldChar w:fldCharType="begin"/>
        </w:r>
        <w:r w:rsidRPr="00B13678">
          <w:rPr>
            <w:rFonts w:eastAsia="SimSun"/>
            <w:b/>
            <w:sz w:val="28"/>
            <w:lang w:val="en-GB" w:eastAsia="zh-CN"/>
          </w:rPr>
          <w:instrText xml:space="preserve"> SAVEDATE \@ "MMMM yyyy" \* MERGEFORMAT </w:instrText>
        </w:r>
        <w:r w:rsidRPr="00B13678">
          <w:rPr>
            <w:rFonts w:eastAsia="SimSun"/>
            <w:b/>
            <w:sz w:val="28"/>
            <w:lang w:val="en-GB" w:eastAsia="zh-CN"/>
          </w:rPr>
          <w:fldChar w:fldCharType="separate"/>
        </w:r>
      </w:ins>
      <w:r w:rsidR="00CB6766">
        <w:rPr>
          <w:rFonts w:eastAsia="SimSun"/>
          <w:b/>
          <w:noProof/>
          <w:sz w:val="28"/>
          <w:lang w:val="en-GB" w:eastAsia="zh-CN"/>
        </w:rPr>
        <w:t>January 2022</w:t>
      </w:r>
      <w:ins w:id="6" w:author="Dimitri Podborski" w:date="2022-01-21T17:48:00Z">
        <w:r w:rsidRPr="00B13678">
          <w:rPr>
            <w:rFonts w:eastAsia="SimSun"/>
            <w:b/>
            <w:sz w:val="28"/>
            <w:lang w:val="en-GB" w:eastAsia="zh-CN"/>
          </w:rPr>
          <w:fldChar w:fldCharType="end"/>
        </w:r>
      </w:ins>
      <w:r w:rsidR="00954B0D" w:rsidRPr="00B13678">
        <w:rPr>
          <w:rFonts w:eastAsia="SimSun"/>
          <w:b/>
          <w:sz w:val="28"/>
          <w:lang w:val="en-GB" w:eastAsia="zh-CN"/>
        </w:rPr>
        <w:t>, Virtu</w:t>
      </w:r>
      <w:r w:rsidR="00954B0D" w:rsidRPr="00C955C7">
        <w:rPr>
          <w:rFonts w:eastAsia="SimSun"/>
          <w:b/>
          <w:sz w:val="28"/>
          <w:lang w:val="en-GB" w:eastAsia="zh-CN"/>
        </w:rPr>
        <w:t>al</w:t>
      </w:r>
    </w:p>
    <w:tbl>
      <w:tblPr>
        <w:tblW w:w="10169" w:type="dxa"/>
        <w:tblLook w:val="01E0" w:firstRow="1" w:lastRow="1" w:firstColumn="1" w:lastColumn="1" w:noHBand="0" w:noVBand="0"/>
      </w:tblPr>
      <w:tblGrid>
        <w:gridCol w:w="1890"/>
        <w:gridCol w:w="8279"/>
      </w:tblGrid>
      <w:tr w:rsidR="00954B0D" w:rsidRPr="00C955C7" w14:paraId="643E3AD1" w14:textId="77777777" w:rsidTr="00954B0D">
        <w:tc>
          <w:tcPr>
            <w:tcW w:w="1890" w:type="dxa"/>
            <w:hideMark/>
          </w:tcPr>
          <w:p w14:paraId="08C6B0FD" w14:textId="77777777" w:rsidR="00954B0D" w:rsidRPr="00C955C7" w:rsidRDefault="00954B0D" w:rsidP="00D60930">
            <w:pPr>
              <w:suppressAutoHyphens/>
              <w:contextualSpacing/>
              <w:rPr>
                <w:b/>
                <w:lang w:val="en-GB"/>
              </w:rPr>
            </w:pPr>
            <w:r w:rsidRPr="00C955C7">
              <w:rPr>
                <w:b/>
                <w:lang w:val="en-GB"/>
              </w:rPr>
              <w:t>Title</w:t>
            </w:r>
          </w:p>
        </w:tc>
        <w:tc>
          <w:tcPr>
            <w:tcW w:w="8279" w:type="dxa"/>
            <w:hideMark/>
          </w:tcPr>
          <w:p w14:paraId="498090C2" w14:textId="2A7FF010" w:rsidR="00954B0D" w:rsidRPr="00C955C7" w:rsidRDefault="004C352E" w:rsidP="00D60930">
            <w:pPr>
              <w:suppressAutoHyphens/>
              <w:contextualSpacing/>
              <w:rPr>
                <w:b/>
                <w:highlight w:val="yellow"/>
                <w:lang w:val="en-GB"/>
              </w:rPr>
            </w:pPr>
            <w:r w:rsidRPr="00B13678">
              <w:rPr>
                <w:b/>
                <w:lang w:val="en-GB"/>
              </w:rPr>
              <w:fldChar w:fldCharType="begin"/>
            </w:r>
            <w:r w:rsidRPr="00B13678">
              <w:rPr>
                <w:b/>
                <w:lang w:val="en-GB"/>
              </w:rPr>
              <w:instrText xml:space="preserve"> TITLE  \* MERGEFORMAT </w:instrText>
            </w:r>
            <w:r w:rsidRPr="00B13678">
              <w:rPr>
                <w:b/>
                <w:lang w:val="en-GB"/>
              </w:rPr>
              <w:fldChar w:fldCharType="separate"/>
            </w:r>
            <w:r w:rsidR="00A871B8">
              <w:rPr>
                <w:b/>
                <w:lang w:val="en-GB"/>
              </w:rPr>
              <w:t>WD of ISO/IEC 23090-26 Conformance and Reference Software for Carriage of Geometry-based Point Cloud Compression Data</w:t>
            </w:r>
            <w:r w:rsidRPr="00B13678">
              <w:rPr>
                <w:b/>
                <w:lang w:val="en-GB"/>
              </w:rPr>
              <w:fldChar w:fldCharType="end"/>
            </w:r>
          </w:p>
        </w:tc>
      </w:tr>
      <w:tr w:rsidR="00954B0D" w:rsidRPr="00C955C7" w14:paraId="4B5EB911" w14:textId="77777777" w:rsidTr="00954B0D">
        <w:tc>
          <w:tcPr>
            <w:tcW w:w="1890" w:type="dxa"/>
            <w:hideMark/>
          </w:tcPr>
          <w:p w14:paraId="47775072" w14:textId="77777777" w:rsidR="00954B0D" w:rsidRPr="00C955C7" w:rsidRDefault="00954B0D" w:rsidP="00D60930">
            <w:pPr>
              <w:suppressAutoHyphens/>
              <w:contextualSpacing/>
              <w:rPr>
                <w:b/>
                <w:lang w:val="en-GB"/>
              </w:rPr>
            </w:pPr>
            <w:r w:rsidRPr="00C955C7">
              <w:rPr>
                <w:b/>
                <w:lang w:val="en-GB"/>
              </w:rPr>
              <w:t>Source</w:t>
            </w:r>
          </w:p>
        </w:tc>
        <w:tc>
          <w:tcPr>
            <w:tcW w:w="8279" w:type="dxa"/>
            <w:hideMark/>
          </w:tcPr>
          <w:p w14:paraId="47560DDD" w14:textId="01F3D45C" w:rsidR="00954B0D" w:rsidRPr="00C955C7" w:rsidRDefault="00540DEA" w:rsidP="00D60930">
            <w:pPr>
              <w:suppressAutoHyphens/>
              <w:contextualSpacing/>
              <w:rPr>
                <w:b/>
                <w:lang w:val="en-GB"/>
              </w:rPr>
            </w:pPr>
            <w:r w:rsidRPr="00C955C7">
              <w:rPr>
                <w:b/>
                <w:lang w:val="en-GB"/>
              </w:rPr>
              <w:t>WG 03</w:t>
            </w:r>
            <w:r w:rsidR="00954B0D" w:rsidRPr="00C955C7">
              <w:rPr>
                <w:b/>
                <w:lang w:val="en-GB"/>
              </w:rPr>
              <w:t xml:space="preserve">, MPEG </w:t>
            </w:r>
            <w:r w:rsidR="00F419DA" w:rsidRPr="00C955C7">
              <w:rPr>
                <w:b/>
                <w:lang w:val="en-GB"/>
              </w:rPr>
              <w:t>Systems</w:t>
            </w:r>
          </w:p>
        </w:tc>
      </w:tr>
      <w:tr w:rsidR="00954B0D" w:rsidRPr="00C955C7" w14:paraId="2460E6B8" w14:textId="77777777" w:rsidTr="00954B0D">
        <w:tc>
          <w:tcPr>
            <w:tcW w:w="1890" w:type="dxa"/>
            <w:hideMark/>
          </w:tcPr>
          <w:p w14:paraId="0BEE9C98" w14:textId="77777777" w:rsidR="00954B0D" w:rsidRPr="00C955C7" w:rsidRDefault="00954B0D" w:rsidP="00D60930">
            <w:pPr>
              <w:suppressAutoHyphens/>
              <w:contextualSpacing/>
              <w:rPr>
                <w:b/>
                <w:lang w:val="en-GB"/>
              </w:rPr>
            </w:pPr>
            <w:r w:rsidRPr="00C955C7">
              <w:rPr>
                <w:b/>
                <w:lang w:val="en-GB"/>
              </w:rPr>
              <w:t>Status</w:t>
            </w:r>
          </w:p>
        </w:tc>
        <w:tc>
          <w:tcPr>
            <w:tcW w:w="8279" w:type="dxa"/>
            <w:hideMark/>
          </w:tcPr>
          <w:p w14:paraId="5BFA1768" w14:textId="77777777" w:rsidR="00954B0D" w:rsidRPr="00C955C7" w:rsidRDefault="00954B0D" w:rsidP="00D60930">
            <w:pPr>
              <w:suppressAutoHyphens/>
              <w:contextualSpacing/>
              <w:rPr>
                <w:b/>
                <w:lang w:val="en-GB"/>
              </w:rPr>
            </w:pPr>
            <w:r w:rsidRPr="00C955C7">
              <w:rPr>
                <w:b/>
                <w:lang w:val="en-GB"/>
              </w:rPr>
              <w:t>Approved</w:t>
            </w:r>
          </w:p>
        </w:tc>
      </w:tr>
      <w:tr w:rsidR="00954B0D" w:rsidRPr="00C955C7" w14:paraId="21EE3B70" w14:textId="77777777" w:rsidTr="00954B0D">
        <w:tc>
          <w:tcPr>
            <w:tcW w:w="1890" w:type="dxa"/>
            <w:hideMark/>
          </w:tcPr>
          <w:p w14:paraId="05DB2EE2" w14:textId="77777777" w:rsidR="00954B0D" w:rsidRPr="00C955C7" w:rsidRDefault="00954B0D" w:rsidP="00D60930">
            <w:pPr>
              <w:suppressAutoHyphens/>
              <w:contextualSpacing/>
              <w:rPr>
                <w:b/>
                <w:lang w:val="en-GB"/>
              </w:rPr>
            </w:pPr>
            <w:r w:rsidRPr="00C955C7">
              <w:rPr>
                <w:b/>
                <w:lang w:val="en-GB"/>
              </w:rPr>
              <w:t>Serial Number</w:t>
            </w:r>
          </w:p>
        </w:tc>
        <w:tc>
          <w:tcPr>
            <w:tcW w:w="8279" w:type="dxa"/>
            <w:hideMark/>
          </w:tcPr>
          <w:p w14:paraId="44A25045" w14:textId="3DFC3518" w:rsidR="00954B0D" w:rsidRPr="00C955C7" w:rsidRDefault="004C352E" w:rsidP="00D60930">
            <w:pPr>
              <w:suppressAutoHyphens/>
              <w:contextualSpacing/>
              <w:rPr>
                <w:b/>
                <w:lang w:val="en-GB"/>
              </w:rPr>
            </w:pPr>
            <w:r w:rsidRPr="00B13678">
              <w:rPr>
                <w:b/>
                <w:lang w:val="en-GB"/>
              </w:rPr>
              <w:fldChar w:fldCharType="begin"/>
            </w:r>
            <w:r w:rsidRPr="00B13678">
              <w:rPr>
                <w:b/>
                <w:lang w:val="en-GB"/>
              </w:rPr>
              <w:instrText xml:space="preserve"> DOCPROPERTY "MDMSNumber" \* MERGEFORMAT </w:instrText>
            </w:r>
            <w:r w:rsidRPr="00B13678">
              <w:rPr>
                <w:b/>
                <w:lang w:val="en-GB"/>
              </w:rPr>
              <w:fldChar w:fldCharType="separate"/>
            </w:r>
            <w:ins w:id="7" w:author="Dimitri Podborski" w:date="2022-01-21T17:46:00Z">
              <w:r w:rsidR="008C473E">
                <w:rPr>
                  <w:b/>
                  <w:lang w:val="en-GB"/>
                </w:rPr>
                <w:t>21186</w:t>
              </w:r>
            </w:ins>
            <w:bookmarkStart w:id="8" w:name="_GoBack"/>
            <w:bookmarkEnd w:id="8"/>
            <w:r w:rsidRPr="00B13678">
              <w:rPr>
                <w:b/>
                <w:lang w:val="en-GB"/>
              </w:rPr>
              <w:fldChar w:fldCharType="end"/>
            </w:r>
          </w:p>
        </w:tc>
      </w:tr>
    </w:tbl>
    <w:p w14:paraId="0F0DC0D2" w14:textId="7ED8BCE4" w:rsidR="00FF2653" w:rsidRDefault="00FF2653" w:rsidP="0018563E">
      <w:pPr>
        <w:rPr>
          <w:lang w:val="en-GB"/>
        </w:rPr>
      </w:pPr>
    </w:p>
    <w:p w14:paraId="2B122791" w14:textId="4070D3C0" w:rsidR="00511E6B" w:rsidRDefault="008C6BC0" w:rsidP="00CD623A">
      <w:pPr>
        <w:pStyle w:val="Head1"/>
        <w:rPr>
          <w:lang w:val="en-GB"/>
        </w:rPr>
      </w:pPr>
      <w:r>
        <w:rPr>
          <w:lang w:val="en-GB"/>
        </w:rPr>
        <w:t>Scope</w:t>
      </w:r>
    </w:p>
    <w:p w14:paraId="74883807" w14:textId="4E2C0D97" w:rsidR="00EB72A6" w:rsidRDefault="009D2A10" w:rsidP="00EB72A6">
      <w:pPr>
        <w:jc w:val="both"/>
        <w:rPr>
          <w:ins w:id="9" w:author="Dimitri Podborski" w:date="2022-01-21T17:49:00Z"/>
        </w:rPr>
      </w:pPr>
      <w:r w:rsidRPr="009D2A10">
        <w:t>This document specifies the reference software for carriage of G-PCC data as specified in ISO/IEC 23090-18. The information provided describes the reference software modules and the features that it supports. It also provides a description of how the reference software can be utilized. Finally, it also provides a description of conformance test vectors.</w:t>
      </w:r>
    </w:p>
    <w:p w14:paraId="0B122B88" w14:textId="27B057D4" w:rsidR="008C473E" w:rsidRDefault="008C473E" w:rsidP="00EB72A6">
      <w:pPr>
        <w:jc w:val="both"/>
      </w:pPr>
      <w:ins w:id="10" w:author="Dimitri Podborski" w:date="2022-01-21T17:49:00Z">
        <w:r w:rsidRPr="009C3B49">
          <w:rPr>
            <w:highlight w:val="yellow"/>
            <w:rPrChange w:id="11" w:author="Dimitri Podborski" w:date="2022-01-21T17:52:00Z">
              <w:rPr/>
            </w:rPrChange>
          </w:rPr>
          <w:t xml:space="preserve">[Ed. (DP): The proponents of the technologies in 23090-18 still need to participate more actively in the development </w:t>
        </w:r>
        <w:r w:rsidR="009C3B49" w:rsidRPr="009C3B49">
          <w:rPr>
            <w:highlight w:val="yellow"/>
            <w:rPrChange w:id="12" w:author="Dimitri Podborski" w:date="2022-01-21T17:52:00Z">
              <w:rPr/>
            </w:rPrChange>
          </w:rPr>
          <w:t>of the software</w:t>
        </w:r>
      </w:ins>
      <w:ins w:id="13" w:author="Dimitri Podborski" w:date="2022-01-21T17:50:00Z">
        <w:r w:rsidR="009C3B49" w:rsidRPr="009C3B49">
          <w:rPr>
            <w:highlight w:val="yellow"/>
            <w:rPrChange w:id="14" w:author="Dimitri Podborski" w:date="2022-01-21T17:52:00Z">
              <w:rPr/>
            </w:rPrChange>
          </w:rPr>
          <w:t xml:space="preserve"> as documented </w:t>
        </w:r>
      </w:ins>
      <w:ins w:id="15" w:author="Dimitri Podborski" w:date="2022-01-21T17:51:00Z">
        <w:r w:rsidR="009C3B49" w:rsidRPr="009C3B49">
          <w:rPr>
            <w:highlight w:val="yellow"/>
            <w:rPrChange w:id="16" w:author="Dimitri Podborski" w:date="2022-01-21T17:52:00Z">
              <w:rPr/>
            </w:rPrChange>
          </w:rPr>
          <w:fldChar w:fldCharType="begin"/>
        </w:r>
        <w:r w:rsidR="009C3B49" w:rsidRPr="009C3B49">
          <w:rPr>
            <w:highlight w:val="yellow"/>
            <w:rPrChange w:id="17" w:author="Dimitri Podborski" w:date="2022-01-21T17:52:00Z">
              <w:rPr/>
            </w:rPrChange>
          </w:rPr>
          <w:instrText xml:space="preserve"> HYPERLINK "http://mpegx.int-evry.fr/software/MPEG/Systems/PCC-SYS/V-PCC/-/issues/161" \l "note_56452" </w:instrText>
        </w:r>
        <w:r w:rsidR="009C3B49" w:rsidRPr="009C3B49">
          <w:rPr>
            <w:highlight w:val="yellow"/>
            <w:rPrChange w:id="18" w:author="Dimitri Podborski" w:date="2022-01-21T17:52:00Z">
              <w:rPr/>
            </w:rPrChange>
          </w:rPr>
          <w:fldChar w:fldCharType="separate"/>
        </w:r>
        <w:r w:rsidR="009C3B49" w:rsidRPr="009C3B49">
          <w:rPr>
            <w:rStyle w:val="Hyperlink"/>
            <w:highlight w:val="yellow"/>
            <w:rPrChange w:id="19" w:author="Dimitri Podborski" w:date="2022-01-21T17:52:00Z">
              <w:rPr>
                <w:rStyle w:val="Hyperlink"/>
              </w:rPr>
            </w:rPrChange>
          </w:rPr>
          <w:t>here</w:t>
        </w:r>
        <w:r w:rsidR="009C3B49" w:rsidRPr="009C3B49">
          <w:rPr>
            <w:highlight w:val="yellow"/>
            <w:rPrChange w:id="20" w:author="Dimitri Podborski" w:date="2022-01-21T17:52:00Z">
              <w:rPr/>
            </w:rPrChange>
          </w:rPr>
          <w:fldChar w:fldCharType="end"/>
        </w:r>
      </w:ins>
      <w:ins w:id="21" w:author="Dimitri Podborski" w:date="2022-01-21T17:50:00Z">
        <w:r w:rsidR="009C3B49" w:rsidRPr="009C3B49">
          <w:rPr>
            <w:highlight w:val="yellow"/>
            <w:rPrChange w:id="22" w:author="Dimitri Podborski" w:date="2022-01-21T17:52:00Z">
              <w:rPr/>
            </w:rPrChange>
          </w:rPr>
          <w:t>.</w:t>
        </w:r>
      </w:ins>
      <w:ins w:id="23" w:author="Dimitri Podborski" w:date="2022-01-21T17:51:00Z">
        <w:r w:rsidR="009C3B49" w:rsidRPr="009C3B49">
          <w:rPr>
            <w:highlight w:val="yellow"/>
            <w:rPrChange w:id="24" w:author="Dimitri Podborski" w:date="2022-01-21T17:52:00Z">
              <w:rPr/>
            </w:rPrChange>
          </w:rPr>
          <w:t xml:space="preserve"> We expect more participation</w:t>
        </w:r>
      </w:ins>
      <w:ins w:id="25" w:author="Dimitri Podborski" w:date="2022-01-21T17:52:00Z">
        <w:r w:rsidR="009C3B49" w:rsidRPr="009C3B49">
          <w:rPr>
            <w:highlight w:val="yellow"/>
            <w:rPrChange w:id="26" w:author="Dimitri Podborski" w:date="2022-01-21T17:52:00Z">
              <w:rPr/>
            </w:rPrChange>
          </w:rPr>
          <w:t xml:space="preserve"> from the proponents before MPEG#138</w:t>
        </w:r>
      </w:ins>
      <w:ins w:id="27" w:author="Dimitri Podborski" w:date="2022-01-21T17:53:00Z">
        <w:r w:rsidR="009C3B49">
          <w:rPr>
            <w:highlight w:val="yellow"/>
          </w:rPr>
          <w:t xml:space="preserve">. The current status of the development can be found in </w:t>
        </w:r>
        <w:r w:rsidR="009C3B49">
          <w:rPr>
            <w:highlight w:val="yellow"/>
          </w:rPr>
          <w:fldChar w:fldCharType="begin"/>
        </w:r>
        <w:r w:rsidR="009C3B49">
          <w:rPr>
            <w:highlight w:val="yellow"/>
          </w:rPr>
          <w:instrText xml:space="preserve"> HYPERLINK "https://docs.google.com/spreadsheets/d/14Uh2sw572O1p4QKXebAcwt7gJPYL_OOI9n6QXyMZp0E/edit" \l "gid=0" </w:instrText>
        </w:r>
        <w:r w:rsidR="009C3B49">
          <w:rPr>
            <w:highlight w:val="yellow"/>
          </w:rPr>
          <w:fldChar w:fldCharType="separate"/>
        </w:r>
        <w:r w:rsidR="009C3B49" w:rsidRPr="009C3B49">
          <w:rPr>
            <w:rStyle w:val="Hyperlink"/>
            <w:highlight w:val="yellow"/>
          </w:rPr>
          <w:t>this google sheet</w:t>
        </w:r>
        <w:r w:rsidR="009C3B49">
          <w:rPr>
            <w:highlight w:val="yellow"/>
          </w:rPr>
          <w:fldChar w:fldCharType="end"/>
        </w:r>
        <w:r w:rsidR="009C3B49">
          <w:rPr>
            <w:highlight w:val="yellow"/>
          </w:rPr>
          <w:t>.</w:t>
        </w:r>
      </w:ins>
      <w:ins w:id="28" w:author="Dimitri Podborski" w:date="2022-01-21T17:52:00Z">
        <w:r w:rsidR="009C3B49" w:rsidRPr="009C3B49">
          <w:rPr>
            <w:highlight w:val="yellow"/>
            <w:rPrChange w:id="29" w:author="Dimitri Podborski" w:date="2022-01-21T17:52:00Z">
              <w:rPr/>
            </w:rPrChange>
          </w:rPr>
          <w:t>]</w:t>
        </w:r>
      </w:ins>
    </w:p>
    <w:p w14:paraId="5561F50E" w14:textId="4313827C" w:rsidR="008C6BC0" w:rsidRDefault="008C6BC0" w:rsidP="008C6BC0">
      <w:pPr>
        <w:pStyle w:val="Head1"/>
      </w:pPr>
      <w:r>
        <w:t>Normative references</w:t>
      </w:r>
    </w:p>
    <w:p w14:paraId="7A507170" w14:textId="77777777" w:rsidR="009D2A10" w:rsidRDefault="009D2A10" w:rsidP="008C6BC0">
      <w:r w:rsidRPr="009D2A10">
        <w:t>The following documents are referred to in the text in such a way that some or all of their content constitutes requirements of this document. For dated references, only the edition cited applies. For undated references, the latest edition of the referenced document (including any amendments) applies.</w:t>
      </w:r>
    </w:p>
    <w:p w14:paraId="73CD1C67" w14:textId="77777777" w:rsidR="009D2A10" w:rsidRPr="009D2A10" w:rsidRDefault="009D2A10" w:rsidP="009D2A10">
      <w:pPr>
        <w:rPr>
          <w:i/>
          <w:iCs/>
        </w:rPr>
      </w:pPr>
      <w:r w:rsidRPr="009D2A10">
        <w:rPr>
          <w:i/>
          <w:iCs/>
        </w:rPr>
        <w:t>ISO/IEC 23090-18:</w:t>
      </w:r>
      <w:r w:rsidRPr="009D2A10">
        <w:rPr>
          <w:i/>
          <w:iCs/>
          <w:highlight w:val="yellow"/>
        </w:rPr>
        <w:t>2021</w:t>
      </w:r>
      <w:r w:rsidRPr="009D2A10">
        <w:rPr>
          <w:i/>
          <w:iCs/>
        </w:rPr>
        <w:t>, Information technology — Coded representation of immersive media — Part 18: Carriage of geometry-based point cloud compression data</w:t>
      </w:r>
    </w:p>
    <w:p w14:paraId="5E81B2DA" w14:textId="1EC78AEA" w:rsidR="008C6BC0" w:rsidRDefault="009D2A10" w:rsidP="009D2A10">
      <w:pPr>
        <w:rPr>
          <w:i/>
          <w:iCs/>
        </w:rPr>
      </w:pPr>
      <w:r w:rsidRPr="009D2A10">
        <w:rPr>
          <w:i/>
          <w:iCs/>
        </w:rPr>
        <w:t>ISO/IEC 14496-12:</w:t>
      </w:r>
      <w:r w:rsidRPr="009D2A10">
        <w:rPr>
          <w:i/>
          <w:iCs/>
          <w:highlight w:val="yellow"/>
        </w:rPr>
        <w:t>2021</w:t>
      </w:r>
      <w:r w:rsidRPr="009D2A10">
        <w:rPr>
          <w:i/>
          <w:iCs/>
        </w:rPr>
        <w:t>, Information technology — Coding of audio-visual objects — Part 12: ISO base media file format</w:t>
      </w:r>
    </w:p>
    <w:p w14:paraId="7D3F0329" w14:textId="0A3FCFB4" w:rsidR="008C6BC0" w:rsidRDefault="008C6BC0" w:rsidP="008C6BC0">
      <w:pPr>
        <w:pStyle w:val="Head1"/>
      </w:pPr>
      <w:r>
        <w:t>Terms and definitions</w:t>
      </w:r>
    </w:p>
    <w:p w14:paraId="688BB996" w14:textId="05BCE21A" w:rsidR="008C6BC0" w:rsidRDefault="008C6BC0" w:rsidP="008C6BC0">
      <w:r>
        <w:t>For the purposes of this document, the terms and definitions given in ISO/IEC FDIS 23090-1</w:t>
      </w:r>
      <w:r w:rsidR="009D2A10">
        <w:t>8</w:t>
      </w:r>
      <w:r>
        <w:t xml:space="preserve"> and the following apply.</w:t>
      </w:r>
    </w:p>
    <w:p w14:paraId="535B9279" w14:textId="77777777" w:rsidR="008C6BC0" w:rsidRDefault="008C6BC0" w:rsidP="008C6BC0">
      <w:r>
        <w:lastRenderedPageBreak/>
        <w:t>ISO and IEC maintain terminological databases for use in standardization at the following addresses:</w:t>
      </w:r>
    </w:p>
    <w:p w14:paraId="74C467CF" w14:textId="77777777" w:rsidR="008C6BC0" w:rsidRDefault="008C6BC0" w:rsidP="008C6BC0">
      <w:pPr>
        <w:pStyle w:val="ListParagraph"/>
        <w:numPr>
          <w:ilvl w:val="0"/>
          <w:numId w:val="15"/>
        </w:numPr>
      </w:pPr>
      <w:r>
        <w:t xml:space="preserve">ISO Online browsing platform: available at </w:t>
      </w:r>
      <w:hyperlink r:id="rId9" w:history="1">
        <w:r w:rsidRPr="005D00FA">
          <w:rPr>
            <w:rStyle w:val="Hyperlink"/>
          </w:rPr>
          <w:t>https://www.iso.org/obp</w:t>
        </w:r>
      </w:hyperlink>
    </w:p>
    <w:p w14:paraId="4D0FDB72" w14:textId="484A8E5A" w:rsidR="008C6BC0" w:rsidRDefault="008C6BC0" w:rsidP="008C6BC0">
      <w:pPr>
        <w:pStyle w:val="ListParagraph"/>
        <w:numPr>
          <w:ilvl w:val="0"/>
          <w:numId w:val="15"/>
        </w:numPr>
      </w:pPr>
      <w:r>
        <w:t xml:space="preserve">IEC </w:t>
      </w:r>
      <w:proofErr w:type="spellStart"/>
      <w:r>
        <w:t>Electropedia</w:t>
      </w:r>
      <w:proofErr w:type="spellEnd"/>
      <w:r>
        <w:t xml:space="preserve">: available at </w:t>
      </w:r>
      <w:hyperlink r:id="rId10" w:history="1">
        <w:r w:rsidRPr="005D00FA">
          <w:rPr>
            <w:rStyle w:val="Hyperlink"/>
          </w:rPr>
          <w:t>http://www.electropedia.org</w:t>
        </w:r>
      </w:hyperlink>
      <w:r>
        <w:t xml:space="preserve"> </w:t>
      </w:r>
    </w:p>
    <w:p w14:paraId="1154BCD6" w14:textId="44753F36" w:rsidR="008C6BC0" w:rsidRDefault="008C6BC0" w:rsidP="008C6BC0">
      <w:pPr>
        <w:pStyle w:val="Head1"/>
      </w:pPr>
      <w:r w:rsidRPr="008C6BC0">
        <w:t>Abbreviated terms</w:t>
      </w:r>
    </w:p>
    <w:p w14:paraId="2DF3BAE7" w14:textId="7A55F200" w:rsidR="008C6BC0" w:rsidRDefault="008C6BC0" w:rsidP="008C6BC0">
      <w:pPr>
        <w:spacing w:line="360" w:lineRule="auto"/>
      </w:pPr>
      <w:r w:rsidRPr="008C6BC0">
        <w:t>For the purposes of this International Standard, the following abbreviations apply:</w:t>
      </w:r>
    </w:p>
    <w:tbl>
      <w:tblPr>
        <w:tblW w:w="9558" w:type="dxa"/>
        <w:tblInd w:w="-108" w:type="dxa"/>
        <w:tblLook w:val="0000" w:firstRow="0" w:lastRow="0" w:firstColumn="0" w:lastColumn="0" w:noHBand="0" w:noVBand="0"/>
      </w:tblPr>
      <w:tblGrid>
        <w:gridCol w:w="1644"/>
        <w:gridCol w:w="7914"/>
      </w:tblGrid>
      <w:tr w:rsidR="008C6BC0" w:rsidRPr="00A411FE" w14:paraId="4B04241A" w14:textId="77777777" w:rsidTr="00E1276C">
        <w:trPr>
          <w:cantSplit/>
        </w:trPr>
        <w:tc>
          <w:tcPr>
            <w:tcW w:w="1644" w:type="dxa"/>
          </w:tcPr>
          <w:p w14:paraId="2F3D85D2" w14:textId="77777777" w:rsidR="008C6BC0" w:rsidRPr="00A411FE" w:rsidRDefault="008C6BC0" w:rsidP="00D60930">
            <w:pPr>
              <w:pStyle w:val="BodyText"/>
              <w:spacing w:line="240" w:lineRule="auto"/>
              <w:rPr>
                <w:rFonts w:eastAsia="맑은 고딕" w:cs="Tahoma"/>
                <w:lang w:eastAsia="ko-KR"/>
              </w:rPr>
            </w:pPr>
            <w:r>
              <w:rPr>
                <w:rFonts w:eastAsia="맑은 고딕" w:cs="Tahoma"/>
                <w:lang w:eastAsia="ko-KR"/>
              </w:rPr>
              <w:t>ISOBMFF</w:t>
            </w:r>
          </w:p>
        </w:tc>
        <w:tc>
          <w:tcPr>
            <w:tcW w:w="7914" w:type="dxa"/>
          </w:tcPr>
          <w:p w14:paraId="66439DA8" w14:textId="77777777" w:rsidR="008C6BC0" w:rsidRPr="00A411FE" w:rsidRDefault="008C6BC0" w:rsidP="00D60930">
            <w:pPr>
              <w:pStyle w:val="BodyText"/>
              <w:spacing w:line="240" w:lineRule="auto"/>
              <w:rPr>
                <w:rFonts w:eastAsia="맑은 고딕" w:cs="Tahoma"/>
                <w:lang w:eastAsia="ko-KR"/>
              </w:rPr>
            </w:pPr>
            <w:r>
              <w:rPr>
                <w:rFonts w:eastAsia="맑은 고딕" w:cs="Tahoma"/>
                <w:lang w:eastAsia="ko-KR"/>
              </w:rPr>
              <w:t>ISO base media file format</w:t>
            </w:r>
          </w:p>
        </w:tc>
      </w:tr>
      <w:tr w:rsidR="008C6BC0" w14:paraId="122D7EAC" w14:textId="77777777" w:rsidTr="00E1276C">
        <w:trPr>
          <w:cantSplit/>
        </w:trPr>
        <w:tc>
          <w:tcPr>
            <w:tcW w:w="1644" w:type="dxa"/>
          </w:tcPr>
          <w:p w14:paraId="520E0241" w14:textId="77777777" w:rsidR="008C6BC0" w:rsidRDefault="008C6BC0" w:rsidP="00D60930">
            <w:pPr>
              <w:pStyle w:val="BodyText"/>
              <w:spacing w:line="240" w:lineRule="auto"/>
              <w:rPr>
                <w:rFonts w:eastAsia="맑은 고딕" w:cs="Tahoma"/>
                <w:lang w:eastAsia="ko-KR"/>
              </w:rPr>
            </w:pPr>
            <w:r>
              <w:rPr>
                <w:rFonts w:eastAsia="맑은 고딕" w:cs="Tahoma"/>
                <w:lang w:eastAsia="ko-KR"/>
              </w:rPr>
              <w:t>PCC</w:t>
            </w:r>
          </w:p>
        </w:tc>
        <w:tc>
          <w:tcPr>
            <w:tcW w:w="7914" w:type="dxa"/>
          </w:tcPr>
          <w:p w14:paraId="7E79653B" w14:textId="77777777" w:rsidR="008C6BC0" w:rsidRDefault="008C6BC0" w:rsidP="00D60930">
            <w:pPr>
              <w:pStyle w:val="BodyText"/>
              <w:spacing w:line="240" w:lineRule="auto"/>
              <w:rPr>
                <w:rFonts w:eastAsia="맑은 고딕" w:cs="Tahoma"/>
                <w:lang w:eastAsia="ko-KR"/>
              </w:rPr>
            </w:pPr>
            <w:r>
              <w:rPr>
                <w:rFonts w:eastAsia="맑은 고딕" w:cs="Tahoma"/>
                <w:lang w:eastAsia="ko-KR"/>
              </w:rPr>
              <w:t>point cloud compression</w:t>
            </w:r>
          </w:p>
        </w:tc>
      </w:tr>
      <w:tr w:rsidR="008C6BC0" w14:paraId="13194F06" w14:textId="77777777" w:rsidTr="00E1276C">
        <w:trPr>
          <w:cantSplit/>
        </w:trPr>
        <w:tc>
          <w:tcPr>
            <w:tcW w:w="1644" w:type="dxa"/>
          </w:tcPr>
          <w:p w14:paraId="1E3B2D91" w14:textId="066D8312" w:rsidR="008C6BC0" w:rsidRDefault="009D2A10" w:rsidP="00D60930">
            <w:pPr>
              <w:pStyle w:val="BodyText"/>
              <w:spacing w:line="240" w:lineRule="auto"/>
              <w:rPr>
                <w:rFonts w:eastAsia="맑은 고딕" w:cs="Tahoma"/>
                <w:lang w:eastAsia="ko-KR"/>
              </w:rPr>
            </w:pPr>
            <w:r>
              <w:rPr>
                <w:rFonts w:eastAsia="맑은 고딕" w:cs="Tahoma"/>
                <w:lang w:eastAsia="ko-KR"/>
              </w:rPr>
              <w:t>G</w:t>
            </w:r>
            <w:r w:rsidR="008C6BC0">
              <w:rPr>
                <w:rFonts w:eastAsia="맑은 고딕" w:cs="Tahoma"/>
                <w:lang w:eastAsia="ko-KR"/>
              </w:rPr>
              <w:t>-PCC</w:t>
            </w:r>
          </w:p>
        </w:tc>
        <w:tc>
          <w:tcPr>
            <w:tcW w:w="7914" w:type="dxa"/>
          </w:tcPr>
          <w:p w14:paraId="5F4FCA86" w14:textId="1503B66A" w:rsidR="008C6BC0" w:rsidRDefault="009D2A10" w:rsidP="00D60930">
            <w:pPr>
              <w:pStyle w:val="BodyText"/>
              <w:spacing w:line="240" w:lineRule="auto"/>
              <w:rPr>
                <w:rFonts w:eastAsia="맑은 고딕" w:cs="Tahoma"/>
                <w:lang w:eastAsia="ko-KR"/>
              </w:rPr>
            </w:pPr>
            <w:r w:rsidRPr="009D2A10">
              <w:rPr>
                <w:rFonts w:eastAsia="맑은 고딕" w:cs="Tahoma"/>
                <w:lang w:eastAsia="ko-KR"/>
              </w:rPr>
              <w:t>Geometry-based point cloud compression (specified in ISO/IEC 23090-9)</w:t>
            </w:r>
          </w:p>
        </w:tc>
      </w:tr>
    </w:tbl>
    <w:p w14:paraId="2A789F7A" w14:textId="3AC3D32B" w:rsidR="008C6BC0" w:rsidRDefault="008C6BC0" w:rsidP="008C6BC0">
      <w:pPr>
        <w:pStyle w:val="Head1"/>
      </w:pPr>
      <w:r>
        <w:t>Reference software for ISO/IEC 23090-1</w:t>
      </w:r>
      <w:r w:rsidR="009D2A10">
        <w:t>8</w:t>
      </w:r>
    </w:p>
    <w:p w14:paraId="4616576D" w14:textId="3B5C5756" w:rsidR="008C6BC0" w:rsidRDefault="008C6BC0" w:rsidP="008C6BC0">
      <w:pPr>
        <w:pStyle w:val="Head2"/>
      </w:pPr>
      <w:r>
        <w:t>General</w:t>
      </w:r>
    </w:p>
    <w:p w14:paraId="40C5C9BF" w14:textId="6EBC8DB7" w:rsidR="00463C35" w:rsidRDefault="008C6BC0" w:rsidP="008C6BC0">
      <w:r w:rsidRPr="008C6BC0">
        <w:t>The source code for ISO/IEC 23090-1</w:t>
      </w:r>
      <w:r w:rsidR="009D2A10">
        <w:t>8</w:t>
      </w:r>
      <w:r w:rsidRPr="008C6BC0">
        <w:t xml:space="preserve"> reference software is available on MPEG’s GitLab server and is accessible to MPEG members via the following URL:</w:t>
      </w:r>
    </w:p>
    <w:p w14:paraId="6746F495" w14:textId="5E99DB4C" w:rsidR="009D2A10" w:rsidRDefault="0022352D" w:rsidP="009D2A10">
      <w:pPr>
        <w:jc w:val="center"/>
      </w:pPr>
      <w:hyperlink r:id="rId11" w:history="1">
        <w:r w:rsidR="009D2A10" w:rsidRPr="005D00FA">
          <w:rPr>
            <w:rStyle w:val="Hyperlink"/>
          </w:rPr>
          <w:t>http://mpegx.int-evry.fr/software/MPEG/Systems/PCC-SYS/23090-18-conformance</w:t>
        </w:r>
      </w:hyperlink>
    </w:p>
    <w:p w14:paraId="37713571" w14:textId="2D8F2338" w:rsidR="008C6BC0" w:rsidRDefault="008C6BC0" w:rsidP="008C6BC0">
      <w:r w:rsidRPr="008C6BC0">
        <w:t xml:space="preserve">All merge requests should be submitted to the repository on MPEG’s GitLab server after following the contribution guidelines from </w:t>
      </w:r>
      <w:r w:rsidRPr="009D2A10">
        <w:t>CONTRIBUTING.md</w:t>
      </w:r>
      <w:r w:rsidRPr="008C6BC0">
        <w:t xml:space="preserve"> file.</w:t>
      </w:r>
    </w:p>
    <w:p w14:paraId="0D457661" w14:textId="7E886F81" w:rsidR="00463C35" w:rsidRDefault="00463C35" w:rsidP="008C6BC0">
      <w:r w:rsidRPr="00463C35">
        <w:rPr>
          <w:highlight w:val="yellow"/>
        </w:rPr>
        <w:t>[Ed. (DP): We should consider making public mirror for releases on MPEG’s GitHub account.]</w:t>
      </w:r>
    </w:p>
    <w:p w14:paraId="49E561F6" w14:textId="536E61D4" w:rsidR="008C6BC0" w:rsidRDefault="008C6BC0" w:rsidP="008C6BC0">
      <w:pPr>
        <w:pStyle w:val="Head2"/>
      </w:pPr>
      <w:r>
        <w:t>Overview</w:t>
      </w:r>
    </w:p>
    <w:p w14:paraId="4CABF627" w14:textId="1DC84074" w:rsidR="008C6BC0" w:rsidRDefault="0002260C" w:rsidP="008C6BC0">
      <w:r w:rsidRPr="0002260C">
        <w:t xml:space="preserve">The </w:t>
      </w:r>
      <w:r w:rsidR="009D2A10">
        <w:t>G-PCC</w:t>
      </w:r>
      <w:r w:rsidRPr="0002260C">
        <w:t xml:space="preserve"> carriage reference software utilizes in the architecture the reference software for the ISOBMFF </w:t>
      </w:r>
      <w:hyperlink r:id="rId12" w:history="1">
        <w:r w:rsidRPr="0002260C">
          <w:rPr>
            <w:rStyle w:val="Hyperlink"/>
          </w:rPr>
          <w:t>libisomediafile</w:t>
        </w:r>
      </w:hyperlink>
      <w:r w:rsidRPr="0002260C">
        <w:t xml:space="preserve">, the reference software for </w:t>
      </w:r>
      <w:r w:rsidR="009D2A10">
        <w:t>G</w:t>
      </w:r>
      <w:r w:rsidRPr="0002260C">
        <w:t xml:space="preserve">-PCC </w:t>
      </w:r>
      <w:r w:rsidRPr="009D2A10">
        <w:t>mpeg-pcc-tmc</w:t>
      </w:r>
      <w:r w:rsidR="009D2A10">
        <w:t>13</w:t>
      </w:r>
      <w:r w:rsidRPr="0002260C">
        <w:t xml:space="preserve"> and other miscellaneous supporting libraries.</w:t>
      </w:r>
      <w:r>
        <w:t xml:space="preserve"> </w:t>
      </w:r>
      <w:r>
        <w:fldChar w:fldCharType="begin"/>
      </w:r>
      <w:r>
        <w:instrText xml:space="preserve"> REF _Ref85538725 \h </w:instrText>
      </w:r>
      <w:r>
        <w:fldChar w:fldCharType="separate"/>
      </w:r>
      <w:r w:rsidRPr="0002260C">
        <w:rPr>
          <w:color w:val="000000" w:themeColor="text1"/>
        </w:rPr>
        <w:t xml:space="preserve">Figure </w:t>
      </w:r>
      <w:r w:rsidRPr="0002260C">
        <w:rPr>
          <w:noProof/>
          <w:color w:val="000000" w:themeColor="text1"/>
        </w:rPr>
        <w:t>1</w:t>
      </w:r>
      <w:r>
        <w:fldChar w:fldCharType="end"/>
      </w:r>
      <w:r w:rsidRPr="0002260C">
        <w:t xml:space="preserve"> shows the simplified overview of the architecture for the reference software implementation. Boxes with a gray colored background are in the scope of the reference software implementation.</w:t>
      </w:r>
    </w:p>
    <w:p w14:paraId="2EB246B2" w14:textId="77777777" w:rsidR="0002260C" w:rsidRDefault="0002260C" w:rsidP="008C6BC0"/>
    <w:p w14:paraId="7032D631" w14:textId="42FD899B" w:rsidR="0002260C" w:rsidRDefault="00597A7F" w:rsidP="0002260C">
      <w:pPr>
        <w:keepNext/>
        <w:jc w:val="center"/>
      </w:pPr>
      <w:r>
        <w:rPr>
          <w:noProof/>
        </w:rPr>
        <w:lastRenderedPageBreak/>
        <w:drawing>
          <wp:inline distT="0" distB="0" distL="0" distR="0" wp14:anchorId="1394C6B8" wp14:editId="79309A32">
            <wp:extent cx="5727700" cy="1487170"/>
            <wp:effectExtent l="0" t="0" r="0" b="0"/>
            <wp:docPr id="4" name="Picture 4"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Diagram&#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727700" cy="1487170"/>
                    </a:xfrm>
                    <a:prstGeom prst="rect">
                      <a:avLst/>
                    </a:prstGeom>
                  </pic:spPr>
                </pic:pic>
              </a:graphicData>
            </a:graphic>
          </wp:inline>
        </w:drawing>
      </w:r>
    </w:p>
    <w:p w14:paraId="36CEADB9" w14:textId="074BEAFD" w:rsidR="0002260C" w:rsidRPr="0002260C" w:rsidRDefault="0002260C" w:rsidP="0002260C">
      <w:pPr>
        <w:pStyle w:val="Caption"/>
        <w:jc w:val="center"/>
        <w:rPr>
          <w:color w:val="000000" w:themeColor="text1"/>
          <w:sz w:val="24"/>
          <w:szCs w:val="24"/>
        </w:rPr>
      </w:pPr>
      <w:bookmarkStart w:id="30" w:name="_Ref85538725"/>
      <w:r w:rsidRPr="0002260C">
        <w:rPr>
          <w:color w:val="000000" w:themeColor="text1"/>
          <w:sz w:val="24"/>
          <w:szCs w:val="24"/>
        </w:rPr>
        <w:t xml:space="preserve">Figure </w:t>
      </w:r>
      <w:r w:rsidRPr="0002260C">
        <w:rPr>
          <w:color w:val="000000" w:themeColor="text1"/>
          <w:sz w:val="24"/>
          <w:szCs w:val="24"/>
        </w:rPr>
        <w:fldChar w:fldCharType="begin"/>
      </w:r>
      <w:r w:rsidRPr="0002260C">
        <w:rPr>
          <w:color w:val="000000" w:themeColor="text1"/>
          <w:sz w:val="24"/>
          <w:szCs w:val="24"/>
        </w:rPr>
        <w:instrText xml:space="preserve"> SEQ Figure \* ARABIC </w:instrText>
      </w:r>
      <w:r w:rsidRPr="0002260C">
        <w:rPr>
          <w:color w:val="000000" w:themeColor="text1"/>
          <w:sz w:val="24"/>
          <w:szCs w:val="24"/>
        </w:rPr>
        <w:fldChar w:fldCharType="separate"/>
      </w:r>
      <w:r>
        <w:rPr>
          <w:noProof/>
          <w:color w:val="000000" w:themeColor="text1"/>
          <w:sz w:val="24"/>
          <w:szCs w:val="24"/>
        </w:rPr>
        <w:t>1</w:t>
      </w:r>
      <w:r w:rsidRPr="0002260C">
        <w:rPr>
          <w:color w:val="000000" w:themeColor="text1"/>
          <w:sz w:val="24"/>
          <w:szCs w:val="24"/>
        </w:rPr>
        <w:fldChar w:fldCharType="end"/>
      </w:r>
      <w:bookmarkEnd w:id="30"/>
      <w:r w:rsidRPr="0002260C">
        <w:rPr>
          <w:color w:val="000000" w:themeColor="text1"/>
          <w:sz w:val="24"/>
          <w:szCs w:val="24"/>
        </w:rPr>
        <w:t>: Architecture overview</w:t>
      </w:r>
    </w:p>
    <w:p w14:paraId="0292C663" w14:textId="3DDF2CE8" w:rsidR="0002260C" w:rsidRDefault="00597A7F" w:rsidP="0002260C">
      <w:r w:rsidRPr="00597A7F">
        <w:t xml:space="preserve">The reference software implementation consists of the G-PCC carriage library </w:t>
      </w:r>
      <w:proofErr w:type="spellStart"/>
      <w:r w:rsidRPr="00597A7F">
        <w:rPr>
          <w:i/>
          <w:iCs/>
        </w:rPr>
        <w:t>libGPCCCarriage</w:t>
      </w:r>
      <w:proofErr w:type="spellEnd"/>
      <w:r w:rsidRPr="00597A7F">
        <w:t xml:space="preserve">, and the command line application with the name </w:t>
      </w:r>
      <w:proofErr w:type="spellStart"/>
      <w:r w:rsidRPr="00597A7F">
        <w:rPr>
          <w:i/>
          <w:iCs/>
        </w:rPr>
        <w:t>GPCCCarriageApp</w:t>
      </w:r>
      <w:proofErr w:type="spellEnd"/>
      <w:r w:rsidRPr="00597A7F">
        <w:t>. While the library implements an API to parse and write data structures as defined in 23090-18, the command line application uses this API together with other helping libraries to implement actual multiplexing and demultiplexing functionality.</w:t>
      </w:r>
    </w:p>
    <w:p w14:paraId="5BFDEEC8" w14:textId="69D9BA9D" w:rsidR="008C6BC0" w:rsidRDefault="008C6BC0" w:rsidP="008C6BC0">
      <w:pPr>
        <w:pStyle w:val="Head2"/>
      </w:pPr>
      <w:r w:rsidRPr="008C6BC0">
        <w:t>Feature support list</w:t>
      </w:r>
    </w:p>
    <w:p w14:paraId="5C766B62" w14:textId="66E44271" w:rsidR="00D60930" w:rsidRDefault="00D60930" w:rsidP="008C6BC0">
      <w:r>
        <w:fldChar w:fldCharType="begin"/>
      </w:r>
      <w:r>
        <w:instrText xml:space="preserve"> REF _Ref85543361 \h </w:instrText>
      </w:r>
      <w:r>
        <w:fldChar w:fldCharType="separate"/>
      </w:r>
      <w:r w:rsidRPr="00D60930">
        <w:rPr>
          <w:color w:val="000000" w:themeColor="text1"/>
        </w:rPr>
        <w:t xml:space="preserve">Table </w:t>
      </w:r>
      <w:r w:rsidRPr="00D60930">
        <w:rPr>
          <w:noProof/>
          <w:color w:val="000000" w:themeColor="text1"/>
        </w:rPr>
        <w:t>1</w:t>
      </w:r>
      <w:r>
        <w:fldChar w:fldCharType="end"/>
      </w:r>
      <w:r w:rsidRPr="00D60930">
        <w:t xml:space="preserve"> summarizes a list of features adopted in the </w:t>
      </w:r>
      <w:r w:rsidR="00597A7F">
        <w:t>G-PCC</w:t>
      </w:r>
      <w:r w:rsidRPr="00D60930">
        <w:t xml:space="preserve"> carriage specification and indicates which features are currently supported by the reference software.</w:t>
      </w:r>
    </w:p>
    <w:p w14:paraId="44522C3F" w14:textId="1E8390C3" w:rsidR="00D60930" w:rsidRPr="00D60930" w:rsidRDefault="00D60930" w:rsidP="00D60930">
      <w:pPr>
        <w:pStyle w:val="Caption"/>
        <w:keepNext/>
        <w:jc w:val="center"/>
        <w:rPr>
          <w:color w:val="000000" w:themeColor="text1"/>
          <w:sz w:val="24"/>
          <w:szCs w:val="24"/>
        </w:rPr>
      </w:pPr>
      <w:bookmarkStart w:id="31" w:name="_Ref85543361"/>
      <w:r w:rsidRPr="00D60930">
        <w:rPr>
          <w:color w:val="000000" w:themeColor="text1"/>
          <w:sz w:val="24"/>
          <w:szCs w:val="24"/>
        </w:rPr>
        <w:t xml:space="preserve">Table </w:t>
      </w:r>
      <w:r w:rsidRPr="00D60930">
        <w:rPr>
          <w:color w:val="000000" w:themeColor="text1"/>
          <w:sz w:val="24"/>
          <w:szCs w:val="24"/>
        </w:rPr>
        <w:fldChar w:fldCharType="begin"/>
      </w:r>
      <w:r w:rsidRPr="00D60930">
        <w:rPr>
          <w:color w:val="000000" w:themeColor="text1"/>
          <w:sz w:val="24"/>
          <w:szCs w:val="24"/>
        </w:rPr>
        <w:instrText xml:space="preserve"> SEQ Table \* ARABIC </w:instrText>
      </w:r>
      <w:r w:rsidRPr="00D60930">
        <w:rPr>
          <w:color w:val="000000" w:themeColor="text1"/>
          <w:sz w:val="24"/>
          <w:szCs w:val="24"/>
        </w:rPr>
        <w:fldChar w:fldCharType="separate"/>
      </w:r>
      <w:r w:rsidRPr="00D60930">
        <w:rPr>
          <w:noProof/>
          <w:color w:val="000000" w:themeColor="text1"/>
          <w:sz w:val="24"/>
          <w:szCs w:val="24"/>
        </w:rPr>
        <w:t>1</w:t>
      </w:r>
      <w:r w:rsidRPr="00D60930">
        <w:rPr>
          <w:color w:val="000000" w:themeColor="text1"/>
          <w:sz w:val="24"/>
          <w:szCs w:val="24"/>
        </w:rPr>
        <w:fldChar w:fldCharType="end"/>
      </w:r>
      <w:bookmarkEnd w:id="31"/>
      <w:r w:rsidRPr="00D60930">
        <w:rPr>
          <w:color w:val="000000" w:themeColor="text1"/>
          <w:sz w:val="24"/>
          <w:szCs w:val="24"/>
        </w:rPr>
        <w:t xml:space="preserve">: </w:t>
      </w:r>
      <w:r w:rsidR="00597A7F">
        <w:rPr>
          <w:color w:val="000000" w:themeColor="text1"/>
          <w:sz w:val="24"/>
          <w:szCs w:val="24"/>
        </w:rPr>
        <w:t>G-PCC</w:t>
      </w:r>
      <w:r w:rsidRPr="00D60930">
        <w:rPr>
          <w:color w:val="000000" w:themeColor="text1"/>
          <w:sz w:val="24"/>
          <w:szCs w:val="24"/>
        </w:rPr>
        <w:t xml:space="preserve"> Reference Software Feature Support List</w:t>
      </w:r>
    </w:p>
    <w:tbl>
      <w:tblPr>
        <w:tblW w:w="0" w:type="dxa"/>
        <w:tblCellMar>
          <w:left w:w="0" w:type="dxa"/>
          <w:right w:w="0" w:type="dxa"/>
        </w:tblCellMar>
        <w:tblLook w:val="04A0" w:firstRow="1" w:lastRow="0" w:firstColumn="1" w:lastColumn="0" w:noHBand="0" w:noVBand="1"/>
      </w:tblPr>
      <w:tblGrid>
        <w:gridCol w:w="1488"/>
        <w:gridCol w:w="3836"/>
        <w:gridCol w:w="1297"/>
        <w:gridCol w:w="824"/>
        <w:gridCol w:w="857"/>
        <w:gridCol w:w="702"/>
      </w:tblGrid>
      <w:tr w:rsidR="009C3B49" w:rsidRPr="009C3B49" w14:paraId="78C7C6FC" w14:textId="77777777" w:rsidTr="009C3B49">
        <w:trPr>
          <w:trHeight w:val="315"/>
          <w:ins w:id="32" w:author="Dimitri Podborski" w:date="2022-01-21T17:54:00Z"/>
        </w:trPr>
        <w:tc>
          <w:tcPr>
            <w:tcW w:w="0" w:type="auto"/>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bottom"/>
            <w:hideMark/>
          </w:tcPr>
          <w:p w14:paraId="0CAC368D" w14:textId="77777777" w:rsidR="009C3B49" w:rsidRPr="009C3B49" w:rsidRDefault="009C3B49" w:rsidP="009C3B49">
            <w:pPr>
              <w:spacing w:after="0" w:line="240" w:lineRule="auto"/>
              <w:rPr>
                <w:ins w:id="33" w:author="Dimitri Podborski" w:date="2022-01-21T17:54:00Z"/>
                <w:sz w:val="20"/>
                <w:szCs w:val="20"/>
                <w:lang w:eastAsia="en-US"/>
              </w:rPr>
            </w:pPr>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5B57A7E" w14:textId="77777777" w:rsidR="009C3B49" w:rsidRPr="009C3B49" w:rsidRDefault="009C3B49" w:rsidP="009C3B49">
            <w:pPr>
              <w:spacing w:after="0" w:line="240" w:lineRule="auto"/>
              <w:jc w:val="center"/>
              <w:rPr>
                <w:ins w:id="34" w:author="Dimitri Podborski" w:date="2022-01-21T17:54:00Z"/>
                <w:rFonts w:ascii="Arial" w:hAnsi="Arial" w:cs="Arial"/>
                <w:b/>
                <w:bCs/>
                <w:sz w:val="20"/>
                <w:szCs w:val="20"/>
                <w:lang w:eastAsia="en-US"/>
              </w:rPr>
            </w:pPr>
            <w:ins w:id="35" w:author="Dimitri Podborski" w:date="2022-01-21T17:54:00Z">
              <w:r w:rsidRPr="009C3B49">
                <w:rPr>
                  <w:rFonts w:ascii="Arial" w:hAnsi="Arial" w:cs="Arial"/>
                  <w:b/>
                  <w:bCs/>
                  <w:sz w:val="20"/>
                  <w:szCs w:val="20"/>
                  <w:lang w:eastAsia="en-US"/>
                </w:rPr>
                <w:t>Feature</w:t>
              </w:r>
            </w:ins>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5E29013F" w14:textId="77777777" w:rsidR="009C3B49" w:rsidRPr="009C3B49" w:rsidRDefault="009C3B49" w:rsidP="009C3B49">
            <w:pPr>
              <w:spacing w:after="0" w:line="240" w:lineRule="auto"/>
              <w:jc w:val="center"/>
              <w:rPr>
                <w:ins w:id="36" w:author="Dimitri Podborski" w:date="2022-01-21T17:54:00Z"/>
                <w:rFonts w:ascii="Arial" w:hAnsi="Arial" w:cs="Arial"/>
                <w:b/>
                <w:bCs/>
                <w:sz w:val="20"/>
                <w:szCs w:val="20"/>
                <w:lang w:eastAsia="en-US"/>
              </w:rPr>
            </w:pPr>
            <w:ins w:id="37" w:author="Dimitri Podborski" w:date="2022-01-21T17:54:00Z">
              <w:r w:rsidRPr="009C3B49">
                <w:rPr>
                  <w:rFonts w:ascii="Arial" w:hAnsi="Arial" w:cs="Arial"/>
                  <w:b/>
                  <w:bCs/>
                  <w:sz w:val="20"/>
                  <w:szCs w:val="20"/>
                  <w:lang w:eastAsia="en-US"/>
                </w:rPr>
                <w:t>4CCs</w:t>
              </w:r>
            </w:ins>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6621C70B" w14:textId="77777777" w:rsidR="009C3B49" w:rsidRPr="009C3B49" w:rsidRDefault="009C3B49" w:rsidP="009C3B49">
            <w:pPr>
              <w:spacing w:after="0" w:line="240" w:lineRule="auto"/>
              <w:jc w:val="center"/>
              <w:rPr>
                <w:ins w:id="38" w:author="Dimitri Podborski" w:date="2022-01-21T17:54:00Z"/>
                <w:rFonts w:ascii="Arial" w:hAnsi="Arial" w:cs="Arial"/>
                <w:b/>
                <w:bCs/>
                <w:sz w:val="20"/>
                <w:szCs w:val="20"/>
                <w:lang w:eastAsia="en-US"/>
              </w:rPr>
            </w:pPr>
            <w:ins w:id="39" w:author="Dimitri Podborski" w:date="2022-01-21T17:54:00Z">
              <w:r w:rsidRPr="009C3B49">
                <w:rPr>
                  <w:rFonts w:ascii="Arial" w:hAnsi="Arial" w:cs="Arial"/>
                  <w:b/>
                  <w:bCs/>
                  <w:sz w:val="20"/>
                  <w:szCs w:val="20"/>
                  <w:lang w:eastAsia="en-US"/>
                </w:rPr>
                <w:t>Version</w:t>
              </w:r>
            </w:ins>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38DDE62F" w14:textId="77777777" w:rsidR="009C3B49" w:rsidRPr="009C3B49" w:rsidRDefault="009C3B49" w:rsidP="009C3B49">
            <w:pPr>
              <w:spacing w:after="0" w:line="240" w:lineRule="auto"/>
              <w:jc w:val="center"/>
              <w:rPr>
                <w:ins w:id="40" w:author="Dimitri Podborski" w:date="2022-01-21T17:54:00Z"/>
                <w:rFonts w:ascii="Arial" w:hAnsi="Arial" w:cs="Arial"/>
                <w:b/>
                <w:bCs/>
                <w:sz w:val="20"/>
                <w:szCs w:val="20"/>
                <w:lang w:eastAsia="en-US"/>
              </w:rPr>
            </w:pPr>
            <w:ins w:id="41" w:author="Dimitri Podborski" w:date="2022-01-21T17:54:00Z">
              <w:r w:rsidRPr="009C3B49">
                <w:rPr>
                  <w:rFonts w:ascii="Arial" w:hAnsi="Arial" w:cs="Arial"/>
                  <w:b/>
                  <w:bCs/>
                  <w:sz w:val="20"/>
                  <w:szCs w:val="20"/>
                  <w:lang w:eastAsia="en-US"/>
                </w:rPr>
                <w:t>Support</w:t>
              </w:r>
            </w:ins>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33D47636" w14:textId="77777777" w:rsidR="009C3B49" w:rsidRPr="009C3B49" w:rsidRDefault="009C3B49" w:rsidP="009C3B49">
            <w:pPr>
              <w:spacing w:after="0" w:line="240" w:lineRule="auto"/>
              <w:jc w:val="center"/>
              <w:rPr>
                <w:ins w:id="42" w:author="Dimitri Podborski" w:date="2022-01-21T17:54:00Z"/>
                <w:rFonts w:ascii="Arial" w:hAnsi="Arial" w:cs="Arial"/>
                <w:b/>
                <w:bCs/>
                <w:sz w:val="20"/>
                <w:szCs w:val="20"/>
                <w:lang w:eastAsia="en-US"/>
              </w:rPr>
            </w:pPr>
            <w:ins w:id="43" w:author="Dimitri Podborski" w:date="2022-01-21T17:54:00Z">
              <w:r w:rsidRPr="009C3B49">
                <w:rPr>
                  <w:rFonts w:ascii="Arial" w:hAnsi="Arial" w:cs="Arial"/>
                  <w:b/>
                  <w:bCs/>
                  <w:sz w:val="20"/>
                  <w:szCs w:val="20"/>
                  <w:lang w:eastAsia="en-US"/>
                </w:rPr>
                <w:t>Status</w:t>
              </w:r>
            </w:ins>
          </w:p>
        </w:tc>
      </w:tr>
      <w:tr w:rsidR="009C3B49" w:rsidRPr="009C3B49" w14:paraId="09543B9A" w14:textId="77777777" w:rsidTr="009C3B49">
        <w:trPr>
          <w:trHeight w:val="315"/>
          <w:ins w:id="44" w:author="Dimitri Podborski" w:date="2022-01-21T17:54:00Z"/>
        </w:trPr>
        <w:tc>
          <w:tcPr>
            <w:tcW w:w="0" w:type="auto"/>
            <w:vMerge w:val="restart"/>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2329BBCB" w14:textId="77777777" w:rsidR="009C3B49" w:rsidRPr="009C3B49" w:rsidRDefault="009C3B49" w:rsidP="009C3B49">
            <w:pPr>
              <w:spacing w:after="0" w:line="240" w:lineRule="auto"/>
              <w:jc w:val="center"/>
              <w:rPr>
                <w:ins w:id="45" w:author="Dimitri Podborski" w:date="2022-01-21T17:54:00Z"/>
                <w:rFonts w:ascii="Arial" w:hAnsi="Arial" w:cs="Arial"/>
                <w:sz w:val="20"/>
                <w:szCs w:val="20"/>
                <w:lang w:eastAsia="en-US"/>
              </w:rPr>
            </w:pPr>
            <w:ins w:id="46" w:author="Dimitri Podborski" w:date="2022-01-21T17:54:00Z">
              <w:r w:rsidRPr="009C3B49">
                <w:rPr>
                  <w:rFonts w:ascii="Arial" w:hAnsi="Arial" w:cs="Arial"/>
                  <w:sz w:val="20"/>
                  <w:szCs w:val="20"/>
                  <w:lang w:eastAsia="en-US"/>
                </w:rPr>
                <w:t>Common</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1316132C" w14:textId="77777777" w:rsidR="009C3B49" w:rsidRPr="009C3B49" w:rsidRDefault="009C3B49" w:rsidP="009C3B49">
            <w:pPr>
              <w:spacing w:after="0" w:line="240" w:lineRule="auto"/>
              <w:rPr>
                <w:ins w:id="47" w:author="Dimitri Podborski" w:date="2022-01-21T17:54:00Z"/>
                <w:rFonts w:ascii="Arial" w:hAnsi="Arial" w:cs="Arial"/>
                <w:sz w:val="20"/>
                <w:szCs w:val="20"/>
                <w:lang w:eastAsia="en-US"/>
              </w:rPr>
            </w:pPr>
            <w:proofErr w:type="spellStart"/>
            <w:ins w:id="48" w:author="Dimitri Podborski" w:date="2022-01-21T17:54:00Z">
              <w:r w:rsidRPr="009C3B49">
                <w:rPr>
                  <w:rFonts w:ascii="Arial" w:hAnsi="Arial" w:cs="Arial"/>
                  <w:sz w:val="20"/>
                  <w:szCs w:val="20"/>
                  <w:lang w:eastAsia="en-US"/>
                </w:rPr>
                <w:t>GPCCConfigurationBox</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50EA29D8" w14:textId="77777777" w:rsidR="009C3B49" w:rsidRPr="009C3B49" w:rsidRDefault="009C3B49" w:rsidP="009C3B49">
            <w:pPr>
              <w:spacing w:after="0" w:line="240" w:lineRule="auto"/>
              <w:rPr>
                <w:ins w:id="49" w:author="Dimitri Podborski" w:date="2022-01-21T17:54:00Z"/>
                <w:rFonts w:ascii="Consolas" w:hAnsi="Consolas" w:cs="Consolas"/>
                <w:sz w:val="20"/>
                <w:szCs w:val="20"/>
                <w:lang w:eastAsia="en-US"/>
              </w:rPr>
            </w:pPr>
            <w:proofErr w:type="spellStart"/>
            <w:ins w:id="50" w:author="Dimitri Podborski" w:date="2022-01-21T17:54:00Z">
              <w:r w:rsidRPr="009C3B49">
                <w:rPr>
                  <w:rFonts w:ascii="Consolas" w:hAnsi="Consolas" w:cs="Consolas"/>
                  <w:sz w:val="20"/>
                  <w:szCs w:val="20"/>
                  <w:lang w:eastAsia="en-US"/>
                </w:rPr>
                <w:t>gpcC</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2541969" w14:textId="77777777" w:rsidR="009C3B49" w:rsidRPr="009C3B49" w:rsidRDefault="009C3B49" w:rsidP="009C3B49">
            <w:pPr>
              <w:spacing w:after="0" w:line="240" w:lineRule="auto"/>
              <w:jc w:val="right"/>
              <w:rPr>
                <w:ins w:id="51" w:author="Dimitri Podborski" w:date="2022-01-21T17:54:00Z"/>
                <w:rFonts w:ascii="Arial" w:hAnsi="Arial" w:cs="Arial"/>
                <w:sz w:val="20"/>
                <w:szCs w:val="20"/>
                <w:lang w:eastAsia="en-US"/>
              </w:rPr>
            </w:pPr>
            <w:ins w:id="52" w:author="Dimitri Podborski" w:date="2022-01-21T17:54:00Z">
              <w:r w:rsidRPr="009C3B49">
                <w:rPr>
                  <w:rFonts w:ascii="Arial" w:hAnsi="Arial" w:cs="Arial"/>
                  <w:sz w:val="20"/>
                  <w:szCs w:val="20"/>
                  <w:lang w:eastAsia="en-US"/>
                </w:rPr>
                <w:t>0</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F5FB819" w14:textId="77777777" w:rsidR="009C3B49" w:rsidRPr="009C3B49" w:rsidRDefault="009C3B49" w:rsidP="009C3B49">
            <w:pPr>
              <w:spacing w:after="0" w:line="240" w:lineRule="auto"/>
              <w:rPr>
                <w:ins w:id="53" w:author="Dimitri Podborski" w:date="2022-01-21T17:54:00Z"/>
                <w:rFonts w:ascii="Arial" w:hAnsi="Arial" w:cs="Arial"/>
                <w:sz w:val="20"/>
                <w:szCs w:val="20"/>
                <w:lang w:eastAsia="en-US"/>
              </w:rPr>
            </w:pPr>
            <w:ins w:id="54" w:author="Dimitri Podborski" w:date="2022-01-21T17:54:00Z">
              <w:r w:rsidRPr="009C3B49">
                <w:rPr>
                  <w:rFonts w:ascii="Arial" w:hAnsi="Arial" w:cs="Arial"/>
                  <w:sz w:val="20"/>
                  <w:szCs w:val="20"/>
                  <w:lang w:eastAsia="en-US"/>
                </w:rPr>
                <w:t>FALSE</w:t>
              </w:r>
            </w:ins>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06266097" w14:textId="77777777" w:rsidR="009C3B49" w:rsidRPr="009C3B49" w:rsidRDefault="009C3B49" w:rsidP="009C3B49">
            <w:pPr>
              <w:spacing w:after="0" w:line="240" w:lineRule="auto"/>
              <w:jc w:val="center"/>
              <w:rPr>
                <w:ins w:id="55" w:author="Dimitri Podborski" w:date="2022-01-21T17:54:00Z"/>
                <w:rFonts w:ascii="Arial" w:hAnsi="Arial" w:cs="Arial"/>
                <w:sz w:val="20"/>
                <w:szCs w:val="20"/>
                <w:lang w:eastAsia="en-US"/>
              </w:rPr>
            </w:pPr>
            <w:ins w:id="56" w:author="Dimitri Podborski" w:date="2022-01-21T17:54:00Z">
              <w:r w:rsidRPr="009C3B49">
                <w:rPr>
                  <w:rFonts w:ascii="Arial" w:hAnsi="Arial" w:cs="Arial"/>
                  <w:sz w:val="20"/>
                  <w:szCs w:val="20"/>
                  <w:lang w:eastAsia="en-US"/>
                </w:rPr>
                <w:t>TBD</w:t>
              </w:r>
            </w:ins>
          </w:p>
        </w:tc>
      </w:tr>
      <w:tr w:rsidR="009C3B49" w:rsidRPr="009C3B49" w14:paraId="5FB0E7A8" w14:textId="77777777" w:rsidTr="009C3B49">
        <w:trPr>
          <w:trHeight w:val="315"/>
          <w:ins w:id="57" w:author="Dimitri Podborski" w:date="2022-01-21T17:54: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7F7F4601" w14:textId="77777777" w:rsidR="009C3B49" w:rsidRPr="009C3B49" w:rsidRDefault="009C3B49" w:rsidP="009C3B49">
            <w:pPr>
              <w:spacing w:after="0" w:line="240" w:lineRule="auto"/>
              <w:rPr>
                <w:ins w:id="58" w:author="Dimitri Podborski" w:date="2022-01-21T17:54:00Z"/>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50AD8401" w14:textId="77777777" w:rsidR="009C3B49" w:rsidRPr="009C3B49" w:rsidRDefault="009C3B49" w:rsidP="009C3B49">
            <w:pPr>
              <w:spacing w:after="0" w:line="240" w:lineRule="auto"/>
              <w:rPr>
                <w:ins w:id="59" w:author="Dimitri Podborski" w:date="2022-01-21T17:54:00Z"/>
                <w:rFonts w:ascii="Arial" w:hAnsi="Arial" w:cs="Arial"/>
                <w:sz w:val="20"/>
                <w:szCs w:val="20"/>
                <w:lang w:eastAsia="en-US"/>
              </w:rPr>
            </w:pPr>
            <w:proofErr w:type="spellStart"/>
            <w:ins w:id="60" w:author="Dimitri Podborski" w:date="2022-01-21T17:54:00Z">
              <w:r w:rsidRPr="009C3B49">
                <w:rPr>
                  <w:rFonts w:ascii="Arial" w:hAnsi="Arial" w:cs="Arial"/>
                  <w:sz w:val="20"/>
                  <w:szCs w:val="20"/>
                  <w:lang w:eastAsia="en-US"/>
                </w:rPr>
                <w:t>GPCCComponentInfoBox</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2BAE0D14" w14:textId="77777777" w:rsidR="009C3B49" w:rsidRPr="009C3B49" w:rsidRDefault="009C3B49" w:rsidP="009C3B49">
            <w:pPr>
              <w:spacing w:after="0" w:line="240" w:lineRule="auto"/>
              <w:rPr>
                <w:ins w:id="61" w:author="Dimitri Podborski" w:date="2022-01-21T17:54:00Z"/>
                <w:rFonts w:ascii="Consolas" w:hAnsi="Consolas" w:cs="Consolas"/>
                <w:sz w:val="20"/>
                <w:szCs w:val="20"/>
                <w:lang w:eastAsia="en-US"/>
              </w:rPr>
            </w:pPr>
            <w:proofErr w:type="spellStart"/>
            <w:ins w:id="62" w:author="Dimitri Podborski" w:date="2022-01-21T17:54:00Z">
              <w:r w:rsidRPr="009C3B49">
                <w:rPr>
                  <w:rFonts w:ascii="Consolas" w:hAnsi="Consolas" w:cs="Consolas"/>
                  <w:sz w:val="20"/>
                  <w:szCs w:val="20"/>
                  <w:lang w:eastAsia="en-US"/>
                </w:rPr>
                <w:t>ginf</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F3895A0" w14:textId="77777777" w:rsidR="009C3B49" w:rsidRPr="009C3B49" w:rsidRDefault="009C3B49" w:rsidP="009C3B49">
            <w:pPr>
              <w:spacing w:after="0" w:line="240" w:lineRule="auto"/>
              <w:jc w:val="right"/>
              <w:rPr>
                <w:ins w:id="63" w:author="Dimitri Podborski" w:date="2022-01-21T17:54:00Z"/>
                <w:rFonts w:ascii="Arial" w:hAnsi="Arial" w:cs="Arial"/>
                <w:sz w:val="20"/>
                <w:szCs w:val="20"/>
                <w:lang w:eastAsia="en-US"/>
              </w:rPr>
            </w:pPr>
            <w:ins w:id="64" w:author="Dimitri Podborski" w:date="2022-01-21T17:54:00Z">
              <w:r w:rsidRPr="009C3B49">
                <w:rPr>
                  <w:rFonts w:ascii="Arial" w:hAnsi="Arial" w:cs="Arial"/>
                  <w:sz w:val="20"/>
                  <w:szCs w:val="20"/>
                  <w:lang w:eastAsia="en-US"/>
                </w:rPr>
                <w:t>0</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8D10167" w14:textId="77777777" w:rsidR="009C3B49" w:rsidRPr="009C3B49" w:rsidRDefault="009C3B49" w:rsidP="009C3B49">
            <w:pPr>
              <w:spacing w:after="0" w:line="240" w:lineRule="auto"/>
              <w:rPr>
                <w:ins w:id="65" w:author="Dimitri Podborski" w:date="2022-01-21T17:54:00Z"/>
                <w:rFonts w:ascii="Arial" w:hAnsi="Arial" w:cs="Arial"/>
                <w:sz w:val="20"/>
                <w:szCs w:val="20"/>
                <w:lang w:eastAsia="en-US"/>
              </w:rPr>
            </w:pPr>
            <w:ins w:id="66" w:author="Dimitri Podborski" w:date="2022-01-21T17:54:00Z">
              <w:r w:rsidRPr="009C3B49">
                <w:rPr>
                  <w:rFonts w:ascii="Arial" w:hAnsi="Arial" w:cs="Arial"/>
                  <w:sz w:val="20"/>
                  <w:szCs w:val="20"/>
                  <w:lang w:eastAsia="en-US"/>
                </w:rPr>
                <w:t>FALSE</w:t>
              </w:r>
            </w:ins>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152FA3F0" w14:textId="77777777" w:rsidR="009C3B49" w:rsidRPr="009C3B49" w:rsidRDefault="009C3B49" w:rsidP="009C3B49">
            <w:pPr>
              <w:spacing w:after="0" w:line="240" w:lineRule="auto"/>
              <w:jc w:val="center"/>
              <w:rPr>
                <w:ins w:id="67" w:author="Dimitri Podborski" w:date="2022-01-21T17:54:00Z"/>
                <w:rFonts w:ascii="Arial" w:hAnsi="Arial" w:cs="Arial"/>
                <w:sz w:val="20"/>
                <w:szCs w:val="20"/>
                <w:lang w:eastAsia="en-US"/>
              </w:rPr>
            </w:pPr>
            <w:ins w:id="68" w:author="Dimitri Podborski" w:date="2022-01-21T17:54:00Z">
              <w:r w:rsidRPr="009C3B49">
                <w:rPr>
                  <w:rFonts w:ascii="Arial" w:hAnsi="Arial" w:cs="Arial"/>
                  <w:sz w:val="20"/>
                  <w:szCs w:val="20"/>
                  <w:lang w:eastAsia="en-US"/>
                </w:rPr>
                <w:t>TBD</w:t>
              </w:r>
            </w:ins>
          </w:p>
        </w:tc>
      </w:tr>
      <w:tr w:rsidR="009C3B49" w:rsidRPr="009C3B49" w14:paraId="4D01EFF1" w14:textId="77777777" w:rsidTr="009C3B49">
        <w:trPr>
          <w:trHeight w:val="315"/>
          <w:ins w:id="69" w:author="Dimitri Podborski" w:date="2022-01-21T17:54: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20B3FE16" w14:textId="77777777" w:rsidR="009C3B49" w:rsidRPr="009C3B49" w:rsidRDefault="009C3B49" w:rsidP="009C3B49">
            <w:pPr>
              <w:spacing w:after="0" w:line="240" w:lineRule="auto"/>
              <w:rPr>
                <w:ins w:id="70" w:author="Dimitri Podborski" w:date="2022-01-21T17:54:00Z"/>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3427549B" w14:textId="77777777" w:rsidR="009C3B49" w:rsidRPr="009C3B49" w:rsidRDefault="009C3B49" w:rsidP="009C3B49">
            <w:pPr>
              <w:spacing w:after="0" w:line="240" w:lineRule="auto"/>
              <w:rPr>
                <w:ins w:id="71" w:author="Dimitri Podborski" w:date="2022-01-21T17:54:00Z"/>
                <w:rFonts w:ascii="Arial" w:hAnsi="Arial" w:cs="Arial"/>
                <w:sz w:val="20"/>
                <w:szCs w:val="20"/>
                <w:lang w:eastAsia="en-US"/>
              </w:rPr>
            </w:pPr>
            <w:proofErr w:type="spellStart"/>
            <w:ins w:id="72" w:author="Dimitri Podborski" w:date="2022-01-21T17:54:00Z">
              <w:r w:rsidRPr="009C3B49">
                <w:rPr>
                  <w:rFonts w:ascii="Arial" w:hAnsi="Arial" w:cs="Arial"/>
                  <w:sz w:val="20"/>
                  <w:szCs w:val="20"/>
                  <w:lang w:eastAsia="en-US"/>
                </w:rPr>
                <w:t>GPCCScalabilityInfoBox</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63E58424" w14:textId="77777777" w:rsidR="009C3B49" w:rsidRPr="009C3B49" w:rsidRDefault="009C3B49" w:rsidP="009C3B49">
            <w:pPr>
              <w:spacing w:after="0" w:line="240" w:lineRule="auto"/>
              <w:rPr>
                <w:ins w:id="73" w:author="Dimitri Podborski" w:date="2022-01-21T17:54:00Z"/>
                <w:rFonts w:ascii="Consolas" w:hAnsi="Consolas" w:cs="Consolas"/>
                <w:sz w:val="20"/>
                <w:szCs w:val="20"/>
                <w:lang w:eastAsia="en-US"/>
              </w:rPr>
            </w:pPr>
            <w:proofErr w:type="spellStart"/>
            <w:ins w:id="74" w:author="Dimitri Podborski" w:date="2022-01-21T17:54:00Z">
              <w:r w:rsidRPr="009C3B49">
                <w:rPr>
                  <w:rFonts w:ascii="Consolas" w:hAnsi="Consolas" w:cs="Consolas"/>
                  <w:sz w:val="20"/>
                  <w:szCs w:val="20"/>
                  <w:lang w:eastAsia="en-US"/>
                </w:rPr>
                <w:t>gsci</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770B3E01" w14:textId="77777777" w:rsidR="009C3B49" w:rsidRPr="009C3B49" w:rsidRDefault="009C3B49" w:rsidP="009C3B49">
            <w:pPr>
              <w:spacing w:after="0" w:line="240" w:lineRule="auto"/>
              <w:jc w:val="right"/>
              <w:rPr>
                <w:ins w:id="75" w:author="Dimitri Podborski" w:date="2022-01-21T17:54:00Z"/>
                <w:rFonts w:ascii="Arial" w:hAnsi="Arial" w:cs="Arial"/>
                <w:sz w:val="20"/>
                <w:szCs w:val="20"/>
                <w:lang w:eastAsia="en-US"/>
              </w:rPr>
            </w:pPr>
            <w:ins w:id="76" w:author="Dimitri Podborski" w:date="2022-01-21T17:54:00Z">
              <w:r w:rsidRPr="009C3B49">
                <w:rPr>
                  <w:rFonts w:ascii="Arial" w:hAnsi="Arial" w:cs="Arial"/>
                  <w:sz w:val="20"/>
                  <w:szCs w:val="20"/>
                  <w:lang w:eastAsia="en-US"/>
                </w:rPr>
                <w:t>0</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5569FE8" w14:textId="77777777" w:rsidR="009C3B49" w:rsidRPr="009C3B49" w:rsidRDefault="009C3B49" w:rsidP="009C3B49">
            <w:pPr>
              <w:spacing w:after="0" w:line="240" w:lineRule="auto"/>
              <w:rPr>
                <w:ins w:id="77" w:author="Dimitri Podborski" w:date="2022-01-21T17:54:00Z"/>
                <w:rFonts w:ascii="Arial" w:hAnsi="Arial" w:cs="Arial"/>
                <w:sz w:val="20"/>
                <w:szCs w:val="20"/>
                <w:lang w:eastAsia="en-US"/>
              </w:rPr>
            </w:pPr>
            <w:ins w:id="78" w:author="Dimitri Podborski" w:date="2022-01-21T17:54:00Z">
              <w:r w:rsidRPr="009C3B49">
                <w:rPr>
                  <w:rFonts w:ascii="Arial" w:hAnsi="Arial" w:cs="Arial"/>
                  <w:sz w:val="20"/>
                  <w:szCs w:val="20"/>
                  <w:lang w:eastAsia="en-US"/>
                </w:rPr>
                <w:t>FALSE</w:t>
              </w:r>
            </w:ins>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67413E5A" w14:textId="77777777" w:rsidR="009C3B49" w:rsidRPr="009C3B49" w:rsidRDefault="009C3B49" w:rsidP="009C3B49">
            <w:pPr>
              <w:spacing w:after="0" w:line="240" w:lineRule="auto"/>
              <w:jc w:val="center"/>
              <w:rPr>
                <w:ins w:id="79" w:author="Dimitri Podborski" w:date="2022-01-21T17:54:00Z"/>
                <w:rFonts w:ascii="Arial" w:hAnsi="Arial" w:cs="Arial"/>
                <w:sz w:val="20"/>
                <w:szCs w:val="20"/>
                <w:lang w:eastAsia="en-US"/>
              </w:rPr>
            </w:pPr>
            <w:ins w:id="80" w:author="Dimitri Podborski" w:date="2022-01-21T17:54:00Z">
              <w:r w:rsidRPr="009C3B49">
                <w:rPr>
                  <w:rFonts w:ascii="Arial" w:hAnsi="Arial" w:cs="Arial"/>
                  <w:sz w:val="20"/>
                  <w:szCs w:val="20"/>
                  <w:lang w:eastAsia="en-US"/>
                </w:rPr>
                <w:t>TBD</w:t>
              </w:r>
            </w:ins>
          </w:p>
        </w:tc>
      </w:tr>
      <w:tr w:rsidR="009C3B49" w:rsidRPr="009C3B49" w14:paraId="67CDCF01" w14:textId="77777777" w:rsidTr="009C3B49">
        <w:trPr>
          <w:trHeight w:val="315"/>
          <w:ins w:id="81" w:author="Dimitri Podborski" w:date="2022-01-21T17:54: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5E5EC3F2" w14:textId="77777777" w:rsidR="009C3B49" w:rsidRPr="009C3B49" w:rsidRDefault="009C3B49" w:rsidP="009C3B49">
            <w:pPr>
              <w:spacing w:after="0" w:line="240" w:lineRule="auto"/>
              <w:rPr>
                <w:ins w:id="82" w:author="Dimitri Podborski" w:date="2022-01-21T17:54:00Z"/>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748FFB1E" w14:textId="77777777" w:rsidR="009C3B49" w:rsidRPr="009C3B49" w:rsidRDefault="009C3B49" w:rsidP="009C3B49">
            <w:pPr>
              <w:spacing w:after="0" w:line="240" w:lineRule="auto"/>
              <w:rPr>
                <w:ins w:id="83" w:author="Dimitri Podborski" w:date="2022-01-21T17:54:00Z"/>
                <w:rFonts w:ascii="Arial" w:hAnsi="Arial" w:cs="Arial"/>
                <w:sz w:val="20"/>
                <w:szCs w:val="20"/>
                <w:lang w:eastAsia="en-US"/>
              </w:rPr>
            </w:pPr>
            <w:proofErr w:type="spellStart"/>
            <w:ins w:id="84" w:author="Dimitri Podborski" w:date="2022-01-21T17:54:00Z">
              <w:r w:rsidRPr="009C3B49">
                <w:rPr>
                  <w:rFonts w:ascii="Arial" w:hAnsi="Arial" w:cs="Arial"/>
                  <w:sz w:val="20"/>
                  <w:szCs w:val="20"/>
                  <w:lang w:eastAsia="en-US"/>
                </w:rPr>
                <w:t>TileInventoryInfoEntry</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52A1B6CB" w14:textId="77777777" w:rsidR="009C3B49" w:rsidRPr="009C3B49" w:rsidRDefault="009C3B49" w:rsidP="009C3B49">
            <w:pPr>
              <w:spacing w:after="0" w:line="240" w:lineRule="auto"/>
              <w:rPr>
                <w:ins w:id="85" w:author="Dimitri Podborski" w:date="2022-01-21T17:54:00Z"/>
                <w:rFonts w:ascii="Consolas" w:hAnsi="Consolas" w:cs="Consolas"/>
                <w:sz w:val="20"/>
                <w:szCs w:val="20"/>
                <w:lang w:eastAsia="en-US"/>
              </w:rPr>
            </w:pPr>
            <w:proofErr w:type="spellStart"/>
            <w:ins w:id="86" w:author="Dimitri Podborski" w:date="2022-01-21T17:54:00Z">
              <w:r w:rsidRPr="009C3B49">
                <w:rPr>
                  <w:rFonts w:ascii="Consolas" w:hAnsi="Consolas" w:cs="Consolas"/>
                  <w:sz w:val="20"/>
                  <w:szCs w:val="20"/>
                  <w:lang w:eastAsia="en-US"/>
                </w:rPr>
                <w:t>gtii</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20EE5E31" w14:textId="77777777" w:rsidR="009C3B49" w:rsidRPr="009C3B49" w:rsidRDefault="009C3B49" w:rsidP="009C3B49">
            <w:pPr>
              <w:spacing w:after="0" w:line="240" w:lineRule="auto"/>
              <w:jc w:val="right"/>
              <w:rPr>
                <w:ins w:id="87" w:author="Dimitri Podborski" w:date="2022-01-21T17:54:00Z"/>
                <w:rFonts w:ascii="Arial" w:hAnsi="Arial" w:cs="Arial"/>
                <w:sz w:val="20"/>
                <w:szCs w:val="20"/>
                <w:lang w:eastAsia="en-US"/>
              </w:rPr>
            </w:pPr>
            <w:ins w:id="88" w:author="Dimitri Podborski" w:date="2022-01-21T17:54:00Z">
              <w:r w:rsidRPr="009C3B49">
                <w:rPr>
                  <w:rFonts w:ascii="Arial" w:hAnsi="Arial" w:cs="Arial"/>
                  <w:sz w:val="20"/>
                  <w:szCs w:val="20"/>
                  <w:lang w:eastAsia="en-US"/>
                </w:rPr>
                <w:t>0</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3A04C79" w14:textId="77777777" w:rsidR="009C3B49" w:rsidRPr="009C3B49" w:rsidRDefault="009C3B49" w:rsidP="009C3B49">
            <w:pPr>
              <w:spacing w:after="0" w:line="240" w:lineRule="auto"/>
              <w:rPr>
                <w:ins w:id="89" w:author="Dimitri Podborski" w:date="2022-01-21T17:54:00Z"/>
                <w:rFonts w:ascii="Arial" w:hAnsi="Arial" w:cs="Arial"/>
                <w:sz w:val="20"/>
                <w:szCs w:val="20"/>
                <w:lang w:eastAsia="en-US"/>
              </w:rPr>
            </w:pPr>
            <w:ins w:id="90" w:author="Dimitri Podborski" w:date="2022-01-21T17:54:00Z">
              <w:r w:rsidRPr="009C3B49">
                <w:rPr>
                  <w:rFonts w:ascii="Arial" w:hAnsi="Arial" w:cs="Arial"/>
                  <w:sz w:val="20"/>
                  <w:szCs w:val="20"/>
                  <w:lang w:eastAsia="en-US"/>
                </w:rPr>
                <w:t>FALSE</w:t>
              </w:r>
            </w:ins>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67A2B384" w14:textId="77777777" w:rsidR="009C3B49" w:rsidRPr="009C3B49" w:rsidRDefault="009C3B49" w:rsidP="009C3B49">
            <w:pPr>
              <w:spacing w:after="0" w:line="240" w:lineRule="auto"/>
              <w:jc w:val="center"/>
              <w:rPr>
                <w:ins w:id="91" w:author="Dimitri Podborski" w:date="2022-01-21T17:54:00Z"/>
                <w:rFonts w:ascii="Arial" w:hAnsi="Arial" w:cs="Arial"/>
                <w:sz w:val="20"/>
                <w:szCs w:val="20"/>
                <w:lang w:eastAsia="en-US"/>
              </w:rPr>
            </w:pPr>
            <w:ins w:id="92" w:author="Dimitri Podborski" w:date="2022-01-21T17:54:00Z">
              <w:r w:rsidRPr="009C3B49">
                <w:rPr>
                  <w:rFonts w:ascii="Arial" w:hAnsi="Arial" w:cs="Arial"/>
                  <w:sz w:val="20"/>
                  <w:szCs w:val="20"/>
                  <w:lang w:eastAsia="en-US"/>
                </w:rPr>
                <w:t>TBD</w:t>
              </w:r>
            </w:ins>
          </w:p>
        </w:tc>
      </w:tr>
      <w:tr w:rsidR="009C3B49" w:rsidRPr="009C3B49" w14:paraId="46A029EA" w14:textId="77777777" w:rsidTr="009C3B49">
        <w:trPr>
          <w:trHeight w:val="315"/>
          <w:ins w:id="93" w:author="Dimitri Podborski" w:date="2022-01-21T17:54:00Z"/>
        </w:trPr>
        <w:tc>
          <w:tcPr>
            <w:tcW w:w="0" w:type="auto"/>
            <w:vMerge w:val="restart"/>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5D8B4376" w14:textId="77777777" w:rsidR="009C3B49" w:rsidRPr="009C3B49" w:rsidRDefault="009C3B49" w:rsidP="009C3B49">
            <w:pPr>
              <w:spacing w:after="0" w:line="240" w:lineRule="auto"/>
              <w:jc w:val="center"/>
              <w:rPr>
                <w:ins w:id="94" w:author="Dimitri Podborski" w:date="2022-01-21T17:54:00Z"/>
                <w:rFonts w:ascii="Arial" w:hAnsi="Arial" w:cs="Arial"/>
                <w:sz w:val="20"/>
                <w:szCs w:val="20"/>
                <w:lang w:eastAsia="en-US"/>
              </w:rPr>
            </w:pPr>
            <w:ins w:id="95" w:author="Dimitri Podborski" w:date="2022-01-21T17:54:00Z">
              <w:r w:rsidRPr="009C3B49">
                <w:rPr>
                  <w:rFonts w:ascii="Arial" w:hAnsi="Arial" w:cs="Arial"/>
                  <w:sz w:val="20"/>
                  <w:szCs w:val="20"/>
                  <w:lang w:eastAsia="en-US"/>
                </w:rPr>
                <w:t>Single track</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2A7E780" w14:textId="77777777" w:rsidR="009C3B49" w:rsidRPr="009C3B49" w:rsidRDefault="009C3B49" w:rsidP="009C3B49">
            <w:pPr>
              <w:spacing w:after="0" w:line="240" w:lineRule="auto"/>
              <w:rPr>
                <w:ins w:id="96" w:author="Dimitri Podborski" w:date="2022-01-21T17:54:00Z"/>
                <w:rFonts w:ascii="Arial" w:hAnsi="Arial" w:cs="Arial"/>
                <w:sz w:val="20"/>
                <w:szCs w:val="20"/>
                <w:lang w:eastAsia="en-US"/>
              </w:rPr>
            </w:pPr>
            <w:proofErr w:type="spellStart"/>
            <w:ins w:id="97" w:author="Dimitri Podborski" w:date="2022-01-21T17:54:00Z">
              <w:r w:rsidRPr="009C3B49">
                <w:rPr>
                  <w:rFonts w:ascii="Arial" w:hAnsi="Arial" w:cs="Arial"/>
                  <w:sz w:val="20"/>
                  <w:szCs w:val="20"/>
                  <w:lang w:eastAsia="en-US"/>
                </w:rPr>
                <w:t>GPCCSampleEntry</w:t>
              </w:r>
              <w:proofErr w:type="spellEnd"/>
              <w:r w:rsidRPr="009C3B49">
                <w:rPr>
                  <w:rFonts w:ascii="Arial" w:hAnsi="Arial" w:cs="Arial"/>
                  <w:sz w:val="20"/>
                  <w:szCs w:val="20"/>
                  <w:lang w:eastAsia="en-US"/>
                </w:rPr>
                <w:t xml:space="preserve"> (single track)</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3E68E6FA" w14:textId="77777777" w:rsidR="009C3B49" w:rsidRPr="009C3B49" w:rsidRDefault="009C3B49" w:rsidP="009C3B49">
            <w:pPr>
              <w:spacing w:after="0" w:line="240" w:lineRule="auto"/>
              <w:rPr>
                <w:ins w:id="98" w:author="Dimitri Podborski" w:date="2022-01-21T17:54:00Z"/>
                <w:rFonts w:ascii="Consolas" w:hAnsi="Consolas" w:cs="Consolas"/>
                <w:sz w:val="20"/>
                <w:szCs w:val="20"/>
                <w:lang w:eastAsia="en-US"/>
              </w:rPr>
            </w:pPr>
            <w:ins w:id="99" w:author="Dimitri Podborski" w:date="2022-01-21T17:54:00Z">
              <w:r w:rsidRPr="009C3B49">
                <w:rPr>
                  <w:rFonts w:ascii="Consolas" w:hAnsi="Consolas" w:cs="Consolas"/>
                  <w:sz w:val="20"/>
                  <w:szCs w:val="20"/>
                  <w:lang w:eastAsia="en-US"/>
                </w:rPr>
                <w:t xml:space="preserve">gpe1 </w:t>
              </w:r>
              <w:proofErr w:type="spellStart"/>
              <w:r w:rsidRPr="009C3B49">
                <w:rPr>
                  <w:rFonts w:ascii="Consolas" w:hAnsi="Consolas" w:cs="Consolas"/>
                  <w:sz w:val="20"/>
                  <w:szCs w:val="20"/>
                  <w:lang w:eastAsia="en-US"/>
                </w:rPr>
                <w:t>gpeg</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5971D79D" w14:textId="77777777" w:rsidR="009C3B49" w:rsidRPr="009C3B49" w:rsidRDefault="009C3B49" w:rsidP="009C3B49">
            <w:pPr>
              <w:spacing w:after="0" w:line="240" w:lineRule="auto"/>
              <w:jc w:val="right"/>
              <w:rPr>
                <w:ins w:id="100" w:author="Dimitri Podborski" w:date="2022-01-21T17:54:00Z"/>
                <w:rFonts w:ascii="Arial" w:hAnsi="Arial" w:cs="Arial"/>
                <w:sz w:val="20"/>
                <w:szCs w:val="20"/>
                <w:lang w:eastAsia="en-US"/>
              </w:rPr>
            </w:pPr>
            <w:ins w:id="101" w:author="Dimitri Podborski" w:date="2022-01-21T17:54:00Z">
              <w:r w:rsidRPr="009C3B49">
                <w:rPr>
                  <w:rFonts w:ascii="Arial" w:hAnsi="Arial" w:cs="Arial"/>
                  <w:sz w:val="20"/>
                  <w:szCs w:val="20"/>
                  <w:lang w:eastAsia="en-US"/>
                </w:rPr>
                <w:t>0</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F699738" w14:textId="77777777" w:rsidR="009C3B49" w:rsidRPr="009C3B49" w:rsidRDefault="009C3B49" w:rsidP="009C3B49">
            <w:pPr>
              <w:spacing w:after="0" w:line="240" w:lineRule="auto"/>
              <w:rPr>
                <w:ins w:id="102" w:author="Dimitri Podborski" w:date="2022-01-21T17:54:00Z"/>
                <w:rFonts w:ascii="Arial" w:hAnsi="Arial" w:cs="Arial"/>
                <w:sz w:val="20"/>
                <w:szCs w:val="20"/>
                <w:lang w:eastAsia="en-US"/>
              </w:rPr>
            </w:pPr>
            <w:ins w:id="103" w:author="Dimitri Podborski" w:date="2022-01-21T17:54:00Z">
              <w:r w:rsidRPr="009C3B49">
                <w:rPr>
                  <w:rFonts w:ascii="Arial" w:hAnsi="Arial" w:cs="Arial"/>
                  <w:sz w:val="20"/>
                  <w:szCs w:val="20"/>
                  <w:lang w:eastAsia="en-US"/>
                </w:rPr>
                <w:t>FALSE</w:t>
              </w:r>
            </w:ins>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10DB42D9" w14:textId="77777777" w:rsidR="009C3B49" w:rsidRPr="009C3B49" w:rsidRDefault="009C3B49" w:rsidP="009C3B49">
            <w:pPr>
              <w:spacing w:after="0" w:line="240" w:lineRule="auto"/>
              <w:jc w:val="center"/>
              <w:rPr>
                <w:ins w:id="104" w:author="Dimitri Podborski" w:date="2022-01-21T17:54:00Z"/>
                <w:rFonts w:ascii="Arial" w:hAnsi="Arial" w:cs="Arial"/>
                <w:sz w:val="20"/>
                <w:szCs w:val="20"/>
                <w:lang w:eastAsia="en-US"/>
              </w:rPr>
            </w:pPr>
            <w:ins w:id="105" w:author="Dimitri Podborski" w:date="2022-01-21T17:54:00Z">
              <w:r w:rsidRPr="009C3B49">
                <w:rPr>
                  <w:rFonts w:ascii="Arial" w:hAnsi="Arial" w:cs="Arial"/>
                  <w:sz w:val="20"/>
                  <w:szCs w:val="20"/>
                  <w:lang w:eastAsia="en-US"/>
                </w:rPr>
                <w:t>TBD</w:t>
              </w:r>
            </w:ins>
          </w:p>
        </w:tc>
      </w:tr>
      <w:tr w:rsidR="009C3B49" w:rsidRPr="009C3B49" w14:paraId="0C3F0794" w14:textId="77777777" w:rsidTr="009C3B49">
        <w:trPr>
          <w:trHeight w:val="315"/>
          <w:ins w:id="106" w:author="Dimitri Podborski" w:date="2022-01-21T17:54: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0974E0DC" w14:textId="77777777" w:rsidR="009C3B49" w:rsidRPr="009C3B49" w:rsidRDefault="009C3B49" w:rsidP="009C3B49">
            <w:pPr>
              <w:spacing w:after="0" w:line="240" w:lineRule="auto"/>
              <w:rPr>
                <w:ins w:id="107" w:author="Dimitri Podborski" w:date="2022-01-21T17:54:00Z"/>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63E30C25" w14:textId="77777777" w:rsidR="009C3B49" w:rsidRPr="009C3B49" w:rsidRDefault="009C3B49" w:rsidP="009C3B49">
            <w:pPr>
              <w:spacing w:after="0" w:line="240" w:lineRule="auto"/>
              <w:rPr>
                <w:ins w:id="108" w:author="Dimitri Podborski" w:date="2022-01-21T17:54:00Z"/>
                <w:rFonts w:ascii="Arial" w:hAnsi="Arial" w:cs="Arial"/>
                <w:sz w:val="20"/>
                <w:szCs w:val="20"/>
                <w:lang w:eastAsia="en-US"/>
              </w:rPr>
            </w:pPr>
            <w:ins w:id="109" w:author="Dimitri Podborski" w:date="2022-01-21T17:54:00Z">
              <w:r w:rsidRPr="009C3B49">
                <w:rPr>
                  <w:rFonts w:ascii="Arial" w:hAnsi="Arial" w:cs="Arial"/>
                  <w:sz w:val="20"/>
                  <w:szCs w:val="20"/>
                  <w:lang w:eastAsia="en-US"/>
                </w:rPr>
                <w:t>Multiplexer</w:t>
              </w:r>
            </w:ins>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1855D870" w14:textId="77777777" w:rsidR="009C3B49" w:rsidRPr="009C3B49" w:rsidRDefault="009C3B49" w:rsidP="009C3B49">
            <w:pPr>
              <w:spacing w:after="0" w:line="240" w:lineRule="auto"/>
              <w:rPr>
                <w:ins w:id="110" w:author="Dimitri Podborski" w:date="2022-01-21T17:54:00Z"/>
                <w:rFonts w:ascii="Consolas" w:hAnsi="Consolas" w:cs="Consolas"/>
                <w:sz w:val="20"/>
                <w:szCs w:val="20"/>
                <w:lang w:eastAsia="en-US"/>
              </w:rPr>
            </w:pPr>
            <w:ins w:id="111" w:author="Dimitri Podborski" w:date="2022-01-21T17:54:00Z">
              <w:r w:rsidRPr="009C3B49">
                <w:rPr>
                  <w:rFonts w:ascii="Consolas" w:hAnsi="Consolas" w:cs="Consolas"/>
                  <w:sz w:val="20"/>
                  <w:szCs w:val="20"/>
                  <w:lang w:eastAsia="en-US"/>
                </w:rPr>
                <w:t>N/A</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305CF0DE" w14:textId="77777777" w:rsidR="009C3B49" w:rsidRPr="009C3B49" w:rsidRDefault="009C3B49" w:rsidP="009C3B49">
            <w:pPr>
              <w:spacing w:after="0" w:line="240" w:lineRule="auto"/>
              <w:rPr>
                <w:ins w:id="112" w:author="Dimitri Podborski" w:date="2022-01-21T17:54:00Z"/>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891469E" w14:textId="77777777" w:rsidR="009C3B49" w:rsidRPr="009C3B49" w:rsidRDefault="009C3B49" w:rsidP="009C3B49">
            <w:pPr>
              <w:spacing w:after="0" w:line="240" w:lineRule="auto"/>
              <w:rPr>
                <w:ins w:id="113" w:author="Dimitri Podborski" w:date="2022-01-21T17:54:00Z"/>
                <w:rFonts w:ascii="Arial" w:hAnsi="Arial" w:cs="Arial"/>
                <w:sz w:val="20"/>
                <w:szCs w:val="20"/>
                <w:lang w:eastAsia="en-US"/>
              </w:rPr>
            </w:pPr>
            <w:ins w:id="114" w:author="Dimitri Podborski" w:date="2022-01-21T17:54:00Z">
              <w:r w:rsidRPr="009C3B49">
                <w:rPr>
                  <w:rFonts w:ascii="Arial" w:hAnsi="Arial" w:cs="Arial"/>
                  <w:sz w:val="20"/>
                  <w:szCs w:val="20"/>
                  <w:lang w:eastAsia="en-US"/>
                </w:rPr>
                <w:t>FALSE</w:t>
              </w:r>
            </w:ins>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784F10A8" w14:textId="77777777" w:rsidR="009C3B49" w:rsidRPr="009C3B49" w:rsidRDefault="009C3B49" w:rsidP="009C3B49">
            <w:pPr>
              <w:spacing w:after="0" w:line="240" w:lineRule="auto"/>
              <w:jc w:val="center"/>
              <w:rPr>
                <w:ins w:id="115" w:author="Dimitri Podborski" w:date="2022-01-21T17:54:00Z"/>
                <w:rFonts w:ascii="Arial" w:hAnsi="Arial" w:cs="Arial"/>
                <w:sz w:val="20"/>
                <w:szCs w:val="20"/>
                <w:lang w:eastAsia="en-US"/>
              </w:rPr>
            </w:pPr>
            <w:ins w:id="116" w:author="Dimitri Podborski" w:date="2022-01-21T17:54:00Z">
              <w:r w:rsidRPr="009C3B49">
                <w:rPr>
                  <w:rFonts w:ascii="Arial" w:hAnsi="Arial" w:cs="Arial"/>
                  <w:sz w:val="20"/>
                  <w:szCs w:val="20"/>
                  <w:lang w:eastAsia="en-US"/>
                </w:rPr>
                <w:t>TBD</w:t>
              </w:r>
            </w:ins>
          </w:p>
        </w:tc>
      </w:tr>
      <w:tr w:rsidR="009C3B49" w:rsidRPr="009C3B49" w14:paraId="277549DC" w14:textId="77777777" w:rsidTr="009C3B49">
        <w:trPr>
          <w:trHeight w:val="315"/>
          <w:ins w:id="117" w:author="Dimitri Podborski" w:date="2022-01-21T17:54: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691266B2" w14:textId="77777777" w:rsidR="009C3B49" w:rsidRPr="009C3B49" w:rsidRDefault="009C3B49" w:rsidP="009C3B49">
            <w:pPr>
              <w:spacing w:after="0" w:line="240" w:lineRule="auto"/>
              <w:rPr>
                <w:ins w:id="118" w:author="Dimitri Podborski" w:date="2022-01-21T17:54:00Z"/>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01FAA1C5" w14:textId="77777777" w:rsidR="009C3B49" w:rsidRPr="009C3B49" w:rsidRDefault="009C3B49" w:rsidP="009C3B49">
            <w:pPr>
              <w:spacing w:after="0" w:line="240" w:lineRule="auto"/>
              <w:rPr>
                <w:ins w:id="119" w:author="Dimitri Podborski" w:date="2022-01-21T17:54:00Z"/>
                <w:rFonts w:ascii="Arial" w:hAnsi="Arial" w:cs="Arial"/>
                <w:sz w:val="20"/>
                <w:szCs w:val="20"/>
                <w:lang w:eastAsia="en-US"/>
              </w:rPr>
            </w:pPr>
            <w:ins w:id="120" w:author="Dimitri Podborski" w:date="2022-01-21T17:54:00Z">
              <w:r w:rsidRPr="009C3B49">
                <w:rPr>
                  <w:rFonts w:ascii="Arial" w:hAnsi="Arial" w:cs="Arial"/>
                  <w:sz w:val="20"/>
                  <w:szCs w:val="20"/>
                  <w:lang w:eastAsia="en-US"/>
                </w:rPr>
                <w:t>Demultiplexer</w:t>
              </w:r>
            </w:ins>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071CB3A6" w14:textId="77777777" w:rsidR="009C3B49" w:rsidRPr="009C3B49" w:rsidRDefault="009C3B49" w:rsidP="009C3B49">
            <w:pPr>
              <w:spacing w:after="0" w:line="240" w:lineRule="auto"/>
              <w:rPr>
                <w:ins w:id="121" w:author="Dimitri Podborski" w:date="2022-01-21T17:54:00Z"/>
                <w:rFonts w:ascii="Consolas" w:hAnsi="Consolas" w:cs="Consolas"/>
                <w:sz w:val="20"/>
                <w:szCs w:val="20"/>
                <w:lang w:eastAsia="en-US"/>
              </w:rPr>
            </w:pPr>
            <w:ins w:id="122" w:author="Dimitri Podborski" w:date="2022-01-21T17:54:00Z">
              <w:r w:rsidRPr="009C3B49">
                <w:rPr>
                  <w:rFonts w:ascii="Consolas" w:hAnsi="Consolas" w:cs="Consolas"/>
                  <w:sz w:val="20"/>
                  <w:szCs w:val="20"/>
                  <w:lang w:eastAsia="en-US"/>
                </w:rPr>
                <w:t>N/A</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732499CE" w14:textId="77777777" w:rsidR="009C3B49" w:rsidRPr="009C3B49" w:rsidRDefault="009C3B49" w:rsidP="009C3B49">
            <w:pPr>
              <w:spacing w:after="0" w:line="240" w:lineRule="auto"/>
              <w:rPr>
                <w:ins w:id="123" w:author="Dimitri Podborski" w:date="2022-01-21T17:54:00Z"/>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E2D7500" w14:textId="77777777" w:rsidR="009C3B49" w:rsidRPr="009C3B49" w:rsidRDefault="009C3B49" w:rsidP="009C3B49">
            <w:pPr>
              <w:spacing w:after="0" w:line="240" w:lineRule="auto"/>
              <w:rPr>
                <w:ins w:id="124" w:author="Dimitri Podborski" w:date="2022-01-21T17:54:00Z"/>
                <w:rFonts w:ascii="Arial" w:hAnsi="Arial" w:cs="Arial"/>
                <w:sz w:val="20"/>
                <w:szCs w:val="20"/>
                <w:lang w:eastAsia="en-US"/>
              </w:rPr>
            </w:pPr>
            <w:ins w:id="125" w:author="Dimitri Podborski" w:date="2022-01-21T17:54:00Z">
              <w:r w:rsidRPr="009C3B49">
                <w:rPr>
                  <w:rFonts w:ascii="Arial" w:hAnsi="Arial" w:cs="Arial"/>
                  <w:sz w:val="20"/>
                  <w:szCs w:val="20"/>
                  <w:lang w:eastAsia="en-US"/>
                </w:rPr>
                <w:t>FALSE</w:t>
              </w:r>
            </w:ins>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10EE77C4" w14:textId="77777777" w:rsidR="009C3B49" w:rsidRPr="009C3B49" w:rsidRDefault="009C3B49" w:rsidP="009C3B49">
            <w:pPr>
              <w:spacing w:after="0" w:line="240" w:lineRule="auto"/>
              <w:jc w:val="center"/>
              <w:rPr>
                <w:ins w:id="126" w:author="Dimitri Podborski" w:date="2022-01-21T17:54:00Z"/>
                <w:rFonts w:ascii="Arial" w:hAnsi="Arial" w:cs="Arial"/>
                <w:sz w:val="20"/>
                <w:szCs w:val="20"/>
                <w:lang w:eastAsia="en-US"/>
              </w:rPr>
            </w:pPr>
            <w:ins w:id="127" w:author="Dimitri Podborski" w:date="2022-01-21T17:54:00Z">
              <w:r w:rsidRPr="009C3B49">
                <w:rPr>
                  <w:rFonts w:ascii="Arial" w:hAnsi="Arial" w:cs="Arial"/>
                  <w:sz w:val="20"/>
                  <w:szCs w:val="20"/>
                  <w:lang w:eastAsia="en-US"/>
                </w:rPr>
                <w:t>TBD</w:t>
              </w:r>
            </w:ins>
          </w:p>
        </w:tc>
      </w:tr>
      <w:tr w:rsidR="009C3B49" w:rsidRPr="009C3B49" w14:paraId="0A68CB9B" w14:textId="77777777" w:rsidTr="009C3B49">
        <w:trPr>
          <w:trHeight w:val="315"/>
          <w:ins w:id="128" w:author="Dimitri Podborski" w:date="2022-01-21T17:54: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599F447A" w14:textId="77777777" w:rsidR="009C3B49" w:rsidRPr="009C3B49" w:rsidRDefault="009C3B49" w:rsidP="009C3B49">
            <w:pPr>
              <w:spacing w:after="0" w:line="240" w:lineRule="auto"/>
              <w:rPr>
                <w:ins w:id="129" w:author="Dimitri Podborski" w:date="2022-01-21T17:54:00Z"/>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E12E811" w14:textId="77777777" w:rsidR="009C3B49" w:rsidRPr="009C3B49" w:rsidRDefault="009C3B49" w:rsidP="009C3B49">
            <w:pPr>
              <w:spacing w:after="0" w:line="240" w:lineRule="auto"/>
              <w:rPr>
                <w:ins w:id="130" w:author="Dimitri Podborski" w:date="2022-01-21T17:54:00Z"/>
                <w:rFonts w:ascii="Arial" w:hAnsi="Arial" w:cs="Arial"/>
                <w:sz w:val="20"/>
                <w:szCs w:val="20"/>
                <w:lang w:eastAsia="en-US"/>
              </w:rPr>
            </w:pPr>
            <w:ins w:id="131" w:author="Dimitri Podborski" w:date="2022-01-21T17:54:00Z">
              <w:r w:rsidRPr="009C3B49">
                <w:rPr>
                  <w:rFonts w:ascii="Arial" w:hAnsi="Arial" w:cs="Arial"/>
                  <w:sz w:val="20"/>
                  <w:szCs w:val="20"/>
                  <w:lang w:eastAsia="en-US"/>
                </w:rPr>
                <w:t>Sub-samples</w:t>
              </w:r>
            </w:ins>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465DB5A8" w14:textId="77777777" w:rsidR="009C3B49" w:rsidRPr="009C3B49" w:rsidRDefault="009C3B49" w:rsidP="009C3B49">
            <w:pPr>
              <w:spacing w:after="0" w:line="240" w:lineRule="auto"/>
              <w:rPr>
                <w:ins w:id="132" w:author="Dimitri Podborski" w:date="2022-01-21T17:54:00Z"/>
                <w:rFonts w:ascii="Consolas" w:hAnsi="Consolas" w:cs="Consolas"/>
                <w:sz w:val="20"/>
                <w:szCs w:val="20"/>
                <w:lang w:eastAsia="en-US"/>
              </w:rPr>
            </w:pPr>
            <w:ins w:id="133" w:author="Dimitri Podborski" w:date="2022-01-21T17:54:00Z">
              <w:r w:rsidRPr="009C3B49">
                <w:rPr>
                  <w:rFonts w:ascii="Consolas" w:hAnsi="Consolas" w:cs="Consolas"/>
                  <w:sz w:val="20"/>
                  <w:szCs w:val="20"/>
                  <w:lang w:eastAsia="en-US"/>
                </w:rPr>
                <w:t>N/A</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140ED3F0" w14:textId="77777777" w:rsidR="009C3B49" w:rsidRPr="009C3B49" w:rsidRDefault="009C3B49" w:rsidP="009C3B49">
            <w:pPr>
              <w:spacing w:after="0" w:line="240" w:lineRule="auto"/>
              <w:rPr>
                <w:ins w:id="134" w:author="Dimitri Podborski" w:date="2022-01-21T17:54:00Z"/>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7E552DD" w14:textId="77777777" w:rsidR="009C3B49" w:rsidRPr="009C3B49" w:rsidRDefault="009C3B49" w:rsidP="009C3B49">
            <w:pPr>
              <w:spacing w:after="0" w:line="240" w:lineRule="auto"/>
              <w:rPr>
                <w:ins w:id="135" w:author="Dimitri Podborski" w:date="2022-01-21T17:54:00Z"/>
                <w:rFonts w:ascii="Arial" w:hAnsi="Arial" w:cs="Arial"/>
                <w:sz w:val="20"/>
                <w:szCs w:val="20"/>
                <w:lang w:eastAsia="en-US"/>
              </w:rPr>
            </w:pPr>
            <w:ins w:id="136" w:author="Dimitri Podborski" w:date="2022-01-21T17:54:00Z">
              <w:r w:rsidRPr="009C3B49">
                <w:rPr>
                  <w:rFonts w:ascii="Arial" w:hAnsi="Arial" w:cs="Arial"/>
                  <w:sz w:val="20"/>
                  <w:szCs w:val="20"/>
                  <w:lang w:eastAsia="en-US"/>
                </w:rPr>
                <w:t>FALSE</w:t>
              </w:r>
            </w:ins>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53A8B65C" w14:textId="77777777" w:rsidR="009C3B49" w:rsidRPr="009C3B49" w:rsidRDefault="009C3B49" w:rsidP="009C3B49">
            <w:pPr>
              <w:spacing w:after="0" w:line="240" w:lineRule="auto"/>
              <w:jc w:val="center"/>
              <w:rPr>
                <w:ins w:id="137" w:author="Dimitri Podborski" w:date="2022-01-21T17:54:00Z"/>
                <w:rFonts w:ascii="Arial" w:hAnsi="Arial" w:cs="Arial"/>
                <w:sz w:val="20"/>
                <w:szCs w:val="20"/>
                <w:lang w:eastAsia="en-US"/>
              </w:rPr>
            </w:pPr>
            <w:ins w:id="138" w:author="Dimitri Podborski" w:date="2022-01-21T17:54:00Z">
              <w:r w:rsidRPr="009C3B49">
                <w:rPr>
                  <w:rFonts w:ascii="Arial" w:hAnsi="Arial" w:cs="Arial"/>
                  <w:sz w:val="20"/>
                  <w:szCs w:val="20"/>
                  <w:lang w:eastAsia="en-US"/>
                </w:rPr>
                <w:t>TBD</w:t>
              </w:r>
            </w:ins>
          </w:p>
        </w:tc>
      </w:tr>
      <w:tr w:rsidR="009C3B49" w:rsidRPr="009C3B49" w14:paraId="61BFC3A8" w14:textId="77777777" w:rsidTr="009C3B49">
        <w:trPr>
          <w:trHeight w:val="315"/>
          <w:ins w:id="139" w:author="Dimitri Podborski" w:date="2022-01-21T17:54:00Z"/>
        </w:trPr>
        <w:tc>
          <w:tcPr>
            <w:tcW w:w="0" w:type="auto"/>
            <w:vMerge w:val="restart"/>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7157A729" w14:textId="77777777" w:rsidR="009C3B49" w:rsidRPr="009C3B49" w:rsidRDefault="009C3B49" w:rsidP="009C3B49">
            <w:pPr>
              <w:spacing w:after="0" w:line="240" w:lineRule="auto"/>
              <w:jc w:val="center"/>
              <w:rPr>
                <w:ins w:id="140" w:author="Dimitri Podborski" w:date="2022-01-21T17:54:00Z"/>
                <w:rFonts w:ascii="Arial" w:hAnsi="Arial" w:cs="Arial"/>
                <w:sz w:val="20"/>
                <w:szCs w:val="20"/>
                <w:lang w:eastAsia="en-US"/>
              </w:rPr>
            </w:pPr>
            <w:ins w:id="141" w:author="Dimitri Podborski" w:date="2022-01-21T17:54:00Z">
              <w:r w:rsidRPr="009C3B49">
                <w:rPr>
                  <w:rFonts w:ascii="Arial" w:hAnsi="Arial" w:cs="Arial"/>
                  <w:sz w:val="20"/>
                  <w:szCs w:val="20"/>
                  <w:lang w:eastAsia="en-US"/>
                </w:rPr>
                <w:t>Multi track</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AB4D664" w14:textId="77777777" w:rsidR="009C3B49" w:rsidRPr="009C3B49" w:rsidRDefault="009C3B49" w:rsidP="009C3B49">
            <w:pPr>
              <w:spacing w:after="0" w:line="240" w:lineRule="auto"/>
              <w:rPr>
                <w:ins w:id="142" w:author="Dimitri Podborski" w:date="2022-01-21T17:54:00Z"/>
                <w:rFonts w:ascii="Arial" w:hAnsi="Arial" w:cs="Arial"/>
                <w:sz w:val="20"/>
                <w:szCs w:val="20"/>
                <w:lang w:eastAsia="en-US"/>
              </w:rPr>
            </w:pPr>
            <w:proofErr w:type="spellStart"/>
            <w:ins w:id="143" w:author="Dimitri Podborski" w:date="2022-01-21T17:54:00Z">
              <w:r w:rsidRPr="009C3B49">
                <w:rPr>
                  <w:rFonts w:ascii="Arial" w:hAnsi="Arial" w:cs="Arial"/>
                  <w:sz w:val="20"/>
                  <w:szCs w:val="20"/>
                  <w:lang w:eastAsia="en-US"/>
                </w:rPr>
                <w:t>GPCCSampleEntry</w:t>
              </w:r>
              <w:proofErr w:type="spellEnd"/>
              <w:r w:rsidRPr="009C3B49">
                <w:rPr>
                  <w:rFonts w:ascii="Arial" w:hAnsi="Arial" w:cs="Arial"/>
                  <w:sz w:val="20"/>
                  <w:szCs w:val="20"/>
                  <w:lang w:eastAsia="en-US"/>
                </w:rPr>
                <w:t xml:space="preserve"> (multiple tracks)</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169195F8" w14:textId="77777777" w:rsidR="009C3B49" w:rsidRPr="009C3B49" w:rsidRDefault="009C3B49" w:rsidP="009C3B49">
            <w:pPr>
              <w:spacing w:after="0" w:line="240" w:lineRule="auto"/>
              <w:rPr>
                <w:ins w:id="144" w:author="Dimitri Podborski" w:date="2022-01-21T17:54:00Z"/>
                <w:rFonts w:ascii="Consolas" w:hAnsi="Consolas" w:cs="Consolas"/>
                <w:sz w:val="20"/>
                <w:szCs w:val="20"/>
                <w:lang w:eastAsia="en-US"/>
              </w:rPr>
            </w:pPr>
            <w:ins w:id="145" w:author="Dimitri Podborski" w:date="2022-01-21T17:54:00Z">
              <w:r w:rsidRPr="009C3B49">
                <w:rPr>
                  <w:rFonts w:ascii="Consolas" w:hAnsi="Consolas" w:cs="Consolas"/>
                  <w:sz w:val="20"/>
                  <w:szCs w:val="20"/>
                  <w:lang w:eastAsia="en-US"/>
                </w:rPr>
                <w:t xml:space="preserve">gpc1 </w:t>
              </w:r>
              <w:proofErr w:type="spellStart"/>
              <w:r w:rsidRPr="009C3B49">
                <w:rPr>
                  <w:rFonts w:ascii="Consolas" w:hAnsi="Consolas" w:cs="Consolas"/>
                  <w:sz w:val="20"/>
                  <w:szCs w:val="20"/>
                  <w:lang w:eastAsia="en-US"/>
                </w:rPr>
                <w:t>gpcg</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6A330430" w14:textId="77777777" w:rsidR="009C3B49" w:rsidRPr="009C3B49" w:rsidRDefault="009C3B49" w:rsidP="009C3B49">
            <w:pPr>
              <w:spacing w:after="0" w:line="240" w:lineRule="auto"/>
              <w:jc w:val="right"/>
              <w:rPr>
                <w:ins w:id="146" w:author="Dimitri Podborski" w:date="2022-01-21T17:54:00Z"/>
                <w:rFonts w:ascii="Arial" w:hAnsi="Arial" w:cs="Arial"/>
                <w:sz w:val="20"/>
                <w:szCs w:val="20"/>
                <w:lang w:eastAsia="en-US"/>
              </w:rPr>
            </w:pPr>
            <w:ins w:id="147" w:author="Dimitri Podborski" w:date="2022-01-21T17:54:00Z">
              <w:r w:rsidRPr="009C3B49">
                <w:rPr>
                  <w:rFonts w:ascii="Arial" w:hAnsi="Arial" w:cs="Arial"/>
                  <w:sz w:val="20"/>
                  <w:szCs w:val="20"/>
                  <w:lang w:eastAsia="en-US"/>
                </w:rPr>
                <w:t>0</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2348F03" w14:textId="77777777" w:rsidR="009C3B49" w:rsidRPr="009C3B49" w:rsidRDefault="009C3B49" w:rsidP="009C3B49">
            <w:pPr>
              <w:spacing w:after="0" w:line="240" w:lineRule="auto"/>
              <w:rPr>
                <w:ins w:id="148" w:author="Dimitri Podborski" w:date="2022-01-21T17:54:00Z"/>
                <w:rFonts w:ascii="Arial" w:hAnsi="Arial" w:cs="Arial"/>
                <w:sz w:val="20"/>
                <w:szCs w:val="20"/>
                <w:lang w:eastAsia="en-US"/>
              </w:rPr>
            </w:pPr>
            <w:ins w:id="149" w:author="Dimitri Podborski" w:date="2022-01-21T17:54:00Z">
              <w:r w:rsidRPr="009C3B49">
                <w:rPr>
                  <w:rFonts w:ascii="Arial" w:hAnsi="Arial" w:cs="Arial"/>
                  <w:sz w:val="20"/>
                  <w:szCs w:val="20"/>
                  <w:lang w:eastAsia="en-US"/>
                </w:rPr>
                <w:t>FALSE</w:t>
              </w:r>
            </w:ins>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755F3D4E" w14:textId="77777777" w:rsidR="009C3B49" w:rsidRPr="009C3B49" w:rsidRDefault="009C3B49" w:rsidP="009C3B49">
            <w:pPr>
              <w:spacing w:after="0" w:line="240" w:lineRule="auto"/>
              <w:jc w:val="center"/>
              <w:rPr>
                <w:ins w:id="150" w:author="Dimitri Podborski" w:date="2022-01-21T17:54:00Z"/>
                <w:rFonts w:ascii="Arial" w:hAnsi="Arial" w:cs="Arial"/>
                <w:sz w:val="20"/>
                <w:szCs w:val="20"/>
                <w:lang w:eastAsia="en-US"/>
              </w:rPr>
            </w:pPr>
            <w:ins w:id="151" w:author="Dimitri Podborski" w:date="2022-01-21T17:54:00Z">
              <w:r w:rsidRPr="009C3B49">
                <w:rPr>
                  <w:rFonts w:ascii="Arial" w:hAnsi="Arial" w:cs="Arial"/>
                  <w:sz w:val="20"/>
                  <w:szCs w:val="20"/>
                  <w:lang w:eastAsia="en-US"/>
                </w:rPr>
                <w:t>TBD</w:t>
              </w:r>
            </w:ins>
          </w:p>
        </w:tc>
      </w:tr>
      <w:tr w:rsidR="009C3B49" w:rsidRPr="009C3B49" w14:paraId="524E6E89" w14:textId="77777777" w:rsidTr="009C3B49">
        <w:trPr>
          <w:trHeight w:val="315"/>
          <w:ins w:id="152" w:author="Dimitri Podborski" w:date="2022-01-21T17:54: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14C1FAA5" w14:textId="77777777" w:rsidR="009C3B49" w:rsidRPr="009C3B49" w:rsidRDefault="009C3B49" w:rsidP="009C3B49">
            <w:pPr>
              <w:spacing w:after="0" w:line="240" w:lineRule="auto"/>
              <w:rPr>
                <w:ins w:id="153" w:author="Dimitri Podborski" w:date="2022-01-21T17:54:00Z"/>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70B95405" w14:textId="77777777" w:rsidR="009C3B49" w:rsidRPr="009C3B49" w:rsidRDefault="009C3B49" w:rsidP="009C3B49">
            <w:pPr>
              <w:spacing w:after="0" w:line="240" w:lineRule="auto"/>
              <w:rPr>
                <w:ins w:id="154" w:author="Dimitri Podborski" w:date="2022-01-21T17:54:00Z"/>
                <w:rFonts w:ascii="Arial" w:hAnsi="Arial" w:cs="Arial"/>
                <w:sz w:val="20"/>
                <w:szCs w:val="20"/>
                <w:lang w:eastAsia="en-US"/>
              </w:rPr>
            </w:pPr>
            <w:ins w:id="155" w:author="Dimitri Podborski" w:date="2022-01-21T17:54:00Z">
              <w:r w:rsidRPr="009C3B49">
                <w:rPr>
                  <w:rFonts w:ascii="Arial" w:hAnsi="Arial" w:cs="Arial"/>
                  <w:sz w:val="20"/>
                  <w:szCs w:val="20"/>
                  <w:lang w:eastAsia="en-US"/>
                </w:rPr>
                <w:t>Multiplexer</w:t>
              </w:r>
            </w:ins>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10D939FB" w14:textId="77777777" w:rsidR="009C3B49" w:rsidRPr="009C3B49" w:rsidRDefault="009C3B49" w:rsidP="009C3B49">
            <w:pPr>
              <w:spacing w:after="0" w:line="240" w:lineRule="auto"/>
              <w:rPr>
                <w:ins w:id="156" w:author="Dimitri Podborski" w:date="2022-01-21T17:54:00Z"/>
                <w:rFonts w:ascii="Consolas" w:hAnsi="Consolas" w:cs="Consolas"/>
                <w:sz w:val="20"/>
                <w:szCs w:val="20"/>
                <w:lang w:eastAsia="en-US"/>
              </w:rPr>
            </w:pPr>
            <w:ins w:id="157" w:author="Dimitri Podborski" w:date="2022-01-21T17:54:00Z">
              <w:r w:rsidRPr="009C3B49">
                <w:rPr>
                  <w:rFonts w:ascii="Consolas" w:hAnsi="Consolas" w:cs="Consolas"/>
                  <w:sz w:val="20"/>
                  <w:szCs w:val="20"/>
                  <w:lang w:eastAsia="en-US"/>
                </w:rPr>
                <w:t>N/A</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789216E4" w14:textId="77777777" w:rsidR="009C3B49" w:rsidRPr="009C3B49" w:rsidRDefault="009C3B49" w:rsidP="009C3B49">
            <w:pPr>
              <w:spacing w:after="0" w:line="240" w:lineRule="auto"/>
              <w:rPr>
                <w:ins w:id="158" w:author="Dimitri Podborski" w:date="2022-01-21T17:54:00Z"/>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7851853" w14:textId="77777777" w:rsidR="009C3B49" w:rsidRPr="009C3B49" w:rsidRDefault="009C3B49" w:rsidP="009C3B49">
            <w:pPr>
              <w:spacing w:after="0" w:line="240" w:lineRule="auto"/>
              <w:rPr>
                <w:ins w:id="159" w:author="Dimitri Podborski" w:date="2022-01-21T17:54:00Z"/>
                <w:rFonts w:ascii="Arial" w:hAnsi="Arial" w:cs="Arial"/>
                <w:sz w:val="20"/>
                <w:szCs w:val="20"/>
                <w:lang w:eastAsia="en-US"/>
              </w:rPr>
            </w:pPr>
            <w:ins w:id="160" w:author="Dimitri Podborski" w:date="2022-01-21T17:54:00Z">
              <w:r w:rsidRPr="009C3B49">
                <w:rPr>
                  <w:rFonts w:ascii="Arial" w:hAnsi="Arial" w:cs="Arial"/>
                  <w:sz w:val="20"/>
                  <w:szCs w:val="20"/>
                  <w:lang w:eastAsia="en-US"/>
                </w:rPr>
                <w:t>FALSE</w:t>
              </w:r>
            </w:ins>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6802E66A" w14:textId="77777777" w:rsidR="009C3B49" w:rsidRPr="009C3B49" w:rsidRDefault="009C3B49" w:rsidP="009C3B49">
            <w:pPr>
              <w:spacing w:after="0" w:line="240" w:lineRule="auto"/>
              <w:jc w:val="center"/>
              <w:rPr>
                <w:ins w:id="161" w:author="Dimitri Podborski" w:date="2022-01-21T17:54:00Z"/>
                <w:rFonts w:ascii="Arial" w:hAnsi="Arial" w:cs="Arial"/>
                <w:sz w:val="20"/>
                <w:szCs w:val="20"/>
                <w:lang w:eastAsia="en-US"/>
              </w:rPr>
            </w:pPr>
            <w:ins w:id="162" w:author="Dimitri Podborski" w:date="2022-01-21T17:54:00Z">
              <w:r w:rsidRPr="009C3B49">
                <w:rPr>
                  <w:rFonts w:ascii="Arial" w:hAnsi="Arial" w:cs="Arial"/>
                  <w:sz w:val="20"/>
                  <w:szCs w:val="20"/>
                  <w:lang w:eastAsia="en-US"/>
                </w:rPr>
                <w:t>TBD</w:t>
              </w:r>
            </w:ins>
          </w:p>
        </w:tc>
      </w:tr>
      <w:tr w:rsidR="009C3B49" w:rsidRPr="009C3B49" w14:paraId="4F60FF91" w14:textId="77777777" w:rsidTr="009C3B49">
        <w:trPr>
          <w:trHeight w:val="315"/>
          <w:ins w:id="163" w:author="Dimitri Podborski" w:date="2022-01-21T17:54: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25F36B8B" w14:textId="77777777" w:rsidR="009C3B49" w:rsidRPr="009C3B49" w:rsidRDefault="009C3B49" w:rsidP="009C3B49">
            <w:pPr>
              <w:spacing w:after="0" w:line="240" w:lineRule="auto"/>
              <w:rPr>
                <w:ins w:id="164" w:author="Dimitri Podborski" w:date="2022-01-21T17:54:00Z"/>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06716AF2" w14:textId="77777777" w:rsidR="009C3B49" w:rsidRPr="009C3B49" w:rsidRDefault="009C3B49" w:rsidP="009C3B49">
            <w:pPr>
              <w:spacing w:after="0" w:line="240" w:lineRule="auto"/>
              <w:rPr>
                <w:ins w:id="165" w:author="Dimitri Podborski" w:date="2022-01-21T17:54:00Z"/>
                <w:rFonts w:ascii="Arial" w:hAnsi="Arial" w:cs="Arial"/>
                <w:sz w:val="20"/>
                <w:szCs w:val="20"/>
                <w:lang w:eastAsia="en-US"/>
              </w:rPr>
            </w:pPr>
            <w:ins w:id="166" w:author="Dimitri Podborski" w:date="2022-01-21T17:54:00Z">
              <w:r w:rsidRPr="009C3B49">
                <w:rPr>
                  <w:rFonts w:ascii="Arial" w:hAnsi="Arial" w:cs="Arial"/>
                  <w:sz w:val="20"/>
                  <w:szCs w:val="20"/>
                  <w:lang w:eastAsia="en-US"/>
                </w:rPr>
                <w:t>Demultiplexer</w:t>
              </w:r>
            </w:ins>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48208946" w14:textId="77777777" w:rsidR="009C3B49" w:rsidRPr="009C3B49" w:rsidRDefault="009C3B49" w:rsidP="009C3B49">
            <w:pPr>
              <w:spacing w:after="0" w:line="240" w:lineRule="auto"/>
              <w:rPr>
                <w:ins w:id="167" w:author="Dimitri Podborski" w:date="2022-01-21T17:54:00Z"/>
                <w:rFonts w:ascii="Consolas" w:hAnsi="Consolas" w:cs="Consolas"/>
                <w:sz w:val="20"/>
                <w:szCs w:val="20"/>
                <w:lang w:eastAsia="en-US"/>
              </w:rPr>
            </w:pPr>
            <w:ins w:id="168" w:author="Dimitri Podborski" w:date="2022-01-21T17:54:00Z">
              <w:r w:rsidRPr="009C3B49">
                <w:rPr>
                  <w:rFonts w:ascii="Consolas" w:hAnsi="Consolas" w:cs="Consolas"/>
                  <w:sz w:val="20"/>
                  <w:szCs w:val="20"/>
                  <w:lang w:eastAsia="en-US"/>
                </w:rPr>
                <w:t>N/A</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233F2796" w14:textId="77777777" w:rsidR="009C3B49" w:rsidRPr="009C3B49" w:rsidRDefault="009C3B49" w:rsidP="009C3B49">
            <w:pPr>
              <w:spacing w:after="0" w:line="240" w:lineRule="auto"/>
              <w:rPr>
                <w:ins w:id="169" w:author="Dimitri Podborski" w:date="2022-01-21T17:54:00Z"/>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8DE6136" w14:textId="77777777" w:rsidR="009C3B49" w:rsidRPr="009C3B49" w:rsidRDefault="009C3B49" w:rsidP="009C3B49">
            <w:pPr>
              <w:spacing w:after="0" w:line="240" w:lineRule="auto"/>
              <w:rPr>
                <w:ins w:id="170" w:author="Dimitri Podborski" w:date="2022-01-21T17:54:00Z"/>
                <w:rFonts w:ascii="Arial" w:hAnsi="Arial" w:cs="Arial"/>
                <w:sz w:val="20"/>
                <w:szCs w:val="20"/>
                <w:lang w:eastAsia="en-US"/>
              </w:rPr>
            </w:pPr>
            <w:ins w:id="171" w:author="Dimitri Podborski" w:date="2022-01-21T17:54:00Z">
              <w:r w:rsidRPr="009C3B49">
                <w:rPr>
                  <w:rFonts w:ascii="Arial" w:hAnsi="Arial" w:cs="Arial"/>
                  <w:sz w:val="20"/>
                  <w:szCs w:val="20"/>
                  <w:lang w:eastAsia="en-US"/>
                </w:rPr>
                <w:t>FALSE</w:t>
              </w:r>
            </w:ins>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1644258B" w14:textId="77777777" w:rsidR="009C3B49" w:rsidRPr="009C3B49" w:rsidRDefault="009C3B49" w:rsidP="009C3B49">
            <w:pPr>
              <w:spacing w:after="0" w:line="240" w:lineRule="auto"/>
              <w:jc w:val="center"/>
              <w:rPr>
                <w:ins w:id="172" w:author="Dimitri Podborski" w:date="2022-01-21T17:54:00Z"/>
                <w:rFonts w:ascii="Arial" w:hAnsi="Arial" w:cs="Arial"/>
                <w:sz w:val="20"/>
                <w:szCs w:val="20"/>
                <w:lang w:eastAsia="en-US"/>
              </w:rPr>
            </w:pPr>
            <w:ins w:id="173" w:author="Dimitri Podborski" w:date="2022-01-21T17:54:00Z">
              <w:r w:rsidRPr="009C3B49">
                <w:rPr>
                  <w:rFonts w:ascii="Arial" w:hAnsi="Arial" w:cs="Arial"/>
                  <w:sz w:val="20"/>
                  <w:szCs w:val="20"/>
                  <w:lang w:eastAsia="en-US"/>
                </w:rPr>
                <w:t>TBD</w:t>
              </w:r>
            </w:ins>
          </w:p>
        </w:tc>
      </w:tr>
      <w:tr w:rsidR="009C3B49" w:rsidRPr="009C3B49" w14:paraId="749CE210" w14:textId="77777777" w:rsidTr="009C3B49">
        <w:trPr>
          <w:trHeight w:val="315"/>
          <w:ins w:id="174" w:author="Dimitri Podborski" w:date="2022-01-21T17:54: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57392EBF" w14:textId="77777777" w:rsidR="009C3B49" w:rsidRPr="009C3B49" w:rsidRDefault="009C3B49" w:rsidP="009C3B49">
            <w:pPr>
              <w:spacing w:after="0" w:line="240" w:lineRule="auto"/>
              <w:rPr>
                <w:ins w:id="175" w:author="Dimitri Podborski" w:date="2022-01-21T17:54:00Z"/>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7C343C2" w14:textId="77777777" w:rsidR="009C3B49" w:rsidRPr="009C3B49" w:rsidRDefault="009C3B49" w:rsidP="009C3B49">
            <w:pPr>
              <w:spacing w:after="0" w:line="240" w:lineRule="auto"/>
              <w:rPr>
                <w:ins w:id="176" w:author="Dimitri Podborski" w:date="2022-01-21T17:54:00Z"/>
                <w:rFonts w:ascii="Arial" w:hAnsi="Arial" w:cs="Arial"/>
                <w:sz w:val="20"/>
                <w:szCs w:val="20"/>
                <w:lang w:eastAsia="en-US"/>
              </w:rPr>
            </w:pPr>
            <w:ins w:id="177" w:author="Dimitri Podborski" w:date="2022-01-21T17:54:00Z">
              <w:r w:rsidRPr="009C3B49">
                <w:rPr>
                  <w:rFonts w:ascii="Arial" w:hAnsi="Arial" w:cs="Arial"/>
                  <w:sz w:val="20"/>
                  <w:szCs w:val="20"/>
                  <w:lang w:eastAsia="en-US"/>
                </w:rPr>
                <w:t>Sub-samples</w:t>
              </w:r>
            </w:ins>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290B324F" w14:textId="77777777" w:rsidR="009C3B49" w:rsidRPr="009C3B49" w:rsidRDefault="009C3B49" w:rsidP="009C3B49">
            <w:pPr>
              <w:spacing w:after="0" w:line="240" w:lineRule="auto"/>
              <w:rPr>
                <w:ins w:id="178" w:author="Dimitri Podborski" w:date="2022-01-21T17:54:00Z"/>
                <w:rFonts w:ascii="Consolas" w:hAnsi="Consolas" w:cs="Consolas"/>
                <w:sz w:val="20"/>
                <w:szCs w:val="20"/>
                <w:lang w:eastAsia="en-US"/>
              </w:rPr>
            </w:pPr>
            <w:ins w:id="179" w:author="Dimitri Podborski" w:date="2022-01-21T17:54:00Z">
              <w:r w:rsidRPr="009C3B49">
                <w:rPr>
                  <w:rFonts w:ascii="Consolas" w:hAnsi="Consolas" w:cs="Consolas"/>
                  <w:sz w:val="20"/>
                  <w:szCs w:val="20"/>
                  <w:lang w:eastAsia="en-US"/>
                </w:rPr>
                <w:t>N/A</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2D95C975" w14:textId="77777777" w:rsidR="009C3B49" w:rsidRPr="009C3B49" w:rsidRDefault="009C3B49" w:rsidP="009C3B49">
            <w:pPr>
              <w:spacing w:after="0" w:line="240" w:lineRule="auto"/>
              <w:rPr>
                <w:ins w:id="180" w:author="Dimitri Podborski" w:date="2022-01-21T17:54:00Z"/>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65E4F4A" w14:textId="77777777" w:rsidR="009C3B49" w:rsidRPr="009C3B49" w:rsidRDefault="009C3B49" w:rsidP="009C3B49">
            <w:pPr>
              <w:spacing w:after="0" w:line="240" w:lineRule="auto"/>
              <w:rPr>
                <w:ins w:id="181" w:author="Dimitri Podborski" w:date="2022-01-21T17:54:00Z"/>
                <w:rFonts w:ascii="Arial" w:hAnsi="Arial" w:cs="Arial"/>
                <w:sz w:val="20"/>
                <w:szCs w:val="20"/>
                <w:lang w:eastAsia="en-US"/>
              </w:rPr>
            </w:pPr>
            <w:ins w:id="182" w:author="Dimitri Podborski" w:date="2022-01-21T17:54:00Z">
              <w:r w:rsidRPr="009C3B49">
                <w:rPr>
                  <w:rFonts w:ascii="Arial" w:hAnsi="Arial" w:cs="Arial"/>
                  <w:sz w:val="20"/>
                  <w:szCs w:val="20"/>
                  <w:lang w:eastAsia="en-US"/>
                </w:rPr>
                <w:t>FALSE</w:t>
              </w:r>
            </w:ins>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4B14B627" w14:textId="77777777" w:rsidR="009C3B49" w:rsidRPr="009C3B49" w:rsidRDefault="009C3B49" w:rsidP="009C3B49">
            <w:pPr>
              <w:spacing w:after="0" w:line="240" w:lineRule="auto"/>
              <w:jc w:val="center"/>
              <w:rPr>
                <w:ins w:id="183" w:author="Dimitri Podborski" w:date="2022-01-21T17:54:00Z"/>
                <w:rFonts w:ascii="Arial" w:hAnsi="Arial" w:cs="Arial"/>
                <w:sz w:val="20"/>
                <w:szCs w:val="20"/>
                <w:lang w:eastAsia="en-US"/>
              </w:rPr>
            </w:pPr>
            <w:ins w:id="184" w:author="Dimitri Podborski" w:date="2022-01-21T17:54:00Z">
              <w:r w:rsidRPr="009C3B49">
                <w:rPr>
                  <w:rFonts w:ascii="Arial" w:hAnsi="Arial" w:cs="Arial"/>
                  <w:sz w:val="20"/>
                  <w:szCs w:val="20"/>
                  <w:lang w:eastAsia="en-US"/>
                </w:rPr>
                <w:t>TBD</w:t>
              </w:r>
            </w:ins>
          </w:p>
        </w:tc>
      </w:tr>
      <w:tr w:rsidR="009C3B49" w:rsidRPr="009C3B49" w14:paraId="1425E8F2" w14:textId="77777777" w:rsidTr="009C3B49">
        <w:trPr>
          <w:trHeight w:val="315"/>
          <w:ins w:id="185" w:author="Dimitri Podborski" w:date="2022-01-21T17:54: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41996F3B" w14:textId="77777777" w:rsidR="009C3B49" w:rsidRPr="009C3B49" w:rsidRDefault="009C3B49" w:rsidP="009C3B49">
            <w:pPr>
              <w:spacing w:after="0" w:line="240" w:lineRule="auto"/>
              <w:rPr>
                <w:ins w:id="186" w:author="Dimitri Podborski" w:date="2022-01-21T17:54:00Z"/>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364D082B" w14:textId="77777777" w:rsidR="009C3B49" w:rsidRPr="009C3B49" w:rsidRDefault="009C3B49" w:rsidP="009C3B49">
            <w:pPr>
              <w:spacing w:after="0" w:line="240" w:lineRule="auto"/>
              <w:rPr>
                <w:ins w:id="187" w:author="Dimitri Podborski" w:date="2022-01-21T17:54:00Z"/>
                <w:rFonts w:ascii="Arial" w:hAnsi="Arial" w:cs="Arial"/>
                <w:sz w:val="20"/>
                <w:szCs w:val="20"/>
                <w:lang w:eastAsia="en-US"/>
              </w:rPr>
            </w:pPr>
            <w:ins w:id="188" w:author="Dimitri Podborski" w:date="2022-01-21T17:54:00Z">
              <w:r w:rsidRPr="009C3B49">
                <w:rPr>
                  <w:rFonts w:ascii="Arial" w:hAnsi="Arial" w:cs="Arial"/>
                  <w:sz w:val="20"/>
                  <w:szCs w:val="20"/>
                  <w:lang w:eastAsia="en-US"/>
                </w:rPr>
                <w:t>Alternative tracks</w:t>
              </w:r>
            </w:ins>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443F3C60" w14:textId="77777777" w:rsidR="009C3B49" w:rsidRPr="009C3B49" w:rsidRDefault="009C3B49" w:rsidP="009C3B49">
            <w:pPr>
              <w:spacing w:after="0" w:line="240" w:lineRule="auto"/>
              <w:rPr>
                <w:ins w:id="189" w:author="Dimitri Podborski" w:date="2022-01-21T17:54:00Z"/>
                <w:rFonts w:ascii="Consolas" w:hAnsi="Consolas" w:cs="Consolas"/>
                <w:sz w:val="20"/>
                <w:szCs w:val="20"/>
                <w:lang w:eastAsia="en-US"/>
              </w:rPr>
            </w:pPr>
            <w:ins w:id="190" w:author="Dimitri Podborski" w:date="2022-01-21T17:54:00Z">
              <w:r w:rsidRPr="009C3B49">
                <w:rPr>
                  <w:rFonts w:ascii="Consolas" w:hAnsi="Consolas" w:cs="Consolas"/>
                  <w:sz w:val="20"/>
                  <w:szCs w:val="20"/>
                  <w:lang w:eastAsia="en-US"/>
                </w:rPr>
                <w:t>N/A</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8FC1826" w14:textId="77777777" w:rsidR="009C3B49" w:rsidRPr="009C3B49" w:rsidRDefault="009C3B49" w:rsidP="009C3B49">
            <w:pPr>
              <w:spacing w:after="0" w:line="240" w:lineRule="auto"/>
              <w:rPr>
                <w:ins w:id="191" w:author="Dimitri Podborski" w:date="2022-01-21T17:54:00Z"/>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A374B84" w14:textId="77777777" w:rsidR="009C3B49" w:rsidRPr="009C3B49" w:rsidRDefault="009C3B49" w:rsidP="009C3B49">
            <w:pPr>
              <w:spacing w:after="0" w:line="240" w:lineRule="auto"/>
              <w:rPr>
                <w:ins w:id="192" w:author="Dimitri Podborski" w:date="2022-01-21T17:54:00Z"/>
                <w:rFonts w:ascii="Arial" w:hAnsi="Arial" w:cs="Arial"/>
                <w:sz w:val="20"/>
                <w:szCs w:val="20"/>
                <w:lang w:eastAsia="en-US"/>
              </w:rPr>
            </w:pPr>
            <w:ins w:id="193" w:author="Dimitri Podborski" w:date="2022-01-21T17:54:00Z">
              <w:r w:rsidRPr="009C3B49">
                <w:rPr>
                  <w:rFonts w:ascii="Arial" w:hAnsi="Arial" w:cs="Arial"/>
                  <w:sz w:val="20"/>
                  <w:szCs w:val="20"/>
                  <w:lang w:eastAsia="en-US"/>
                </w:rPr>
                <w:t>FALSE</w:t>
              </w:r>
            </w:ins>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0658B50A" w14:textId="77777777" w:rsidR="009C3B49" w:rsidRPr="009C3B49" w:rsidRDefault="009C3B49" w:rsidP="009C3B49">
            <w:pPr>
              <w:spacing w:after="0" w:line="240" w:lineRule="auto"/>
              <w:jc w:val="center"/>
              <w:rPr>
                <w:ins w:id="194" w:author="Dimitri Podborski" w:date="2022-01-21T17:54:00Z"/>
                <w:rFonts w:ascii="Arial" w:hAnsi="Arial" w:cs="Arial"/>
                <w:sz w:val="20"/>
                <w:szCs w:val="20"/>
                <w:lang w:eastAsia="en-US"/>
              </w:rPr>
            </w:pPr>
            <w:ins w:id="195" w:author="Dimitri Podborski" w:date="2022-01-21T17:54:00Z">
              <w:r w:rsidRPr="009C3B49">
                <w:rPr>
                  <w:rFonts w:ascii="Arial" w:hAnsi="Arial" w:cs="Arial"/>
                  <w:sz w:val="20"/>
                  <w:szCs w:val="20"/>
                  <w:lang w:eastAsia="en-US"/>
                </w:rPr>
                <w:t>TBD</w:t>
              </w:r>
            </w:ins>
          </w:p>
        </w:tc>
      </w:tr>
      <w:tr w:rsidR="009C3B49" w:rsidRPr="009C3B49" w14:paraId="6DCF05F0" w14:textId="77777777" w:rsidTr="009C3B49">
        <w:trPr>
          <w:trHeight w:val="315"/>
          <w:ins w:id="196" w:author="Dimitri Podborski" w:date="2022-01-21T17:54: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0D665B1E" w14:textId="77777777" w:rsidR="009C3B49" w:rsidRPr="009C3B49" w:rsidRDefault="009C3B49" w:rsidP="009C3B49">
            <w:pPr>
              <w:spacing w:after="0" w:line="240" w:lineRule="auto"/>
              <w:rPr>
                <w:ins w:id="197" w:author="Dimitri Podborski" w:date="2022-01-21T17:54:00Z"/>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2AC24127" w14:textId="77777777" w:rsidR="009C3B49" w:rsidRPr="009C3B49" w:rsidRDefault="009C3B49" w:rsidP="009C3B49">
            <w:pPr>
              <w:spacing w:after="0" w:line="240" w:lineRule="auto"/>
              <w:rPr>
                <w:ins w:id="198" w:author="Dimitri Podborski" w:date="2022-01-21T17:54:00Z"/>
                <w:rFonts w:ascii="Arial" w:hAnsi="Arial" w:cs="Arial"/>
                <w:sz w:val="20"/>
                <w:szCs w:val="20"/>
                <w:lang w:eastAsia="en-US"/>
              </w:rPr>
            </w:pPr>
            <w:proofErr w:type="spellStart"/>
            <w:ins w:id="199" w:author="Dimitri Podborski" w:date="2022-01-21T17:54:00Z">
              <w:r w:rsidRPr="009C3B49">
                <w:rPr>
                  <w:rFonts w:ascii="Arial" w:hAnsi="Arial" w:cs="Arial"/>
                  <w:sz w:val="20"/>
                  <w:szCs w:val="20"/>
                  <w:lang w:eastAsia="en-US"/>
                </w:rPr>
                <w:t>GPCCSampleEntry</w:t>
              </w:r>
              <w:proofErr w:type="spellEnd"/>
              <w:r w:rsidRPr="009C3B49">
                <w:rPr>
                  <w:rFonts w:ascii="Arial" w:hAnsi="Arial" w:cs="Arial"/>
                  <w:sz w:val="20"/>
                  <w:szCs w:val="20"/>
                  <w:lang w:eastAsia="en-US"/>
                </w:rPr>
                <w:t xml:space="preserve"> (Tile-base track)</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794A31EF" w14:textId="77777777" w:rsidR="009C3B49" w:rsidRPr="009C3B49" w:rsidRDefault="009C3B49" w:rsidP="009C3B49">
            <w:pPr>
              <w:spacing w:after="0" w:line="240" w:lineRule="auto"/>
              <w:rPr>
                <w:ins w:id="200" w:author="Dimitri Podborski" w:date="2022-01-21T17:54:00Z"/>
                <w:rFonts w:ascii="Consolas" w:hAnsi="Consolas" w:cs="Consolas"/>
                <w:sz w:val="20"/>
                <w:szCs w:val="20"/>
                <w:lang w:eastAsia="en-US"/>
              </w:rPr>
            </w:pPr>
            <w:proofErr w:type="spellStart"/>
            <w:ins w:id="201" w:author="Dimitri Podborski" w:date="2022-01-21T17:54:00Z">
              <w:r w:rsidRPr="009C3B49">
                <w:rPr>
                  <w:rFonts w:ascii="Consolas" w:hAnsi="Consolas" w:cs="Consolas"/>
                  <w:sz w:val="20"/>
                  <w:szCs w:val="20"/>
                  <w:lang w:eastAsia="en-US"/>
                </w:rPr>
                <w:t>gpeb</w:t>
              </w:r>
              <w:proofErr w:type="spellEnd"/>
              <w:r w:rsidRPr="009C3B49">
                <w:rPr>
                  <w:rFonts w:ascii="Consolas" w:hAnsi="Consolas" w:cs="Consolas"/>
                  <w:sz w:val="20"/>
                  <w:szCs w:val="20"/>
                  <w:lang w:eastAsia="en-US"/>
                </w:rPr>
                <w:t xml:space="preserve"> </w:t>
              </w:r>
              <w:proofErr w:type="spellStart"/>
              <w:r w:rsidRPr="009C3B49">
                <w:rPr>
                  <w:rFonts w:ascii="Consolas" w:hAnsi="Consolas" w:cs="Consolas"/>
                  <w:sz w:val="20"/>
                  <w:szCs w:val="20"/>
                  <w:lang w:eastAsia="en-US"/>
                </w:rPr>
                <w:t>gpcb</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2E6A8394" w14:textId="77777777" w:rsidR="009C3B49" w:rsidRPr="009C3B49" w:rsidRDefault="009C3B49" w:rsidP="009C3B49">
            <w:pPr>
              <w:spacing w:after="0" w:line="240" w:lineRule="auto"/>
              <w:jc w:val="right"/>
              <w:rPr>
                <w:ins w:id="202" w:author="Dimitri Podborski" w:date="2022-01-21T17:54:00Z"/>
                <w:rFonts w:ascii="Arial" w:hAnsi="Arial" w:cs="Arial"/>
                <w:sz w:val="20"/>
                <w:szCs w:val="20"/>
                <w:lang w:eastAsia="en-US"/>
              </w:rPr>
            </w:pPr>
            <w:ins w:id="203" w:author="Dimitri Podborski" w:date="2022-01-21T17:54:00Z">
              <w:r w:rsidRPr="009C3B49">
                <w:rPr>
                  <w:rFonts w:ascii="Arial" w:hAnsi="Arial" w:cs="Arial"/>
                  <w:sz w:val="20"/>
                  <w:szCs w:val="20"/>
                  <w:lang w:eastAsia="en-US"/>
                </w:rPr>
                <w:t>0</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7469204" w14:textId="77777777" w:rsidR="009C3B49" w:rsidRPr="009C3B49" w:rsidRDefault="009C3B49" w:rsidP="009C3B49">
            <w:pPr>
              <w:spacing w:after="0" w:line="240" w:lineRule="auto"/>
              <w:rPr>
                <w:ins w:id="204" w:author="Dimitri Podborski" w:date="2022-01-21T17:54:00Z"/>
                <w:rFonts w:ascii="Arial" w:hAnsi="Arial" w:cs="Arial"/>
                <w:sz w:val="20"/>
                <w:szCs w:val="20"/>
                <w:lang w:eastAsia="en-US"/>
              </w:rPr>
            </w:pPr>
            <w:ins w:id="205" w:author="Dimitri Podborski" w:date="2022-01-21T17:54:00Z">
              <w:r w:rsidRPr="009C3B49">
                <w:rPr>
                  <w:rFonts w:ascii="Arial" w:hAnsi="Arial" w:cs="Arial"/>
                  <w:sz w:val="20"/>
                  <w:szCs w:val="20"/>
                  <w:lang w:eastAsia="en-US"/>
                </w:rPr>
                <w:t>FALSE</w:t>
              </w:r>
            </w:ins>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795C87B4" w14:textId="77777777" w:rsidR="009C3B49" w:rsidRPr="009C3B49" w:rsidRDefault="009C3B49" w:rsidP="009C3B49">
            <w:pPr>
              <w:spacing w:after="0" w:line="240" w:lineRule="auto"/>
              <w:jc w:val="center"/>
              <w:rPr>
                <w:ins w:id="206" w:author="Dimitri Podborski" w:date="2022-01-21T17:54:00Z"/>
                <w:rFonts w:ascii="Arial" w:hAnsi="Arial" w:cs="Arial"/>
                <w:sz w:val="20"/>
                <w:szCs w:val="20"/>
                <w:lang w:eastAsia="en-US"/>
              </w:rPr>
            </w:pPr>
            <w:ins w:id="207" w:author="Dimitri Podborski" w:date="2022-01-21T17:54:00Z">
              <w:r w:rsidRPr="009C3B49">
                <w:rPr>
                  <w:rFonts w:ascii="Arial" w:hAnsi="Arial" w:cs="Arial"/>
                  <w:sz w:val="20"/>
                  <w:szCs w:val="20"/>
                  <w:lang w:eastAsia="en-US"/>
                </w:rPr>
                <w:t>TBD</w:t>
              </w:r>
            </w:ins>
          </w:p>
        </w:tc>
      </w:tr>
      <w:tr w:rsidR="009C3B49" w:rsidRPr="009C3B49" w14:paraId="6CEBA18D" w14:textId="77777777" w:rsidTr="009C3B49">
        <w:trPr>
          <w:trHeight w:val="315"/>
          <w:ins w:id="208" w:author="Dimitri Podborski" w:date="2022-01-21T17:54: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3A23CAA3" w14:textId="77777777" w:rsidR="009C3B49" w:rsidRPr="009C3B49" w:rsidRDefault="009C3B49" w:rsidP="009C3B49">
            <w:pPr>
              <w:spacing w:after="0" w:line="240" w:lineRule="auto"/>
              <w:rPr>
                <w:ins w:id="209" w:author="Dimitri Podborski" w:date="2022-01-21T17:54:00Z"/>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0A21B233" w14:textId="77777777" w:rsidR="009C3B49" w:rsidRPr="009C3B49" w:rsidRDefault="009C3B49" w:rsidP="009C3B49">
            <w:pPr>
              <w:spacing w:after="0" w:line="240" w:lineRule="auto"/>
              <w:rPr>
                <w:ins w:id="210" w:author="Dimitri Podborski" w:date="2022-01-21T17:54:00Z"/>
                <w:rFonts w:ascii="Arial" w:hAnsi="Arial" w:cs="Arial"/>
                <w:sz w:val="20"/>
                <w:szCs w:val="20"/>
                <w:lang w:eastAsia="en-US"/>
              </w:rPr>
            </w:pPr>
            <w:proofErr w:type="spellStart"/>
            <w:ins w:id="211" w:author="Dimitri Podborski" w:date="2022-01-21T17:54:00Z">
              <w:r w:rsidRPr="009C3B49">
                <w:rPr>
                  <w:rFonts w:ascii="Arial" w:hAnsi="Arial" w:cs="Arial"/>
                  <w:sz w:val="20"/>
                  <w:szCs w:val="20"/>
                  <w:lang w:eastAsia="en-US"/>
                </w:rPr>
                <w:t>GPCCTileSampleEntry</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9BDFFFB" w14:textId="77777777" w:rsidR="009C3B49" w:rsidRPr="009C3B49" w:rsidRDefault="009C3B49" w:rsidP="009C3B49">
            <w:pPr>
              <w:spacing w:after="0" w:line="240" w:lineRule="auto"/>
              <w:rPr>
                <w:ins w:id="212" w:author="Dimitri Podborski" w:date="2022-01-21T17:54:00Z"/>
                <w:rFonts w:ascii="Consolas" w:hAnsi="Consolas" w:cs="Consolas"/>
                <w:sz w:val="20"/>
                <w:szCs w:val="20"/>
                <w:lang w:eastAsia="en-US"/>
              </w:rPr>
            </w:pPr>
            <w:ins w:id="213" w:author="Dimitri Podborski" w:date="2022-01-21T17:54:00Z">
              <w:r w:rsidRPr="009C3B49">
                <w:rPr>
                  <w:rFonts w:ascii="Consolas" w:hAnsi="Consolas" w:cs="Consolas"/>
                  <w:sz w:val="20"/>
                  <w:szCs w:val="20"/>
                  <w:lang w:eastAsia="en-US"/>
                </w:rPr>
                <w:t>gpt1</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19121588" w14:textId="77777777" w:rsidR="009C3B49" w:rsidRPr="009C3B49" w:rsidRDefault="009C3B49" w:rsidP="009C3B49">
            <w:pPr>
              <w:spacing w:after="0" w:line="240" w:lineRule="auto"/>
              <w:jc w:val="right"/>
              <w:rPr>
                <w:ins w:id="214" w:author="Dimitri Podborski" w:date="2022-01-21T17:54:00Z"/>
                <w:rFonts w:ascii="Arial" w:hAnsi="Arial" w:cs="Arial"/>
                <w:sz w:val="20"/>
                <w:szCs w:val="20"/>
                <w:lang w:eastAsia="en-US"/>
              </w:rPr>
            </w:pPr>
            <w:ins w:id="215" w:author="Dimitri Podborski" w:date="2022-01-21T17:54:00Z">
              <w:r w:rsidRPr="009C3B49">
                <w:rPr>
                  <w:rFonts w:ascii="Arial" w:hAnsi="Arial" w:cs="Arial"/>
                  <w:sz w:val="20"/>
                  <w:szCs w:val="20"/>
                  <w:lang w:eastAsia="en-US"/>
                </w:rPr>
                <w:t>0</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5D0B19C" w14:textId="77777777" w:rsidR="009C3B49" w:rsidRPr="009C3B49" w:rsidRDefault="009C3B49" w:rsidP="009C3B49">
            <w:pPr>
              <w:spacing w:after="0" w:line="240" w:lineRule="auto"/>
              <w:rPr>
                <w:ins w:id="216" w:author="Dimitri Podborski" w:date="2022-01-21T17:54:00Z"/>
                <w:rFonts w:ascii="Arial" w:hAnsi="Arial" w:cs="Arial"/>
                <w:sz w:val="20"/>
                <w:szCs w:val="20"/>
                <w:lang w:eastAsia="en-US"/>
              </w:rPr>
            </w:pPr>
            <w:ins w:id="217" w:author="Dimitri Podborski" w:date="2022-01-21T17:54:00Z">
              <w:r w:rsidRPr="009C3B49">
                <w:rPr>
                  <w:rFonts w:ascii="Arial" w:hAnsi="Arial" w:cs="Arial"/>
                  <w:sz w:val="20"/>
                  <w:szCs w:val="20"/>
                  <w:lang w:eastAsia="en-US"/>
                </w:rPr>
                <w:t>FALSE</w:t>
              </w:r>
            </w:ins>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123A9826" w14:textId="77777777" w:rsidR="009C3B49" w:rsidRPr="009C3B49" w:rsidRDefault="009C3B49" w:rsidP="009C3B49">
            <w:pPr>
              <w:spacing w:after="0" w:line="240" w:lineRule="auto"/>
              <w:jc w:val="center"/>
              <w:rPr>
                <w:ins w:id="218" w:author="Dimitri Podborski" w:date="2022-01-21T17:54:00Z"/>
                <w:rFonts w:ascii="Arial" w:hAnsi="Arial" w:cs="Arial"/>
                <w:sz w:val="20"/>
                <w:szCs w:val="20"/>
                <w:lang w:eastAsia="en-US"/>
              </w:rPr>
            </w:pPr>
            <w:ins w:id="219" w:author="Dimitri Podborski" w:date="2022-01-21T17:54:00Z">
              <w:r w:rsidRPr="009C3B49">
                <w:rPr>
                  <w:rFonts w:ascii="Arial" w:hAnsi="Arial" w:cs="Arial"/>
                  <w:sz w:val="20"/>
                  <w:szCs w:val="20"/>
                  <w:lang w:eastAsia="en-US"/>
                </w:rPr>
                <w:t>TBD</w:t>
              </w:r>
            </w:ins>
          </w:p>
        </w:tc>
      </w:tr>
      <w:tr w:rsidR="009C3B49" w:rsidRPr="009C3B49" w14:paraId="29B10FD6" w14:textId="77777777" w:rsidTr="009C3B49">
        <w:trPr>
          <w:trHeight w:val="315"/>
          <w:ins w:id="220" w:author="Dimitri Podborski" w:date="2022-01-21T17:54: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26A17D75" w14:textId="77777777" w:rsidR="009C3B49" w:rsidRPr="009C3B49" w:rsidRDefault="009C3B49" w:rsidP="009C3B49">
            <w:pPr>
              <w:spacing w:after="0" w:line="240" w:lineRule="auto"/>
              <w:rPr>
                <w:ins w:id="221" w:author="Dimitri Podborski" w:date="2022-01-21T17:54:00Z"/>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1C56C640" w14:textId="77777777" w:rsidR="009C3B49" w:rsidRPr="009C3B49" w:rsidRDefault="009C3B49" w:rsidP="009C3B49">
            <w:pPr>
              <w:spacing w:after="0" w:line="240" w:lineRule="auto"/>
              <w:rPr>
                <w:ins w:id="222" w:author="Dimitri Podborski" w:date="2022-01-21T17:54:00Z"/>
                <w:rFonts w:ascii="Arial" w:hAnsi="Arial" w:cs="Arial"/>
                <w:sz w:val="20"/>
                <w:szCs w:val="20"/>
                <w:lang w:eastAsia="en-US"/>
              </w:rPr>
            </w:pPr>
            <w:proofErr w:type="spellStart"/>
            <w:ins w:id="223" w:author="Dimitri Podborski" w:date="2022-01-21T17:54:00Z">
              <w:r w:rsidRPr="009C3B49">
                <w:rPr>
                  <w:rFonts w:ascii="Arial" w:hAnsi="Arial" w:cs="Arial"/>
                  <w:sz w:val="20"/>
                  <w:szCs w:val="20"/>
                  <w:lang w:eastAsia="en-US"/>
                </w:rPr>
                <w:t>GPCCTileConfigurationBox</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800496F" w14:textId="77777777" w:rsidR="009C3B49" w:rsidRPr="009C3B49" w:rsidRDefault="009C3B49" w:rsidP="009C3B49">
            <w:pPr>
              <w:spacing w:after="0" w:line="240" w:lineRule="auto"/>
              <w:rPr>
                <w:ins w:id="224" w:author="Dimitri Podborski" w:date="2022-01-21T17:54:00Z"/>
                <w:rFonts w:ascii="Consolas" w:hAnsi="Consolas" w:cs="Consolas"/>
                <w:sz w:val="20"/>
                <w:szCs w:val="20"/>
                <w:lang w:eastAsia="en-US"/>
              </w:rPr>
            </w:pPr>
            <w:proofErr w:type="spellStart"/>
            <w:ins w:id="225" w:author="Dimitri Podborski" w:date="2022-01-21T17:54:00Z">
              <w:r w:rsidRPr="009C3B49">
                <w:rPr>
                  <w:rFonts w:ascii="Consolas" w:hAnsi="Consolas" w:cs="Consolas"/>
                  <w:sz w:val="20"/>
                  <w:szCs w:val="20"/>
                  <w:lang w:eastAsia="en-US"/>
                </w:rPr>
                <w:t>gptC</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E0E0C67" w14:textId="77777777" w:rsidR="009C3B49" w:rsidRPr="009C3B49" w:rsidRDefault="009C3B49" w:rsidP="009C3B49">
            <w:pPr>
              <w:spacing w:after="0" w:line="240" w:lineRule="auto"/>
              <w:rPr>
                <w:ins w:id="226" w:author="Dimitri Podborski" w:date="2022-01-21T17:54:00Z"/>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BFEA689" w14:textId="77777777" w:rsidR="009C3B49" w:rsidRPr="009C3B49" w:rsidRDefault="009C3B49" w:rsidP="009C3B49">
            <w:pPr>
              <w:spacing w:after="0" w:line="240" w:lineRule="auto"/>
              <w:rPr>
                <w:ins w:id="227" w:author="Dimitri Podborski" w:date="2022-01-21T17:54:00Z"/>
                <w:rFonts w:ascii="Arial" w:hAnsi="Arial" w:cs="Arial"/>
                <w:sz w:val="20"/>
                <w:szCs w:val="20"/>
                <w:lang w:eastAsia="en-US"/>
              </w:rPr>
            </w:pPr>
            <w:ins w:id="228" w:author="Dimitri Podborski" w:date="2022-01-21T17:54:00Z">
              <w:r w:rsidRPr="009C3B49">
                <w:rPr>
                  <w:rFonts w:ascii="Arial" w:hAnsi="Arial" w:cs="Arial"/>
                  <w:sz w:val="20"/>
                  <w:szCs w:val="20"/>
                  <w:lang w:eastAsia="en-US"/>
                </w:rPr>
                <w:t>FALSE</w:t>
              </w:r>
            </w:ins>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43478473" w14:textId="77777777" w:rsidR="009C3B49" w:rsidRPr="009C3B49" w:rsidRDefault="009C3B49" w:rsidP="009C3B49">
            <w:pPr>
              <w:spacing w:after="0" w:line="240" w:lineRule="auto"/>
              <w:jc w:val="center"/>
              <w:rPr>
                <w:ins w:id="229" w:author="Dimitri Podborski" w:date="2022-01-21T17:54:00Z"/>
                <w:rFonts w:ascii="Arial" w:hAnsi="Arial" w:cs="Arial"/>
                <w:sz w:val="20"/>
                <w:szCs w:val="20"/>
                <w:lang w:eastAsia="en-US"/>
              </w:rPr>
            </w:pPr>
            <w:ins w:id="230" w:author="Dimitri Podborski" w:date="2022-01-21T17:54:00Z">
              <w:r w:rsidRPr="009C3B49">
                <w:rPr>
                  <w:rFonts w:ascii="Arial" w:hAnsi="Arial" w:cs="Arial"/>
                  <w:sz w:val="20"/>
                  <w:szCs w:val="20"/>
                  <w:lang w:eastAsia="en-US"/>
                </w:rPr>
                <w:t>TBD</w:t>
              </w:r>
            </w:ins>
          </w:p>
        </w:tc>
      </w:tr>
      <w:tr w:rsidR="009C3B49" w:rsidRPr="009C3B49" w14:paraId="5A82C9FC" w14:textId="77777777" w:rsidTr="009C3B49">
        <w:trPr>
          <w:trHeight w:val="315"/>
          <w:ins w:id="231" w:author="Dimitri Podborski" w:date="2022-01-21T17:54: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08B95957" w14:textId="77777777" w:rsidR="009C3B49" w:rsidRPr="009C3B49" w:rsidRDefault="009C3B49" w:rsidP="009C3B49">
            <w:pPr>
              <w:spacing w:after="0" w:line="240" w:lineRule="auto"/>
              <w:rPr>
                <w:ins w:id="232" w:author="Dimitri Podborski" w:date="2022-01-21T17:54:00Z"/>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9A514DA" w14:textId="77777777" w:rsidR="009C3B49" w:rsidRPr="009C3B49" w:rsidRDefault="009C3B49" w:rsidP="009C3B49">
            <w:pPr>
              <w:spacing w:after="0" w:line="240" w:lineRule="auto"/>
              <w:rPr>
                <w:ins w:id="233" w:author="Dimitri Podborski" w:date="2022-01-21T17:54:00Z"/>
                <w:rFonts w:ascii="Arial" w:hAnsi="Arial" w:cs="Arial"/>
                <w:sz w:val="20"/>
                <w:szCs w:val="20"/>
                <w:lang w:eastAsia="en-US"/>
              </w:rPr>
            </w:pPr>
            <w:ins w:id="234" w:author="Dimitri Podborski" w:date="2022-01-21T17:54:00Z">
              <w:r w:rsidRPr="009C3B49">
                <w:rPr>
                  <w:rFonts w:ascii="Arial" w:hAnsi="Arial" w:cs="Arial"/>
                  <w:sz w:val="20"/>
                  <w:szCs w:val="20"/>
                  <w:lang w:eastAsia="en-US"/>
                </w:rPr>
                <w:t>Multiplexer (tiles)</w:t>
              </w:r>
            </w:ins>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5D1DDC84" w14:textId="77777777" w:rsidR="009C3B49" w:rsidRPr="009C3B49" w:rsidRDefault="009C3B49" w:rsidP="009C3B49">
            <w:pPr>
              <w:spacing w:after="0" w:line="240" w:lineRule="auto"/>
              <w:rPr>
                <w:ins w:id="235" w:author="Dimitri Podborski" w:date="2022-01-21T17:54:00Z"/>
                <w:rFonts w:ascii="Consolas" w:hAnsi="Consolas" w:cs="Consolas"/>
                <w:sz w:val="20"/>
                <w:szCs w:val="20"/>
                <w:lang w:eastAsia="en-US"/>
              </w:rPr>
            </w:pPr>
            <w:ins w:id="236" w:author="Dimitri Podborski" w:date="2022-01-21T17:54:00Z">
              <w:r w:rsidRPr="009C3B49">
                <w:rPr>
                  <w:rFonts w:ascii="Consolas" w:hAnsi="Consolas" w:cs="Consolas"/>
                  <w:sz w:val="20"/>
                  <w:szCs w:val="20"/>
                  <w:lang w:eastAsia="en-US"/>
                </w:rPr>
                <w:t>N/A</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DA18E51" w14:textId="77777777" w:rsidR="009C3B49" w:rsidRPr="009C3B49" w:rsidRDefault="009C3B49" w:rsidP="009C3B49">
            <w:pPr>
              <w:spacing w:after="0" w:line="240" w:lineRule="auto"/>
              <w:rPr>
                <w:ins w:id="237" w:author="Dimitri Podborski" w:date="2022-01-21T17:54:00Z"/>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9DD9584" w14:textId="77777777" w:rsidR="009C3B49" w:rsidRPr="009C3B49" w:rsidRDefault="009C3B49" w:rsidP="009C3B49">
            <w:pPr>
              <w:spacing w:after="0" w:line="240" w:lineRule="auto"/>
              <w:rPr>
                <w:ins w:id="238" w:author="Dimitri Podborski" w:date="2022-01-21T17:54:00Z"/>
                <w:rFonts w:ascii="Arial" w:hAnsi="Arial" w:cs="Arial"/>
                <w:sz w:val="20"/>
                <w:szCs w:val="20"/>
                <w:lang w:eastAsia="en-US"/>
              </w:rPr>
            </w:pPr>
            <w:ins w:id="239" w:author="Dimitri Podborski" w:date="2022-01-21T17:54:00Z">
              <w:r w:rsidRPr="009C3B49">
                <w:rPr>
                  <w:rFonts w:ascii="Arial" w:hAnsi="Arial" w:cs="Arial"/>
                  <w:sz w:val="20"/>
                  <w:szCs w:val="20"/>
                  <w:lang w:eastAsia="en-US"/>
                </w:rPr>
                <w:t>FALSE</w:t>
              </w:r>
            </w:ins>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64BDA57E" w14:textId="77777777" w:rsidR="009C3B49" w:rsidRPr="009C3B49" w:rsidRDefault="009C3B49" w:rsidP="009C3B49">
            <w:pPr>
              <w:spacing w:after="0" w:line="240" w:lineRule="auto"/>
              <w:jc w:val="center"/>
              <w:rPr>
                <w:ins w:id="240" w:author="Dimitri Podborski" w:date="2022-01-21T17:54:00Z"/>
                <w:rFonts w:ascii="Arial" w:hAnsi="Arial" w:cs="Arial"/>
                <w:sz w:val="20"/>
                <w:szCs w:val="20"/>
                <w:lang w:eastAsia="en-US"/>
              </w:rPr>
            </w:pPr>
            <w:ins w:id="241" w:author="Dimitri Podborski" w:date="2022-01-21T17:54:00Z">
              <w:r w:rsidRPr="009C3B49">
                <w:rPr>
                  <w:rFonts w:ascii="Arial" w:hAnsi="Arial" w:cs="Arial"/>
                  <w:sz w:val="20"/>
                  <w:szCs w:val="20"/>
                  <w:lang w:eastAsia="en-US"/>
                </w:rPr>
                <w:t>TBD</w:t>
              </w:r>
            </w:ins>
          </w:p>
        </w:tc>
      </w:tr>
      <w:tr w:rsidR="009C3B49" w:rsidRPr="009C3B49" w14:paraId="7D6D9323" w14:textId="77777777" w:rsidTr="009C3B49">
        <w:trPr>
          <w:trHeight w:val="315"/>
          <w:ins w:id="242" w:author="Dimitri Podborski" w:date="2022-01-21T17:54: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668BA202" w14:textId="77777777" w:rsidR="009C3B49" w:rsidRPr="009C3B49" w:rsidRDefault="009C3B49" w:rsidP="009C3B49">
            <w:pPr>
              <w:spacing w:after="0" w:line="240" w:lineRule="auto"/>
              <w:rPr>
                <w:ins w:id="243" w:author="Dimitri Podborski" w:date="2022-01-21T17:54:00Z"/>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15D32249" w14:textId="77777777" w:rsidR="009C3B49" w:rsidRPr="009C3B49" w:rsidRDefault="009C3B49" w:rsidP="009C3B49">
            <w:pPr>
              <w:spacing w:after="0" w:line="240" w:lineRule="auto"/>
              <w:rPr>
                <w:ins w:id="244" w:author="Dimitri Podborski" w:date="2022-01-21T17:54:00Z"/>
                <w:rFonts w:ascii="Arial" w:hAnsi="Arial" w:cs="Arial"/>
                <w:sz w:val="20"/>
                <w:szCs w:val="20"/>
                <w:lang w:eastAsia="en-US"/>
              </w:rPr>
            </w:pPr>
            <w:ins w:id="245" w:author="Dimitri Podborski" w:date="2022-01-21T17:54:00Z">
              <w:r w:rsidRPr="009C3B49">
                <w:rPr>
                  <w:rFonts w:ascii="Arial" w:hAnsi="Arial" w:cs="Arial"/>
                  <w:sz w:val="20"/>
                  <w:szCs w:val="20"/>
                  <w:lang w:eastAsia="en-US"/>
                </w:rPr>
                <w:t>Demultiplexer (tiles)</w:t>
              </w:r>
            </w:ins>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5FD71226" w14:textId="77777777" w:rsidR="009C3B49" w:rsidRPr="009C3B49" w:rsidRDefault="009C3B49" w:rsidP="009C3B49">
            <w:pPr>
              <w:spacing w:after="0" w:line="240" w:lineRule="auto"/>
              <w:rPr>
                <w:ins w:id="246" w:author="Dimitri Podborski" w:date="2022-01-21T17:54:00Z"/>
                <w:rFonts w:ascii="Consolas" w:hAnsi="Consolas" w:cs="Consolas"/>
                <w:sz w:val="20"/>
                <w:szCs w:val="20"/>
                <w:lang w:eastAsia="en-US"/>
              </w:rPr>
            </w:pPr>
            <w:ins w:id="247" w:author="Dimitri Podborski" w:date="2022-01-21T17:54:00Z">
              <w:r w:rsidRPr="009C3B49">
                <w:rPr>
                  <w:rFonts w:ascii="Consolas" w:hAnsi="Consolas" w:cs="Consolas"/>
                  <w:sz w:val="20"/>
                  <w:szCs w:val="20"/>
                  <w:lang w:eastAsia="en-US"/>
                </w:rPr>
                <w:t>N/A</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8E02E85" w14:textId="77777777" w:rsidR="009C3B49" w:rsidRPr="009C3B49" w:rsidRDefault="009C3B49" w:rsidP="009C3B49">
            <w:pPr>
              <w:spacing w:after="0" w:line="240" w:lineRule="auto"/>
              <w:rPr>
                <w:ins w:id="248" w:author="Dimitri Podborski" w:date="2022-01-21T17:54:00Z"/>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B6581AE" w14:textId="77777777" w:rsidR="009C3B49" w:rsidRPr="009C3B49" w:rsidRDefault="009C3B49" w:rsidP="009C3B49">
            <w:pPr>
              <w:spacing w:after="0" w:line="240" w:lineRule="auto"/>
              <w:rPr>
                <w:ins w:id="249" w:author="Dimitri Podborski" w:date="2022-01-21T17:54:00Z"/>
                <w:rFonts w:ascii="Arial" w:hAnsi="Arial" w:cs="Arial"/>
                <w:sz w:val="20"/>
                <w:szCs w:val="20"/>
                <w:lang w:eastAsia="en-US"/>
              </w:rPr>
            </w:pPr>
            <w:ins w:id="250" w:author="Dimitri Podborski" w:date="2022-01-21T17:54:00Z">
              <w:r w:rsidRPr="009C3B49">
                <w:rPr>
                  <w:rFonts w:ascii="Arial" w:hAnsi="Arial" w:cs="Arial"/>
                  <w:sz w:val="20"/>
                  <w:szCs w:val="20"/>
                  <w:lang w:eastAsia="en-US"/>
                </w:rPr>
                <w:t>FALSE</w:t>
              </w:r>
            </w:ins>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702CB01F" w14:textId="77777777" w:rsidR="009C3B49" w:rsidRPr="009C3B49" w:rsidRDefault="009C3B49" w:rsidP="009C3B49">
            <w:pPr>
              <w:spacing w:after="0" w:line="240" w:lineRule="auto"/>
              <w:jc w:val="center"/>
              <w:rPr>
                <w:ins w:id="251" w:author="Dimitri Podborski" w:date="2022-01-21T17:54:00Z"/>
                <w:rFonts w:ascii="Arial" w:hAnsi="Arial" w:cs="Arial"/>
                <w:sz w:val="20"/>
                <w:szCs w:val="20"/>
                <w:lang w:eastAsia="en-US"/>
              </w:rPr>
            </w:pPr>
            <w:ins w:id="252" w:author="Dimitri Podborski" w:date="2022-01-21T17:54:00Z">
              <w:r w:rsidRPr="009C3B49">
                <w:rPr>
                  <w:rFonts w:ascii="Arial" w:hAnsi="Arial" w:cs="Arial"/>
                  <w:sz w:val="20"/>
                  <w:szCs w:val="20"/>
                  <w:lang w:eastAsia="en-US"/>
                </w:rPr>
                <w:t>TBD</w:t>
              </w:r>
            </w:ins>
          </w:p>
        </w:tc>
      </w:tr>
      <w:tr w:rsidR="009C3B49" w:rsidRPr="009C3B49" w14:paraId="77AE52D3" w14:textId="77777777" w:rsidTr="009C3B49">
        <w:trPr>
          <w:trHeight w:val="315"/>
          <w:ins w:id="253" w:author="Dimitri Podborski" w:date="2022-01-21T17:54: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6FB2ABE9" w14:textId="77777777" w:rsidR="009C3B49" w:rsidRPr="009C3B49" w:rsidRDefault="009C3B49" w:rsidP="009C3B49">
            <w:pPr>
              <w:spacing w:after="0" w:line="240" w:lineRule="auto"/>
              <w:rPr>
                <w:ins w:id="254" w:author="Dimitri Podborski" w:date="2022-01-21T17:54:00Z"/>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3479EFC6" w14:textId="77777777" w:rsidR="009C3B49" w:rsidRPr="009C3B49" w:rsidRDefault="009C3B49" w:rsidP="009C3B49">
            <w:pPr>
              <w:spacing w:after="0" w:line="240" w:lineRule="auto"/>
              <w:rPr>
                <w:ins w:id="255" w:author="Dimitri Podborski" w:date="2022-01-21T17:54:00Z"/>
                <w:rFonts w:ascii="Arial" w:hAnsi="Arial" w:cs="Arial"/>
                <w:sz w:val="20"/>
                <w:szCs w:val="20"/>
                <w:lang w:eastAsia="en-US"/>
              </w:rPr>
            </w:pPr>
            <w:ins w:id="256" w:author="Dimitri Podborski" w:date="2022-01-21T17:54:00Z">
              <w:r w:rsidRPr="009C3B49">
                <w:rPr>
                  <w:rFonts w:ascii="Arial" w:hAnsi="Arial" w:cs="Arial"/>
                  <w:sz w:val="20"/>
                  <w:szCs w:val="20"/>
                  <w:lang w:eastAsia="en-US"/>
                </w:rPr>
                <w:t>Sub-samples (tiles)</w:t>
              </w:r>
            </w:ins>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44F04896" w14:textId="77777777" w:rsidR="009C3B49" w:rsidRPr="009C3B49" w:rsidRDefault="009C3B49" w:rsidP="009C3B49">
            <w:pPr>
              <w:spacing w:after="0" w:line="240" w:lineRule="auto"/>
              <w:rPr>
                <w:ins w:id="257" w:author="Dimitri Podborski" w:date="2022-01-21T17:54:00Z"/>
                <w:rFonts w:ascii="Consolas" w:hAnsi="Consolas" w:cs="Consolas"/>
                <w:sz w:val="20"/>
                <w:szCs w:val="20"/>
                <w:lang w:eastAsia="en-US"/>
              </w:rPr>
            </w:pPr>
            <w:ins w:id="258" w:author="Dimitri Podborski" w:date="2022-01-21T17:54:00Z">
              <w:r w:rsidRPr="009C3B49">
                <w:rPr>
                  <w:rFonts w:ascii="Consolas" w:hAnsi="Consolas" w:cs="Consolas"/>
                  <w:sz w:val="20"/>
                  <w:szCs w:val="20"/>
                  <w:lang w:eastAsia="en-US"/>
                </w:rPr>
                <w:t>N/A</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11D6B2C" w14:textId="77777777" w:rsidR="009C3B49" w:rsidRPr="009C3B49" w:rsidRDefault="009C3B49" w:rsidP="009C3B49">
            <w:pPr>
              <w:spacing w:after="0" w:line="240" w:lineRule="auto"/>
              <w:rPr>
                <w:ins w:id="259" w:author="Dimitri Podborski" w:date="2022-01-21T17:54:00Z"/>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0A5582A" w14:textId="77777777" w:rsidR="009C3B49" w:rsidRPr="009C3B49" w:rsidRDefault="009C3B49" w:rsidP="009C3B49">
            <w:pPr>
              <w:spacing w:after="0" w:line="240" w:lineRule="auto"/>
              <w:rPr>
                <w:ins w:id="260" w:author="Dimitri Podborski" w:date="2022-01-21T17:54:00Z"/>
                <w:rFonts w:ascii="Arial" w:hAnsi="Arial" w:cs="Arial"/>
                <w:sz w:val="20"/>
                <w:szCs w:val="20"/>
                <w:lang w:eastAsia="en-US"/>
              </w:rPr>
            </w:pPr>
            <w:ins w:id="261" w:author="Dimitri Podborski" w:date="2022-01-21T17:54:00Z">
              <w:r w:rsidRPr="009C3B49">
                <w:rPr>
                  <w:rFonts w:ascii="Arial" w:hAnsi="Arial" w:cs="Arial"/>
                  <w:sz w:val="20"/>
                  <w:szCs w:val="20"/>
                  <w:lang w:eastAsia="en-US"/>
                </w:rPr>
                <w:t>FALSE</w:t>
              </w:r>
            </w:ins>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123433A7" w14:textId="77777777" w:rsidR="009C3B49" w:rsidRPr="009C3B49" w:rsidRDefault="009C3B49" w:rsidP="009C3B49">
            <w:pPr>
              <w:spacing w:after="0" w:line="240" w:lineRule="auto"/>
              <w:jc w:val="center"/>
              <w:rPr>
                <w:ins w:id="262" w:author="Dimitri Podborski" w:date="2022-01-21T17:54:00Z"/>
                <w:rFonts w:ascii="Arial" w:hAnsi="Arial" w:cs="Arial"/>
                <w:sz w:val="20"/>
                <w:szCs w:val="20"/>
                <w:lang w:eastAsia="en-US"/>
              </w:rPr>
            </w:pPr>
            <w:ins w:id="263" w:author="Dimitri Podborski" w:date="2022-01-21T17:54:00Z">
              <w:r w:rsidRPr="009C3B49">
                <w:rPr>
                  <w:rFonts w:ascii="Arial" w:hAnsi="Arial" w:cs="Arial"/>
                  <w:sz w:val="20"/>
                  <w:szCs w:val="20"/>
                  <w:lang w:eastAsia="en-US"/>
                </w:rPr>
                <w:t>TBD</w:t>
              </w:r>
            </w:ins>
          </w:p>
        </w:tc>
      </w:tr>
      <w:tr w:rsidR="009C3B49" w:rsidRPr="009C3B49" w14:paraId="3E0307AE" w14:textId="77777777" w:rsidTr="009C3B49">
        <w:trPr>
          <w:trHeight w:val="315"/>
          <w:ins w:id="264" w:author="Dimitri Podborski" w:date="2022-01-21T17:54:00Z"/>
        </w:trPr>
        <w:tc>
          <w:tcPr>
            <w:tcW w:w="0" w:type="auto"/>
            <w:vMerge w:val="restart"/>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75AC5B97" w14:textId="77777777" w:rsidR="009C3B49" w:rsidRPr="009C3B49" w:rsidRDefault="009C3B49" w:rsidP="009C3B49">
            <w:pPr>
              <w:spacing w:after="0" w:line="240" w:lineRule="auto"/>
              <w:jc w:val="center"/>
              <w:rPr>
                <w:ins w:id="265" w:author="Dimitri Podborski" w:date="2022-01-21T17:54:00Z"/>
                <w:rFonts w:ascii="Arial" w:hAnsi="Arial" w:cs="Arial"/>
                <w:sz w:val="20"/>
                <w:szCs w:val="20"/>
                <w:lang w:eastAsia="en-US"/>
              </w:rPr>
            </w:pPr>
            <w:ins w:id="266" w:author="Dimitri Podborski" w:date="2022-01-21T17:54:00Z">
              <w:r w:rsidRPr="009C3B49">
                <w:rPr>
                  <w:rFonts w:ascii="Arial" w:hAnsi="Arial" w:cs="Arial"/>
                  <w:sz w:val="20"/>
                  <w:szCs w:val="20"/>
                  <w:lang w:eastAsia="en-US"/>
                </w:rPr>
                <w:t>Non-timed</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7042A245" w14:textId="77777777" w:rsidR="009C3B49" w:rsidRPr="009C3B49" w:rsidRDefault="009C3B49" w:rsidP="009C3B49">
            <w:pPr>
              <w:spacing w:after="0" w:line="240" w:lineRule="auto"/>
              <w:rPr>
                <w:ins w:id="267" w:author="Dimitri Podborski" w:date="2022-01-21T17:54:00Z"/>
                <w:rFonts w:ascii="Arial" w:hAnsi="Arial" w:cs="Arial"/>
                <w:sz w:val="20"/>
                <w:szCs w:val="20"/>
                <w:lang w:eastAsia="en-US"/>
              </w:rPr>
            </w:pPr>
            <w:proofErr w:type="spellStart"/>
            <w:ins w:id="268" w:author="Dimitri Podborski" w:date="2022-01-21T17:54:00Z">
              <w:r w:rsidRPr="009C3B49">
                <w:rPr>
                  <w:rFonts w:ascii="Arial" w:hAnsi="Arial" w:cs="Arial"/>
                  <w:sz w:val="20"/>
                  <w:szCs w:val="20"/>
                  <w:lang w:eastAsia="en-US"/>
                </w:rPr>
                <w:t>GPCCItemData</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75818FE" w14:textId="77777777" w:rsidR="009C3B49" w:rsidRPr="009C3B49" w:rsidRDefault="009C3B49" w:rsidP="009C3B49">
            <w:pPr>
              <w:spacing w:after="0" w:line="240" w:lineRule="auto"/>
              <w:rPr>
                <w:ins w:id="269" w:author="Dimitri Podborski" w:date="2022-01-21T17:54:00Z"/>
                <w:rFonts w:ascii="Consolas" w:hAnsi="Consolas" w:cs="Consolas"/>
                <w:sz w:val="20"/>
                <w:szCs w:val="20"/>
                <w:lang w:eastAsia="en-US"/>
              </w:rPr>
            </w:pPr>
            <w:ins w:id="270" w:author="Dimitri Podborski" w:date="2022-01-21T17:54:00Z">
              <w:r w:rsidRPr="009C3B49">
                <w:rPr>
                  <w:rFonts w:ascii="Consolas" w:hAnsi="Consolas" w:cs="Consolas"/>
                  <w:sz w:val="20"/>
                  <w:szCs w:val="20"/>
                  <w:lang w:eastAsia="en-US"/>
                </w:rPr>
                <w:t xml:space="preserve">gpe1 gpc1 </w:t>
              </w:r>
              <w:proofErr w:type="spellStart"/>
              <w:r w:rsidRPr="009C3B49">
                <w:rPr>
                  <w:rFonts w:ascii="Consolas" w:hAnsi="Consolas" w:cs="Consolas"/>
                  <w:sz w:val="20"/>
                  <w:szCs w:val="20"/>
                  <w:lang w:eastAsia="en-US"/>
                </w:rPr>
                <w:t>gpeb</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19C39FB8" w14:textId="77777777" w:rsidR="009C3B49" w:rsidRPr="009C3B49" w:rsidRDefault="009C3B49" w:rsidP="009C3B49">
            <w:pPr>
              <w:spacing w:after="0" w:line="240" w:lineRule="auto"/>
              <w:jc w:val="right"/>
              <w:rPr>
                <w:ins w:id="271" w:author="Dimitri Podborski" w:date="2022-01-21T17:54:00Z"/>
                <w:rFonts w:ascii="Arial" w:hAnsi="Arial" w:cs="Arial"/>
                <w:sz w:val="20"/>
                <w:szCs w:val="20"/>
                <w:lang w:eastAsia="en-US"/>
              </w:rPr>
            </w:pPr>
            <w:ins w:id="272" w:author="Dimitri Podborski" w:date="2022-01-21T17:54:00Z">
              <w:r w:rsidRPr="009C3B49">
                <w:rPr>
                  <w:rFonts w:ascii="Arial" w:hAnsi="Arial" w:cs="Arial"/>
                  <w:sz w:val="20"/>
                  <w:szCs w:val="20"/>
                  <w:lang w:eastAsia="en-US"/>
                </w:rPr>
                <w:t>0</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0D30859" w14:textId="77777777" w:rsidR="009C3B49" w:rsidRPr="009C3B49" w:rsidRDefault="009C3B49" w:rsidP="009C3B49">
            <w:pPr>
              <w:spacing w:after="0" w:line="240" w:lineRule="auto"/>
              <w:rPr>
                <w:ins w:id="273" w:author="Dimitri Podborski" w:date="2022-01-21T17:54:00Z"/>
                <w:rFonts w:ascii="Arial" w:hAnsi="Arial" w:cs="Arial"/>
                <w:sz w:val="20"/>
                <w:szCs w:val="20"/>
                <w:lang w:eastAsia="en-US"/>
              </w:rPr>
            </w:pPr>
            <w:ins w:id="274" w:author="Dimitri Podborski" w:date="2022-01-21T17:54:00Z">
              <w:r w:rsidRPr="009C3B49">
                <w:rPr>
                  <w:rFonts w:ascii="Arial" w:hAnsi="Arial" w:cs="Arial"/>
                  <w:sz w:val="20"/>
                  <w:szCs w:val="20"/>
                  <w:lang w:eastAsia="en-US"/>
                </w:rPr>
                <w:t>FALSE</w:t>
              </w:r>
            </w:ins>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3AF40225" w14:textId="77777777" w:rsidR="009C3B49" w:rsidRPr="009C3B49" w:rsidRDefault="009C3B49" w:rsidP="009C3B49">
            <w:pPr>
              <w:spacing w:after="0" w:line="240" w:lineRule="auto"/>
              <w:jc w:val="center"/>
              <w:rPr>
                <w:ins w:id="275" w:author="Dimitri Podborski" w:date="2022-01-21T17:54:00Z"/>
                <w:rFonts w:ascii="Arial" w:hAnsi="Arial" w:cs="Arial"/>
                <w:sz w:val="20"/>
                <w:szCs w:val="20"/>
                <w:lang w:eastAsia="en-US"/>
              </w:rPr>
            </w:pPr>
            <w:ins w:id="276" w:author="Dimitri Podborski" w:date="2022-01-21T17:54:00Z">
              <w:r w:rsidRPr="009C3B49">
                <w:rPr>
                  <w:rFonts w:ascii="Arial" w:hAnsi="Arial" w:cs="Arial"/>
                  <w:sz w:val="20"/>
                  <w:szCs w:val="20"/>
                  <w:lang w:eastAsia="en-US"/>
                </w:rPr>
                <w:t>TBD</w:t>
              </w:r>
            </w:ins>
          </w:p>
        </w:tc>
      </w:tr>
      <w:tr w:rsidR="009C3B49" w:rsidRPr="009C3B49" w14:paraId="343C710F" w14:textId="77777777" w:rsidTr="009C3B49">
        <w:trPr>
          <w:trHeight w:val="315"/>
          <w:ins w:id="277" w:author="Dimitri Podborski" w:date="2022-01-21T17:54: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154A7308" w14:textId="77777777" w:rsidR="009C3B49" w:rsidRPr="009C3B49" w:rsidRDefault="009C3B49" w:rsidP="009C3B49">
            <w:pPr>
              <w:spacing w:after="0" w:line="240" w:lineRule="auto"/>
              <w:rPr>
                <w:ins w:id="278" w:author="Dimitri Podborski" w:date="2022-01-21T17:54:00Z"/>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642BC50F" w14:textId="77777777" w:rsidR="009C3B49" w:rsidRPr="009C3B49" w:rsidRDefault="009C3B49" w:rsidP="009C3B49">
            <w:pPr>
              <w:spacing w:after="0" w:line="240" w:lineRule="auto"/>
              <w:rPr>
                <w:ins w:id="279" w:author="Dimitri Podborski" w:date="2022-01-21T17:54:00Z"/>
                <w:rFonts w:ascii="Arial" w:hAnsi="Arial" w:cs="Arial"/>
                <w:sz w:val="20"/>
                <w:szCs w:val="20"/>
                <w:lang w:eastAsia="en-US"/>
              </w:rPr>
            </w:pPr>
            <w:proofErr w:type="spellStart"/>
            <w:ins w:id="280" w:author="Dimitri Podborski" w:date="2022-01-21T17:54:00Z">
              <w:r w:rsidRPr="009C3B49">
                <w:rPr>
                  <w:rFonts w:ascii="Arial" w:hAnsi="Arial" w:cs="Arial"/>
                  <w:sz w:val="20"/>
                  <w:szCs w:val="20"/>
                  <w:lang w:eastAsia="en-US"/>
                </w:rPr>
                <w:t>GPCConfigurationProperty</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7E33B167" w14:textId="77777777" w:rsidR="009C3B49" w:rsidRPr="009C3B49" w:rsidRDefault="009C3B49" w:rsidP="009C3B49">
            <w:pPr>
              <w:spacing w:after="0" w:line="240" w:lineRule="auto"/>
              <w:rPr>
                <w:ins w:id="281" w:author="Dimitri Podborski" w:date="2022-01-21T17:54:00Z"/>
                <w:rFonts w:ascii="Consolas" w:hAnsi="Consolas" w:cs="Consolas"/>
                <w:sz w:val="20"/>
                <w:szCs w:val="20"/>
                <w:lang w:eastAsia="en-US"/>
              </w:rPr>
            </w:pPr>
            <w:proofErr w:type="spellStart"/>
            <w:ins w:id="282" w:author="Dimitri Podborski" w:date="2022-01-21T17:54:00Z">
              <w:r w:rsidRPr="009C3B49">
                <w:rPr>
                  <w:rFonts w:ascii="Consolas" w:hAnsi="Consolas" w:cs="Consolas"/>
                  <w:sz w:val="20"/>
                  <w:szCs w:val="20"/>
                  <w:lang w:eastAsia="en-US"/>
                </w:rPr>
                <w:t>gpcC</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2029BE45" w14:textId="77777777" w:rsidR="009C3B49" w:rsidRPr="009C3B49" w:rsidRDefault="009C3B49" w:rsidP="009C3B49">
            <w:pPr>
              <w:spacing w:after="0" w:line="240" w:lineRule="auto"/>
              <w:jc w:val="right"/>
              <w:rPr>
                <w:ins w:id="283" w:author="Dimitri Podborski" w:date="2022-01-21T17:54:00Z"/>
                <w:rFonts w:ascii="Arial" w:hAnsi="Arial" w:cs="Arial"/>
                <w:sz w:val="20"/>
                <w:szCs w:val="20"/>
                <w:lang w:eastAsia="en-US"/>
              </w:rPr>
            </w:pPr>
            <w:ins w:id="284" w:author="Dimitri Podborski" w:date="2022-01-21T17:54:00Z">
              <w:r w:rsidRPr="009C3B49">
                <w:rPr>
                  <w:rFonts w:ascii="Arial" w:hAnsi="Arial" w:cs="Arial"/>
                  <w:sz w:val="20"/>
                  <w:szCs w:val="20"/>
                  <w:lang w:eastAsia="en-US"/>
                </w:rPr>
                <w:t>0</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C752EA9" w14:textId="77777777" w:rsidR="009C3B49" w:rsidRPr="009C3B49" w:rsidRDefault="009C3B49" w:rsidP="009C3B49">
            <w:pPr>
              <w:spacing w:after="0" w:line="240" w:lineRule="auto"/>
              <w:rPr>
                <w:ins w:id="285" w:author="Dimitri Podborski" w:date="2022-01-21T17:54:00Z"/>
                <w:rFonts w:ascii="Arial" w:hAnsi="Arial" w:cs="Arial"/>
                <w:sz w:val="20"/>
                <w:szCs w:val="20"/>
                <w:lang w:eastAsia="en-US"/>
              </w:rPr>
            </w:pPr>
            <w:ins w:id="286" w:author="Dimitri Podborski" w:date="2022-01-21T17:54:00Z">
              <w:r w:rsidRPr="009C3B49">
                <w:rPr>
                  <w:rFonts w:ascii="Arial" w:hAnsi="Arial" w:cs="Arial"/>
                  <w:sz w:val="20"/>
                  <w:szCs w:val="20"/>
                  <w:lang w:eastAsia="en-US"/>
                </w:rPr>
                <w:t>FALSE</w:t>
              </w:r>
            </w:ins>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368C022E" w14:textId="77777777" w:rsidR="009C3B49" w:rsidRPr="009C3B49" w:rsidRDefault="009C3B49" w:rsidP="009C3B49">
            <w:pPr>
              <w:spacing w:after="0" w:line="240" w:lineRule="auto"/>
              <w:jc w:val="center"/>
              <w:rPr>
                <w:ins w:id="287" w:author="Dimitri Podborski" w:date="2022-01-21T17:54:00Z"/>
                <w:rFonts w:ascii="Arial" w:hAnsi="Arial" w:cs="Arial"/>
                <w:sz w:val="20"/>
                <w:szCs w:val="20"/>
                <w:lang w:eastAsia="en-US"/>
              </w:rPr>
            </w:pPr>
            <w:ins w:id="288" w:author="Dimitri Podborski" w:date="2022-01-21T17:54:00Z">
              <w:r w:rsidRPr="009C3B49">
                <w:rPr>
                  <w:rFonts w:ascii="Arial" w:hAnsi="Arial" w:cs="Arial"/>
                  <w:sz w:val="20"/>
                  <w:szCs w:val="20"/>
                  <w:lang w:eastAsia="en-US"/>
                </w:rPr>
                <w:t>TBD</w:t>
              </w:r>
            </w:ins>
          </w:p>
        </w:tc>
      </w:tr>
      <w:tr w:rsidR="009C3B49" w:rsidRPr="009C3B49" w14:paraId="557A07A9" w14:textId="77777777" w:rsidTr="009C3B49">
        <w:trPr>
          <w:trHeight w:val="315"/>
          <w:ins w:id="289" w:author="Dimitri Podborski" w:date="2022-01-21T17:54: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0DCA17D5" w14:textId="77777777" w:rsidR="009C3B49" w:rsidRPr="009C3B49" w:rsidRDefault="009C3B49" w:rsidP="009C3B49">
            <w:pPr>
              <w:spacing w:after="0" w:line="240" w:lineRule="auto"/>
              <w:rPr>
                <w:ins w:id="290" w:author="Dimitri Podborski" w:date="2022-01-21T17:54:00Z"/>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1D00EF84" w14:textId="77777777" w:rsidR="009C3B49" w:rsidRPr="009C3B49" w:rsidRDefault="009C3B49" w:rsidP="009C3B49">
            <w:pPr>
              <w:spacing w:after="0" w:line="240" w:lineRule="auto"/>
              <w:rPr>
                <w:ins w:id="291" w:author="Dimitri Podborski" w:date="2022-01-21T17:54:00Z"/>
                <w:rFonts w:ascii="Arial" w:hAnsi="Arial" w:cs="Arial"/>
                <w:sz w:val="20"/>
                <w:szCs w:val="20"/>
                <w:lang w:eastAsia="en-US"/>
              </w:rPr>
            </w:pPr>
            <w:proofErr w:type="spellStart"/>
            <w:ins w:id="292" w:author="Dimitri Podborski" w:date="2022-01-21T17:54:00Z">
              <w:r w:rsidRPr="009C3B49">
                <w:rPr>
                  <w:rFonts w:ascii="Arial" w:hAnsi="Arial" w:cs="Arial"/>
                  <w:sz w:val="20"/>
                  <w:szCs w:val="20"/>
                  <w:lang w:eastAsia="en-US"/>
                </w:rPr>
                <w:t>GPCCComponentInformationProperty</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7F16A14" w14:textId="77777777" w:rsidR="009C3B49" w:rsidRPr="009C3B49" w:rsidRDefault="009C3B49" w:rsidP="009C3B49">
            <w:pPr>
              <w:spacing w:after="0" w:line="240" w:lineRule="auto"/>
              <w:rPr>
                <w:ins w:id="293" w:author="Dimitri Podborski" w:date="2022-01-21T17:54:00Z"/>
                <w:rFonts w:ascii="Consolas" w:hAnsi="Consolas" w:cs="Consolas"/>
                <w:sz w:val="20"/>
                <w:szCs w:val="20"/>
                <w:lang w:eastAsia="en-US"/>
              </w:rPr>
            </w:pPr>
            <w:proofErr w:type="spellStart"/>
            <w:ins w:id="294" w:author="Dimitri Podborski" w:date="2022-01-21T17:54:00Z">
              <w:r w:rsidRPr="009C3B49">
                <w:rPr>
                  <w:rFonts w:ascii="Consolas" w:hAnsi="Consolas" w:cs="Consolas"/>
                  <w:sz w:val="20"/>
                  <w:szCs w:val="20"/>
                  <w:lang w:eastAsia="en-US"/>
                </w:rPr>
                <w:t>ginf</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137F53EA" w14:textId="77777777" w:rsidR="009C3B49" w:rsidRPr="009C3B49" w:rsidRDefault="009C3B49" w:rsidP="009C3B49">
            <w:pPr>
              <w:spacing w:after="0" w:line="240" w:lineRule="auto"/>
              <w:jc w:val="right"/>
              <w:rPr>
                <w:ins w:id="295" w:author="Dimitri Podborski" w:date="2022-01-21T17:54:00Z"/>
                <w:rFonts w:ascii="Arial" w:hAnsi="Arial" w:cs="Arial"/>
                <w:sz w:val="20"/>
                <w:szCs w:val="20"/>
                <w:lang w:eastAsia="en-US"/>
              </w:rPr>
            </w:pPr>
            <w:ins w:id="296" w:author="Dimitri Podborski" w:date="2022-01-21T17:54:00Z">
              <w:r w:rsidRPr="009C3B49">
                <w:rPr>
                  <w:rFonts w:ascii="Arial" w:hAnsi="Arial" w:cs="Arial"/>
                  <w:sz w:val="20"/>
                  <w:szCs w:val="20"/>
                  <w:lang w:eastAsia="en-US"/>
                </w:rPr>
                <w:t>0</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6C2F8E6" w14:textId="77777777" w:rsidR="009C3B49" w:rsidRPr="009C3B49" w:rsidRDefault="009C3B49" w:rsidP="009C3B49">
            <w:pPr>
              <w:spacing w:after="0" w:line="240" w:lineRule="auto"/>
              <w:rPr>
                <w:ins w:id="297" w:author="Dimitri Podborski" w:date="2022-01-21T17:54:00Z"/>
                <w:rFonts w:ascii="Arial" w:hAnsi="Arial" w:cs="Arial"/>
                <w:sz w:val="20"/>
                <w:szCs w:val="20"/>
                <w:lang w:eastAsia="en-US"/>
              </w:rPr>
            </w:pPr>
            <w:ins w:id="298" w:author="Dimitri Podborski" w:date="2022-01-21T17:54:00Z">
              <w:r w:rsidRPr="009C3B49">
                <w:rPr>
                  <w:rFonts w:ascii="Arial" w:hAnsi="Arial" w:cs="Arial"/>
                  <w:sz w:val="20"/>
                  <w:szCs w:val="20"/>
                  <w:lang w:eastAsia="en-US"/>
                </w:rPr>
                <w:t>FALSE</w:t>
              </w:r>
            </w:ins>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50D34E92" w14:textId="77777777" w:rsidR="009C3B49" w:rsidRPr="009C3B49" w:rsidRDefault="009C3B49" w:rsidP="009C3B49">
            <w:pPr>
              <w:spacing w:after="0" w:line="240" w:lineRule="auto"/>
              <w:jc w:val="center"/>
              <w:rPr>
                <w:ins w:id="299" w:author="Dimitri Podborski" w:date="2022-01-21T17:54:00Z"/>
                <w:rFonts w:ascii="Arial" w:hAnsi="Arial" w:cs="Arial"/>
                <w:sz w:val="20"/>
                <w:szCs w:val="20"/>
                <w:lang w:eastAsia="en-US"/>
              </w:rPr>
            </w:pPr>
            <w:ins w:id="300" w:author="Dimitri Podborski" w:date="2022-01-21T17:54:00Z">
              <w:r w:rsidRPr="009C3B49">
                <w:rPr>
                  <w:rFonts w:ascii="Arial" w:hAnsi="Arial" w:cs="Arial"/>
                  <w:sz w:val="20"/>
                  <w:szCs w:val="20"/>
                  <w:lang w:eastAsia="en-US"/>
                </w:rPr>
                <w:t>TBD</w:t>
              </w:r>
            </w:ins>
          </w:p>
        </w:tc>
      </w:tr>
      <w:tr w:rsidR="009C3B49" w:rsidRPr="009C3B49" w14:paraId="7123C944" w14:textId="77777777" w:rsidTr="009C3B49">
        <w:trPr>
          <w:trHeight w:val="315"/>
          <w:ins w:id="301" w:author="Dimitri Podborski" w:date="2022-01-21T17:54: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4584C951" w14:textId="77777777" w:rsidR="009C3B49" w:rsidRPr="009C3B49" w:rsidRDefault="009C3B49" w:rsidP="009C3B49">
            <w:pPr>
              <w:spacing w:after="0" w:line="240" w:lineRule="auto"/>
              <w:rPr>
                <w:ins w:id="302" w:author="Dimitri Podborski" w:date="2022-01-21T17:54:00Z"/>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122C09FC" w14:textId="77777777" w:rsidR="009C3B49" w:rsidRPr="009C3B49" w:rsidRDefault="009C3B49" w:rsidP="009C3B49">
            <w:pPr>
              <w:spacing w:after="0" w:line="240" w:lineRule="auto"/>
              <w:rPr>
                <w:ins w:id="303" w:author="Dimitri Podborski" w:date="2022-01-21T17:54:00Z"/>
                <w:rFonts w:ascii="Arial" w:hAnsi="Arial" w:cs="Arial"/>
                <w:sz w:val="20"/>
                <w:szCs w:val="20"/>
                <w:lang w:eastAsia="en-US"/>
              </w:rPr>
            </w:pPr>
            <w:proofErr w:type="spellStart"/>
            <w:ins w:id="304" w:author="Dimitri Podborski" w:date="2022-01-21T17:54:00Z">
              <w:r w:rsidRPr="009C3B49">
                <w:rPr>
                  <w:rFonts w:ascii="Arial" w:hAnsi="Arial" w:cs="Arial"/>
                  <w:sz w:val="20"/>
                  <w:szCs w:val="20"/>
                  <w:lang w:eastAsia="en-US"/>
                </w:rPr>
                <w:t>GPCCSpatialRegionInfoProperty</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3E87CF0E" w14:textId="77777777" w:rsidR="009C3B49" w:rsidRPr="009C3B49" w:rsidRDefault="009C3B49" w:rsidP="009C3B49">
            <w:pPr>
              <w:spacing w:after="0" w:line="240" w:lineRule="auto"/>
              <w:rPr>
                <w:ins w:id="305" w:author="Dimitri Podborski" w:date="2022-01-21T17:54:00Z"/>
                <w:rFonts w:ascii="Consolas" w:hAnsi="Consolas" w:cs="Consolas"/>
                <w:sz w:val="20"/>
                <w:szCs w:val="20"/>
                <w:lang w:eastAsia="en-US"/>
              </w:rPr>
            </w:pPr>
            <w:proofErr w:type="spellStart"/>
            <w:ins w:id="306" w:author="Dimitri Podborski" w:date="2022-01-21T17:54:00Z">
              <w:r w:rsidRPr="009C3B49">
                <w:rPr>
                  <w:rFonts w:ascii="Consolas" w:hAnsi="Consolas" w:cs="Consolas"/>
                  <w:sz w:val="20"/>
                  <w:szCs w:val="20"/>
                  <w:lang w:eastAsia="en-US"/>
                </w:rPr>
                <w:t>gpsr</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7B1F2300" w14:textId="77777777" w:rsidR="009C3B49" w:rsidRPr="009C3B49" w:rsidRDefault="009C3B49" w:rsidP="009C3B49">
            <w:pPr>
              <w:spacing w:after="0" w:line="240" w:lineRule="auto"/>
              <w:jc w:val="right"/>
              <w:rPr>
                <w:ins w:id="307" w:author="Dimitri Podborski" w:date="2022-01-21T17:54:00Z"/>
                <w:rFonts w:ascii="Arial" w:hAnsi="Arial" w:cs="Arial"/>
                <w:sz w:val="20"/>
                <w:szCs w:val="20"/>
                <w:lang w:eastAsia="en-US"/>
              </w:rPr>
            </w:pPr>
            <w:ins w:id="308" w:author="Dimitri Podborski" w:date="2022-01-21T17:54:00Z">
              <w:r w:rsidRPr="009C3B49">
                <w:rPr>
                  <w:rFonts w:ascii="Arial" w:hAnsi="Arial" w:cs="Arial"/>
                  <w:sz w:val="20"/>
                  <w:szCs w:val="20"/>
                  <w:lang w:eastAsia="en-US"/>
                </w:rPr>
                <w:t>0</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48EABCF" w14:textId="77777777" w:rsidR="009C3B49" w:rsidRPr="009C3B49" w:rsidRDefault="009C3B49" w:rsidP="009C3B49">
            <w:pPr>
              <w:spacing w:after="0" w:line="240" w:lineRule="auto"/>
              <w:rPr>
                <w:ins w:id="309" w:author="Dimitri Podborski" w:date="2022-01-21T17:54:00Z"/>
                <w:rFonts w:ascii="Arial" w:hAnsi="Arial" w:cs="Arial"/>
                <w:sz w:val="20"/>
                <w:szCs w:val="20"/>
                <w:lang w:eastAsia="en-US"/>
              </w:rPr>
            </w:pPr>
            <w:ins w:id="310" w:author="Dimitri Podborski" w:date="2022-01-21T17:54:00Z">
              <w:r w:rsidRPr="009C3B49">
                <w:rPr>
                  <w:rFonts w:ascii="Arial" w:hAnsi="Arial" w:cs="Arial"/>
                  <w:sz w:val="20"/>
                  <w:szCs w:val="20"/>
                  <w:lang w:eastAsia="en-US"/>
                </w:rPr>
                <w:t>FALSE</w:t>
              </w:r>
            </w:ins>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20622B4C" w14:textId="77777777" w:rsidR="009C3B49" w:rsidRPr="009C3B49" w:rsidRDefault="009C3B49" w:rsidP="009C3B49">
            <w:pPr>
              <w:spacing w:after="0" w:line="240" w:lineRule="auto"/>
              <w:jc w:val="center"/>
              <w:rPr>
                <w:ins w:id="311" w:author="Dimitri Podborski" w:date="2022-01-21T17:54:00Z"/>
                <w:rFonts w:ascii="Arial" w:hAnsi="Arial" w:cs="Arial"/>
                <w:sz w:val="20"/>
                <w:szCs w:val="20"/>
                <w:lang w:eastAsia="en-US"/>
              </w:rPr>
            </w:pPr>
            <w:ins w:id="312" w:author="Dimitri Podborski" w:date="2022-01-21T17:54:00Z">
              <w:r w:rsidRPr="009C3B49">
                <w:rPr>
                  <w:rFonts w:ascii="Arial" w:hAnsi="Arial" w:cs="Arial"/>
                  <w:sz w:val="20"/>
                  <w:szCs w:val="20"/>
                  <w:lang w:eastAsia="en-US"/>
                </w:rPr>
                <w:t>TBD</w:t>
              </w:r>
            </w:ins>
          </w:p>
        </w:tc>
      </w:tr>
      <w:tr w:rsidR="009C3B49" w:rsidRPr="009C3B49" w14:paraId="58885956" w14:textId="77777777" w:rsidTr="009C3B49">
        <w:trPr>
          <w:trHeight w:val="315"/>
          <w:ins w:id="313" w:author="Dimitri Podborski" w:date="2022-01-21T17:54: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04ED1A90" w14:textId="77777777" w:rsidR="009C3B49" w:rsidRPr="009C3B49" w:rsidRDefault="009C3B49" w:rsidP="009C3B49">
            <w:pPr>
              <w:spacing w:after="0" w:line="240" w:lineRule="auto"/>
              <w:rPr>
                <w:ins w:id="314" w:author="Dimitri Podborski" w:date="2022-01-21T17:54:00Z"/>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1720A64F" w14:textId="77777777" w:rsidR="009C3B49" w:rsidRPr="009C3B49" w:rsidRDefault="009C3B49" w:rsidP="009C3B49">
            <w:pPr>
              <w:spacing w:after="0" w:line="240" w:lineRule="auto"/>
              <w:rPr>
                <w:ins w:id="315" w:author="Dimitri Podborski" w:date="2022-01-21T17:54:00Z"/>
                <w:rFonts w:ascii="Arial" w:hAnsi="Arial" w:cs="Arial"/>
                <w:sz w:val="20"/>
                <w:szCs w:val="20"/>
                <w:lang w:eastAsia="en-US"/>
              </w:rPr>
            </w:pPr>
            <w:ins w:id="316" w:author="Dimitri Podborski" w:date="2022-01-21T17:54:00Z">
              <w:r w:rsidRPr="009C3B49">
                <w:rPr>
                  <w:rFonts w:ascii="Arial" w:hAnsi="Arial" w:cs="Arial"/>
                  <w:sz w:val="20"/>
                  <w:szCs w:val="20"/>
                  <w:lang w:eastAsia="en-US"/>
                </w:rPr>
                <w:t>GPCC Tile Item</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5A98EDAE" w14:textId="77777777" w:rsidR="009C3B49" w:rsidRPr="009C3B49" w:rsidRDefault="009C3B49" w:rsidP="009C3B49">
            <w:pPr>
              <w:spacing w:after="0" w:line="240" w:lineRule="auto"/>
              <w:rPr>
                <w:ins w:id="317" w:author="Dimitri Podborski" w:date="2022-01-21T17:54:00Z"/>
                <w:rFonts w:ascii="Consolas" w:hAnsi="Consolas" w:cs="Consolas"/>
                <w:sz w:val="20"/>
                <w:szCs w:val="20"/>
                <w:lang w:eastAsia="en-US"/>
              </w:rPr>
            </w:pPr>
            <w:ins w:id="318" w:author="Dimitri Podborski" w:date="2022-01-21T17:54:00Z">
              <w:r w:rsidRPr="009C3B49">
                <w:rPr>
                  <w:rFonts w:ascii="Consolas" w:hAnsi="Consolas" w:cs="Consolas"/>
                  <w:sz w:val="20"/>
                  <w:szCs w:val="20"/>
                  <w:lang w:eastAsia="en-US"/>
                </w:rPr>
                <w:t>gpt1</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37E302E7" w14:textId="77777777" w:rsidR="009C3B49" w:rsidRPr="009C3B49" w:rsidRDefault="009C3B49" w:rsidP="009C3B49">
            <w:pPr>
              <w:spacing w:after="0" w:line="240" w:lineRule="auto"/>
              <w:jc w:val="right"/>
              <w:rPr>
                <w:ins w:id="319" w:author="Dimitri Podborski" w:date="2022-01-21T17:54:00Z"/>
                <w:rFonts w:ascii="Arial" w:hAnsi="Arial" w:cs="Arial"/>
                <w:sz w:val="20"/>
                <w:szCs w:val="20"/>
                <w:lang w:eastAsia="en-US"/>
              </w:rPr>
            </w:pPr>
            <w:ins w:id="320" w:author="Dimitri Podborski" w:date="2022-01-21T17:54:00Z">
              <w:r w:rsidRPr="009C3B49">
                <w:rPr>
                  <w:rFonts w:ascii="Arial" w:hAnsi="Arial" w:cs="Arial"/>
                  <w:sz w:val="20"/>
                  <w:szCs w:val="20"/>
                  <w:lang w:eastAsia="en-US"/>
                </w:rPr>
                <w:t>0</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AF337D4" w14:textId="77777777" w:rsidR="009C3B49" w:rsidRPr="009C3B49" w:rsidRDefault="009C3B49" w:rsidP="009C3B49">
            <w:pPr>
              <w:spacing w:after="0" w:line="240" w:lineRule="auto"/>
              <w:rPr>
                <w:ins w:id="321" w:author="Dimitri Podborski" w:date="2022-01-21T17:54:00Z"/>
                <w:rFonts w:ascii="Arial" w:hAnsi="Arial" w:cs="Arial"/>
                <w:sz w:val="20"/>
                <w:szCs w:val="20"/>
                <w:lang w:eastAsia="en-US"/>
              </w:rPr>
            </w:pPr>
            <w:ins w:id="322" w:author="Dimitri Podborski" w:date="2022-01-21T17:54:00Z">
              <w:r w:rsidRPr="009C3B49">
                <w:rPr>
                  <w:rFonts w:ascii="Arial" w:hAnsi="Arial" w:cs="Arial"/>
                  <w:sz w:val="20"/>
                  <w:szCs w:val="20"/>
                  <w:lang w:eastAsia="en-US"/>
                </w:rPr>
                <w:t>FALSE</w:t>
              </w:r>
            </w:ins>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7FB186AB" w14:textId="77777777" w:rsidR="009C3B49" w:rsidRPr="009C3B49" w:rsidRDefault="009C3B49" w:rsidP="009C3B49">
            <w:pPr>
              <w:spacing w:after="0" w:line="240" w:lineRule="auto"/>
              <w:jc w:val="center"/>
              <w:rPr>
                <w:ins w:id="323" w:author="Dimitri Podborski" w:date="2022-01-21T17:54:00Z"/>
                <w:rFonts w:ascii="Arial" w:hAnsi="Arial" w:cs="Arial"/>
                <w:sz w:val="20"/>
                <w:szCs w:val="20"/>
                <w:lang w:eastAsia="en-US"/>
              </w:rPr>
            </w:pPr>
            <w:ins w:id="324" w:author="Dimitri Podborski" w:date="2022-01-21T17:54:00Z">
              <w:r w:rsidRPr="009C3B49">
                <w:rPr>
                  <w:rFonts w:ascii="Arial" w:hAnsi="Arial" w:cs="Arial"/>
                  <w:sz w:val="20"/>
                  <w:szCs w:val="20"/>
                  <w:lang w:eastAsia="en-US"/>
                </w:rPr>
                <w:t>TBD</w:t>
              </w:r>
            </w:ins>
          </w:p>
        </w:tc>
      </w:tr>
      <w:tr w:rsidR="009C3B49" w:rsidRPr="009C3B49" w14:paraId="26783179" w14:textId="77777777" w:rsidTr="009C3B49">
        <w:trPr>
          <w:trHeight w:val="315"/>
          <w:ins w:id="325" w:author="Dimitri Podborski" w:date="2022-01-21T17:54: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01D824F8" w14:textId="77777777" w:rsidR="009C3B49" w:rsidRPr="009C3B49" w:rsidRDefault="009C3B49" w:rsidP="009C3B49">
            <w:pPr>
              <w:spacing w:after="0" w:line="240" w:lineRule="auto"/>
              <w:rPr>
                <w:ins w:id="326" w:author="Dimitri Podborski" w:date="2022-01-21T17:54:00Z"/>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5C0EE0B6" w14:textId="77777777" w:rsidR="009C3B49" w:rsidRPr="009C3B49" w:rsidRDefault="009C3B49" w:rsidP="009C3B49">
            <w:pPr>
              <w:spacing w:after="0" w:line="240" w:lineRule="auto"/>
              <w:rPr>
                <w:ins w:id="327" w:author="Dimitri Podborski" w:date="2022-01-21T17:54:00Z"/>
                <w:rFonts w:ascii="Arial" w:hAnsi="Arial" w:cs="Arial"/>
                <w:sz w:val="20"/>
                <w:szCs w:val="20"/>
                <w:lang w:eastAsia="en-US"/>
              </w:rPr>
            </w:pPr>
            <w:proofErr w:type="spellStart"/>
            <w:ins w:id="328" w:author="Dimitri Podborski" w:date="2022-01-21T17:54:00Z">
              <w:r w:rsidRPr="009C3B49">
                <w:rPr>
                  <w:rFonts w:ascii="Arial" w:hAnsi="Arial" w:cs="Arial"/>
                  <w:sz w:val="20"/>
                  <w:szCs w:val="20"/>
                  <w:lang w:eastAsia="en-US"/>
                </w:rPr>
                <w:t>GPCCTileInfoProperty</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1CF7CD0" w14:textId="77777777" w:rsidR="009C3B49" w:rsidRPr="009C3B49" w:rsidRDefault="009C3B49" w:rsidP="009C3B49">
            <w:pPr>
              <w:spacing w:after="0" w:line="240" w:lineRule="auto"/>
              <w:rPr>
                <w:ins w:id="329" w:author="Dimitri Podborski" w:date="2022-01-21T17:54:00Z"/>
                <w:rFonts w:ascii="Consolas" w:hAnsi="Consolas" w:cs="Consolas"/>
                <w:sz w:val="20"/>
                <w:szCs w:val="20"/>
                <w:lang w:eastAsia="en-US"/>
              </w:rPr>
            </w:pPr>
            <w:proofErr w:type="spellStart"/>
            <w:ins w:id="330" w:author="Dimitri Podborski" w:date="2022-01-21T17:54:00Z">
              <w:r w:rsidRPr="009C3B49">
                <w:rPr>
                  <w:rFonts w:ascii="Consolas" w:hAnsi="Consolas" w:cs="Consolas"/>
                  <w:sz w:val="20"/>
                  <w:szCs w:val="20"/>
                  <w:lang w:eastAsia="en-US"/>
                </w:rPr>
                <w:t>gpti</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FF4081C" w14:textId="77777777" w:rsidR="009C3B49" w:rsidRPr="009C3B49" w:rsidRDefault="009C3B49" w:rsidP="009C3B49">
            <w:pPr>
              <w:spacing w:after="0" w:line="240" w:lineRule="auto"/>
              <w:jc w:val="right"/>
              <w:rPr>
                <w:ins w:id="331" w:author="Dimitri Podborski" w:date="2022-01-21T17:54:00Z"/>
                <w:rFonts w:ascii="Arial" w:hAnsi="Arial" w:cs="Arial"/>
                <w:sz w:val="20"/>
                <w:szCs w:val="20"/>
                <w:lang w:eastAsia="en-US"/>
              </w:rPr>
            </w:pPr>
            <w:ins w:id="332" w:author="Dimitri Podborski" w:date="2022-01-21T17:54:00Z">
              <w:r w:rsidRPr="009C3B49">
                <w:rPr>
                  <w:rFonts w:ascii="Arial" w:hAnsi="Arial" w:cs="Arial"/>
                  <w:sz w:val="20"/>
                  <w:szCs w:val="20"/>
                  <w:lang w:eastAsia="en-US"/>
                </w:rPr>
                <w:t>0</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FE7FE20" w14:textId="77777777" w:rsidR="009C3B49" w:rsidRPr="009C3B49" w:rsidRDefault="009C3B49" w:rsidP="009C3B49">
            <w:pPr>
              <w:spacing w:after="0" w:line="240" w:lineRule="auto"/>
              <w:rPr>
                <w:ins w:id="333" w:author="Dimitri Podborski" w:date="2022-01-21T17:54:00Z"/>
                <w:rFonts w:ascii="Arial" w:hAnsi="Arial" w:cs="Arial"/>
                <w:sz w:val="20"/>
                <w:szCs w:val="20"/>
                <w:lang w:eastAsia="en-US"/>
              </w:rPr>
            </w:pPr>
            <w:ins w:id="334" w:author="Dimitri Podborski" w:date="2022-01-21T17:54:00Z">
              <w:r w:rsidRPr="009C3B49">
                <w:rPr>
                  <w:rFonts w:ascii="Arial" w:hAnsi="Arial" w:cs="Arial"/>
                  <w:sz w:val="20"/>
                  <w:szCs w:val="20"/>
                  <w:lang w:eastAsia="en-US"/>
                </w:rPr>
                <w:t>FALSE</w:t>
              </w:r>
            </w:ins>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620CF74D" w14:textId="77777777" w:rsidR="009C3B49" w:rsidRPr="009C3B49" w:rsidRDefault="009C3B49" w:rsidP="009C3B49">
            <w:pPr>
              <w:spacing w:after="0" w:line="240" w:lineRule="auto"/>
              <w:jc w:val="center"/>
              <w:rPr>
                <w:ins w:id="335" w:author="Dimitri Podborski" w:date="2022-01-21T17:54:00Z"/>
                <w:rFonts w:ascii="Arial" w:hAnsi="Arial" w:cs="Arial"/>
                <w:sz w:val="20"/>
                <w:szCs w:val="20"/>
                <w:lang w:eastAsia="en-US"/>
              </w:rPr>
            </w:pPr>
            <w:ins w:id="336" w:author="Dimitri Podborski" w:date="2022-01-21T17:54:00Z">
              <w:r w:rsidRPr="009C3B49">
                <w:rPr>
                  <w:rFonts w:ascii="Arial" w:hAnsi="Arial" w:cs="Arial"/>
                  <w:sz w:val="20"/>
                  <w:szCs w:val="20"/>
                  <w:lang w:eastAsia="en-US"/>
                </w:rPr>
                <w:t>TBD</w:t>
              </w:r>
            </w:ins>
          </w:p>
        </w:tc>
      </w:tr>
      <w:tr w:rsidR="009C3B49" w:rsidRPr="009C3B49" w14:paraId="5ACDC50F" w14:textId="77777777" w:rsidTr="009C3B49">
        <w:trPr>
          <w:trHeight w:val="315"/>
          <w:ins w:id="337" w:author="Dimitri Podborski" w:date="2022-01-21T17:54: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6C0EA308" w14:textId="77777777" w:rsidR="009C3B49" w:rsidRPr="009C3B49" w:rsidRDefault="009C3B49" w:rsidP="009C3B49">
            <w:pPr>
              <w:spacing w:after="0" w:line="240" w:lineRule="auto"/>
              <w:rPr>
                <w:ins w:id="338" w:author="Dimitri Podborski" w:date="2022-01-21T17:54:00Z"/>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08914CF7" w14:textId="77777777" w:rsidR="009C3B49" w:rsidRPr="009C3B49" w:rsidRDefault="009C3B49" w:rsidP="009C3B49">
            <w:pPr>
              <w:spacing w:after="0" w:line="240" w:lineRule="auto"/>
              <w:rPr>
                <w:ins w:id="339" w:author="Dimitri Podborski" w:date="2022-01-21T17:54:00Z"/>
                <w:rFonts w:ascii="Arial" w:hAnsi="Arial" w:cs="Arial"/>
                <w:sz w:val="20"/>
                <w:szCs w:val="20"/>
                <w:lang w:eastAsia="en-US"/>
              </w:rPr>
            </w:pPr>
            <w:ins w:id="340" w:author="Dimitri Podborski" w:date="2022-01-21T17:54:00Z">
              <w:r w:rsidRPr="009C3B49">
                <w:rPr>
                  <w:rFonts w:ascii="Arial" w:hAnsi="Arial" w:cs="Arial"/>
                  <w:sz w:val="20"/>
                  <w:szCs w:val="20"/>
                  <w:lang w:eastAsia="en-US"/>
                </w:rPr>
                <w:t>Sub-sample item property</w:t>
              </w:r>
            </w:ins>
          </w:p>
        </w:tc>
        <w:tc>
          <w:tcPr>
            <w:tcW w:w="0" w:type="auto"/>
            <w:tcBorders>
              <w:top w:val="single" w:sz="6" w:space="0" w:color="CCCCCC"/>
              <w:left w:val="single" w:sz="6" w:space="0" w:color="CCCCCC"/>
              <w:bottom w:val="single" w:sz="6" w:space="0" w:color="000000"/>
              <w:right w:val="single" w:sz="6" w:space="0" w:color="000000"/>
            </w:tcBorders>
            <w:shd w:val="clear" w:color="auto" w:fill="EA9999"/>
            <w:tcMar>
              <w:top w:w="30" w:type="dxa"/>
              <w:left w:w="45" w:type="dxa"/>
              <w:bottom w:w="30" w:type="dxa"/>
              <w:right w:w="45" w:type="dxa"/>
            </w:tcMar>
            <w:vAlign w:val="bottom"/>
            <w:hideMark/>
          </w:tcPr>
          <w:p w14:paraId="4942584D" w14:textId="77777777" w:rsidR="009C3B49" w:rsidRPr="009C3B49" w:rsidRDefault="009C3B49" w:rsidP="009C3B49">
            <w:pPr>
              <w:spacing w:after="0" w:line="240" w:lineRule="auto"/>
              <w:rPr>
                <w:ins w:id="341" w:author="Dimitri Podborski" w:date="2022-01-21T17:54:00Z"/>
                <w:rFonts w:ascii="Consolas" w:hAnsi="Consolas" w:cs="Consolas"/>
                <w:sz w:val="20"/>
                <w:szCs w:val="20"/>
                <w:lang w:eastAsia="en-US"/>
              </w:rPr>
            </w:pPr>
            <w:ins w:id="342" w:author="Dimitri Podborski" w:date="2022-01-21T17:54:00Z">
              <w:r w:rsidRPr="009C3B49">
                <w:rPr>
                  <w:rFonts w:ascii="Consolas" w:hAnsi="Consolas" w:cs="Consolas"/>
                  <w:sz w:val="20"/>
                  <w:szCs w:val="20"/>
                  <w:lang w:eastAsia="en-US"/>
                </w:rPr>
                <w:t>???</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11426122" w14:textId="77777777" w:rsidR="009C3B49" w:rsidRPr="009C3B49" w:rsidRDefault="009C3B49" w:rsidP="009C3B49">
            <w:pPr>
              <w:spacing w:after="0" w:line="240" w:lineRule="auto"/>
              <w:rPr>
                <w:ins w:id="343" w:author="Dimitri Podborski" w:date="2022-01-21T17:54:00Z"/>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A95230E" w14:textId="77777777" w:rsidR="009C3B49" w:rsidRPr="009C3B49" w:rsidRDefault="009C3B49" w:rsidP="009C3B49">
            <w:pPr>
              <w:spacing w:after="0" w:line="240" w:lineRule="auto"/>
              <w:rPr>
                <w:ins w:id="344" w:author="Dimitri Podborski" w:date="2022-01-21T17:54:00Z"/>
                <w:rFonts w:ascii="Arial" w:hAnsi="Arial" w:cs="Arial"/>
                <w:sz w:val="20"/>
                <w:szCs w:val="20"/>
                <w:lang w:eastAsia="en-US"/>
              </w:rPr>
            </w:pPr>
            <w:ins w:id="345" w:author="Dimitri Podborski" w:date="2022-01-21T17:54:00Z">
              <w:r w:rsidRPr="009C3B49">
                <w:rPr>
                  <w:rFonts w:ascii="Arial" w:hAnsi="Arial" w:cs="Arial"/>
                  <w:sz w:val="20"/>
                  <w:szCs w:val="20"/>
                  <w:lang w:eastAsia="en-US"/>
                </w:rPr>
                <w:t>FALSE</w:t>
              </w:r>
            </w:ins>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066E916D" w14:textId="77777777" w:rsidR="009C3B49" w:rsidRPr="009C3B49" w:rsidRDefault="009C3B49" w:rsidP="009C3B49">
            <w:pPr>
              <w:spacing w:after="0" w:line="240" w:lineRule="auto"/>
              <w:jc w:val="center"/>
              <w:rPr>
                <w:ins w:id="346" w:author="Dimitri Podborski" w:date="2022-01-21T17:54:00Z"/>
                <w:rFonts w:ascii="Arial" w:hAnsi="Arial" w:cs="Arial"/>
                <w:sz w:val="20"/>
                <w:szCs w:val="20"/>
                <w:lang w:eastAsia="en-US"/>
              </w:rPr>
            </w:pPr>
            <w:ins w:id="347" w:author="Dimitri Podborski" w:date="2022-01-21T17:54:00Z">
              <w:r w:rsidRPr="009C3B49">
                <w:rPr>
                  <w:rFonts w:ascii="Arial" w:hAnsi="Arial" w:cs="Arial"/>
                  <w:sz w:val="20"/>
                  <w:szCs w:val="20"/>
                  <w:lang w:eastAsia="en-US"/>
                </w:rPr>
                <w:t>TBD</w:t>
              </w:r>
            </w:ins>
          </w:p>
        </w:tc>
      </w:tr>
      <w:tr w:rsidR="009C3B49" w:rsidRPr="009C3B49" w14:paraId="00BF1297" w14:textId="77777777" w:rsidTr="009C3B49">
        <w:trPr>
          <w:trHeight w:val="315"/>
          <w:ins w:id="348" w:author="Dimitri Podborski" w:date="2022-01-21T17:54:00Z"/>
        </w:trPr>
        <w:tc>
          <w:tcPr>
            <w:tcW w:w="0" w:type="auto"/>
            <w:vMerge w:val="restart"/>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230DAEB6" w14:textId="77777777" w:rsidR="009C3B49" w:rsidRPr="009C3B49" w:rsidRDefault="009C3B49" w:rsidP="009C3B49">
            <w:pPr>
              <w:spacing w:after="0" w:line="240" w:lineRule="auto"/>
              <w:jc w:val="center"/>
              <w:rPr>
                <w:ins w:id="349" w:author="Dimitri Podborski" w:date="2022-01-21T17:54:00Z"/>
                <w:rFonts w:ascii="Arial" w:hAnsi="Arial" w:cs="Arial"/>
                <w:sz w:val="20"/>
                <w:szCs w:val="20"/>
                <w:lang w:eastAsia="en-US"/>
              </w:rPr>
            </w:pPr>
            <w:ins w:id="350" w:author="Dimitri Podborski" w:date="2022-01-21T17:54:00Z">
              <w:r w:rsidRPr="009C3B49">
                <w:rPr>
                  <w:rFonts w:ascii="Arial" w:hAnsi="Arial" w:cs="Arial"/>
                  <w:sz w:val="20"/>
                  <w:szCs w:val="20"/>
                  <w:lang w:eastAsia="en-US"/>
                </w:rPr>
                <w:t>Partial access</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5EF442EC" w14:textId="77777777" w:rsidR="009C3B49" w:rsidRPr="009C3B49" w:rsidRDefault="009C3B49" w:rsidP="009C3B49">
            <w:pPr>
              <w:spacing w:after="0" w:line="240" w:lineRule="auto"/>
              <w:rPr>
                <w:ins w:id="351" w:author="Dimitri Podborski" w:date="2022-01-21T17:54:00Z"/>
                <w:rFonts w:ascii="Arial" w:hAnsi="Arial" w:cs="Arial"/>
                <w:sz w:val="20"/>
                <w:szCs w:val="20"/>
                <w:lang w:eastAsia="en-US"/>
              </w:rPr>
            </w:pPr>
            <w:ins w:id="352" w:author="Dimitri Podborski" w:date="2022-01-21T17:54:00Z">
              <w:r w:rsidRPr="009C3B49">
                <w:rPr>
                  <w:rFonts w:ascii="Arial" w:hAnsi="Arial" w:cs="Arial"/>
                  <w:sz w:val="20"/>
                  <w:szCs w:val="20"/>
                  <w:lang w:eastAsia="en-US"/>
                </w:rPr>
                <w:t>Vector3</w:t>
              </w:r>
            </w:ins>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5BB84A86" w14:textId="77777777" w:rsidR="009C3B49" w:rsidRPr="009C3B49" w:rsidRDefault="009C3B49" w:rsidP="009C3B49">
            <w:pPr>
              <w:spacing w:after="0" w:line="240" w:lineRule="auto"/>
              <w:rPr>
                <w:ins w:id="353" w:author="Dimitri Podborski" w:date="2022-01-21T17:54:00Z"/>
                <w:rFonts w:ascii="Consolas" w:hAnsi="Consolas" w:cs="Consolas"/>
                <w:sz w:val="20"/>
                <w:szCs w:val="20"/>
                <w:lang w:eastAsia="en-US"/>
              </w:rPr>
            </w:pPr>
            <w:ins w:id="354" w:author="Dimitri Podborski" w:date="2022-01-21T17:54:00Z">
              <w:r w:rsidRPr="009C3B49">
                <w:rPr>
                  <w:rFonts w:ascii="Consolas" w:hAnsi="Consolas" w:cs="Consolas"/>
                  <w:sz w:val="20"/>
                  <w:szCs w:val="20"/>
                  <w:lang w:eastAsia="en-US"/>
                </w:rPr>
                <w:t>N/A</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80FDB02" w14:textId="77777777" w:rsidR="009C3B49" w:rsidRPr="009C3B49" w:rsidRDefault="009C3B49" w:rsidP="009C3B49">
            <w:pPr>
              <w:spacing w:after="0" w:line="240" w:lineRule="auto"/>
              <w:jc w:val="right"/>
              <w:rPr>
                <w:ins w:id="355" w:author="Dimitri Podborski" w:date="2022-01-21T17:54:00Z"/>
                <w:rFonts w:ascii="Arial" w:hAnsi="Arial" w:cs="Arial"/>
                <w:sz w:val="20"/>
                <w:szCs w:val="20"/>
                <w:lang w:eastAsia="en-US"/>
              </w:rPr>
            </w:pPr>
            <w:ins w:id="356" w:author="Dimitri Podborski" w:date="2022-01-21T17:54:00Z">
              <w:r w:rsidRPr="009C3B49">
                <w:rPr>
                  <w:rFonts w:ascii="Arial" w:hAnsi="Arial" w:cs="Arial"/>
                  <w:sz w:val="20"/>
                  <w:szCs w:val="20"/>
                  <w:lang w:eastAsia="en-US"/>
                </w:rPr>
                <w:t>0</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351BDE2" w14:textId="77777777" w:rsidR="009C3B49" w:rsidRPr="009C3B49" w:rsidRDefault="009C3B49" w:rsidP="009C3B49">
            <w:pPr>
              <w:spacing w:after="0" w:line="240" w:lineRule="auto"/>
              <w:rPr>
                <w:ins w:id="357" w:author="Dimitri Podborski" w:date="2022-01-21T17:54:00Z"/>
                <w:rFonts w:ascii="Arial" w:hAnsi="Arial" w:cs="Arial"/>
                <w:sz w:val="20"/>
                <w:szCs w:val="20"/>
                <w:lang w:eastAsia="en-US"/>
              </w:rPr>
            </w:pPr>
            <w:ins w:id="358" w:author="Dimitri Podborski" w:date="2022-01-21T17:54:00Z">
              <w:r w:rsidRPr="009C3B49">
                <w:rPr>
                  <w:rFonts w:ascii="Arial" w:hAnsi="Arial" w:cs="Arial"/>
                  <w:sz w:val="20"/>
                  <w:szCs w:val="20"/>
                  <w:lang w:eastAsia="en-US"/>
                </w:rPr>
                <w:t>TRUE</w:t>
              </w:r>
            </w:ins>
          </w:p>
        </w:tc>
        <w:tc>
          <w:tcPr>
            <w:tcW w:w="0" w:type="auto"/>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bottom"/>
            <w:hideMark/>
          </w:tcPr>
          <w:p w14:paraId="11EE5EFF" w14:textId="77777777" w:rsidR="009C3B49" w:rsidRPr="009C3B49" w:rsidRDefault="009C3B49" w:rsidP="009C3B49">
            <w:pPr>
              <w:spacing w:after="0" w:line="240" w:lineRule="auto"/>
              <w:jc w:val="center"/>
              <w:rPr>
                <w:ins w:id="359" w:author="Dimitri Podborski" w:date="2022-01-21T17:54:00Z"/>
                <w:rFonts w:ascii="Arial" w:hAnsi="Arial" w:cs="Arial"/>
                <w:sz w:val="20"/>
                <w:szCs w:val="20"/>
                <w:lang w:eastAsia="en-US"/>
              </w:rPr>
            </w:pPr>
            <w:ins w:id="360" w:author="Dimitri Podborski" w:date="2022-01-21T17:54:00Z">
              <w:r w:rsidRPr="009C3B49">
                <w:rPr>
                  <w:rFonts w:ascii="Arial" w:hAnsi="Arial" w:cs="Arial"/>
                  <w:sz w:val="20"/>
                  <w:szCs w:val="20"/>
                  <w:lang w:eastAsia="en-US"/>
                </w:rPr>
                <w:t>OK</w:t>
              </w:r>
            </w:ins>
          </w:p>
        </w:tc>
      </w:tr>
      <w:tr w:rsidR="009C3B49" w:rsidRPr="009C3B49" w14:paraId="363B74C8" w14:textId="77777777" w:rsidTr="009C3B49">
        <w:trPr>
          <w:trHeight w:val="315"/>
          <w:ins w:id="361" w:author="Dimitri Podborski" w:date="2022-01-21T17:54: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3D38D5F1" w14:textId="77777777" w:rsidR="009C3B49" w:rsidRPr="009C3B49" w:rsidRDefault="009C3B49" w:rsidP="009C3B49">
            <w:pPr>
              <w:spacing w:after="0" w:line="240" w:lineRule="auto"/>
              <w:rPr>
                <w:ins w:id="362" w:author="Dimitri Podborski" w:date="2022-01-21T17:54:00Z"/>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8744309" w14:textId="77777777" w:rsidR="009C3B49" w:rsidRPr="009C3B49" w:rsidRDefault="009C3B49" w:rsidP="009C3B49">
            <w:pPr>
              <w:spacing w:after="0" w:line="240" w:lineRule="auto"/>
              <w:rPr>
                <w:ins w:id="363" w:author="Dimitri Podborski" w:date="2022-01-21T17:54:00Z"/>
                <w:rFonts w:ascii="Arial" w:hAnsi="Arial" w:cs="Arial"/>
                <w:sz w:val="20"/>
                <w:szCs w:val="20"/>
                <w:lang w:eastAsia="en-US"/>
              </w:rPr>
            </w:pPr>
            <w:proofErr w:type="spellStart"/>
            <w:ins w:id="364" w:author="Dimitri Podborski" w:date="2022-01-21T17:54:00Z">
              <w:r w:rsidRPr="009C3B49">
                <w:rPr>
                  <w:rFonts w:ascii="Arial" w:hAnsi="Arial" w:cs="Arial"/>
                  <w:sz w:val="20"/>
                  <w:szCs w:val="20"/>
                  <w:lang w:eastAsia="en-US"/>
                </w:rPr>
                <w:t>GPCCBoundingBox</w:t>
              </w:r>
              <w:proofErr w:type="spellEnd"/>
            </w:ins>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2F3C9653" w14:textId="77777777" w:rsidR="009C3B49" w:rsidRPr="009C3B49" w:rsidRDefault="009C3B49" w:rsidP="009C3B49">
            <w:pPr>
              <w:spacing w:after="0" w:line="240" w:lineRule="auto"/>
              <w:rPr>
                <w:ins w:id="365" w:author="Dimitri Podborski" w:date="2022-01-21T17:54:00Z"/>
                <w:rFonts w:ascii="Consolas" w:hAnsi="Consolas" w:cs="Consolas"/>
                <w:sz w:val="20"/>
                <w:szCs w:val="20"/>
                <w:lang w:eastAsia="en-US"/>
              </w:rPr>
            </w:pPr>
            <w:ins w:id="366" w:author="Dimitri Podborski" w:date="2022-01-21T17:54:00Z">
              <w:r w:rsidRPr="009C3B49">
                <w:rPr>
                  <w:rFonts w:ascii="Consolas" w:hAnsi="Consolas" w:cs="Consolas"/>
                  <w:sz w:val="20"/>
                  <w:szCs w:val="20"/>
                  <w:lang w:eastAsia="en-US"/>
                </w:rPr>
                <w:t>N/A</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25FB0C4" w14:textId="77777777" w:rsidR="009C3B49" w:rsidRPr="009C3B49" w:rsidRDefault="009C3B49" w:rsidP="009C3B49">
            <w:pPr>
              <w:spacing w:after="0" w:line="240" w:lineRule="auto"/>
              <w:jc w:val="right"/>
              <w:rPr>
                <w:ins w:id="367" w:author="Dimitri Podborski" w:date="2022-01-21T17:54:00Z"/>
                <w:rFonts w:ascii="Arial" w:hAnsi="Arial" w:cs="Arial"/>
                <w:sz w:val="20"/>
                <w:szCs w:val="20"/>
                <w:lang w:eastAsia="en-US"/>
              </w:rPr>
            </w:pPr>
            <w:ins w:id="368" w:author="Dimitri Podborski" w:date="2022-01-21T17:54:00Z">
              <w:r w:rsidRPr="009C3B49">
                <w:rPr>
                  <w:rFonts w:ascii="Arial" w:hAnsi="Arial" w:cs="Arial"/>
                  <w:sz w:val="20"/>
                  <w:szCs w:val="20"/>
                  <w:lang w:eastAsia="en-US"/>
                </w:rPr>
                <w:t>0</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C0D1509" w14:textId="77777777" w:rsidR="009C3B49" w:rsidRPr="009C3B49" w:rsidRDefault="009C3B49" w:rsidP="009C3B49">
            <w:pPr>
              <w:spacing w:after="0" w:line="240" w:lineRule="auto"/>
              <w:rPr>
                <w:ins w:id="369" w:author="Dimitri Podborski" w:date="2022-01-21T17:54:00Z"/>
                <w:rFonts w:ascii="Arial" w:hAnsi="Arial" w:cs="Arial"/>
                <w:sz w:val="20"/>
                <w:szCs w:val="20"/>
                <w:lang w:eastAsia="en-US"/>
              </w:rPr>
            </w:pPr>
            <w:ins w:id="370" w:author="Dimitri Podborski" w:date="2022-01-21T17:54:00Z">
              <w:r w:rsidRPr="009C3B49">
                <w:rPr>
                  <w:rFonts w:ascii="Arial" w:hAnsi="Arial" w:cs="Arial"/>
                  <w:sz w:val="20"/>
                  <w:szCs w:val="20"/>
                  <w:lang w:eastAsia="en-US"/>
                </w:rPr>
                <w:t>FALSE</w:t>
              </w:r>
            </w:ins>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4CECDF33" w14:textId="77777777" w:rsidR="009C3B49" w:rsidRPr="009C3B49" w:rsidRDefault="009C3B49" w:rsidP="009C3B49">
            <w:pPr>
              <w:spacing w:after="0" w:line="240" w:lineRule="auto"/>
              <w:jc w:val="center"/>
              <w:rPr>
                <w:ins w:id="371" w:author="Dimitri Podborski" w:date="2022-01-21T17:54:00Z"/>
                <w:rFonts w:ascii="Arial" w:hAnsi="Arial" w:cs="Arial"/>
                <w:sz w:val="20"/>
                <w:szCs w:val="20"/>
                <w:lang w:eastAsia="en-US"/>
              </w:rPr>
            </w:pPr>
            <w:ins w:id="372" w:author="Dimitri Podborski" w:date="2022-01-21T17:54:00Z">
              <w:r w:rsidRPr="009C3B49">
                <w:rPr>
                  <w:rFonts w:ascii="Arial" w:hAnsi="Arial" w:cs="Arial"/>
                  <w:sz w:val="20"/>
                  <w:szCs w:val="20"/>
                  <w:lang w:eastAsia="en-US"/>
                </w:rPr>
                <w:t>TBD</w:t>
              </w:r>
            </w:ins>
          </w:p>
        </w:tc>
      </w:tr>
      <w:tr w:rsidR="009C3B49" w:rsidRPr="009C3B49" w14:paraId="2474510A" w14:textId="77777777" w:rsidTr="009C3B49">
        <w:trPr>
          <w:trHeight w:val="315"/>
          <w:ins w:id="373" w:author="Dimitri Podborski" w:date="2022-01-21T17:54: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21FBDA8D" w14:textId="77777777" w:rsidR="009C3B49" w:rsidRPr="009C3B49" w:rsidRDefault="009C3B49" w:rsidP="009C3B49">
            <w:pPr>
              <w:spacing w:after="0" w:line="240" w:lineRule="auto"/>
              <w:rPr>
                <w:ins w:id="374" w:author="Dimitri Podborski" w:date="2022-01-21T17:54:00Z"/>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55FC080C" w14:textId="77777777" w:rsidR="009C3B49" w:rsidRPr="009C3B49" w:rsidRDefault="009C3B49" w:rsidP="009C3B49">
            <w:pPr>
              <w:spacing w:after="0" w:line="240" w:lineRule="auto"/>
              <w:rPr>
                <w:ins w:id="375" w:author="Dimitri Podborski" w:date="2022-01-21T17:54:00Z"/>
                <w:rFonts w:ascii="Arial" w:hAnsi="Arial" w:cs="Arial"/>
                <w:sz w:val="20"/>
                <w:szCs w:val="20"/>
                <w:lang w:eastAsia="en-US"/>
              </w:rPr>
            </w:pPr>
            <w:proofErr w:type="spellStart"/>
            <w:ins w:id="376" w:author="Dimitri Podborski" w:date="2022-01-21T17:54:00Z">
              <w:r w:rsidRPr="009C3B49">
                <w:rPr>
                  <w:rFonts w:ascii="Arial" w:hAnsi="Arial" w:cs="Arial"/>
                  <w:sz w:val="20"/>
                  <w:szCs w:val="20"/>
                  <w:lang w:eastAsia="en-US"/>
                </w:rPr>
                <w:t>TileMappingInfo</w:t>
              </w:r>
              <w:proofErr w:type="spellEnd"/>
            </w:ins>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40CD905F" w14:textId="77777777" w:rsidR="009C3B49" w:rsidRPr="009C3B49" w:rsidRDefault="009C3B49" w:rsidP="009C3B49">
            <w:pPr>
              <w:spacing w:after="0" w:line="240" w:lineRule="auto"/>
              <w:rPr>
                <w:ins w:id="377" w:author="Dimitri Podborski" w:date="2022-01-21T17:54:00Z"/>
                <w:rFonts w:ascii="Consolas" w:hAnsi="Consolas" w:cs="Consolas"/>
                <w:sz w:val="20"/>
                <w:szCs w:val="20"/>
                <w:lang w:eastAsia="en-US"/>
              </w:rPr>
            </w:pPr>
            <w:ins w:id="378" w:author="Dimitri Podborski" w:date="2022-01-21T17:54:00Z">
              <w:r w:rsidRPr="009C3B49">
                <w:rPr>
                  <w:rFonts w:ascii="Consolas" w:hAnsi="Consolas" w:cs="Consolas"/>
                  <w:sz w:val="20"/>
                  <w:szCs w:val="20"/>
                  <w:lang w:eastAsia="en-US"/>
                </w:rPr>
                <w:t>N/A</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29286873" w14:textId="77777777" w:rsidR="009C3B49" w:rsidRPr="009C3B49" w:rsidRDefault="009C3B49" w:rsidP="009C3B49">
            <w:pPr>
              <w:spacing w:after="0" w:line="240" w:lineRule="auto"/>
              <w:jc w:val="right"/>
              <w:rPr>
                <w:ins w:id="379" w:author="Dimitri Podborski" w:date="2022-01-21T17:54:00Z"/>
                <w:rFonts w:ascii="Arial" w:hAnsi="Arial" w:cs="Arial"/>
                <w:sz w:val="20"/>
                <w:szCs w:val="20"/>
                <w:lang w:eastAsia="en-US"/>
              </w:rPr>
            </w:pPr>
            <w:ins w:id="380" w:author="Dimitri Podborski" w:date="2022-01-21T17:54:00Z">
              <w:r w:rsidRPr="009C3B49">
                <w:rPr>
                  <w:rFonts w:ascii="Arial" w:hAnsi="Arial" w:cs="Arial"/>
                  <w:sz w:val="20"/>
                  <w:szCs w:val="20"/>
                  <w:lang w:eastAsia="en-US"/>
                </w:rPr>
                <w:t>0</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E3BD8C0" w14:textId="77777777" w:rsidR="009C3B49" w:rsidRPr="009C3B49" w:rsidRDefault="009C3B49" w:rsidP="009C3B49">
            <w:pPr>
              <w:spacing w:after="0" w:line="240" w:lineRule="auto"/>
              <w:rPr>
                <w:ins w:id="381" w:author="Dimitri Podborski" w:date="2022-01-21T17:54:00Z"/>
                <w:rFonts w:ascii="Arial" w:hAnsi="Arial" w:cs="Arial"/>
                <w:sz w:val="20"/>
                <w:szCs w:val="20"/>
                <w:lang w:eastAsia="en-US"/>
              </w:rPr>
            </w:pPr>
            <w:ins w:id="382" w:author="Dimitri Podborski" w:date="2022-01-21T17:54:00Z">
              <w:r w:rsidRPr="009C3B49">
                <w:rPr>
                  <w:rFonts w:ascii="Arial" w:hAnsi="Arial" w:cs="Arial"/>
                  <w:sz w:val="20"/>
                  <w:szCs w:val="20"/>
                  <w:lang w:eastAsia="en-US"/>
                </w:rPr>
                <w:t>FALSE</w:t>
              </w:r>
            </w:ins>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28F6F07A" w14:textId="77777777" w:rsidR="009C3B49" w:rsidRPr="009C3B49" w:rsidRDefault="009C3B49" w:rsidP="009C3B49">
            <w:pPr>
              <w:spacing w:after="0" w:line="240" w:lineRule="auto"/>
              <w:jc w:val="center"/>
              <w:rPr>
                <w:ins w:id="383" w:author="Dimitri Podborski" w:date="2022-01-21T17:54:00Z"/>
                <w:rFonts w:ascii="Arial" w:hAnsi="Arial" w:cs="Arial"/>
                <w:sz w:val="20"/>
                <w:szCs w:val="20"/>
                <w:lang w:eastAsia="en-US"/>
              </w:rPr>
            </w:pPr>
            <w:ins w:id="384" w:author="Dimitri Podborski" w:date="2022-01-21T17:54:00Z">
              <w:r w:rsidRPr="009C3B49">
                <w:rPr>
                  <w:rFonts w:ascii="Arial" w:hAnsi="Arial" w:cs="Arial"/>
                  <w:sz w:val="20"/>
                  <w:szCs w:val="20"/>
                  <w:lang w:eastAsia="en-US"/>
                </w:rPr>
                <w:t>TBD</w:t>
              </w:r>
            </w:ins>
          </w:p>
        </w:tc>
      </w:tr>
      <w:tr w:rsidR="009C3B49" w:rsidRPr="009C3B49" w14:paraId="7FB6C01F" w14:textId="77777777" w:rsidTr="009C3B49">
        <w:trPr>
          <w:trHeight w:val="315"/>
          <w:ins w:id="385" w:author="Dimitri Podborski" w:date="2022-01-21T17:54: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1D55A282" w14:textId="77777777" w:rsidR="009C3B49" w:rsidRPr="009C3B49" w:rsidRDefault="009C3B49" w:rsidP="009C3B49">
            <w:pPr>
              <w:spacing w:after="0" w:line="240" w:lineRule="auto"/>
              <w:rPr>
                <w:ins w:id="386" w:author="Dimitri Podborski" w:date="2022-01-21T17:54:00Z"/>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79481FB4" w14:textId="77777777" w:rsidR="009C3B49" w:rsidRPr="009C3B49" w:rsidRDefault="009C3B49" w:rsidP="009C3B49">
            <w:pPr>
              <w:spacing w:after="0" w:line="240" w:lineRule="auto"/>
              <w:rPr>
                <w:ins w:id="387" w:author="Dimitri Podborski" w:date="2022-01-21T17:54:00Z"/>
                <w:rFonts w:ascii="Arial" w:hAnsi="Arial" w:cs="Arial"/>
                <w:sz w:val="20"/>
                <w:szCs w:val="20"/>
                <w:lang w:eastAsia="en-US"/>
              </w:rPr>
            </w:pPr>
            <w:proofErr w:type="spellStart"/>
            <w:ins w:id="388" w:author="Dimitri Podborski" w:date="2022-01-21T17:54:00Z">
              <w:r w:rsidRPr="009C3B49">
                <w:rPr>
                  <w:rFonts w:ascii="Arial" w:hAnsi="Arial" w:cs="Arial"/>
                  <w:sz w:val="20"/>
                  <w:szCs w:val="20"/>
                  <w:lang w:eastAsia="en-US"/>
                </w:rPr>
                <w:t>GPCCSpatialRegionStruct</w:t>
              </w:r>
              <w:proofErr w:type="spellEnd"/>
            </w:ins>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5EF52B5C" w14:textId="77777777" w:rsidR="009C3B49" w:rsidRPr="009C3B49" w:rsidRDefault="009C3B49" w:rsidP="009C3B49">
            <w:pPr>
              <w:spacing w:after="0" w:line="240" w:lineRule="auto"/>
              <w:rPr>
                <w:ins w:id="389" w:author="Dimitri Podborski" w:date="2022-01-21T17:54:00Z"/>
                <w:rFonts w:ascii="Consolas" w:hAnsi="Consolas" w:cs="Consolas"/>
                <w:sz w:val="20"/>
                <w:szCs w:val="20"/>
                <w:lang w:eastAsia="en-US"/>
              </w:rPr>
            </w:pPr>
            <w:ins w:id="390" w:author="Dimitri Podborski" w:date="2022-01-21T17:54:00Z">
              <w:r w:rsidRPr="009C3B49">
                <w:rPr>
                  <w:rFonts w:ascii="Consolas" w:hAnsi="Consolas" w:cs="Consolas"/>
                  <w:sz w:val="20"/>
                  <w:szCs w:val="20"/>
                  <w:lang w:eastAsia="en-US"/>
                </w:rPr>
                <w:t>N/A</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7E8D42B5" w14:textId="77777777" w:rsidR="009C3B49" w:rsidRPr="009C3B49" w:rsidRDefault="009C3B49" w:rsidP="009C3B49">
            <w:pPr>
              <w:spacing w:after="0" w:line="240" w:lineRule="auto"/>
              <w:jc w:val="right"/>
              <w:rPr>
                <w:ins w:id="391" w:author="Dimitri Podborski" w:date="2022-01-21T17:54:00Z"/>
                <w:rFonts w:ascii="Arial" w:hAnsi="Arial" w:cs="Arial"/>
                <w:sz w:val="20"/>
                <w:szCs w:val="20"/>
                <w:lang w:eastAsia="en-US"/>
              </w:rPr>
            </w:pPr>
            <w:ins w:id="392" w:author="Dimitri Podborski" w:date="2022-01-21T17:54:00Z">
              <w:r w:rsidRPr="009C3B49">
                <w:rPr>
                  <w:rFonts w:ascii="Arial" w:hAnsi="Arial" w:cs="Arial"/>
                  <w:sz w:val="20"/>
                  <w:szCs w:val="20"/>
                  <w:lang w:eastAsia="en-US"/>
                </w:rPr>
                <w:t>0</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C45153D" w14:textId="77777777" w:rsidR="009C3B49" w:rsidRPr="009C3B49" w:rsidRDefault="009C3B49" w:rsidP="009C3B49">
            <w:pPr>
              <w:spacing w:after="0" w:line="240" w:lineRule="auto"/>
              <w:rPr>
                <w:ins w:id="393" w:author="Dimitri Podborski" w:date="2022-01-21T17:54:00Z"/>
                <w:rFonts w:ascii="Arial" w:hAnsi="Arial" w:cs="Arial"/>
                <w:sz w:val="20"/>
                <w:szCs w:val="20"/>
                <w:lang w:eastAsia="en-US"/>
              </w:rPr>
            </w:pPr>
            <w:ins w:id="394" w:author="Dimitri Podborski" w:date="2022-01-21T17:54:00Z">
              <w:r w:rsidRPr="009C3B49">
                <w:rPr>
                  <w:rFonts w:ascii="Arial" w:hAnsi="Arial" w:cs="Arial"/>
                  <w:sz w:val="20"/>
                  <w:szCs w:val="20"/>
                  <w:lang w:eastAsia="en-US"/>
                </w:rPr>
                <w:t>FALSE</w:t>
              </w:r>
            </w:ins>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514C85D3" w14:textId="77777777" w:rsidR="009C3B49" w:rsidRPr="009C3B49" w:rsidRDefault="009C3B49" w:rsidP="009C3B49">
            <w:pPr>
              <w:spacing w:after="0" w:line="240" w:lineRule="auto"/>
              <w:jc w:val="center"/>
              <w:rPr>
                <w:ins w:id="395" w:author="Dimitri Podborski" w:date="2022-01-21T17:54:00Z"/>
                <w:rFonts w:ascii="Arial" w:hAnsi="Arial" w:cs="Arial"/>
                <w:sz w:val="20"/>
                <w:szCs w:val="20"/>
                <w:lang w:eastAsia="en-US"/>
              </w:rPr>
            </w:pPr>
            <w:ins w:id="396" w:author="Dimitri Podborski" w:date="2022-01-21T17:54:00Z">
              <w:r w:rsidRPr="009C3B49">
                <w:rPr>
                  <w:rFonts w:ascii="Arial" w:hAnsi="Arial" w:cs="Arial"/>
                  <w:sz w:val="20"/>
                  <w:szCs w:val="20"/>
                  <w:lang w:eastAsia="en-US"/>
                </w:rPr>
                <w:t>TBD</w:t>
              </w:r>
            </w:ins>
          </w:p>
        </w:tc>
      </w:tr>
      <w:tr w:rsidR="009C3B49" w:rsidRPr="009C3B49" w14:paraId="00AFA9F7" w14:textId="77777777" w:rsidTr="009C3B49">
        <w:trPr>
          <w:trHeight w:val="315"/>
          <w:ins w:id="397" w:author="Dimitri Podborski" w:date="2022-01-21T17:54: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20F5689D" w14:textId="77777777" w:rsidR="009C3B49" w:rsidRPr="009C3B49" w:rsidRDefault="009C3B49" w:rsidP="009C3B49">
            <w:pPr>
              <w:spacing w:after="0" w:line="240" w:lineRule="auto"/>
              <w:rPr>
                <w:ins w:id="398" w:author="Dimitri Podborski" w:date="2022-01-21T17:54:00Z"/>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01BB128D" w14:textId="77777777" w:rsidR="009C3B49" w:rsidRPr="009C3B49" w:rsidRDefault="009C3B49" w:rsidP="009C3B49">
            <w:pPr>
              <w:spacing w:after="0" w:line="240" w:lineRule="auto"/>
              <w:rPr>
                <w:ins w:id="399" w:author="Dimitri Podborski" w:date="2022-01-21T17:54:00Z"/>
                <w:rFonts w:ascii="Arial" w:hAnsi="Arial" w:cs="Arial"/>
                <w:sz w:val="20"/>
                <w:szCs w:val="20"/>
                <w:lang w:eastAsia="en-US"/>
              </w:rPr>
            </w:pPr>
            <w:proofErr w:type="spellStart"/>
            <w:ins w:id="400" w:author="Dimitri Podborski" w:date="2022-01-21T17:54:00Z">
              <w:r w:rsidRPr="009C3B49">
                <w:rPr>
                  <w:rFonts w:ascii="Arial" w:hAnsi="Arial" w:cs="Arial"/>
                  <w:sz w:val="20"/>
                  <w:szCs w:val="20"/>
                  <w:lang w:eastAsia="en-US"/>
                </w:rPr>
                <w:t>GPCCSpatialRegionInfoBox</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00C35197" w14:textId="77777777" w:rsidR="009C3B49" w:rsidRPr="009C3B49" w:rsidRDefault="009C3B49" w:rsidP="009C3B49">
            <w:pPr>
              <w:spacing w:after="0" w:line="240" w:lineRule="auto"/>
              <w:rPr>
                <w:ins w:id="401" w:author="Dimitri Podborski" w:date="2022-01-21T17:54:00Z"/>
                <w:rFonts w:ascii="Consolas" w:hAnsi="Consolas" w:cs="Consolas"/>
                <w:sz w:val="20"/>
                <w:szCs w:val="20"/>
                <w:lang w:eastAsia="en-US"/>
              </w:rPr>
            </w:pPr>
            <w:proofErr w:type="spellStart"/>
            <w:ins w:id="402" w:author="Dimitri Podborski" w:date="2022-01-21T17:54:00Z">
              <w:r w:rsidRPr="009C3B49">
                <w:rPr>
                  <w:rFonts w:ascii="Consolas" w:hAnsi="Consolas" w:cs="Consolas"/>
                  <w:sz w:val="20"/>
                  <w:szCs w:val="20"/>
                  <w:lang w:eastAsia="en-US"/>
                </w:rPr>
                <w:t>gpsr</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601DC155" w14:textId="77777777" w:rsidR="009C3B49" w:rsidRPr="009C3B49" w:rsidRDefault="009C3B49" w:rsidP="009C3B49">
            <w:pPr>
              <w:spacing w:after="0" w:line="240" w:lineRule="auto"/>
              <w:jc w:val="right"/>
              <w:rPr>
                <w:ins w:id="403" w:author="Dimitri Podborski" w:date="2022-01-21T17:54:00Z"/>
                <w:rFonts w:ascii="Arial" w:hAnsi="Arial" w:cs="Arial"/>
                <w:sz w:val="20"/>
                <w:szCs w:val="20"/>
                <w:lang w:eastAsia="en-US"/>
              </w:rPr>
            </w:pPr>
            <w:ins w:id="404" w:author="Dimitri Podborski" w:date="2022-01-21T17:54:00Z">
              <w:r w:rsidRPr="009C3B49">
                <w:rPr>
                  <w:rFonts w:ascii="Arial" w:hAnsi="Arial" w:cs="Arial"/>
                  <w:sz w:val="20"/>
                  <w:szCs w:val="20"/>
                  <w:lang w:eastAsia="en-US"/>
                </w:rPr>
                <w:t>0</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08EC28C" w14:textId="77777777" w:rsidR="009C3B49" w:rsidRPr="009C3B49" w:rsidRDefault="009C3B49" w:rsidP="009C3B49">
            <w:pPr>
              <w:spacing w:after="0" w:line="240" w:lineRule="auto"/>
              <w:rPr>
                <w:ins w:id="405" w:author="Dimitri Podborski" w:date="2022-01-21T17:54:00Z"/>
                <w:rFonts w:ascii="Arial" w:hAnsi="Arial" w:cs="Arial"/>
                <w:sz w:val="20"/>
                <w:szCs w:val="20"/>
                <w:lang w:eastAsia="en-US"/>
              </w:rPr>
            </w:pPr>
            <w:ins w:id="406" w:author="Dimitri Podborski" w:date="2022-01-21T17:54:00Z">
              <w:r w:rsidRPr="009C3B49">
                <w:rPr>
                  <w:rFonts w:ascii="Arial" w:hAnsi="Arial" w:cs="Arial"/>
                  <w:sz w:val="20"/>
                  <w:szCs w:val="20"/>
                  <w:lang w:eastAsia="en-US"/>
                </w:rPr>
                <w:t>FALSE</w:t>
              </w:r>
            </w:ins>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2FCA5871" w14:textId="77777777" w:rsidR="009C3B49" w:rsidRPr="009C3B49" w:rsidRDefault="009C3B49" w:rsidP="009C3B49">
            <w:pPr>
              <w:spacing w:after="0" w:line="240" w:lineRule="auto"/>
              <w:jc w:val="center"/>
              <w:rPr>
                <w:ins w:id="407" w:author="Dimitri Podborski" w:date="2022-01-21T17:54:00Z"/>
                <w:rFonts w:ascii="Arial" w:hAnsi="Arial" w:cs="Arial"/>
                <w:sz w:val="20"/>
                <w:szCs w:val="20"/>
                <w:lang w:eastAsia="en-US"/>
              </w:rPr>
            </w:pPr>
            <w:ins w:id="408" w:author="Dimitri Podborski" w:date="2022-01-21T17:54:00Z">
              <w:r w:rsidRPr="009C3B49">
                <w:rPr>
                  <w:rFonts w:ascii="Arial" w:hAnsi="Arial" w:cs="Arial"/>
                  <w:sz w:val="20"/>
                  <w:szCs w:val="20"/>
                  <w:lang w:eastAsia="en-US"/>
                </w:rPr>
                <w:t>TBD</w:t>
              </w:r>
            </w:ins>
          </w:p>
        </w:tc>
      </w:tr>
      <w:tr w:rsidR="009C3B49" w:rsidRPr="009C3B49" w14:paraId="65870FD5" w14:textId="77777777" w:rsidTr="009C3B49">
        <w:trPr>
          <w:trHeight w:val="315"/>
          <w:ins w:id="409" w:author="Dimitri Podborski" w:date="2022-01-21T17:54: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6E182412" w14:textId="77777777" w:rsidR="009C3B49" w:rsidRPr="009C3B49" w:rsidRDefault="009C3B49" w:rsidP="009C3B49">
            <w:pPr>
              <w:spacing w:after="0" w:line="240" w:lineRule="auto"/>
              <w:rPr>
                <w:ins w:id="410" w:author="Dimitri Podborski" w:date="2022-01-21T17:54:00Z"/>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2F2CC159" w14:textId="77777777" w:rsidR="009C3B49" w:rsidRPr="009C3B49" w:rsidRDefault="009C3B49" w:rsidP="009C3B49">
            <w:pPr>
              <w:spacing w:after="0" w:line="240" w:lineRule="auto"/>
              <w:rPr>
                <w:ins w:id="411" w:author="Dimitri Podborski" w:date="2022-01-21T17:54:00Z"/>
                <w:rFonts w:ascii="Arial" w:hAnsi="Arial" w:cs="Arial"/>
                <w:sz w:val="20"/>
                <w:szCs w:val="20"/>
                <w:lang w:eastAsia="en-US"/>
              </w:rPr>
            </w:pPr>
            <w:proofErr w:type="spellStart"/>
            <w:ins w:id="412" w:author="Dimitri Podborski" w:date="2022-01-21T17:54:00Z">
              <w:r w:rsidRPr="009C3B49">
                <w:rPr>
                  <w:rFonts w:ascii="Arial" w:hAnsi="Arial" w:cs="Arial"/>
                  <w:sz w:val="20"/>
                  <w:szCs w:val="20"/>
                  <w:lang w:eastAsia="en-US"/>
                </w:rPr>
                <w:t>DynamicGPCCSpatialRegionSampleEntry</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63024D9E" w14:textId="77777777" w:rsidR="009C3B49" w:rsidRPr="009C3B49" w:rsidRDefault="009C3B49" w:rsidP="009C3B49">
            <w:pPr>
              <w:spacing w:after="0" w:line="240" w:lineRule="auto"/>
              <w:rPr>
                <w:ins w:id="413" w:author="Dimitri Podborski" w:date="2022-01-21T17:54:00Z"/>
                <w:rFonts w:ascii="Consolas" w:hAnsi="Consolas" w:cs="Consolas"/>
                <w:sz w:val="20"/>
                <w:szCs w:val="20"/>
                <w:lang w:eastAsia="en-US"/>
              </w:rPr>
            </w:pPr>
            <w:proofErr w:type="spellStart"/>
            <w:ins w:id="414" w:author="Dimitri Podborski" w:date="2022-01-21T17:54:00Z">
              <w:r w:rsidRPr="009C3B49">
                <w:rPr>
                  <w:rFonts w:ascii="Consolas" w:hAnsi="Consolas" w:cs="Consolas"/>
                  <w:sz w:val="20"/>
                  <w:szCs w:val="20"/>
                  <w:lang w:eastAsia="en-US"/>
                </w:rPr>
                <w:t>gpdr</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6A68A1E1" w14:textId="77777777" w:rsidR="009C3B49" w:rsidRPr="009C3B49" w:rsidRDefault="009C3B49" w:rsidP="009C3B49">
            <w:pPr>
              <w:spacing w:after="0" w:line="240" w:lineRule="auto"/>
              <w:jc w:val="right"/>
              <w:rPr>
                <w:ins w:id="415" w:author="Dimitri Podborski" w:date="2022-01-21T17:54:00Z"/>
                <w:rFonts w:ascii="Arial" w:hAnsi="Arial" w:cs="Arial"/>
                <w:sz w:val="20"/>
                <w:szCs w:val="20"/>
                <w:lang w:eastAsia="en-US"/>
              </w:rPr>
            </w:pPr>
            <w:ins w:id="416" w:author="Dimitri Podborski" w:date="2022-01-21T17:54:00Z">
              <w:r w:rsidRPr="009C3B49">
                <w:rPr>
                  <w:rFonts w:ascii="Arial" w:hAnsi="Arial" w:cs="Arial"/>
                  <w:sz w:val="20"/>
                  <w:szCs w:val="20"/>
                  <w:lang w:eastAsia="en-US"/>
                </w:rPr>
                <w:t>0</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B171BC4" w14:textId="77777777" w:rsidR="009C3B49" w:rsidRPr="009C3B49" w:rsidRDefault="009C3B49" w:rsidP="009C3B49">
            <w:pPr>
              <w:spacing w:after="0" w:line="240" w:lineRule="auto"/>
              <w:rPr>
                <w:ins w:id="417" w:author="Dimitri Podborski" w:date="2022-01-21T17:54:00Z"/>
                <w:rFonts w:ascii="Arial" w:hAnsi="Arial" w:cs="Arial"/>
                <w:sz w:val="20"/>
                <w:szCs w:val="20"/>
                <w:lang w:eastAsia="en-US"/>
              </w:rPr>
            </w:pPr>
            <w:ins w:id="418" w:author="Dimitri Podborski" w:date="2022-01-21T17:54:00Z">
              <w:r w:rsidRPr="009C3B49">
                <w:rPr>
                  <w:rFonts w:ascii="Arial" w:hAnsi="Arial" w:cs="Arial"/>
                  <w:sz w:val="20"/>
                  <w:szCs w:val="20"/>
                  <w:lang w:eastAsia="en-US"/>
                </w:rPr>
                <w:t>FALSE</w:t>
              </w:r>
            </w:ins>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5090FEAD" w14:textId="77777777" w:rsidR="009C3B49" w:rsidRPr="009C3B49" w:rsidRDefault="009C3B49" w:rsidP="009C3B49">
            <w:pPr>
              <w:spacing w:after="0" w:line="240" w:lineRule="auto"/>
              <w:jc w:val="center"/>
              <w:rPr>
                <w:ins w:id="419" w:author="Dimitri Podborski" w:date="2022-01-21T17:54:00Z"/>
                <w:rFonts w:ascii="Arial" w:hAnsi="Arial" w:cs="Arial"/>
                <w:sz w:val="20"/>
                <w:szCs w:val="20"/>
                <w:lang w:eastAsia="en-US"/>
              </w:rPr>
            </w:pPr>
            <w:ins w:id="420" w:author="Dimitri Podborski" w:date="2022-01-21T17:54:00Z">
              <w:r w:rsidRPr="009C3B49">
                <w:rPr>
                  <w:rFonts w:ascii="Arial" w:hAnsi="Arial" w:cs="Arial"/>
                  <w:sz w:val="20"/>
                  <w:szCs w:val="20"/>
                  <w:lang w:eastAsia="en-US"/>
                </w:rPr>
                <w:t>TBD</w:t>
              </w:r>
            </w:ins>
          </w:p>
        </w:tc>
      </w:tr>
      <w:tr w:rsidR="009C3B49" w:rsidRPr="009C3B49" w14:paraId="3380E69D" w14:textId="77777777" w:rsidTr="009C3B49">
        <w:trPr>
          <w:trHeight w:val="315"/>
          <w:ins w:id="421" w:author="Dimitri Podborski" w:date="2022-01-21T17:54: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0977482E" w14:textId="77777777" w:rsidR="009C3B49" w:rsidRPr="009C3B49" w:rsidRDefault="009C3B49" w:rsidP="009C3B49">
            <w:pPr>
              <w:spacing w:after="0" w:line="240" w:lineRule="auto"/>
              <w:rPr>
                <w:ins w:id="422" w:author="Dimitri Podborski" w:date="2022-01-21T17:54:00Z"/>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018D278" w14:textId="77777777" w:rsidR="009C3B49" w:rsidRPr="009C3B49" w:rsidRDefault="009C3B49" w:rsidP="009C3B49">
            <w:pPr>
              <w:spacing w:after="0" w:line="240" w:lineRule="auto"/>
              <w:rPr>
                <w:ins w:id="423" w:author="Dimitri Podborski" w:date="2022-01-21T17:54:00Z"/>
                <w:rFonts w:ascii="Arial" w:hAnsi="Arial" w:cs="Arial"/>
                <w:sz w:val="20"/>
                <w:szCs w:val="20"/>
                <w:lang w:eastAsia="en-US"/>
              </w:rPr>
            </w:pPr>
            <w:ins w:id="424" w:author="Dimitri Podborski" w:date="2022-01-21T17:54:00Z">
              <w:r w:rsidRPr="009C3B49">
                <w:rPr>
                  <w:rFonts w:ascii="Arial" w:hAnsi="Arial" w:cs="Arial"/>
                  <w:sz w:val="20"/>
                  <w:szCs w:val="20"/>
                  <w:lang w:eastAsia="en-US"/>
                </w:rPr>
                <w:t>Static partial access multiplexer</w:t>
              </w:r>
            </w:ins>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134F238F" w14:textId="77777777" w:rsidR="009C3B49" w:rsidRPr="009C3B49" w:rsidRDefault="009C3B49" w:rsidP="009C3B49">
            <w:pPr>
              <w:spacing w:after="0" w:line="240" w:lineRule="auto"/>
              <w:rPr>
                <w:ins w:id="425" w:author="Dimitri Podborski" w:date="2022-01-21T17:54:00Z"/>
                <w:rFonts w:ascii="Consolas" w:hAnsi="Consolas" w:cs="Consolas"/>
                <w:sz w:val="20"/>
                <w:szCs w:val="20"/>
                <w:lang w:eastAsia="en-US"/>
              </w:rPr>
            </w:pPr>
            <w:ins w:id="426" w:author="Dimitri Podborski" w:date="2022-01-21T17:54:00Z">
              <w:r w:rsidRPr="009C3B49">
                <w:rPr>
                  <w:rFonts w:ascii="Consolas" w:hAnsi="Consolas" w:cs="Consolas"/>
                  <w:sz w:val="20"/>
                  <w:szCs w:val="20"/>
                  <w:lang w:eastAsia="en-US"/>
                </w:rPr>
                <w:t>N/A</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5E13CFE2" w14:textId="77777777" w:rsidR="009C3B49" w:rsidRPr="009C3B49" w:rsidRDefault="009C3B49" w:rsidP="009C3B49">
            <w:pPr>
              <w:spacing w:after="0" w:line="240" w:lineRule="auto"/>
              <w:rPr>
                <w:ins w:id="427" w:author="Dimitri Podborski" w:date="2022-01-21T17:54:00Z"/>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91AEE03" w14:textId="77777777" w:rsidR="009C3B49" w:rsidRPr="009C3B49" w:rsidRDefault="009C3B49" w:rsidP="009C3B49">
            <w:pPr>
              <w:spacing w:after="0" w:line="240" w:lineRule="auto"/>
              <w:rPr>
                <w:ins w:id="428" w:author="Dimitri Podborski" w:date="2022-01-21T17:54:00Z"/>
                <w:rFonts w:ascii="Arial" w:hAnsi="Arial" w:cs="Arial"/>
                <w:sz w:val="20"/>
                <w:szCs w:val="20"/>
                <w:lang w:eastAsia="en-US"/>
              </w:rPr>
            </w:pPr>
            <w:ins w:id="429" w:author="Dimitri Podborski" w:date="2022-01-21T17:54:00Z">
              <w:r w:rsidRPr="009C3B49">
                <w:rPr>
                  <w:rFonts w:ascii="Arial" w:hAnsi="Arial" w:cs="Arial"/>
                  <w:sz w:val="20"/>
                  <w:szCs w:val="20"/>
                  <w:lang w:eastAsia="en-US"/>
                </w:rPr>
                <w:t>FALSE</w:t>
              </w:r>
            </w:ins>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5929CBEB" w14:textId="77777777" w:rsidR="009C3B49" w:rsidRPr="009C3B49" w:rsidRDefault="009C3B49" w:rsidP="009C3B49">
            <w:pPr>
              <w:spacing w:after="0" w:line="240" w:lineRule="auto"/>
              <w:jc w:val="center"/>
              <w:rPr>
                <w:ins w:id="430" w:author="Dimitri Podborski" w:date="2022-01-21T17:54:00Z"/>
                <w:rFonts w:ascii="Arial" w:hAnsi="Arial" w:cs="Arial"/>
                <w:sz w:val="20"/>
                <w:szCs w:val="20"/>
                <w:lang w:eastAsia="en-US"/>
              </w:rPr>
            </w:pPr>
            <w:ins w:id="431" w:author="Dimitri Podborski" w:date="2022-01-21T17:54:00Z">
              <w:r w:rsidRPr="009C3B49">
                <w:rPr>
                  <w:rFonts w:ascii="Arial" w:hAnsi="Arial" w:cs="Arial"/>
                  <w:sz w:val="20"/>
                  <w:szCs w:val="20"/>
                  <w:lang w:eastAsia="en-US"/>
                </w:rPr>
                <w:t>TBD</w:t>
              </w:r>
            </w:ins>
          </w:p>
        </w:tc>
      </w:tr>
      <w:tr w:rsidR="009C3B49" w:rsidRPr="009C3B49" w14:paraId="1CA09793" w14:textId="77777777" w:rsidTr="009C3B49">
        <w:trPr>
          <w:trHeight w:val="315"/>
          <w:ins w:id="432" w:author="Dimitri Podborski" w:date="2022-01-21T17:54: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731BF29E" w14:textId="77777777" w:rsidR="009C3B49" w:rsidRPr="009C3B49" w:rsidRDefault="009C3B49" w:rsidP="009C3B49">
            <w:pPr>
              <w:spacing w:after="0" w:line="240" w:lineRule="auto"/>
              <w:rPr>
                <w:ins w:id="433" w:author="Dimitri Podborski" w:date="2022-01-21T17:54:00Z"/>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12379295" w14:textId="77777777" w:rsidR="009C3B49" w:rsidRPr="009C3B49" w:rsidRDefault="009C3B49" w:rsidP="009C3B49">
            <w:pPr>
              <w:spacing w:after="0" w:line="240" w:lineRule="auto"/>
              <w:rPr>
                <w:ins w:id="434" w:author="Dimitri Podborski" w:date="2022-01-21T17:54:00Z"/>
                <w:rFonts w:ascii="Arial" w:hAnsi="Arial" w:cs="Arial"/>
                <w:sz w:val="20"/>
                <w:szCs w:val="20"/>
                <w:lang w:eastAsia="en-US"/>
              </w:rPr>
            </w:pPr>
            <w:ins w:id="435" w:author="Dimitri Podborski" w:date="2022-01-21T17:54:00Z">
              <w:r w:rsidRPr="009C3B49">
                <w:rPr>
                  <w:rFonts w:ascii="Arial" w:hAnsi="Arial" w:cs="Arial"/>
                  <w:sz w:val="20"/>
                  <w:szCs w:val="20"/>
                  <w:lang w:eastAsia="en-US"/>
                </w:rPr>
                <w:t>Static partial access demultiplexer</w:t>
              </w:r>
            </w:ins>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78FF2947" w14:textId="77777777" w:rsidR="009C3B49" w:rsidRPr="009C3B49" w:rsidRDefault="009C3B49" w:rsidP="009C3B49">
            <w:pPr>
              <w:spacing w:after="0" w:line="240" w:lineRule="auto"/>
              <w:rPr>
                <w:ins w:id="436" w:author="Dimitri Podborski" w:date="2022-01-21T17:54:00Z"/>
                <w:rFonts w:ascii="Consolas" w:hAnsi="Consolas" w:cs="Consolas"/>
                <w:sz w:val="20"/>
                <w:szCs w:val="20"/>
                <w:lang w:eastAsia="en-US"/>
              </w:rPr>
            </w:pPr>
            <w:ins w:id="437" w:author="Dimitri Podborski" w:date="2022-01-21T17:54:00Z">
              <w:r w:rsidRPr="009C3B49">
                <w:rPr>
                  <w:rFonts w:ascii="Consolas" w:hAnsi="Consolas" w:cs="Consolas"/>
                  <w:sz w:val="20"/>
                  <w:szCs w:val="20"/>
                  <w:lang w:eastAsia="en-US"/>
                </w:rPr>
                <w:t>N/A</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6FDF901C" w14:textId="77777777" w:rsidR="009C3B49" w:rsidRPr="009C3B49" w:rsidRDefault="009C3B49" w:rsidP="009C3B49">
            <w:pPr>
              <w:spacing w:after="0" w:line="240" w:lineRule="auto"/>
              <w:rPr>
                <w:ins w:id="438" w:author="Dimitri Podborski" w:date="2022-01-21T17:54:00Z"/>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EA8842C" w14:textId="77777777" w:rsidR="009C3B49" w:rsidRPr="009C3B49" w:rsidRDefault="009C3B49" w:rsidP="009C3B49">
            <w:pPr>
              <w:spacing w:after="0" w:line="240" w:lineRule="auto"/>
              <w:rPr>
                <w:ins w:id="439" w:author="Dimitri Podborski" w:date="2022-01-21T17:54:00Z"/>
                <w:rFonts w:ascii="Arial" w:hAnsi="Arial" w:cs="Arial"/>
                <w:sz w:val="20"/>
                <w:szCs w:val="20"/>
                <w:lang w:eastAsia="en-US"/>
              </w:rPr>
            </w:pPr>
            <w:ins w:id="440" w:author="Dimitri Podborski" w:date="2022-01-21T17:54:00Z">
              <w:r w:rsidRPr="009C3B49">
                <w:rPr>
                  <w:rFonts w:ascii="Arial" w:hAnsi="Arial" w:cs="Arial"/>
                  <w:sz w:val="20"/>
                  <w:szCs w:val="20"/>
                  <w:lang w:eastAsia="en-US"/>
                </w:rPr>
                <w:t>FALSE</w:t>
              </w:r>
            </w:ins>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51E36B84" w14:textId="77777777" w:rsidR="009C3B49" w:rsidRPr="009C3B49" w:rsidRDefault="009C3B49" w:rsidP="009C3B49">
            <w:pPr>
              <w:spacing w:after="0" w:line="240" w:lineRule="auto"/>
              <w:jc w:val="center"/>
              <w:rPr>
                <w:ins w:id="441" w:author="Dimitri Podborski" w:date="2022-01-21T17:54:00Z"/>
                <w:rFonts w:ascii="Arial" w:hAnsi="Arial" w:cs="Arial"/>
                <w:sz w:val="20"/>
                <w:szCs w:val="20"/>
                <w:lang w:eastAsia="en-US"/>
              </w:rPr>
            </w:pPr>
            <w:ins w:id="442" w:author="Dimitri Podborski" w:date="2022-01-21T17:54:00Z">
              <w:r w:rsidRPr="009C3B49">
                <w:rPr>
                  <w:rFonts w:ascii="Arial" w:hAnsi="Arial" w:cs="Arial"/>
                  <w:sz w:val="20"/>
                  <w:szCs w:val="20"/>
                  <w:lang w:eastAsia="en-US"/>
                </w:rPr>
                <w:t>TBD</w:t>
              </w:r>
            </w:ins>
          </w:p>
        </w:tc>
      </w:tr>
      <w:tr w:rsidR="009C3B49" w:rsidRPr="009C3B49" w14:paraId="45FC7B6C" w14:textId="77777777" w:rsidTr="009C3B49">
        <w:trPr>
          <w:trHeight w:val="315"/>
          <w:ins w:id="443" w:author="Dimitri Podborski" w:date="2022-01-21T17:54: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57E3961A" w14:textId="77777777" w:rsidR="009C3B49" w:rsidRPr="009C3B49" w:rsidRDefault="009C3B49" w:rsidP="009C3B49">
            <w:pPr>
              <w:spacing w:after="0" w:line="240" w:lineRule="auto"/>
              <w:rPr>
                <w:ins w:id="444" w:author="Dimitri Podborski" w:date="2022-01-21T17:54:00Z"/>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51024A05" w14:textId="77777777" w:rsidR="009C3B49" w:rsidRPr="009C3B49" w:rsidRDefault="009C3B49" w:rsidP="009C3B49">
            <w:pPr>
              <w:spacing w:after="0" w:line="240" w:lineRule="auto"/>
              <w:rPr>
                <w:ins w:id="445" w:author="Dimitri Podborski" w:date="2022-01-21T17:54:00Z"/>
                <w:rFonts w:ascii="Arial" w:hAnsi="Arial" w:cs="Arial"/>
                <w:sz w:val="20"/>
                <w:szCs w:val="20"/>
                <w:lang w:eastAsia="en-US"/>
              </w:rPr>
            </w:pPr>
            <w:ins w:id="446" w:author="Dimitri Podborski" w:date="2022-01-21T17:54:00Z">
              <w:r w:rsidRPr="009C3B49">
                <w:rPr>
                  <w:rFonts w:ascii="Arial" w:hAnsi="Arial" w:cs="Arial"/>
                  <w:sz w:val="20"/>
                  <w:szCs w:val="20"/>
                  <w:lang w:eastAsia="en-US"/>
                </w:rPr>
                <w:t>Dynamic partial access multiplexer</w:t>
              </w:r>
            </w:ins>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5FDE9534" w14:textId="77777777" w:rsidR="009C3B49" w:rsidRPr="009C3B49" w:rsidRDefault="009C3B49" w:rsidP="009C3B49">
            <w:pPr>
              <w:spacing w:after="0" w:line="240" w:lineRule="auto"/>
              <w:rPr>
                <w:ins w:id="447" w:author="Dimitri Podborski" w:date="2022-01-21T17:54:00Z"/>
                <w:rFonts w:ascii="Consolas" w:hAnsi="Consolas" w:cs="Consolas"/>
                <w:sz w:val="20"/>
                <w:szCs w:val="20"/>
                <w:lang w:eastAsia="en-US"/>
              </w:rPr>
            </w:pPr>
            <w:ins w:id="448" w:author="Dimitri Podborski" w:date="2022-01-21T17:54:00Z">
              <w:r w:rsidRPr="009C3B49">
                <w:rPr>
                  <w:rFonts w:ascii="Consolas" w:hAnsi="Consolas" w:cs="Consolas"/>
                  <w:sz w:val="20"/>
                  <w:szCs w:val="20"/>
                  <w:lang w:eastAsia="en-US"/>
                </w:rPr>
                <w:t>N/A</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790EE19A" w14:textId="77777777" w:rsidR="009C3B49" w:rsidRPr="009C3B49" w:rsidRDefault="009C3B49" w:rsidP="009C3B49">
            <w:pPr>
              <w:spacing w:after="0" w:line="240" w:lineRule="auto"/>
              <w:rPr>
                <w:ins w:id="449" w:author="Dimitri Podborski" w:date="2022-01-21T17:54:00Z"/>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AF1B87F" w14:textId="77777777" w:rsidR="009C3B49" w:rsidRPr="009C3B49" w:rsidRDefault="009C3B49" w:rsidP="009C3B49">
            <w:pPr>
              <w:spacing w:after="0" w:line="240" w:lineRule="auto"/>
              <w:rPr>
                <w:ins w:id="450" w:author="Dimitri Podborski" w:date="2022-01-21T17:54:00Z"/>
                <w:rFonts w:ascii="Arial" w:hAnsi="Arial" w:cs="Arial"/>
                <w:sz w:val="20"/>
                <w:szCs w:val="20"/>
                <w:lang w:eastAsia="en-US"/>
              </w:rPr>
            </w:pPr>
            <w:ins w:id="451" w:author="Dimitri Podborski" w:date="2022-01-21T17:54:00Z">
              <w:r w:rsidRPr="009C3B49">
                <w:rPr>
                  <w:rFonts w:ascii="Arial" w:hAnsi="Arial" w:cs="Arial"/>
                  <w:sz w:val="20"/>
                  <w:szCs w:val="20"/>
                  <w:lang w:eastAsia="en-US"/>
                </w:rPr>
                <w:t>FALSE</w:t>
              </w:r>
            </w:ins>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363FBB2D" w14:textId="77777777" w:rsidR="009C3B49" w:rsidRPr="009C3B49" w:rsidRDefault="009C3B49" w:rsidP="009C3B49">
            <w:pPr>
              <w:spacing w:after="0" w:line="240" w:lineRule="auto"/>
              <w:jc w:val="center"/>
              <w:rPr>
                <w:ins w:id="452" w:author="Dimitri Podborski" w:date="2022-01-21T17:54:00Z"/>
                <w:rFonts w:ascii="Arial" w:hAnsi="Arial" w:cs="Arial"/>
                <w:sz w:val="20"/>
                <w:szCs w:val="20"/>
                <w:lang w:eastAsia="en-US"/>
              </w:rPr>
            </w:pPr>
            <w:ins w:id="453" w:author="Dimitri Podborski" w:date="2022-01-21T17:54:00Z">
              <w:r w:rsidRPr="009C3B49">
                <w:rPr>
                  <w:rFonts w:ascii="Arial" w:hAnsi="Arial" w:cs="Arial"/>
                  <w:sz w:val="20"/>
                  <w:szCs w:val="20"/>
                  <w:lang w:eastAsia="en-US"/>
                </w:rPr>
                <w:t>TBD</w:t>
              </w:r>
            </w:ins>
          </w:p>
        </w:tc>
      </w:tr>
      <w:tr w:rsidR="009C3B49" w:rsidRPr="009C3B49" w14:paraId="394635AB" w14:textId="77777777" w:rsidTr="009C3B49">
        <w:trPr>
          <w:trHeight w:val="315"/>
          <w:ins w:id="454" w:author="Dimitri Podborski" w:date="2022-01-21T17:54: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0217C26B" w14:textId="77777777" w:rsidR="009C3B49" w:rsidRPr="009C3B49" w:rsidRDefault="009C3B49" w:rsidP="009C3B49">
            <w:pPr>
              <w:spacing w:after="0" w:line="240" w:lineRule="auto"/>
              <w:rPr>
                <w:ins w:id="455" w:author="Dimitri Podborski" w:date="2022-01-21T17:54:00Z"/>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648A30BA" w14:textId="77777777" w:rsidR="009C3B49" w:rsidRPr="009C3B49" w:rsidRDefault="009C3B49" w:rsidP="009C3B49">
            <w:pPr>
              <w:spacing w:after="0" w:line="240" w:lineRule="auto"/>
              <w:rPr>
                <w:ins w:id="456" w:author="Dimitri Podborski" w:date="2022-01-21T17:54:00Z"/>
                <w:rFonts w:ascii="Arial" w:hAnsi="Arial" w:cs="Arial"/>
                <w:sz w:val="20"/>
                <w:szCs w:val="20"/>
                <w:lang w:eastAsia="en-US"/>
              </w:rPr>
            </w:pPr>
            <w:ins w:id="457" w:author="Dimitri Podborski" w:date="2022-01-21T17:54:00Z">
              <w:r w:rsidRPr="009C3B49">
                <w:rPr>
                  <w:rFonts w:ascii="Arial" w:hAnsi="Arial" w:cs="Arial"/>
                  <w:sz w:val="20"/>
                  <w:szCs w:val="20"/>
                  <w:lang w:eastAsia="en-US"/>
                </w:rPr>
                <w:t>Dynamic partial access demultiplexer</w:t>
              </w:r>
            </w:ins>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247C2FB5" w14:textId="77777777" w:rsidR="009C3B49" w:rsidRPr="009C3B49" w:rsidRDefault="009C3B49" w:rsidP="009C3B49">
            <w:pPr>
              <w:spacing w:after="0" w:line="240" w:lineRule="auto"/>
              <w:rPr>
                <w:ins w:id="458" w:author="Dimitri Podborski" w:date="2022-01-21T17:54:00Z"/>
                <w:rFonts w:ascii="Consolas" w:hAnsi="Consolas" w:cs="Consolas"/>
                <w:sz w:val="20"/>
                <w:szCs w:val="20"/>
                <w:lang w:eastAsia="en-US"/>
              </w:rPr>
            </w:pPr>
            <w:ins w:id="459" w:author="Dimitri Podborski" w:date="2022-01-21T17:54:00Z">
              <w:r w:rsidRPr="009C3B49">
                <w:rPr>
                  <w:rFonts w:ascii="Consolas" w:hAnsi="Consolas" w:cs="Consolas"/>
                  <w:sz w:val="20"/>
                  <w:szCs w:val="20"/>
                  <w:lang w:eastAsia="en-US"/>
                </w:rPr>
                <w:t>N/A</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B3EFEF5" w14:textId="77777777" w:rsidR="009C3B49" w:rsidRPr="009C3B49" w:rsidRDefault="009C3B49" w:rsidP="009C3B49">
            <w:pPr>
              <w:spacing w:after="0" w:line="240" w:lineRule="auto"/>
              <w:rPr>
                <w:ins w:id="460" w:author="Dimitri Podborski" w:date="2022-01-21T17:54:00Z"/>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AC7CC6D" w14:textId="77777777" w:rsidR="009C3B49" w:rsidRPr="009C3B49" w:rsidRDefault="009C3B49" w:rsidP="009C3B49">
            <w:pPr>
              <w:spacing w:after="0" w:line="240" w:lineRule="auto"/>
              <w:rPr>
                <w:ins w:id="461" w:author="Dimitri Podborski" w:date="2022-01-21T17:54:00Z"/>
                <w:rFonts w:ascii="Arial" w:hAnsi="Arial" w:cs="Arial"/>
                <w:sz w:val="20"/>
                <w:szCs w:val="20"/>
                <w:lang w:eastAsia="en-US"/>
              </w:rPr>
            </w:pPr>
            <w:ins w:id="462" w:author="Dimitri Podborski" w:date="2022-01-21T17:54:00Z">
              <w:r w:rsidRPr="009C3B49">
                <w:rPr>
                  <w:rFonts w:ascii="Arial" w:hAnsi="Arial" w:cs="Arial"/>
                  <w:sz w:val="20"/>
                  <w:szCs w:val="20"/>
                  <w:lang w:eastAsia="en-US"/>
                </w:rPr>
                <w:t>FALSE</w:t>
              </w:r>
            </w:ins>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6DFA601D" w14:textId="77777777" w:rsidR="009C3B49" w:rsidRPr="009C3B49" w:rsidRDefault="009C3B49" w:rsidP="009C3B49">
            <w:pPr>
              <w:spacing w:after="0" w:line="240" w:lineRule="auto"/>
              <w:jc w:val="center"/>
              <w:rPr>
                <w:ins w:id="463" w:author="Dimitri Podborski" w:date="2022-01-21T17:54:00Z"/>
                <w:rFonts w:ascii="Arial" w:hAnsi="Arial" w:cs="Arial"/>
                <w:sz w:val="20"/>
                <w:szCs w:val="20"/>
                <w:lang w:eastAsia="en-US"/>
              </w:rPr>
            </w:pPr>
            <w:ins w:id="464" w:author="Dimitri Podborski" w:date="2022-01-21T17:54:00Z">
              <w:r w:rsidRPr="009C3B49">
                <w:rPr>
                  <w:rFonts w:ascii="Arial" w:hAnsi="Arial" w:cs="Arial"/>
                  <w:sz w:val="20"/>
                  <w:szCs w:val="20"/>
                  <w:lang w:eastAsia="en-US"/>
                </w:rPr>
                <w:t>TBD</w:t>
              </w:r>
            </w:ins>
          </w:p>
        </w:tc>
      </w:tr>
      <w:tr w:rsidR="009C3B49" w:rsidRPr="009C3B49" w14:paraId="0ACCF2E2" w14:textId="77777777" w:rsidTr="009C3B49">
        <w:trPr>
          <w:trHeight w:val="315"/>
          <w:ins w:id="465" w:author="Dimitri Podborski" w:date="2022-01-21T17:54:00Z"/>
        </w:trPr>
        <w:tc>
          <w:tcPr>
            <w:tcW w:w="0" w:type="auto"/>
            <w:vMerge w:val="restart"/>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5585A1C9" w14:textId="77777777" w:rsidR="009C3B49" w:rsidRPr="009C3B49" w:rsidRDefault="009C3B49" w:rsidP="009C3B49">
            <w:pPr>
              <w:spacing w:after="0" w:line="240" w:lineRule="auto"/>
              <w:jc w:val="center"/>
              <w:rPr>
                <w:ins w:id="466" w:author="Dimitri Podborski" w:date="2022-01-21T17:54:00Z"/>
                <w:rFonts w:ascii="Arial" w:hAnsi="Arial" w:cs="Arial"/>
                <w:sz w:val="20"/>
                <w:szCs w:val="20"/>
                <w:lang w:eastAsia="en-US"/>
              </w:rPr>
            </w:pPr>
            <w:ins w:id="467" w:author="Dimitri Podborski" w:date="2022-01-21T17:54:00Z">
              <w:r w:rsidRPr="009C3B49">
                <w:rPr>
                  <w:rFonts w:ascii="Arial" w:hAnsi="Arial" w:cs="Arial"/>
                  <w:sz w:val="20"/>
                  <w:szCs w:val="20"/>
                  <w:lang w:eastAsia="en-US"/>
                </w:rPr>
                <w:t>Viewport metadata</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029C6C7F" w14:textId="77777777" w:rsidR="009C3B49" w:rsidRPr="009C3B49" w:rsidRDefault="009C3B49" w:rsidP="009C3B49">
            <w:pPr>
              <w:spacing w:after="0" w:line="240" w:lineRule="auto"/>
              <w:rPr>
                <w:ins w:id="468" w:author="Dimitri Podborski" w:date="2022-01-21T17:54:00Z"/>
                <w:rFonts w:ascii="Arial" w:hAnsi="Arial" w:cs="Arial"/>
                <w:sz w:val="20"/>
                <w:szCs w:val="20"/>
                <w:lang w:eastAsia="en-US"/>
              </w:rPr>
            </w:pPr>
            <w:proofErr w:type="spellStart"/>
            <w:ins w:id="469" w:author="Dimitri Podborski" w:date="2022-01-21T17:54:00Z">
              <w:r w:rsidRPr="009C3B49">
                <w:rPr>
                  <w:rFonts w:ascii="Arial" w:hAnsi="Arial" w:cs="Arial"/>
                  <w:sz w:val="20"/>
                  <w:szCs w:val="20"/>
                  <w:lang w:eastAsia="en-US"/>
                </w:rPr>
                <w:t>ExtCameraInfoStruct</w:t>
              </w:r>
              <w:proofErr w:type="spellEnd"/>
            </w:ins>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45FAFAC2" w14:textId="77777777" w:rsidR="009C3B49" w:rsidRPr="009C3B49" w:rsidRDefault="009C3B49" w:rsidP="009C3B49">
            <w:pPr>
              <w:spacing w:after="0" w:line="240" w:lineRule="auto"/>
              <w:rPr>
                <w:ins w:id="470" w:author="Dimitri Podborski" w:date="2022-01-21T17:54:00Z"/>
                <w:rFonts w:ascii="Consolas" w:hAnsi="Consolas" w:cs="Consolas"/>
                <w:sz w:val="20"/>
                <w:szCs w:val="20"/>
                <w:lang w:eastAsia="en-US"/>
              </w:rPr>
            </w:pPr>
            <w:ins w:id="471" w:author="Dimitri Podborski" w:date="2022-01-21T17:54:00Z">
              <w:r w:rsidRPr="009C3B49">
                <w:rPr>
                  <w:rFonts w:ascii="Consolas" w:hAnsi="Consolas" w:cs="Consolas"/>
                  <w:sz w:val="20"/>
                  <w:szCs w:val="20"/>
                  <w:lang w:eastAsia="en-US"/>
                </w:rPr>
                <w:t>N/A</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872CE47" w14:textId="77777777" w:rsidR="009C3B49" w:rsidRPr="009C3B49" w:rsidRDefault="009C3B49" w:rsidP="009C3B49">
            <w:pPr>
              <w:spacing w:after="0" w:line="240" w:lineRule="auto"/>
              <w:jc w:val="right"/>
              <w:rPr>
                <w:ins w:id="472" w:author="Dimitri Podborski" w:date="2022-01-21T17:54:00Z"/>
                <w:rFonts w:ascii="Arial" w:hAnsi="Arial" w:cs="Arial"/>
                <w:sz w:val="20"/>
                <w:szCs w:val="20"/>
                <w:lang w:eastAsia="en-US"/>
              </w:rPr>
            </w:pPr>
            <w:ins w:id="473" w:author="Dimitri Podborski" w:date="2022-01-21T17:54:00Z">
              <w:r w:rsidRPr="009C3B49">
                <w:rPr>
                  <w:rFonts w:ascii="Arial" w:hAnsi="Arial" w:cs="Arial"/>
                  <w:sz w:val="20"/>
                  <w:szCs w:val="20"/>
                  <w:lang w:eastAsia="en-US"/>
                </w:rPr>
                <w:t>0</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760568D" w14:textId="77777777" w:rsidR="009C3B49" w:rsidRPr="009C3B49" w:rsidRDefault="009C3B49" w:rsidP="009C3B49">
            <w:pPr>
              <w:spacing w:after="0" w:line="240" w:lineRule="auto"/>
              <w:rPr>
                <w:ins w:id="474" w:author="Dimitri Podborski" w:date="2022-01-21T17:54:00Z"/>
                <w:rFonts w:ascii="Arial" w:hAnsi="Arial" w:cs="Arial"/>
                <w:sz w:val="20"/>
                <w:szCs w:val="20"/>
                <w:lang w:eastAsia="en-US"/>
              </w:rPr>
            </w:pPr>
            <w:ins w:id="475" w:author="Dimitri Podborski" w:date="2022-01-21T17:54:00Z">
              <w:r w:rsidRPr="009C3B49">
                <w:rPr>
                  <w:rFonts w:ascii="Arial" w:hAnsi="Arial" w:cs="Arial"/>
                  <w:sz w:val="20"/>
                  <w:szCs w:val="20"/>
                  <w:lang w:eastAsia="en-US"/>
                </w:rPr>
                <w:t>FALSE</w:t>
              </w:r>
            </w:ins>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45E55A7B" w14:textId="77777777" w:rsidR="009C3B49" w:rsidRPr="009C3B49" w:rsidRDefault="009C3B49" w:rsidP="009C3B49">
            <w:pPr>
              <w:spacing w:after="0" w:line="240" w:lineRule="auto"/>
              <w:jc w:val="center"/>
              <w:rPr>
                <w:ins w:id="476" w:author="Dimitri Podborski" w:date="2022-01-21T17:54:00Z"/>
                <w:rFonts w:ascii="Arial" w:hAnsi="Arial" w:cs="Arial"/>
                <w:sz w:val="20"/>
                <w:szCs w:val="20"/>
                <w:lang w:eastAsia="en-US"/>
              </w:rPr>
            </w:pPr>
            <w:ins w:id="477" w:author="Dimitri Podborski" w:date="2022-01-21T17:54:00Z">
              <w:r w:rsidRPr="009C3B49">
                <w:rPr>
                  <w:rFonts w:ascii="Arial" w:hAnsi="Arial" w:cs="Arial"/>
                  <w:sz w:val="20"/>
                  <w:szCs w:val="20"/>
                  <w:lang w:eastAsia="en-US"/>
                </w:rPr>
                <w:t>TBD</w:t>
              </w:r>
            </w:ins>
          </w:p>
        </w:tc>
      </w:tr>
      <w:tr w:rsidR="009C3B49" w:rsidRPr="009C3B49" w14:paraId="5572059C" w14:textId="77777777" w:rsidTr="009C3B49">
        <w:trPr>
          <w:trHeight w:val="315"/>
          <w:ins w:id="478" w:author="Dimitri Podborski" w:date="2022-01-21T17:54: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738E858A" w14:textId="77777777" w:rsidR="009C3B49" w:rsidRPr="009C3B49" w:rsidRDefault="009C3B49" w:rsidP="009C3B49">
            <w:pPr>
              <w:spacing w:after="0" w:line="240" w:lineRule="auto"/>
              <w:rPr>
                <w:ins w:id="479" w:author="Dimitri Podborski" w:date="2022-01-21T17:54:00Z"/>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3DA5FD3D" w14:textId="77777777" w:rsidR="009C3B49" w:rsidRPr="009C3B49" w:rsidRDefault="009C3B49" w:rsidP="009C3B49">
            <w:pPr>
              <w:spacing w:after="0" w:line="240" w:lineRule="auto"/>
              <w:rPr>
                <w:ins w:id="480" w:author="Dimitri Podborski" w:date="2022-01-21T17:54:00Z"/>
                <w:rFonts w:ascii="Arial" w:hAnsi="Arial" w:cs="Arial"/>
                <w:sz w:val="20"/>
                <w:szCs w:val="20"/>
                <w:lang w:eastAsia="en-US"/>
              </w:rPr>
            </w:pPr>
            <w:proofErr w:type="spellStart"/>
            <w:ins w:id="481" w:author="Dimitri Podborski" w:date="2022-01-21T17:54:00Z">
              <w:r w:rsidRPr="009C3B49">
                <w:rPr>
                  <w:rFonts w:ascii="Arial" w:hAnsi="Arial" w:cs="Arial"/>
                  <w:sz w:val="20"/>
                  <w:szCs w:val="20"/>
                  <w:lang w:eastAsia="en-US"/>
                </w:rPr>
                <w:t>IntCameraInfoStruct</w:t>
              </w:r>
              <w:proofErr w:type="spellEnd"/>
            </w:ins>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23F0DB9D" w14:textId="77777777" w:rsidR="009C3B49" w:rsidRPr="009C3B49" w:rsidRDefault="009C3B49" w:rsidP="009C3B49">
            <w:pPr>
              <w:spacing w:after="0" w:line="240" w:lineRule="auto"/>
              <w:rPr>
                <w:ins w:id="482" w:author="Dimitri Podborski" w:date="2022-01-21T17:54:00Z"/>
                <w:rFonts w:ascii="Consolas" w:hAnsi="Consolas" w:cs="Consolas"/>
                <w:sz w:val="20"/>
                <w:szCs w:val="20"/>
                <w:lang w:eastAsia="en-US"/>
              </w:rPr>
            </w:pPr>
            <w:ins w:id="483" w:author="Dimitri Podborski" w:date="2022-01-21T17:54:00Z">
              <w:r w:rsidRPr="009C3B49">
                <w:rPr>
                  <w:rFonts w:ascii="Consolas" w:hAnsi="Consolas" w:cs="Consolas"/>
                  <w:sz w:val="20"/>
                  <w:szCs w:val="20"/>
                  <w:lang w:eastAsia="en-US"/>
                </w:rPr>
                <w:t>N/A</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6A25D054" w14:textId="77777777" w:rsidR="009C3B49" w:rsidRPr="009C3B49" w:rsidRDefault="009C3B49" w:rsidP="009C3B49">
            <w:pPr>
              <w:spacing w:after="0" w:line="240" w:lineRule="auto"/>
              <w:jc w:val="right"/>
              <w:rPr>
                <w:ins w:id="484" w:author="Dimitri Podborski" w:date="2022-01-21T17:54:00Z"/>
                <w:rFonts w:ascii="Arial" w:hAnsi="Arial" w:cs="Arial"/>
                <w:sz w:val="20"/>
                <w:szCs w:val="20"/>
                <w:lang w:eastAsia="en-US"/>
              </w:rPr>
            </w:pPr>
            <w:ins w:id="485" w:author="Dimitri Podborski" w:date="2022-01-21T17:54:00Z">
              <w:r w:rsidRPr="009C3B49">
                <w:rPr>
                  <w:rFonts w:ascii="Arial" w:hAnsi="Arial" w:cs="Arial"/>
                  <w:sz w:val="20"/>
                  <w:szCs w:val="20"/>
                  <w:lang w:eastAsia="en-US"/>
                </w:rPr>
                <w:t>0</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7B60C7E" w14:textId="77777777" w:rsidR="009C3B49" w:rsidRPr="009C3B49" w:rsidRDefault="009C3B49" w:rsidP="009C3B49">
            <w:pPr>
              <w:spacing w:after="0" w:line="240" w:lineRule="auto"/>
              <w:rPr>
                <w:ins w:id="486" w:author="Dimitri Podborski" w:date="2022-01-21T17:54:00Z"/>
                <w:rFonts w:ascii="Arial" w:hAnsi="Arial" w:cs="Arial"/>
                <w:sz w:val="20"/>
                <w:szCs w:val="20"/>
                <w:lang w:eastAsia="en-US"/>
              </w:rPr>
            </w:pPr>
            <w:ins w:id="487" w:author="Dimitri Podborski" w:date="2022-01-21T17:54:00Z">
              <w:r w:rsidRPr="009C3B49">
                <w:rPr>
                  <w:rFonts w:ascii="Arial" w:hAnsi="Arial" w:cs="Arial"/>
                  <w:sz w:val="20"/>
                  <w:szCs w:val="20"/>
                  <w:lang w:eastAsia="en-US"/>
                </w:rPr>
                <w:t>FALSE</w:t>
              </w:r>
            </w:ins>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2E0A1FC8" w14:textId="77777777" w:rsidR="009C3B49" w:rsidRPr="009C3B49" w:rsidRDefault="009C3B49" w:rsidP="009C3B49">
            <w:pPr>
              <w:spacing w:after="0" w:line="240" w:lineRule="auto"/>
              <w:jc w:val="center"/>
              <w:rPr>
                <w:ins w:id="488" w:author="Dimitri Podborski" w:date="2022-01-21T17:54:00Z"/>
                <w:rFonts w:ascii="Arial" w:hAnsi="Arial" w:cs="Arial"/>
                <w:sz w:val="20"/>
                <w:szCs w:val="20"/>
                <w:lang w:eastAsia="en-US"/>
              </w:rPr>
            </w:pPr>
            <w:ins w:id="489" w:author="Dimitri Podborski" w:date="2022-01-21T17:54:00Z">
              <w:r w:rsidRPr="009C3B49">
                <w:rPr>
                  <w:rFonts w:ascii="Arial" w:hAnsi="Arial" w:cs="Arial"/>
                  <w:sz w:val="20"/>
                  <w:szCs w:val="20"/>
                  <w:lang w:eastAsia="en-US"/>
                </w:rPr>
                <w:t>TBD</w:t>
              </w:r>
            </w:ins>
          </w:p>
        </w:tc>
      </w:tr>
      <w:tr w:rsidR="009C3B49" w:rsidRPr="009C3B49" w14:paraId="7E72EE1F" w14:textId="77777777" w:rsidTr="009C3B49">
        <w:trPr>
          <w:trHeight w:val="315"/>
          <w:ins w:id="490" w:author="Dimitri Podborski" w:date="2022-01-21T17:54: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124E163B" w14:textId="77777777" w:rsidR="009C3B49" w:rsidRPr="009C3B49" w:rsidRDefault="009C3B49" w:rsidP="009C3B49">
            <w:pPr>
              <w:spacing w:after="0" w:line="240" w:lineRule="auto"/>
              <w:rPr>
                <w:ins w:id="491" w:author="Dimitri Podborski" w:date="2022-01-21T17:54:00Z"/>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58B77FC4" w14:textId="77777777" w:rsidR="009C3B49" w:rsidRPr="009C3B49" w:rsidRDefault="009C3B49" w:rsidP="009C3B49">
            <w:pPr>
              <w:spacing w:after="0" w:line="240" w:lineRule="auto"/>
              <w:rPr>
                <w:ins w:id="492" w:author="Dimitri Podborski" w:date="2022-01-21T17:54:00Z"/>
                <w:rFonts w:ascii="Arial" w:hAnsi="Arial" w:cs="Arial"/>
                <w:sz w:val="20"/>
                <w:szCs w:val="20"/>
                <w:lang w:eastAsia="en-US"/>
              </w:rPr>
            </w:pPr>
            <w:proofErr w:type="spellStart"/>
            <w:ins w:id="493" w:author="Dimitri Podborski" w:date="2022-01-21T17:54:00Z">
              <w:r w:rsidRPr="009C3B49">
                <w:rPr>
                  <w:rFonts w:ascii="Arial" w:hAnsi="Arial" w:cs="Arial"/>
                  <w:sz w:val="20"/>
                  <w:szCs w:val="20"/>
                  <w:lang w:eastAsia="en-US"/>
                </w:rPr>
                <w:t>ViewportInfoStruct</w:t>
              </w:r>
              <w:proofErr w:type="spellEnd"/>
            </w:ins>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12AD7419" w14:textId="77777777" w:rsidR="009C3B49" w:rsidRPr="009C3B49" w:rsidRDefault="009C3B49" w:rsidP="009C3B49">
            <w:pPr>
              <w:spacing w:after="0" w:line="240" w:lineRule="auto"/>
              <w:rPr>
                <w:ins w:id="494" w:author="Dimitri Podborski" w:date="2022-01-21T17:54:00Z"/>
                <w:rFonts w:ascii="Consolas" w:hAnsi="Consolas" w:cs="Consolas"/>
                <w:sz w:val="20"/>
                <w:szCs w:val="20"/>
                <w:lang w:eastAsia="en-US"/>
              </w:rPr>
            </w:pPr>
            <w:ins w:id="495" w:author="Dimitri Podborski" w:date="2022-01-21T17:54:00Z">
              <w:r w:rsidRPr="009C3B49">
                <w:rPr>
                  <w:rFonts w:ascii="Consolas" w:hAnsi="Consolas" w:cs="Consolas"/>
                  <w:sz w:val="20"/>
                  <w:szCs w:val="20"/>
                  <w:lang w:eastAsia="en-US"/>
                </w:rPr>
                <w:t>N/A</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234B9A28" w14:textId="77777777" w:rsidR="009C3B49" w:rsidRPr="009C3B49" w:rsidRDefault="009C3B49" w:rsidP="009C3B49">
            <w:pPr>
              <w:spacing w:after="0" w:line="240" w:lineRule="auto"/>
              <w:jc w:val="right"/>
              <w:rPr>
                <w:ins w:id="496" w:author="Dimitri Podborski" w:date="2022-01-21T17:54:00Z"/>
                <w:rFonts w:ascii="Arial" w:hAnsi="Arial" w:cs="Arial"/>
                <w:sz w:val="20"/>
                <w:szCs w:val="20"/>
                <w:lang w:eastAsia="en-US"/>
              </w:rPr>
            </w:pPr>
            <w:ins w:id="497" w:author="Dimitri Podborski" w:date="2022-01-21T17:54:00Z">
              <w:r w:rsidRPr="009C3B49">
                <w:rPr>
                  <w:rFonts w:ascii="Arial" w:hAnsi="Arial" w:cs="Arial"/>
                  <w:sz w:val="20"/>
                  <w:szCs w:val="20"/>
                  <w:lang w:eastAsia="en-US"/>
                </w:rPr>
                <w:t>0</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665B76A" w14:textId="77777777" w:rsidR="009C3B49" w:rsidRPr="009C3B49" w:rsidRDefault="009C3B49" w:rsidP="009C3B49">
            <w:pPr>
              <w:spacing w:after="0" w:line="240" w:lineRule="auto"/>
              <w:rPr>
                <w:ins w:id="498" w:author="Dimitri Podborski" w:date="2022-01-21T17:54:00Z"/>
                <w:rFonts w:ascii="Arial" w:hAnsi="Arial" w:cs="Arial"/>
                <w:sz w:val="20"/>
                <w:szCs w:val="20"/>
                <w:lang w:eastAsia="en-US"/>
              </w:rPr>
            </w:pPr>
            <w:ins w:id="499" w:author="Dimitri Podborski" w:date="2022-01-21T17:54:00Z">
              <w:r w:rsidRPr="009C3B49">
                <w:rPr>
                  <w:rFonts w:ascii="Arial" w:hAnsi="Arial" w:cs="Arial"/>
                  <w:sz w:val="20"/>
                  <w:szCs w:val="20"/>
                  <w:lang w:eastAsia="en-US"/>
                </w:rPr>
                <w:t>FALSE</w:t>
              </w:r>
            </w:ins>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273A30E8" w14:textId="77777777" w:rsidR="009C3B49" w:rsidRPr="009C3B49" w:rsidRDefault="009C3B49" w:rsidP="009C3B49">
            <w:pPr>
              <w:spacing w:after="0" w:line="240" w:lineRule="auto"/>
              <w:jc w:val="center"/>
              <w:rPr>
                <w:ins w:id="500" w:author="Dimitri Podborski" w:date="2022-01-21T17:54:00Z"/>
                <w:rFonts w:ascii="Arial" w:hAnsi="Arial" w:cs="Arial"/>
                <w:sz w:val="20"/>
                <w:szCs w:val="20"/>
                <w:lang w:eastAsia="en-US"/>
              </w:rPr>
            </w:pPr>
            <w:ins w:id="501" w:author="Dimitri Podborski" w:date="2022-01-21T17:54:00Z">
              <w:r w:rsidRPr="009C3B49">
                <w:rPr>
                  <w:rFonts w:ascii="Arial" w:hAnsi="Arial" w:cs="Arial"/>
                  <w:sz w:val="20"/>
                  <w:szCs w:val="20"/>
                  <w:lang w:eastAsia="en-US"/>
                </w:rPr>
                <w:t>TBD</w:t>
              </w:r>
            </w:ins>
          </w:p>
        </w:tc>
      </w:tr>
      <w:tr w:rsidR="009C3B49" w:rsidRPr="009C3B49" w14:paraId="567CBBB0" w14:textId="77777777" w:rsidTr="009C3B49">
        <w:trPr>
          <w:trHeight w:val="315"/>
          <w:ins w:id="502" w:author="Dimitri Podborski" w:date="2022-01-21T17:54: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1A262429" w14:textId="77777777" w:rsidR="009C3B49" w:rsidRPr="009C3B49" w:rsidRDefault="009C3B49" w:rsidP="009C3B49">
            <w:pPr>
              <w:spacing w:after="0" w:line="240" w:lineRule="auto"/>
              <w:rPr>
                <w:ins w:id="503" w:author="Dimitri Podborski" w:date="2022-01-21T17:54:00Z"/>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445E6FA" w14:textId="77777777" w:rsidR="009C3B49" w:rsidRPr="009C3B49" w:rsidRDefault="009C3B49" w:rsidP="009C3B49">
            <w:pPr>
              <w:spacing w:after="0" w:line="240" w:lineRule="auto"/>
              <w:rPr>
                <w:ins w:id="504" w:author="Dimitri Podborski" w:date="2022-01-21T17:54:00Z"/>
                <w:rFonts w:ascii="Arial" w:hAnsi="Arial" w:cs="Arial"/>
                <w:sz w:val="20"/>
                <w:szCs w:val="20"/>
                <w:lang w:eastAsia="en-US"/>
              </w:rPr>
            </w:pPr>
            <w:proofErr w:type="spellStart"/>
            <w:ins w:id="505" w:author="Dimitri Podborski" w:date="2022-01-21T17:54:00Z">
              <w:r w:rsidRPr="009C3B49">
                <w:rPr>
                  <w:rFonts w:ascii="Arial" w:hAnsi="Arial" w:cs="Arial"/>
                  <w:sz w:val="20"/>
                  <w:szCs w:val="20"/>
                  <w:lang w:eastAsia="en-US"/>
                </w:rPr>
                <w:t>GPCCViewportInfoConfigurationBox</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8BAD37F" w14:textId="77777777" w:rsidR="009C3B49" w:rsidRPr="009C3B49" w:rsidRDefault="009C3B49" w:rsidP="009C3B49">
            <w:pPr>
              <w:spacing w:after="0" w:line="240" w:lineRule="auto"/>
              <w:rPr>
                <w:ins w:id="506" w:author="Dimitri Podborski" w:date="2022-01-21T17:54:00Z"/>
                <w:rFonts w:ascii="Consolas" w:hAnsi="Consolas" w:cs="Consolas"/>
                <w:sz w:val="20"/>
                <w:szCs w:val="20"/>
                <w:lang w:eastAsia="en-US"/>
              </w:rPr>
            </w:pPr>
            <w:proofErr w:type="spellStart"/>
            <w:ins w:id="507" w:author="Dimitri Podborski" w:date="2022-01-21T17:54:00Z">
              <w:r w:rsidRPr="009C3B49">
                <w:rPr>
                  <w:rFonts w:ascii="Consolas" w:hAnsi="Consolas" w:cs="Consolas"/>
                  <w:sz w:val="20"/>
                  <w:szCs w:val="20"/>
                  <w:lang w:eastAsia="en-US"/>
                </w:rPr>
                <w:t>gvpC</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2507E56" w14:textId="77777777" w:rsidR="009C3B49" w:rsidRPr="009C3B49" w:rsidRDefault="009C3B49" w:rsidP="009C3B49">
            <w:pPr>
              <w:spacing w:after="0" w:line="240" w:lineRule="auto"/>
              <w:jc w:val="right"/>
              <w:rPr>
                <w:ins w:id="508" w:author="Dimitri Podborski" w:date="2022-01-21T17:54:00Z"/>
                <w:rFonts w:ascii="Arial" w:hAnsi="Arial" w:cs="Arial"/>
                <w:sz w:val="20"/>
                <w:szCs w:val="20"/>
                <w:lang w:eastAsia="en-US"/>
              </w:rPr>
            </w:pPr>
            <w:ins w:id="509" w:author="Dimitri Podborski" w:date="2022-01-21T17:54:00Z">
              <w:r w:rsidRPr="009C3B49">
                <w:rPr>
                  <w:rFonts w:ascii="Arial" w:hAnsi="Arial" w:cs="Arial"/>
                  <w:sz w:val="20"/>
                  <w:szCs w:val="20"/>
                  <w:lang w:eastAsia="en-US"/>
                </w:rPr>
                <w:t>0</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50B82DC" w14:textId="77777777" w:rsidR="009C3B49" w:rsidRPr="009C3B49" w:rsidRDefault="009C3B49" w:rsidP="009C3B49">
            <w:pPr>
              <w:spacing w:after="0" w:line="240" w:lineRule="auto"/>
              <w:rPr>
                <w:ins w:id="510" w:author="Dimitri Podborski" w:date="2022-01-21T17:54:00Z"/>
                <w:rFonts w:ascii="Arial" w:hAnsi="Arial" w:cs="Arial"/>
                <w:sz w:val="20"/>
                <w:szCs w:val="20"/>
                <w:lang w:eastAsia="en-US"/>
              </w:rPr>
            </w:pPr>
            <w:ins w:id="511" w:author="Dimitri Podborski" w:date="2022-01-21T17:54:00Z">
              <w:r w:rsidRPr="009C3B49">
                <w:rPr>
                  <w:rFonts w:ascii="Arial" w:hAnsi="Arial" w:cs="Arial"/>
                  <w:sz w:val="20"/>
                  <w:szCs w:val="20"/>
                  <w:lang w:eastAsia="en-US"/>
                </w:rPr>
                <w:t>FALSE</w:t>
              </w:r>
            </w:ins>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45A7EEB0" w14:textId="77777777" w:rsidR="009C3B49" w:rsidRPr="009C3B49" w:rsidRDefault="009C3B49" w:rsidP="009C3B49">
            <w:pPr>
              <w:spacing w:after="0" w:line="240" w:lineRule="auto"/>
              <w:jc w:val="center"/>
              <w:rPr>
                <w:ins w:id="512" w:author="Dimitri Podborski" w:date="2022-01-21T17:54:00Z"/>
                <w:rFonts w:ascii="Arial" w:hAnsi="Arial" w:cs="Arial"/>
                <w:sz w:val="20"/>
                <w:szCs w:val="20"/>
                <w:lang w:eastAsia="en-US"/>
              </w:rPr>
            </w:pPr>
            <w:ins w:id="513" w:author="Dimitri Podborski" w:date="2022-01-21T17:54:00Z">
              <w:r w:rsidRPr="009C3B49">
                <w:rPr>
                  <w:rFonts w:ascii="Arial" w:hAnsi="Arial" w:cs="Arial"/>
                  <w:sz w:val="20"/>
                  <w:szCs w:val="20"/>
                  <w:lang w:eastAsia="en-US"/>
                </w:rPr>
                <w:t>TBD</w:t>
              </w:r>
            </w:ins>
          </w:p>
        </w:tc>
      </w:tr>
      <w:tr w:rsidR="009C3B49" w:rsidRPr="009C3B49" w14:paraId="4DA56881" w14:textId="77777777" w:rsidTr="009C3B49">
        <w:trPr>
          <w:trHeight w:val="315"/>
          <w:ins w:id="514" w:author="Dimitri Podborski" w:date="2022-01-21T17:54: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0A394268" w14:textId="77777777" w:rsidR="009C3B49" w:rsidRPr="009C3B49" w:rsidRDefault="009C3B49" w:rsidP="009C3B49">
            <w:pPr>
              <w:spacing w:after="0" w:line="240" w:lineRule="auto"/>
              <w:rPr>
                <w:ins w:id="515" w:author="Dimitri Podborski" w:date="2022-01-21T17:54:00Z"/>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51B53FBC" w14:textId="77777777" w:rsidR="009C3B49" w:rsidRPr="009C3B49" w:rsidRDefault="009C3B49" w:rsidP="009C3B49">
            <w:pPr>
              <w:spacing w:after="0" w:line="240" w:lineRule="auto"/>
              <w:rPr>
                <w:ins w:id="516" w:author="Dimitri Podborski" w:date="2022-01-21T17:54:00Z"/>
                <w:rFonts w:ascii="Arial" w:hAnsi="Arial" w:cs="Arial"/>
                <w:sz w:val="20"/>
                <w:szCs w:val="20"/>
                <w:lang w:eastAsia="en-US"/>
              </w:rPr>
            </w:pPr>
            <w:proofErr w:type="spellStart"/>
            <w:ins w:id="517" w:author="Dimitri Podborski" w:date="2022-01-21T17:54:00Z">
              <w:r w:rsidRPr="009C3B49">
                <w:rPr>
                  <w:rFonts w:ascii="Arial" w:hAnsi="Arial" w:cs="Arial"/>
                  <w:sz w:val="20"/>
                  <w:szCs w:val="20"/>
                  <w:lang w:eastAsia="en-US"/>
                </w:rPr>
                <w:t>DynamicGPCCViewportSampleEntry</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315AF2BA" w14:textId="77777777" w:rsidR="009C3B49" w:rsidRPr="009C3B49" w:rsidRDefault="009C3B49" w:rsidP="009C3B49">
            <w:pPr>
              <w:spacing w:after="0" w:line="240" w:lineRule="auto"/>
              <w:rPr>
                <w:ins w:id="518" w:author="Dimitri Podborski" w:date="2022-01-21T17:54:00Z"/>
                <w:rFonts w:ascii="Consolas" w:hAnsi="Consolas" w:cs="Consolas"/>
                <w:sz w:val="20"/>
                <w:szCs w:val="20"/>
                <w:lang w:eastAsia="en-US"/>
              </w:rPr>
            </w:pPr>
            <w:proofErr w:type="spellStart"/>
            <w:ins w:id="519" w:author="Dimitri Podborski" w:date="2022-01-21T17:54:00Z">
              <w:r w:rsidRPr="009C3B49">
                <w:rPr>
                  <w:rFonts w:ascii="Consolas" w:hAnsi="Consolas" w:cs="Consolas"/>
                  <w:sz w:val="20"/>
                  <w:szCs w:val="20"/>
                  <w:lang w:eastAsia="en-US"/>
                </w:rPr>
                <w:t>gpdv</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091EA4D6" w14:textId="77777777" w:rsidR="009C3B49" w:rsidRPr="009C3B49" w:rsidRDefault="009C3B49" w:rsidP="009C3B49">
            <w:pPr>
              <w:spacing w:after="0" w:line="240" w:lineRule="auto"/>
              <w:jc w:val="right"/>
              <w:rPr>
                <w:ins w:id="520" w:author="Dimitri Podborski" w:date="2022-01-21T17:54:00Z"/>
                <w:rFonts w:ascii="Arial" w:hAnsi="Arial" w:cs="Arial"/>
                <w:sz w:val="20"/>
                <w:szCs w:val="20"/>
                <w:lang w:eastAsia="en-US"/>
              </w:rPr>
            </w:pPr>
            <w:ins w:id="521" w:author="Dimitri Podborski" w:date="2022-01-21T17:54:00Z">
              <w:r w:rsidRPr="009C3B49">
                <w:rPr>
                  <w:rFonts w:ascii="Arial" w:hAnsi="Arial" w:cs="Arial"/>
                  <w:sz w:val="20"/>
                  <w:szCs w:val="20"/>
                  <w:lang w:eastAsia="en-US"/>
                </w:rPr>
                <w:t>0</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7A6625B" w14:textId="77777777" w:rsidR="009C3B49" w:rsidRPr="009C3B49" w:rsidRDefault="009C3B49" w:rsidP="009C3B49">
            <w:pPr>
              <w:spacing w:after="0" w:line="240" w:lineRule="auto"/>
              <w:rPr>
                <w:ins w:id="522" w:author="Dimitri Podborski" w:date="2022-01-21T17:54:00Z"/>
                <w:rFonts w:ascii="Arial" w:hAnsi="Arial" w:cs="Arial"/>
                <w:sz w:val="20"/>
                <w:szCs w:val="20"/>
                <w:lang w:eastAsia="en-US"/>
              </w:rPr>
            </w:pPr>
            <w:ins w:id="523" w:author="Dimitri Podborski" w:date="2022-01-21T17:54:00Z">
              <w:r w:rsidRPr="009C3B49">
                <w:rPr>
                  <w:rFonts w:ascii="Arial" w:hAnsi="Arial" w:cs="Arial"/>
                  <w:sz w:val="20"/>
                  <w:szCs w:val="20"/>
                  <w:lang w:eastAsia="en-US"/>
                </w:rPr>
                <w:t>FALSE</w:t>
              </w:r>
            </w:ins>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45183B3D" w14:textId="77777777" w:rsidR="009C3B49" w:rsidRPr="009C3B49" w:rsidRDefault="009C3B49" w:rsidP="009C3B49">
            <w:pPr>
              <w:spacing w:after="0" w:line="240" w:lineRule="auto"/>
              <w:jc w:val="center"/>
              <w:rPr>
                <w:ins w:id="524" w:author="Dimitri Podborski" w:date="2022-01-21T17:54:00Z"/>
                <w:rFonts w:ascii="Arial" w:hAnsi="Arial" w:cs="Arial"/>
                <w:sz w:val="20"/>
                <w:szCs w:val="20"/>
                <w:lang w:eastAsia="en-US"/>
              </w:rPr>
            </w:pPr>
            <w:ins w:id="525" w:author="Dimitri Podborski" w:date="2022-01-21T17:54:00Z">
              <w:r w:rsidRPr="009C3B49">
                <w:rPr>
                  <w:rFonts w:ascii="Arial" w:hAnsi="Arial" w:cs="Arial"/>
                  <w:sz w:val="20"/>
                  <w:szCs w:val="20"/>
                  <w:lang w:eastAsia="en-US"/>
                </w:rPr>
                <w:t>TBD</w:t>
              </w:r>
            </w:ins>
          </w:p>
        </w:tc>
      </w:tr>
      <w:tr w:rsidR="009C3B49" w:rsidRPr="009C3B49" w14:paraId="2D789705" w14:textId="77777777" w:rsidTr="009C3B49">
        <w:trPr>
          <w:trHeight w:val="315"/>
          <w:ins w:id="526" w:author="Dimitri Podborski" w:date="2022-01-21T17:54: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5DA6F26E" w14:textId="77777777" w:rsidR="009C3B49" w:rsidRPr="009C3B49" w:rsidRDefault="009C3B49" w:rsidP="009C3B49">
            <w:pPr>
              <w:spacing w:after="0" w:line="240" w:lineRule="auto"/>
              <w:rPr>
                <w:ins w:id="527" w:author="Dimitri Podborski" w:date="2022-01-21T17:54:00Z"/>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68AF506F" w14:textId="77777777" w:rsidR="009C3B49" w:rsidRPr="009C3B49" w:rsidRDefault="009C3B49" w:rsidP="009C3B49">
            <w:pPr>
              <w:spacing w:after="0" w:line="240" w:lineRule="auto"/>
              <w:rPr>
                <w:ins w:id="528" w:author="Dimitri Podborski" w:date="2022-01-21T17:54:00Z"/>
                <w:rFonts w:ascii="Arial" w:hAnsi="Arial" w:cs="Arial"/>
                <w:sz w:val="20"/>
                <w:szCs w:val="20"/>
                <w:lang w:eastAsia="en-US"/>
              </w:rPr>
            </w:pPr>
            <w:ins w:id="529" w:author="Dimitri Podborski" w:date="2022-01-21T17:54:00Z">
              <w:r w:rsidRPr="009C3B49">
                <w:rPr>
                  <w:rFonts w:ascii="Arial" w:hAnsi="Arial" w:cs="Arial"/>
                  <w:sz w:val="20"/>
                  <w:szCs w:val="20"/>
                  <w:lang w:eastAsia="en-US"/>
                </w:rPr>
                <w:t>Static viewport multiplexer</w:t>
              </w:r>
            </w:ins>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28AD9070" w14:textId="77777777" w:rsidR="009C3B49" w:rsidRPr="009C3B49" w:rsidRDefault="009C3B49" w:rsidP="009C3B49">
            <w:pPr>
              <w:spacing w:after="0" w:line="240" w:lineRule="auto"/>
              <w:rPr>
                <w:ins w:id="530" w:author="Dimitri Podborski" w:date="2022-01-21T17:54:00Z"/>
                <w:rFonts w:ascii="Consolas" w:hAnsi="Consolas" w:cs="Consolas"/>
                <w:sz w:val="20"/>
                <w:szCs w:val="20"/>
                <w:lang w:eastAsia="en-US"/>
              </w:rPr>
            </w:pPr>
            <w:ins w:id="531" w:author="Dimitri Podborski" w:date="2022-01-21T17:54:00Z">
              <w:r w:rsidRPr="009C3B49">
                <w:rPr>
                  <w:rFonts w:ascii="Consolas" w:hAnsi="Consolas" w:cs="Consolas"/>
                  <w:sz w:val="20"/>
                  <w:szCs w:val="20"/>
                  <w:lang w:eastAsia="en-US"/>
                </w:rPr>
                <w:t>N/A</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258AD18F" w14:textId="77777777" w:rsidR="009C3B49" w:rsidRPr="009C3B49" w:rsidRDefault="009C3B49" w:rsidP="009C3B49">
            <w:pPr>
              <w:spacing w:after="0" w:line="240" w:lineRule="auto"/>
              <w:rPr>
                <w:ins w:id="532" w:author="Dimitri Podborski" w:date="2022-01-21T17:54:00Z"/>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9962F9E" w14:textId="77777777" w:rsidR="009C3B49" w:rsidRPr="009C3B49" w:rsidRDefault="009C3B49" w:rsidP="009C3B49">
            <w:pPr>
              <w:spacing w:after="0" w:line="240" w:lineRule="auto"/>
              <w:rPr>
                <w:ins w:id="533" w:author="Dimitri Podborski" w:date="2022-01-21T17:54:00Z"/>
                <w:rFonts w:ascii="Arial" w:hAnsi="Arial" w:cs="Arial"/>
                <w:sz w:val="20"/>
                <w:szCs w:val="20"/>
                <w:lang w:eastAsia="en-US"/>
              </w:rPr>
            </w:pPr>
            <w:ins w:id="534" w:author="Dimitri Podborski" w:date="2022-01-21T17:54:00Z">
              <w:r w:rsidRPr="009C3B49">
                <w:rPr>
                  <w:rFonts w:ascii="Arial" w:hAnsi="Arial" w:cs="Arial"/>
                  <w:sz w:val="20"/>
                  <w:szCs w:val="20"/>
                  <w:lang w:eastAsia="en-US"/>
                </w:rPr>
                <w:t>FALSE</w:t>
              </w:r>
            </w:ins>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71ADA3FA" w14:textId="77777777" w:rsidR="009C3B49" w:rsidRPr="009C3B49" w:rsidRDefault="009C3B49" w:rsidP="009C3B49">
            <w:pPr>
              <w:spacing w:after="0" w:line="240" w:lineRule="auto"/>
              <w:jc w:val="center"/>
              <w:rPr>
                <w:ins w:id="535" w:author="Dimitri Podborski" w:date="2022-01-21T17:54:00Z"/>
                <w:rFonts w:ascii="Arial" w:hAnsi="Arial" w:cs="Arial"/>
                <w:sz w:val="20"/>
                <w:szCs w:val="20"/>
                <w:lang w:eastAsia="en-US"/>
              </w:rPr>
            </w:pPr>
            <w:ins w:id="536" w:author="Dimitri Podborski" w:date="2022-01-21T17:54:00Z">
              <w:r w:rsidRPr="009C3B49">
                <w:rPr>
                  <w:rFonts w:ascii="Arial" w:hAnsi="Arial" w:cs="Arial"/>
                  <w:sz w:val="20"/>
                  <w:szCs w:val="20"/>
                  <w:lang w:eastAsia="en-US"/>
                </w:rPr>
                <w:t>TBD</w:t>
              </w:r>
            </w:ins>
          </w:p>
        </w:tc>
      </w:tr>
      <w:tr w:rsidR="009C3B49" w:rsidRPr="009C3B49" w14:paraId="47BDEE81" w14:textId="77777777" w:rsidTr="009C3B49">
        <w:trPr>
          <w:trHeight w:val="315"/>
          <w:ins w:id="537" w:author="Dimitri Podborski" w:date="2022-01-21T17:54: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0646758F" w14:textId="77777777" w:rsidR="009C3B49" w:rsidRPr="009C3B49" w:rsidRDefault="009C3B49" w:rsidP="009C3B49">
            <w:pPr>
              <w:spacing w:after="0" w:line="240" w:lineRule="auto"/>
              <w:rPr>
                <w:ins w:id="538" w:author="Dimitri Podborski" w:date="2022-01-21T17:54:00Z"/>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5818A126" w14:textId="77777777" w:rsidR="009C3B49" w:rsidRPr="009C3B49" w:rsidRDefault="009C3B49" w:rsidP="009C3B49">
            <w:pPr>
              <w:spacing w:after="0" w:line="240" w:lineRule="auto"/>
              <w:rPr>
                <w:ins w:id="539" w:author="Dimitri Podborski" w:date="2022-01-21T17:54:00Z"/>
                <w:rFonts w:ascii="Arial" w:hAnsi="Arial" w:cs="Arial"/>
                <w:sz w:val="20"/>
                <w:szCs w:val="20"/>
                <w:lang w:eastAsia="en-US"/>
              </w:rPr>
            </w:pPr>
            <w:ins w:id="540" w:author="Dimitri Podborski" w:date="2022-01-21T17:54:00Z">
              <w:r w:rsidRPr="009C3B49">
                <w:rPr>
                  <w:rFonts w:ascii="Arial" w:hAnsi="Arial" w:cs="Arial"/>
                  <w:sz w:val="20"/>
                  <w:szCs w:val="20"/>
                  <w:lang w:eastAsia="en-US"/>
                </w:rPr>
                <w:t>Static viewport demultiplexer</w:t>
              </w:r>
            </w:ins>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43EB2378" w14:textId="77777777" w:rsidR="009C3B49" w:rsidRPr="009C3B49" w:rsidRDefault="009C3B49" w:rsidP="009C3B49">
            <w:pPr>
              <w:spacing w:after="0" w:line="240" w:lineRule="auto"/>
              <w:rPr>
                <w:ins w:id="541" w:author="Dimitri Podborski" w:date="2022-01-21T17:54:00Z"/>
                <w:rFonts w:ascii="Consolas" w:hAnsi="Consolas" w:cs="Consolas"/>
                <w:sz w:val="20"/>
                <w:szCs w:val="20"/>
                <w:lang w:eastAsia="en-US"/>
              </w:rPr>
            </w:pPr>
            <w:ins w:id="542" w:author="Dimitri Podborski" w:date="2022-01-21T17:54:00Z">
              <w:r w:rsidRPr="009C3B49">
                <w:rPr>
                  <w:rFonts w:ascii="Consolas" w:hAnsi="Consolas" w:cs="Consolas"/>
                  <w:sz w:val="20"/>
                  <w:szCs w:val="20"/>
                  <w:lang w:eastAsia="en-US"/>
                </w:rPr>
                <w:t>N/A</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2EBC8551" w14:textId="77777777" w:rsidR="009C3B49" w:rsidRPr="009C3B49" w:rsidRDefault="009C3B49" w:rsidP="009C3B49">
            <w:pPr>
              <w:spacing w:after="0" w:line="240" w:lineRule="auto"/>
              <w:rPr>
                <w:ins w:id="543" w:author="Dimitri Podborski" w:date="2022-01-21T17:54:00Z"/>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1533C49" w14:textId="77777777" w:rsidR="009C3B49" w:rsidRPr="009C3B49" w:rsidRDefault="009C3B49" w:rsidP="009C3B49">
            <w:pPr>
              <w:spacing w:after="0" w:line="240" w:lineRule="auto"/>
              <w:rPr>
                <w:ins w:id="544" w:author="Dimitri Podborski" w:date="2022-01-21T17:54:00Z"/>
                <w:rFonts w:ascii="Arial" w:hAnsi="Arial" w:cs="Arial"/>
                <w:sz w:val="20"/>
                <w:szCs w:val="20"/>
                <w:lang w:eastAsia="en-US"/>
              </w:rPr>
            </w:pPr>
            <w:ins w:id="545" w:author="Dimitri Podborski" w:date="2022-01-21T17:54:00Z">
              <w:r w:rsidRPr="009C3B49">
                <w:rPr>
                  <w:rFonts w:ascii="Arial" w:hAnsi="Arial" w:cs="Arial"/>
                  <w:sz w:val="20"/>
                  <w:szCs w:val="20"/>
                  <w:lang w:eastAsia="en-US"/>
                </w:rPr>
                <w:t>FALSE</w:t>
              </w:r>
            </w:ins>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413C776A" w14:textId="77777777" w:rsidR="009C3B49" w:rsidRPr="009C3B49" w:rsidRDefault="009C3B49" w:rsidP="009C3B49">
            <w:pPr>
              <w:spacing w:after="0" w:line="240" w:lineRule="auto"/>
              <w:jc w:val="center"/>
              <w:rPr>
                <w:ins w:id="546" w:author="Dimitri Podborski" w:date="2022-01-21T17:54:00Z"/>
                <w:rFonts w:ascii="Arial" w:hAnsi="Arial" w:cs="Arial"/>
                <w:sz w:val="20"/>
                <w:szCs w:val="20"/>
                <w:lang w:eastAsia="en-US"/>
              </w:rPr>
            </w:pPr>
            <w:ins w:id="547" w:author="Dimitri Podborski" w:date="2022-01-21T17:54:00Z">
              <w:r w:rsidRPr="009C3B49">
                <w:rPr>
                  <w:rFonts w:ascii="Arial" w:hAnsi="Arial" w:cs="Arial"/>
                  <w:sz w:val="20"/>
                  <w:szCs w:val="20"/>
                  <w:lang w:eastAsia="en-US"/>
                </w:rPr>
                <w:t>TBD</w:t>
              </w:r>
            </w:ins>
          </w:p>
        </w:tc>
      </w:tr>
      <w:tr w:rsidR="009C3B49" w:rsidRPr="009C3B49" w14:paraId="302050C9" w14:textId="77777777" w:rsidTr="009C3B49">
        <w:trPr>
          <w:trHeight w:val="315"/>
          <w:ins w:id="548" w:author="Dimitri Podborski" w:date="2022-01-21T17:54: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5C73B243" w14:textId="77777777" w:rsidR="009C3B49" w:rsidRPr="009C3B49" w:rsidRDefault="009C3B49" w:rsidP="009C3B49">
            <w:pPr>
              <w:spacing w:after="0" w:line="240" w:lineRule="auto"/>
              <w:rPr>
                <w:ins w:id="549" w:author="Dimitri Podborski" w:date="2022-01-21T17:54:00Z"/>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5D8AA7A7" w14:textId="77777777" w:rsidR="009C3B49" w:rsidRPr="009C3B49" w:rsidRDefault="009C3B49" w:rsidP="009C3B49">
            <w:pPr>
              <w:spacing w:after="0" w:line="240" w:lineRule="auto"/>
              <w:rPr>
                <w:ins w:id="550" w:author="Dimitri Podborski" w:date="2022-01-21T17:54:00Z"/>
                <w:rFonts w:ascii="Arial" w:hAnsi="Arial" w:cs="Arial"/>
                <w:sz w:val="20"/>
                <w:szCs w:val="20"/>
                <w:lang w:eastAsia="en-US"/>
              </w:rPr>
            </w:pPr>
            <w:ins w:id="551" w:author="Dimitri Podborski" w:date="2022-01-21T17:54:00Z">
              <w:r w:rsidRPr="009C3B49">
                <w:rPr>
                  <w:rFonts w:ascii="Arial" w:hAnsi="Arial" w:cs="Arial"/>
                  <w:sz w:val="20"/>
                  <w:szCs w:val="20"/>
                  <w:lang w:eastAsia="en-US"/>
                </w:rPr>
                <w:t>Dynamic viewport multiplexer</w:t>
              </w:r>
            </w:ins>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2B4EA06A" w14:textId="77777777" w:rsidR="009C3B49" w:rsidRPr="009C3B49" w:rsidRDefault="009C3B49" w:rsidP="009C3B49">
            <w:pPr>
              <w:spacing w:after="0" w:line="240" w:lineRule="auto"/>
              <w:rPr>
                <w:ins w:id="552" w:author="Dimitri Podborski" w:date="2022-01-21T17:54:00Z"/>
                <w:rFonts w:ascii="Consolas" w:hAnsi="Consolas" w:cs="Consolas"/>
                <w:sz w:val="20"/>
                <w:szCs w:val="20"/>
                <w:lang w:eastAsia="en-US"/>
              </w:rPr>
            </w:pPr>
            <w:ins w:id="553" w:author="Dimitri Podborski" w:date="2022-01-21T17:54:00Z">
              <w:r w:rsidRPr="009C3B49">
                <w:rPr>
                  <w:rFonts w:ascii="Consolas" w:hAnsi="Consolas" w:cs="Consolas"/>
                  <w:sz w:val="20"/>
                  <w:szCs w:val="20"/>
                  <w:lang w:eastAsia="en-US"/>
                </w:rPr>
                <w:t>N/A</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026CC7D2" w14:textId="77777777" w:rsidR="009C3B49" w:rsidRPr="009C3B49" w:rsidRDefault="009C3B49" w:rsidP="009C3B49">
            <w:pPr>
              <w:spacing w:after="0" w:line="240" w:lineRule="auto"/>
              <w:rPr>
                <w:ins w:id="554" w:author="Dimitri Podborski" w:date="2022-01-21T17:54:00Z"/>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23A7771" w14:textId="77777777" w:rsidR="009C3B49" w:rsidRPr="009C3B49" w:rsidRDefault="009C3B49" w:rsidP="009C3B49">
            <w:pPr>
              <w:spacing w:after="0" w:line="240" w:lineRule="auto"/>
              <w:rPr>
                <w:ins w:id="555" w:author="Dimitri Podborski" w:date="2022-01-21T17:54:00Z"/>
                <w:rFonts w:ascii="Arial" w:hAnsi="Arial" w:cs="Arial"/>
                <w:sz w:val="20"/>
                <w:szCs w:val="20"/>
                <w:lang w:eastAsia="en-US"/>
              </w:rPr>
            </w:pPr>
            <w:ins w:id="556" w:author="Dimitri Podborski" w:date="2022-01-21T17:54:00Z">
              <w:r w:rsidRPr="009C3B49">
                <w:rPr>
                  <w:rFonts w:ascii="Arial" w:hAnsi="Arial" w:cs="Arial"/>
                  <w:sz w:val="20"/>
                  <w:szCs w:val="20"/>
                  <w:lang w:eastAsia="en-US"/>
                </w:rPr>
                <w:t>FALSE</w:t>
              </w:r>
            </w:ins>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3804EDB7" w14:textId="77777777" w:rsidR="009C3B49" w:rsidRPr="009C3B49" w:rsidRDefault="009C3B49" w:rsidP="009C3B49">
            <w:pPr>
              <w:spacing w:after="0" w:line="240" w:lineRule="auto"/>
              <w:jc w:val="center"/>
              <w:rPr>
                <w:ins w:id="557" w:author="Dimitri Podborski" w:date="2022-01-21T17:54:00Z"/>
                <w:rFonts w:ascii="Arial" w:hAnsi="Arial" w:cs="Arial"/>
                <w:sz w:val="20"/>
                <w:szCs w:val="20"/>
                <w:lang w:eastAsia="en-US"/>
              </w:rPr>
            </w:pPr>
            <w:ins w:id="558" w:author="Dimitri Podborski" w:date="2022-01-21T17:54:00Z">
              <w:r w:rsidRPr="009C3B49">
                <w:rPr>
                  <w:rFonts w:ascii="Arial" w:hAnsi="Arial" w:cs="Arial"/>
                  <w:sz w:val="20"/>
                  <w:szCs w:val="20"/>
                  <w:lang w:eastAsia="en-US"/>
                </w:rPr>
                <w:t>TBD</w:t>
              </w:r>
            </w:ins>
          </w:p>
        </w:tc>
      </w:tr>
      <w:tr w:rsidR="009C3B49" w:rsidRPr="009C3B49" w14:paraId="2167ABF1" w14:textId="77777777" w:rsidTr="009C3B49">
        <w:trPr>
          <w:trHeight w:val="315"/>
          <w:ins w:id="559" w:author="Dimitri Podborski" w:date="2022-01-21T17:54: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62C7F78C" w14:textId="77777777" w:rsidR="009C3B49" w:rsidRPr="009C3B49" w:rsidRDefault="009C3B49" w:rsidP="009C3B49">
            <w:pPr>
              <w:spacing w:after="0" w:line="240" w:lineRule="auto"/>
              <w:rPr>
                <w:ins w:id="560" w:author="Dimitri Podborski" w:date="2022-01-21T17:54:00Z"/>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2C70AF78" w14:textId="77777777" w:rsidR="009C3B49" w:rsidRPr="009C3B49" w:rsidRDefault="009C3B49" w:rsidP="009C3B49">
            <w:pPr>
              <w:spacing w:after="0" w:line="240" w:lineRule="auto"/>
              <w:rPr>
                <w:ins w:id="561" w:author="Dimitri Podborski" w:date="2022-01-21T17:54:00Z"/>
                <w:rFonts w:ascii="Arial" w:hAnsi="Arial" w:cs="Arial"/>
                <w:sz w:val="20"/>
                <w:szCs w:val="20"/>
                <w:lang w:eastAsia="en-US"/>
              </w:rPr>
            </w:pPr>
            <w:ins w:id="562" w:author="Dimitri Podborski" w:date="2022-01-21T17:54:00Z">
              <w:r w:rsidRPr="009C3B49">
                <w:rPr>
                  <w:rFonts w:ascii="Arial" w:hAnsi="Arial" w:cs="Arial"/>
                  <w:sz w:val="20"/>
                  <w:szCs w:val="20"/>
                  <w:lang w:eastAsia="en-US"/>
                </w:rPr>
                <w:t>Dynamic viewport demultiplexer</w:t>
              </w:r>
            </w:ins>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7A0860DD" w14:textId="77777777" w:rsidR="009C3B49" w:rsidRPr="009C3B49" w:rsidRDefault="009C3B49" w:rsidP="009C3B49">
            <w:pPr>
              <w:spacing w:after="0" w:line="240" w:lineRule="auto"/>
              <w:rPr>
                <w:ins w:id="563" w:author="Dimitri Podborski" w:date="2022-01-21T17:54:00Z"/>
                <w:rFonts w:ascii="Consolas" w:hAnsi="Consolas" w:cs="Consolas"/>
                <w:sz w:val="20"/>
                <w:szCs w:val="20"/>
                <w:lang w:eastAsia="en-US"/>
              </w:rPr>
            </w:pPr>
            <w:ins w:id="564" w:author="Dimitri Podborski" w:date="2022-01-21T17:54:00Z">
              <w:r w:rsidRPr="009C3B49">
                <w:rPr>
                  <w:rFonts w:ascii="Consolas" w:hAnsi="Consolas" w:cs="Consolas"/>
                  <w:sz w:val="20"/>
                  <w:szCs w:val="20"/>
                  <w:lang w:eastAsia="en-US"/>
                </w:rPr>
                <w:t>N/A</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2E78E90F" w14:textId="77777777" w:rsidR="009C3B49" w:rsidRPr="009C3B49" w:rsidRDefault="009C3B49" w:rsidP="009C3B49">
            <w:pPr>
              <w:spacing w:after="0" w:line="240" w:lineRule="auto"/>
              <w:rPr>
                <w:ins w:id="565" w:author="Dimitri Podborski" w:date="2022-01-21T17:54:00Z"/>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F91B824" w14:textId="77777777" w:rsidR="009C3B49" w:rsidRPr="009C3B49" w:rsidRDefault="009C3B49" w:rsidP="009C3B49">
            <w:pPr>
              <w:spacing w:after="0" w:line="240" w:lineRule="auto"/>
              <w:rPr>
                <w:ins w:id="566" w:author="Dimitri Podborski" w:date="2022-01-21T17:54:00Z"/>
                <w:rFonts w:ascii="Arial" w:hAnsi="Arial" w:cs="Arial"/>
                <w:sz w:val="20"/>
                <w:szCs w:val="20"/>
                <w:lang w:eastAsia="en-US"/>
              </w:rPr>
            </w:pPr>
            <w:ins w:id="567" w:author="Dimitri Podborski" w:date="2022-01-21T17:54:00Z">
              <w:r w:rsidRPr="009C3B49">
                <w:rPr>
                  <w:rFonts w:ascii="Arial" w:hAnsi="Arial" w:cs="Arial"/>
                  <w:sz w:val="20"/>
                  <w:szCs w:val="20"/>
                  <w:lang w:eastAsia="en-US"/>
                </w:rPr>
                <w:t>FALSE</w:t>
              </w:r>
            </w:ins>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44523929" w14:textId="77777777" w:rsidR="009C3B49" w:rsidRPr="009C3B49" w:rsidRDefault="009C3B49" w:rsidP="009C3B49">
            <w:pPr>
              <w:spacing w:after="0" w:line="240" w:lineRule="auto"/>
              <w:jc w:val="center"/>
              <w:rPr>
                <w:ins w:id="568" w:author="Dimitri Podborski" w:date="2022-01-21T17:54:00Z"/>
                <w:rFonts w:ascii="Arial" w:hAnsi="Arial" w:cs="Arial"/>
                <w:sz w:val="20"/>
                <w:szCs w:val="20"/>
                <w:lang w:eastAsia="en-US"/>
              </w:rPr>
            </w:pPr>
            <w:ins w:id="569" w:author="Dimitri Podborski" w:date="2022-01-21T17:54:00Z">
              <w:r w:rsidRPr="009C3B49">
                <w:rPr>
                  <w:rFonts w:ascii="Arial" w:hAnsi="Arial" w:cs="Arial"/>
                  <w:sz w:val="20"/>
                  <w:szCs w:val="20"/>
                  <w:lang w:eastAsia="en-US"/>
                </w:rPr>
                <w:t>TBD</w:t>
              </w:r>
            </w:ins>
          </w:p>
        </w:tc>
      </w:tr>
    </w:tbl>
    <w:p w14:paraId="7397A6D6" w14:textId="77777777" w:rsidR="009C3B49" w:rsidRDefault="009C3B49" w:rsidP="008C6BC0"/>
    <w:p w14:paraId="31CC0C07" w14:textId="1BBDE5D8" w:rsidR="008C6BC0" w:rsidRDefault="008C6BC0" w:rsidP="008C6BC0">
      <w:pPr>
        <w:pStyle w:val="Head2"/>
      </w:pPr>
      <w:r w:rsidRPr="008C6BC0">
        <w:t xml:space="preserve">Usage of </w:t>
      </w:r>
      <w:proofErr w:type="spellStart"/>
      <w:r w:rsidR="00597A7F">
        <w:t>GPC</w:t>
      </w:r>
      <w:r w:rsidRPr="008C6BC0">
        <w:t>CCarriageApp</w:t>
      </w:r>
      <w:proofErr w:type="spellEnd"/>
    </w:p>
    <w:p w14:paraId="6C77BFDF" w14:textId="28E56C42" w:rsidR="008C6BC0" w:rsidRDefault="00D60930" w:rsidP="008C6BC0">
      <w:r w:rsidRPr="00D60930">
        <w:rPr>
          <w:highlight w:val="yellow"/>
        </w:rPr>
        <w:t xml:space="preserve">TBD Describe how the </w:t>
      </w:r>
      <w:proofErr w:type="spellStart"/>
      <w:r w:rsidR="00597A7F">
        <w:rPr>
          <w:highlight w:val="yellow"/>
        </w:rPr>
        <w:t>GPC</w:t>
      </w:r>
      <w:r w:rsidRPr="00D60930">
        <w:rPr>
          <w:highlight w:val="yellow"/>
        </w:rPr>
        <w:t>CCarriageApp</w:t>
      </w:r>
      <w:proofErr w:type="spellEnd"/>
      <w:r w:rsidRPr="00D60930">
        <w:rPr>
          <w:highlight w:val="yellow"/>
        </w:rPr>
        <w:t xml:space="preserve"> can be used </w:t>
      </w:r>
      <w:r w:rsidR="004F24D6">
        <w:rPr>
          <w:highlight w:val="yellow"/>
        </w:rPr>
        <w:t xml:space="preserve">and </w:t>
      </w:r>
      <w:r w:rsidRPr="00D60930">
        <w:rPr>
          <w:highlight w:val="yellow"/>
        </w:rPr>
        <w:t xml:space="preserve">point to </w:t>
      </w:r>
      <w:r w:rsidR="004F24D6">
        <w:rPr>
          <w:highlight w:val="yellow"/>
        </w:rPr>
        <w:t xml:space="preserve">a </w:t>
      </w:r>
      <w:r w:rsidRPr="00D60930">
        <w:rPr>
          <w:highlight w:val="yellow"/>
        </w:rPr>
        <w:t xml:space="preserve">GitLab README where it </w:t>
      </w:r>
      <w:r w:rsidR="004F24D6">
        <w:rPr>
          <w:highlight w:val="yellow"/>
        </w:rPr>
        <w:t xml:space="preserve">also </w:t>
      </w:r>
      <w:r w:rsidRPr="00D60930">
        <w:rPr>
          <w:highlight w:val="yellow"/>
        </w:rPr>
        <w:t>will be described.</w:t>
      </w:r>
    </w:p>
    <w:p w14:paraId="3C0E6209" w14:textId="338CBDB9" w:rsidR="008C6BC0" w:rsidRDefault="008C6BC0" w:rsidP="008C6BC0">
      <w:pPr>
        <w:pStyle w:val="Head2"/>
      </w:pPr>
      <w:r w:rsidRPr="008C6BC0">
        <w:lastRenderedPageBreak/>
        <w:t>Copyright disclaimer for software modules</w:t>
      </w:r>
    </w:p>
    <w:p w14:paraId="3A8CC41B" w14:textId="77777777" w:rsidR="00D60930" w:rsidRDefault="00D60930" w:rsidP="00D60930">
      <w:r>
        <w:t>Each source code module in this document contains copyright disclaimer, which shall not be removed from the source code module.</w:t>
      </w:r>
    </w:p>
    <w:p w14:paraId="433C1794" w14:textId="113F00F9" w:rsidR="008C6BC0" w:rsidRDefault="00D60930" w:rsidP="00D60930">
      <w:r>
        <w:t>A generic disclaimer is provided below:</w:t>
      </w:r>
    </w:p>
    <w:tbl>
      <w:tblPr>
        <w:tblStyle w:val="TableGrid"/>
        <w:tblW w:w="0" w:type="auto"/>
        <w:tblLook w:val="04A0" w:firstRow="1" w:lastRow="0" w:firstColumn="1" w:lastColumn="0" w:noHBand="0" w:noVBand="1"/>
      </w:tblPr>
      <w:tblGrid>
        <w:gridCol w:w="9010"/>
      </w:tblGrid>
      <w:tr w:rsidR="00184F78" w14:paraId="2AF2F901" w14:textId="77777777" w:rsidTr="00184F78">
        <w:tc>
          <w:tcPr>
            <w:tcW w:w="9010" w:type="dxa"/>
          </w:tcPr>
          <w:p w14:paraId="4B404050" w14:textId="100FC292" w:rsidR="00184F78" w:rsidRPr="00184F78" w:rsidRDefault="00184F78" w:rsidP="00184F78">
            <w:pPr>
              <w:rPr>
                <w:rFonts w:ascii="Courier New" w:hAnsi="Courier New" w:cs="Courier New"/>
                <w:sz w:val="20"/>
                <w:szCs w:val="20"/>
              </w:rPr>
            </w:pPr>
            <w:r w:rsidRPr="00184F78">
              <w:rPr>
                <w:rFonts w:ascii="Courier New" w:hAnsi="Courier New" w:cs="Courier New"/>
                <w:sz w:val="20"/>
                <w:szCs w:val="20"/>
              </w:rPr>
              <w:t>The copyright in this software is being made available under the BSD License, included below. This software may be subject to other third party and contributor rights, including patent rights, and no</w:t>
            </w:r>
            <w:r>
              <w:rPr>
                <w:rFonts w:ascii="Courier New" w:hAnsi="Courier New" w:cs="Courier New"/>
                <w:sz w:val="20"/>
                <w:szCs w:val="20"/>
              </w:rPr>
              <w:t xml:space="preserve"> </w:t>
            </w:r>
            <w:r w:rsidRPr="00184F78">
              <w:rPr>
                <w:rFonts w:ascii="Courier New" w:hAnsi="Courier New" w:cs="Courier New"/>
                <w:sz w:val="20"/>
                <w:szCs w:val="20"/>
              </w:rPr>
              <w:t>such rights are granted under this license.</w:t>
            </w:r>
          </w:p>
          <w:p w14:paraId="7AF026A2" w14:textId="77777777" w:rsidR="00184F78" w:rsidRPr="00184F78" w:rsidRDefault="00184F78" w:rsidP="00184F78">
            <w:pPr>
              <w:rPr>
                <w:rFonts w:ascii="Courier New" w:hAnsi="Courier New" w:cs="Courier New"/>
                <w:sz w:val="20"/>
                <w:szCs w:val="20"/>
              </w:rPr>
            </w:pPr>
          </w:p>
          <w:p w14:paraId="6A07126E" w14:textId="77777777" w:rsidR="00184F78" w:rsidRPr="00184F78" w:rsidRDefault="00184F78" w:rsidP="00184F78">
            <w:pPr>
              <w:rPr>
                <w:rFonts w:ascii="Courier New" w:hAnsi="Courier New" w:cs="Courier New"/>
                <w:sz w:val="20"/>
                <w:szCs w:val="20"/>
              </w:rPr>
            </w:pPr>
            <w:r w:rsidRPr="00184F78">
              <w:rPr>
                <w:rFonts w:ascii="Courier New" w:hAnsi="Courier New" w:cs="Courier New"/>
                <w:sz w:val="20"/>
                <w:szCs w:val="20"/>
              </w:rPr>
              <w:t>Copyright (c) 2010-2021, ISO/IEC</w:t>
            </w:r>
          </w:p>
          <w:p w14:paraId="2C5AF049" w14:textId="77777777" w:rsidR="00184F78" w:rsidRPr="00184F78" w:rsidRDefault="00184F78" w:rsidP="00184F78">
            <w:pPr>
              <w:rPr>
                <w:rFonts w:ascii="Courier New" w:hAnsi="Courier New" w:cs="Courier New"/>
                <w:sz w:val="20"/>
                <w:szCs w:val="20"/>
              </w:rPr>
            </w:pPr>
            <w:r w:rsidRPr="00184F78">
              <w:rPr>
                <w:rFonts w:ascii="Courier New" w:hAnsi="Courier New" w:cs="Courier New"/>
                <w:sz w:val="20"/>
                <w:szCs w:val="20"/>
              </w:rPr>
              <w:t>All rights reserved.</w:t>
            </w:r>
          </w:p>
          <w:p w14:paraId="37C0F0B2" w14:textId="77777777" w:rsidR="00184F78" w:rsidRPr="00184F78" w:rsidRDefault="00184F78" w:rsidP="00184F78">
            <w:pPr>
              <w:rPr>
                <w:rFonts w:ascii="Courier New" w:hAnsi="Courier New" w:cs="Courier New"/>
                <w:sz w:val="20"/>
                <w:szCs w:val="20"/>
              </w:rPr>
            </w:pPr>
          </w:p>
          <w:p w14:paraId="1A57AF37" w14:textId="7CE70FE9" w:rsidR="00184F78" w:rsidRPr="00184F78" w:rsidRDefault="00184F78" w:rsidP="00184F78">
            <w:pPr>
              <w:rPr>
                <w:rFonts w:ascii="Courier New" w:hAnsi="Courier New" w:cs="Courier New"/>
                <w:sz w:val="20"/>
                <w:szCs w:val="20"/>
              </w:rPr>
            </w:pPr>
            <w:r w:rsidRPr="00184F78">
              <w:rPr>
                <w:rFonts w:ascii="Courier New" w:hAnsi="Courier New" w:cs="Courier New"/>
                <w:sz w:val="20"/>
                <w:szCs w:val="20"/>
              </w:rPr>
              <w:t>Redistribution and use in source and binary forms, with or without modification, are permitted provided that the following conditions are met:</w:t>
            </w:r>
          </w:p>
          <w:p w14:paraId="0C0F3136" w14:textId="1626A8BD" w:rsidR="00184F78" w:rsidRPr="00184F78" w:rsidRDefault="00184F78" w:rsidP="00184F78">
            <w:pPr>
              <w:rPr>
                <w:rFonts w:ascii="Courier New" w:hAnsi="Courier New" w:cs="Courier New"/>
                <w:sz w:val="20"/>
                <w:szCs w:val="20"/>
              </w:rPr>
            </w:pPr>
            <w:r w:rsidRPr="00184F78">
              <w:rPr>
                <w:rFonts w:ascii="Courier New" w:hAnsi="Courier New" w:cs="Courier New"/>
                <w:sz w:val="20"/>
                <w:szCs w:val="20"/>
              </w:rPr>
              <w:t xml:space="preserve">  * Redistributions of source code must retain the above copyright notice,</w:t>
            </w:r>
            <w:r>
              <w:rPr>
                <w:rFonts w:ascii="Courier New" w:hAnsi="Courier New" w:cs="Courier New"/>
                <w:sz w:val="20"/>
                <w:szCs w:val="20"/>
              </w:rPr>
              <w:t xml:space="preserve"> </w:t>
            </w:r>
            <w:r w:rsidRPr="00184F78">
              <w:rPr>
                <w:rFonts w:ascii="Courier New" w:hAnsi="Courier New" w:cs="Courier New"/>
                <w:sz w:val="20"/>
                <w:szCs w:val="20"/>
              </w:rPr>
              <w:t>this list of conditions and the following disclaimer.</w:t>
            </w:r>
          </w:p>
          <w:p w14:paraId="1120F7E0" w14:textId="6AF6060C" w:rsidR="00184F78" w:rsidRPr="00184F78" w:rsidRDefault="00184F78" w:rsidP="00184F78">
            <w:pPr>
              <w:rPr>
                <w:rFonts w:ascii="Courier New" w:hAnsi="Courier New" w:cs="Courier New"/>
                <w:sz w:val="20"/>
                <w:szCs w:val="20"/>
              </w:rPr>
            </w:pPr>
            <w:r w:rsidRPr="00184F78">
              <w:rPr>
                <w:rFonts w:ascii="Courier New" w:hAnsi="Courier New" w:cs="Courier New"/>
                <w:sz w:val="20"/>
                <w:szCs w:val="20"/>
              </w:rPr>
              <w:t xml:space="preserve">  * Redistributions in binary form must reproduce the above copyright notice, this list of conditions and the following disclaimer in the documentation and/or other materials provided with the distribution.</w:t>
            </w:r>
          </w:p>
          <w:p w14:paraId="122F74C8" w14:textId="585C8B5A" w:rsidR="00184F78" w:rsidRPr="00184F78" w:rsidRDefault="00184F78" w:rsidP="00184F78">
            <w:pPr>
              <w:rPr>
                <w:rFonts w:ascii="Courier New" w:hAnsi="Courier New" w:cs="Courier New"/>
                <w:sz w:val="20"/>
                <w:szCs w:val="20"/>
              </w:rPr>
            </w:pPr>
            <w:r w:rsidRPr="00184F78">
              <w:rPr>
                <w:rFonts w:ascii="Courier New" w:hAnsi="Courier New" w:cs="Courier New"/>
                <w:sz w:val="20"/>
                <w:szCs w:val="20"/>
              </w:rPr>
              <w:t xml:space="preserve">  * Neither the name of the ISO/IEC nor the names of its contributors may be used to endorse or promote products derived from this software without specific prior written permission.</w:t>
            </w:r>
          </w:p>
          <w:p w14:paraId="419FDCB8" w14:textId="77777777" w:rsidR="00184F78" w:rsidRPr="00184F78" w:rsidRDefault="00184F78" w:rsidP="00184F78">
            <w:pPr>
              <w:rPr>
                <w:rFonts w:ascii="Courier New" w:hAnsi="Courier New" w:cs="Courier New"/>
                <w:sz w:val="20"/>
                <w:szCs w:val="20"/>
              </w:rPr>
            </w:pPr>
          </w:p>
          <w:p w14:paraId="0D87B9E3" w14:textId="33AAE5F4" w:rsidR="00184F78" w:rsidRDefault="00184F78" w:rsidP="00184F78">
            <w:r w:rsidRPr="00184F78">
              <w:rPr>
                <w:rFonts w:ascii="Courier New" w:hAnsi="Courier New" w:cs="Courier New"/>
                <w:sz w:val="20"/>
                <w:szCs w:val="20"/>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OFTHE USE OF THIS SOFTWARE, EVEN IF ADVISED OF THE POSSIBILITY OF SUCH DAMAGE.</w:t>
            </w:r>
          </w:p>
        </w:tc>
      </w:tr>
    </w:tbl>
    <w:p w14:paraId="39151A30" w14:textId="77777777" w:rsidR="00D60930" w:rsidRDefault="00D60930" w:rsidP="00D60930"/>
    <w:p w14:paraId="22F02A51" w14:textId="63A5553C" w:rsidR="008C6BC0" w:rsidRDefault="008C6BC0" w:rsidP="008C6BC0">
      <w:pPr>
        <w:pStyle w:val="Head1"/>
      </w:pPr>
      <w:r w:rsidRPr="008C6BC0">
        <w:t>Conformance for ISO/IEC 23090-1</w:t>
      </w:r>
      <w:r w:rsidR="00597A7F">
        <w:t>8</w:t>
      </w:r>
    </w:p>
    <w:p w14:paraId="495DF345" w14:textId="14233AB1" w:rsidR="008C6BC0" w:rsidRPr="008C6BC0" w:rsidRDefault="00184F78" w:rsidP="008C6BC0">
      <w:r w:rsidRPr="004F24D6">
        <w:rPr>
          <w:highlight w:val="yellow"/>
        </w:rPr>
        <w:t>TBD describe what this section is about and provide information on how to find conformance files</w:t>
      </w:r>
      <w:r w:rsidR="004F24D6" w:rsidRPr="004F24D6">
        <w:rPr>
          <w:highlight w:val="yellow"/>
        </w:rPr>
        <w:t xml:space="preserve"> and what those files include</w:t>
      </w:r>
    </w:p>
    <w:p w14:paraId="245E89BA" w14:textId="25DCDB4C" w:rsidR="00CD623A" w:rsidRDefault="00184F78" w:rsidP="00CD623A">
      <w:pPr>
        <w:pStyle w:val="Head1"/>
        <w:rPr>
          <w:lang w:val="en-GB"/>
        </w:rPr>
      </w:pPr>
      <w:r>
        <w:rPr>
          <w:lang w:val="en-GB"/>
        </w:rPr>
        <w:t>Bibliography</w:t>
      </w:r>
    </w:p>
    <w:p w14:paraId="366B43E5" w14:textId="17436743" w:rsidR="002A6A07" w:rsidRPr="00720A9C" w:rsidRDefault="00184F78" w:rsidP="00720A9C">
      <w:pPr>
        <w:numPr>
          <w:ilvl w:val="0"/>
          <w:numId w:val="8"/>
        </w:numPr>
        <w:spacing w:after="80"/>
        <w:contextualSpacing/>
        <w:jc w:val="both"/>
        <w:rPr>
          <w:rFonts w:eastAsia="MS Mincho"/>
        </w:rPr>
      </w:pPr>
      <w:r w:rsidRPr="00184F78">
        <w:rPr>
          <w:rFonts w:eastAsia="MS Mincho"/>
        </w:rPr>
        <w:t>ISO/IEC 23090-1</w:t>
      </w:r>
      <w:r w:rsidR="00597A7F">
        <w:rPr>
          <w:rFonts w:eastAsia="MS Mincho"/>
        </w:rPr>
        <w:t>8</w:t>
      </w:r>
      <w:r w:rsidRPr="00184F78">
        <w:rPr>
          <w:rFonts w:eastAsia="MS Mincho"/>
        </w:rPr>
        <w:t xml:space="preserve"> “Information technology — Coded representation of immersive media — Part 1</w:t>
      </w:r>
      <w:r w:rsidR="00597A7F">
        <w:rPr>
          <w:rFonts w:eastAsia="MS Mincho"/>
        </w:rPr>
        <w:t>8</w:t>
      </w:r>
      <w:r w:rsidRPr="00184F78">
        <w:rPr>
          <w:rFonts w:eastAsia="MS Mincho"/>
        </w:rPr>
        <w:t xml:space="preserve">: Carriage of </w:t>
      </w:r>
      <w:r w:rsidR="00597A7F" w:rsidRPr="00597A7F">
        <w:rPr>
          <w:rFonts w:eastAsia="MS Mincho"/>
        </w:rPr>
        <w:t>Geometry-based Point Cloud Compression Data</w:t>
      </w:r>
      <w:r w:rsidRPr="00184F78">
        <w:rPr>
          <w:rFonts w:eastAsia="MS Mincho"/>
        </w:rPr>
        <w:t>”</w:t>
      </w:r>
    </w:p>
    <w:sectPr w:rsidR="002A6A07" w:rsidRPr="00720A9C" w:rsidSect="00954B0D">
      <w:footerReference w:type="default" r:id="rId14"/>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90F3F9" w14:textId="77777777" w:rsidR="0022352D" w:rsidRDefault="0022352D" w:rsidP="009E784A">
      <w:r>
        <w:separator/>
      </w:r>
    </w:p>
  </w:endnote>
  <w:endnote w:type="continuationSeparator" w:id="0">
    <w:p w14:paraId="5E00D022" w14:textId="77777777" w:rsidR="0022352D" w:rsidRDefault="0022352D"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맑은 고딕">
    <w:panose1 w:val="020B0503020000020004"/>
    <w:charset w:val="81"/>
    <w:family w:val="modern"/>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02918469"/>
      <w:docPartObj>
        <w:docPartGallery w:val="Page Numbers (Bottom of Page)"/>
        <w:docPartUnique/>
      </w:docPartObj>
    </w:sdtPr>
    <w:sdtEndPr>
      <w:rPr>
        <w:noProof/>
      </w:rPr>
    </w:sdtEndPr>
    <w:sdtContent>
      <w:p w14:paraId="2B981490" w14:textId="7ED26252" w:rsidR="00385C5D" w:rsidRDefault="00385C5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385C5D" w:rsidRDefault="00385C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02074F" w14:textId="77777777" w:rsidR="0022352D" w:rsidRDefault="0022352D" w:rsidP="009E784A">
      <w:r>
        <w:separator/>
      </w:r>
    </w:p>
  </w:footnote>
  <w:footnote w:type="continuationSeparator" w:id="0">
    <w:p w14:paraId="27CDC55E" w14:textId="77777777" w:rsidR="0022352D" w:rsidRDefault="0022352D" w:rsidP="009E78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3728F8"/>
    <w:multiLevelType w:val="hybridMultilevel"/>
    <w:tmpl w:val="B66E432A"/>
    <w:lvl w:ilvl="0" w:tplc="35928C0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E1A2C14"/>
    <w:multiLevelType w:val="hybridMultilevel"/>
    <w:tmpl w:val="6CFC5F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CF143C6"/>
    <w:multiLevelType w:val="hybridMultilevel"/>
    <w:tmpl w:val="893AEE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DB8295D"/>
    <w:multiLevelType w:val="hybridMultilevel"/>
    <w:tmpl w:val="046A9E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ED90280"/>
    <w:multiLevelType w:val="hybridMultilevel"/>
    <w:tmpl w:val="BE5C7578"/>
    <w:lvl w:ilvl="0" w:tplc="CA000568">
      <w:start w:val="1"/>
      <w:numFmt w:val="decimal"/>
      <w:lvlText w:val="[%1]"/>
      <w:lvlJc w:val="left"/>
      <w:pPr>
        <w:ind w:left="397" w:hanging="397"/>
      </w:pPr>
      <w:rPr>
        <w:rFonts w:asciiTheme="minorHAnsi" w:hAnsiTheme="minorHAnsi" w:hint="default"/>
        <w:b w:val="0"/>
        <w:i w:val="0"/>
        <w:sz w:val="24"/>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3D07871"/>
    <w:multiLevelType w:val="hybridMultilevel"/>
    <w:tmpl w:val="CC14A908"/>
    <w:lvl w:ilvl="0" w:tplc="0E2AB212">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2A71F16"/>
    <w:multiLevelType w:val="hybridMultilevel"/>
    <w:tmpl w:val="7B3658AA"/>
    <w:lvl w:ilvl="0" w:tplc="996C4F6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9DF7C20"/>
    <w:multiLevelType w:val="hybridMultilevel"/>
    <w:tmpl w:val="731A1A2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75A34068"/>
    <w:multiLevelType w:val="multilevel"/>
    <w:tmpl w:val="58924E86"/>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8"/>
  </w:num>
  <w:num w:numId="2">
    <w:abstractNumId w:val="9"/>
  </w:num>
  <w:num w:numId="3">
    <w:abstractNumId w:val="9"/>
  </w:num>
  <w:num w:numId="4">
    <w:abstractNumId w:val="9"/>
  </w:num>
  <w:num w:numId="5">
    <w:abstractNumId w:val="9"/>
  </w:num>
  <w:num w:numId="6">
    <w:abstractNumId w:val="9"/>
  </w:num>
  <w:num w:numId="7">
    <w:abstractNumId w:val="9"/>
  </w:num>
  <w:num w:numId="8">
    <w:abstractNumId w:val="4"/>
  </w:num>
  <w:num w:numId="9">
    <w:abstractNumId w:val="6"/>
  </w:num>
  <w:num w:numId="10">
    <w:abstractNumId w:val="2"/>
  </w:num>
  <w:num w:numId="11">
    <w:abstractNumId w:val="3"/>
  </w:num>
  <w:num w:numId="12">
    <w:abstractNumId w:val="1"/>
  </w:num>
  <w:num w:numId="13">
    <w:abstractNumId w:val="7"/>
  </w:num>
  <w:num w:numId="14">
    <w:abstractNumId w:val="0"/>
  </w:num>
  <w:num w:numId="15">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Dimitri Podborski">
    <w15:presenceInfo w15:providerId="AD" w15:userId="S::dpodborski@apple.com::ca13a137-963e-4055-9db9-d9c16abfe958"/>
  </w15:person>
  <w15:person w15:author="Youngkwon Lim">
    <w15:presenceInfo w15:providerId="None" w15:userId="Youngkwon Li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bordersDoNotSurroundHeader/>
  <w:bordersDoNotSurroundFooter/>
  <w:proofState w:spelling="clean" w:grammar="clean"/>
  <w:trackRevisions/>
  <w:defaultTabStop w:val="720"/>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2260C"/>
    <w:rsid w:val="000968DA"/>
    <w:rsid w:val="000C78E6"/>
    <w:rsid w:val="0017051E"/>
    <w:rsid w:val="00184F78"/>
    <w:rsid w:val="0018563E"/>
    <w:rsid w:val="00195FF0"/>
    <w:rsid w:val="00196997"/>
    <w:rsid w:val="001A4001"/>
    <w:rsid w:val="001B2169"/>
    <w:rsid w:val="001C243F"/>
    <w:rsid w:val="001D65A8"/>
    <w:rsid w:val="001E18A9"/>
    <w:rsid w:val="001F08D9"/>
    <w:rsid w:val="0022352D"/>
    <w:rsid w:val="002405F8"/>
    <w:rsid w:val="00263789"/>
    <w:rsid w:val="00266C54"/>
    <w:rsid w:val="00272AD3"/>
    <w:rsid w:val="002A6A07"/>
    <w:rsid w:val="002B447B"/>
    <w:rsid w:val="002B7B0F"/>
    <w:rsid w:val="002C0A79"/>
    <w:rsid w:val="0031231A"/>
    <w:rsid w:val="003226C8"/>
    <w:rsid w:val="00385C5D"/>
    <w:rsid w:val="003B0FC6"/>
    <w:rsid w:val="003F5AE6"/>
    <w:rsid w:val="00430279"/>
    <w:rsid w:val="00463C35"/>
    <w:rsid w:val="00481906"/>
    <w:rsid w:val="004B3B2B"/>
    <w:rsid w:val="004C352E"/>
    <w:rsid w:val="004E45B6"/>
    <w:rsid w:val="004F24D6"/>
    <w:rsid w:val="004F5473"/>
    <w:rsid w:val="00506FB1"/>
    <w:rsid w:val="00511E6B"/>
    <w:rsid w:val="00540DEA"/>
    <w:rsid w:val="005612C2"/>
    <w:rsid w:val="005818C1"/>
    <w:rsid w:val="00581F42"/>
    <w:rsid w:val="00597A7F"/>
    <w:rsid w:val="005C2A51"/>
    <w:rsid w:val="00622C6C"/>
    <w:rsid w:val="0063127E"/>
    <w:rsid w:val="00651912"/>
    <w:rsid w:val="00685283"/>
    <w:rsid w:val="006B32CA"/>
    <w:rsid w:val="006C0E81"/>
    <w:rsid w:val="00720A9C"/>
    <w:rsid w:val="007D3F1F"/>
    <w:rsid w:val="007F537F"/>
    <w:rsid w:val="00804D88"/>
    <w:rsid w:val="0083174C"/>
    <w:rsid w:val="00881CCB"/>
    <w:rsid w:val="008C473E"/>
    <w:rsid w:val="008C6BC0"/>
    <w:rsid w:val="008E7795"/>
    <w:rsid w:val="009506F1"/>
    <w:rsid w:val="00954B0D"/>
    <w:rsid w:val="009636E0"/>
    <w:rsid w:val="00980E7B"/>
    <w:rsid w:val="009B09C2"/>
    <w:rsid w:val="009C3B49"/>
    <w:rsid w:val="009C464E"/>
    <w:rsid w:val="009C5AAC"/>
    <w:rsid w:val="009D2A10"/>
    <w:rsid w:val="009D5D9F"/>
    <w:rsid w:val="009E784A"/>
    <w:rsid w:val="00A05244"/>
    <w:rsid w:val="00A11E30"/>
    <w:rsid w:val="00A822C1"/>
    <w:rsid w:val="00A871B8"/>
    <w:rsid w:val="00AB5285"/>
    <w:rsid w:val="00B13678"/>
    <w:rsid w:val="00B24CCE"/>
    <w:rsid w:val="00B62642"/>
    <w:rsid w:val="00B751A4"/>
    <w:rsid w:val="00BC1F0D"/>
    <w:rsid w:val="00C00037"/>
    <w:rsid w:val="00C24AAE"/>
    <w:rsid w:val="00C43063"/>
    <w:rsid w:val="00C955C7"/>
    <w:rsid w:val="00CB6766"/>
    <w:rsid w:val="00CB798F"/>
    <w:rsid w:val="00CD36BE"/>
    <w:rsid w:val="00CD3E9A"/>
    <w:rsid w:val="00CD623A"/>
    <w:rsid w:val="00CF15CA"/>
    <w:rsid w:val="00CF1629"/>
    <w:rsid w:val="00D42D85"/>
    <w:rsid w:val="00D437AA"/>
    <w:rsid w:val="00D60930"/>
    <w:rsid w:val="00D709E9"/>
    <w:rsid w:val="00DD139B"/>
    <w:rsid w:val="00E064D2"/>
    <w:rsid w:val="00E34ABD"/>
    <w:rsid w:val="00E370C5"/>
    <w:rsid w:val="00E565AB"/>
    <w:rsid w:val="00E843CE"/>
    <w:rsid w:val="00E9507F"/>
    <w:rsid w:val="00E965CC"/>
    <w:rsid w:val="00EA12EF"/>
    <w:rsid w:val="00EB72A6"/>
    <w:rsid w:val="00EF2D59"/>
    <w:rsid w:val="00F03F9B"/>
    <w:rsid w:val="00F1022B"/>
    <w:rsid w:val="00F30F5C"/>
    <w:rsid w:val="00F419DA"/>
    <w:rsid w:val="00F73309"/>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D139B"/>
    <w:pPr>
      <w:widowControl/>
      <w:autoSpaceDE/>
      <w:autoSpaceDN/>
    </w:pPr>
    <w:rPr>
      <w:rFonts w:ascii="Times New Roman" w:eastAsia="Times New Roman" w:hAnsi="Times New Roman" w:cs="Times New Roman"/>
      <w:sz w:val="24"/>
      <w:szCs w:val="24"/>
      <w:lang w:eastAsia="en-GB"/>
    </w:rPr>
  </w:style>
  <w:style w:type="paragraph" w:styleId="Heading1">
    <w:name w:val="heading 1"/>
    <w:basedOn w:val="Normal"/>
    <w:uiPriority w:val="9"/>
    <w:qFormat/>
    <w:pPr>
      <w:numPr>
        <w:numId w:val="7"/>
      </w:numPr>
      <w:outlineLvl w:val="0"/>
    </w:pPr>
    <w:rPr>
      <w:b/>
      <w:bCs/>
    </w:rPr>
  </w:style>
  <w:style w:type="paragraph" w:styleId="Heading2">
    <w:name w:val="heading 2"/>
    <w:basedOn w:val="Normal"/>
    <w:next w:val="Normal"/>
    <w:link w:val="Heading2Char"/>
    <w:uiPriority w:val="9"/>
    <w:semiHidden/>
    <w:unhideWhenUsed/>
    <w:qFormat/>
    <w:rsid w:val="00581F42"/>
    <w:pPr>
      <w:keepNext/>
      <w:keepLines/>
      <w:numPr>
        <w:ilvl w:val="1"/>
        <w:numId w:val="7"/>
      </w:numPr>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581F42"/>
    <w:pPr>
      <w:keepNext/>
      <w:keepLines/>
      <w:numPr>
        <w:ilvl w:val="2"/>
        <w:numId w:val="7"/>
      </w:numPr>
      <w:spacing w:before="4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link w:val="Heading4Char"/>
    <w:uiPriority w:val="9"/>
    <w:semiHidden/>
    <w:unhideWhenUsed/>
    <w:qFormat/>
    <w:rsid w:val="00581F42"/>
    <w:pPr>
      <w:keepNext/>
      <w:keepLines/>
      <w:numPr>
        <w:ilvl w:val="3"/>
        <w:numId w:val="7"/>
      </w:numPr>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581F42"/>
    <w:pPr>
      <w:keepNext/>
      <w:keepLines/>
      <w:numPr>
        <w:ilvl w:val="4"/>
        <w:numId w:val="7"/>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581F42"/>
    <w:pPr>
      <w:keepNext/>
      <w:keepLines/>
      <w:numPr>
        <w:ilvl w:val="5"/>
        <w:numId w:val="7"/>
      </w:numPr>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spacing w:before="100" w:beforeAutospacing="1" w:after="100" w:afterAutospacing="1"/>
    </w:pPr>
    <w:rPr>
      <w:rFonts w:ascii="Calibri" w:hAnsi="Calibri"/>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Head1">
    <w:name w:val="Head 1"/>
    <w:basedOn w:val="Heading1"/>
    <w:qFormat/>
    <w:rsid w:val="00581F42"/>
    <w:pPr>
      <w:keepNext/>
      <w:spacing w:before="240" w:after="60"/>
      <w:jc w:val="both"/>
    </w:pPr>
    <w:rPr>
      <w:kern w:val="32"/>
      <w:sz w:val="28"/>
      <w:szCs w:val="32"/>
    </w:rPr>
  </w:style>
  <w:style w:type="paragraph" w:customStyle="1" w:styleId="Head2">
    <w:name w:val="Head 2"/>
    <w:basedOn w:val="Heading2"/>
    <w:qFormat/>
    <w:rsid w:val="00581F42"/>
    <w:pPr>
      <w:keepLines w:val="0"/>
      <w:spacing w:before="240" w:after="60"/>
      <w:jc w:val="both"/>
    </w:pPr>
    <w:rPr>
      <w:rFonts w:asciiTheme="minorHAnsi" w:eastAsia="Times New Roman" w:hAnsiTheme="minorHAnsi" w:cs="Times New Roman"/>
      <w:b/>
      <w:bCs/>
      <w:iCs/>
      <w:color w:val="auto"/>
      <w:sz w:val="28"/>
      <w:szCs w:val="28"/>
    </w:rPr>
  </w:style>
  <w:style w:type="character" w:customStyle="1" w:styleId="Heading2Char">
    <w:name w:val="Heading 2 Char"/>
    <w:basedOn w:val="DefaultParagraphFont"/>
    <w:link w:val="Heading2"/>
    <w:uiPriority w:val="9"/>
    <w:semiHidden/>
    <w:rsid w:val="00581F42"/>
    <w:rPr>
      <w:rFonts w:asciiTheme="majorHAnsi" w:eastAsiaTheme="majorEastAsia" w:hAnsiTheme="majorHAnsi" w:cstheme="majorBidi"/>
      <w:color w:val="365F91" w:themeColor="accent1" w:themeShade="BF"/>
      <w:sz w:val="26"/>
      <w:szCs w:val="26"/>
    </w:rPr>
  </w:style>
  <w:style w:type="paragraph" w:customStyle="1" w:styleId="Head3">
    <w:name w:val="Head 3"/>
    <w:basedOn w:val="Heading3"/>
    <w:qFormat/>
    <w:rsid w:val="00581F42"/>
    <w:pPr>
      <w:keepLines w:val="0"/>
      <w:spacing w:before="240" w:after="60"/>
      <w:jc w:val="both"/>
    </w:pPr>
    <w:rPr>
      <w:rFonts w:ascii="Times New Roman" w:eastAsia="Times New Roman" w:hAnsi="Times New Roman" w:cs="Times New Roman"/>
      <w:b/>
      <w:bCs/>
      <w:color w:val="auto"/>
      <w:sz w:val="28"/>
      <w:szCs w:val="26"/>
    </w:rPr>
  </w:style>
  <w:style w:type="character" w:customStyle="1" w:styleId="Heading3Char">
    <w:name w:val="Heading 3 Char"/>
    <w:basedOn w:val="DefaultParagraphFont"/>
    <w:link w:val="Heading3"/>
    <w:uiPriority w:val="9"/>
    <w:semiHidden/>
    <w:rsid w:val="00581F42"/>
    <w:rPr>
      <w:rFonts w:asciiTheme="majorHAnsi" w:eastAsiaTheme="majorEastAsia" w:hAnsiTheme="majorHAnsi" w:cstheme="majorBidi"/>
      <w:color w:val="243F60" w:themeColor="accent1" w:themeShade="7F"/>
      <w:sz w:val="24"/>
      <w:szCs w:val="24"/>
    </w:rPr>
  </w:style>
  <w:style w:type="paragraph" w:customStyle="1" w:styleId="Head4">
    <w:name w:val="Head 4"/>
    <w:basedOn w:val="Heading4"/>
    <w:qFormat/>
    <w:rsid w:val="00581F42"/>
    <w:pPr>
      <w:keepLines w:val="0"/>
      <w:spacing w:before="240" w:after="60"/>
      <w:jc w:val="both"/>
    </w:pPr>
    <w:rPr>
      <w:rFonts w:asciiTheme="minorHAnsi" w:eastAsia="Times New Roman" w:hAnsiTheme="minorHAnsi" w:cs="Times New Roman"/>
      <w:b/>
      <w:bCs/>
      <w:i w:val="0"/>
      <w:iCs w:val="0"/>
      <w:color w:val="auto"/>
      <w:sz w:val="28"/>
      <w:szCs w:val="28"/>
    </w:rPr>
  </w:style>
  <w:style w:type="character" w:customStyle="1" w:styleId="Heading4Char">
    <w:name w:val="Heading 4 Char"/>
    <w:basedOn w:val="DefaultParagraphFont"/>
    <w:link w:val="Heading4"/>
    <w:uiPriority w:val="9"/>
    <w:semiHidden/>
    <w:rsid w:val="00581F42"/>
    <w:rPr>
      <w:rFonts w:asciiTheme="majorHAnsi" w:eastAsiaTheme="majorEastAsia" w:hAnsiTheme="majorHAnsi" w:cstheme="majorBidi"/>
      <w:i/>
      <w:iCs/>
      <w:color w:val="365F91" w:themeColor="accent1" w:themeShade="BF"/>
    </w:rPr>
  </w:style>
  <w:style w:type="paragraph" w:customStyle="1" w:styleId="Head5">
    <w:name w:val="Head 5"/>
    <w:basedOn w:val="Heading5"/>
    <w:qFormat/>
    <w:rsid w:val="00581F42"/>
    <w:pPr>
      <w:keepNext w:val="0"/>
      <w:keepLines w:val="0"/>
      <w:spacing w:before="240" w:after="60"/>
      <w:jc w:val="both"/>
    </w:pPr>
    <w:rPr>
      <w:rFonts w:asciiTheme="minorHAnsi" w:eastAsia="Times New Roman" w:hAnsiTheme="minorHAnsi" w:cs="Times New Roman"/>
      <w:b/>
      <w:bCs/>
      <w:iCs/>
      <w:color w:val="auto"/>
      <w:szCs w:val="26"/>
    </w:rPr>
  </w:style>
  <w:style w:type="character" w:customStyle="1" w:styleId="Heading5Char">
    <w:name w:val="Heading 5 Char"/>
    <w:basedOn w:val="DefaultParagraphFont"/>
    <w:link w:val="Heading5"/>
    <w:uiPriority w:val="9"/>
    <w:semiHidden/>
    <w:rsid w:val="00581F42"/>
    <w:rPr>
      <w:rFonts w:asciiTheme="majorHAnsi" w:eastAsiaTheme="majorEastAsia" w:hAnsiTheme="majorHAnsi" w:cstheme="majorBidi"/>
      <w:color w:val="365F91" w:themeColor="accent1" w:themeShade="BF"/>
    </w:rPr>
  </w:style>
  <w:style w:type="paragraph" w:customStyle="1" w:styleId="Head6">
    <w:name w:val="Head 6"/>
    <w:basedOn w:val="Heading6"/>
    <w:qFormat/>
    <w:rsid w:val="00581F42"/>
    <w:pPr>
      <w:keepNext w:val="0"/>
      <w:keepLines w:val="0"/>
      <w:spacing w:before="240" w:after="60"/>
      <w:jc w:val="both"/>
    </w:pPr>
    <w:rPr>
      <w:rFonts w:asciiTheme="minorHAnsi" w:eastAsia="Times New Roman" w:hAnsiTheme="minorHAnsi" w:cs="Times New Roman"/>
      <w:b/>
      <w:bCs/>
      <w:i/>
      <w:color w:val="auto"/>
    </w:rPr>
  </w:style>
  <w:style w:type="character" w:customStyle="1" w:styleId="Heading6Char">
    <w:name w:val="Heading 6 Char"/>
    <w:basedOn w:val="DefaultParagraphFont"/>
    <w:link w:val="Heading6"/>
    <w:uiPriority w:val="9"/>
    <w:semiHidden/>
    <w:rsid w:val="00581F42"/>
    <w:rPr>
      <w:rFonts w:asciiTheme="majorHAnsi" w:eastAsiaTheme="majorEastAsia" w:hAnsiTheme="majorHAnsi" w:cstheme="majorBidi"/>
      <w:color w:val="243F60" w:themeColor="accent1" w:themeShade="7F"/>
    </w:rPr>
  </w:style>
  <w:style w:type="paragraph" w:styleId="Caption">
    <w:name w:val="caption"/>
    <w:basedOn w:val="Normal"/>
    <w:next w:val="Normal"/>
    <w:uiPriority w:val="35"/>
    <w:unhideWhenUsed/>
    <w:qFormat/>
    <w:rsid w:val="0002260C"/>
    <w:rPr>
      <w:i/>
      <w:iCs/>
      <w:color w:val="1F497D" w:themeColor="text2"/>
      <w:sz w:val="18"/>
      <w:szCs w:val="18"/>
    </w:rPr>
  </w:style>
  <w:style w:type="table" w:styleId="TableGrid">
    <w:name w:val="Table Grid"/>
    <w:basedOn w:val="TableNormal"/>
    <w:rsid w:val="00D60930"/>
    <w:pPr>
      <w:widowControl/>
      <w:autoSpaceDE/>
      <w:autoSpaceDN/>
      <w:spacing w:after="80" w:line="240" w:lineRule="auto"/>
    </w:pPr>
    <w:rPr>
      <w:rFonts w:ascii="Times New Roman" w:eastAsia="MS Mincho"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8C473E"/>
    <w:pPr>
      <w:widowControl/>
      <w:autoSpaceDE/>
      <w:autoSpaceDN/>
      <w:spacing w:after="0"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545409574">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1874545">
      <w:bodyDiv w:val="1"/>
      <w:marLeft w:val="0"/>
      <w:marRight w:val="0"/>
      <w:marTop w:val="0"/>
      <w:marBottom w:val="0"/>
      <w:divBdr>
        <w:top w:val="none" w:sz="0" w:space="0" w:color="auto"/>
        <w:left w:val="none" w:sz="0" w:space="0" w:color="auto"/>
        <w:bottom w:val="none" w:sz="0" w:space="0" w:color="auto"/>
        <w:right w:val="none" w:sz="0" w:space="0" w:color="auto"/>
      </w:divBdr>
    </w:div>
    <w:div w:id="1046564042">
      <w:bodyDiv w:val="1"/>
      <w:marLeft w:val="0"/>
      <w:marRight w:val="0"/>
      <w:marTop w:val="0"/>
      <w:marBottom w:val="0"/>
      <w:divBdr>
        <w:top w:val="none" w:sz="0" w:space="0" w:color="auto"/>
        <w:left w:val="none" w:sz="0" w:space="0" w:color="auto"/>
        <w:bottom w:val="none" w:sz="0" w:space="0" w:color="auto"/>
        <w:right w:val="none" w:sz="0" w:space="0" w:color="auto"/>
      </w:divBdr>
    </w:div>
    <w:div w:id="2105108218">
      <w:bodyDiv w:val="1"/>
      <w:marLeft w:val="0"/>
      <w:marRight w:val="0"/>
      <w:marTop w:val="0"/>
      <w:marBottom w:val="0"/>
      <w:divBdr>
        <w:top w:val="none" w:sz="0" w:space="0" w:color="auto"/>
        <w:left w:val="none" w:sz="0" w:space="0" w:color="auto"/>
        <w:bottom w:val="none" w:sz="0" w:space="0" w:color="auto"/>
        <w:right w:val="none" w:sz="0" w:space="0" w:color="auto"/>
      </w:divBdr>
      <w:divsChild>
        <w:div w:id="1287346221">
          <w:marLeft w:val="0"/>
          <w:marRight w:val="0"/>
          <w:marTop w:val="0"/>
          <w:marBottom w:val="0"/>
          <w:divBdr>
            <w:top w:val="none" w:sz="0" w:space="0" w:color="auto"/>
            <w:left w:val="none" w:sz="0" w:space="0" w:color="auto"/>
            <w:bottom w:val="none" w:sz="0" w:space="0" w:color="auto"/>
            <w:right w:val="none" w:sz="0" w:space="0" w:color="auto"/>
          </w:divBdr>
        </w:div>
        <w:div w:id="1187134136">
          <w:marLeft w:val="0"/>
          <w:marRight w:val="0"/>
          <w:marTop w:val="0"/>
          <w:marBottom w:val="0"/>
          <w:divBdr>
            <w:top w:val="none" w:sz="0" w:space="0" w:color="auto"/>
            <w:left w:val="none" w:sz="0" w:space="0" w:color="auto"/>
            <w:bottom w:val="none" w:sz="0" w:space="0" w:color="auto"/>
            <w:right w:val="none" w:sz="0" w:space="0" w:color="auto"/>
          </w:divBdr>
        </w:div>
        <w:div w:id="1278369757">
          <w:marLeft w:val="0"/>
          <w:marRight w:val="0"/>
          <w:marTop w:val="0"/>
          <w:marBottom w:val="0"/>
          <w:divBdr>
            <w:top w:val="none" w:sz="0" w:space="0" w:color="auto"/>
            <w:left w:val="none" w:sz="0" w:space="0" w:color="auto"/>
            <w:bottom w:val="none" w:sz="0" w:space="0" w:color="auto"/>
            <w:right w:val="none" w:sz="0" w:space="0" w:color="auto"/>
          </w:divBdr>
        </w:div>
        <w:div w:id="873805222">
          <w:marLeft w:val="0"/>
          <w:marRight w:val="0"/>
          <w:marTop w:val="0"/>
          <w:marBottom w:val="0"/>
          <w:divBdr>
            <w:top w:val="none" w:sz="0" w:space="0" w:color="auto"/>
            <w:left w:val="none" w:sz="0" w:space="0" w:color="auto"/>
            <w:bottom w:val="none" w:sz="0" w:space="0" w:color="auto"/>
            <w:right w:val="none" w:sz="0" w:space="0" w:color="auto"/>
          </w:divBdr>
        </w:div>
        <w:div w:id="933781226">
          <w:marLeft w:val="0"/>
          <w:marRight w:val="0"/>
          <w:marTop w:val="0"/>
          <w:marBottom w:val="0"/>
          <w:divBdr>
            <w:top w:val="none" w:sz="0" w:space="0" w:color="auto"/>
            <w:left w:val="none" w:sz="0" w:space="0" w:color="auto"/>
            <w:bottom w:val="none" w:sz="0" w:space="0" w:color="auto"/>
            <w:right w:val="none" w:sz="0" w:space="0" w:color="auto"/>
          </w:divBdr>
        </w:div>
        <w:div w:id="1687517781">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otc.iso.org/livelink/livelink/open/jtc1sc29wg3" TargetMode="External"/><Relationship Id="rId13"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github.com/MPEGGroup/isobmff" TargetMode="External"/><Relationship Id="rId17" Type="http://schemas.openxmlformats.org/officeDocument/2006/relationships/theme" Target="theme/theme1.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pegx.int-evry.fr/software/MPEG/Systems/PCC-SYS/23090-18-conformance"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electropedia.org" TargetMode="External"/><Relationship Id="rId4" Type="http://schemas.openxmlformats.org/officeDocument/2006/relationships/webSettings" Target="webSettings.xml"/><Relationship Id="rId9" Type="http://schemas.openxmlformats.org/officeDocument/2006/relationships/hyperlink" Target="https://www.iso.org/obp"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350</TotalTime>
  <Pages>6</Pages>
  <Words>1424</Words>
  <Characters>8119</Characters>
  <Application>Microsoft Office Word</Application>
  <DocSecurity>0</DocSecurity>
  <Lines>67</Lines>
  <Paragraphs>19</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WD of ISO/IEC 23090-26 Conformance and Reference Software for Carriage of Geometry-based Point Cloud Compression Data</vt:lpstr>
      <vt:lpstr/>
    </vt:vector>
  </TitlesOfParts>
  <Manager/>
  <Company/>
  <LinksUpToDate>false</LinksUpToDate>
  <CharactersWithSpaces>9524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WD of ISO/IEC 23090-26 Conformance and Reference Software for Carriage of Geometry-based Point Cloud Compression Data</dc:title>
  <dc:subject/>
  <dc:creator>Youngkwon Lim</dc:creator>
  <cp:keywords/>
  <dc:description/>
  <cp:lastModifiedBy>Youngkwon Lim</cp:lastModifiedBy>
  <cp:revision>35</cp:revision>
  <dcterms:created xsi:type="dcterms:W3CDTF">2021-01-06T18:34:00Z</dcterms:created>
  <dcterms:modified xsi:type="dcterms:W3CDTF">2022-01-24T02:46:00Z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0470</vt:lpwstr>
  </property>
  <property fmtid="{D5CDD505-2E9C-101B-9397-08002B2CF9AE}" pid="3" name="MDMSNumber">
    <vt:lpwstr>21186</vt:lpwstr>
  </property>
</Properties>
</file>