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504844F"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4B40F3">
        <w:rPr>
          <w:rFonts w:ascii="Times New Roman" w:hAnsi="Times New Roman" w:cs="Times New Roman"/>
          <w:w w:val="115"/>
          <w:sz w:val="48"/>
          <w:szCs w:val="48"/>
          <w:u w:val="thick"/>
          <w:lang w:val="en-GB"/>
        </w:rPr>
        <w:t>N</w:t>
      </w:r>
      <w:r w:rsidR="004C352E" w:rsidRPr="004B40F3">
        <w:rPr>
          <w:rFonts w:ascii="Times New Roman" w:hAnsi="Times New Roman" w:cs="Times New Roman"/>
          <w:spacing w:val="28"/>
          <w:w w:val="115"/>
          <w:sz w:val="48"/>
          <w:szCs w:val="48"/>
          <w:u w:val="thick"/>
          <w:lang w:val="en-GB"/>
        </w:rPr>
        <w:fldChar w:fldCharType="begin"/>
      </w:r>
      <w:r w:rsidR="004C352E" w:rsidRPr="004B40F3">
        <w:rPr>
          <w:rFonts w:ascii="Times New Roman" w:hAnsi="Times New Roman" w:cs="Times New Roman"/>
          <w:spacing w:val="28"/>
          <w:w w:val="115"/>
          <w:sz w:val="48"/>
          <w:szCs w:val="48"/>
          <w:u w:val="thick"/>
          <w:lang w:val="en-GB"/>
        </w:rPr>
        <w:instrText xml:space="preserve"> DOCPROPERTY "WGNumber" \* MERGEFORMAT </w:instrText>
      </w:r>
      <w:r w:rsidR="004C352E" w:rsidRPr="004B40F3">
        <w:rPr>
          <w:rFonts w:ascii="Times New Roman" w:hAnsi="Times New Roman" w:cs="Times New Roman"/>
          <w:spacing w:val="28"/>
          <w:w w:val="115"/>
          <w:sz w:val="48"/>
          <w:szCs w:val="48"/>
          <w:u w:val="thick"/>
          <w:lang w:val="en-GB"/>
        </w:rPr>
        <w:fldChar w:fldCharType="separate"/>
      </w:r>
      <w:r w:rsidR="007E4D71">
        <w:rPr>
          <w:rFonts w:ascii="Times New Roman" w:hAnsi="Times New Roman" w:cs="Times New Roman"/>
          <w:spacing w:val="28"/>
          <w:w w:val="115"/>
          <w:sz w:val="48"/>
          <w:szCs w:val="48"/>
          <w:u w:val="thick"/>
          <w:lang w:val="en-GB"/>
        </w:rPr>
        <w:t>0453</w:t>
      </w:r>
      <w:r w:rsidR="004C352E" w:rsidRPr="004B40F3">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v:textbox>
                <w10:wrap type="topAndBottom" anchorx="page"/>
              </v:shape>
            </w:pict>
          </mc:Fallback>
        </mc:AlternateContent>
      </w:r>
    </w:p>
    <w:p w14:paraId="248659E6" w14:textId="77777777" w:rsidR="001A0296" w:rsidRDefault="001A0296" w:rsidP="001A0296">
      <w:pPr>
        <w:tabs>
          <w:tab w:val="left" w:pos="3099"/>
        </w:tabs>
        <w:spacing w:after="0"/>
        <w:ind w:left="104"/>
        <w:rPr>
          <w:rFonts w:ascii="Arial" w:hAnsi="Arial"/>
          <w:b/>
          <w:w w:val="120"/>
          <w:sz w:val="24"/>
        </w:rPr>
      </w:pPr>
    </w:p>
    <w:p w14:paraId="2ED29448" w14:textId="4A2264EB" w:rsidR="00CB798F" w:rsidRPr="003319FC" w:rsidRDefault="004E45B6" w:rsidP="001A0296">
      <w:pPr>
        <w:tabs>
          <w:tab w:val="left" w:pos="3099"/>
        </w:tabs>
        <w:spacing w:after="0"/>
        <w:ind w:left="104"/>
        <w:rPr>
          <w:rFonts w:ascii="Times New Roman" w:hAnsi="Times New Roman" w:cs="Times New Roman"/>
          <w:snapToGrid w:val="0"/>
          <w:w w:val="120"/>
          <w:sz w:val="24"/>
          <w:szCs w:val="24"/>
          <w:lang w:val="en-GB"/>
        </w:rPr>
      </w:pPr>
      <w:r w:rsidRPr="003319FC">
        <w:rPr>
          <w:rFonts w:ascii="Arial" w:hAnsi="Arial"/>
          <w:b/>
          <w:w w:val="120"/>
          <w:sz w:val="24"/>
        </w:rPr>
        <w:t>Document type:</w:t>
      </w:r>
      <w:r w:rsidRPr="003319FC">
        <w:rPr>
          <w:rFonts w:ascii="Times New Roman" w:hAnsi="Times New Roman" w:cs="Times New Roman"/>
          <w:snapToGrid w:val="0"/>
          <w:w w:val="120"/>
          <w:sz w:val="24"/>
          <w:szCs w:val="24"/>
          <w:lang w:val="en-GB"/>
        </w:rPr>
        <w:tab/>
      </w:r>
      <w:r w:rsidR="00385C5D" w:rsidRPr="003319FC">
        <w:rPr>
          <w:rFonts w:ascii="Arial" w:hAnsi="Arial"/>
          <w:snapToGrid w:val="0"/>
          <w:w w:val="120"/>
          <w:sz w:val="24"/>
          <w:szCs w:val="24"/>
          <w:lang w:val="en-GB"/>
        </w:rPr>
        <w:t>Output Document</w:t>
      </w:r>
    </w:p>
    <w:p w14:paraId="35172862" w14:textId="77777777" w:rsidR="006C48B4" w:rsidRPr="003319FC" w:rsidRDefault="006C48B4" w:rsidP="001A0296">
      <w:pPr>
        <w:tabs>
          <w:tab w:val="left" w:pos="3099"/>
        </w:tabs>
        <w:spacing w:after="0"/>
        <w:ind w:left="104"/>
        <w:rPr>
          <w:rFonts w:ascii="Times New Roman" w:hAnsi="Times New Roman" w:cs="Times New Roman"/>
          <w:snapToGrid w:val="0"/>
          <w:w w:val="120"/>
          <w:sz w:val="36"/>
          <w:szCs w:val="36"/>
          <w:lang w:val="en-GB"/>
        </w:rPr>
      </w:pPr>
    </w:p>
    <w:p w14:paraId="19E086F8" w14:textId="7EB5CDD6" w:rsidR="00CB798F" w:rsidRPr="003319FC" w:rsidRDefault="004E45B6" w:rsidP="00B1533C">
      <w:pPr>
        <w:tabs>
          <w:tab w:val="left" w:pos="3099"/>
        </w:tabs>
        <w:spacing w:after="0"/>
        <w:ind w:left="3099" w:hanging="2995"/>
        <w:rPr>
          <w:rFonts w:ascii="Arial" w:hAnsi="Arial"/>
          <w:snapToGrid w:val="0"/>
          <w:w w:val="120"/>
          <w:sz w:val="24"/>
          <w:szCs w:val="24"/>
          <w:lang w:val="en-GB"/>
        </w:rPr>
      </w:pPr>
      <w:r w:rsidRPr="003319FC">
        <w:rPr>
          <w:rFonts w:ascii="Arial" w:hAnsi="Arial"/>
          <w:b/>
          <w:w w:val="120"/>
          <w:sz w:val="24"/>
        </w:rPr>
        <w:t>Title:</w:t>
      </w:r>
      <w:r w:rsidRPr="003319FC">
        <w:rPr>
          <w:rFonts w:ascii="Times New Roman" w:hAnsi="Times New Roman" w:cs="Times New Roman"/>
          <w:snapToGrid w:val="0"/>
          <w:w w:val="120"/>
          <w:lang w:val="en-GB"/>
        </w:rPr>
        <w:tab/>
      </w:r>
      <w:r w:rsidR="004C352E" w:rsidRPr="003319FC">
        <w:rPr>
          <w:rFonts w:ascii="Arial" w:hAnsi="Arial"/>
          <w:snapToGrid w:val="0"/>
          <w:w w:val="120"/>
          <w:sz w:val="24"/>
          <w:szCs w:val="24"/>
          <w:lang w:val="en-GB"/>
        </w:rPr>
        <w:fldChar w:fldCharType="begin"/>
      </w:r>
      <w:r w:rsidR="004C352E" w:rsidRPr="003319FC">
        <w:rPr>
          <w:rFonts w:ascii="Arial" w:hAnsi="Arial"/>
          <w:snapToGrid w:val="0"/>
          <w:w w:val="120"/>
          <w:sz w:val="24"/>
          <w:szCs w:val="24"/>
          <w:lang w:val="en-GB"/>
        </w:rPr>
        <w:instrText xml:space="preserve"> TITLE  \* MERGEFORMAT </w:instrText>
      </w:r>
      <w:r w:rsidR="004C352E" w:rsidRPr="003319FC">
        <w:rPr>
          <w:rFonts w:ascii="Arial" w:hAnsi="Arial"/>
          <w:snapToGrid w:val="0"/>
          <w:w w:val="120"/>
          <w:sz w:val="24"/>
          <w:szCs w:val="24"/>
          <w:lang w:val="en-GB"/>
        </w:rPr>
        <w:fldChar w:fldCharType="separate"/>
      </w:r>
      <w:r w:rsidR="007E4D71">
        <w:rPr>
          <w:rFonts w:ascii="Arial" w:hAnsi="Arial"/>
          <w:snapToGrid w:val="0"/>
          <w:w w:val="120"/>
          <w:sz w:val="24"/>
          <w:szCs w:val="24"/>
          <w:lang w:val="en-GB"/>
        </w:rPr>
        <w:t>Technologies under Consideration for NAL File Format</w:t>
      </w:r>
      <w:r w:rsidR="004C352E" w:rsidRPr="003319FC">
        <w:rPr>
          <w:rFonts w:ascii="Arial" w:hAnsi="Arial"/>
          <w:snapToGrid w:val="0"/>
          <w:w w:val="120"/>
          <w:sz w:val="24"/>
          <w:szCs w:val="24"/>
          <w:lang w:val="en-GB"/>
        </w:rPr>
        <w:fldChar w:fldCharType="end"/>
      </w:r>
    </w:p>
    <w:p w14:paraId="6A26ED55" w14:textId="77777777" w:rsidR="006334C9" w:rsidRPr="003319FC" w:rsidRDefault="006334C9" w:rsidP="00431631">
      <w:pPr>
        <w:tabs>
          <w:tab w:val="left" w:pos="3099"/>
        </w:tabs>
        <w:spacing w:after="0"/>
        <w:ind w:left="104"/>
        <w:rPr>
          <w:rFonts w:ascii="Times New Roman" w:hAnsi="Times New Roman" w:cs="Times New Roman"/>
          <w:snapToGrid w:val="0"/>
          <w:w w:val="120"/>
          <w:sz w:val="36"/>
          <w:szCs w:val="36"/>
          <w:lang w:val="en-GB"/>
        </w:rPr>
      </w:pPr>
    </w:p>
    <w:p w14:paraId="5C1A346D" w14:textId="189819F4" w:rsidR="00FF2653" w:rsidRPr="003319FC" w:rsidRDefault="00FF2653" w:rsidP="001A0296">
      <w:pPr>
        <w:pStyle w:val="BodyText"/>
        <w:tabs>
          <w:tab w:val="left" w:pos="3099"/>
        </w:tabs>
        <w:spacing w:before="0" w:after="0"/>
        <w:ind w:left="3099" w:right="214" w:hanging="2996"/>
        <w:rPr>
          <w:rFonts w:ascii="Arial" w:hAnsi="Arial"/>
          <w:snapToGrid w:val="0"/>
          <w:w w:val="120"/>
          <w:lang w:val="en-GB"/>
        </w:rPr>
      </w:pPr>
      <w:r w:rsidRPr="003319FC">
        <w:rPr>
          <w:rFonts w:ascii="Arial" w:hAnsi="Arial"/>
          <w:b/>
          <w:w w:val="120"/>
          <w:szCs w:val="22"/>
        </w:rPr>
        <w:t>Status:</w:t>
      </w:r>
      <w:r w:rsidRPr="003319FC">
        <w:rPr>
          <w:rFonts w:ascii="Times New Roman" w:hAnsi="Times New Roman" w:cs="Times New Roman"/>
          <w:snapToGrid w:val="0"/>
          <w:w w:val="120"/>
          <w:lang w:val="en-GB"/>
        </w:rPr>
        <w:tab/>
      </w:r>
      <w:r w:rsidR="00385C5D" w:rsidRPr="003319FC">
        <w:rPr>
          <w:rFonts w:ascii="Arial" w:hAnsi="Arial"/>
          <w:snapToGrid w:val="0"/>
          <w:w w:val="120"/>
          <w:lang w:val="en-GB"/>
        </w:rPr>
        <w:t>Approved</w:t>
      </w:r>
    </w:p>
    <w:p w14:paraId="2A23E1CA" w14:textId="77777777" w:rsidR="006334C9" w:rsidRPr="003319FC" w:rsidRDefault="006334C9" w:rsidP="001A0296">
      <w:pPr>
        <w:pStyle w:val="BodyText"/>
        <w:tabs>
          <w:tab w:val="left" w:pos="3099"/>
        </w:tabs>
        <w:spacing w:before="0" w:after="0"/>
        <w:ind w:left="3099" w:right="214" w:hanging="2996"/>
        <w:rPr>
          <w:rFonts w:ascii="Times New Roman" w:hAnsi="Times New Roman" w:cs="Times New Roman"/>
          <w:snapToGrid w:val="0"/>
          <w:w w:val="120"/>
          <w:sz w:val="36"/>
          <w:szCs w:val="36"/>
          <w:lang w:val="en-GB"/>
        </w:rPr>
      </w:pPr>
    </w:p>
    <w:p w14:paraId="1718C661" w14:textId="7B7957D1"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Date of document:</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SAVEDATE  \@ "yyyy-MM-dd" </w:instrText>
      </w:r>
      <w:r w:rsidR="00C955C7" w:rsidRPr="003319FC">
        <w:rPr>
          <w:rFonts w:ascii="Arial" w:hAnsi="Arial"/>
          <w:snapToGrid w:val="0"/>
          <w:w w:val="120"/>
          <w:sz w:val="24"/>
          <w:szCs w:val="24"/>
          <w:lang w:val="en-GB"/>
        </w:rPr>
        <w:fldChar w:fldCharType="separate"/>
      </w:r>
      <w:r w:rsidR="007E4D71">
        <w:rPr>
          <w:rFonts w:ascii="Arial" w:hAnsi="Arial"/>
          <w:noProof/>
          <w:snapToGrid w:val="0"/>
          <w:w w:val="120"/>
          <w:sz w:val="24"/>
          <w:szCs w:val="24"/>
          <w:lang w:val="en-GB"/>
        </w:rPr>
        <w:t>2022-01-21</w:t>
      </w:r>
      <w:r w:rsidR="00C955C7" w:rsidRPr="003319FC">
        <w:rPr>
          <w:rFonts w:ascii="Arial" w:hAnsi="Arial"/>
          <w:snapToGrid w:val="0"/>
          <w:w w:val="120"/>
          <w:sz w:val="24"/>
          <w:szCs w:val="24"/>
          <w:lang w:val="en-GB"/>
        </w:rPr>
        <w:fldChar w:fldCharType="end"/>
      </w:r>
      <w:r w:rsidR="004B40F3" w:rsidRPr="003319FC">
        <w:rPr>
          <w:rFonts w:ascii="Arial" w:hAnsi="Arial"/>
          <w:snapToGrid w:val="0"/>
          <w:w w:val="120"/>
          <w:sz w:val="24"/>
          <w:szCs w:val="24"/>
          <w:lang w:val="en-GB"/>
        </w:rPr>
        <w:t>21</w:t>
      </w:r>
    </w:p>
    <w:p w14:paraId="5251CC00"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254323E8" w14:textId="322B67C3"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Source:</w:t>
      </w:r>
      <w:r w:rsidRPr="003319FC">
        <w:rPr>
          <w:rFonts w:ascii="Times New Roman" w:hAnsi="Times New Roman" w:cs="Times New Roman"/>
          <w:snapToGrid w:val="0"/>
          <w:w w:val="120"/>
          <w:sz w:val="24"/>
          <w:szCs w:val="24"/>
          <w:lang w:val="en-GB"/>
        </w:rPr>
        <w:tab/>
      </w:r>
      <w:r w:rsidRPr="003319FC">
        <w:rPr>
          <w:rFonts w:ascii="Arial" w:hAnsi="Arial"/>
          <w:snapToGrid w:val="0"/>
          <w:w w:val="120"/>
          <w:sz w:val="24"/>
          <w:szCs w:val="24"/>
          <w:lang w:val="en-GB"/>
        </w:rPr>
        <w:t>ISO/IEC JTC 1/SC 29/</w:t>
      </w:r>
      <w:r w:rsidR="00540DEA" w:rsidRPr="003319FC">
        <w:rPr>
          <w:rFonts w:ascii="Arial" w:hAnsi="Arial"/>
          <w:snapToGrid w:val="0"/>
          <w:w w:val="120"/>
          <w:sz w:val="24"/>
          <w:szCs w:val="24"/>
          <w:lang w:val="en-GB"/>
        </w:rPr>
        <w:t>WG 03</w:t>
      </w:r>
    </w:p>
    <w:p w14:paraId="10DD4B0A"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AB1DF60" w14:textId="14F6142A"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No. of pages:</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NUMPAGES  \* Arabic </w:instrText>
      </w:r>
      <w:r w:rsidR="00C955C7" w:rsidRPr="003319FC">
        <w:rPr>
          <w:rFonts w:ascii="Arial" w:hAnsi="Arial"/>
          <w:snapToGrid w:val="0"/>
          <w:w w:val="120"/>
          <w:sz w:val="24"/>
          <w:szCs w:val="24"/>
          <w:lang w:val="en-GB"/>
        </w:rPr>
        <w:fldChar w:fldCharType="separate"/>
      </w:r>
      <w:r w:rsidR="004019A5">
        <w:rPr>
          <w:rFonts w:ascii="Arial" w:hAnsi="Arial"/>
          <w:noProof/>
          <w:snapToGrid w:val="0"/>
          <w:w w:val="120"/>
          <w:sz w:val="24"/>
          <w:szCs w:val="24"/>
          <w:lang w:val="en-GB"/>
        </w:rPr>
        <w:t>39</w:t>
      </w:r>
      <w:r w:rsidR="00C955C7" w:rsidRPr="003319FC">
        <w:rPr>
          <w:rFonts w:ascii="Arial" w:hAnsi="Arial"/>
          <w:snapToGrid w:val="0"/>
          <w:w w:val="120"/>
          <w:sz w:val="24"/>
          <w:szCs w:val="24"/>
          <w:lang w:val="en-GB"/>
        </w:rPr>
        <w:fldChar w:fldCharType="end"/>
      </w:r>
      <w:r w:rsidRPr="003319FC">
        <w:rPr>
          <w:rFonts w:ascii="Arial" w:hAnsi="Arial"/>
          <w:snapToGrid w:val="0"/>
          <w:w w:val="120"/>
          <w:sz w:val="24"/>
          <w:szCs w:val="24"/>
          <w:lang w:val="en-GB"/>
        </w:rPr>
        <w:t xml:space="preserve"> (with cover page)</w:t>
      </w:r>
    </w:p>
    <w:p w14:paraId="1F156065"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0A86B64" w14:textId="0CFFD4C0" w:rsidR="00FF2653" w:rsidRPr="003319FC" w:rsidRDefault="00FF2653"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Email of Convenor:</w:t>
      </w:r>
      <w:r w:rsidRPr="003319FC">
        <w:rPr>
          <w:rFonts w:ascii="Times New Roman" w:hAnsi="Times New Roman" w:cs="Times New Roman"/>
          <w:snapToGrid w:val="0"/>
          <w:w w:val="120"/>
          <w:sz w:val="24"/>
          <w:szCs w:val="24"/>
          <w:lang w:val="en-GB"/>
        </w:rPr>
        <w:tab/>
      </w:r>
      <w:r w:rsidR="000C78E6" w:rsidRPr="003319FC">
        <w:rPr>
          <w:rFonts w:ascii="Arial" w:hAnsi="Arial"/>
          <w:snapToGrid w:val="0"/>
          <w:w w:val="120"/>
          <w:sz w:val="24"/>
          <w:szCs w:val="24"/>
          <w:lang w:val="en-GB"/>
        </w:rPr>
        <w:t>young.L</w:t>
      </w:r>
      <w:r w:rsidR="00196997" w:rsidRPr="003319FC">
        <w:rPr>
          <w:rFonts w:ascii="Arial" w:hAnsi="Arial"/>
          <w:snapToGrid w:val="0"/>
          <w:w w:val="120"/>
          <w:sz w:val="24"/>
          <w:szCs w:val="24"/>
          <w:lang w:val="en-GB"/>
        </w:rPr>
        <w:t xml:space="preserve"> </w:t>
      </w:r>
      <w:r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proofErr w:type="spellStart"/>
      <w:r w:rsidR="00196997" w:rsidRPr="003319FC">
        <w:rPr>
          <w:rFonts w:ascii="Arial" w:hAnsi="Arial"/>
          <w:snapToGrid w:val="0"/>
          <w:w w:val="120"/>
          <w:sz w:val="24"/>
          <w:szCs w:val="24"/>
          <w:lang w:val="en-GB"/>
        </w:rPr>
        <w:t>samsung</w:t>
      </w:r>
      <w:proofErr w:type="spellEnd"/>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com</w:t>
      </w:r>
    </w:p>
    <w:p w14:paraId="6A4DEB3C"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1FFAF59B" w14:textId="68CD59B4" w:rsidR="00CB798F" w:rsidRPr="003319FC" w:rsidRDefault="004E45B6" w:rsidP="001A0296">
      <w:pPr>
        <w:tabs>
          <w:tab w:val="left" w:pos="3099"/>
        </w:tabs>
        <w:spacing w:after="0"/>
        <w:ind w:left="104"/>
        <w:rPr>
          <w:rFonts w:ascii="Times New Roman" w:hAnsi="Times New Roman" w:cs="Times New Roman"/>
          <w:snapToGrid w:val="0"/>
          <w:color w:val="0000EE"/>
          <w:w w:val="120"/>
          <w:sz w:val="24"/>
          <w:szCs w:val="24"/>
          <w:u w:color="0000EE"/>
          <w:lang w:val="en-GB"/>
        </w:rPr>
      </w:pPr>
      <w:r w:rsidRPr="003319FC">
        <w:rPr>
          <w:rFonts w:ascii="Arial" w:hAnsi="Arial"/>
          <w:b/>
          <w:w w:val="120"/>
          <w:sz w:val="24"/>
        </w:rPr>
        <w:t>Committee URL:</w:t>
      </w:r>
      <w:r w:rsidRPr="003319FC">
        <w:rPr>
          <w:rFonts w:ascii="Times New Roman" w:hAnsi="Times New Roman" w:cs="Times New Roman"/>
          <w:snapToGrid w:val="0"/>
          <w:w w:val="120"/>
          <w:sz w:val="24"/>
          <w:szCs w:val="24"/>
          <w:lang w:val="en-GB"/>
        </w:rPr>
        <w:tab/>
      </w:r>
      <w:hyperlink r:id="rId12" w:history="1">
        <w:r w:rsidR="000C78E6" w:rsidRPr="003319FC">
          <w:rPr>
            <w:rStyle w:val="Hyperlink"/>
            <w:rFonts w:ascii="Arial" w:hAnsi="Arial"/>
            <w:snapToGrid w:val="0"/>
            <w:w w:val="12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1EB1643" w:rsidR="00385C5D" w:rsidRPr="00C955C7" w:rsidRDefault="00385C5D" w:rsidP="005C0E64">
      <w:pPr>
        <w:widowControl/>
        <w:spacing w:after="120"/>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4B40F3">
        <w:rPr>
          <w:rFonts w:ascii="Times New Roman" w:eastAsia="SimSun" w:hAnsi="Times New Roman" w:cs="Times New Roman"/>
          <w:b/>
          <w:sz w:val="48"/>
          <w:szCs w:val="24"/>
          <w:lang w:val="en-GB" w:eastAsia="zh-CN"/>
        </w:rPr>
        <w:t>N</w:t>
      </w:r>
      <w:r w:rsidR="004C352E" w:rsidRPr="004B40F3">
        <w:rPr>
          <w:rFonts w:ascii="Times New Roman" w:eastAsia="SimSun" w:hAnsi="Times New Roman" w:cs="Times New Roman"/>
          <w:b/>
          <w:sz w:val="48"/>
          <w:szCs w:val="24"/>
          <w:lang w:val="en-GB" w:eastAsia="zh-CN"/>
        </w:rPr>
        <w:fldChar w:fldCharType="begin"/>
      </w:r>
      <w:r w:rsidR="004C352E" w:rsidRPr="004B40F3">
        <w:rPr>
          <w:rFonts w:ascii="Times New Roman" w:eastAsia="SimSun" w:hAnsi="Times New Roman" w:cs="Times New Roman"/>
          <w:b/>
          <w:sz w:val="48"/>
          <w:szCs w:val="24"/>
          <w:lang w:val="en-GB" w:eastAsia="zh-CN"/>
        </w:rPr>
        <w:instrText xml:space="preserve"> DOCPROPERTY "WGNumber" \* MERGEFORMAT </w:instrText>
      </w:r>
      <w:r w:rsidR="004C352E" w:rsidRPr="004B40F3">
        <w:rPr>
          <w:rFonts w:ascii="Times New Roman" w:eastAsia="SimSun" w:hAnsi="Times New Roman" w:cs="Times New Roman"/>
          <w:b/>
          <w:sz w:val="48"/>
          <w:szCs w:val="24"/>
          <w:lang w:val="en-GB" w:eastAsia="zh-CN"/>
        </w:rPr>
        <w:fldChar w:fldCharType="separate"/>
      </w:r>
      <w:r w:rsidR="007E4D71">
        <w:rPr>
          <w:rFonts w:ascii="Times New Roman" w:eastAsia="SimSun" w:hAnsi="Times New Roman" w:cs="Times New Roman"/>
          <w:b/>
          <w:sz w:val="48"/>
          <w:szCs w:val="24"/>
          <w:lang w:val="en-GB" w:eastAsia="zh-CN"/>
        </w:rPr>
        <w:t>0453</w:t>
      </w:r>
      <w:r w:rsidR="004C352E" w:rsidRPr="004B40F3">
        <w:rPr>
          <w:rFonts w:ascii="Times New Roman" w:eastAsia="SimSun" w:hAnsi="Times New Roman" w:cs="Times New Roman"/>
          <w:b/>
          <w:sz w:val="48"/>
          <w:szCs w:val="24"/>
          <w:lang w:val="en-GB" w:eastAsia="zh-CN"/>
        </w:rPr>
        <w:fldChar w:fldCharType="end"/>
      </w:r>
    </w:p>
    <w:p w14:paraId="40403B12" w14:textId="74FFE720"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B40F3">
        <w:rPr>
          <w:rFonts w:ascii="Times New Roman" w:eastAsia="SimSun" w:hAnsi="Times New Roman" w:cs="Times New Roman"/>
          <w:b/>
          <w:sz w:val="28"/>
          <w:szCs w:val="24"/>
          <w:lang w:val="en-GB" w:eastAsia="zh-CN"/>
        </w:rPr>
        <w:fldChar w:fldCharType="begin"/>
      </w:r>
      <w:r w:rsidRPr="004B40F3">
        <w:rPr>
          <w:rFonts w:ascii="Times New Roman" w:eastAsia="SimSun" w:hAnsi="Times New Roman" w:cs="Times New Roman"/>
          <w:b/>
          <w:sz w:val="28"/>
          <w:szCs w:val="24"/>
          <w:lang w:val="en-GB" w:eastAsia="zh-CN"/>
        </w:rPr>
        <w:instrText xml:space="preserve"> SAVEDATE \@ "MMMM yyyy" \* MERGEFORMAT </w:instrText>
      </w:r>
      <w:r w:rsidRPr="004B40F3">
        <w:rPr>
          <w:rFonts w:ascii="Times New Roman" w:eastAsia="SimSun" w:hAnsi="Times New Roman" w:cs="Times New Roman"/>
          <w:b/>
          <w:sz w:val="28"/>
          <w:szCs w:val="24"/>
          <w:lang w:val="en-GB" w:eastAsia="zh-CN"/>
        </w:rPr>
        <w:fldChar w:fldCharType="separate"/>
      </w:r>
      <w:r w:rsidR="007E4D71">
        <w:rPr>
          <w:rFonts w:ascii="Times New Roman" w:eastAsia="SimSun" w:hAnsi="Times New Roman" w:cs="Times New Roman"/>
          <w:b/>
          <w:noProof/>
          <w:sz w:val="28"/>
          <w:szCs w:val="24"/>
          <w:lang w:val="en-GB" w:eastAsia="zh-CN"/>
        </w:rPr>
        <w:t>January 2022</w:t>
      </w:r>
      <w:r w:rsidRPr="004B40F3">
        <w:rPr>
          <w:rFonts w:ascii="Times New Roman" w:eastAsia="SimSun" w:hAnsi="Times New Roman" w:cs="Times New Roman"/>
          <w:b/>
          <w:sz w:val="28"/>
          <w:szCs w:val="24"/>
          <w:lang w:val="en-GB" w:eastAsia="zh-CN"/>
        </w:rPr>
        <w:fldChar w:fldCharType="end"/>
      </w:r>
      <w:r w:rsidR="004B40F3" w:rsidRPr="004B40F3">
        <w:rPr>
          <w:rFonts w:ascii="Times New Roman" w:eastAsia="SimSun" w:hAnsi="Times New Roman" w:cs="Times New Roman"/>
          <w:b/>
          <w:sz w:val="28"/>
          <w:szCs w:val="24"/>
          <w:lang w:val="en-GB" w:eastAsia="zh-CN"/>
        </w:rPr>
        <w:t>2</w:t>
      </w:r>
      <w:r w:rsidR="00954B0D" w:rsidRPr="004B40F3">
        <w:rPr>
          <w:rFonts w:ascii="Times New Roman" w:eastAsia="SimSun" w:hAnsi="Times New Roman" w:cs="Times New Roman"/>
          <w:b/>
          <w:sz w:val="28"/>
          <w:szCs w:val="24"/>
          <w:lang w:val="en-GB" w:eastAsia="zh-CN"/>
        </w:rPr>
        <w:t>,</w:t>
      </w:r>
      <w:r w:rsidR="00954B0D" w:rsidRPr="00C955C7">
        <w:rPr>
          <w:rFonts w:ascii="Times New Roman" w:eastAsia="SimSun" w:hAnsi="Times New Roman" w:cs="Times New Roman"/>
          <w:b/>
          <w:sz w:val="28"/>
          <w:szCs w:val="24"/>
          <w:lang w:val="en-GB" w:eastAsia="zh-CN"/>
        </w:rPr>
        <w:t xml:space="preserve">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376DBE13" w:rsidR="00954B0D" w:rsidRPr="00C955C7" w:rsidRDefault="004C352E" w:rsidP="006F269A">
            <w:pPr>
              <w:suppressAutoHyphens/>
              <w:spacing w:after="0"/>
              <w:rPr>
                <w:rFonts w:ascii="Times New Roman" w:hAnsi="Times New Roman" w:cs="Times New Roman"/>
                <w:b/>
                <w:sz w:val="24"/>
                <w:szCs w:val="24"/>
                <w:highlight w:val="yellow"/>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TITLE  \* MERGEFORMAT </w:instrText>
            </w:r>
            <w:r w:rsidRPr="004B40F3">
              <w:rPr>
                <w:rFonts w:ascii="Times New Roman" w:hAnsi="Times New Roman" w:cs="Times New Roman"/>
                <w:b/>
                <w:sz w:val="24"/>
                <w:szCs w:val="24"/>
                <w:lang w:val="en-GB"/>
              </w:rPr>
              <w:fldChar w:fldCharType="separate"/>
            </w:r>
            <w:r w:rsidR="007E4D71">
              <w:rPr>
                <w:rFonts w:ascii="Times New Roman" w:hAnsi="Times New Roman" w:cs="Times New Roman"/>
                <w:b/>
                <w:sz w:val="24"/>
                <w:szCs w:val="24"/>
                <w:lang w:val="en-GB"/>
              </w:rPr>
              <w:t>Technologies under Consideration for NAL File Format</w:t>
            </w:r>
            <w:r w:rsidRPr="004B40F3">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102C4909" w:rsidR="00954B0D" w:rsidRPr="00C955C7" w:rsidRDefault="004C352E" w:rsidP="006F269A">
            <w:pPr>
              <w:suppressAutoHyphens/>
              <w:spacing w:after="0"/>
              <w:rPr>
                <w:rFonts w:ascii="Times New Roman" w:hAnsi="Times New Roman" w:cs="Times New Roman"/>
                <w:b/>
                <w:sz w:val="24"/>
                <w:szCs w:val="24"/>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DOCPROPERTY "MDMSNumber" \* MERGEFORMAT </w:instrText>
            </w:r>
            <w:r w:rsidRPr="004B40F3">
              <w:rPr>
                <w:rFonts w:ascii="Times New Roman" w:hAnsi="Times New Roman" w:cs="Times New Roman"/>
                <w:b/>
                <w:sz w:val="24"/>
                <w:szCs w:val="24"/>
                <w:lang w:val="en-GB"/>
              </w:rPr>
              <w:fldChar w:fldCharType="separate"/>
            </w:r>
            <w:r w:rsidR="007E4D71">
              <w:rPr>
                <w:rFonts w:ascii="Times New Roman" w:hAnsi="Times New Roman" w:cs="Times New Roman"/>
                <w:b/>
                <w:sz w:val="24"/>
                <w:szCs w:val="24"/>
                <w:lang w:val="en-GB"/>
              </w:rPr>
              <w:t>21169</w:t>
            </w:r>
            <w:r w:rsidRPr="004B40F3">
              <w:rPr>
                <w:rFonts w:ascii="Times New Roman" w:hAnsi="Times New Roman" w:cs="Times New Roman"/>
                <w:b/>
                <w:sz w:val="24"/>
                <w:szCs w:val="24"/>
                <w:lang w:val="en-GB"/>
              </w:rPr>
              <w:fldChar w:fldCharType="end"/>
            </w:r>
          </w:p>
        </w:tc>
      </w:tr>
    </w:tbl>
    <w:p w14:paraId="10FF98CD" w14:textId="77777777" w:rsidR="00BA60FC" w:rsidRDefault="00BA60FC" w:rsidP="0018563E">
      <w:pPr>
        <w:rPr>
          <w:rFonts w:ascii="Times New Roman" w:hAnsi="Times New Roman" w:cs="Times New Roman"/>
          <w:sz w:val="24"/>
          <w:lang w:val="en-GB"/>
        </w:rPr>
      </w:pPr>
    </w:p>
    <w:p w14:paraId="1450C2BB" w14:textId="768B2A07" w:rsidR="00007F67" w:rsidRDefault="00CE118C">
      <w:pPr>
        <w:pStyle w:val="TOC1"/>
        <w:rPr>
          <w:rFonts w:asciiTheme="minorHAnsi" w:eastAsiaTheme="minorEastAsia" w:hAnsiTheme="minorHAnsi" w:cstheme="minorBidi"/>
          <w:noProof/>
          <w:lang w:val="en-NL" w:eastAsia="zh-CN"/>
        </w:rPr>
      </w:pPr>
      <w:r>
        <w:rPr>
          <w:rFonts w:ascii="Times New Roman" w:hAnsi="Times New Roman" w:cs="Times New Roman"/>
          <w:sz w:val="24"/>
          <w:lang w:val="en-GB"/>
        </w:rPr>
        <w:fldChar w:fldCharType="begin"/>
      </w:r>
      <w:r>
        <w:rPr>
          <w:rFonts w:ascii="Times New Roman" w:hAnsi="Times New Roman" w:cs="Times New Roman"/>
          <w:sz w:val="24"/>
          <w:lang w:val="en-GB"/>
        </w:rPr>
        <w:instrText xml:space="preserve"> TOC \o "1-1" \h \z \u </w:instrText>
      </w:r>
      <w:r>
        <w:rPr>
          <w:rFonts w:ascii="Times New Roman" w:hAnsi="Times New Roman" w:cs="Times New Roman"/>
          <w:sz w:val="24"/>
          <w:lang w:val="en-GB"/>
        </w:rPr>
        <w:fldChar w:fldCharType="separate"/>
      </w:r>
      <w:hyperlink w:anchor="_Toc93672672" w:history="1">
        <w:r w:rsidR="00007F67" w:rsidRPr="00732708">
          <w:rPr>
            <w:rStyle w:val="Hyperlink"/>
            <w:noProof/>
            <w:lang w:val="en-GB" w:eastAsia="de-DE"/>
          </w:rPr>
          <w:t>1</w:t>
        </w:r>
        <w:r w:rsidR="00007F67">
          <w:rPr>
            <w:rFonts w:asciiTheme="minorHAnsi" w:eastAsiaTheme="minorEastAsia" w:hAnsiTheme="minorHAnsi" w:cstheme="minorBidi"/>
            <w:noProof/>
            <w:lang w:val="en-NL" w:eastAsia="zh-CN"/>
          </w:rPr>
          <w:tab/>
        </w:r>
        <w:r w:rsidR="00007F67" w:rsidRPr="00732708">
          <w:rPr>
            <w:rStyle w:val="Hyperlink"/>
            <w:noProof/>
            <w:lang w:val="en-GB" w:eastAsia="de-DE"/>
          </w:rPr>
          <w:t>Advanced parameter sets rewriting support (from m56112)</w:t>
        </w:r>
        <w:r w:rsidR="00007F67">
          <w:rPr>
            <w:noProof/>
            <w:webHidden/>
          </w:rPr>
          <w:tab/>
        </w:r>
        <w:r w:rsidR="00007F67">
          <w:rPr>
            <w:noProof/>
            <w:webHidden/>
          </w:rPr>
          <w:fldChar w:fldCharType="begin"/>
        </w:r>
        <w:r w:rsidR="00007F67">
          <w:rPr>
            <w:noProof/>
            <w:webHidden/>
          </w:rPr>
          <w:instrText xml:space="preserve"> PAGEREF _Toc93672672 \h </w:instrText>
        </w:r>
        <w:r w:rsidR="00007F67">
          <w:rPr>
            <w:noProof/>
            <w:webHidden/>
          </w:rPr>
        </w:r>
        <w:r w:rsidR="00007F67">
          <w:rPr>
            <w:noProof/>
            <w:webHidden/>
          </w:rPr>
          <w:fldChar w:fldCharType="separate"/>
        </w:r>
        <w:r w:rsidR="00007F67">
          <w:rPr>
            <w:noProof/>
            <w:webHidden/>
          </w:rPr>
          <w:t>1</w:t>
        </w:r>
        <w:r w:rsidR="00007F67">
          <w:rPr>
            <w:noProof/>
            <w:webHidden/>
          </w:rPr>
          <w:fldChar w:fldCharType="end"/>
        </w:r>
      </w:hyperlink>
    </w:p>
    <w:p w14:paraId="794B374D" w14:textId="0E42A5BE" w:rsidR="00007F67" w:rsidRDefault="00007F67">
      <w:pPr>
        <w:pStyle w:val="TOC1"/>
        <w:rPr>
          <w:rFonts w:asciiTheme="minorHAnsi" w:eastAsiaTheme="minorEastAsia" w:hAnsiTheme="minorHAnsi" w:cstheme="minorBidi"/>
          <w:noProof/>
          <w:lang w:val="en-NL" w:eastAsia="zh-CN"/>
        </w:rPr>
      </w:pPr>
      <w:hyperlink w:anchor="_Toc93672673" w:history="1">
        <w:r w:rsidRPr="00732708">
          <w:rPr>
            <w:rStyle w:val="Hyperlink"/>
            <w:noProof/>
            <w:lang w:val="en-GB" w:eastAsia="de-DE"/>
          </w:rPr>
          <w:t>2</w:t>
        </w:r>
        <w:r>
          <w:rPr>
            <w:rFonts w:asciiTheme="minorHAnsi" w:eastAsiaTheme="minorEastAsia" w:hAnsiTheme="minorHAnsi" w:cstheme="minorBidi"/>
            <w:noProof/>
            <w:lang w:val="en-NL" w:eastAsia="zh-CN"/>
          </w:rPr>
          <w:tab/>
        </w:r>
        <w:r w:rsidRPr="00732708">
          <w:rPr>
            <w:rStyle w:val="Hyperlink"/>
            <w:noProof/>
            <w:lang w:val="en-GB" w:eastAsia="de-DE"/>
          </w:rPr>
          <w:t>Signalling of non-reference layer (from m56045)</w:t>
        </w:r>
        <w:r>
          <w:rPr>
            <w:noProof/>
            <w:webHidden/>
          </w:rPr>
          <w:tab/>
        </w:r>
        <w:r>
          <w:rPr>
            <w:noProof/>
            <w:webHidden/>
          </w:rPr>
          <w:fldChar w:fldCharType="begin"/>
        </w:r>
        <w:r>
          <w:rPr>
            <w:noProof/>
            <w:webHidden/>
          </w:rPr>
          <w:instrText xml:space="preserve"> PAGEREF _Toc93672673 \h </w:instrText>
        </w:r>
        <w:r>
          <w:rPr>
            <w:noProof/>
            <w:webHidden/>
          </w:rPr>
        </w:r>
        <w:r>
          <w:rPr>
            <w:noProof/>
            <w:webHidden/>
          </w:rPr>
          <w:fldChar w:fldCharType="separate"/>
        </w:r>
        <w:r>
          <w:rPr>
            <w:noProof/>
            <w:webHidden/>
          </w:rPr>
          <w:t>5</w:t>
        </w:r>
        <w:r>
          <w:rPr>
            <w:noProof/>
            <w:webHidden/>
          </w:rPr>
          <w:fldChar w:fldCharType="end"/>
        </w:r>
      </w:hyperlink>
    </w:p>
    <w:p w14:paraId="55958E17" w14:textId="34D041FF" w:rsidR="00007F67" w:rsidRDefault="00007F67">
      <w:pPr>
        <w:pStyle w:val="TOC1"/>
        <w:rPr>
          <w:rFonts w:asciiTheme="minorHAnsi" w:eastAsiaTheme="minorEastAsia" w:hAnsiTheme="minorHAnsi" w:cstheme="minorBidi"/>
          <w:noProof/>
          <w:lang w:val="en-NL" w:eastAsia="zh-CN"/>
        </w:rPr>
      </w:pPr>
      <w:hyperlink w:anchor="_Toc93672674" w:history="1">
        <w:r w:rsidRPr="00732708">
          <w:rPr>
            <w:rStyle w:val="Hyperlink"/>
            <w:noProof/>
            <w:lang w:val="en-GB" w:eastAsia="de-DE"/>
          </w:rPr>
          <w:t>3</w:t>
        </w:r>
        <w:r>
          <w:rPr>
            <w:rFonts w:asciiTheme="minorHAnsi" w:eastAsiaTheme="minorEastAsia" w:hAnsiTheme="minorHAnsi" w:cstheme="minorBidi"/>
            <w:noProof/>
            <w:lang w:val="en-NL" w:eastAsia="zh-CN"/>
          </w:rPr>
          <w:tab/>
        </w:r>
        <w:r w:rsidRPr="00732708">
          <w:rPr>
            <w:rStyle w:val="Hyperlink"/>
            <w:noProof/>
            <w:lang w:val="en-GB" w:eastAsia="de-DE"/>
          </w:rPr>
          <w:t>Subpicture treated as picture signalling (from m56044)</w:t>
        </w:r>
        <w:r>
          <w:rPr>
            <w:noProof/>
            <w:webHidden/>
          </w:rPr>
          <w:tab/>
        </w:r>
        <w:r>
          <w:rPr>
            <w:noProof/>
            <w:webHidden/>
          </w:rPr>
          <w:fldChar w:fldCharType="begin"/>
        </w:r>
        <w:r>
          <w:rPr>
            <w:noProof/>
            <w:webHidden/>
          </w:rPr>
          <w:instrText xml:space="preserve"> PAGEREF _Toc93672674 \h </w:instrText>
        </w:r>
        <w:r>
          <w:rPr>
            <w:noProof/>
            <w:webHidden/>
          </w:rPr>
        </w:r>
        <w:r>
          <w:rPr>
            <w:noProof/>
            <w:webHidden/>
          </w:rPr>
          <w:fldChar w:fldCharType="separate"/>
        </w:r>
        <w:r>
          <w:rPr>
            <w:noProof/>
            <w:webHidden/>
          </w:rPr>
          <w:t>6</w:t>
        </w:r>
        <w:r>
          <w:rPr>
            <w:noProof/>
            <w:webHidden/>
          </w:rPr>
          <w:fldChar w:fldCharType="end"/>
        </w:r>
      </w:hyperlink>
    </w:p>
    <w:p w14:paraId="6578F1C7" w14:textId="6C0682EF" w:rsidR="00007F67" w:rsidRDefault="00007F67">
      <w:pPr>
        <w:pStyle w:val="TOC1"/>
        <w:rPr>
          <w:rFonts w:asciiTheme="minorHAnsi" w:eastAsiaTheme="minorEastAsia" w:hAnsiTheme="minorHAnsi" w:cstheme="minorBidi"/>
          <w:noProof/>
          <w:lang w:val="en-NL" w:eastAsia="zh-CN"/>
        </w:rPr>
      </w:pPr>
      <w:hyperlink w:anchor="_Toc93672675" w:history="1">
        <w:r w:rsidRPr="00732708">
          <w:rPr>
            <w:rStyle w:val="Hyperlink"/>
            <w:noProof/>
            <w:lang w:val="en-GB" w:eastAsia="de-DE"/>
          </w:rPr>
          <w:t>4</w:t>
        </w:r>
        <w:r>
          <w:rPr>
            <w:rFonts w:asciiTheme="minorHAnsi" w:eastAsiaTheme="minorEastAsia" w:hAnsiTheme="minorHAnsi" w:cstheme="minorBidi"/>
            <w:noProof/>
            <w:lang w:val="en-NL" w:eastAsia="zh-CN"/>
          </w:rPr>
          <w:tab/>
        </w:r>
        <w:r w:rsidRPr="00732708">
          <w:rPr>
            <w:rStyle w:val="Hyperlink"/>
            <w:noProof/>
            <w:lang w:val="en-GB" w:eastAsia="de-DE"/>
          </w:rPr>
          <w:t xml:space="preserve">VVC independent layers support NALU FF (from </w:t>
        </w:r>
        <w:r w:rsidRPr="00732708">
          <w:rPr>
            <w:rStyle w:val="Hyperlink"/>
            <w:noProof/>
          </w:rPr>
          <w:t>m54283</w:t>
        </w:r>
        <w:r w:rsidRPr="00732708">
          <w:rPr>
            <w:rStyle w:val="Hyperlink"/>
            <w:noProof/>
            <w:lang w:val="en-GB" w:eastAsia="de-DE"/>
          </w:rPr>
          <w:t>)</w:t>
        </w:r>
        <w:r>
          <w:rPr>
            <w:noProof/>
            <w:webHidden/>
          </w:rPr>
          <w:tab/>
        </w:r>
        <w:r>
          <w:rPr>
            <w:noProof/>
            <w:webHidden/>
          </w:rPr>
          <w:fldChar w:fldCharType="begin"/>
        </w:r>
        <w:r>
          <w:rPr>
            <w:noProof/>
            <w:webHidden/>
          </w:rPr>
          <w:instrText xml:space="preserve"> PAGEREF _Toc93672675 \h </w:instrText>
        </w:r>
        <w:r>
          <w:rPr>
            <w:noProof/>
            <w:webHidden/>
          </w:rPr>
        </w:r>
        <w:r>
          <w:rPr>
            <w:noProof/>
            <w:webHidden/>
          </w:rPr>
          <w:fldChar w:fldCharType="separate"/>
        </w:r>
        <w:r>
          <w:rPr>
            <w:noProof/>
            <w:webHidden/>
          </w:rPr>
          <w:t>7</w:t>
        </w:r>
        <w:r>
          <w:rPr>
            <w:noProof/>
            <w:webHidden/>
          </w:rPr>
          <w:fldChar w:fldCharType="end"/>
        </w:r>
      </w:hyperlink>
    </w:p>
    <w:p w14:paraId="6BE04EEF" w14:textId="1A4493C8" w:rsidR="00007F67" w:rsidRDefault="00007F67">
      <w:pPr>
        <w:pStyle w:val="TOC1"/>
        <w:rPr>
          <w:rFonts w:asciiTheme="minorHAnsi" w:eastAsiaTheme="minorEastAsia" w:hAnsiTheme="minorHAnsi" w:cstheme="minorBidi"/>
          <w:noProof/>
          <w:lang w:val="en-NL" w:eastAsia="zh-CN"/>
        </w:rPr>
      </w:pPr>
      <w:hyperlink w:anchor="_Toc93672676" w:history="1">
        <w:r w:rsidRPr="00732708">
          <w:rPr>
            <w:rStyle w:val="Hyperlink"/>
            <w:noProof/>
            <w:lang w:val="en-GB"/>
          </w:rPr>
          <w:t>5</w:t>
        </w:r>
        <w:r>
          <w:rPr>
            <w:rFonts w:asciiTheme="minorHAnsi" w:eastAsiaTheme="minorEastAsia" w:hAnsiTheme="minorHAnsi" w:cstheme="minorBidi"/>
            <w:noProof/>
            <w:lang w:val="en-NL" w:eastAsia="zh-CN"/>
          </w:rPr>
          <w:tab/>
        </w:r>
        <w:r w:rsidRPr="00732708">
          <w:rPr>
            <w:rStyle w:val="Hyperlink"/>
            <w:noProof/>
            <w:lang w:val="en-GB"/>
          </w:rPr>
          <w:t xml:space="preserve">APS Roll Recovery (from </w:t>
        </w:r>
        <w:r w:rsidRPr="00732708">
          <w:rPr>
            <w:rStyle w:val="Hyperlink"/>
            <w:noProof/>
          </w:rPr>
          <w:t>m54403</w:t>
        </w:r>
        <w:r w:rsidRPr="00732708">
          <w:rPr>
            <w:rStyle w:val="Hyperlink"/>
            <w:noProof/>
            <w:lang w:val="en-GB"/>
          </w:rPr>
          <w:t>)</w:t>
        </w:r>
        <w:r>
          <w:rPr>
            <w:noProof/>
            <w:webHidden/>
          </w:rPr>
          <w:tab/>
        </w:r>
        <w:r>
          <w:rPr>
            <w:noProof/>
            <w:webHidden/>
          </w:rPr>
          <w:fldChar w:fldCharType="begin"/>
        </w:r>
        <w:r>
          <w:rPr>
            <w:noProof/>
            <w:webHidden/>
          </w:rPr>
          <w:instrText xml:space="preserve"> PAGEREF _Toc93672676 \h </w:instrText>
        </w:r>
        <w:r>
          <w:rPr>
            <w:noProof/>
            <w:webHidden/>
          </w:rPr>
        </w:r>
        <w:r>
          <w:rPr>
            <w:noProof/>
            <w:webHidden/>
          </w:rPr>
          <w:fldChar w:fldCharType="separate"/>
        </w:r>
        <w:r>
          <w:rPr>
            <w:noProof/>
            <w:webHidden/>
          </w:rPr>
          <w:t>30</w:t>
        </w:r>
        <w:r>
          <w:rPr>
            <w:noProof/>
            <w:webHidden/>
          </w:rPr>
          <w:fldChar w:fldCharType="end"/>
        </w:r>
      </w:hyperlink>
    </w:p>
    <w:p w14:paraId="17411964" w14:textId="17F439BF" w:rsidR="00007F67" w:rsidRDefault="00007F67">
      <w:pPr>
        <w:pStyle w:val="TOC1"/>
        <w:rPr>
          <w:rFonts w:asciiTheme="minorHAnsi" w:eastAsiaTheme="minorEastAsia" w:hAnsiTheme="minorHAnsi" w:cstheme="minorBidi"/>
          <w:noProof/>
          <w:lang w:val="en-NL" w:eastAsia="zh-CN"/>
        </w:rPr>
      </w:pPr>
      <w:hyperlink w:anchor="_Toc93672677" w:history="1">
        <w:r w:rsidRPr="00732708">
          <w:rPr>
            <w:rStyle w:val="Hyperlink"/>
            <w:noProof/>
            <w:lang w:val="en-GB" w:eastAsia="de-DE"/>
          </w:rPr>
          <w:t>6</w:t>
        </w:r>
        <w:r>
          <w:rPr>
            <w:rFonts w:asciiTheme="minorHAnsi" w:eastAsiaTheme="minorEastAsia" w:hAnsiTheme="minorHAnsi" w:cstheme="minorBidi"/>
            <w:noProof/>
            <w:lang w:val="en-NL" w:eastAsia="zh-CN"/>
          </w:rPr>
          <w:tab/>
        </w:r>
        <w:r w:rsidRPr="00732708">
          <w:rPr>
            <w:rStyle w:val="Hyperlink"/>
            <w:noProof/>
            <w:lang w:val="en-GB" w:eastAsia="de-DE"/>
          </w:rPr>
          <w:t>14496-15 (NAL video file formats) errata items (from m55192)</w:t>
        </w:r>
        <w:r>
          <w:rPr>
            <w:noProof/>
            <w:webHidden/>
          </w:rPr>
          <w:tab/>
        </w:r>
        <w:r>
          <w:rPr>
            <w:noProof/>
            <w:webHidden/>
          </w:rPr>
          <w:fldChar w:fldCharType="begin"/>
        </w:r>
        <w:r>
          <w:rPr>
            <w:noProof/>
            <w:webHidden/>
          </w:rPr>
          <w:instrText xml:space="preserve"> PAGEREF _Toc93672677 \h </w:instrText>
        </w:r>
        <w:r>
          <w:rPr>
            <w:noProof/>
            <w:webHidden/>
          </w:rPr>
        </w:r>
        <w:r>
          <w:rPr>
            <w:noProof/>
            <w:webHidden/>
          </w:rPr>
          <w:fldChar w:fldCharType="separate"/>
        </w:r>
        <w:r>
          <w:rPr>
            <w:noProof/>
            <w:webHidden/>
          </w:rPr>
          <w:t>31</w:t>
        </w:r>
        <w:r>
          <w:rPr>
            <w:noProof/>
            <w:webHidden/>
          </w:rPr>
          <w:fldChar w:fldCharType="end"/>
        </w:r>
      </w:hyperlink>
    </w:p>
    <w:p w14:paraId="3777E0D4" w14:textId="4C325CD4" w:rsidR="00007F67" w:rsidRDefault="00007F67">
      <w:pPr>
        <w:pStyle w:val="TOC1"/>
        <w:rPr>
          <w:rFonts w:asciiTheme="minorHAnsi" w:eastAsiaTheme="minorEastAsia" w:hAnsiTheme="minorHAnsi" w:cstheme="minorBidi"/>
          <w:noProof/>
          <w:lang w:val="en-NL" w:eastAsia="zh-CN"/>
        </w:rPr>
      </w:pPr>
      <w:hyperlink w:anchor="_Toc93672678" w:history="1">
        <w:r w:rsidRPr="00732708">
          <w:rPr>
            <w:rStyle w:val="Hyperlink"/>
            <w:noProof/>
          </w:rPr>
          <w:t>7</w:t>
        </w:r>
        <w:r>
          <w:rPr>
            <w:rFonts w:asciiTheme="minorHAnsi" w:eastAsiaTheme="minorEastAsia" w:hAnsiTheme="minorHAnsi" w:cstheme="minorBidi"/>
            <w:noProof/>
            <w:lang w:val="en-NL" w:eastAsia="zh-CN"/>
          </w:rPr>
          <w:tab/>
        </w:r>
        <w:r w:rsidRPr="00732708">
          <w:rPr>
            <w:rStyle w:val="Hyperlink"/>
            <w:noProof/>
          </w:rPr>
          <w:t>Visual width and height (from m56800)</w:t>
        </w:r>
        <w:r>
          <w:rPr>
            <w:noProof/>
            <w:webHidden/>
          </w:rPr>
          <w:tab/>
        </w:r>
        <w:r>
          <w:rPr>
            <w:noProof/>
            <w:webHidden/>
          </w:rPr>
          <w:fldChar w:fldCharType="begin"/>
        </w:r>
        <w:r>
          <w:rPr>
            <w:noProof/>
            <w:webHidden/>
          </w:rPr>
          <w:instrText xml:space="preserve"> PAGEREF _Toc93672678 \h </w:instrText>
        </w:r>
        <w:r>
          <w:rPr>
            <w:noProof/>
            <w:webHidden/>
          </w:rPr>
        </w:r>
        <w:r>
          <w:rPr>
            <w:noProof/>
            <w:webHidden/>
          </w:rPr>
          <w:fldChar w:fldCharType="separate"/>
        </w:r>
        <w:r>
          <w:rPr>
            <w:noProof/>
            <w:webHidden/>
          </w:rPr>
          <w:t>32</w:t>
        </w:r>
        <w:r>
          <w:rPr>
            <w:noProof/>
            <w:webHidden/>
          </w:rPr>
          <w:fldChar w:fldCharType="end"/>
        </w:r>
      </w:hyperlink>
    </w:p>
    <w:p w14:paraId="0CF8F425" w14:textId="2378EA5A" w:rsidR="00007F67" w:rsidRDefault="00007F67">
      <w:pPr>
        <w:pStyle w:val="TOC1"/>
        <w:rPr>
          <w:rFonts w:asciiTheme="minorHAnsi" w:eastAsiaTheme="minorEastAsia" w:hAnsiTheme="minorHAnsi" w:cstheme="minorBidi"/>
          <w:noProof/>
          <w:lang w:val="en-NL" w:eastAsia="zh-CN"/>
        </w:rPr>
      </w:pPr>
      <w:hyperlink w:anchor="_Toc93672679" w:history="1">
        <w:r w:rsidRPr="00732708">
          <w:rPr>
            <w:rStyle w:val="Hyperlink"/>
            <w:noProof/>
          </w:rPr>
          <w:t>8</w:t>
        </w:r>
        <w:r>
          <w:rPr>
            <w:rFonts w:asciiTheme="minorHAnsi" w:eastAsiaTheme="minorEastAsia" w:hAnsiTheme="minorHAnsi" w:cstheme="minorBidi"/>
            <w:noProof/>
            <w:lang w:val="en-NL" w:eastAsia="zh-CN"/>
          </w:rPr>
          <w:tab/>
        </w:r>
        <w:r w:rsidRPr="00732708">
          <w:rPr>
            <w:rStyle w:val="Hyperlink"/>
            <w:noProof/>
          </w:rPr>
          <w:t>EDRAP and Random access (from m56766)</w:t>
        </w:r>
        <w:r>
          <w:rPr>
            <w:noProof/>
            <w:webHidden/>
          </w:rPr>
          <w:tab/>
        </w:r>
        <w:r>
          <w:rPr>
            <w:noProof/>
            <w:webHidden/>
          </w:rPr>
          <w:fldChar w:fldCharType="begin"/>
        </w:r>
        <w:r>
          <w:rPr>
            <w:noProof/>
            <w:webHidden/>
          </w:rPr>
          <w:instrText xml:space="preserve"> PAGEREF _Toc93672679 \h </w:instrText>
        </w:r>
        <w:r>
          <w:rPr>
            <w:noProof/>
            <w:webHidden/>
          </w:rPr>
        </w:r>
        <w:r>
          <w:rPr>
            <w:noProof/>
            <w:webHidden/>
          </w:rPr>
          <w:fldChar w:fldCharType="separate"/>
        </w:r>
        <w:r>
          <w:rPr>
            <w:noProof/>
            <w:webHidden/>
          </w:rPr>
          <w:t>33</w:t>
        </w:r>
        <w:r>
          <w:rPr>
            <w:noProof/>
            <w:webHidden/>
          </w:rPr>
          <w:fldChar w:fldCharType="end"/>
        </w:r>
      </w:hyperlink>
    </w:p>
    <w:p w14:paraId="45BADBB9" w14:textId="07D62EA8" w:rsidR="00007F67" w:rsidRDefault="00007F67">
      <w:pPr>
        <w:pStyle w:val="TOC1"/>
        <w:rPr>
          <w:rFonts w:asciiTheme="minorHAnsi" w:eastAsiaTheme="minorEastAsia" w:hAnsiTheme="minorHAnsi" w:cstheme="minorBidi"/>
          <w:noProof/>
          <w:lang w:val="en-NL" w:eastAsia="zh-CN"/>
        </w:rPr>
      </w:pPr>
      <w:hyperlink w:anchor="_Toc93672680" w:history="1">
        <w:r w:rsidRPr="00732708">
          <w:rPr>
            <w:rStyle w:val="Hyperlink"/>
            <w:noProof/>
          </w:rPr>
          <w:t>9</w:t>
        </w:r>
        <w:r>
          <w:rPr>
            <w:rFonts w:asciiTheme="minorHAnsi" w:eastAsiaTheme="minorEastAsia" w:hAnsiTheme="minorHAnsi" w:cstheme="minorBidi"/>
            <w:noProof/>
            <w:lang w:val="en-NL" w:eastAsia="zh-CN"/>
          </w:rPr>
          <w:tab/>
        </w:r>
        <w:r w:rsidRPr="00732708">
          <w:rPr>
            <w:rStyle w:val="Hyperlink"/>
            <w:noProof/>
          </w:rPr>
          <w:t>14496-15 VVC conformance test vectors update (from m57436)</w:t>
        </w:r>
        <w:r>
          <w:rPr>
            <w:noProof/>
            <w:webHidden/>
          </w:rPr>
          <w:tab/>
        </w:r>
        <w:r>
          <w:rPr>
            <w:noProof/>
            <w:webHidden/>
          </w:rPr>
          <w:fldChar w:fldCharType="begin"/>
        </w:r>
        <w:r>
          <w:rPr>
            <w:noProof/>
            <w:webHidden/>
          </w:rPr>
          <w:instrText xml:space="preserve"> PAGEREF _Toc93672680 \h </w:instrText>
        </w:r>
        <w:r>
          <w:rPr>
            <w:noProof/>
            <w:webHidden/>
          </w:rPr>
        </w:r>
        <w:r>
          <w:rPr>
            <w:noProof/>
            <w:webHidden/>
          </w:rPr>
          <w:fldChar w:fldCharType="separate"/>
        </w:r>
        <w:r>
          <w:rPr>
            <w:noProof/>
            <w:webHidden/>
          </w:rPr>
          <w:t>34</w:t>
        </w:r>
        <w:r>
          <w:rPr>
            <w:noProof/>
            <w:webHidden/>
          </w:rPr>
          <w:fldChar w:fldCharType="end"/>
        </w:r>
      </w:hyperlink>
    </w:p>
    <w:p w14:paraId="2C8C2F76" w14:textId="1C3DEA83" w:rsidR="00007F67" w:rsidRDefault="00007F67">
      <w:pPr>
        <w:pStyle w:val="TOC1"/>
        <w:rPr>
          <w:rFonts w:asciiTheme="minorHAnsi" w:eastAsiaTheme="minorEastAsia" w:hAnsiTheme="minorHAnsi" w:cstheme="minorBidi"/>
          <w:noProof/>
          <w:lang w:val="en-NL" w:eastAsia="zh-CN"/>
        </w:rPr>
      </w:pPr>
      <w:hyperlink w:anchor="_Toc93672681" w:history="1">
        <w:r w:rsidRPr="00732708">
          <w:rPr>
            <w:rStyle w:val="Hyperlink"/>
            <w:noProof/>
          </w:rPr>
          <w:t>10</w:t>
        </w:r>
        <w:r>
          <w:rPr>
            <w:rFonts w:asciiTheme="minorHAnsi" w:eastAsiaTheme="minorEastAsia" w:hAnsiTheme="minorHAnsi" w:cstheme="minorBidi"/>
            <w:noProof/>
            <w:lang w:val="en-NL" w:eastAsia="zh-CN"/>
          </w:rPr>
          <w:tab/>
        </w:r>
        <w:r w:rsidRPr="00732708">
          <w:rPr>
            <w:rStyle w:val="Hyperlink"/>
            <w:noProof/>
          </w:rPr>
          <w:t>Manifest and Prefix SEIs for AVC (#155)</w:t>
        </w:r>
        <w:r>
          <w:rPr>
            <w:noProof/>
            <w:webHidden/>
          </w:rPr>
          <w:tab/>
        </w:r>
        <w:r>
          <w:rPr>
            <w:noProof/>
            <w:webHidden/>
          </w:rPr>
          <w:fldChar w:fldCharType="begin"/>
        </w:r>
        <w:r>
          <w:rPr>
            <w:noProof/>
            <w:webHidden/>
          </w:rPr>
          <w:instrText xml:space="preserve"> PAGEREF _Toc93672681 \h </w:instrText>
        </w:r>
        <w:r>
          <w:rPr>
            <w:noProof/>
            <w:webHidden/>
          </w:rPr>
        </w:r>
        <w:r>
          <w:rPr>
            <w:noProof/>
            <w:webHidden/>
          </w:rPr>
          <w:fldChar w:fldCharType="separate"/>
        </w:r>
        <w:r>
          <w:rPr>
            <w:noProof/>
            <w:webHidden/>
          </w:rPr>
          <w:t>35</w:t>
        </w:r>
        <w:r>
          <w:rPr>
            <w:noProof/>
            <w:webHidden/>
          </w:rPr>
          <w:fldChar w:fldCharType="end"/>
        </w:r>
      </w:hyperlink>
    </w:p>
    <w:p w14:paraId="190580E2" w14:textId="77C8D1DF" w:rsidR="00007F67" w:rsidRDefault="00007F67">
      <w:pPr>
        <w:pStyle w:val="TOC1"/>
        <w:rPr>
          <w:rFonts w:asciiTheme="minorHAnsi" w:eastAsiaTheme="minorEastAsia" w:hAnsiTheme="minorHAnsi" w:cstheme="minorBidi"/>
          <w:noProof/>
          <w:lang w:val="en-NL" w:eastAsia="zh-CN"/>
        </w:rPr>
      </w:pPr>
      <w:hyperlink w:anchor="_Toc93672682" w:history="1">
        <w:r w:rsidRPr="00732708">
          <w:rPr>
            <w:rStyle w:val="Hyperlink"/>
            <w:noProof/>
            <w:lang w:eastAsia="zh-CN"/>
          </w:rPr>
          <w:t>11</w:t>
        </w:r>
        <w:r>
          <w:rPr>
            <w:rFonts w:asciiTheme="minorHAnsi" w:eastAsiaTheme="minorEastAsia" w:hAnsiTheme="minorHAnsi" w:cstheme="minorBidi"/>
            <w:noProof/>
            <w:lang w:val="en-NL" w:eastAsia="zh-CN"/>
          </w:rPr>
          <w:tab/>
        </w:r>
        <w:r w:rsidRPr="00732708">
          <w:rPr>
            <w:rStyle w:val="Hyperlink"/>
            <w:noProof/>
            <w:lang w:eastAsia="zh-CN"/>
          </w:rPr>
          <w:t>Generic Codecs Parameter (from m59046)</w:t>
        </w:r>
        <w:r>
          <w:rPr>
            <w:noProof/>
            <w:webHidden/>
          </w:rPr>
          <w:tab/>
        </w:r>
        <w:r>
          <w:rPr>
            <w:noProof/>
            <w:webHidden/>
          </w:rPr>
          <w:fldChar w:fldCharType="begin"/>
        </w:r>
        <w:r>
          <w:rPr>
            <w:noProof/>
            <w:webHidden/>
          </w:rPr>
          <w:instrText xml:space="preserve"> PAGEREF _Toc93672682 \h </w:instrText>
        </w:r>
        <w:r>
          <w:rPr>
            <w:noProof/>
            <w:webHidden/>
          </w:rPr>
        </w:r>
        <w:r>
          <w:rPr>
            <w:noProof/>
            <w:webHidden/>
          </w:rPr>
          <w:fldChar w:fldCharType="separate"/>
        </w:r>
        <w:r>
          <w:rPr>
            <w:noProof/>
            <w:webHidden/>
          </w:rPr>
          <w:t>36</w:t>
        </w:r>
        <w:r>
          <w:rPr>
            <w:noProof/>
            <w:webHidden/>
          </w:rPr>
          <w:fldChar w:fldCharType="end"/>
        </w:r>
      </w:hyperlink>
    </w:p>
    <w:p w14:paraId="1E26109B" w14:textId="2CC41AA4" w:rsidR="00B1533C" w:rsidRDefault="00CE118C" w:rsidP="0018563E">
      <w:pPr>
        <w:rPr>
          <w:rFonts w:ascii="Times New Roman" w:hAnsi="Times New Roman" w:cs="Times New Roman"/>
          <w:sz w:val="24"/>
          <w:lang w:val="en-GB"/>
        </w:rPr>
      </w:pPr>
      <w:r>
        <w:rPr>
          <w:rFonts w:ascii="Times New Roman" w:hAnsi="Times New Roman" w:cs="Times New Roman"/>
          <w:sz w:val="24"/>
          <w:lang w:val="en-GB"/>
        </w:rPr>
        <w:fldChar w:fldCharType="end"/>
      </w:r>
    </w:p>
    <w:p w14:paraId="2F170215" w14:textId="77777777" w:rsidR="005E098A" w:rsidRPr="005E098A" w:rsidRDefault="005E098A" w:rsidP="00F03713">
      <w:pPr>
        <w:pStyle w:val="Heading1"/>
        <w:rPr>
          <w:lang w:val="en-GB" w:eastAsia="de-DE"/>
        </w:rPr>
      </w:pPr>
      <w:bookmarkStart w:id="0" w:name="_Toc62060119"/>
      <w:bookmarkStart w:id="1" w:name="_Toc85229822"/>
      <w:bookmarkStart w:id="2" w:name="_Toc93672672"/>
      <w:r w:rsidRPr="005E098A">
        <w:rPr>
          <w:lang w:val="en-GB" w:eastAsia="de-DE"/>
        </w:rPr>
        <w:t>Advanced parameter sets rewriting support (from m56112)</w:t>
      </w:r>
      <w:bookmarkEnd w:id="0"/>
      <w:bookmarkEnd w:id="1"/>
      <w:bookmarkEnd w:id="2"/>
    </w:p>
    <w:p w14:paraId="20B7B859" w14:textId="77777777" w:rsidR="005E098A" w:rsidRPr="005E098A" w:rsidRDefault="005E098A" w:rsidP="005E098A">
      <w:pPr>
        <w:snapToGrid w:val="0"/>
        <w:spacing w:before="120" w:after="0"/>
        <w:rPr>
          <w:rFonts w:ascii="Times New Roman" w:hAnsi="Times New Roman" w:cs="Times New Roman"/>
          <w:color w:val="000000"/>
          <w:lang w:val="en-GB"/>
        </w:rPr>
      </w:pPr>
      <w:r w:rsidRPr="005E098A">
        <w:rPr>
          <w:rFonts w:ascii="Times New Roman" w:hAnsi="Times New Roman" w:cs="Times New Roman"/>
          <w:color w:val="000000"/>
          <w:lang w:val="en-GB"/>
        </w:rPr>
        <w:t>To improve the signalling of ‘</w:t>
      </w:r>
      <w:proofErr w:type="spellStart"/>
      <w:r w:rsidRPr="005E098A">
        <w:rPr>
          <w:rFonts w:ascii="Times New Roman" w:hAnsi="Times New Roman" w:cs="Times New Roman"/>
          <w:color w:val="000000"/>
          <w:lang w:val="en-GB"/>
        </w:rPr>
        <w:t>spor</w:t>
      </w:r>
      <w:proofErr w:type="spellEnd"/>
      <w:r w:rsidRPr="005E098A">
        <w:rPr>
          <w:rFonts w:ascii="Times New Roman" w:hAnsi="Times New Roman" w:cs="Times New Roman"/>
          <w:color w:val="000000"/>
          <w:lang w:val="en-GB"/>
        </w:rPr>
        <w:t>’ sample group to have more information that can further assist rewriting of parameter set, not just subpicture id, in subpicture extraction and merging cases, the following changes are proposed:</w:t>
      </w:r>
    </w:p>
    <w:p w14:paraId="4327E435" w14:textId="77777777" w:rsidR="005E098A" w:rsidRPr="005E098A" w:rsidRDefault="005E098A" w:rsidP="00E355CE">
      <w:pPr>
        <w:widowControl/>
        <w:numPr>
          <w:ilvl w:val="0"/>
          <w:numId w:val="40"/>
        </w:numPr>
        <w:autoSpaceDE/>
        <w:autoSpaceDN/>
        <w:spacing w:before="240" w:after="120" w:line="276" w:lineRule="auto"/>
        <w:contextualSpacing/>
        <w:jc w:val="left"/>
        <w:rPr>
          <w:rFonts w:ascii="Times New Roman" w:hAnsi="Times New Roman" w:cs="Times New Roman"/>
          <w:lang w:val="en-GB"/>
        </w:rPr>
      </w:pPr>
      <w:bookmarkStart w:id="3" w:name="_Ref59397175"/>
      <w:bookmarkStart w:id="4" w:name="_Ref58934735"/>
      <w:bookmarkStart w:id="5" w:name="_Ref49208895"/>
      <w:bookmarkStart w:id="6" w:name="_Ref48659990"/>
      <w:bookmarkStart w:id="7" w:name="_Ref40707464"/>
      <w:bookmarkStart w:id="8" w:name="_Ref39942256"/>
      <w:bookmarkStart w:id="9" w:name="_Ref36221896"/>
      <w:r w:rsidRPr="005E098A">
        <w:rPr>
          <w:rFonts w:ascii="Times New Roman" w:hAnsi="Times New Roman" w:cs="Times New Roman"/>
          <w:lang w:val="en-GB"/>
        </w:rPr>
        <w:t xml:space="preserve">A flag called </w:t>
      </w:r>
      <w:proofErr w:type="spellStart"/>
      <w:r w:rsidRPr="005E098A">
        <w:rPr>
          <w:rFonts w:ascii="Courier" w:eastAsia="Calibri" w:hAnsi="Courier" w:cs="Times New Roman"/>
          <w:lang w:val="en-GB"/>
        </w:rPr>
        <w:t>subpicture_param_rewriting_flag</w:t>
      </w:r>
      <w:proofErr w:type="spellEnd"/>
      <w:r w:rsidRPr="005E098A">
        <w:rPr>
          <w:rFonts w:ascii="Times New Roman" w:hAnsi="Times New Roman" w:cs="Times New Roman"/>
          <w:lang w:val="en-GB"/>
        </w:rPr>
        <w:t xml:space="preserve"> is signalled in </w:t>
      </w:r>
      <w:r w:rsidRPr="005E098A">
        <w:rPr>
          <w:rFonts w:ascii="Courier" w:eastAsia="Calibri" w:hAnsi="Courier" w:cs="Times New Roman"/>
          <w:lang w:val="en-GB"/>
        </w:rPr>
        <w:t>‘</w:t>
      </w:r>
      <w:proofErr w:type="spellStart"/>
      <w:r w:rsidRPr="005E098A">
        <w:rPr>
          <w:rFonts w:ascii="Courier" w:eastAsia="Calibri" w:hAnsi="Courier" w:cs="Times New Roman"/>
          <w:lang w:val="en-GB"/>
        </w:rPr>
        <w:t>spor</w:t>
      </w:r>
      <w:proofErr w:type="spellEnd"/>
      <w:r w:rsidRPr="005E098A">
        <w:rPr>
          <w:rFonts w:ascii="Courier" w:eastAsia="Calibri" w:hAnsi="Courier" w:cs="Times New Roman"/>
          <w:lang w:val="en-GB"/>
        </w:rPr>
        <w:t>’</w:t>
      </w:r>
      <w:r w:rsidRPr="005E098A">
        <w:rPr>
          <w:rFonts w:ascii="Times New Roman" w:hAnsi="Times New Roman" w:cs="Times New Roman"/>
          <w:lang w:val="en-GB"/>
        </w:rPr>
        <w:t xml:space="preserve"> sample group to specify whether or not parameter set rewriting may be needed.</w:t>
      </w:r>
    </w:p>
    <w:p w14:paraId="6C6A8FBB" w14:textId="77777777" w:rsidR="005E098A" w:rsidRPr="005E098A" w:rsidRDefault="005E098A" w:rsidP="00E355CE">
      <w:pPr>
        <w:widowControl/>
        <w:numPr>
          <w:ilvl w:val="0"/>
          <w:numId w:val="40"/>
        </w:numPr>
        <w:autoSpaceDE/>
        <w:autoSpaceDN/>
        <w:spacing w:before="240" w:after="120" w:line="276" w:lineRule="auto"/>
        <w:contextualSpacing/>
        <w:jc w:val="left"/>
        <w:rPr>
          <w:rFonts w:ascii="Times New Roman" w:hAnsi="Times New Roman" w:cs="Times New Roman"/>
          <w:lang w:val="en-GB"/>
        </w:rPr>
      </w:pPr>
      <w:r w:rsidRPr="005E098A">
        <w:rPr>
          <w:rFonts w:ascii="Times New Roman" w:hAnsi="Times New Roman" w:cs="Times New Roman"/>
          <w:lang w:val="en-GB"/>
        </w:rPr>
        <w:t xml:space="preserve">When </w:t>
      </w:r>
      <w:proofErr w:type="spellStart"/>
      <w:r w:rsidRPr="005E098A">
        <w:rPr>
          <w:rFonts w:ascii="Courier" w:eastAsia="Calibri" w:hAnsi="Courier" w:cs="Times New Roman"/>
          <w:lang w:val="en-GB"/>
        </w:rPr>
        <w:t>subpicture_param_rewriting_flag</w:t>
      </w:r>
      <w:proofErr w:type="spellEnd"/>
      <w:r w:rsidRPr="005E098A">
        <w:rPr>
          <w:rFonts w:ascii="Times New Roman" w:hAnsi="Times New Roman" w:cs="Times New Roman"/>
          <w:lang w:val="en-GB"/>
        </w:rPr>
        <w:t xml:space="preserve"> is equal to 0, it is constrained that the value of </w:t>
      </w:r>
      <w:proofErr w:type="spellStart"/>
      <w:r w:rsidRPr="005E098A">
        <w:rPr>
          <w:rFonts w:ascii="Courier" w:eastAsia="Calibri" w:hAnsi="Courier" w:cs="Times New Roman"/>
          <w:lang w:val="en-GB"/>
        </w:rPr>
        <w:t>subpic_id_info_flag</w:t>
      </w:r>
      <w:proofErr w:type="spellEnd"/>
      <w:r w:rsidRPr="005E098A">
        <w:rPr>
          <w:rFonts w:ascii="Courier" w:eastAsia="Calibri" w:hAnsi="Courier" w:cs="Times New Roman"/>
          <w:lang w:val="en-GB"/>
        </w:rPr>
        <w:t xml:space="preserve"> </w:t>
      </w:r>
      <w:r w:rsidRPr="005E098A">
        <w:rPr>
          <w:rFonts w:ascii="Times New Roman" w:hAnsi="Times New Roman" w:cs="Times New Roman"/>
          <w:lang w:val="en-GB"/>
        </w:rPr>
        <w:t>is equal to 0.</w:t>
      </w:r>
    </w:p>
    <w:p w14:paraId="4F18E7E7" w14:textId="77777777" w:rsidR="005E098A" w:rsidRPr="005E098A" w:rsidRDefault="005E098A" w:rsidP="00E355CE">
      <w:pPr>
        <w:widowControl/>
        <w:numPr>
          <w:ilvl w:val="0"/>
          <w:numId w:val="40"/>
        </w:numPr>
        <w:autoSpaceDE/>
        <w:autoSpaceDN/>
        <w:spacing w:before="240" w:after="120" w:line="276" w:lineRule="auto"/>
        <w:contextualSpacing/>
        <w:jc w:val="left"/>
        <w:rPr>
          <w:rFonts w:ascii="Times New Roman" w:hAnsi="Times New Roman" w:cs="Times New Roman"/>
          <w:lang w:val="en-GB"/>
        </w:rPr>
      </w:pPr>
      <w:r w:rsidRPr="005E098A">
        <w:rPr>
          <w:rFonts w:ascii="Times New Roman" w:hAnsi="Times New Roman" w:cs="Times New Roman"/>
          <w:lang w:val="en-GB"/>
        </w:rPr>
        <w:t xml:space="preserve">When </w:t>
      </w:r>
      <w:proofErr w:type="spellStart"/>
      <w:r w:rsidRPr="005E098A">
        <w:rPr>
          <w:rFonts w:ascii="Courier" w:eastAsia="Calibri" w:hAnsi="Courier" w:cs="Times New Roman"/>
          <w:lang w:val="en-GB"/>
        </w:rPr>
        <w:t>subpicture_param_rewriting_flag</w:t>
      </w:r>
      <w:proofErr w:type="spellEnd"/>
      <w:r w:rsidRPr="005E098A">
        <w:rPr>
          <w:rFonts w:ascii="Times New Roman" w:hAnsi="Times New Roman" w:cs="Times New Roman"/>
          <w:lang w:val="en-GB"/>
        </w:rPr>
        <w:t xml:space="preserve"> is equal to 1, additional two flags are signalled.</w:t>
      </w:r>
    </w:p>
    <w:p w14:paraId="09856336" w14:textId="77777777" w:rsidR="005E098A" w:rsidRPr="005E098A" w:rsidRDefault="005E098A" w:rsidP="00E355CE">
      <w:pPr>
        <w:widowControl/>
        <w:numPr>
          <w:ilvl w:val="1"/>
          <w:numId w:val="40"/>
        </w:numPr>
        <w:autoSpaceDE/>
        <w:autoSpaceDN/>
        <w:spacing w:before="240" w:after="120" w:line="276" w:lineRule="auto"/>
        <w:ind w:left="810" w:hanging="450"/>
        <w:contextualSpacing/>
        <w:jc w:val="left"/>
        <w:rPr>
          <w:rFonts w:ascii="Times New Roman" w:hAnsi="Times New Roman" w:cs="Times New Roman"/>
          <w:lang w:val="en-GB"/>
        </w:rPr>
      </w:pPr>
      <w:proofErr w:type="spellStart"/>
      <w:r w:rsidRPr="005E098A">
        <w:rPr>
          <w:rFonts w:ascii="Courier" w:eastAsia="Calibri" w:hAnsi="Courier" w:cs="Times New Roman"/>
          <w:lang w:val="en-GB"/>
        </w:rPr>
        <w:t>sps_id_present_flag</w:t>
      </w:r>
      <w:proofErr w:type="spellEnd"/>
      <w:r w:rsidRPr="005E098A">
        <w:rPr>
          <w:rFonts w:ascii="Times New Roman" w:hAnsi="Times New Roman" w:cs="Times New Roman"/>
          <w:lang w:val="en-GB"/>
        </w:rPr>
        <w:t xml:space="preserve"> to specify whether SPS id information is present or not. When </w:t>
      </w:r>
      <w:proofErr w:type="spellStart"/>
      <w:r w:rsidRPr="005E098A">
        <w:rPr>
          <w:rFonts w:ascii="Courier" w:eastAsia="Calibri" w:hAnsi="Courier" w:cs="Times New Roman"/>
          <w:lang w:val="en-GB"/>
        </w:rPr>
        <w:t>sps_id_present_flag</w:t>
      </w:r>
      <w:proofErr w:type="spellEnd"/>
      <w:r w:rsidRPr="005E098A">
        <w:rPr>
          <w:rFonts w:ascii="Times New Roman" w:hAnsi="Times New Roman" w:cs="Times New Roman"/>
          <w:lang w:val="en-GB"/>
        </w:rPr>
        <w:t xml:space="preserve"> is equal to 1, </w:t>
      </w:r>
      <w:proofErr w:type="spellStart"/>
      <w:r w:rsidRPr="005E098A">
        <w:rPr>
          <w:rFonts w:ascii="Courier" w:eastAsia="Calibri" w:hAnsi="Courier" w:cs="Times New Roman"/>
          <w:lang w:val="en-GB"/>
        </w:rPr>
        <w:t>sps_id</w:t>
      </w:r>
      <w:proofErr w:type="spellEnd"/>
      <w:r w:rsidRPr="005E098A">
        <w:rPr>
          <w:rFonts w:ascii="Times New Roman" w:hAnsi="Times New Roman" w:cs="Times New Roman"/>
          <w:lang w:val="en-GB"/>
        </w:rPr>
        <w:t xml:space="preserve"> is signalled and the SPS with id equal to </w:t>
      </w:r>
      <w:proofErr w:type="spellStart"/>
      <w:r w:rsidRPr="005E098A">
        <w:rPr>
          <w:rFonts w:ascii="Courier" w:eastAsia="Calibri" w:hAnsi="Courier" w:cs="Times New Roman"/>
          <w:lang w:val="en-GB"/>
        </w:rPr>
        <w:t>sps_id</w:t>
      </w:r>
      <w:proofErr w:type="spellEnd"/>
      <w:r w:rsidRPr="005E098A">
        <w:rPr>
          <w:rFonts w:ascii="Times New Roman" w:hAnsi="Times New Roman" w:cs="Times New Roman"/>
          <w:lang w:val="en-GB"/>
        </w:rPr>
        <w:t xml:space="preserve"> may need to be rewritten.</w:t>
      </w:r>
    </w:p>
    <w:p w14:paraId="5D3BBD5F" w14:textId="77777777" w:rsidR="005E098A" w:rsidRPr="005E098A" w:rsidRDefault="005E098A" w:rsidP="00E355CE">
      <w:pPr>
        <w:widowControl/>
        <w:numPr>
          <w:ilvl w:val="1"/>
          <w:numId w:val="40"/>
        </w:numPr>
        <w:autoSpaceDE/>
        <w:autoSpaceDN/>
        <w:spacing w:before="240" w:after="120" w:line="276" w:lineRule="auto"/>
        <w:ind w:left="810" w:hanging="450"/>
        <w:contextualSpacing/>
        <w:jc w:val="left"/>
        <w:rPr>
          <w:rFonts w:ascii="Times New Roman" w:hAnsi="Times New Roman" w:cs="Times New Roman"/>
          <w:lang w:val="en-GB"/>
        </w:rPr>
      </w:pPr>
      <w:proofErr w:type="spellStart"/>
      <w:r w:rsidRPr="005E098A">
        <w:rPr>
          <w:rFonts w:ascii="Courier" w:eastAsia="Calibri" w:hAnsi="Courier" w:cs="Times New Roman"/>
          <w:lang w:val="en-GB"/>
        </w:rPr>
        <w:t>pps_id_present_flag</w:t>
      </w:r>
      <w:proofErr w:type="spellEnd"/>
      <w:r w:rsidRPr="005E098A">
        <w:rPr>
          <w:rFonts w:ascii="Times New Roman" w:hAnsi="Times New Roman" w:cs="Times New Roman"/>
          <w:lang w:val="en-GB"/>
        </w:rPr>
        <w:t xml:space="preserve"> to specify whether PPS id information is present or not. When </w:t>
      </w:r>
      <w:proofErr w:type="spellStart"/>
      <w:r w:rsidRPr="005E098A">
        <w:rPr>
          <w:rFonts w:ascii="Courier" w:eastAsia="Calibri" w:hAnsi="Courier" w:cs="Times New Roman"/>
          <w:lang w:val="en-GB"/>
        </w:rPr>
        <w:t>pps_id_present_flag</w:t>
      </w:r>
      <w:proofErr w:type="spellEnd"/>
      <w:r w:rsidRPr="005E098A">
        <w:rPr>
          <w:rFonts w:ascii="Times New Roman" w:hAnsi="Times New Roman" w:cs="Times New Roman"/>
          <w:lang w:val="en-GB"/>
        </w:rPr>
        <w:t xml:space="preserve"> is equal to 1, </w:t>
      </w:r>
      <w:proofErr w:type="spellStart"/>
      <w:r w:rsidRPr="005E098A">
        <w:rPr>
          <w:rFonts w:ascii="Courier" w:eastAsia="Calibri" w:hAnsi="Courier" w:cs="Times New Roman"/>
          <w:lang w:val="en-GB"/>
        </w:rPr>
        <w:t>pps_id</w:t>
      </w:r>
      <w:proofErr w:type="spellEnd"/>
      <w:r w:rsidRPr="005E098A">
        <w:rPr>
          <w:rFonts w:ascii="Times New Roman" w:hAnsi="Times New Roman" w:cs="Times New Roman"/>
          <w:lang w:val="en-GB"/>
        </w:rPr>
        <w:t xml:space="preserve"> is signalled and the PPS with id equal to </w:t>
      </w:r>
      <w:proofErr w:type="spellStart"/>
      <w:r w:rsidRPr="005E098A">
        <w:rPr>
          <w:rFonts w:ascii="Courier" w:eastAsia="Calibri" w:hAnsi="Courier" w:cs="Times New Roman"/>
          <w:lang w:val="en-GB"/>
        </w:rPr>
        <w:t>pps_id</w:t>
      </w:r>
      <w:proofErr w:type="spellEnd"/>
      <w:r w:rsidRPr="005E098A">
        <w:rPr>
          <w:rFonts w:ascii="Times New Roman" w:hAnsi="Times New Roman" w:cs="Times New Roman"/>
          <w:lang w:val="en-GB"/>
        </w:rPr>
        <w:t xml:space="preserve"> may need to be rewritten.</w:t>
      </w:r>
    </w:p>
    <w:p w14:paraId="57DCCC89" w14:textId="77777777" w:rsidR="005E098A" w:rsidRPr="005E098A" w:rsidRDefault="005E098A" w:rsidP="00E355CE">
      <w:pPr>
        <w:widowControl/>
        <w:numPr>
          <w:ilvl w:val="1"/>
          <w:numId w:val="40"/>
        </w:numPr>
        <w:autoSpaceDE/>
        <w:autoSpaceDN/>
        <w:spacing w:before="240" w:after="120" w:line="276" w:lineRule="auto"/>
        <w:ind w:left="810" w:hanging="450"/>
        <w:contextualSpacing/>
        <w:jc w:val="left"/>
        <w:rPr>
          <w:rFonts w:ascii="Times New Roman" w:hAnsi="Times New Roman" w:cs="Times New Roman"/>
          <w:lang w:val="en-GB"/>
        </w:rPr>
      </w:pPr>
      <w:r w:rsidRPr="005E098A">
        <w:rPr>
          <w:rFonts w:ascii="Times New Roman" w:hAnsi="Times New Roman" w:cs="Times New Roman"/>
          <w:lang w:val="en-GB"/>
        </w:rPr>
        <w:t xml:space="preserve">The value of </w:t>
      </w:r>
      <w:proofErr w:type="spellStart"/>
      <w:r w:rsidRPr="005E098A">
        <w:rPr>
          <w:rFonts w:ascii="Courier" w:eastAsia="Calibri" w:hAnsi="Courier" w:cs="Times New Roman"/>
          <w:lang w:val="en-GB"/>
        </w:rPr>
        <w:t>sps_id_present_flag</w:t>
      </w:r>
      <w:proofErr w:type="spellEnd"/>
      <w:r w:rsidRPr="005E098A">
        <w:rPr>
          <w:rFonts w:ascii="Times New Roman" w:hAnsi="Times New Roman" w:cs="Times New Roman"/>
          <w:lang w:val="en-GB"/>
        </w:rPr>
        <w:t xml:space="preserve"> and </w:t>
      </w:r>
      <w:proofErr w:type="spellStart"/>
      <w:r w:rsidRPr="005E098A">
        <w:rPr>
          <w:rFonts w:ascii="Courier" w:eastAsia="Calibri" w:hAnsi="Courier" w:cs="Times New Roman"/>
          <w:lang w:val="en-GB"/>
        </w:rPr>
        <w:t>pps_id_present_flag</w:t>
      </w:r>
      <w:proofErr w:type="spellEnd"/>
      <w:r w:rsidRPr="005E098A">
        <w:rPr>
          <w:rFonts w:ascii="Courier" w:eastAsia="Calibri" w:hAnsi="Courier" w:cs="Times New Roman"/>
          <w:lang w:val="en-GB"/>
        </w:rPr>
        <w:t xml:space="preserve"> </w:t>
      </w:r>
      <w:r w:rsidRPr="005E098A">
        <w:rPr>
          <w:rFonts w:ascii="Times New Roman" w:hAnsi="Times New Roman" w:cs="Times New Roman"/>
          <w:lang w:val="en-GB"/>
        </w:rPr>
        <w:t>shall not both be equal to 0 when the value of</w:t>
      </w:r>
      <w:r w:rsidRPr="005E098A">
        <w:rPr>
          <w:rFonts w:ascii="Courier" w:eastAsia="Calibri" w:hAnsi="Courier" w:cs="Times New Roman"/>
          <w:lang w:val="en-GB"/>
        </w:rPr>
        <w:t xml:space="preserve"> </w:t>
      </w:r>
      <w:proofErr w:type="spellStart"/>
      <w:r w:rsidRPr="005E098A">
        <w:rPr>
          <w:rFonts w:ascii="Courier" w:eastAsia="Calibri" w:hAnsi="Courier" w:cs="Times New Roman"/>
          <w:lang w:val="en-GB"/>
        </w:rPr>
        <w:t>subpicture_param_rewriting_flag</w:t>
      </w:r>
      <w:proofErr w:type="spellEnd"/>
      <w:r w:rsidRPr="005E098A">
        <w:rPr>
          <w:rFonts w:ascii="Times New Roman" w:hAnsi="Times New Roman" w:cs="Times New Roman"/>
          <w:lang w:val="en-GB"/>
        </w:rPr>
        <w:t xml:space="preserve"> is equal to 1.</w:t>
      </w:r>
    </w:p>
    <w:p w14:paraId="4C9F9A9B" w14:textId="77777777" w:rsidR="005E098A" w:rsidRPr="005E098A" w:rsidRDefault="005E098A" w:rsidP="00E355CE">
      <w:pPr>
        <w:widowControl/>
        <w:numPr>
          <w:ilvl w:val="0"/>
          <w:numId w:val="40"/>
        </w:numPr>
        <w:autoSpaceDE/>
        <w:autoSpaceDN/>
        <w:spacing w:before="240" w:after="120" w:line="276" w:lineRule="auto"/>
        <w:contextualSpacing/>
        <w:jc w:val="left"/>
        <w:rPr>
          <w:rFonts w:ascii="Times New Roman" w:hAnsi="Times New Roman" w:cs="Times New Roman"/>
          <w:lang w:val="en-GB"/>
        </w:rPr>
      </w:pPr>
      <w:r w:rsidRPr="005E098A">
        <w:rPr>
          <w:rFonts w:ascii="Times New Roman" w:hAnsi="Times New Roman" w:cs="Times New Roman"/>
          <w:lang w:val="en-GB"/>
        </w:rPr>
        <w:t xml:space="preserve">When both </w:t>
      </w:r>
      <w:proofErr w:type="spellStart"/>
      <w:r w:rsidRPr="005E098A">
        <w:rPr>
          <w:rFonts w:ascii="Courier" w:eastAsia="Calibri" w:hAnsi="Courier" w:cs="Times New Roman"/>
          <w:lang w:val="en-GB"/>
        </w:rPr>
        <w:t>sps_id_present_flag</w:t>
      </w:r>
      <w:proofErr w:type="spellEnd"/>
      <w:r w:rsidRPr="005E098A">
        <w:rPr>
          <w:rFonts w:ascii="Times New Roman" w:hAnsi="Times New Roman" w:cs="Times New Roman"/>
          <w:lang w:val="en-GB"/>
        </w:rPr>
        <w:t xml:space="preserve"> and </w:t>
      </w:r>
      <w:proofErr w:type="spellStart"/>
      <w:r w:rsidRPr="005E098A">
        <w:rPr>
          <w:rFonts w:ascii="Courier" w:eastAsia="Calibri" w:hAnsi="Courier" w:cs="Times New Roman"/>
          <w:lang w:val="en-GB"/>
        </w:rPr>
        <w:t>pps_id_present_flag</w:t>
      </w:r>
      <w:proofErr w:type="spellEnd"/>
      <w:r w:rsidRPr="005E098A">
        <w:rPr>
          <w:rFonts w:ascii="Times New Roman" w:hAnsi="Times New Roman" w:cs="Times New Roman"/>
          <w:lang w:val="en-GB"/>
        </w:rPr>
        <w:t xml:space="preserve"> are equal to 1, the flag </w:t>
      </w:r>
      <w:proofErr w:type="spellStart"/>
      <w:r w:rsidRPr="005E098A">
        <w:rPr>
          <w:rFonts w:ascii="Courier" w:eastAsia="Calibri" w:hAnsi="Courier" w:cs="Times New Roman"/>
          <w:lang w:val="en-GB"/>
        </w:rPr>
        <w:t>pps_sps_subpic_id_flag</w:t>
      </w:r>
      <w:proofErr w:type="spellEnd"/>
      <w:r w:rsidRPr="005E098A">
        <w:rPr>
          <w:rFonts w:ascii="Times New Roman" w:hAnsi="Times New Roman" w:cs="Times New Roman"/>
          <w:lang w:val="en-GB"/>
        </w:rPr>
        <w:t xml:space="preserve"> is present. Otherwise (either </w:t>
      </w:r>
      <w:proofErr w:type="spellStart"/>
      <w:r w:rsidRPr="005E098A">
        <w:rPr>
          <w:rFonts w:ascii="Courier" w:eastAsia="Calibri" w:hAnsi="Courier" w:cs="Times New Roman"/>
          <w:lang w:val="en-GB"/>
        </w:rPr>
        <w:t>sps_id_present_flag</w:t>
      </w:r>
      <w:proofErr w:type="spellEnd"/>
      <w:r w:rsidRPr="005E098A">
        <w:rPr>
          <w:rFonts w:ascii="Times New Roman" w:hAnsi="Times New Roman" w:cs="Times New Roman"/>
          <w:lang w:val="en-GB"/>
        </w:rPr>
        <w:t xml:space="preserve"> or </w:t>
      </w:r>
      <w:proofErr w:type="spellStart"/>
      <w:r w:rsidRPr="005E098A">
        <w:rPr>
          <w:rFonts w:ascii="Courier" w:eastAsia="Calibri" w:hAnsi="Courier" w:cs="Times New Roman"/>
          <w:lang w:val="en-GB"/>
        </w:rPr>
        <w:t>pps_id_present_flag</w:t>
      </w:r>
      <w:proofErr w:type="spellEnd"/>
      <w:r w:rsidRPr="005E098A">
        <w:rPr>
          <w:rFonts w:ascii="Courier" w:eastAsia="Calibri" w:hAnsi="Courier" w:cs="Times New Roman"/>
          <w:lang w:val="en-GB"/>
        </w:rPr>
        <w:t xml:space="preserve"> </w:t>
      </w:r>
      <w:r w:rsidRPr="005E098A">
        <w:rPr>
          <w:rFonts w:ascii="Times New Roman" w:hAnsi="Times New Roman" w:cs="Times New Roman"/>
          <w:lang w:val="en-GB"/>
        </w:rPr>
        <w:t>is equal to 0), the following applies:</w:t>
      </w:r>
    </w:p>
    <w:p w14:paraId="21FB094C" w14:textId="77777777" w:rsidR="005E098A" w:rsidRPr="005E098A" w:rsidRDefault="005E098A" w:rsidP="00E355CE">
      <w:pPr>
        <w:widowControl/>
        <w:numPr>
          <w:ilvl w:val="1"/>
          <w:numId w:val="40"/>
        </w:numPr>
        <w:autoSpaceDE/>
        <w:autoSpaceDN/>
        <w:spacing w:before="240" w:after="120" w:line="276" w:lineRule="auto"/>
        <w:ind w:left="810" w:hanging="450"/>
        <w:contextualSpacing/>
        <w:jc w:val="left"/>
        <w:rPr>
          <w:rFonts w:ascii="Times New Roman" w:hAnsi="Times New Roman" w:cs="Times New Roman"/>
          <w:lang w:val="en-GB"/>
        </w:rPr>
      </w:pPr>
      <w:r w:rsidRPr="005E098A">
        <w:rPr>
          <w:rFonts w:ascii="Times New Roman" w:hAnsi="Times New Roman" w:cs="Times New Roman"/>
          <w:lang w:val="en-GB"/>
        </w:rPr>
        <w:t xml:space="preserve">If </w:t>
      </w:r>
      <w:proofErr w:type="spellStart"/>
      <w:r w:rsidRPr="005E098A">
        <w:rPr>
          <w:rFonts w:ascii="Courier" w:eastAsia="Calibri" w:hAnsi="Courier" w:cs="Times New Roman"/>
          <w:lang w:val="en-GB"/>
        </w:rPr>
        <w:t>pps_id_present_flag</w:t>
      </w:r>
      <w:proofErr w:type="spellEnd"/>
      <w:r w:rsidRPr="005E098A">
        <w:rPr>
          <w:rFonts w:ascii="Courier" w:eastAsia="Calibri" w:hAnsi="Courier" w:cs="Times New Roman"/>
          <w:lang w:val="en-GB"/>
        </w:rPr>
        <w:t xml:space="preserve"> </w:t>
      </w:r>
      <w:r w:rsidRPr="005E098A">
        <w:rPr>
          <w:rFonts w:ascii="Times New Roman" w:hAnsi="Times New Roman" w:cs="Times New Roman"/>
          <w:lang w:val="en-GB"/>
        </w:rPr>
        <w:t xml:space="preserve">is equal to 1, the value of </w:t>
      </w:r>
      <w:proofErr w:type="spellStart"/>
      <w:r w:rsidRPr="005E098A">
        <w:rPr>
          <w:rFonts w:ascii="Courier" w:eastAsia="Calibri" w:hAnsi="Courier" w:cs="Times New Roman"/>
          <w:lang w:val="en-GB"/>
        </w:rPr>
        <w:t>pps_sps_subpic_id_flag</w:t>
      </w:r>
      <w:proofErr w:type="spellEnd"/>
      <w:r w:rsidRPr="005E098A">
        <w:rPr>
          <w:rFonts w:ascii="Courier" w:eastAsia="Calibri" w:hAnsi="Courier" w:cs="Times New Roman"/>
          <w:lang w:val="en-GB"/>
        </w:rPr>
        <w:t xml:space="preserve"> </w:t>
      </w:r>
      <w:r w:rsidRPr="005E098A">
        <w:rPr>
          <w:rFonts w:ascii="Times New Roman" w:hAnsi="Times New Roman" w:cs="Times New Roman"/>
          <w:lang w:val="en-GB"/>
        </w:rPr>
        <w:t>is equal to 1.</w:t>
      </w:r>
    </w:p>
    <w:p w14:paraId="36A06C0C" w14:textId="77777777" w:rsidR="005E098A" w:rsidRPr="005E098A" w:rsidRDefault="005E098A" w:rsidP="00E355CE">
      <w:pPr>
        <w:widowControl/>
        <w:numPr>
          <w:ilvl w:val="1"/>
          <w:numId w:val="40"/>
        </w:numPr>
        <w:autoSpaceDE/>
        <w:autoSpaceDN/>
        <w:spacing w:before="240" w:after="120" w:line="276" w:lineRule="auto"/>
        <w:ind w:left="810" w:hanging="450"/>
        <w:contextualSpacing/>
        <w:jc w:val="left"/>
        <w:rPr>
          <w:rFonts w:ascii="Times New Roman" w:hAnsi="Times New Roman" w:cs="Times New Roman"/>
          <w:lang w:val="en-GB"/>
        </w:rPr>
      </w:pPr>
      <w:r w:rsidRPr="005E098A">
        <w:rPr>
          <w:rFonts w:ascii="Times New Roman" w:hAnsi="Times New Roman" w:cs="Times New Roman"/>
          <w:lang w:val="en-GB"/>
        </w:rPr>
        <w:t xml:space="preserve">Otherwise, the value of </w:t>
      </w:r>
      <w:proofErr w:type="spellStart"/>
      <w:r w:rsidRPr="005E098A">
        <w:rPr>
          <w:rFonts w:ascii="Courier" w:eastAsia="Calibri" w:hAnsi="Courier" w:cs="Times New Roman"/>
          <w:lang w:val="en-GB"/>
        </w:rPr>
        <w:t>pps_sps_subpic_id_flag</w:t>
      </w:r>
      <w:proofErr w:type="spellEnd"/>
      <w:r w:rsidRPr="005E098A">
        <w:rPr>
          <w:rFonts w:ascii="Courier" w:eastAsia="Calibri" w:hAnsi="Courier" w:cs="Times New Roman"/>
          <w:lang w:val="en-GB"/>
        </w:rPr>
        <w:t xml:space="preserve"> </w:t>
      </w:r>
      <w:r w:rsidRPr="005E098A">
        <w:rPr>
          <w:rFonts w:ascii="Times New Roman" w:hAnsi="Times New Roman" w:cs="Times New Roman"/>
          <w:lang w:val="en-GB"/>
        </w:rPr>
        <w:t>is equal to 0.</w:t>
      </w:r>
    </w:p>
    <w:bookmarkEnd w:id="3"/>
    <w:bookmarkEnd w:id="4"/>
    <w:bookmarkEnd w:id="5"/>
    <w:bookmarkEnd w:id="6"/>
    <w:bookmarkEnd w:id="7"/>
    <w:bookmarkEnd w:id="8"/>
    <w:bookmarkEnd w:id="9"/>
    <w:p w14:paraId="435DCE1E" w14:textId="77777777" w:rsidR="005E098A" w:rsidRPr="005E098A" w:rsidRDefault="005E098A" w:rsidP="005E098A">
      <w:pPr>
        <w:widowControl/>
        <w:autoSpaceDE/>
        <w:autoSpaceDN/>
        <w:spacing w:after="0"/>
        <w:rPr>
          <w:rFonts w:ascii="Times New Roman" w:eastAsia="MS Mincho" w:hAnsi="Times New Roman" w:cs="Times New Roman"/>
          <w:b/>
          <w:sz w:val="24"/>
          <w:szCs w:val="24"/>
          <w:lang w:val="fr-FR"/>
        </w:rPr>
      </w:pPr>
    </w:p>
    <w:p w14:paraId="00B932DD" w14:textId="77777777" w:rsidR="005E098A" w:rsidRPr="005E098A" w:rsidRDefault="005E098A" w:rsidP="005E098A">
      <w:pPr>
        <w:widowControl/>
        <w:autoSpaceDE/>
        <w:autoSpaceDN/>
        <w:spacing w:after="0"/>
        <w:rPr>
          <w:rFonts w:ascii="Times New Roman" w:eastAsia="MS Mincho" w:hAnsi="Times New Roman" w:cs="Times New Roman"/>
          <w:b/>
          <w:sz w:val="24"/>
          <w:szCs w:val="24"/>
          <w:lang w:val="fr-FR"/>
        </w:rPr>
      </w:pPr>
      <w:proofErr w:type="spellStart"/>
      <w:r w:rsidRPr="005E098A">
        <w:rPr>
          <w:rFonts w:ascii="Times New Roman" w:eastAsia="MS Mincho" w:hAnsi="Times New Roman" w:cs="Times New Roman"/>
          <w:b/>
          <w:sz w:val="24"/>
          <w:szCs w:val="24"/>
          <w:lang w:val="fr-FR"/>
        </w:rPr>
        <w:t>Spec</w:t>
      </w:r>
      <w:proofErr w:type="spellEnd"/>
      <w:r w:rsidRPr="005E098A">
        <w:rPr>
          <w:rFonts w:ascii="Times New Roman" w:eastAsia="MS Mincho" w:hAnsi="Times New Roman" w:cs="Times New Roman"/>
          <w:b/>
          <w:sz w:val="24"/>
          <w:szCs w:val="24"/>
          <w:lang w:val="fr-FR"/>
        </w:rPr>
        <w:t xml:space="preserve"> </w:t>
      </w:r>
      <w:proofErr w:type="spellStart"/>
      <w:r w:rsidRPr="005E098A">
        <w:rPr>
          <w:rFonts w:ascii="Times New Roman" w:eastAsia="MS Mincho" w:hAnsi="Times New Roman" w:cs="Times New Roman"/>
          <w:b/>
          <w:sz w:val="24"/>
          <w:szCs w:val="24"/>
          <w:lang w:val="fr-FR"/>
        </w:rPr>
        <w:t>text</w:t>
      </w:r>
      <w:proofErr w:type="spellEnd"/>
      <w:r w:rsidRPr="005E098A">
        <w:rPr>
          <w:rFonts w:ascii="Times New Roman" w:eastAsia="MS Mincho" w:hAnsi="Times New Roman" w:cs="Times New Roman"/>
          <w:b/>
          <w:sz w:val="24"/>
          <w:szCs w:val="24"/>
          <w:lang w:val="fr-FR"/>
        </w:rPr>
        <w:t xml:space="preserve"> for the </w:t>
      </w:r>
      <w:proofErr w:type="spellStart"/>
      <w:r w:rsidRPr="005E098A">
        <w:rPr>
          <w:rFonts w:ascii="Times New Roman" w:eastAsia="MS Mincho" w:hAnsi="Times New Roman" w:cs="Times New Roman"/>
          <w:b/>
          <w:sz w:val="24"/>
          <w:szCs w:val="24"/>
          <w:lang w:val="fr-FR"/>
        </w:rPr>
        <w:t>proposals</w:t>
      </w:r>
      <w:proofErr w:type="spellEnd"/>
    </w:p>
    <w:p w14:paraId="5BE0F338" w14:textId="77777777" w:rsidR="005E098A" w:rsidRPr="005E098A" w:rsidRDefault="005E098A" w:rsidP="005E098A">
      <w:pPr>
        <w:widowControl/>
        <w:autoSpaceDE/>
        <w:autoSpaceDN/>
        <w:spacing w:after="200" w:line="276" w:lineRule="auto"/>
        <w:jc w:val="left"/>
        <w:rPr>
          <w:rFonts w:ascii="Times New Roman" w:eastAsia="Malgun Gothic" w:hAnsi="Times New Roman" w:cs="Times New Roman"/>
          <w:lang w:eastAsia="ko-KR"/>
        </w:rPr>
      </w:pPr>
      <w:r w:rsidRPr="005E098A">
        <w:rPr>
          <w:rFonts w:ascii="Times New Roman" w:eastAsia="Malgun Gothic" w:hAnsi="Times New Roman" w:cs="Times New Roman"/>
          <w:lang w:eastAsia="ko-KR"/>
        </w:rPr>
        <w:t>...</w:t>
      </w:r>
    </w:p>
    <w:p w14:paraId="5FDF8841" w14:textId="77777777" w:rsidR="005E098A" w:rsidRPr="005E098A"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New" w:eastAsia="Times New Roman" w:hAnsi="Courier New" w:cs="Courier New"/>
          <w:noProof/>
          <w:sz w:val="20"/>
          <w:szCs w:val="20"/>
          <w:lang w:val="en-GB"/>
        </w:rPr>
      </w:pPr>
      <w:r w:rsidRPr="005E098A">
        <w:rPr>
          <w:rFonts w:ascii="Courier New" w:eastAsia="Times New Roman" w:hAnsi="Courier New" w:cs="Courier New"/>
          <w:noProof/>
          <w:sz w:val="20"/>
          <w:szCs w:val="20"/>
          <w:lang w:val="en-GB"/>
        </w:rPr>
        <w:t>aligned(8) class VvcSubpicOrderEntry() extends VisualSampleGroupEntry('spor')</w:t>
      </w:r>
      <w:r w:rsidRPr="005E098A">
        <w:rPr>
          <w:rFonts w:ascii="Courier New" w:eastAsia="Times New Roman" w:hAnsi="Courier New" w:cs="Courier New"/>
          <w:noProof/>
          <w:sz w:val="20"/>
          <w:szCs w:val="20"/>
          <w:lang w:val="en-GB"/>
        </w:rPr>
        <w:br/>
        <w:t>{</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highlight w:val="yellow"/>
          <w:lang w:val="en-GB"/>
        </w:rPr>
        <w:t>unsigned int(1) subpic_param_rewriting_flag;</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t>unsigned int(1) subpic_id_info_flag;</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strike/>
          <w:noProof/>
          <w:color w:val="FF0000"/>
          <w:sz w:val="20"/>
          <w:szCs w:val="20"/>
          <w:lang w:val="en-GB"/>
        </w:rPr>
        <w:tab/>
        <w:t>unsigned int(5) reserved = 0;</w:t>
      </w:r>
      <w:r w:rsidRPr="005E098A">
        <w:rPr>
          <w:rFonts w:ascii="Courier New" w:eastAsia="Times New Roman" w:hAnsi="Courier New" w:cs="Courier New"/>
          <w:strike/>
          <w:noProof/>
          <w:color w:val="FF0000"/>
          <w:sz w:val="20"/>
          <w:szCs w:val="20"/>
          <w:lang w:val="en-GB"/>
        </w:rPr>
        <w:br/>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highlight w:val="yellow"/>
          <w:lang w:val="en-GB"/>
        </w:rPr>
        <w:t>unsigned int(4) reserved = 0;</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t>unsigned int(10) num_subpic_ref_idx;</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t>for (i = 0; i &lt; num_subpic_ref_idx; i++)</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lang w:val="en-GB"/>
        </w:rPr>
        <w:tab/>
        <w:t>unsigned int(16) subp_track_ref_idx;</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highlight w:val="yellow"/>
          <w:lang w:val="en-GB"/>
        </w:rPr>
        <w:t>if (subpic_param_rewriting_flag) {</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unsigned int(1) sps_id_present_flag;</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if (sps_id_present_flag)</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bit(3) reserved = 0;</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unsigned int(4) sps_id;</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else {</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bit(7) reserved = 0;</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unsigned int(1) pps_id_present_flag;</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if (pps_id_present_flag)</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bit(1) reserved = 0;</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unsigned int(6) pps_id;</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else {</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bit(7) reserved = 0;</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t>}</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t>if (subpic_id_info_flag) {</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lang w:val="en-GB"/>
        </w:rPr>
        <w:tab/>
        <w:t>unsigned int(4) subpic_id_len_minus1;</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lang w:val="en-GB"/>
        </w:rPr>
        <w:tab/>
        <w:t>unsigned int(12) subpic_id_bit_pos;</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lang w:val="en-GB"/>
        </w:rPr>
        <w:tab/>
        <w:t>unsigned int(1) start_code_emul_flag;</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if (pps_id_present_flag  &amp;&amp;  sps_id_present_flag) {</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bit(6) reserved = 0;</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lang w:val="en-GB"/>
        </w:rPr>
        <w:tab/>
        <w:t>unsigned int(1) pps_sps_subpic_id_flag;</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lang w:val="en-GB"/>
        </w:rPr>
        <w:tab/>
        <w:t>}</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lang w:val="en-GB"/>
        </w:rPr>
        <w:tab/>
      </w:r>
      <w:r w:rsidRPr="005E098A">
        <w:rPr>
          <w:rFonts w:ascii="Courier New" w:eastAsia="Times New Roman" w:hAnsi="Courier New" w:cs="Courier New"/>
          <w:noProof/>
          <w:sz w:val="20"/>
          <w:szCs w:val="20"/>
          <w:lang w:val="en-GB"/>
        </w:rPr>
        <w:tab/>
        <w:t>else</w:t>
      </w:r>
      <w:r w:rsidRPr="005E098A">
        <w:rPr>
          <w:rFonts w:ascii="Courier New" w:eastAsia="Times New Roman" w:hAnsi="Courier New" w:cs="Courier New"/>
          <w:noProof/>
          <w:sz w:val="20"/>
          <w:szCs w:val="20"/>
          <w:lang w:val="en-GB"/>
        </w:rPr>
        <w:br/>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r>
      <w:r w:rsidRPr="005E098A">
        <w:rPr>
          <w:rFonts w:ascii="Courier New" w:eastAsia="Times New Roman" w:hAnsi="Courier New" w:cs="Courier New"/>
          <w:noProof/>
          <w:sz w:val="20"/>
          <w:szCs w:val="20"/>
          <w:highlight w:val="yellow"/>
          <w:lang w:val="en-GB"/>
        </w:rPr>
        <w:tab/>
        <w:t>bit(7) reserved = 0;</w:t>
      </w:r>
      <w:r w:rsidRPr="005E098A">
        <w:rPr>
          <w:rFonts w:ascii="Courier New" w:eastAsia="Times New Roman" w:hAnsi="Courier New" w:cs="Courier New"/>
          <w:noProof/>
          <w:sz w:val="20"/>
          <w:szCs w:val="20"/>
          <w:highlight w:val="yellow"/>
          <w:lang w:val="en-GB"/>
        </w:rPr>
        <w:br/>
      </w:r>
      <w:r w:rsidRPr="005E098A">
        <w:rPr>
          <w:rFonts w:ascii="Courier New" w:eastAsia="Times New Roman" w:hAnsi="Courier New" w:cs="Courier New"/>
          <w:strike/>
          <w:noProof/>
          <w:color w:val="FF0000"/>
          <w:sz w:val="20"/>
          <w:szCs w:val="20"/>
          <w:lang w:val="en-GB"/>
        </w:rPr>
        <w:tab/>
      </w:r>
      <w:r w:rsidRPr="005E098A">
        <w:rPr>
          <w:rFonts w:ascii="Courier New" w:eastAsia="Times New Roman" w:hAnsi="Courier New" w:cs="Courier New"/>
          <w:strike/>
          <w:noProof/>
          <w:color w:val="FF0000"/>
          <w:sz w:val="20"/>
          <w:szCs w:val="20"/>
          <w:lang w:val="en-GB"/>
        </w:rPr>
        <w:tab/>
        <w:t>if (pps_sps_subpic_id_flag)</w:t>
      </w:r>
      <w:r w:rsidRPr="005E098A">
        <w:rPr>
          <w:rFonts w:ascii="Courier New" w:eastAsia="Times New Roman" w:hAnsi="Courier New" w:cs="Courier New"/>
          <w:strike/>
          <w:noProof/>
          <w:color w:val="FF0000"/>
          <w:sz w:val="20"/>
          <w:szCs w:val="20"/>
          <w:lang w:val="en-GB"/>
        </w:rPr>
        <w:br/>
      </w:r>
      <w:r w:rsidRPr="005E098A">
        <w:rPr>
          <w:rFonts w:ascii="Courier New" w:eastAsia="Times New Roman" w:hAnsi="Courier New" w:cs="Courier New"/>
          <w:strike/>
          <w:noProof/>
          <w:color w:val="FF0000"/>
          <w:sz w:val="20"/>
          <w:szCs w:val="20"/>
          <w:lang w:val="en-GB"/>
        </w:rPr>
        <w:tab/>
      </w:r>
      <w:r w:rsidRPr="005E098A">
        <w:rPr>
          <w:rFonts w:ascii="Courier New" w:eastAsia="Times New Roman" w:hAnsi="Courier New" w:cs="Courier New"/>
          <w:strike/>
          <w:noProof/>
          <w:color w:val="FF0000"/>
          <w:sz w:val="20"/>
          <w:szCs w:val="20"/>
          <w:lang w:val="en-GB"/>
        </w:rPr>
        <w:tab/>
      </w:r>
      <w:r w:rsidRPr="005E098A">
        <w:rPr>
          <w:rFonts w:ascii="Courier New" w:eastAsia="Times New Roman" w:hAnsi="Courier New" w:cs="Courier New"/>
          <w:strike/>
          <w:noProof/>
          <w:color w:val="FF0000"/>
          <w:sz w:val="20"/>
          <w:szCs w:val="20"/>
          <w:lang w:val="en-GB"/>
        </w:rPr>
        <w:tab/>
        <w:t>unsigned int(6) pps_id;</w:t>
      </w:r>
      <w:r w:rsidRPr="005E098A">
        <w:rPr>
          <w:rFonts w:ascii="Courier New" w:eastAsia="Times New Roman" w:hAnsi="Courier New" w:cs="Courier New"/>
          <w:strike/>
          <w:noProof/>
          <w:color w:val="FF0000"/>
          <w:sz w:val="20"/>
          <w:szCs w:val="20"/>
          <w:lang w:val="en-GB"/>
        </w:rPr>
        <w:br/>
      </w:r>
      <w:r w:rsidRPr="005E098A">
        <w:rPr>
          <w:rFonts w:ascii="Courier New" w:eastAsia="Times New Roman" w:hAnsi="Courier New" w:cs="Courier New"/>
          <w:strike/>
          <w:noProof/>
          <w:color w:val="FF0000"/>
          <w:sz w:val="20"/>
          <w:szCs w:val="20"/>
          <w:lang w:val="en-GB"/>
        </w:rPr>
        <w:tab/>
      </w:r>
      <w:r w:rsidRPr="005E098A">
        <w:rPr>
          <w:rFonts w:ascii="Courier New" w:eastAsia="Times New Roman" w:hAnsi="Courier New" w:cs="Courier New"/>
          <w:strike/>
          <w:noProof/>
          <w:color w:val="FF0000"/>
          <w:sz w:val="20"/>
          <w:szCs w:val="20"/>
          <w:lang w:val="en-GB"/>
        </w:rPr>
        <w:tab/>
        <w:t>else {</w:t>
      </w:r>
      <w:r w:rsidRPr="005E098A">
        <w:rPr>
          <w:rFonts w:ascii="Courier New" w:eastAsia="Times New Roman" w:hAnsi="Courier New" w:cs="Courier New"/>
          <w:strike/>
          <w:noProof/>
          <w:color w:val="FF0000"/>
          <w:sz w:val="20"/>
          <w:szCs w:val="20"/>
          <w:lang w:val="en-GB"/>
        </w:rPr>
        <w:br/>
      </w:r>
      <w:r w:rsidRPr="005E098A">
        <w:rPr>
          <w:rFonts w:ascii="Courier New" w:eastAsia="Times New Roman" w:hAnsi="Courier New" w:cs="Courier New"/>
          <w:strike/>
          <w:noProof/>
          <w:color w:val="FF0000"/>
          <w:sz w:val="20"/>
          <w:szCs w:val="20"/>
          <w:lang w:val="en-GB"/>
        </w:rPr>
        <w:tab/>
      </w:r>
      <w:r w:rsidRPr="005E098A">
        <w:rPr>
          <w:rFonts w:ascii="Courier New" w:eastAsia="Times New Roman" w:hAnsi="Courier New" w:cs="Courier New"/>
          <w:strike/>
          <w:noProof/>
          <w:color w:val="FF0000"/>
          <w:sz w:val="20"/>
          <w:szCs w:val="20"/>
          <w:lang w:val="en-GB"/>
        </w:rPr>
        <w:tab/>
      </w:r>
      <w:r w:rsidRPr="005E098A">
        <w:rPr>
          <w:rFonts w:ascii="Courier New" w:eastAsia="Times New Roman" w:hAnsi="Courier New" w:cs="Courier New"/>
          <w:strike/>
          <w:noProof/>
          <w:color w:val="FF0000"/>
          <w:sz w:val="20"/>
          <w:szCs w:val="20"/>
          <w:lang w:val="en-GB"/>
        </w:rPr>
        <w:tab/>
        <w:t>unsigned int(4) sps_id;</w:t>
      </w:r>
      <w:r w:rsidRPr="005E098A">
        <w:rPr>
          <w:rFonts w:ascii="Courier New" w:eastAsia="Times New Roman" w:hAnsi="Courier New" w:cs="Courier New"/>
          <w:strike/>
          <w:noProof/>
          <w:color w:val="FF0000"/>
          <w:sz w:val="20"/>
          <w:szCs w:val="20"/>
          <w:lang w:val="en-GB"/>
        </w:rPr>
        <w:br/>
      </w:r>
      <w:r w:rsidRPr="005E098A">
        <w:rPr>
          <w:rFonts w:ascii="Courier New" w:eastAsia="Times New Roman" w:hAnsi="Courier New" w:cs="Courier New"/>
          <w:strike/>
          <w:noProof/>
          <w:color w:val="FF0000"/>
          <w:sz w:val="20"/>
          <w:szCs w:val="20"/>
          <w:lang w:val="en-GB"/>
        </w:rPr>
        <w:tab/>
      </w:r>
      <w:r w:rsidRPr="005E098A">
        <w:rPr>
          <w:rFonts w:ascii="Courier New" w:eastAsia="Times New Roman" w:hAnsi="Courier New" w:cs="Courier New"/>
          <w:strike/>
          <w:noProof/>
          <w:color w:val="FF0000"/>
          <w:sz w:val="20"/>
          <w:szCs w:val="20"/>
          <w:lang w:val="en-GB"/>
        </w:rPr>
        <w:tab/>
      </w:r>
      <w:r w:rsidRPr="005E098A">
        <w:rPr>
          <w:rFonts w:ascii="Courier New" w:eastAsia="Times New Roman" w:hAnsi="Courier New" w:cs="Courier New"/>
          <w:strike/>
          <w:noProof/>
          <w:color w:val="FF0000"/>
          <w:sz w:val="20"/>
          <w:szCs w:val="20"/>
          <w:lang w:val="en-GB"/>
        </w:rPr>
        <w:tab/>
        <w:t>bit(2) reserved = 0;</w:t>
      </w:r>
      <w:r w:rsidRPr="005E098A">
        <w:rPr>
          <w:rFonts w:ascii="Courier New" w:eastAsia="Times New Roman" w:hAnsi="Courier New" w:cs="Courier New"/>
          <w:strike/>
          <w:noProof/>
          <w:color w:val="FF0000"/>
          <w:sz w:val="20"/>
          <w:szCs w:val="20"/>
          <w:lang w:val="en-GB"/>
        </w:rPr>
        <w:br/>
      </w:r>
      <w:r w:rsidRPr="005E098A">
        <w:rPr>
          <w:rFonts w:ascii="Courier New" w:eastAsia="Times New Roman" w:hAnsi="Courier New" w:cs="Courier New"/>
          <w:strike/>
          <w:noProof/>
          <w:color w:val="FF0000"/>
          <w:sz w:val="20"/>
          <w:szCs w:val="20"/>
          <w:lang w:val="en-GB"/>
        </w:rPr>
        <w:tab/>
      </w:r>
      <w:r w:rsidRPr="005E098A">
        <w:rPr>
          <w:rFonts w:ascii="Courier New" w:eastAsia="Times New Roman" w:hAnsi="Courier New" w:cs="Courier New"/>
          <w:strike/>
          <w:noProof/>
          <w:color w:val="FF0000"/>
          <w:sz w:val="20"/>
          <w:szCs w:val="20"/>
          <w:lang w:val="en-GB"/>
        </w:rPr>
        <w:tab/>
        <w:t>}</w:t>
      </w:r>
      <w:r w:rsidRPr="005E098A">
        <w:rPr>
          <w:rFonts w:ascii="Courier New" w:eastAsia="Times New Roman" w:hAnsi="Courier New" w:cs="Courier New"/>
          <w:strike/>
          <w:noProof/>
          <w:color w:val="FF0000"/>
          <w:sz w:val="20"/>
          <w:szCs w:val="20"/>
          <w:lang w:val="en-GB"/>
        </w:rPr>
        <w:br/>
      </w:r>
      <w:r w:rsidRPr="005E098A">
        <w:rPr>
          <w:rFonts w:ascii="Courier New" w:eastAsia="Times New Roman" w:hAnsi="Courier New" w:cs="Courier New"/>
          <w:noProof/>
          <w:sz w:val="20"/>
          <w:szCs w:val="20"/>
          <w:lang w:val="en-GB"/>
        </w:rPr>
        <w:tab/>
        <w:t>}</w:t>
      </w:r>
      <w:r w:rsidRPr="005E098A">
        <w:rPr>
          <w:rFonts w:ascii="Courier New" w:eastAsia="Times New Roman" w:hAnsi="Courier New" w:cs="Courier New"/>
          <w:noProof/>
          <w:sz w:val="20"/>
          <w:szCs w:val="20"/>
          <w:lang w:val="en-GB"/>
        </w:rPr>
        <w:br/>
        <w:t>}</w:t>
      </w:r>
    </w:p>
    <w:p w14:paraId="1D7B13E9"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Times New Roman"/>
          <w:highlight w:val="yellow"/>
          <w:lang w:val="en-GB"/>
        </w:rPr>
        <w:t>subpic_param_rewriting_flag</w:t>
      </w:r>
      <w:proofErr w:type="spellEnd"/>
      <w:r w:rsidRPr="005E098A">
        <w:rPr>
          <w:rFonts w:eastAsia="Times New Roman" w:cs="Times New Roman"/>
          <w:highlight w:val="yellow"/>
          <w:lang w:val="en-GB"/>
        </w:rPr>
        <w:t xml:space="preserve"> equal to 0 specifies that no parameter set (i.e., SPS and PPS) rewriting is needed. </w:t>
      </w:r>
      <w:proofErr w:type="spellStart"/>
      <w:r w:rsidRPr="005E098A">
        <w:rPr>
          <w:rFonts w:ascii="Courier" w:eastAsia="Times New Roman" w:hAnsi="Courier" w:cs="Times New Roman"/>
          <w:highlight w:val="yellow"/>
          <w:lang w:val="en-GB"/>
        </w:rPr>
        <w:t>subpic_param_rewriting_flag</w:t>
      </w:r>
      <w:proofErr w:type="spellEnd"/>
      <w:r w:rsidRPr="005E098A">
        <w:rPr>
          <w:rFonts w:eastAsia="Times New Roman" w:cs="Times New Roman"/>
          <w:highlight w:val="yellow"/>
          <w:lang w:val="en-GB"/>
        </w:rPr>
        <w:t xml:space="preserve"> equal to 1 specifies that parameter set (i.e., SPS and PPS) rewriting may be needed.</w:t>
      </w:r>
    </w:p>
    <w:p w14:paraId="15B79382"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Times New Roman"/>
          <w:lang w:val="en-GB"/>
        </w:rPr>
        <w:t>subpic_id_info_flag</w:t>
      </w:r>
      <w:proofErr w:type="spellEnd"/>
      <w:r w:rsidRPr="005E098A">
        <w:rPr>
          <w:rFonts w:eastAsia="Times New Roman" w:cs="Times New Roman"/>
          <w:lang w:val="en-GB"/>
        </w:rPr>
        <w:t xml:space="preserve"> equal to 0 specifies that the subpicture ID values explicitly signalled in the SPSs and/or PPSs or inferred without explicit signalling are correct for the indicated set of </w:t>
      </w:r>
      <w:proofErr w:type="spellStart"/>
      <w:r w:rsidRPr="005E098A">
        <w:rPr>
          <w:rFonts w:ascii="Courier" w:eastAsia="Times New Roman" w:hAnsi="Courier" w:cs="Times New Roman"/>
          <w:lang w:val="en-GB"/>
        </w:rPr>
        <w:t>subp_track_ref_idx</w:t>
      </w:r>
      <w:proofErr w:type="spellEnd"/>
      <w:r w:rsidRPr="005E098A">
        <w:rPr>
          <w:rFonts w:eastAsia="Times New Roman" w:cs="Times New Roman"/>
          <w:lang w:val="en-GB"/>
        </w:rPr>
        <w:t xml:space="preserve"> values and thus no rewriting of SPSs or PPSs is required. </w:t>
      </w:r>
      <w:proofErr w:type="spellStart"/>
      <w:r w:rsidRPr="005E098A">
        <w:rPr>
          <w:rFonts w:eastAsia="Times New Roman" w:cs="Times New Roman"/>
          <w:lang w:val="en-GB"/>
        </w:rPr>
        <w:t>subpic_info_flag</w:t>
      </w:r>
      <w:proofErr w:type="spellEnd"/>
      <w:r w:rsidRPr="005E098A">
        <w:rPr>
          <w:rFonts w:eastAsia="Times New Roman" w:cs="Times New Roman"/>
          <w:lang w:val="en-GB"/>
        </w:rPr>
        <w:t xml:space="preserve"> equal to 1 specifies that SPSs and/or PPSs may need rewriting to indicate the subpictures corresponding to the set of </w:t>
      </w:r>
      <w:proofErr w:type="spellStart"/>
      <w:r w:rsidRPr="005E098A">
        <w:rPr>
          <w:rFonts w:ascii="Courier" w:eastAsia="Times New Roman" w:hAnsi="Courier" w:cs="Times New Roman"/>
          <w:lang w:val="en-GB"/>
        </w:rPr>
        <w:t>subp_track_ref_idx</w:t>
      </w:r>
      <w:proofErr w:type="spellEnd"/>
      <w:r w:rsidRPr="005E098A">
        <w:rPr>
          <w:rFonts w:eastAsia="Times New Roman" w:cs="Times New Roman"/>
          <w:lang w:val="en-GB"/>
        </w:rPr>
        <w:t xml:space="preserve"> values and </w:t>
      </w:r>
      <w:r w:rsidRPr="005E098A">
        <w:rPr>
          <w:rFonts w:eastAsia="Times New Roman" w:cs="Times New Roman"/>
        </w:rPr>
        <w:t>the subpicture ID values are not inferred</w:t>
      </w:r>
      <w:r w:rsidRPr="005E098A">
        <w:rPr>
          <w:rFonts w:eastAsia="Times New Roman" w:cs="Times New Roman"/>
          <w:lang w:val="en-GB"/>
        </w:rPr>
        <w:t xml:space="preserve">. </w:t>
      </w:r>
      <w:r w:rsidRPr="005E098A">
        <w:rPr>
          <w:rFonts w:eastAsia="Times New Roman" w:cs="Times New Roman"/>
          <w:highlight w:val="yellow"/>
          <w:lang w:val="en-GB"/>
        </w:rPr>
        <w:t xml:space="preserve">When the value of </w:t>
      </w:r>
      <w:proofErr w:type="spellStart"/>
      <w:r w:rsidRPr="005E098A">
        <w:rPr>
          <w:rFonts w:ascii="Courier" w:eastAsia="Times New Roman" w:hAnsi="Courier" w:cs="Times New Roman"/>
          <w:highlight w:val="yellow"/>
          <w:lang w:val="en-GB"/>
        </w:rPr>
        <w:t>subpic_param_rewriting_flag</w:t>
      </w:r>
      <w:proofErr w:type="spellEnd"/>
      <w:r w:rsidRPr="005E098A">
        <w:rPr>
          <w:rFonts w:eastAsia="Times New Roman" w:cs="Times New Roman"/>
          <w:highlight w:val="yellow"/>
          <w:lang w:val="en-GB"/>
        </w:rPr>
        <w:t xml:space="preserve"> is equal to 0, the value of </w:t>
      </w:r>
      <w:proofErr w:type="spellStart"/>
      <w:r w:rsidRPr="005E098A">
        <w:rPr>
          <w:rFonts w:ascii="Courier" w:eastAsia="Times New Roman" w:hAnsi="Courier" w:cs="Times New Roman"/>
          <w:highlight w:val="yellow"/>
          <w:lang w:val="en-GB"/>
        </w:rPr>
        <w:t>subpic_id_info_flag</w:t>
      </w:r>
      <w:proofErr w:type="spellEnd"/>
      <w:r w:rsidRPr="005E098A">
        <w:rPr>
          <w:rFonts w:eastAsia="Times New Roman" w:cs="Times New Roman"/>
          <w:highlight w:val="yellow"/>
          <w:lang w:val="en-GB"/>
        </w:rPr>
        <w:t xml:space="preserve"> shall be equal to 0.</w:t>
      </w:r>
    </w:p>
    <w:p w14:paraId="3EA2AF1A"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Times New Roman"/>
          <w:lang w:val="en-GB"/>
        </w:rPr>
        <w:t>num_subpic_ref_idx</w:t>
      </w:r>
      <w:proofErr w:type="spellEnd"/>
      <w:r w:rsidRPr="005E098A">
        <w:rPr>
          <w:rFonts w:eastAsia="Times New Roman" w:cs="Times New Roman"/>
          <w:lang w:val="en-GB"/>
        </w:rPr>
        <w:t xml:space="preserve"> greater than 0 specifies the number of reference indices of subpicture tracks or track groups of subpicture tracks referenced by the VVC track. </w:t>
      </w:r>
      <w:proofErr w:type="spellStart"/>
      <w:r w:rsidRPr="005E098A">
        <w:rPr>
          <w:rFonts w:ascii="Courier" w:eastAsia="Times New Roman" w:hAnsi="Courier" w:cs="Times New Roman"/>
          <w:lang w:val="en-GB"/>
        </w:rPr>
        <w:t>num_subpic_ref_idx</w:t>
      </w:r>
      <w:proofErr w:type="spellEnd"/>
      <w:r w:rsidRPr="005E098A">
        <w:rPr>
          <w:rFonts w:eastAsia="Times New Roman" w:cs="Times New Roman"/>
          <w:lang w:val="en-GB"/>
        </w:rPr>
        <w:t xml:space="preserve"> equal to 0 specifies that 1) the number of reference indices of subpicture tracks or track groups of subpicture tracks referenced by the VVC track is equal to the number of entries in the </w:t>
      </w:r>
      <w:r w:rsidRPr="005E098A">
        <w:rPr>
          <w:rFonts w:ascii="Courier New" w:eastAsia="Times New Roman" w:hAnsi="Courier New" w:cs="Courier New"/>
          <w:lang w:val="en-GB"/>
        </w:rPr>
        <w:t>'</w:t>
      </w:r>
      <w:proofErr w:type="spellStart"/>
      <w:r w:rsidRPr="005E098A">
        <w:rPr>
          <w:rFonts w:ascii="Courier New" w:eastAsia="Times New Roman" w:hAnsi="Courier New" w:cs="Courier New"/>
          <w:lang w:val="en-GB"/>
        </w:rPr>
        <w:t>subp</w:t>
      </w:r>
      <w:proofErr w:type="spellEnd"/>
      <w:r w:rsidRPr="005E098A">
        <w:rPr>
          <w:rFonts w:ascii="Courier New" w:eastAsia="Times New Roman" w:hAnsi="Courier New" w:cs="Courier New"/>
          <w:lang w:val="en-GB"/>
        </w:rPr>
        <w:t>'</w:t>
      </w:r>
      <w:r w:rsidRPr="005E098A">
        <w:rPr>
          <w:rFonts w:eastAsia="Times New Roman" w:cs="Times New Roman"/>
          <w:lang w:val="en-GB"/>
        </w:rPr>
        <w:t xml:space="preserve"> track reference of the VVC track, and 2) the order of subpicture tracks or track groups of subpicture tracks to be resolved for inclusion into the VVC bitstream reconstructed from the VVC track is the same as the order of the entries in the </w:t>
      </w:r>
      <w:r w:rsidRPr="005E098A">
        <w:rPr>
          <w:rFonts w:ascii="Courier New" w:eastAsia="Times New Roman" w:hAnsi="Courier New" w:cs="Courier New"/>
          <w:lang w:val="en-GB"/>
        </w:rPr>
        <w:t>'</w:t>
      </w:r>
      <w:proofErr w:type="spellStart"/>
      <w:r w:rsidRPr="005E098A">
        <w:rPr>
          <w:rFonts w:ascii="Courier New" w:eastAsia="Times New Roman" w:hAnsi="Courier New" w:cs="Courier New"/>
          <w:lang w:val="en-GB"/>
        </w:rPr>
        <w:t>subp</w:t>
      </w:r>
      <w:proofErr w:type="spellEnd"/>
      <w:r w:rsidRPr="005E098A">
        <w:rPr>
          <w:rFonts w:ascii="Courier New" w:eastAsia="Times New Roman" w:hAnsi="Courier New" w:cs="Courier New"/>
          <w:lang w:val="en-GB"/>
        </w:rPr>
        <w:t>'</w:t>
      </w:r>
      <w:r w:rsidRPr="005E098A">
        <w:rPr>
          <w:rFonts w:eastAsia="Times New Roman" w:cs="Times New Roman"/>
          <w:lang w:val="en-GB"/>
        </w:rPr>
        <w:t xml:space="preserve"> track reference of the VVC track. The value of </w:t>
      </w:r>
      <w:proofErr w:type="spellStart"/>
      <w:r w:rsidRPr="005E098A">
        <w:rPr>
          <w:rFonts w:ascii="Courier" w:eastAsia="Times New Roman" w:hAnsi="Courier" w:cs="Times New Roman"/>
          <w:lang w:val="en-GB"/>
        </w:rPr>
        <w:t>num_subpics_ref_idx</w:t>
      </w:r>
      <w:proofErr w:type="spellEnd"/>
      <w:r w:rsidRPr="005E098A">
        <w:rPr>
          <w:rFonts w:eastAsia="Times New Roman" w:cs="Times New Roman"/>
          <w:lang w:val="en-GB"/>
        </w:rPr>
        <w:t xml:space="preserve"> shall be less than or equal to 600.</w:t>
      </w:r>
    </w:p>
    <w:p w14:paraId="0224603A" w14:textId="77777777" w:rsidR="005E098A" w:rsidRPr="005E098A" w:rsidRDefault="005E098A" w:rsidP="005E098A">
      <w:pPr>
        <w:widowControl/>
        <w:tabs>
          <w:tab w:val="left" w:pos="1440"/>
          <w:tab w:val="left" w:pos="8010"/>
        </w:tabs>
        <w:autoSpaceDE/>
        <w:autoSpaceDN/>
        <w:spacing w:before="240" w:after="0"/>
        <w:ind w:left="720"/>
        <w:jc w:val="left"/>
        <w:rPr>
          <w:rFonts w:eastAsia="Times New Roman" w:cs="Times New Roman"/>
          <w:lang w:val="en-GB"/>
        </w:rPr>
      </w:pPr>
      <w:r w:rsidRPr="005E098A">
        <w:rPr>
          <w:rFonts w:eastAsia="Times New Roman" w:cs="Times New Roman"/>
          <w:lang w:val="en-GB"/>
        </w:rPr>
        <w:t>It is constrained to that the total number of subpictures in the subpicture tracks referred to by the current VVC base track shall be less than or equal to 600.</w:t>
      </w:r>
    </w:p>
    <w:p w14:paraId="488C3423"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Times New Roman"/>
          <w:lang w:val="en-GB"/>
        </w:rPr>
        <w:t>subp_track_ref_idx</w:t>
      </w:r>
      <w:proofErr w:type="spellEnd"/>
      <w:r w:rsidRPr="005E098A">
        <w:rPr>
          <w:rFonts w:eastAsia="Times New Roman" w:cs="Times New Roman"/>
          <w:lang w:val="en-GB"/>
        </w:rPr>
        <w:t xml:space="preserve">, for each value of </w:t>
      </w:r>
      <w:proofErr w:type="spellStart"/>
      <w:r w:rsidRPr="005E098A">
        <w:rPr>
          <w:rFonts w:ascii="Courier" w:eastAsia="Times New Roman" w:hAnsi="Courier" w:cs="Times New Roman"/>
          <w:lang w:val="en-GB"/>
        </w:rPr>
        <w:t>i</w:t>
      </w:r>
      <w:proofErr w:type="spellEnd"/>
      <w:r w:rsidRPr="005E098A">
        <w:rPr>
          <w:rFonts w:eastAsia="Times New Roman" w:cs="Times New Roman"/>
          <w:lang w:val="en-GB"/>
        </w:rPr>
        <w:t xml:space="preserve">, specifies a </w:t>
      </w:r>
      <w:r w:rsidRPr="005E098A">
        <w:rPr>
          <w:rFonts w:ascii="Courier" w:eastAsia="Times New Roman" w:hAnsi="Courier" w:cs="Times New Roman"/>
          <w:lang w:val="en-GB"/>
        </w:rPr>
        <w:t>'</w:t>
      </w:r>
      <w:proofErr w:type="spellStart"/>
      <w:r w:rsidRPr="005E098A">
        <w:rPr>
          <w:rFonts w:ascii="Courier" w:eastAsia="Times New Roman" w:hAnsi="Courier" w:cs="Times New Roman"/>
          <w:lang w:val="en-GB"/>
        </w:rPr>
        <w:t>subp</w:t>
      </w:r>
      <w:proofErr w:type="spellEnd"/>
      <w:r w:rsidRPr="005E098A">
        <w:rPr>
          <w:rFonts w:ascii="Courier" w:eastAsia="Times New Roman" w:hAnsi="Courier" w:cs="Times New Roman"/>
          <w:lang w:val="en-GB"/>
        </w:rPr>
        <w:t>'</w:t>
      </w:r>
      <w:r w:rsidRPr="005E098A">
        <w:rPr>
          <w:rFonts w:eastAsia="Times New Roman" w:cs="Times New Roman"/>
          <w:lang w:val="en-GB"/>
        </w:rPr>
        <w:t xml:space="preserve"> track reference index of the </w:t>
      </w:r>
      <w:proofErr w:type="spellStart"/>
      <w:r w:rsidRPr="005E098A">
        <w:rPr>
          <w:rFonts w:ascii="Courier" w:eastAsia="Times New Roman" w:hAnsi="Courier" w:cs="Times New Roman"/>
          <w:lang w:val="en-GB"/>
        </w:rPr>
        <w:t>i</w:t>
      </w:r>
      <w:r w:rsidRPr="005E098A">
        <w:rPr>
          <w:rFonts w:eastAsia="Times New Roman" w:cs="Times New Roman"/>
          <w:lang w:val="en-GB"/>
        </w:rPr>
        <w:t>-th</w:t>
      </w:r>
      <w:proofErr w:type="spellEnd"/>
      <w:r w:rsidRPr="005E098A">
        <w:rPr>
          <w:rFonts w:eastAsia="Times New Roman" w:cs="Times New Roman"/>
          <w:lang w:val="en-GB"/>
        </w:rPr>
        <w:t xml:space="preserve"> list of one or more subpictures or slices to be included in the VVC bitstream reconstructed from the VVC track.</w:t>
      </w:r>
    </w:p>
    <w:p w14:paraId="45B8FCDB"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highlight w:val="yellow"/>
          <w:lang w:val="en-GB"/>
        </w:rPr>
      </w:pPr>
      <w:proofErr w:type="spellStart"/>
      <w:r w:rsidRPr="005E098A">
        <w:rPr>
          <w:rFonts w:ascii="Courier" w:eastAsia="Times New Roman" w:hAnsi="Courier" w:cs="Times New Roman"/>
          <w:highlight w:val="yellow"/>
          <w:lang w:val="en-GB"/>
        </w:rPr>
        <w:t>sps_id_present_flag</w:t>
      </w:r>
      <w:proofErr w:type="spellEnd"/>
      <w:r w:rsidRPr="005E098A">
        <w:rPr>
          <w:rFonts w:eastAsia="Times New Roman" w:cs="Times New Roman"/>
          <w:highlight w:val="yellow"/>
          <w:lang w:val="en-GB"/>
        </w:rPr>
        <w:t xml:space="preserve">, when present, specifies whether the syntax element </w:t>
      </w:r>
      <w:proofErr w:type="spellStart"/>
      <w:r w:rsidRPr="005E098A">
        <w:rPr>
          <w:rFonts w:ascii="Courier" w:eastAsia="Times New Roman" w:hAnsi="Courier" w:cs="Times New Roman"/>
          <w:highlight w:val="yellow"/>
          <w:lang w:val="en-GB"/>
        </w:rPr>
        <w:t>sps_id</w:t>
      </w:r>
      <w:proofErr w:type="spellEnd"/>
      <w:r w:rsidRPr="005E098A">
        <w:rPr>
          <w:rFonts w:eastAsia="Times New Roman" w:cs="Times New Roman"/>
          <w:highlight w:val="yellow"/>
          <w:lang w:val="en-GB"/>
        </w:rPr>
        <w:t xml:space="preserve"> is present.</w:t>
      </w:r>
    </w:p>
    <w:p w14:paraId="64C93BBE"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highlight w:val="yellow"/>
          <w:lang w:val="en-GB"/>
        </w:rPr>
      </w:pPr>
      <w:proofErr w:type="spellStart"/>
      <w:r w:rsidRPr="005E098A">
        <w:rPr>
          <w:rFonts w:ascii="Courier" w:eastAsia="Times New Roman" w:hAnsi="Courier" w:cs="Times New Roman"/>
          <w:highlight w:val="yellow"/>
          <w:lang w:val="en-GB"/>
        </w:rPr>
        <w:t>sps_id</w:t>
      </w:r>
      <w:proofErr w:type="spellEnd"/>
      <w:r w:rsidRPr="005E098A">
        <w:rPr>
          <w:rFonts w:eastAsia="Times New Roman" w:cs="Times New Roman"/>
          <w:highlight w:val="yellow"/>
          <w:lang w:val="en-GB"/>
        </w:rPr>
        <w:t>, when present, specifies the PPS ID of the PPS applying to the samples mapped to this sample group description entry.</w:t>
      </w:r>
    </w:p>
    <w:p w14:paraId="1705CE3A"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highlight w:val="yellow"/>
          <w:lang w:val="en-GB"/>
        </w:rPr>
      </w:pPr>
      <w:proofErr w:type="spellStart"/>
      <w:r w:rsidRPr="005E098A">
        <w:rPr>
          <w:rFonts w:ascii="Courier" w:eastAsia="Times New Roman" w:hAnsi="Courier" w:cs="Times New Roman"/>
          <w:highlight w:val="yellow"/>
          <w:lang w:val="en-GB"/>
        </w:rPr>
        <w:t>pps_id_present_flag</w:t>
      </w:r>
      <w:proofErr w:type="spellEnd"/>
      <w:r w:rsidRPr="005E098A">
        <w:rPr>
          <w:rFonts w:eastAsia="Times New Roman" w:cs="Times New Roman"/>
          <w:highlight w:val="yellow"/>
          <w:lang w:val="en-GB"/>
        </w:rPr>
        <w:t xml:space="preserve">, when present, specifies whether the syntax element </w:t>
      </w:r>
      <w:proofErr w:type="spellStart"/>
      <w:r w:rsidRPr="005E098A">
        <w:rPr>
          <w:rFonts w:ascii="Courier" w:eastAsia="Times New Roman" w:hAnsi="Courier" w:cs="Times New Roman"/>
          <w:highlight w:val="yellow"/>
          <w:lang w:val="en-GB"/>
        </w:rPr>
        <w:t>pps_id</w:t>
      </w:r>
      <w:proofErr w:type="spellEnd"/>
      <w:r w:rsidRPr="005E098A">
        <w:rPr>
          <w:rFonts w:eastAsia="Times New Roman" w:cs="Times New Roman"/>
          <w:highlight w:val="yellow"/>
          <w:lang w:val="en-GB"/>
        </w:rPr>
        <w:t xml:space="preserve"> is present.</w:t>
      </w:r>
    </w:p>
    <w:p w14:paraId="54C5579E"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Times New Roman"/>
          <w:highlight w:val="yellow"/>
          <w:lang w:val="en-GB"/>
        </w:rPr>
        <w:t>pps_id</w:t>
      </w:r>
      <w:proofErr w:type="spellEnd"/>
      <w:r w:rsidRPr="005E098A">
        <w:rPr>
          <w:rFonts w:eastAsia="Times New Roman" w:cs="Times New Roman"/>
          <w:highlight w:val="yellow"/>
          <w:lang w:val="en-GB"/>
        </w:rPr>
        <w:t>, when present, specifies the PPS ID of the PPS applying to the samples mapped to this sample group description entry.</w:t>
      </w:r>
    </w:p>
    <w:p w14:paraId="31BF2C5B"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w:eastAsia="Times New Roman" w:hAnsi="Courier" w:cs="Times New Roman"/>
          <w:lang w:val="en-GB"/>
        </w:rPr>
        <w:t>subpic_id_len_minus1</w:t>
      </w:r>
      <w:r w:rsidRPr="005E098A">
        <w:rPr>
          <w:rFonts w:eastAsia="Times New Roman" w:cs="Times New Roman"/>
          <w:lang w:val="en-GB"/>
        </w:rPr>
        <w:t xml:space="preserve"> plus 1 specifies the number of bits in subpicture identifier syntax elements in PPS or SPS, whichever is referenced by this structure.</w:t>
      </w:r>
    </w:p>
    <w:p w14:paraId="0E155E60"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Times New Roman"/>
          <w:lang w:val="en-GB"/>
        </w:rPr>
        <w:t>subpic_id_bit_pos</w:t>
      </w:r>
      <w:proofErr w:type="spellEnd"/>
      <w:r w:rsidRPr="005E098A">
        <w:rPr>
          <w:rFonts w:eastAsia="Times New Roman" w:cs="Times New Roman"/>
          <w:lang w:val="en-GB"/>
        </w:rPr>
        <w:t xml:space="preserve"> specifies the bit position starting from 0 of the first bit of the first subpicture ID syntax element in the referenced PPS or SPS RBSP.</w:t>
      </w:r>
    </w:p>
    <w:p w14:paraId="64D24F02"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Times New Roman"/>
          <w:lang w:val="en-GB"/>
        </w:rPr>
        <w:t>start_code_emul_flag</w:t>
      </w:r>
      <w:proofErr w:type="spellEnd"/>
      <w:r w:rsidRPr="005E098A">
        <w:rPr>
          <w:rFonts w:eastAsia="Times New Roman" w:cs="Times New Roman"/>
          <w:lang w:val="en-GB"/>
        </w:rPr>
        <w:t xml:space="preserve"> equal to 0 specifies that start code emulation prevention bytes are not present before or within subpicture IDs in the referenced PPS or SPS NAL unit. </w:t>
      </w:r>
      <w:proofErr w:type="spellStart"/>
      <w:r w:rsidRPr="005E098A">
        <w:rPr>
          <w:rFonts w:ascii="Courier" w:eastAsia="Times New Roman" w:hAnsi="Courier" w:cs="Times New Roman"/>
          <w:lang w:val="en-GB"/>
        </w:rPr>
        <w:t>start_code_emul_flag</w:t>
      </w:r>
      <w:proofErr w:type="spellEnd"/>
      <w:r w:rsidRPr="005E098A">
        <w:rPr>
          <w:rFonts w:eastAsia="Times New Roman" w:cs="Times New Roman"/>
          <w:lang w:val="en-GB"/>
        </w:rPr>
        <w:t xml:space="preserve"> equal to 1 specifies that start code emulation prevention bytes may be present before or within subpicture IDs in the referenced PPS or SPS NAL unit.</w:t>
      </w:r>
    </w:p>
    <w:p w14:paraId="732DDA2A"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highlight w:val="yellow"/>
          <w:lang w:val="en-GB"/>
        </w:rPr>
      </w:pPr>
      <w:proofErr w:type="spellStart"/>
      <w:r w:rsidRPr="005E098A">
        <w:rPr>
          <w:rFonts w:ascii="Courier" w:eastAsia="Times New Roman" w:hAnsi="Courier" w:cs="Times New Roman"/>
          <w:lang w:val="en-GB"/>
        </w:rPr>
        <w:t>pps_sps_subpic_id_flag</w:t>
      </w:r>
      <w:proofErr w:type="spellEnd"/>
      <w:r w:rsidRPr="005E098A">
        <w:rPr>
          <w:rFonts w:eastAsia="Times New Roman" w:cs="Times New Roman"/>
          <w:lang w:val="en-GB"/>
        </w:rPr>
        <w:t xml:space="preserve">, when equal to 1, specifies that the PPS NAL units applying to the samples mapped to this sample group description entry contain subpicture ID syntax elements. </w:t>
      </w:r>
      <w:proofErr w:type="spellStart"/>
      <w:r w:rsidRPr="005E098A">
        <w:rPr>
          <w:rFonts w:ascii="Courier" w:eastAsia="Times New Roman" w:hAnsi="Courier" w:cs="Times New Roman"/>
          <w:lang w:val="en-GB"/>
        </w:rPr>
        <w:t>pps_sps_subpic_id_flag</w:t>
      </w:r>
      <w:proofErr w:type="spellEnd"/>
      <w:r w:rsidRPr="005E098A">
        <w:rPr>
          <w:rFonts w:eastAsia="Times New Roman" w:cs="Times New Roman"/>
          <w:lang w:val="en-GB"/>
        </w:rPr>
        <w:t xml:space="preserve">, when equal to 0, specifies that the SPS NAL units applying to the samples mapped to this sample group description entry contain subpicture ID syntax elements. </w:t>
      </w:r>
      <w:r w:rsidRPr="005E098A">
        <w:rPr>
          <w:rFonts w:eastAsia="Times New Roman" w:cs="Times New Roman"/>
          <w:highlight w:val="yellow"/>
          <w:lang w:val="en-GB"/>
        </w:rPr>
        <w:t xml:space="preserve">When not present the value of </w:t>
      </w:r>
      <w:proofErr w:type="spellStart"/>
      <w:r w:rsidRPr="005E098A">
        <w:rPr>
          <w:rFonts w:eastAsia="Times New Roman" w:cs="Times New Roman"/>
          <w:highlight w:val="yellow"/>
          <w:lang w:val="en-GB"/>
        </w:rPr>
        <w:t>pps_sps_subpic_id_flag</w:t>
      </w:r>
      <w:proofErr w:type="spellEnd"/>
      <w:r w:rsidRPr="005E098A">
        <w:rPr>
          <w:rFonts w:eastAsia="Times New Roman" w:cs="Times New Roman"/>
          <w:highlight w:val="yellow"/>
          <w:lang w:val="en-GB"/>
        </w:rPr>
        <w:t xml:space="preserve"> is inferred as follows:</w:t>
      </w:r>
    </w:p>
    <w:p w14:paraId="41176050" w14:textId="77777777" w:rsidR="005E098A" w:rsidRPr="005E098A" w:rsidRDefault="005E098A" w:rsidP="00E355CE">
      <w:pPr>
        <w:widowControl/>
        <w:numPr>
          <w:ilvl w:val="0"/>
          <w:numId w:val="41"/>
        </w:numPr>
        <w:tabs>
          <w:tab w:val="left" w:pos="1440"/>
          <w:tab w:val="left" w:pos="8010"/>
        </w:tabs>
        <w:autoSpaceDE/>
        <w:autoSpaceDN/>
        <w:spacing w:after="200" w:line="276" w:lineRule="auto"/>
        <w:ind w:left="1080"/>
        <w:contextualSpacing/>
        <w:jc w:val="left"/>
        <w:rPr>
          <w:rFonts w:eastAsia="Times New Roman" w:cs="Times New Roman"/>
          <w:highlight w:val="yellow"/>
          <w:lang w:val="en-GB"/>
        </w:rPr>
      </w:pPr>
      <w:r w:rsidRPr="005E098A">
        <w:rPr>
          <w:rFonts w:eastAsia="Times New Roman" w:cs="Times New Roman"/>
          <w:highlight w:val="yellow"/>
          <w:lang w:val="en-GB"/>
        </w:rPr>
        <w:t xml:space="preserve">If </w:t>
      </w:r>
      <w:proofErr w:type="spellStart"/>
      <w:r w:rsidRPr="005E098A">
        <w:rPr>
          <w:rFonts w:ascii="Courier" w:eastAsia="Times New Roman" w:hAnsi="Courier" w:cs="Times New Roman"/>
          <w:highlight w:val="yellow"/>
          <w:lang w:val="en-GB"/>
        </w:rPr>
        <w:t>pps_id_present_flag</w:t>
      </w:r>
      <w:proofErr w:type="spellEnd"/>
      <w:r w:rsidRPr="005E098A">
        <w:rPr>
          <w:rFonts w:eastAsia="Times New Roman" w:cs="Times New Roman"/>
          <w:highlight w:val="yellow"/>
          <w:lang w:val="en-GB"/>
        </w:rPr>
        <w:t xml:space="preserve"> is equal to 1 and </w:t>
      </w:r>
      <w:proofErr w:type="spellStart"/>
      <w:r w:rsidRPr="005E098A">
        <w:rPr>
          <w:rFonts w:ascii="Courier" w:eastAsia="Times New Roman" w:hAnsi="Courier" w:cs="Times New Roman"/>
          <w:highlight w:val="yellow"/>
          <w:lang w:val="en-GB"/>
        </w:rPr>
        <w:t>sps_id_present_flag</w:t>
      </w:r>
      <w:proofErr w:type="spellEnd"/>
      <w:r w:rsidRPr="005E098A">
        <w:rPr>
          <w:rFonts w:eastAsia="Times New Roman" w:cs="Times New Roman"/>
          <w:highlight w:val="yellow"/>
          <w:lang w:val="en-GB"/>
        </w:rPr>
        <w:t xml:space="preserve"> is equal to 0, the value of </w:t>
      </w:r>
      <w:proofErr w:type="spellStart"/>
      <w:r w:rsidRPr="005E098A">
        <w:rPr>
          <w:rFonts w:ascii="Courier" w:eastAsia="Times New Roman" w:hAnsi="Courier" w:cs="Times New Roman"/>
          <w:highlight w:val="yellow"/>
          <w:lang w:val="en-GB"/>
        </w:rPr>
        <w:t>pps_sps_subpic_id_flag</w:t>
      </w:r>
      <w:proofErr w:type="spellEnd"/>
      <w:r w:rsidRPr="005E098A">
        <w:rPr>
          <w:rFonts w:eastAsia="Times New Roman" w:cs="Times New Roman"/>
          <w:highlight w:val="yellow"/>
          <w:lang w:val="en-GB"/>
        </w:rPr>
        <w:t xml:space="preserve"> is inferred to be equal to 1.</w:t>
      </w:r>
    </w:p>
    <w:p w14:paraId="38D6BBFF" w14:textId="77777777" w:rsidR="005E098A" w:rsidRPr="005E098A" w:rsidRDefault="005E098A" w:rsidP="00E355CE">
      <w:pPr>
        <w:widowControl/>
        <w:numPr>
          <w:ilvl w:val="0"/>
          <w:numId w:val="41"/>
        </w:numPr>
        <w:tabs>
          <w:tab w:val="left" w:pos="1440"/>
          <w:tab w:val="left" w:pos="8010"/>
        </w:tabs>
        <w:autoSpaceDE/>
        <w:autoSpaceDN/>
        <w:spacing w:after="200" w:line="276" w:lineRule="auto"/>
        <w:ind w:left="1080"/>
        <w:contextualSpacing/>
        <w:jc w:val="left"/>
        <w:rPr>
          <w:rFonts w:eastAsia="Times New Roman" w:cs="Times New Roman"/>
          <w:highlight w:val="yellow"/>
          <w:lang w:val="en-GB"/>
        </w:rPr>
      </w:pPr>
      <w:r w:rsidRPr="005E098A">
        <w:rPr>
          <w:rFonts w:eastAsia="Times New Roman" w:cs="Times New Roman"/>
          <w:highlight w:val="yellow"/>
          <w:lang w:val="en-GB"/>
        </w:rPr>
        <w:t xml:space="preserve">Otherwise, the value of </w:t>
      </w:r>
      <w:proofErr w:type="spellStart"/>
      <w:r w:rsidRPr="005E098A">
        <w:rPr>
          <w:rFonts w:ascii="Courier" w:eastAsia="Times New Roman" w:hAnsi="Courier" w:cs="Times New Roman"/>
          <w:highlight w:val="yellow"/>
          <w:lang w:val="en-GB"/>
        </w:rPr>
        <w:t>pps_sps_subpic_id_flag</w:t>
      </w:r>
      <w:proofErr w:type="spellEnd"/>
      <w:r w:rsidRPr="005E098A">
        <w:rPr>
          <w:rFonts w:eastAsia="Times New Roman" w:cs="Times New Roman"/>
          <w:highlight w:val="yellow"/>
          <w:lang w:val="en-GB"/>
        </w:rPr>
        <w:t xml:space="preserve"> is inferred to be equal to 0.</w:t>
      </w:r>
    </w:p>
    <w:p w14:paraId="20F704CC"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strike/>
          <w:color w:val="FF0000"/>
          <w:lang w:val="en-GB"/>
        </w:rPr>
      </w:pPr>
      <w:proofErr w:type="spellStart"/>
      <w:r w:rsidRPr="005E098A">
        <w:rPr>
          <w:rFonts w:ascii="Courier" w:eastAsia="Times New Roman" w:hAnsi="Courier" w:cs="Times New Roman"/>
          <w:strike/>
          <w:color w:val="FF0000"/>
          <w:lang w:val="en-GB"/>
        </w:rPr>
        <w:t>pps_id</w:t>
      </w:r>
      <w:proofErr w:type="spellEnd"/>
      <w:r w:rsidRPr="005E098A">
        <w:rPr>
          <w:rFonts w:eastAsia="Times New Roman" w:cs="Times New Roman"/>
          <w:strike/>
          <w:color w:val="FF0000"/>
          <w:lang w:val="en-GB"/>
        </w:rPr>
        <w:t>, when present, specifies the PPS ID of the PPS applying to the samples mapped to this sample group description entry.</w:t>
      </w:r>
    </w:p>
    <w:p w14:paraId="3F7FD3CF" w14:textId="77777777" w:rsidR="005E098A" w:rsidRPr="005E098A" w:rsidRDefault="005E098A" w:rsidP="005E098A">
      <w:pPr>
        <w:widowControl/>
        <w:tabs>
          <w:tab w:val="left" w:pos="1440"/>
          <w:tab w:val="left" w:pos="8010"/>
        </w:tabs>
        <w:autoSpaceDE/>
        <w:autoSpaceDN/>
        <w:spacing w:after="220"/>
        <w:ind w:left="720" w:hanging="360"/>
        <w:rPr>
          <w:rFonts w:eastAsia="Batang" w:cs="Times New Roman"/>
          <w:strike/>
          <w:color w:val="FF0000"/>
          <w:lang w:val="en-GB" w:eastAsia="ko-KR"/>
        </w:rPr>
      </w:pPr>
      <w:proofErr w:type="spellStart"/>
      <w:r w:rsidRPr="005E098A">
        <w:rPr>
          <w:rFonts w:ascii="Courier" w:eastAsia="Batang" w:hAnsi="Courier" w:cs="Times New Roman"/>
          <w:strike/>
          <w:color w:val="FF0000"/>
          <w:lang w:val="en-GB" w:eastAsia="ko-KR"/>
        </w:rPr>
        <w:t>sps_id</w:t>
      </w:r>
      <w:proofErr w:type="spellEnd"/>
      <w:r w:rsidRPr="005E098A">
        <w:rPr>
          <w:rFonts w:eastAsia="Batang" w:cs="Times New Roman"/>
          <w:strike/>
          <w:color w:val="FF0000"/>
          <w:lang w:val="en-GB" w:eastAsia="ko-KR"/>
        </w:rPr>
        <w:t>, when present, specifies the SPS ID of the SPS applying to the samples mapped to this sample group description entry.</w:t>
      </w:r>
    </w:p>
    <w:p w14:paraId="25ED93E7" w14:textId="77777777" w:rsidR="005E098A" w:rsidRPr="005E098A" w:rsidRDefault="005E098A" w:rsidP="005E098A">
      <w:pPr>
        <w:widowControl/>
        <w:autoSpaceDE/>
        <w:autoSpaceDN/>
        <w:spacing w:after="200" w:line="276" w:lineRule="auto"/>
        <w:jc w:val="left"/>
        <w:rPr>
          <w:rFonts w:ascii="Times New Roman" w:eastAsia="Malgun Gothic" w:hAnsi="Times New Roman" w:cs="Times New Roman"/>
          <w:lang w:eastAsia="ko-KR"/>
        </w:rPr>
      </w:pPr>
      <w:r w:rsidRPr="005E098A">
        <w:rPr>
          <w:rFonts w:ascii="Times New Roman" w:eastAsia="Malgun Gothic" w:hAnsi="Times New Roman" w:cs="Times New Roman"/>
          <w:lang w:eastAsia="ko-KR"/>
        </w:rPr>
        <w:t>...</w:t>
      </w:r>
    </w:p>
    <w:p w14:paraId="264FC762" w14:textId="77777777" w:rsidR="005E098A" w:rsidRPr="005E098A" w:rsidRDefault="005E098A" w:rsidP="005E098A">
      <w:pPr>
        <w:spacing w:after="0"/>
        <w:rPr>
          <w:rFonts w:ascii="Times New Roman" w:hAnsi="Times New Roman" w:cs="Times New Roman"/>
          <w:sz w:val="24"/>
          <w:lang w:val="en-GB"/>
        </w:rPr>
      </w:pPr>
      <w:r w:rsidRPr="005E098A">
        <w:rPr>
          <w:rFonts w:ascii="Times New Roman" w:hAnsi="Times New Roman" w:cs="Times New Roman"/>
          <w:sz w:val="24"/>
          <w:lang w:val="en-GB"/>
        </w:rPr>
        <w:t xml:space="preserve">In subclause 11.6.3, add the highlighted text </w:t>
      </w:r>
      <w:proofErr w:type="spellStart"/>
      <w:r w:rsidRPr="005E098A">
        <w:rPr>
          <w:rFonts w:ascii="Times New Roman" w:hAnsi="Times New Roman" w:cs="Times New Roman"/>
          <w:sz w:val="24"/>
          <w:lang w:val="en-GB"/>
        </w:rPr>
        <w:t>showsn</w:t>
      </w:r>
      <w:proofErr w:type="spellEnd"/>
      <w:r w:rsidRPr="005E098A">
        <w:rPr>
          <w:rFonts w:ascii="Times New Roman" w:hAnsi="Times New Roman" w:cs="Times New Roman"/>
          <w:sz w:val="24"/>
          <w:lang w:val="en-GB"/>
        </w:rPr>
        <w:t xml:space="preserve"> below</w:t>
      </w:r>
    </w:p>
    <w:p w14:paraId="5DA0B27F" w14:textId="77777777" w:rsidR="005E098A" w:rsidRPr="005E098A" w:rsidRDefault="005E098A" w:rsidP="005E098A">
      <w:pPr>
        <w:widowControl/>
        <w:autoSpaceDE/>
        <w:autoSpaceDN/>
        <w:spacing w:after="200" w:line="276" w:lineRule="auto"/>
        <w:jc w:val="left"/>
        <w:rPr>
          <w:rFonts w:ascii="Times New Roman" w:eastAsia="Malgun Gothic" w:hAnsi="Times New Roman" w:cs="Times New Roman"/>
          <w:lang w:eastAsia="ko-KR"/>
        </w:rPr>
      </w:pPr>
      <w:r w:rsidRPr="005E098A">
        <w:rPr>
          <w:rFonts w:ascii="Times New Roman" w:eastAsia="Malgun Gothic" w:hAnsi="Times New Roman" w:cs="Times New Roman"/>
          <w:lang w:eastAsia="ko-KR"/>
        </w:rPr>
        <w:t>...</w:t>
      </w:r>
    </w:p>
    <w:p w14:paraId="78EC9F4E" w14:textId="77777777" w:rsidR="005E098A" w:rsidRPr="005E098A" w:rsidRDefault="005E098A" w:rsidP="005E098A">
      <w:pPr>
        <w:widowControl/>
        <w:tabs>
          <w:tab w:val="left" w:pos="403"/>
        </w:tabs>
        <w:autoSpaceDE/>
        <w:autoSpaceDN/>
        <w:spacing w:line="240" w:lineRule="atLeast"/>
        <w:rPr>
          <w:rFonts w:eastAsia="Calibri" w:cs="Times New Roman"/>
          <w:lang w:val="en-GB"/>
        </w:rPr>
      </w:pPr>
      <w:r w:rsidRPr="005E098A">
        <w:rPr>
          <w:rFonts w:eastAsia="Calibri" w:cs="Times New Roman"/>
          <w:lang w:val="en-GB"/>
        </w:rPr>
        <w:t>If a reader selects VVC subpicture tracks containing VVC subpictures with a set of subpicture ID values that is the initial selection or differs from the previous selection, the following steps may be taken:</w:t>
      </w:r>
    </w:p>
    <w:p w14:paraId="28A86621" w14:textId="77777777" w:rsidR="005E098A" w:rsidRPr="005E098A" w:rsidRDefault="005E098A" w:rsidP="00E355CE">
      <w:pPr>
        <w:widowControl/>
        <w:numPr>
          <w:ilvl w:val="0"/>
          <w:numId w:val="29"/>
        </w:numPr>
        <w:tabs>
          <w:tab w:val="left" w:pos="403"/>
        </w:tabs>
        <w:autoSpaceDE/>
        <w:autoSpaceDN/>
        <w:spacing w:after="0" w:line="240" w:lineRule="atLeast"/>
        <w:ind w:left="714" w:hanging="357"/>
        <w:jc w:val="left"/>
        <w:rPr>
          <w:rFonts w:eastAsia="Calibri" w:cs="Times New Roman"/>
          <w:lang w:val="en-GB"/>
        </w:rPr>
      </w:pPr>
      <w:r w:rsidRPr="005E098A">
        <w:rPr>
          <w:rFonts w:eastAsia="Calibri" w:cs="Times New Roman"/>
          <w:lang w:val="en-GB"/>
        </w:rPr>
        <w:t xml:space="preserve">The </w:t>
      </w:r>
      <w:r w:rsidRPr="005E098A">
        <w:rPr>
          <w:rFonts w:ascii="Courier" w:eastAsia="Calibri" w:hAnsi="Courier" w:cs="Times New Roman"/>
          <w:lang w:val="en-GB"/>
        </w:rPr>
        <w:t>'</w:t>
      </w:r>
      <w:proofErr w:type="spellStart"/>
      <w:r w:rsidRPr="005E098A">
        <w:rPr>
          <w:rFonts w:ascii="Courier" w:eastAsia="Calibri" w:hAnsi="Courier" w:cs="Times New Roman"/>
          <w:lang w:val="en-GB"/>
        </w:rPr>
        <w:t>spor</w:t>
      </w:r>
      <w:proofErr w:type="spellEnd"/>
      <w:r w:rsidRPr="005E098A">
        <w:rPr>
          <w:rFonts w:ascii="Courier" w:eastAsia="Calibri" w:hAnsi="Courier" w:cs="Times New Roman"/>
          <w:lang w:val="en-GB"/>
        </w:rPr>
        <w:t>'</w:t>
      </w:r>
      <w:r w:rsidRPr="005E098A">
        <w:rPr>
          <w:rFonts w:eastAsia="Calibri" w:cs="Times New Roman"/>
          <w:lang w:val="en-GB"/>
        </w:rPr>
        <w:t xml:space="preserve"> sample group description entry is studied to conclude whether a PPS or SPS NAL unit needs to be changed.</w:t>
      </w:r>
    </w:p>
    <w:p w14:paraId="5F62BDF4" w14:textId="77777777" w:rsidR="005E098A" w:rsidRPr="005E098A" w:rsidRDefault="005E098A" w:rsidP="005E098A">
      <w:pPr>
        <w:widowControl/>
        <w:tabs>
          <w:tab w:val="left" w:pos="960"/>
        </w:tabs>
        <w:autoSpaceDE/>
        <w:autoSpaceDN/>
        <w:spacing w:line="210" w:lineRule="atLeast"/>
        <w:ind w:left="714" w:right="360"/>
        <w:rPr>
          <w:rFonts w:eastAsia="Calibri" w:cs="Times New Roman"/>
          <w:sz w:val="18"/>
          <w:lang w:val="en-GB"/>
        </w:rPr>
      </w:pPr>
      <w:r w:rsidRPr="005E098A">
        <w:rPr>
          <w:rFonts w:eastAsia="Calibri" w:cs="Times New Roman"/>
          <w:sz w:val="18"/>
          <w:lang w:val="en-GB"/>
        </w:rPr>
        <w:t>NOTE 4:</w:t>
      </w:r>
      <w:r w:rsidRPr="005E098A">
        <w:rPr>
          <w:rFonts w:eastAsia="Calibri" w:cs="Times New Roman"/>
          <w:sz w:val="18"/>
          <w:lang w:val="en-GB"/>
        </w:rPr>
        <w:tab/>
        <w:t>An SPS change is only possible at the start of a CLVS.</w:t>
      </w:r>
    </w:p>
    <w:p w14:paraId="6A1E1BCB" w14:textId="77777777" w:rsidR="005E098A" w:rsidRPr="005E098A" w:rsidRDefault="005E098A" w:rsidP="005E098A">
      <w:pPr>
        <w:widowControl/>
        <w:tabs>
          <w:tab w:val="left" w:pos="960"/>
        </w:tabs>
        <w:autoSpaceDE/>
        <w:autoSpaceDN/>
        <w:spacing w:line="210" w:lineRule="atLeast"/>
        <w:ind w:left="720" w:right="360"/>
        <w:contextualSpacing/>
        <w:rPr>
          <w:rFonts w:eastAsia="Calibri" w:cs="Times New Roman"/>
          <w:sz w:val="18"/>
          <w:lang w:val="en-GB"/>
        </w:rPr>
      </w:pPr>
      <w:r w:rsidRPr="005E098A">
        <w:rPr>
          <w:rFonts w:eastAsia="Calibri" w:cs="Times New Roman"/>
          <w:sz w:val="18"/>
          <w:highlight w:val="yellow"/>
          <w:lang w:val="en-GB"/>
        </w:rPr>
        <w:t>NOTE:</w:t>
      </w:r>
      <w:r w:rsidRPr="005E098A">
        <w:rPr>
          <w:rFonts w:eastAsia="Calibri" w:cs="Times New Roman"/>
          <w:sz w:val="18"/>
          <w:highlight w:val="yellow"/>
          <w:lang w:val="en-GB"/>
        </w:rPr>
        <w:tab/>
        <w:t xml:space="preserve">PPS and / or SPS NAL unit needs to be changed may be indicated by the value of </w:t>
      </w:r>
      <w:proofErr w:type="spellStart"/>
      <w:r w:rsidRPr="005E098A">
        <w:rPr>
          <w:rFonts w:eastAsia="Calibri" w:cs="Times New Roman"/>
          <w:sz w:val="18"/>
          <w:highlight w:val="yellow"/>
          <w:lang w:val="en-GB"/>
        </w:rPr>
        <w:t>subpic_param_rewriting_flag</w:t>
      </w:r>
      <w:proofErr w:type="spellEnd"/>
      <w:r w:rsidRPr="005E098A">
        <w:rPr>
          <w:rFonts w:eastAsia="Calibri" w:cs="Times New Roman"/>
          <w:sz w:val="18"/>
          <w:highlight w:val="yellow"/>
          <w:lang w:val="en-GB"/>
        </w:rPr>
        <w:t xml:space="preserve"> to be equal to 1.</w:t>
      </w:r>
    </w:p>
    <w:p w14:paraId="201D3901" w14:textId="77777777" w:rsidR="005E098A" w:rsidRPr="005E098A" w:rsidRDefault="005E098A" w:rsidP="00E355CE">
      <w:pPr>
        <w:widowControl/>
        <w:numPr>
          <w:ilvl w:val="0"/>
          <w:numId w:val="29"/>
        </w:numPr>
        <w:tabs>
          <w:tab w:val="left" w:pos="403"/>
        </w:tabs>
        <w:autoSpaceDE/>
        <w:autoSpaceDN/>
        <w:spacing w:after="0" w:line="240" w:lineRule="atLeast"/>
        <w:ind w:left="714" w:hanging="357"/>
        <w:jc w:val="left"/>
        <w:rPr>
          <w:rFonts w:eastAsia="Calibri" w:cs="Times New Roman"/>
          <w:lang w:val="en-GB"/>
        </w:rPr>
      </w:pPr>
      <w:r w:rsidRPr="005E098A">
        <w:rPr>
          <w:rFonts w:eastAsia="Calibri" w:cs="Times New Roman"/>
          <w:lang w:val="en-GB"/>
        </w:rPr>
        <w:t xml:space="preserve">If the </w:t>
      </w:r>
      <w:r w:rsidRPr="005E098A">
        <w:rPr>
          <w:rFonts w:ascii="Courier" w:eastAsia="Calibri" w:hAnsi="Courier" w:cs="Times New Roman"/>
          <w:lang w:val="en-GB"/>
        </w:rPr>
        <w:t>'</w:t>
      </w:r>
      <w:proofErr w:type="spellStart"/>
      <w:r w:rsidRPr="005E098A">
        <w:rPr>
          <w:rFonts w:ascii="Courier" w:eastAsia="Calibri" w:hAnsi="Courier" w:cs="Times New Roman"/>
          <w:lang w:val="en-GB"/>
        </w:rPr>
        <w:t>spor</w:t>
      </w:r>
      <w:proofErr w:type="spellEnd"/>
      <w:r w:rsidRPr="005E098A">
        <w:rPr>
          <w:rFonts w:ascii="Courier" w:eastAsia="Calibri" w:hAnsi="Courier" w:cs="Times New Roman"/>
          <w:lang w:val="en-GB"/>
        </w:rPr>
        <w:t>'</w:t>
      </w:r>
      <w:r w:rsidRPr="005E098A">
        <w:rPr>
          <w:rFonts w:eastAsia="Calibri" w:cs="Times New Roman"/>
          <w:lang w:val="en-GB"/>
        </w:rPr>
        <w:t xml:space="preserve"> sample group description entry indicates that start code emulation prevention bytes are present before or within the subpicture IDs in the containing NAL unit, an RBSP is derived from the NAL unit (i.e., start code emulation prevention bytes are removed). After the overriding in the next step, start code emulation prevention is re-done.</w:t>
      </w:r>
    </w:p>
    <w:p w14:paraId="1C209150" w14:textId="77777777" w:rsidR="005E098A" w:rsidRPr="005E098A" w:rsidRDefault="005E098A" w:rsidP="00E355CE">
      <w:pPr>
        <w:widowControl/>
        <w:numPr>
          <w:ilvl w:val="0"/>
          <w:numId w:val="29"/>
        </w:numPr>
        <w:tabs>
          <w:tab w:val="left" w:pos="403"/>
        </w:tabs>
        <w:autoSpaceDE/>
        <w:autoSpaceDN/>
        <w:spacing w:after="0" w:line="240" w:lineRule="atLeast"/>
        <w:ind w:left="714" w:hanging="357"/>
        <w:jc w:val="left"/>
        <w:rPr>
          <w:rFonts w:eastAsia="Calibri" w:cs="Times New Roman"/>
          <w:lang w:val="en-GB"/>
        </w:rPr>
      </w:pPr>
      <w:r w:rsidRPr="005E098A">
        <w:rPr>
          <w:rFonts w:eastAsia="Calibri" w:cs="Times New Roman"/>
          <w:lang w:val="en-GB"/>
        </w:rPr>
        <w:t xml:space="preserve">The reader uses the bit position and subpicture ID length information in the </w:t>
      </w:r>
      <w:r w:rsidRPr="005E098A">
        <w:rPr>
          <w:rFonts w:ascii="Courier" w:eastAsia="Calibri" w:hAnsi="Courier" w:cs="Times New Roman"/>
          <w:lang w:val="en-GB"/>
        </w:rPr>
        <w:t>'</w:t>
      </w:r>
      <w:proofErr w:type="spellStart"/>
      <w:r w:rsidRPr="005E098A">
        <w:rPr>
          <w:rFonts w:ascii="Courier" w:eastAsia="Calibri" w:hAnsi="Courier" w:cs="Times New Roman"/>
          <w:lang w:val="en-GB"/>
        </w:rPr>
        <w:t>spor</w:t>
      </w:r>
      <w:proofErr w:type="spellEnd"/>
      <w:r w:rsidRPr="005E098A">
        <w:rPr>
          <w:rFonts w:ascii="Courier" w:eastAsia="Calibri" w:hAnsi="Courier" w:cs="Times New Roman"/>
          <w:lang w:val="en-GB"/>
        </w:rPr>
        <w:t>'</w:t>
      </w:r>
      <w:r w:rsidRPr="005E098A">
        <w:rPr>
          <w:rFonts w:eastAsia="Calibri" w:cs="Times New Roman"/>
          <w:lang w:val="en-GB"/>
        </w:rPr>
        <w:t xml:space="preserve"> sample group entry to conclude which bits are overwritten to update the subpicture IDs to the selected ones.</w:t>
      </w:r>
    </w:p>
    <w:p w14:paraId="28737B83" w14:textId="77777777" w:rsidR="005E098A" w:rsidRPr="005E098A" w:rsidRDefault="005E098A" w:rsidP="00E355CE">
      <w:pPr>
        <w:widowControl/>
        <w:numPr>
          <w:ilvl w:val="0"/>
          <w:numId w:val="29"/>
        </w:numPr>
        <w:tabs>
          <w:tab w:val="left" w:pos="403"/>
        </w:tabs>
        <w:autoSpaceDE/>
        <w:autoSpaceDN/>
        <w:spacing w:after="0" w:line="240" w:lineRule="atLeast"/>
        <w:ind w:left="714" w:hanging="357"/>
        <w:jc w:val="left"/>
        <w:rPr>
          <w:rFonts w:eastAsia="Calibri" w:cs="Times New Roman"/>
          <w:lang w:val="en-GB"/>
        </w:rPr>
      </w:pPr>
      <w:r w:rsidRPr="005E098A">
        <w:rPr>
          <w:rFonts w:eastAsia="Calibri" w:cs="Times New Roman"/>
          <w:lang w:val="en-GB"/>
        </w:rPr>
        <w:t>When the subpicture ID values of a PPS or SPS are initially selected, the reader needs to rewrite the PPS or SPS, respectively, with the selected subpicture ID values in the reconstructed access unit.</w:t>
      </w:r>
    </w:p>
    <w:p w14:paraId="71561512" w14:textId="77777777" w:rsidR="005E098A" w:rsidRPr="005E098A" w:rsidRDefault="005E098A" w:rsidP="00E355CE">
      <w:pPr>
        <w:widowControl/>
        <w:numPr>
          <w:ilvl w:val="0"/>
          <w:numId w:val="29"/>
        </w:numPr>
        <w:tabs>
          <w:tab w:val="left" w:pos="403"/>
        </w:tabs>
        <w:autoSpaceDE/>
        <w:autoSpaceDN/>
        <w:spacing w:after="0" w:line="240" w:lineRule="atLeast"/>
        <w:ind w:left="714" w:hanging="357"/>
        <w:jc w:val="left"/>
        <w:rPr>
          <w:rFonts w:eastAsia="Calibri" w:cs="Times New Roman"/>
          <w:lang w:val="en-GB"/>
        </w:rPr>
      </w:pPr>
      <w:r w:rsidRPr="005E098A">
        <w:rPr>
          <w:rFonts w:eastAsia="Calibri" w:cs="Times New Roman"/>
          <w:lang w:val="en-GB"/>
        </w:rPr>
        <w:t>When the subpicture ID values of a PPS or SPS are changed compared to the previous PPS or SPS (respectively) with the same PPS ID value or SPS ID value (respectively), the reader needs to include a copy of that previous PPS and SPS (if the PPS or SPS with that same PPS or SPS ID value, respectively, is not present in the access unit otherwise) and rewrite the PPS or SPS (respectively) with the updated subpicture ID values in the reconstructed access unit.</w:t>
      </w:r>
    </w:p>
    <w:p w14:paraId="0E73547E"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797D3079" w14:textId="77777777" w:rsidR="005E098A" w:rsidRPr="005E098A" w:rsidRDefault="005E098A" w:rsidP="00F03713">
      <w:pPr>
        <w:pStyle w:val="Heading1"/>
        <w:rPr>
          <w:lang w:val="en-GB" w:eastAsia="de-DE"/>
        </w:rPr>
      </w:pPr>
      <w:bookmarkStart w:id="10" w:name="_Toc62060120"/>
      <w:bookmarkStart w:id="11" w:name="_Toc85229823"/>
      <w:bookmarkStart w:id="12" w:name="_Toc93672673"/>
      <w:r w:rsidRPr="005E098A">
        <w:rPr>
          <w:lang w:val="en-GB" w:eastAsia="de-DE"/>
        </w:rPr>
        <w:t>Signalling of non-reference layer (from m56045)</w:t>
      </w:r>
      <w:bookmarkEnd w:id="10"/>
      <w:bookmarkEnd w:id="11"/>
      <w:bookmarkEnd w:id="12"/>
    </w:p>
    <w:p w14:paraId="52B995D4"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p>
    <w:p w14:paraId="34B5DA3B"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r w:rsidRPr="005E098A">
        <w:rPr>
          <w:rFonts w:ascii="Times New Roman" w:eastAsia="Times New Roman" w:hAnsi="Times New Roman" w:cs="Times New Roman"/>
          <w:lang w:eastAsia="zh-CN"/>
        </w:rPr>
        <w:t xml:space="preserve">We propose signaling of a sample group for non-reference samples. Non-reference samples are never used as a reference samples. </w:t>
      </w:r>
      <w:r w:rsidRPr="005E098A">
        <w:rPr>
          <w:rFonts w:ascii="Times New Roman" w:eastAsia="Times New Roman" w:hAnsi="Times New Roman" w:cs="Times New Roman"/>
          <w:sz w:val="20"/>
          <w:szCs w:val="20"/>
          <w:lang w:eastAsia="zh-CN"/>
        </w:rPr>
        <w:t xml:space="preserve">A layer non reference flag is signaled in the sample group. </w:t>
      </w:r>
      <w:r w:rsidRPr="005E098A">
        <w:rPr>
          <w:rFonts w:ascii="Times New Roman" w:eastAsia="Times New Roman" w:hAnsi="Times New Roman" w:cs="Times New Roman"/>
          <w:lang w:eastAsia="zh-CN"/>
        </w:rPr>
        <w:t>It is asserted that knowing information about non-reference pictures sample group to indicate samples which are not used as a reference is useful. For example, this information can be used to drop samples and not decode them if the playback is lagging on a resource-constrained system. Additionally, this information can be used by media aware network element to drop samples if there is bandwidth starvation.</w:t>
      </w:r>
    </w:p>
    <w:p w14:paraId="3F81D8B5"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p>
    <w:p w14:paraId="73637855"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r w:rsidRPr="005E098A">
        <w:rPr>
          <w:rFonts w:ascii="Times New Roman" w:eastAsia="Times New Roman" w:hAnsi="Times New Roman" w:cs="Times New Roman"/>
          <w:lang w:eastAsia="zh-CN"/>
        </w:rPr>
        <w:t>The proposed addition is shown below compared to WG03N0035 [1].</w:t>
      </w:r>
    </w:p>
    <w:p w14:paraId="4A0C5A40"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p>
    <w:p w14:paraId="56EF2F60"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p>
    <w:p w14:paraId="30F965D2" w14:textId="77777777" w:rsidR="005E098A" w:rsidRPr="005E098A" w:rsidRDefault="005E098A" w:rsidP="00E355CE">
      <w:pPr>
        <w:keepNext/>
        <w:widowControl/>
        <w:numPr>
          <w:ilvl w:val="2"/>
          <w:numId w:val="38"/>
        </w:numPr>
        <w:autoSpaceDE/>
        <w:autoSpaceDN/>
        <w:spacing w:after="0"/>
        <w:jc w:val="left"/>
        <w:outlineLvl w:val="2"/>
        <w:rPr>
          <w:rFonts w:ascii="Times New Roman" w:eastAsia="Times New Roman" w:hAnsi="Times New Roman" w:cs="Times New Roman"/>
          <w:b/>
          <w:kern w:val="20"/>
          <w:sz w:val="20"/>
          <w:szCs w:val="24"/>
        </w:rPr>
      </w:pPr>
      <w:r w:rsidRPr="005E098A">
        <w:rPr>
          <w:rFonts w:ascii="Times New Roman" w:eastAsia="Times New Roman" w:hAnsi="Times New Roman" w:cs="Times New Roman"/>
          <w:b/>
          <w:kern w:val="20"/>
          <w:sz w:val="20"/>
          <w:szCs w:val="24"/>
        </w:rPr>
        <w:t xml:space="preserve">Non reference sample group </w:t>
      </w:r>
    </w:p>
    <w:p w14:paraId="6AC3EB00" w14:textId="77777777" w:rsidR="005E098A" w:rsidRPr="005E098A" w:rsidRDefault="005E098A" w:rsidP="005E098A">
      <w:pPr>
        <w:widowControl/>
        <w:tabs>
          <w:tab w:val="left" w:pos="5940"/>
        </w:tabs>
        <w:autoSpaceDE/>
        <w:autoSpaceDN/>
        <w:spacing w:after="0"/>
        <w:jc w:val="left"/>
        <w:rPr>
          <w:rFonts w:ascii="Times New Roman" w:eastAsia="Times New Roman" w:hAnsi="Times New Roman" w:cs="Times New Roman"/>
          <w:sz w:val="24"/>
          <w:szCs w:val="24"/>
          <w:lang w:eastAsia="zh-CN"/>
        </w:rPr>
      </w:pPr>
    </w:p>
    <w:p w14:paraId="791B444D" w14:textId="77777777" w:rsidR="005E098A" w:rsidRPr="005E098A" w:rsidRDefault="005E098A" w:rsidP="00E355CE">
      <w:pPr>
        <w:keepNext/>
        <w:widowControl/>
        <w:numPr>
          <w:ilvl w:val="3"/>
          <w:numId w:val="38"/>
        </w:numPr>
        <w:autoSpaceDE/>
        <w:autoSpaceDN/>
        <w:spacing w:after="0"/>
        <w:jc w:val="left"/>
        <w:outlineLvl w:val="3"/>
        <w:rPr>
          <w:rFonts w:ascii="Times New Roman" w:eastAsia="Times New Roman" w:hAnsi="Times New Roman" w:cs="Times New Roman"/>
          <w:b/>
          <w:spacing w:val="5"/>
          <w:kern w:val="20"/>
          <w:sz w:val="20"/>
          <w:szCs w:val="24"/>
        </w:rPr>
      </w:pPr>
      <w:r w:rsidRPr="005E098A">
        <w:rPr>
          <w:rFonts w:ascii="Times New Roman" w:eastAsia="Times New Roman" w:hAnsi="Times New Roman" w:cs="Times New Roman"/>
          <w:b/>
          <w:spacing w:val="5"/>
          <w:kern w:val="20"/>
          <w:sz w:val="20"/>
          <w:szCs w:val="24"/>
        </w:rPr>
        <w:t>Definition</w:t>
      </w:r>
    </w:p>
    <w:p w14:paraId="26182DFE" w14:textId="77777777" w:rsidR="005E098A" w:rsidRPr="005E098A" w:rsidRDefault="005E098A" w:rsidP="005E098A">
      <w:pPr>
        <w:keepNext/>
        <w:keepLines/>
        <w:widowControl/>
        <w:tabs>
          <w:tab w:val="left" w:pos="1440"/>
          <w:tab w:val="left" w:pos="5940"/>
        </w:tabs>
        <w:autoSpaceDE/>
        <w:autoSpaceDN/>
        <w:spacing w:before="40" w:after="220"/>
        <w:jc w:val="left"/>
        <w:rPr>
          <w:rFonts w:ascii="Times New Roman" w:eastAsia="Times New Roman" w:hAnsi="Times New Roman" w:cs="Times New Roman"/>
          <w:sz w:val="20"/>
          <w:szCs w:val="20"/>
          <w:lang w:val="en-GB"/>
        </w:rPr>
      </w:pPr>
      <w:r w:rsidRPr="005E098A">
        <w:rPr>
          <w:rFonts w:ascii="Times New Roman" w:eastAsia="Times New Roman" w:hAnsi="Times New Roman" w:cs="Times New Roman"/>
          <w:sz w:val="20"/>
          <w:szCs w:val="20"/>
          <w:lang w:val="en-GB"/>
        </w:rPr>
        <w:t>Group Types:</w:t>
      </w:r>
      <w:r w:rsidRPr="005E098A">
        <w:rPr>
          <w:rFonts w:ascii="Times New Roman" w:eastAsia="Times New Roman" w:hAnsi="Times New Roman" w:cs="Times New Roman"/>
          <w:sz w:val="20"/>
          <w:szCs w:val="20"/>
          <w:lang w:val="en-GB"/>
        </w:rPr>
        <w:tab/>
      </w:r>
      <w:r w:rsidRPr="005E098A">
        <w:rPr>
          <w:rFonts w:ascii="Courier New" w:eastAsia="Times New Roman" w:hAnsi="Courier New" w:cs="Times New Roman"/>
          <w:noProof/>
          <w:sz w:val="20"/>
          <w:szCs w:val="20"/>
          <w:lang w:val="en-GB" w:eastAsia="ja-JP"/>
        </w:rPr>
        <w:t>'nref'</w:t>
      </w:r>
      <w:r w:rsidRPr="005E098A">
        <w:rPr>
          <w:rFonts w:eastAsia="Times New Roman" w:cs="Times New Roman"/>
          <w:sz w:val="20"/>
          <w:szCs w:val="20"/>
          <w:lang w:val="en-GB"/>
        </w:rPr>
        <w:br/>
      </w:r>
      <w:r w:rsidRPr="005E098A">
        <w:rPr>
          <w:rFonts w:ascii="Times New Roman" w:eastAsia="Times New Roman" w:hAnsi="Times New Roman" w:cs="Times New Roman"/>
          <w:sz w:val="20"/>
          <w:szCs w:val="20"/>
          <w:lang w:val="en-GB"/>
        </w:rPr>
        <w:t>Container:</w:t>
      </w:r>
      <w:r w:rsidRPr="005E098A">
        <w:rPr>
          <w:rFonts w:ascii="Times New Roman" w:eastAsia="Times New Roman" w:hAnsi="Times New Roman" w:cs="Times New Roman"/>
          <w:sz w:val="20"/>
          <w:szCs w:val="20"/>
          <w:lang w:val="en-GB"/>
        </w:rPr>
        <w:tab/>
        <w:t>Sample Group Description Box (</w:t>
      </w:r>
      <w:r w:rsidRPr="005E098A">
        <w:rPr>
          <w:rFonts w:ascii="Courier New" w:eastAsia="Times New Roman" w:hAnsi="Courier New" w:cs="Times New Roman"/>
          <w:noProof/>
          <w:sz w:val="20"/>
          <w:szCs w:val="20"/>
          <w:lang w:val="en-GB" w:eastAsia="ja-JP"/>
        </w:rPr>
        <w:t>'</w:t>
      </w:r>
      <w:proofErr w:type="spellStart"/>
      <w:r w:rsidRPr="005E098A">
        <w:rPr>
          <w:rFonts w:ascii="Courier New" w:eastAsia="Times New Roman" w:hAnsi="Courier New" w:cs="Times New Roman"/>
          <w:noProof/>
          <w:sz w:val="20"/>
          <w:szCs w:val="20"/>
          <w:lang w:val="en-GB" w:eastAsia="ja-JP"/>
        </w:rPr>
        <w:t>s</w:t>
      </w:r>
      <w:r w:rsidRPr="005E098A">
        <w:rPr>
          <w:rFonts w:ascii="Courier New" w:eastAsia="Times New Roman" w:hAnsi="Courier New" w:cs="Times New Roman" w:hint="eastAsia"/>
          <w:noProof/>
          <w:sz w:val="20"/>
          <w:szCs w:val="20"/>
          <w:lang w:val="en-GB" w:eastAsia="ja-JP"/>
        </w:rPr>
        <w:t>gp</w:t>
      </w:r>
      <w:r w:rsidRPr="005E098A">
        <w:rPr>
          <w:rFonts w:ascii="Courier New" w:eastAsia="Times New Roman" w:hAnsi="Courier New" w:cs="Times New Roman"/>
          <w:noProof/>
          <w:sz w:val="20"/>
          <w:szCs w:val="20"/>
          <w:lang w:val="en-GB" w:eastAsia="ja-JP"/>
        </w:rPr>
        <w:t>d</w:t>
      </w:r>
      <w:proofErr w:type="spellEnd"/>
      <w:r w:rsidRPr="005E098A">
        <w:rPr>
          <w:rFonts w:ascii="Courier New" w:eastAsia="Times New Roman" w:hAnsi="Courier New" w:cs="Times New Roman"/>
          <w:noProof/>
          <w:sz w:val="20"/>
          <w:szCs w:val="20"/>
          <w:lang w:val="en-GB" w:eastAsia="ja-JP"/>
        </w:rPr>
        <w:t>'</w:t>
      </w:r>
      <w:r w:rsidRPr="005E098A">
        <w:rPr>
          <w:rFonts w:eastAsia="Times New Roman" w:cs="Times New Roman"/>
          <w:sz w:val="20"/>
          <w:szCs w:val="20"/>
          <w:lang w:val="en-GB"/>
        </w:rPr>
        <w:t>)</w:t>
      </w:r>
      <w:r w:rsidRPr="005E098A">
        <w:rPr>
          <w:rFonts w:ascii="Times New Roman" w:eastAsia="Times New Roman" w:hAnsi="Times New Roman" w:cs="Times New Roman"/>
          <w:sz w:val="20"/>
          <w:szCs w:val="20"/>
          <w:lang w:val="en-GB"/>
        </w:rPr>
        <w:br/>
        <w:t>Mandatory:</w:t>
      </w:r>
      <w:r w:rsidRPr="005E098A">
        <w:rPr>
          <w:rFonts w:ascii="Times New Roman" w:eastAsia="Times New Roman" w:hAnsi="Times New Roman" w:cs="Times New Roman"/>
          <w:sz w:val="20"/>
          <w:szCs w:val="20"/>
          <w:lang w:val="en-GB"/>
        </w:rPr>
        <w:tab/>
        <w:t>No</w:t>
      </w:r>
      <w:r w:rsidRPr="005E098A">
        <w:rPr>
          <w:rFonts w:ascii="Times New Roman" w:eastAsia="Times New Roman" w:hAnsi="Times New Roman" w:cs="Times New Roman"/>
          <w:sz w:val="20"/>
          <w:szCs w:val="20"/>
          <w:lang w:val="en-GB"/>
        </w:rPr>
        <w:br/>
        <w:t>Quantity:</w:t>
      </w:r>
      <w:r w:rsidRPr="005E098A">
        <w:rPr>
          <w:rFonts w:ascii="Times New Roman" w:eastAsia="Times New Roman" w:hAnsi="Times New Roman" w:cs="Times New Roman"/>
          <w:sz w:val="20"/>
          <w:szCs w:val="20"/>
          <w:lang w:val="en-GB"/>
        </w:rPr>
        <w:tab/>
        <w:t>Zero or one</w:t>
      </w:r>
    </w:p>
    <w:p w14:paraId="08A93208" w14:textId="77777777" w:rsidR="005E098A" w:rsidRPr="005E098A" w:rsidRDefault="005E098A" w:rsidP="005E098A">
      <w:pPr>
        <w:widowControl/>
        <w:tabs>
          <w:tab w:val="left" w:pos="5940"/>
        </w:tabs>
        <w:autoSpaceDE/>
        <w:autoSpaceDN/>
        <w:spacing w:after="0"/>
        <w:jc w:val="left"/>
        <w:rPr>
          <w:rFonts w:ascii="Times New Roman" w:eastAsia="Times New Roman" w:hAnsi="Times New Roman" w:cs="Times New Roman"/>
          <w:sz w:val="20"/>
          <w:szCs w:val="20"/>
          <w:lang w:eastAsia="zh-CN"/>
        </w:rPr>
      </w:pPr>
      <w:r w:rsidRPr="005E098A">
        <w:rPr>
          <w:rFonts w:ascii="Times New Roman" w:eastAsia="Times New Roman" w:hAnsi="Times New Roman" w:cs="Times New Roman"/>
          <w:sz w:val="20"/>
          <w:szCs w:val="20"/>
          <w:lang w:eastAsia="zh-CN"/>
        </w:rPr>
        <w:t xml:space="preserve">This sample group is used to mark non reference samples. A </w:t>
      </w:r>
      <w:proofErr w:type="spellStart"/>
      <w:r w:rsidRPr="005E098A">
        <w:rPr>
          <w:rFonts w:ascii="Times New Roman" w:eastAsia="Times New Roman" w:hAnsi="Times New Roman" w:cs="Times New Roman"/>
          <w:sz w:val="20"/>
          <w:szCs w:val="20"/>
          <w:lang w:eastAsia="zh-CN"/>
        </w:rPr>
        <w:t>non reference</w:t>
      </w:r>
      <w:proofErr w:type="spellEnd"/>
      <w:r w:rsidRPr="005E098A">
        <w:rPr>
          <w:rFonts w:ascii="Times New Roman" w:eastAsia="Times New Roman" w:hAnsi="Times New Roman" w:cs="Times New Roman"/>
          <w:sz w:val="20"/>
          <w:szCs w:val="20"/>
          <w:lang w:eastAsia="zh-CN"/>
        </w:rPr>
        <w:t xml:space="preserve"> sample is never used as a reference sample for any other sample. An accompanying instance of the</w:t>
      </w:r>
      <w:r w:rsidRPr="005E098A">
        <w:rPr>
          <w:rFonts w:ascii="Times New Roman" w:eastAsia="Times New Roman" w:hAnsi="Times New Roman" w:cs="Times New Roman" w:hint="eastAsia"/>
          <w:sz w:val="20"/>
          <w:szCs w:val="20"/>
          <w:lang w:eastAsia="zh-CN"/>
        </w:rPr>
        <w:t xml:space="preserve"> </w:t>
      </w:r>
      <w:r w:rsidRPr="005E098A">
        <w:rPr>
          <w:rFonts w:ascii="Courier New" w:eastAsia="Times New Roman" w:hAnsi="Courier New" w:cs="Times New Roman" w:hint="eastAsia"/>
          <w:noProof/>
          <w:sz w:val="20"/>
          <w:szCs w:val="20"/>
          <w:lang w:val="en-GB" w:eastAsia="ja-JP"/>
        </w:rPr>
        <w:t>SampleGroupDescriptionBox</w:t>
      </w:r>
      <w:r w:rsidRPr="005E098A">
        <w:rPr>
          <w:rFonts w:ascii="Times New Roman" w:eastAsia="Times New Roman" w:hAnsi="Times New Roman" w:cs="Times New Roman" w:hint="eastAsia"/>
          <w:sz w:val="20"/>
          <w:szCs w:val="20"/>
          <w:lang w:eastAsia="zh-CN"/>
        </w:rPr>
        <w:t xml:space="preserve"> </w:t>
      </w:r>
      <w:r w:rsidRPr="005E098A">
        <w:rPr>
          <w:rFonts w:ascii="Times New Roman" w:eastAsia="Times New Roman" w:hAnsi="Times New Roman" w:cs="Times New Roman"/>
          <w:sz w:val="20"/>
          <w:szCs w:val="20"/>
          <w:lang w:eastAsia="zh-CN"/>
        </w:rPr>
        <w:t xml:space="preserve">with the same grouping type shall be present. The </w:t>
      </w:r>
      <w:r w:rsidRPr="005E098A">
        <w:rPr>
          <w:rFonts w:ascii="Courier New" w:eastAsia="Times New Roman" w:hAnsi="Courier New" w:cs="Times New Roman"/>
          <w:noProof/>
          <w:sz w:val="20"/>
          <w:szCs w:val="20"/>
          <w:lang w:val="en-GB" w:eastAsia="ja-JP"/>
        </w:rPr>
        <w:t>grouping_type_parameter</w:t>
      </w:r>
      <w:r w:rsidRPr="005E098A">
        <w:rPr>
          <w:rFonts w:ascii="Times New Roman" w:eastAsia="Times New Roman" w:hAnsi="Times New Roman" w:cs="Times New Roman"/>
          <w:sz w:val="20"/>
          <w:szCs w:val="20"/>
          <w:lang w:eastAsia="zh-CN"/>
        </w:rPr>
        <w:t xml:space="preserve"> is not defined for the </w:t>
      </w:r>
      <w:r w:rsidRPr="005E098A">
        <w:rPr>
          <w:rFonts w:ascii="Courier New" w:eastAsia="Times New Roman" w:hAnsi="Courier New" w:cs="Times New Roman"/>
          <w:noProof/>
          <w:sz w:val="20"/>
          <w:szCs w:val="20"/>
          <w:lang w:val="en-GB" w:eastAsia="ja-JP"/>
        </w:rPr>
        <w:t xml:space="preserve">SampleToGroupBox </w:t>
      </w:r>
      <w:r w:rsidRPr="005E098A">
        <w:rPr>
          <w:rFonts w:ascii="Times New Roman" w:eastAsia="Times New Roman" w:hAnsi="Times New Roman" w:cs="Times New Roman"/>
          <w:sz w:val="20"/>
          <w:szCs w:val="20"/>
          <w:lang w:eastAsia="zh-CN"/>
        </w:rPr>
        <w:t xml:space="preserve">with grouping type </w:t>
      </w:r>
      <w:r w:rsidRPr="005E098A">
        <w:rPr>
          <w:rFonts w:ascii="Courier New" w:eastAsia="Times New Roman" w:hAnsi="Courier New" w:cs="Times New Roman"/>
          <w:noProof/>
          <w:sz w:val="20"/>
          <w:szCs w:val="20"/>
          <w:lang w:val="en-GB" w:eastAsia="ja-JP"/>
        </w:rPr>
        <w:t>'nref'</w:t>
      </w:r>
      <w:r w:rsidRPr="005E098A">
        <w:rPr>
          <w:rFonts w:ascii="Times New Roman" w:eastAsia="Times New Roman" w:hAnsi="Times New Roman" w:cs="Times New Roman"/>
          <w:sz w:val="20"/>
          <w:szCs w:val="20"/>
          <w:lang w:eastAsia="zh-CN"/>
        </w:rPr>
        <w:t>.</w:t>
      </w:r>
    </w:p>
    <w:p w14:paraId="5DF11EB1" w14:textId="77777777" w:rsidR="005E098A" w:rsidRPr="005E098A" w:rsidRDefault="005E098A" w:rsidP="005E098A">
      <w:pPr>
        <w:widowControl/>
        <w:tabs>
          <w:tab w:val="left" w:pos="5940"/>
        </w:tabs>
        <w:autoSpaceDE/>
        <w:autoSpaceDN/>
        <w:spacing w:after="0"/>
        <w:jc w:val="left"/>
        <w:rPr>
          <w:rFonts w:ascii="Times New Roman" w:eastAsia="Times New Roman" w:hAnsi="Times New Roman" w:cs="Times New Roman"/>
          <w:sz w:val="20"/>
          <w:szCs w:val="20"/>
          <w:lang w:eastAsia="zh-CN"/>
        </w:rPr>
      </w:pPr>
    </w:p>
    <w:p w14:paraId="06335893" w14:textId="77777777" w:rsidR="005E098A" w:rsidRPr="005E098A" w:rsidRDefault="005E098A" w:rsidP="00E355CE">
      <w:pPr>
        <w:keepNext/>
        <w:widowControl/>
        <w:numPr>
          <w:ilvl w:val="3"/>
          <w:numId w:val="39"/>
        </w:numPr>
        <w:autoSpaceDE/>
        <w:autoSpaceDN/>
        <w:spacing w:after="0"/>
        <w:jc w:val="left"/>
        <w:outlineLvl w:val="4"/>
        <w:rPr>
          <w:rFonts w:ascii="Times New Roman" w:eastAsia="Times New Roman" w:hAnsi="Times New Roman" w:cs="Times New Roman"/>
          <w:b/>
          <w:kern w:val="20"/>
          <w:sz w:val="20"/>
          <w:szCs w:val="24"/>
        </w:rPr>
      </w:pPr>
      <w:r w:rsidRPr="005E098A">
        <w:rPr>
          <w:rFonts w:ascii="Times New Roman" w:eastAsia="Times New Roman" w:hAnsi="Times New Roman" w:cs="Times New Roman"/>
          <w:b/>
          <w:kern w:val="20"/>
          <w:sz w:val="20"/>
          <w:szCs w:val="24"/>
        </w:rPr>
        <w:t>Syntax</w:t>
      </w:r>
    </w:p>
    <w:p w14:paraId="7AD9C4EF" w14:textId="77777777" w:rsidR="005E098A" w:rsidRPr="005E098A"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ind w:left="360"/>
        <w:jc w:val="left"/>
        <w:rPr>
          <w:rFonts w:ascii="Courier" w:eastAsia="Calibri" w:hAnsi="Courier" w:cs="Times New Roman"/>
          <w:noProof/>
          <w:sz w:val="24"/>
          <w:szCs w:val="24"/>
          <w:lang w:val="en-GB"/>
        </w:rPr>
      </w:pPr>
      <w:r w:rsidRPr="005E098A">
        <w:rPr>
          <w:rFonts w:ascii="Courier" w:eastAsia="Calibri" w:hAnsi="Courier" w:cs="Courier New"/>
          <w:noProof/>
          <w:sz w:val="20"/>
          <w:szCs w:val="24"/>
          <w:lang w:val="en-GB"/>
        </w:rPr>
        <w:t>class NonReferenceEntry() extends Visual</w:t>
      </w:r>
      <w:r w:rsidRPr="005E098A">
        <w:rPr>
          <w:rFonts w:ascii="Courier" w:eastAsia="Calibri" w:hAnsi="Courier" w:cs="Courier New" w:hint="eastAsia"/>
          <w:noProof/>
          <w:sz w:val="20"/>
          <w:szCs w:val="24"/>
          <w:lang w:val="en-GB"/>
        </w:rPr>
        <w:t>SampleGroupEntry</w:t>
      </w:r>
      <w:r w:rsidRPr="005E098A">
        <w:rPr>
          <w:rFonts w:ascii="Courier" w:eastAsia="Calibri" w:hAnsi="Courier" w:cs="Courier New"/>
          <w:noProof/>
          <w:sz w:val="20"/>
          <w:szCs w:val="24"/>
          <w:lang w:val="en-GB"/>
        </w:rPr>
        <w:t xml:space="preserve"> ('nref')</w:t>
      </w:r>
      <w:r w:rsidRPr="005E098A">
        <w:rPr>
          <w:rFonts w:ascii="Courier" w:eastAsia="Calibri" w:hAnsi="Courier" w:cs="Courier New"/>
          <w:noProof/>
          <w:sz w:val="20"/>
          <w:szCs w:val="24"/>
          <w:lang w:val="en-GB"/>
        </w:rPr>
        <w:br/>
        <w:t>{</w:t>
      </w:r>
      <w:r w:rsidRPr="005E098A">
        <w:rPr>
          <w:rFonts w:ascii="Courier" w:eastAsia="Calibri" w:hAnsi="Courier" w:cs="Courier New"/>
          <w:noProof/>
          <w:sz w:val="24"/>
          <w:szCs w:val="24"/>
          <w:lang w:val="en-GB"/>
        </w:rPr>
        <w:br/>
      </w:r>
      <w:r w:rsidRPr="005E098A">
        <w:rPr>
          <w:rFonts w:ascii="Courier" w:eastAsia="Calibri" w:hAnsi="Courier" w:cs="Times New Roman"/>
          <w:noProof/>
          <w:sz w:val="24"/>
          <w:szCs w:val="24"/>
          <w:lang w:val="en-GB"/>
        </w:rPr>
        <w:tab/>
      </w:r>
      <w:r w:rsidRPr="005E098A">
        <w:rPr>
          <w:rFonts w:ascii="Courier" w:eastAsia="Calibri" w:hAnsi="Courier" w:cs="Times New Roman"/>
          <w:noProof/>
          <w:sz w:val="20"/>
          <w:szCs w:val="20"/>
          <w:lang w:val="en-GB"/>
        </w:rPr>
        <w:t>bit(7) reserved = 0;</w:t>
      </w:r>
      <w:r w:rsidRPr="005E098A">
        <w:rPr>
          <w:rFonts w:ascii="Courier" w:eastAsia="Calibri" w:hAnsi="Courier" w:cs="Courier New"/>
          <w:noProof/>
          <w:sz w:val="20"/>
          <w:szCs w:val="20"/>
          <w:lang w:val="en-GB"/>
        </w:rPr>
        <w:br/>
      </w:r>
      <w:r w:rsidRPr="005E098A">
        <w:rPr>
          <w:rFonts w:ascii="Courier" w:eastAsia="Calibri" w:hAnsi="Courier" w:cs="Times New Roman"/>
          <w:noProof/>
          <w:sz w:val="20"/>
          <w:szCs w:val="20"/>
          <w:lang w:val="en-GB"/>
        </w:rPr>
        <w:tab/>
        <w:t xml:space="preserve">unsigned int(1) </w:t>
      </w:r>
      <w:bookmarkStart w:id="13" w:name="OLE_LINK322"/>
      <w:bookmarkStart w:id="14" w:name="OLE_LINK323"/>
      <w:r w:rsidRPr="005E098A">
        <w:rPr>
          <w:rFonts w:ascii="Courier" w:eastAsia="Calibri" w:hAnsi="Courier" w:cs="Times New Roman"/>
          <w:noProof/>
          <w:sz w:val="20"/>
          <w:szCs w:val="20"/>
          <w:lang w:val="en-GB"/>
        </w:rPr>
        <w:t>layer_non_ref_only_flag</w:t>
      </w:r>
      <w:bookmarkEnd w:id="13"/>
      <w:bookmarkEnd w:id="14"/>
      <w:r w:rsidRPr="005E098A">
        <w:rPr>
          <w:rFonts w:ascii="Courier" w:eastAsia="Calibri" w:hAnsi="Courier" w:cs="Times New Roman"/>
          <w:noProof/>
          <w:sz w:val="20"/>
          <w:szCs w:val="20"/>
          <w:lang w:val="en-GB"/>
        </w:rPr>
        <w:t>;</w:t>
      </w:r>
      <w:r w:rsidRPr="005E098A">
        <w:rPr>
          <w:rFonts w:ascii="Courier" w:eastAsia="Calibri" w:hAnsi="Courier" w:cs="Times New Roman"/>
          <w:noProof/>
          <w:sz w:val="20"/>
          <w:szCs w:val="20"/>
          <w:lang w:val="en-GB"/>
        </w:rPr>
        <w:br/>
      </w:r>
      <w:r w:rsidRPr="005E098A">
        <w:rPr>
          <w:rFonts w:ascii="Courier" w:eastAsia="Calibri" w:hAnsi="Courier" w:cs="Times New Roman"/>
          <w:noProof/>
          <w:sz w:val="24"/>
          <w:szCs w:val="24"/>
          <w:lang w:val="en-GB"/>
        </w:rPr>
        <w:t>}</w:t>
      </w:r>
    </w:p>
    <w:p w14:paraId="0F64F43F" w14:textId="77777777" w:rsidR="005E098A" w:rsidRPr="005E098A" w:rsidRDefault="005E098A" w:rsidP="005E098A">
      <w:pPr>
        <w:widowControl/>
        <w:autoSpaceDE/>
        <w:autoSpaceDN/>
        <w:spacing w:after="0"/>
        <w:jc w:val="left"/>
        <w:rPr>
          <w:rFonts w:ascii="Times New Roman" w:eastAsia="Times New Roman" w:hAnsi="Times New Roman" w:cs="Times New Roman"/>
          <w:sz w:val="20"/>
          <w:szCs w:val="20"/>
          <w:lang w:eastAsia="zh-CN"/>
        </w:rPr>
      </w:pPr>
      <w:bookmarkStart w:id="15" w:name="OLE_LINK326"/>
      <w:bookmarkStart w:id="16" w:name="OLE_LINK327"/>
      <w:r w:rsidRPr="005E098A">
        <w:rPr>
          <w:rFonts w:ascii="Courier" w:eastAsia="Times New Roman" w:hAnsi="Courier" w:cs="Times New Roman"/>
          <w:noProof/>
          <w:sz w:val="20"/>
          <w:szCs w:val="20"/>
          <w:lang w:val="en-GB" w:eastAsia="zh-CN"/>
        </w:rPr>
        <w:t>layer_non_ref_only_flag</w:t>
      </w:r>
      <w:r w:rsidRPr="005E098A">
        <w:rPr>
          <w:rFonts w:ascii="Times New Roman" w:eastAsia="Times New Roman" w:hAnsi="Times New Roman" w:cs="Times New Roman"/>
          <w:noProof/>
          <w:sz w:val="20"/>
          <w:szCs w:val="20"/>
          <w:lang w:eastAsia="zh-CN"/>
        </w:rPr>
        <w:t xml:space="preserve"> </w:t>
      </w:r>
      <w:r w:rsidRPr="005E098A">
        <w:rPr>
          <w:rFonts w:ascii="Times New Roman" w:eastAsia="Times New Roman" w:hAnsi="Times New Roman" w:cs="Times New Roman"/>
          <w:sz w:val="20"/>
          <w:szCs w:val="20"/>
          <w:lang w:eastAsia="zh-CN"/>
        </w:rPr>
        <w:t xml:space="preserve">equal to 1 specifies that for this sample a current picture is never used as a reference picture for any picture within its own layer and </w:t>
      </w:r>
      <w:bookmarkStart w:id="17" w:name="OLE_LINK331"/>
      <w:bookmarkStart w:id="18" w:name="OLE_LINK332"/>
      <w:r w:rsidRPr="005E098A">
        <w:rPr>
          <w:rFonts w:ascii="Times New Roman" w:eastAsia="Times New Roman" w:hAnsi="Times New Roman" w:cs="Times New Roman"/>
          <w:sz w:val="20"/>
          <w:szCs w:val="20"/>
          <w:lang w:eastAsia="zh-CN"/>
        </w:rPr>
        <w:t>may or may not be used a reference picture for inter-layer prediction</w:t>
      </w:r>
      <w:bookmarkEnd w:id="17"/>
      <w:bookmarkEnd w:id="18"/>
      <w:r w:rsidRPr="005E098A">
        <w:rPr>
          <w:rFonts w:ascii="Times New Roman" w:eastAsia="Times New Roman" w:hAnsi="Times New Roman" w:cs="Times New Roman"/>
          <w:sz w:val="20"/>
          <w:szCs w:val="20"/>
          <w:lang w:eastAsia="zh-CN"/>
        </w:rPr>
        <w:t xml:space="preserve"> </w:t>
      </w:r>
      <w:bookmarkStart w:id="19" w:name="OLE_LINK333"/>
      <w:bookmarkStart w:id="20" w:name="OLE_LINK334"/>
      <w:r w:rsidRPr="005E098A">
        <w:rPr>
          <w:rFonts w:ascii="Times New Roman" w:eastAsia="Times New Roman" w:hAnsi="Times New Roman" w:cs="Times New Roman"/>
          <w:sz w:val="20"/>
          <w:szCs w:val="20"/>
          <w:lang w:eastAsia="zh-CN"/>
        </w:rPr>
        <w:t>for pictures of a different layer</w:t>
      </w:r>
      <w:bookmarkEnd w:id="19"/>
      <w:bookmarkEnd w:id="20"/>
      <w:r w:rsidRPr="005E098A">
        <w:rPr>
          <w:rFonts w:ascii="Times New Roman" w:eastAsia="Times New Roman" w:hAnsi="Times New Roman" w:cs="Times New Roman"/>
          <w:sz w:val="20"/>
          <w:szCs w:val="20"/>
          <w:lang w:eastAsia="zh-CN"/>
        </w:rPr>
        <w:t xml:space="preserve">. </w:t>
      </w:r>
      <w:proofErr w:type="spellStart"/>
      <w:r w:rsidRPr="005E098A">
        <w:rPr>
          <w:rFonts w:ascii="Times New Roman" w:eastAsia="Times New Roman" w:hAnsi="Times New Roman" w:cs="Times New Roman"/>
          <w:sz w:val="20"/>
          <w:szCs w:val="20"/>
          <w:lang w:eastAsia="zh-CN"/>
        </w:rPr>
        <w:t>layer_non_ref_only_flag</w:t>
      </w:r>
      <w:proofErr w:type="spellEnd"/>
      <w:r w:rsidRPr="005E098A">
        <w:rPr>
          <w:rFonts w:ascii="Times New Roman" w:eastAsia="Times New Roman" w:hAnsi="Times New Roman" w:cs="Times New Roman"/>
          <w:sz w:val="20"/>
          <w:szCs w:val="20"/>
          <w:lang w:eastAsia="zh-CN"/>
        </w:rPr>
        <w:t xml:space="preserve"> equal to 0 specifies that the current sample is never used as a reference sample.</w:t>
      </w:r>
    </w:p>
    <w:bookmarkEnd w:id="15"/>
    <w:bookmarkEnd w:id="16"/>
    <w:p w14:paraId="2EFACC43"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667AE2BB" w14:textId="77777777" w:rsidR="005E098A" w:rsidRPr="005E098A" w:rsidRDefault="005E098A" w:rsidP="00F03713">
      <w:pPr>
        <w:pStyle w:val="Heading1"/>
        <w:rPr>
          <w:lang w:val="en-GB" w:eastAsia="de-DE"/>
        </w:rPr>
      </w:pPr>
      <w:bookmarkStart w:id="21" w:name="_Toc62060121"/>
      <w:bookmarkStart w:id="22" w:name="_Toc85229824"/>
      <w:bookmarkStart w:id="23" w:name="_Toc93672674"/>
      <w:r w:rsidRPr="005E098A">
        <w:rPr>
          <w:lang w:val="en-GB" w:eastAsia="de-DE"/>
        </w:rPr>
        <w:t>Subpicture treated as picture signalling (from m56044)</w:t>
      </w:r>
      <w:bookmarkEnd w:id="21"/>
      <w:bookmarkEnd w:id="22"/>
      <w:bookmarkEnd w:id="23"/>
    </w:p>
    <w:p w14:paraId="13590936"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59C317F6"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r w:rsidRPr="005E098A">
        <w:rPr>
          <w:rFonts w:ascii="Times New Roman" w:eastAsia="Times New Roman" w:hAnsi="Times New Roman" w:cs="Times New Roman"/>
          <w:lang w:eastAsia="zh-CN"/>
        </w:rPr>
        <w:t>For subpicture ID sample group signaling, it is proposed to specify for each listed subpicture whether it is treated as a picture. It is asserted that this information is useful to know which subpictures mapped to the sample group description entry could be independently decoded.</w:t>
      </w:r>
    </w:p>
    <w:p w14:paraId="2C7B0CD0"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p>
    <w:p w14:paraId="07A7563E"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r w:rsidRPr="005E098A">
        <w:rPr>
          <w:rFonts w:ascii="Times New Roman" w:eastAsia="Times New Roman" w:hAnsi="Times New Roman" w:cs="Times New Roman"/>
          <w:lang w:eastAsia="zh-CN"/>
        </w:rPr>
        <w:t xml:space="preserve">The proposed modifications are shown </w:t>
      </w:r>
      <w:r w:rsidRPr="005E098A">
        <w:rPr>
          <w:rFonts w:ascii="Times New Roman" w:eastAsia="Times New Roman" w:hAnsi="Times New Roman" w:cs="Times New Roman"/>
          <w:color w:val="FF0000"/>
          <w:lang w:eastAsia="zh-CN"/>
        </w:rPr>
        <w:t xml:space="preserve">highlighted </w:t>
      </w:r>
      <w:r w:rsidRPr="005E098A">
        <w:rPr>
          <w:rFonts w:ascii="Times New Roman" w:eastAsia="Times New Roman" w:hAnsi="Times New Roman" w:cs="Times New Roman"/>
          <w:lang w:eastAsia="zh-CN"/>
        </w:rPr>
        <w:t>compared to WG03N0035 [1</w:t>
      </w:r>
      <w:bookmarkStart w:id="24" w:name="OLE_LINK141"/>
      <w:bookmarkStart w:id="25" w:name="OLE_LINK142"/>
      <w:bookmarkStart w:id="26" w:name="OLE_LINK195"/>
      <w:r w:rsidRPr="005E098A">
        <w:rPr>
          <w:rFonts w:ascii="Times New Roman" w:eastAsia="Times New Roman" w:hAnsi="Times New Roman" w:cs="Times New Roman"/>
          <w:lang w:eastAsia="zh-CN"/>
        </w:rPr>
        <w:t>]</w:t>
      </w:r>
    </w:p>
    <w:bookmarkEnd w:id="24"/>
    <w:bookmarkEnd w:id="25"/>
    <w:bookmarkEnd w:id="26"/>
    <w:p w14:paraId="39A4315C"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p>
    <w:p w14:paraId="6B067009"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p>
    <w:p w14:paraId="7104EC66" w14:textId="77777777" w:rsidR="005E098A" w:rsidRPr="005E098A" w:rsidRDefault="005E098A" w:rsidP="00E355CE">
      <w:pPr>
        <w:keepNext/>
        <w:widowControl/>
        <w:numPr>
          <w:ilvl w:val="2"/>
          <w:numId w:val="37"/>
        </w:numPr>
        <w:tabs>
          <w:tab w:val="left" w:pos="660"/>
          <w:tab w:val="left" w:pos="880"/>
        </w:tabs>
        <w:suppressAutoHyphens/>
        <w:autoSpaceDE/>
        <w:autoSpaceDN/>
        <w:spacing w:before="60" w:after="0" w:line="230" w:lineRule="exact"/>
        <w:jc w:val="left"/>
        <w:outlineLvl w:val="2"/>
        <w:rPr>
          <w:rFonts w:ascii="Times New Roman" w:eastAsia="Times New Roman" w:hAnsi="Times New Roman" w:cs="Times New Roman"/>
          <w:b/>
          <w:bCs/>
          <w:kern w:val="20"/>
          <w:sz w:val="18"/>
        </w:rPr>
      </w:pPr>
      <w:bookmarkStart w:id="27" w:name="OLE_LINK147"/>
      <w:bookmarkStart w:id="28" w:name="OLE_LINK148"/>
      <w:r w:rsidRPr="005E098A">
        <w:rPr>
          <w:rFonts w:ascii="Times New Roman" w:eastAsia="Times New Roman" w:hAnsi="Times New Roman" w:cs="Times New Roman"/>
          <w:b/>
          <w:kern w:val="20"/>
          <w:sz w:val="18"/>
        </w:rPr>
        <w:t>Subpicture ID sample group</w:t>
      </w:r>
    </w:p>
    <w:p w14:paraId="64EDEAE1" w14:textId="77777777" w:rsidR="005E098A" w:rsidRPr="005E098A" w:rsidRDefault="005E098A" w:rsidP="00E355CE">
      <w:pPr>
        <w:keepNext/>
        <w:widowControl/>
        <w:numPr>
          <w:ilvl w:val="3"/>
          <w:numId w:val="37"/>
        </w:numPr>
        <w:tabs>
          <w:tab w:val="left" w:pos="940"/>
          <w:tab w:val="left" w:pos="1140"/>
          <w:tab w:val="left" w:pos="1360"/>
        </w:tabs>
        <w:suppressAutoHyphens/>
        <w:autoSpaceDE/>
        <w:autoSpaceDN/>
        <w:spacing w:before="60" w:after="0" w:line="230" w:lineRule="exact"/>
        <w:jc w:val="left"/>
        <w:outlineLvl w:val="3"/>
        <w:rPr>
          <w:rFonts w:ascii="Candara" w:eastAsia="Times New Roman" w:hAnsi="Candara" w:cs="Times New Roman"/>
          <w:b/>
          <w:spacing w:val="5"/>
          <w:kern w:val="20"/>
          <w:sz w:val="18"/>
        </w:rPr>
      </w:pPr>
      <w:r w:rsidRPr="005E098A">
        <w:rPr>
          <w:rFonts w:ascii="Candara" w:eastAsia="Times New Roman" w:hAnsi="Candara" w:cs="Times New Roman"/>
          <w:b/>
          <w:spacing w:val="5"/>
          <w:kern w:val="20"/>
          <w:sz w:val="18"/>
        </w:rPr>
        <w:t>Definition</w:t>
      </w:r>
    </w:p>
    <w:p w14:paraId="1658B440" w14:textId="77777777" w:rsidR="005E098A" w:rsidRPr="005E098A" w:rsidRDefault="005E098A" w:rsidP="005E098A">
      <w:pPr>
        <w:widowControl/>
        <w:autoSpaceDE/>
        <w:autoSpaceDN/>
        <w:spacing w:after="0"/>
        <w:jc w:val="left"/>
        <w:rPr>
          <w:rFonts w:ascii="Times New Roman" w:eastAsia="Times New Roman" w:hAnsi="Times New Roman" w:cs="Times New Roman"/>
          <w:lang w:eastAsia="zh-CN"/>
        </w:rPr>
      </w:pPr>
      <w:r w:rsidRPr="005E098A">
        <w:rPr>
          <w:rFonts w:ascii="Times New Roman" w:eastAsia="Times New Roman" w:hAnsi="Times New Roman" w:cs="Times New Roman"/>
          <w:lang w:eastAsia="zh-CN"/>
        </w:rPr>
        <w:t>This sample group may be present in VVC subpicture tracks that contain VVC subpictures. This sample group shall not be present in tracks that are not VVC subpicture tracks or do not contain VVC subpictures. Each sample group description entry indicates a list of one or more subpicture ID values in decoding order that are contained in samples mapped to this sample group description entry.</w:t>
      </w:r>
    </w:p>
    <w:p w14:paraId="6407AE0D" w14:textId="77777777" w:rsidR="005E098A" w:rsidRPr="005E098A" w:rsidRDefault="005E098A" w:rsidP="00E355CE">
      <w:pPr>
        <w:keepNext/>
        <w:widowControl/>
        <w:numPr>
          <w:ilvl w:val="3"/>
          <w:numId w:val="37"/>
        </w:numPr>
        <w:tabs>
          <w:tab w:val="left" w:pos="940"/>
          <w:tab w:val="left" w:pos="1140"/>
          <w:tab w:val="left" w:pos="1360"/>
        </w:tabs>
        <w:suppressAutoHyphens/>
        <w:autoSpaceDE/>
        <w:autoSpaceDN/>
        <w:spacing w:before="60" w:after="0" w:line="230" w:lineRule="exact"/>
        <w:jc w:val="left"/>
        <w:outlineLvl w:val="3"/>
        <w:rPr>
          <w:rFonts w:ascii="Candara" w:eastAsia="Times New Roman" w:hAnsi="Candara" w:cs="Times New Roman"/>
          <w:b/>
          <w:spacing w:val="5"/>
          <w:kern w:val="20"/>
          <w:sz w:val="18"/>
        </w:rPr>
      </w:pPr>
      <w:r w:rsidRPr="005E098A">
        <w:rPr>
          <w:rFonts w:ascii="Candara" w:eastAsia="Times New Roman" w:hAnsi="Candara" w:cs="Times New Roman"/>
          <w:b/>
          <w:spacing w:val="5"/>
          <w:kern w:val="20"/>
          <w:sz w:val="18"/>
        </w:rPr>
        <w:t>Syntax</w:t>
      </w:r>
    </w:p>
    <w:p w14:paraId="15AD0869" w14:textId="77777777" w:rsidR="005E098A" w:rsidRPr="005E098A"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w:eastAsia="Calibri" w:hAnsi="Courier" w:cs="Times New Roman"/>
          <w:noProof/>
          <w:color w:val="FF0000"/>
          <w:sz w:val="20"/>
          <w:szCs w:val="20"/>
          <w:lang w:val="en-GB"/>
        </w:rPr>
      </w:pPr>
      <w:bookmarkStart w:id="29" w:name="OLE_LINK167"/>
      <w:bookmarkStart w:id="30" w:name="OLE_LINK168"/>
      <w:r w:rsidRPr="005E098A">
        <w:rPr>
          <w:rFonts w:ascii="Courier" w:eastAsia="Calibri" w:hAnsi="Courier" w:cs="Courier New"/>
          <w:noProof/>
          <w:sz w:val="20"/>
          <w:szCs w:val="20"/>
          <w:lang w:val="en-GB"/>
        </w:rPr>
        <w:t>aligned(8) class VvcSubpicIDEntry() extends VisualSampleGroupEntry('spid')</w:t>
      </w:r>
      <w:r w:rsidRPr="005E098A">
        <w:rPr>
          <w:rFonts w:ascii="Courier" w:eastAsia="Calibri" w:hAnsi="Courier" w:cs="Courier New"/>
          <w:noProof/>
          <w:sz w:val="20"/>
          <w:szCs w:val="20"/>
          <w:lang w:val="en-GB"/>
        </w:rPr>
        <w:br/>
        <w:t>{</w:t>
      </w:r>
      <w:r w:rsidRPr="005E098A">
        <w:rPr>
          <w:rFonts w:ascii="Courier" w:eastAsia="Calibri" w:hAnsi="Courier" w:cs="Courier New"/>
          <w:noProof/>
          <w:sz w:val="20"/>
          <w:szCs w:val="20"/>
          <w:lang w:val="en-GB"/>
        </w:rPr>
        <w:br/>
      </w:r>
      <w:r w:rsidRPr="005E098A">
        <w:rPr>
          <w:rFonts w:ascii="Courier" w:eastAsia="Calibri" w:hAnsi="Courier" w:cs="Times New Roman"/>
          <w:noProof/>
          <w:sz w:val="20"/>
          <w:szCs w:val="20"/>
          <w:lang w:val="en-GB"/>
        </w:rPr>
        <w:tab/>
        <w:t>unsigned int(8) num_subpics_minus1;</w:t>
      </w:r>
      <w:r w:rsidRPr="005E098A">
        <w:rPr>
          <w:rFonts w:ascii="Courier" w:eastAsia="Calibri" w:hAnsi="Courier" w:cs="Times New Roman"/>
          <w:noProof/>
          <w:sz w:val="20"/>
          <w:szCs w:val="20"/>
          <w:lang w:val="en-GB"/>
        </w:rPr>
        <w:br/>
      </w:r>
      <w:bookmarkStart w:id="31" w:name="OLE_LINK246"/>
      <w:bookmarkStart w:id="32" w:name="OLE_LINK247"/>
      <w:r w:rsidRPr="005E098A">
        <w:rPr>
          <w:rFonts w:ascii="Courier" w:eastAsia="Calibri" w:hAnsi="Courier" w:cs="Times New Roman"/>
          <w:noProof/>
          <w:sz w:val="20"/>
          <w:szCs w:val="20"/>
          <w:lang w:val="en-GB"/>
        </w:rPr>
        <w:tab/>
      </w:r>
      <w:bookmarkEnd w:id="31"/>
      <w:bookmarkEnd w:id="32"/>
      <w:r w:rsidRPr="005E098A">
        <w:rPr>
          <w:rFonts w:ascii="Courier" w:eastAsia="Calibri" w:hAnsi="Courier" w:cs="Times New Roman"/>
          <w:noProof/>
          <w:sz w:val="20"/>
          <w:szCs w:val="20"/>
          <w:lang w:val="en-GB"/>
        </w:rPr>
        <w:t xml:space="preserve">for (i = 0; i &lt;= num_subpics_minus1; i++) </w:t>
      </w:r>
      <w:bookmarkStart w:id="33" w:name="OLE_LINK248"/>
      <w:bookmarkStart w:id="34" w:name="OLE_LINK249"/>
      <w:r w:rsidRPr="005E098A">
        <w:rPr>
          <w:rFonts w:ascii="Courier" w:eastAsia="Calibri" w:hAnsi="Courier" w:cs="Times New Roman"/>
          <w:noProof/>
          <w:color w:val="FF0000"/>
          <w:sz w:val="20"/>
          <w:szCs w:val="20"/>
          <w:lang w:val="en-GB"/>
        </w:rPr>
        <w:t>{</w:t>
      </w:r>
      <w:bookmarkEnd w:id="33"/>
      <w:bookmarkEnd w:id="34"/>
      <w:r w:rsidRPr="005E098A">
        <w:rPr>
          <w:rFonts w:ascii="Courier" w:eastAsia="Calibri" w:hAnsi="Courier" w:cs="Times New Roman"/>
          <w:noProof/>
          <w:color w:val="FF0000"/>
          <w:sz w:val="20"/>
          <w:szCs w:val="20"/>
          <w:lang w:val="en-GB"/>
        </w:rPr>
        <w:br/>
      </w:r>
      <w:r w:rsidRPr="005E098A">
        <w:rPr>
          <w:rFonts w:ascii="Courier" w:eastAsia="Calibri" w:hAnsi="Courier" w:cs="Times New Roman"/>
          <w:noProof/>
          <w:sz w:val="20"/>
          <w:szCs w:val="20"/>
          <w:lang w:val="en-GB"/>
        </w:rPr>
        <w:tab/>
      </w:r>
      <w:r w:rsidRPr="005E098A">
        <w:rPr>
          <w:rFonts w:ascii="Courier" w:eastAsia="Calibri" w:hAnsi="Courier" w:cs="Times New Roman"/>
          <w:noProof/>
          <w:sz w:val="20"/>
          <w:szCs w:val="20"/>
          <w:lang w:val="en-GB"/>
        </w:rPr>
        <w:tab/>
        <w:t xml:space="preserve">unsigned int(16) subpic_id; </w:t>
      </w:r>
      <w:r w:rsidRPr="005E098A">
        <w:rPr>
          <w:rFonts w:ascii="Courier" w:eastAsia="Calibri" w:hAnsi="Courier" w:cs="Times New Roman"/>
          <w:noProof/>
          <w:sz w:val="20"/>
          <w:szCs w:val="20"/>
          <w:lang w:val="en-GB"/>
        </w:rPr>
        <w:br/>
      </w:r>
      <w:r w:rsidRPr="005E098A">
        <w:rPr>
          <w:rFonts w:ascii="Courier" w:eastAsia="Calibri" w:hAnsi="Courier" w:cs="Times New Roman"/>
          <w:noProof/>
          <w:sz w:val="20"/>
          <w:szCs w:val="20"/>
          <w:lang w:val="en-GB"/>
        </w:rPr>
        <w:tab/>
      </w:r>
      <w:r w:rsidRPr="005E098A">
        <w:rPr>
          <w:rFonts w:ascii="Courier" w:eastAsia="Calibri" w:hAnsi="Courier" w:cs="Times New Roman"/>
          <w:noProof/>
          <w:color w:val="FF0000"/>
          <w:sz w:val="20"/>
          <w:szCs w:val="20"/>
          <w:lang w:val="en-GB"/>
        </w:rPr>
        <w:tab/>
      </w:r>
      <w:r w:rsidRPr="005E098A">
        <w:rPr>
          <w:rFonts w:ascii="Courier" w:eastAsia="Calibri" w:hAnsi="Courier" w:cs="Courier New"/>
          <w:noProof/>
          <w:color w:val="FF0000"/>
          <w:sz w:val="20"/>
          <w:szCs w:val="20"/>
          <w:lang w:val="en-GB"/>
        </w:rPr>
        <w:t>bit(7) reserved = 0</w:t>
      </w:r>
      <w:r w:rsidRPr="005E098A">
        <w:rPr>
          <w:rFonts w:ascii="Courier" w:eastAsia="Calibri" w:hAnsi="Courier" w:cs="Times New Roman"/>
          <w:noProof/>
          <w:color w:val="FF0000"/>
          <w:sz w:val="20"/>
          <w:szCs w:val="20"/>
          <w:lang w:val="en-GB"/>
        </w:rPr>
        <w:t xml:space="preserve">; </w:t>
      </w:r>
      <w:r w:rsidRPr="005E098A">
        <w:rPr>
          <w:rFonts w:ascii="Courier" w:eastAsia="Calibri" w:hAnsi="Courier" w:cs="Times New Roman"/>
          <w:noProof/>
          <w:color w:val="FF0000"/>
          <w:sz w:val="20"/>
          <w:szCs w:val="20"/>
          <w:lang w:val="en-GB"/>
        </w:rPr>
        <w:br/>
      </w:r>
      <w:r w:rsidRPr="005E098A">
        <w:rPr>
          <w:rFonts w:ascii="Courier" w:eastAsia="Calibri" w:hAnsi="Courier" w:cs="Times New Roman"/>
          <w:noProof/>
          <w:color w:val="FF0000"/>
          <w:sz w:val="20"/>
          <w:szCs w:val="20"/>
          <w:lang w:val="en-GB"/>
        </w:rPr>
        <w:tab/>
      </w:r>
      <w:r w:rsidRPr="005E098A">
        <w:rPr>
          <w:rFonts w:ascii="Courier" w:eastAsia="Calibri" w:hAnsi="Courier" w:cs="Times New Roman"/>
          <w:noProof/>
          <w:color w:val="FF0000"/>
          <w:sz w:val="20"/>
          <w:szCs w:val="20"/>
          <w:lang w:val="en-GB"/>
        </w:rPr>
        <w:tab/>
        <w:t>unsigned int(1) subpic_treated_as_pic_flag;</w:t>
      </w:r>
      <w:bookmarkStart w:id="35" w:name="OLE_LINK244"/>
      <w:bookmarkStart w:id="36" w:name="OLE_LINK245"/>
      <w:r w:rsidRPr="005E098A">
        <w:rPr>
          <w:rFonts w:ascii="Courier" w:eastAsia="Calibri" w:hAnsi="Courier" w:cs="Times New Roman"/>
          <w:noProof/>
          <w:color w:val="FF0000"/>
          <w:sz w:val="20"/>
          <w:szCs w:val="20"/>
          <w:lang w:val="en-GB"/>
        </w:rPr>
        <w:br/>
      </w:r>
      <w:r w:rsidRPr="005E098A">
        <w:rPr>
          <w:rFonts w:ascii="Courier" w:eastAsia="Calibri" w:hAnsi="Courier" w:cs="Times New Roman"/>
          <w:noProof/>
          <w:sz w:val="20"/>
          <w:szCs w:val="20"/>
          <w:lang w:val="en-GB"/>
        </w:rPr>
        <w:tab/>
      </w:r>
      <w:bookmarkStart w:id="37" w:name="OLE_LINK250"/>
      <w:bookmarkStart w:id="38" w:name="OLE_LINK251"/>
      <w:r w:rsidRPr="005E098A">
        <w:rPr>
          <w:rFonts w:ascii="Courier" w:eastAsia="Calibri" w:hAnsi="Courier" w:cs="Courier New"/>
          <w:noProof/>
          <w:color w:val="FF0000"/>
          <w:sz w:val="20"/>
          <w:szCs w:val="20"/>
          <w:lang w:val="en-GB"/>
        </w:rPr>
        <w:t>}</w:t>
      </w:r>
      <w:r w:rsidRPr="005E098A">
        <w:rPr>
          <w:rFonts w:ascii="Courier" w:eastAsia="Calibri" w:hAnsi="Courier" w:cs="Times New Roman"/>
          <w:noProof/>
          <w:color w:val="FF0000"/>
          <w:sz w:val="20"/>
          <w:szCs w:val="20"/>
          <w:lang w:val="en-GB"/>
        </w:rPr>
        <w:br/>
      </w:r>
      <w:r w:rsidRPr="005E098A">
        <w:rPr>
          <w:rFonts w:ascii="Courier" w:eastAsia="Calibri" w:hAnsi="Courier" w:cs="Courier New"/>
          <w:noProof/>
          <w:sz w:val="20"/>
          <w:szCs w:val="20"/>
          <w:lang w:val="en-GB"/>
        </w:rPr>
        <w:t>}</w:t>
      </w:r>
    </w:p>
    <w:bookmarkEnd w:id="29"/>
    <w:bookmarkEnd w:id="30"/>
    <w:bookmarkEnd w:id="35"/>
    <w:bookmarkEnd w:id="36"/>
    <w:bookmarkEnd w:id="37"/>
    <w:bookmarkEnd w:id="38"/>
    <w:p w14:paraId="2A2855E6" w14:textId="77777777" w:rsidR="005E098A" w:rsidRPr="005E098A" w:rsidRDefault="005E098A" w:rsidP="00E355CE">
      <w:pPr>
        <w:keepNext/>
        <w:widowControl/>
        <w:numPr>
          <w:ilvl w:val="3"/>
          <w:numId w:val="37"/>
        </w:numPr>
        <w:tabs>
          <w:tab w:val="left" w:pos="940"/>
          <w:tab w:val="left" w:pos="1140"/>
          <w:tab w:val="left" w:pos="1360"/>
        </w:tabs>
        <w:suppressAutoHyphens/>
        <w:autoSpaceDE/>
        <w:autoSpaceDN/>
        <w:spacing w:before="60" w:after="0" w:line="230" w:lineRule="exact"/>
        <w:jc w:val="left"/>
        <w:outlineLvl w:val="3"/>
        <w:rPr>
          <w:rFonts w:ascii="Candara" w:eastAsia="Times New Roman" w:hAnsi="Candara" w:cs="Times New Roman"/>
          <w:b/>
          <w:spacing w:val="5"/>
          <w:kern w:val="20"/>
          <w:sz w:val="18"/>
        </w:rPr>
      </w:pPr>
      <w:r w:rsidRPr="005E098A">
        <w:rPr>
          <w:rFonts w:ascii="Candara" w:eastAsia="Times New Roman" w:hAnsi="Candara" w:cs="Times New Roman"/>
          <w:b/>
          <w:spacing w:val="5"/>
          <w:kern w:val="20"/>
          <w:sz w:val="18"/>
        </w:rPr>
        <w:t>Semantics</w:t>
      </w:r>
    </w:p>
    <w:p w14:paraId="68742368" w14:textId="77777777" w:rsidR="005E098A" w:rsidRPr="005E098A" w:rsidRDefault="005E098A" w:rsidP="005E098A">
      <w:pPr>
        <w:widowControl/>
        <w:tabs>
          <w:tab w:val="left" w:pos="8010"/>
        </w:tabs>
        <w:autoSpaceDE/>
        <w:autoSpaceDN/>
        <w:spacing w:line="276" w:lineRule="auto"/>
        <w:ind w:left="720" w:hanging="360"/>
        <w:rPr>
          <w:rFonts w:ascii="Times New Roman" w:eastAsia="BatangChe" w:hAnsi="Times New Roman" w:cs="Times New Roman"/>
          <w:sz w:val="21"/>
          <w:szCs w:val="16"/>
        </w:rPr>
      </w:pPr>
      <w:r w:rsidRPr="005E098A">
        <w:rPr>
          <w:rFonts w:ascii="Courier" w:eastAsia="BatangChe" w:hAnsi="Courier" w:cs="Times New Roman"/>
          <w:sz w:val="21"/>
          <w:szCs w:val="16"/>
        </w:rPr>
        <w:t>num_subpics_minus1</w:t>
      </w:r>
      <w:r w:rsidRPr="005E098A">
        <w:rPr>
          <w:rFonts w:ascii="Times" w:eastAsia="BatangChe" w:hAnsi="Times" w:cs="Times New Roman"/>
          <w:sz w:val="21"/>
          <w:szCs w:val="16"/>
        </w:rPr>
        <w:t xml:space="preserve"> </w:t>
      </w:r>
      <w:r w:rsidRPr="005E098A">
        <w:rPr>
          <w:rFonts w:ascii="Times New Roman" w:eastAsia="BatangChe" w:hAnsi="Times New Roman" w:cs="Times New Roman"/>
          <w:sz w:val="21"/>
          <w:szCs w:val="16"/>
        </w:rPr>
        <w:t>plus 1 specifies the number of VVC subpictures contained in the sample mapped to this sample group description entry.</w:t>
      </w:r>
    </w:p>
    <w:p w14:paraId="4A7F383A" w14:textId="77777777" w:rsidR="005E098A" w:rsidRPr="005E098A" w:rsidRDefault="005E098A" w:rsidP="005E098A">
      <w:pPr>
        <w:widowControl/>
        <w:tabs>
          <w:tab w:val="left" w:pos="1440"/>
          <w:tab w:val="left" w:pos="8010"/>
        </w:tabs>
        <w:autoSpaceDE/>
        <w:autoSpaceDN/>
        <w:spacing w:after="220"/>
        <w:ind w:left="720" w:hanging="360"/>
        <w:rPr>
          <w:rFonts w:eastAsia="Batang" w:cs="Times New Roman"/>
          <w:sz w:val="21"/>
          <w:szCs w:val="21"/>
          <w:lang w:val="en-GB" w:eastAsia="ko-KR"/>
        </w:rPr>
      </w:pPr>
      <w:proofErr w:type="spellStart"/>
      <w:r w:rsidRPr="005E098A">
        <w:rPr>
          <w:rFonts w:ascii="Courier" w:eastAsia="Batang" w:hAnsi="Courier" w:cs="Times New Roman"/>
          <w:sz w:val="21"/>
          <w:szCs w:val="21"/>
          <w:lang w:val="en-GB" w:eastAsia="ko-KR"/>
        </w:rPr>
        <w:t>subpic_id</w:t>
      </w:r>
      <w:proofErr w:type="spellEnd"/>
      <w:r w:rsidRPr="005E098A">
        <w:rPr>
          <w:rFonts w:eastAsia="Batang" w:cs="Times New Roman"/>
          <w:sz w:val="21"/>
          <w:szCs w:val="21"/>
          <w:lang w:val="en-GB" w:eastAsia="ko-KR"/>
        </w:rPr>
        <w:t xml:space="preserve"> </w:t>
      </w:r>
      <w:r w:rsidRPr="005E098A">
        <w:rPr>
          <w:rFonts w:ascii="Times New Roman" w:eastAsia="Batang" w:hAnsi="Times New Roman" w:cs="Times New Roman"/>
          <w:sz w:val="21"/>
          <w:szCs w:val="21"/>
          <w:lang w:val="en-GB" w:eastAsia="ko-KR"/>
        </w:rPr>
        <w:t>for loop counter</w:t>
      </w:r>
      <w:r w:rsidRPr="005E098A">
        <w:rPr>
          <w:rFonts w:eastAsia="Batang" w:cs="Times New Roman"/>
          <w:sz w:val="21"/>
          <w:szCs w:val="21"/>
          <w:lang w:val="en-GB" w:eastAsia="ko-KR"/>
        </w:rPr>
        <w:t xml:space="preserve"> </w:t>
      </w:r>
      <w:proofErr w:type="spellStart"/>
      <w:r w:rsidRPr="005E098A">
        <w:rPr>
          <w:rFonts w:ascii="Courier" w:eastAsia="Batang" w:hAnsi="Courier" w:cs="Times New Roman"/>
          <w:sz w:val="21"/>
          <w:szCs w:val="21"/>
          <w:lang w:val="en-GB" w:eastAsia="ko-KR"/>
        </w:rPr>
        <w:t>i</w:t>
      </w:r>
      <w:proofErr w:type="spellEnd"/>
      <w:r w:rsidRPr="005E098A">
        <w:rPr>
          <w:rFonts w:eastAsia="Batang" w:cs="Times New Roman"/>
          <w:sz w:val="21"/>
          <w:szCs w:val="21"/>
          <w:lang w:val="en-GB" w:eastAsia="ko-KR"/>
        </w:rPr>
        <w:t xml:space="preserve"> </w:t>
      </w:r>
      <w:r w:rsidRPr="005E098A">
        <w:rPr>
          <w:rFonts w:ascii="Times New Roman" w:eastAsia="Batang" w:hAnsi="Times New Roman" w:cs="Times New Roman"/>
          <w:sz w:val="21"/>
          <w:szCs w:val="21"/>
          <w:lang w:val="en-GB" w:eastAsia="ko-KR"/>
        </w:rPr>
        <w:t>specifies</w:t>
      </w:r>
      <w:r w:rsidRPr="005E098A">
        <w:rPr>
          <w:rFonts w:eastAsia="Batang" w:cs="Times New Roman"/>
          <w:sz w:val="21"/>
          <w:szCs w:val="21"/>
          <w:lang w:val="en-GB" w:eastAsia="ko-KR"/>
        </w:rPr>
        <w:t xml:space="preserve"> </w:t>
      </w:r>
      <w:r w:rsidRPr="005E098A">
        <w:rPr>
          <w:rFonts w:ascii="Times New Roman" w:eastAsia="Batang" w:hAnsi="Times New Roman" w:cs="Times New Roman"/>
          <w:sz w:val="21"/>
          <w:szCs w:val="21"/>
          <w:lang w:val="en-GB" w:eastAsia="ko-KR"/>
        </w:rPr>
        <w:t>the</w:t>
      </w:r>
      <w:r w:rsidRPr="005E098A">
        <w:rPr>
          <w:rFonts w:eastAsia="Batang" w:cs="Times New Roman"/>
          <w:sz w:val="21"/>
          <w:szCs w:val="21"/>
          <w:lang w:val="en-GB" w:eastAsia="ko-KR"/>
        </w:rPr>
        <w:t xml:space="preserve"> </w:t>
      </w:r>
      <w:proofErr w:type="spellStart"/>
      <w:r w:rsidRPr="005E098A">
        <w:rPr>
          <w:rFonts w:ascii="Courier" w:eastAsia="Batang" w:hAnsi="Courier" w:cs="Times New Roman"/>
          <w:sz w:val="21"/>
          <w:szCs w:val="21"/>
          <w:lang w:val="en-GB" w:eastAsia="ko-KR"/>
        </w:rPr>
        <w:t>i</w:t>
      </w:r>
      <w:r w:rsidRPr="005E098A">
        <w:rPr>
          <w:rFonts w:ascii="Times New Roman" w:eastAsia="Batang" w:hAnsi="Times New Roman" w:cs="Times New Roman"/>
          <w:sz w:val="21"/>
          <w:szCs w:val="21"/>
          <w:lang w:val="en-GB" w:eastAsia="ko-KR"/>
        </w:rPr>
        <w:t>-th</w:t>
      </w:r>
      <w:proofErr w:type="spellEnd"/>
      <w:r w:rsidRPr="005E098A">
        <w:rPr>
          <w:rFonts w:ascii="Times New Roman" w:eastAsia="Batang" w:hAnsi="Times New Roman" w:cs="Times New Roman"/>
          <w:sz w:val="21"/>
          <w:szCs w:val="21"/>
          <w:lang w:val="en-GB" w:eastAsia="ko-KR"/>
        </w:rPr>
        <w:t xml:space="preserve"> subpicture identifier, in decoding order, contained in the sample mapped to this sample group description entry. The value of</w:t>
      </w:r>
      <w:r w:rsidRPr="005E098A">
        <w:rPr>
          <w:rFonts w:eastAsia="Batang" w:cs="Times New Roman"/>
          <w:sz w:val="21"/>
          <w:szCs w:val="21"/>
          <w:lang w:val="en-GB" w:eastAsia="ko-KR"/>
        </w:rPr>
        <w:t xml:space="preserve"> </w:t>
      </w:r>
      <w:proofErr w:type="spellStart"/>
      <w:r w:rsidRPr="005E098A">
        <w:rPr>
          <w:rFonts w:ascii="Courier" w:eastAsia="Batang" w:hAnsi="Courier" w:cs="Times New Roman"/>
          <w:sz w:val="21"/>
          <w:szCs w:val="21"/>
          <w:lang w:val="en-GB" w:eastAsia="ko-KR"/>
        </w:rPr>
        <w:t>subpic_id</w:t>
      </w:r>
      <w:proofErr w:type="spellEnd"/>
      <w:r w:rsidRPr="005E098A">
        <w:rPr>
          <w:rFonts w:eastAsia="Batang" w:cs="Times New Roman"/>
          <w:sz w:val="21"/>
          <w:szCs w:val="21"/>
          <w:lang w:val="en-GB" w:eastAsia="ko-KR"/>
        </w:rPr>
        <w:t xml:space="preserve"> </w:t>
      </w:r>
      <w:r w:rsidRPr="005E098A">
        <w:rPr>
          <w:rFonts w:ascii="Times New Roman" w:eastAsia="Batang" w:hAnsi="Times New Roman" w:cs="Times New Roman"/>
          <w:sz w:val="21"/>
          <w:szCs w:val="21"/>
          <w:lang w:val="en-GB" w:eastAsia="ko-KR"/>
        </w:rPr>
        <w:t xml:space="preserve">shall not be equal to any other value of </w:t>
      </w:r>
      <w:proofErr w:type="spellStart"/>
      <w:r w:rsidRPr="005E098A">
        <w:rPr>
          <w:rFonts w:ascii="Courier" w:eastAsia="Batang" w:hAnsi="Courier" w:cs="Times New Roman"/>
          <w:sz w:val="21"/>
          <w:szCs w:val="21"/>
          <w:lang w:val="en-GB" w:eastAsia="ko-KR"/>
        </w:rPr>
        <w:t>subpic_id</w:t>
      </w:r>
      <w:proofErr w:type="spellEnd"/>
      <w:r w:rsidRPr="005E098A">
        <w:rPr>
          <w:rFonts w:eastAsia="Batang" w:cs="Times New Roman"/>
          <w:sz w:val="21"/>
          <w:szCs w:val="21"/>
          <w:lang w:val="en-GB" w:eastAsia="ko-KR"/>
        </w:rPr>
        <w:t xml:space="preserve"> </w:t>
      </w:r>
      <w:r w:rsidRPr="005E098A">
        <w:rPr>
          <w:rFonts w:ascii="Times New Roman" w:eastAsia="Batang" w:hAnsi="Times New Roman" w:cs="Times New Roman"/>
          <w:sz w:val="21"/>
          <w:szCs w:val="21"/>
          <w:lang w:val="en-GB" w:eastAsia="ko-KR"/>
        </w:rPr>
        <w:t>in the same</w:t>
      </w:r>
      <w:r w:rsidRPr="005E098A">
        <w:rPr>
          <w:rFonts w:eastAsia="Batang" w:cs="Times New Roman"/>
          <w:sz w:val="21"/>
          <w:szCs w:val="21"/>
          <w:lang w:val="en-GB" w:eastAsia="ko-KR"/>
        </w:rPr>
        <w:t xml:space="preserve"> </w:t>
      </w:r>
      <w:proofErr w:type="spellStart"/>
      <w:r w:rsidRPr="005E098A">
        <w:rPr>
          <w:rFonts w:ascii="Courier" w:eastAsia="Batang" w:hAnsi="Courier" w:cs="Times New Roman"/>
          <w:sz w:val="21"/>
          <w:szCs w:val="21"/>
          <w:lang w:val="en-GB" w:eastAsia="ko-KR"/>
        </w:rPr>
        <w:t>VvcSubpicIDEntry</w:t>
      </w:r>
      <w:proofErr w:type="spellEnd"/>
      <w:r w:rsidRPr="005E098A">
        <w:rPr>
          <w:rFonts w:eastAsia="Batang" w:cs="Times New Roman"/>
          <w:sz w:val="21"/>
          <w:szCs w:val="21"/>
          <w:lang w:val="en-GB" w:eastAsia="ko-KR"/>
        </w:rPr>
        <w:t>.</w:t>
      </w:r>
    </w:p>
    <w:p w14:paraId="0D9CF50C" w14:textId="77777777" w:rsidR="005E098A" w:rsidRPr="005E098A" w:rsidRDefault="005E098A" w:rsidP="005E098A">
      <w:pPr>
        <w:widowControl/>
        <w:tabs>
          <w:tab w:val="left" w:pos="1440"/>
          <w:tab w:val="left" w:pos="8010"/>
        </w:tabs>
        <w:autoSpaceDE/>
        <w:autoSpaceDN/>
        <w:spacing w:after="220"/>
        <w:ind w:left="720" w:hanging="360"/>
        <w:rPr>
          <w:rFonts w:ascii="Times New Roman" w:eastAsia="Batang" w:hAnsi="Times New Roman" w:cs="Times New Roman"/>
          <w:color w:val="FF0000"/>
          <w:sz w:val="21"/>
          <w:szCs w:val="21"/>
          <w:lang w:val="en-GB" w:eastAsia="ko-KR"/>
        </w:rPr>
      </w:pPr>
      <w:bookmarkStart w:id="39" w:name="OLE_LINK179"/>
      <w:bookmarkStart w:id="40" w:name="OLE_LINK180"/>
      <w:proofErr w:type="spellStart"/>
      <w:r w:rsidRPr="005E098A">
        <w:rPr>
          <w:rFonts w:ascii="Courier" w:eastAsia="Batang" w:hAnsi="Courier" w:cs="Times New Roman"/>
          <w:color w:val="FF0000"/>
          <w:sz w:val="21"/>
          <w:szCs w:val="21"/>
          <w:lang w:val="en-GB" w:eastAsia="ko-KR"/>
        </w:rPr>
        <w:t>subpic_treated_as_pic_flag</w:t>
      </w:r>
      <w:proofErr w:type="spellEnd"/>
      <w:r w:rsidRPr="005E098A">
        <w:rPr>
          <w:rFonts w:eastAsia="Batang" w:cs="Times New Roman"/>
          <w:color w:val="FF0000"/>
          <w:sz w:val="21"/>
          <w:szCs w:val="21"/>
          <w:lang w:val="en-GB" w:eastAsia="ko-KR"/>
        </w:rPr>
        <w:t xml:space="preserve"> </w:t>
      </w:r>
      <w:r w:rsidRPr="005E098A">
        <w:rPr>
          <w:rFonts w:ascii="Times New Roman" w:eastAsia="Batang" w:hAnsi="Times New Roman" w:cs="Times New Roman"/>
          <w:color w:val="FF0000"/>
          <w:sz w:val="21"/>
          <w:szCs w:val="21"/>
          <w:lang w:val="en-GB" w:eastAsia="ko-KR"/>
        </w:rPr>
        <w:t>for loop counter</w:t>
      </w:r>
      <w:r w:rsidRPr="005E098A">
        <w:rPr>
          <w:rFonts w:eastAsia="Batang" w:cs="Times New Roman"/>
          <w:color w:val="FF0000"/>
          <w:sz w:val="21"/>
          <w:szCs w:val="21"/>
          <w:lang w:val="en-GB" w:eastAsia="ko-KR"/>
        </w:rPr>
        <w:t xml:space="preserve"> </w:t>
      </w:r>
      <w:proofErr w:type="spellStart"/>
      <w:r w:rsidRPr="005E098A">
        <w:rPr>
          <w:rFonts w:ascii="Courier" w:eastAsia="Batang" w:hAnsi="Courier" w:cs="Times New Roman"/>
          <w:color w:val="FF0000"/>
          <w:sz w:val="21"/>
          <w:szCs w:val="21"/>
          <w:lang w:val="en-GB" w:eastAsia="ko-KR"/>
        </w:rPr>
        <w:t>i</w:t>
      </w:r>
      <w:proofErr w:type="spellEnd"/>
      <w:r w:rsidRPr="005E098A">
        <w:rPr>
          <w:rFonts w:eastAsia="Batang" w:cs="Times New Roman"/>
          <w:color w:val="FF0000"/>
          <w:sz w:val="21"/>
          <w:szCs w:val="21"/>
          <w:lang w:val="en-GB" w:eastAsia="ko-KR"/>
        </w:rPr>
        <w:t xml:space="preserve"> </w:t>
      </w:r>
      <w:r w:rsidRPr="005E098A">
        <w:rPr>
          <w:rFonts w:ascii="Times New Roman" w:eastAsia="Batang" w:hAnsi="Times New Roman" w:cs="Times New Roman"/>
          <w:color w:val="FF0000"/>
          <w:sz w:val="21"/>
          <w:szCs w:val="21"/>
          <w:lang w:val="en-GB" w:eastAsia="ko-KR"/>
        </w:rPr>
        <w:t>specifies when equal to 1, that the</w:t>
      </w:r>
      <w:r w:rsidRPr="005E098A">
        <w:rPr>
          <w:rFonts w:eastAsia="Batang" w:cs="Times New Roman"/>
          <w:color w:val="FF0000"/>
          <w:sz w:val="21"/>
          <w:szCs w:val="21"/>
          <w:lang w:val="en-GB" w:eastAsia="ko-KR"/>
        </w:rPr>
        <w:t xml:space="preserve"> </w:t>
      </w:r>
      <w:proofErr w:type="spellStart"/>
      <w:r w:rsidRPr="005E098A">
        <w:rPr>
          <w:rFonts w:ascii="Courier" w:eastAsia="Batang" w:hAnsi="Courier" w:cs="Times New Roman"/>
          <w:color w:val="FF0000"/>
          <w:sz w:val="21"/>
          <w:szCs w:val="21"/>
          <w:lang w:val="en-GB" w:eastAsia="ko-KR"/>
        </w:rPr>
        <w:t>i</w:t>
      </w:r>
      <w:r w:rsidRPr="005E098A">
        <w:rPr>
          <w:rFonts w:ascii="Times New Roman" w:eastAsia="Batang" w:hAnsi="Times New Roman" w:cs="Times New Roman"/>
          <w:color w:val="FF0000"/>
          <w:sz w:val="21"/>
          <w:szCs w:val="21"/>
          <w:lang w:val="en-GB" w:eastAsia="ko-KR"/>
        </w:rPr>
        <w:t>-th</w:t>
      </w:r>
      <w:proofErr w:type="spellEnd"/>
      <w:r w:rsidRPr="005E098A">
        <w:rPr>
          <w:rFonts w:ascii="Times New Roman" w:eastAsia="Batang" w:hAnsi="Times New Roman" w:cs="Times New Roman"/>
          <w:color w:val="FF0000"/>
          <w:sz w:val="21"/>
          <w:szCs w:val="21"/>
          <w:lang w:val="en-GB" w:eastAsia="ko-KR"/>
        </w:rPr>
        <w:t xml:space="preserve"> subpicture, in decoding order, contained in the sample mapped to this sample group description entry is treated as a picture in the decoding process excluding in-loop filtering operations.</w:t>
      </w:r>
      <w:r w:rsidRPr="005E098A">
        <w:rPr>
          <w:rFonts w:eastAsia="Batang" w:cs="Times New Roman"/>
          <w:color w:val="FF0000"/>
          <w:sz w:val="21"/>
          <w:szCs w:val="21"/>
          <w:lang w:val="en-GB" w:eastAsia="ko-KR"/>
        </w:rPr>
        <w:t xml:space="preserve"> </w:t>
      </w:r>
      <w:proofErr w:type="spellStart"/>
      <w:r w:rsidRPr="005E098A">
        <w:rPr>
          <w:rFonts w:ascii="Courier" w:eastAsia="Batang" w:hAnsi="Courier" w:cs="Times New Roman"/>
          <w:color w:val="FF0000"/>
          <w:sz w:val="21"/>
          <w:szCs w:val="21"/>
          <w:lang w:val="en-GB" w:eastAsia="ko-KR"/>
        </w:rPr>
        <w:t>subpic_treated_as_pic_flag</w:t>
      </w:r>
      <w:proofErr w:type="spellEnd"/>
      <w:r w:rsidRPr="005E098A">
        <w:rPr>
          <w:rFonts w:eastAsia="Batang" w:cs="Times New Roman"/>
          <w:color w:val="FF0000"/>
          <w:sz w:val="21"/>
          <w:szCs w:val="21"/>
          <w:lang w:val="en-GB" w:eastAsia="ko-KR"/>
        </w:rPr>
        <w:t xml:space="preserve"> </w:t>
      </w:r>
      <w:r w:rsidRPr="005E098A">
        <w:rPr>
          <w:rFonts w:ascii="Times New Roman" w:eastAsia="Batang" w:hAnsi="Times New Roman" w:cs="Times New Roman"/>
          <w:color w:val="FF0000"/>
          <w:sz w:val="21"/>
          <w:szCs w:val="21"/>
          <w:lang w:val="en-GB" w:eastAsia="ko-KR"/>
        </w:rPr>
        <w:t xml:space="preserve">for loop counter </w:t>
      </w:r>
      <w:proofErr w:type="spellStart"/>
      <w:r w:rsidRPr="005E098A">
        <w:rPr>
          <w:rFonts w:ascii="Courier" w:eastAsia="Batang" w:hAnsi="Courier" w:cs="Times New Roman"/>
          <w:color w:val="FF0000"/>
          <w:sz w:val="21"/>
          <w:szCs w:val="21"/>
          <w:lang w:val="en-GB" w:eastAsia="ko-KR"/>
        </w:rPr>
        <w:t>i</w:t>
      </w:r>
      <w:proofErr w:type="spellEnd"/>
      <w:r w:rsidRPr="005E098A">
        <w:rPr>
          <w:rFonts w:eastAsia="Batang" w:cs="Times New Roman"/>
          <w:color w:val="FF0000"/>
          <w:sz w:val="21"/>
          <w:szCs w:val="21"/>
          <w:lang w:val="en-GB" w:eastAsia="ko-KR"/>
        </w:rPr>
        <w:t xml:space="preserve"> </w:t>
      </w:r>
      <w:r w:rsidRPr="005E098A">
        <w:rPr>
          <w:rFonts w:ascii="Times New Roman" w:eastAsia="Batang" w:hAnsi="Times New Roman" w:cs="Times New Roman"/>
          <w:color w:val="FF0000"/>
          <w:sz w:val="21"/>
          <w:szCs w:val="21"/>
          <w:lang w:val="en-GB" w:eastAsia="ko-KR"/>
        </w:rPr>
        <w:t>specifies when equal to 0, that the</w:t>
      </w:r>
      <w:r w:rsidRPr="005E098A">
        <w:rPr>
          <w:rFonts w:eastAsia="Batang" w:cs="Times New Roman"/>
          <w:color w:val="FF0000"/>
          <w:sz w:val="21"/>
          <w:szCs w:val="21"/>
          <w:lang w:val="en-GB" w:eastAsia="ko-KR"/>
        </w:rPr>
        <w:t xml:space="preserve"> </w:t>
      </w:r>
      <w:proofErr w:type="spellStart"/>
      <w:r w:rsidRPr="005E098A">
        <w:rPr>
          <w:rFonts w:ascii="Courier" w:eastAsia="Batang" w:hAnsi="Courier" w:cs="Times New Roman"/>
          <w:color w:val="FF0000"/>
          <w:sz w:val="21"/>
          <w:szCs w:val="21"/>
          <w:lang w:val="en-GB" w:eastAsia="ko-KR"/>
        </w:rPr>
        <w:t>i</w:t>
      </w:r>
      <w:r w:rsidRPr="005E098A">
        <w:rPr>
          <w:rFonts w:ascii="Times New Roman" w:eastAsia="Batang" w:hAnsi="Times New Roman" w:cs="Times New Roman"/>
          <w:color w:val="FF0000"/>
          <w:sz w:val="21"/>
          <w:szCs w:val="21"/>
          <w:lang w:val="en-GB" w:eastAsia="ko-KR"/>
        </w:rPr>
        <w:t>-th</w:t>
      </w:r>
      <w:proofErr w:type="spellEnd"/>
      <w:r w:rsidRPr="005E098A">
        <w:rPr>
          <w:rFonts w:ascii="Times New Roman" w:eastAsia="Batang" w:hAnsi="Times New Roman" w:cs="Times New Roman"/>
          <w:color w:val="FF0000"/>
          <w:sz w:val="21"/>
          <w:szCs w:val="21"/>
          <w:lang w:val="en-GB" w:eastAsia="ko-KR"/>
        </w:rPr>
        <w:t xml:space="preserve"> subpicture, in decoding order, contained in the sample mapped to this sample group description entry is not treated as a picture in the decoding process excluding in-loop filtering operations. </w:t>
      </w:r>
    </w:p>
    <w:bookmarkEnd w:id="27"/>
    <w:bookmarkEnd w:id="28"/>
    <w:bookmarkEnd w:id="39"/>
    <w:bookmarkEnd w:id="40"/>
    <w:p w14:paraId="59717705"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70EFD45A" w14:textId="77777777" w:rsidR="005E098A" w:rsidRPr="005E098A" w:rsidRDefault="005E098A" w:rsidP="00F03713">
      <w:pPr>
        <w:pStyle w:val="Heading1"/>
        <w:rPr>
          <w:lang w:val="en-GB" w:eastAsia="de-DE"/>
        </w:rPr>
      </w:pPr>
      <w:bookmarkStart w:id="41" w:name="_Toc62060122"/>
      <w:bookmarkStart w:id="42" w:name="_Toc85229825"/>
      <w:bookmarkStart w:id="43" w:name="_Hlk53754528"/>
      <w:bookmarkStart w:id="44" w:name="_Toc93672675"/>
      <w:r w:rsidRPr="005E098A">
        <w:rPr>
          <w:lang w:val="en-GB" w:eastAsia="de-DE"/>
        </w:rPr>
        <w:t xml:space="preserve">VVC independent layers support NALU FF (from </w:t>
      </w:r>
      <w:hyperlink r:id="rId13" w:history="1">
        <w:r w:rsidRPr="005E098A">
          <w:rPr>
            <w:color w:val="0563C1"/>
            <w:u w:val="single"/>
          </w:rPr>
          <w:t>m54283</w:t>
        </w:r>
      </w:hyperlink>
      <w:r w:rsidRPr="005E098A">
        <w:rPr>
          <w:lang w:val="en-GB" w:eastAsia="de-DE"/>
        </w:rPr>
        <w:t>)</w:t>
      </w:r>
      <w:bookmarkEnd w:id="41"/>
      <w:bookmarkEnd w:id="42"/>
      <w:bookmarkEnd w:id="44"/>
    </w:p>
    <w:p w14:paraId="3BB28339" w14:textId="77777777" w:rsidR="005E098A" w:rsidRPr="005E098A" w:rsidRDefault="005E098A" w:rsidP="00F03713">
      <w:pPr>
        <w:pStyle w:val="Heading2"/>
        <w:rPr>
          <w:lang w:val="en-GB"/>
        </w:rPr>
      </w:pPr>
      <w:r w:rsidRPr="005E098A">
        <w:rPr>
          <w:lang w:val="en-GB"/>
        </w:rPr>
        <w:t>Motivation</w:t>
      </w:r>
    </w:p>
    <w:p w14:paraId="4A60E55E" w14:textId="77777777" w:rsidR="005E098A" w:rsidRPr="005E098A" w:rsidRDefault="005E098A" w:rsidP="00F03713">
      <w:pPr>
        <w:pStyle w:val="Heading3"/>
        <w:rPr>
          <w:lang w:val="en-GB"/>
        </w:rPr>
      </w:pPr>
      <w:r w:rsidRPr="005E098A">
        <w:rPr>
          <w:lang w:val="en-GB"/>
        </w:rPr>
        <w:t>VVC independent layers</w:t>
      </w:r>
    </w:p>
    <w:p w14:paraId="024C21D1"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At the beginning of the standardisation of VVC, the need of “high-level tiles” was clearly motivated for certain applications e.g.:</w:t>
      </w:r>
    </w:p>
    <w:p w14:paraId="3DB9FA29"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22BEC952" w14:textId="77777777" w:rsidR="005E098A" w:rsidRPr="005E098A" w:rsidRDefault="005E098A" w:rsidP="00E355CE">
      <w:pPr>
        <w:widowControl/>
        <w:numPr>
          <w:ilvl w:val="0"/>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Region of interest</w:t>
      </w:r>
    </w:p>
    <w:p w14:paraId="0C3E11C7" w14:textId="77777777" w:rsidR="005E098A" w:rsidRPr="005E098A" w:rsidRDefault="005E098A" w:rsidP="00E355CE">
      <w:pPr>
        <w:widowControl/>
        <w:numPr>
          <w:ilvl w:val="0"/>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Multi-party conferencing</w:t>
      </w:r>
    </w:p>
    <w:p w14:paraId="443CC19B" w14:textId="77777777" w:rsidR="005E098A" w:rsidRPr="005E098A" w:rsidRDefault="005E098A" w:rsidP="00E355CE">
      <w:pPr>
        <w:widowControl/>
        <w:numPr>
          <w:ilvl w:val="0"/>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VPCC</w:t>
      </w:r>
    </w:p>
    <w:p w14:paraId="69DC27A1" w14:textId="77777777" w:rsidR="005E098A" w:rsidRPr="005E098A" w:rsidRDefault="005E098A" w:rsidP="00E355CE">
      <w:pPr>
        <w:widowControl/>
        <w:numPr>
          <w:ilvl w:val="0"/>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Viewport-dependent</w:t>
      </w:r>
    </w:p>
    <w:p w14:paraId="3DE940E7"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bookmarkEnd w:id="43"/>
    <w:p w14:paraId="386BA999"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For some applications, the need for different frame rates, resolutions, etc motivated the definition of layers as in the traditional scalability design but layers that mutually intendent from each other and with no enhancement of it. In a way, one could consider a VVC bitstream with multiple VVC independent layers as a bitstream with multiple of traditional base layers with no enhancement layers.</w:t>
      </w:r>
    </w:p>
    <w:p w14:paraId="15561798"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22D3E0DC"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Note that the traditional scalability design is present in VVC which makes the independent layers coincide with the concept of a “base” layer even though the term base layer does not exist in VVC.</w:t>
      </w:r>
    </w:p>
    <w:p w14:paraId="35662C11"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2BB56158" w14:textId="77777777" w:rsid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Therefore, it is important to observe that those two concepts, scalability and independent layers, intersect in VVC for the definition of an independent layer but they address completely orthogonal use cases. It may thus call for different integrations in the system layer to better suits applications.</w:t>
      </w:r>
    </w:p>
    <w:p w14:paraId="30B816CB" w14:textId="77777777" w:rsidR="00FC72E9" w:rsidRPr="005E098A" w:rsidRDefault="00FC72E9" w:rsidP="005E098A">
      <w:pPr>
        <w:widowControl/>
        <w:autoSpaceDE/>
        <w:autoSpaceDN/>
        <w:spacing w:after="0"/>
        <w:rPr>
          <w:rFonts w:ascii="Times New Roman" w:eastAsia="MS Mincho" w:hAnsi="Times New Roman" w:cs="Times New Roman"/>
          <w:sz w:val="24"/>
          <w:szCs w:val="24"/>
          <w:lang w:val="en-GB"/>
        </w:rPr>
      </w:pPr>
    </w:p>
    <w:p w14:paraId="68642649" w14:textId="77777777" w:rsidR="005E098A" w:rsidRPr="005E098A" w:rsidRDefault="005E098A" w:rsidP="00FC72E9">
      <w:pPr>
        <w:pStyle w:val="Heading3"/>
        <w:rPr>
          <w:lang w:val="en-GB"/>
        </w:rPr>
      </w:pPr>
      <w:r w:rsidRPr="005E098A">
        <w:rPr>
          <w:lang w:val="en-GB"/>
        </w:rPr>
        <w:t>System designs</w:t>
      </w:r>
    </w:p>
    <w:p w14:paraId="651DBCFF"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For the sake of this contribution, we introduce two different types of pipelines that we see coexisting in modern application. The first one we called media-based and the second one is GPU-based.</w:t>
      </w:r>
    </w:p>
    <w:p w14:paraId="40E873DB"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30B15DA5" w14:textId="77777777" w:rsid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The following describes each type of pipelines.</w:t>
      </w:r>
    </w:p>
    <w:p w14:paraId="74AD9387" w14:textId="77777777" w:rsidR="00FC72E9" w:rsidRPr="005E098A" w:rsidRDefault="00FC72E9" w:rsidP="005E098A">
      <w:pPr>
        <w:widowControl/>
        <w:autoSpaceDE/>
        <w:autoSpaceDN/>
        <w:spacing w:after="0"/>
        <w:rPr>
          <w:rFonts w:ascii="Times New Roman" w:eastAsia="MS Mincho" w:hAnsi="Times New Roman" w:cs="Times New Roman"/>
          <w:sz w:val="24"/>
          <w:szCs w:val="24"/>
          <w:lang w:val="en-GB"/>
        </w:rPr>
      </w:pPr>
    </w:p>
    <w:p w14:paraId="1F62488D" w14:textId="77777777" w:rsidR="005E098A" w:rsidRPr="005E098A" w:rsidRDefault="005E098A" w:rsidP="00FC72E9">
      <w:pPr>
        <w:pStyle w:val="Heading3"/>
        <w:rPr>
          <w:lang w:val="en-GB"/>
        </w:rPr>
      </w:pPr>
      <w:r w:rsidRPr="005E098A">
        <w:rPr>
          <w:lang w:val="en-GB"/>
        </w:rPr>
        <w:t>Media-based pipeline</w:t>
      </w:r>
    </w:p>
    <w:p w14:paraId="18861940"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In a media-based processing, the output of the video decoders is fed to the presentation engine. The presentation engine will take care of proper aspect ratio and A/V synchronisation notably, based on a timing information.</w:t>
      </w:r>
    </w:p>
    <w:p w14:paraId="6B835F6C" w14:textId="77777777" w:rsidR="005E098A" w:rsidRPr="005E098A" w:rsidRDefault="005E098A" w:rsidP="005E098A">
      <w:pPr>
        <w:widowControl/>
        <w:autoSpaceDE/>
        <w:autoSpaceDN/>
        <w:spacing w:after="0"/>
        <w:jc w:val="center"/>
        <w:rPr>
          <w:rFonts w:ascii="Times New Roman" w:eastAsia="MS Mincho" w:hAnsi="Times New Roman" w:cs="Times New Roman"/>
          <w:sz w:val="24"/>
          <w:szCs w:val="24"/>
        </w:rPr>
      </w:pPr>
      <w:r w:rsidRPr="005E098A">
        <w:rPr>
          <w:rFonts w:ascii="Times New Roman" w:eastAsia="MS Mincho" w:hAnsi="Times New Roman" w:cs="Times New Roman"/>
          <w:noProof/>
          <w:sz w:val="24"/>
          <w:szCs w:val="24"/>
          <w:lang w:val="en-GB"/>
        </w:rPr>
        <mc:AlternateContent>
          <mc:Choice Requires="wpg">
            <w:drawing>
              <wp:anchor distT="0" distB="0" distL="114300" distR="114300" simplePos="0" relativeHeight="251662848" behindDoc="0" locked="0" layoutInCell="1" allowOverlap="1" wp14:anchorId="005DB0CE" wp14:editId="2554811D">
                <wp:simplePos x="0" y="0"/>
                <wp:positionH relativeFrom="column">
                  <wp:posOffset>752195</wp:posOffset>
                </wp:positionH>
                <wp:positionV relativeFrom="paragraph">
                  <wp:posOffset>624840</wp:posOffset>
                </wp:positionV>
                <wp:extent cx="4297451" cy="572465"/>
                <wp:effectExtent l="0" t="0" r="27305" b="18415"/>
                <wp:wrapNone/>
                <wp:docPr id="30" name="Group 30"/>
                <wp:cNvGraphicFramePr/>
                <a:graphic xmlns:a="http://schemas.openxmlformats.org/drawingml/2006/main">
                  <a:graphicData uri="http://schemas.microsoft.com/office/word/2010/wordprocessingGroup">
                    <wpg:wgp>
                      <wpg:cNvGrpSpPr/>
                      <wpg:grpSpPr>
                        <a:xfrm>
                          <a:off x="0" y="0"/>
                          <a:ext cx="4297451" cy="572465"/>
                          <a:chOff x="0" y="0"/>
                          <a:chExt cx="4297451" cy="572465"/>
                        </a:xfrm>
                      </wpg:grpSpPr>
                      <wps:wsp>
                        <wps:cNvPr id="31" name="Rectangle 31"/>
                        <wps:cNvSpPr/>
                        <wps:spPr>
                          <a:xfrm>
                            <a:off x="0" y="7315"/>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B5C00E0" w14:textId="77777777" w:rsidR="005E098A" w:rsidRPr="00005030" w:rsidRDefault="005E098A" w:rsidP="005E098A">
                              <w:pPr>
                                <w:jc w:val="center"/>
                                <w:rPr>
                                  <w:lang w:val="en-GB"/>
                                </w:rPr>
                              </w:pPr>
                              <w:r>
                                <w:rPr>
                                  <w:lang w:val="en-GB"/>
                                </w:rPr>
                                <w:t>ISOBMFF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1119225"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39A8031" w14:textId="77777777" w:rsidR="005E098A" w:rsidRPr="00005030" w:rsidRDefault="005E098A" w:rsidP="005E098A">
                              <w:pPr>
                                <w:jc w:val="center"/>
                                <w:rPr>
                                  <w:lang w:val="en-GB"/>
                                </w:rPr>
                              </w:pPr>
                              <w:r>
                                <w:rPr>
                                  <w:lang w:val="en-GB"/>
                                </w:rPr>
                                <w:t>FF reader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2231136"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934CA72" w14:textId="77777777" w:rsidR="005E098A" w:rsidRPr="00005030" w:rsidRDefault="005E098A" w:rsidP="005E098A">
                              <w:pPr>
                                <w:jc w:val="center"/>
                                <w:rPr>
                                  <w:lang w:val="en-GB"/>
                                </w:rPr>
                              </w:pPr>
                              <w:r>
                                <w:rPr>
                                  <w:lang w:val="en-GB"/>
                                </w:rPr>
                                <w:t>VVC 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3343046" y="0"/>
                            <a:ext cx="954405"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9472798" w14:textId="77777777" w:rsidR="005E098A" w:rsidRPr="00005030" w:rsidRDefault="005E098A" w:rsidP="005E098A">
                              <w:pPr>
                                <w:jc w:val="center"/>
                                <w:rPr>
                                  <w:lang w:val="en-GB"/>
                                </w:rPr>
                              </w:pPr>
                              <w:r>
                                <w:rPr>
                                  <w:lang w:val="en-GB"/>
                                </w:rPr>
                                <w:t>Presentation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05DB0CE" id="Group 30" o:spid="_x0000_s1027" style="position:absolute;left:0;text-align:left;margin-left:59.25pt;margin-top:49.2pt;width:338.4pt;height:45.1pt;z-index:251662848" coordsize="42974,5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">
                <v:rect id="Rectangle 31" o:spid="_x0000_s1028" style="position:absolute;top:73;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" fillcolor="window" strokecolor="windowText" strokeweight="1pt">
                  <v:textbox>
                    <w:txbxContent>
                      <w:p w14:paraId="5B5C00E0" w14:textId="77777777" w:rsidR="005E098A" w:rsidRPr="00005030" w:rsidRDefault="005E098A" w:rsidP="005E098A">
                        <w:pPr>
                          <w:jc w:val="center"/>
                          <w:rPr>
                            <w:lang w:val="en-GB"/>
                          </w:rPr>
                        </w:pPr>
                        <w:r>
                          <w:rPr>
                            <w:lang w:val="en-GB"/>
                          </w:rPr>
                          <w:t>ISOBMFF</w:t>
                        </w:r>
                      </w:p>
                    </w:txbxContent>
                  </v:textbox>
                </v:rect>
                <v:rect id="Rectangle 32" o:spid="_x0000_s1029" style="position:absolute;left:11192;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" fillcolor="window" strokecolor="windowText" strokeweight="1pt">
                  <v:textbox>
                    <w:txbxContent>
                      <w:p w14:paraId="739A8031" w14:textId="77777777" w:rsidR="005E098A" w:rsidRPr="00005030" w:rsidRDefault="005E098A" w:rsidP="005E098A">
                        <w:pPr>
                          <w:jc w:val="center"/>
                          <w:rPr>
                            <w:lang w:val="en-GB"/>
                          </w:rPr>
                        </w:pPr>
                        <w:r>
                          <w:rPr>
                            <w:lang w:val="en-GB"/>
                          </w:rPr>
                          <w:t>FF reader</w:t>
                        </w:r>
                      </w:p>
                    </w:txbxContent>
                  </v:textbox>
                </v:rect>
                <v:rect id="Rectangle 33" o:spid="_x0000_s1030" style="position:absolute;left:22311;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" fillcolor="window" strokecolor="windowText" strokeweight="1pt">
                  <v:textbox>
                    <w:txbxContent>
                      <w:p w14:paraId="0934CA72" w14:textId="77777777" w:rsidR="005E098A" w:rsidRPr="00005030" w:rsidRDefault="005E098A" w:rsidP="005E098A">
                        <w:pPr>
                          <w:jc w:val="center"/>
                          <w:rPr>
                            <w:lang w:val="en-GB"/>
                          </w:rPr>
                        </w:pPr>
                        <w:r>
                          <w:rPr>
                            <w:lang w:val="en-GB"/>
                          </w:rPr>
                          <w:t>VVC Decoder</w:t>
                        </w:r>
                      </w:p>
                    </w:txbxContent>
                  </v:textbox>
                </v:rect>
                <v:rect id="Rectangle 34" o:spid="_x0000_s1031" style="position:absolute;left:33430;width:9544;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" fillcolor="window" strokecolor="windowText" strokeweight="1pt">
                  <v:textbox>
                    <w:txbxContent>
                      <w:p w14:paraId="49472798" w14:textId="77777777" w:rsidR="005E098A" w:rsidRPr="00005030" w:rsidRDefault="005E098A" w:rsidP="005E098A">
                        <w:pPr>
                          <w:jc w:val="center"/>
                          <w:rPr>
                            <w:lang w:val="en-GB"/>
                          </w:rPr>
                        </w:pPr>
                        <w:r>
                          <w:rPr>
                            <w:lang w:val="en-GB"/>
                          </w:rPr>
                          <w:t>Presentation</w:t>
                        </w:r>
                      </w:p>
                    </w:txbxContent>
                  </v:textbox>
                </v:rect>
              </v:group>
            </w:pict>
          </mc:Fallback>
        </mc:AlternateContent>
      </w:r>
      <w:r w:rsidRPr="005E098A">
        <w:rPr>
          <w:rFonts w:ascii="Times New Roman" w:eastAsia="MS Mincho" w:hAnsi="Times New Roman" w:cs="Times New Roman"/>
          <w:noProof/>
          <w:sz w:val="24"/>
          <w:szCs w:val="24"/>
          <w:lang w:val="en-GB"/>
        </w:rPr>
        <mc:AlternateContent>
          <mc:Choice Requires="wps">
            <w:drawing>
              <wp:inline distT="0" distB="0" distL="0" distR="0" wp14:anchorId="35EA0ACE" wp14:editId="6EAD5DD2">
                <wp:extent cx="4873955" cy="1682750"/>
                <wp:effectExtent l="0" t="0" r="22225" b="12700"/>
                <wp:docPr id="19" name="Text Box 19"/>
                <wp:cNvGraphicFramePr/>
                <a:graphic xmlns:a="http://schemas.openxmlformats.org/drawingml/2006/main">
                  <a:graphicData uri="http://schemas.microsoft.com/office/word/2010/wordprocessingShape">
                    <wps:wsp>
                      <wps:cNvSpPr txBox="1"/>
                      <wps:spPr>
                        <a:xfrm>
                          <a:off x="0" y="0"/>
                          <a:ext cx="4873955" cy="1682750"/>
                        </a:xfrm>
                        <a:prstGeom prst="rect">
                          <a:avLst/>
                        </a:prstGeom>
                        <a:solidFill>
                          <a:sysClr val="window" lastClr="FFFFFF"/>
                        </a:solidFill>
                        <a:ln w="6350">
                          <a:solidFill>
                            <a:prstClr val="black"/>
                          </a:solidFill>
                        </a:ln>
                      </wps:spPr>
                      <wps:txbx>
                        <w:txbxContent>
                          <w:p w14:paraId="49C6C431" w14:textId="77777777" w:rsidR="005E098A" w:rsidRDefault="005E098A" w:rsidP="005E09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5EA0ACE" id="Text Box 19" o:spid="_x0000_s1032" type="#_x0000_t202" style="width:383.8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" fillcolor="window" strokeweight=".5pt">
                <v:textbox>
                  <w:txbxContent>
                    <w:p w14:paraId="49C6C431" w14:textId="77777777" w:rsidR="005E098A" w:rsidRDefault="005E098A" w:rsidP="005E098A"/>
                  </w:txbxContent>
                </v:textbox>
                <w10:anchorlock/>
              </v:shape>
            </w:pict>
          </mc:Fallback>
        </mc:AlternateContent>
      </w:r>
    </w:p>
    <w:p w14:paraId="29F0B4C3"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12536081" w14:textId="77777777" w:rsidR="005E098A" w:rsidRPr="005E098A" w:rsidRDefault="005E098A" w:rsidP="005E098A">
      <w:pPr>
        <w:widowControl/>
        <w:autoSpaceDE/>
        <w:autoSpaceDN/>
        <w:spacing w:after="200"/>
        <w:jc w:val="center"/>
        <w:rPr>
          <w:rFonts w:ascii="Times New Roman" w:eastAsia="MS Mincho" w:hAnsi="Times New Roman" w:cs="Times New Roman"/>
          <w:i/>
          <w:iCs/>
          <w:color w:val="44546A"/>
          <w:sz w:val="18"/>
          <w:szCs w:val="18"/>
        </w:rPr>
      </w:pPr>
      <w:r w:rsidRPr="005E098A">
        <w:rPr>
          <w:rFonts w:ascii="Times New Roman" w:eastAsia="MS Mincho" w:hAnsi="Times New Roman" w:cs="Times New Roman"/>
          <w:i/>
          <w:iCs/>
          <w:color w:val="44546A"/>
          <w:sz w:val="18"/>
          <w:szCs w:val="18"/>
        </w:rPr>
        <w:t xml:space="preserve">Figure </w:t>
      </w:r>
      <w:r w:rsidRPr="005E098A">
        <w:rPr>
          <w:rFonts w:ascii="Times New Roman" w:eastAsia="MS Mincho" w:hAnsi="Times New Roman" w:cs="Times New Roman"/>
          <w:i/>
          <w:iCs/>
          <w:color w:val="44546A"/>
          <w:sz w:val="18"/>
          <w:szCs w:val="18"/>
        </w:rPr>
        <w:fldChar w:fldCharType="begin"/>
      </w:r>
      <w:r w:rsidRPr="005E098A">
        <w:rPr>
          <w:rFonts w:ascii="Times New Roman" w:eastAsia="MS Mincho" w:hAnsi="Times New Roman" w:cs="Times New Roman"/>
          <w:i/>
          <w:iCs/>
          <w:color w:val="44546A"/>
          <w:sz w:val="18"/>
          <w:szCs w:val="18"/>
        </w:rPr>
        <w:instrText xml:space="preserve"> SEQ Figure \* ARABIC </w:instrText>
      </w:r>
      <w:r w:rsidRPr="005E098A">
        <w:rPr>
          <w:rFonts w:ascii="Times New Roman" w:eastAsia="MS Mincho" w:hAnsi="Times New Roman" w:cs="Times New Roman"/>
          <w:i/>
          <w:iCs/>
          <w:color w:val="44546A"/>
          <w:sz w:val="18"/>
          <w:szCs w:val="18"/>
        </w:rPr>
        <w:fldChar w:fldCharType="separate"/>
      </w:r>
      <w:r w:rsidRPr="005E098A">
        <w:rPr>
          <w:rFonts w:ascii="Times New Roman" w:eastAsia="MS Mincho" w:hAnsi="Times New Roman" w:cs="Times New Roman"/>
          <w:i/>
          <w:iCs/>
          <w:noProof/>
          <w:color w:val="44546A"/>
          <w:sz w:val="18"/>
          <w:szCs w:val="18"/>
        </w:rPr>
        <w:t>1</w:t>
      </w:r>
      <w:r w:rsidRPr="005E098A">
        <w:rPr>
          <w:rFonts w:ascii="Times New Roman" w:eastAsia="MS Mincho" w:hAnsi="Times New Roman" w:cs="Times New Roman"/>
          <w:i/>
          <w:iCs/>
          <w:noProof/>
          <w:color w:val="44546A"/>
          <w:sz w:val="18"/>
          <w:szCs w:val="18"/>
        </w:rPr>
        <w:fldChar w:fldCharType="end"/>
      </w:r>
      <w:r w:rsidRPr="005E098A">
        <w:rPr>
          <w:rFonts w:ascii="Times New Roman" w:eastAsia="MS Mincho" w:hAnsi="Times New Roman" w:cs="Times New Roman"/>
          <w:i/>
          <w:iCs/>
          <w:color w:val="44546A"/>
          <w:sz w:val="18"/>
          <w:szCs w:val="18"/>
        </w:rPr>
        <w:t xml:space="preserve"> - Media-based system architecture</w:t>
      </w:r>
    </w:p>
    <w:p w14:paraId="23A9E92A" w14:textId="77777777" w:rsid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 xml:space="preserve">Note that two or more video sequences may be synchronised by the presentation engines, even up to frame precision. </w:t>
      </w:r>
    </w:p>
    <w:p w14:paraId="6CB0F32B" w14:textId="77777777" w:rsidR="00FC72E9" w:rsidRPr="005E098A" w:rsidRDefault="00FC72E9" w:rsidP="005E098A">
      <w:pPr>
        <w:widowControl/>
        <w:autoSpaceDE/>
        <w:autoSpaceDN/>
        <w:spacing w:after="0"/>
        <w:rPr>
          <w:rFonts w:ascii="Times New Roman" w:eastAsia="MS Mincho" w:hAnsi="Times New Roman" w:cs="Times New Roman"/>
          <w:sz w:val="24"/>
          <w:szCs w:val="24"/>
        </w:rPr>
      </w:pPr>
    </w:p>
    <w:p w14:paraId="4862C1DB" w14:textId="77777777" w:rsidR="005E098A" w:rsidRPr="005E098A" w:rsidRDefault="005E098A" w:rsidP="00FC72E9">
      <w:pPr>
        <w:pStyle w:val="Heading3"/>
        <w:rPr>
          <w:lang w:val="en-GB"/>
        </w:rPr>
      </w:pPr>
      <w:r w:rsidRPr="005E098A">
        <w:rPr>
          <w:lang w:val="en-GB"/>
        </w:rPr>
        <w:t>GPU-based pipeline</w:t>
      </w:r>
    </w:p>
    <w:p w14:paraId="0FB3C0FC"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 xml:space="preserve">In GPU-based pipeline, the output of a video decoder is processed by a GPU. Then the GPU process is responsible for providing the video buffer for the presentation engine as depicted in </w:t>
      </w:r>
      <w:r w:rsidRPr="005E098A">
        <w:rPr>
          <w:rFonts w:ascii="Times New Roman" w:eastAsia="MS Mincho" w:hAnsi="Times New Roman" w:cs="Times New Roman"/>
          <w:sz w:val="24"/>
          <w:szCs w:val="24"/>
          <w:lang w:val="en-GB"/>
        </w:rPr>
        <w:fldChar w:fldCharType="begin"/>
      </w:r>
      <w:r w:rsidRPr="005E098A">
        <w:rPr>
          <w:rFonts w:ascii="Times New Roman" w:eastAsia="MS Mincho" w:hAnsi="Times New Roman" w:cs="Times New Roman"/>
          <w:sz w:val="24"/>
          <w:szCs w:val="24"/>
          <w:lang w:val="en-GB"/>
        </w:rPr>
        <w:instrText xml:space="preserve"> REF _Ref43926069 \h </w:instrText>
      </w:r>
      <w:r w:rsidRPr="005E098A">
        <w:rPr>
          <w:rFonts w:ascii="Times New Roman" w:eastAsia="MS Mincho" w:hAnsi="Times New Roman" w:cs="Times New Roman"/>
          <w:sz w:val="24"/>
          <w:szCs w:val="24"/>
          <w:lang w:val="en-GB"/>
        </w:rPr>
      </w:r>
      <w:r w:rsidRPr="005E098A">
        <w:rPr>
          <w:rFonts w:ascii="Times New Roman" w:eastAsia="MS Mincho" w:hAnsi="Times New Roman" w:cs="Times New Roman"/>
          <w:sz w:val="24"/>
          <w:szCs w:val="24"/>
          <w:lang w:val="en-GB"/>
        </w:rPr>
        <w:fldChar w:fldCharType="separate"/>
      </w:r>
      <w:r w:rsidRPr="005E098A">
        <w:rPr>
          <w:rFonts w:ascii="Times New Roman" w:eastAsia="MS Mincho" w:hAnsi="Times New Roman" w:cs="Times New Roman"/>
          <w:sz w:val="24"/>
          <w:szCs w:val="24"/>
        </w:rPr>
        <w:t xml:space="preserve">Figure </w:t>
      </w:r>
      <w:r w:rsidRPr="005E098A">
        <w:rPr>
          <w:rFonts w:ascii="Times New Roman" w:eastAsia="MS Mincho" w:hAnsi="Times New Roman" w:cs="Times New Roman"/>
          <w:noProof/>
          <w:sz w:val="24"/>
          <w:szCs w:val="24"/>
        </w:rPr>
        <w:t>2</w:t>
      </w:r>
      <w:r w:rsidRPr="005E098A">
        <w:rPr>
          <w:rFonts w:ascii="Times New Roman" w:eastAsia="MS Mincho" w:hAnsi="Times New Roman" w:cs="Times New Roman"/>
          <w:sz w:val="24"/>
          <w:szCs w:val="24"/>
          <w:lang w:val="en-GB"/>
        </w:rPr>
        <w:fldChar w:fldCharType="end"/>
      </w:r>
      <w:r w:rsidRPr="005E098A">
        <w:rPr>
          <w:rFonts w:ascii="Times New Roman" w:eastAsia="MS Mincho" w:hAnsi="Times New Roman" w:cs="Times New Roman"/>
          <w:sz w:val="24"/>
          <w:szCs w:val="24"/>
          <w:lang w:val="en-GB"/>
        </w:rPr>
        <w:t xml:space="preserve">. </w:t>
      </w:r>
    </w:p>
    <w:p w14:paraId="7DFF2F87"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41CF3FC9" w14:textId="77777777" w:rsidR="005E098A" w:rsidRPr="005E098A" w:rsidRDefault="005E098A" w:rsidP="005E098A">
      <w:pPr>
        <w:keepNext/>
        <w:widowControl/>
        <w:autoSpaceDE/>
        <w:autoSpaceDN/>
        <w:spacing w:after="0"/>
        <w:jc w:val="center"/>
        <w:rPr>
          <w:rFonts w:ascii="Times New Roman" w:eastAsia="MS Mincho" w:hAnsi="Times New Roman" w:cs="Times New Roman"/>
          <w:sz w:val="24"/>
          <w:szCs w:val="24"/>
        </w:rPr>
      </w:pPr>
      <w:r w:rsidRPr="005E098A">
        <w:rPr>
          <w:rFonts w:ascii="Times New Roman" w:eastAsia="MS Mincho" w:hAnsi="Times New Roman" w:cs="Times New Roman"/>
          <w:noProof/>
          <w:sz w:val="24"/>
          <w:szCs w:val="24"/>
          <w:lang w:val="en-GB"/>
        </w:rPr>
        <mc:AlternateContent>
          <mc:Choice Requires="wps">
            <w:drawing>
              <wp:anchor distT="0" distB="0" distL="114300" distR="114300" simplePos="0" relativeHeight="251664896" behindDoc="0" locked="0" layoutInCell="1" allowOverlap="1" wp14:anchorId="0BF52B17" wp14:editId="5782D71D">
                <wp:simplePos x="0" y="0"/>
                <wp:positionH relativeFrom="column">
                  <wp:posOffset>2739084</wp:posOffset>
                </wp:positionH>
                <wp:positionV relativeFrom="paragraph">
                  <wp:posOffset>801428</wp:posOffset>
                </wp:positionV>
                <wp:extent cx="914400" cy="9144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914400" cy="914400"/>
                        </a:xfrm>
                        <a:prstGeom prst="rect">
                          <a:avLst/>
                        </a:prstGeom>
                        <a:noFill/>
                        <a:ln w="6350">
                          <a:noFill/>
                        </a:ln>
                      </wps:spPr>
                      <wps:txbx>
                        <w:txbxContent>
                          <w:p w14:paraId="69615AB3" w14:textId="77777777" w:rsidR="005E098A" w:rsidRPr="009F203C" w:rsidRDefault="005E098A" w:rsidP="005E098A">
                            <w:pPr>
                              <w:rPr>
                                <w:lang w:val="en-GB"/>
                              </w:rPr>
                            </w:pPr>
                            <w:r>
                              <w:rPr>
                                <w:lang w:val="en-GB"/>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F52B17" id="Text Box 35" o:spid="_x0000_s1033" type="#_x0000_t202" style="position:absolute;left:0;text-align:left;margin-left:215.7pt;margin-top:63.1pt;width:1in;height:1in;z-index:2516648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" filled="f" stroked="f" strokeweight=".5pt">
                <v:textbox>
                  <w:txbxContent>
                    <w:p w14:paraId="69615AB3" w14:textId="77777777" w:rsidR="005E098A" w:rsidRPr="009F203C" w:rsidRDefault="005E098A" w:rsidP="005E098A">
                      <w:pPr>
                        <w:rPr>
                          <w:lang w:val="en-GB"/>
                        </w:rPr>
                      </w:pPr>
                      <w:r>
                        <w:rPr>
                          <w:lang w:val="en-GB"/>
                        </w:rPr>
                        <w:t>…</w:t>
                      </w:r>
                    </w:p>
                  </w:txbxContent>
                </v:textbox>
              </v:shape>
            </w:pict>
          </mc:Fallback>
        </mc:AlternateContent>
      </w:r>
      <w:r w:rsidRPr="005E098A">
        <w:rPr>
          <w:rFonts w:ascii="Times New Roman" w:eastAsia="MS Mincho" w:hAnsi="Times New Roman" w:cs="Times New Roman"/>
          <w:noProof/>
          <w:sz w:val="24"/>
          <w:szCs w:val="24"/>
          <w:lang w:val="en-GB"/>
        </w:rPr>
        <mc:AlternateContent>
          <mc:Choice Requires="wpg">
            <w:drawing>
              <wp:anchor distT="0" distB="0" distL="114300" distR="114300" simplePos="0" relativeHeight="251663872" behindDoc="0" locked="0" layoutInCell="1" allowOverlap="1" wp14:anchorId="5183517F" wp14:editId="35DA466F">
                <wp:simplePos x="0" y="0"/>
                <wp:positionH relativeFrom="column">
                  <wp:posOffset>506796</wp:posOffset>
                </wp:positionH>
                <wp:positionV relativeFrom="paragraph">
                  <wp:posOffset>320164</wp:posOffset>
                </wp:positionV>
                <wp:extent cx="4843117" cy="1325170"/>
                <wp:effectExtent l="0" t="0" r="15240" b="27940"/>
                <wp:wrapNone/>
                <wp:docPr id="14" name="Group 14"/>
                <wp:cNvGraphicFramePr/>
                <a:graphic xmlns:a="http://schemas.openxmlformats.org/drawingml/2006/main">
                  <a:graphicData uri="http://schemas.microsoft.com/office/word/2010/wordprocessingGroup">
                    <wpg:wgp>
                      <wpg:cNvGrpSpPr/>
                      <wpg:grpSpPr>
                        <a:xfrm>
                          <a:off x="0" y="0"/>
                          <a:ext cx="4843117" cy="1325170"/>
                          <a:chOff x="0" y="-243444"/>
                          <a:chExt cx="4843117" cy="1325170"/>
                        </a:xfrm>
                      </wpg:grpSpPr>
                      <wps:wsp>
                        <wps:cNvPr id="9" name="Rectangle 9"/>
                        <wps:cNvSpPr/>
                        <wps:spPr>
                          <a:xfrm>
                            <a:off x="0" y="5024"/>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6E16921" w14:textId="77777777" w:rsidR="005E098A" w:rsidRPr="00005030" w:rsidRDefault="005E098A" w:rsidP="005E098A">
                              <w:pPr>
                                <w:jc w:val="center"/>
                                <w:rPr>
                                  <w:lang w:val="en-GB"/>
                                </w:rPr>
                              </w:pPr>
                              <w:r>
                                <w:rPr>
                                  <w:lang w:val="en-GB"/>
                                </w:rPr>
                                <w:t>ISOBMFF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969666"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08B0A9B" w14:textId="77777777" w:rsidR="005E098A" w:rsidRPr="00005030" w:rsidRDefault="005E098A" w:rsidP="005E098A">
                              <w:pPr>
                                <w:jc w:val="center"/>
                                <w:rPr>
                                  <w:lang w:val="en-GB"/>
                                </w:rPr>
                              </w:pPr>
                              <w:r>
                                <w:rPr>
                                  <w:lang w:val="en-GB"/>
                                </w:rPr>
                                <w:t>FF reader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944356" y="-243444"/>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1229A34" w14:textId="77777777" w:rsidR="005E098A" w:rsidRPr="00005030" w:rsidRDefault="005E098A" w:rsidP="005E098A">
                              <w:pPr>
                                <w:jc w:val="center"/>
                                <w:rPr>
                                  <w:lang w:val="en-GB"/>
                                </w:rPr>
                              </w:pPr>
                              <w:r>
                                <w:rPr>
                                  <w:lang w:val="en-GB"/>
                                </w:rPr>
                                <w:t>VVC 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88712" y="0"/>
                            <a:ext cx="954405"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78271B6" w14:textId="77777777" w:rsidR="005E098A" w:rsidRPr="00005030" w:rsidRDefault="005E098A" w:rsidP="005E098A">
                              <w:pPr>
                                <w:jc w:val="center"/>
                                <w:rPr>
                                  <w:lang w:val="en-GB"/>
                                </w:rPr>
                              </w:pPr>
                              <w:r>
                                <w:rPr>
                                  <w:lang w:val="en-GB"/>
                                </w:rPr>
                                <w:t>Presentation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919046" y="0"/>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251557E" w14:textId="77777777" w:rsidR="005E098A" w:rsidRPr="00005030" w:rsidRDefault="005E098A" w:rsidP="005E098A">
                              <w:pPr>
                                <w:jc w:val="center"/>
                                <w:rPr>
                                  <w:lang w:val="en-GB"/>
                                </w:rPr>
                              </w:pPr>
                              <w:r>
                                <w:rPr>
                                  <w:lang w:val="en-GB"/>
                                </w:rPr>
                                <w:t>GPU 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944356" y="516576"/>
                            <a:ext cx="908050" cy="565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5499EB5" w14:textId="77777777" w:rsidR="005E098A" w:rsidRPr="00005030" w:rsidRDefault="005E098A" w:rsidP="005E098A">
                              <w:pPr>
                                <w:jc w:val="center"/>
                                <w:rPr>
                                  <w:lang w:val="en-GB"/>
                                </w:rPr>
                              </w:pPr>
                              <w:r>
                                <w:rPr>
                                  <w:lang w:val="en-GB"/>
                                </w:rPr>
                                <w:t>VVC Decoder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183517F" id="Group 14" o:spid="_x0000_s1034" style="position:absolute;left:0;text-align:left;margin-left:39.9pt;margin-top:25.2pt;width:381.35pt;height:104.35pt;z-index:251663872;mso-position-horizontal-relative:text;mso-position-vertical-relative:text;mso-height-relative:margin" coordorigin=",-2434" coordsize="48431,13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">
                <v:rect id="Rectangle 9" o:spid="_x0000_s1035" style="position:absolute;top:50;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" fillcolor="window" strokecolor="windowText" strokeweight="1pt">
                  <v:textbox>
                    <w:txbxContent>
                      <w:p w14:paraId="56E16921" w14:textId="77777777" w:rsidR="005E098A" w:rsidRPr="00005030" w:rsidRDefault="005E098A" w:rsidP="005E098A">
                        <w:pPr>
                          <w:jc w:val="center"/>
                          <w:rPr>
                            <w:lang w:val="en-GB"/>
                          </w:rPr>
                        </w:pPr>
                        <w:r>
                          <w:rPr>
                            <w:lang w:val="en-GB"/>
                          </w:rPr>
                          <w:t>ISOBMFF</w:t>
                        </w:r>
                      </w:p>
                    </w:txbxContent>
                  </v:textbox>
                </v:rect>
                <v:rect id="Rectangle 10" o:spid="_x0000_s1036" style="position:absolute;left:9696;width:9081;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" fillcolor="window" strokecolor="windowText" strokeweight="1pt">
                  <v:textbox>
                    <w:txbxContent>
                      <w:p w14:paraId="208B0A9B" w14:textId="77777777" w:rsidR="005E098A" w:rsidRPr="00005030" w:rsidRDefault="005E098A" w:rsidP="005E098A">
                        <w:pPr>
                          <w:jc w:val="center"/>
                          <w:rPr>
                            <w:lang w:val="en-GB"/>
                          </w:rPr>
                        </w:pPr>
                        <w:r>
                          <w:rPr>
                            <w:lang w:val="en-GB"/>
                          </w:rPr>
                          <w:t>FF reader</w:t>
                        </w:r>
                      </w:p>
                    </w:txbxContent>
                  </v:textbox>
                </v:rect>
                <v:rect id="Rectangle 11" o:spid="_x0000_s1037" style="position:absolute;left:19443;top:-2434;width:9081;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" fillcolor="window" strokecolor="windowText" strokeweight="1pt">
                  <v:textbox>
                    <w:txbxContent>
                      <w:p w14:paraId="11229A34" w14:textId="77777777" w:rsidR="005E098A" w:rsidRPr="00005030" w:rsidRDefault="005E098A" w:rsidP="005E098A">
                        <w:pPr>
                          <w:jc w:val="center"/>
                          <w:rPr>
                            <w:lang w:val="en-GB"/>
                          </w:rPr>
                        </w:pPr>
                        <w:r>
                          <w:rPr>
                            <w:lang w:val="en-GB"/>
                          </w:rPr>
                          <w:t>VVC Decoder</w:t>
                        </w:r>
                      </w:p>
                    </w:txbxContent>
                  </v:textbox>
                </v:rect>
                <v:rect id="Rectangle 12" o:spid="_x0000_s1038" style="position:absolute;left:38887;width:9544;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" fillcolor="window" strokecolor="windowText" strokeweight="1pt">
                  <v:textbox>
                    <w:txbxContent>
                      <w:p w14:paraId="778271B6" w14:textId="77777777" w:rsidR="005E098A" w:rsidRPr="00005030" w:rsidRDefault="005E098A" w:rsidP="005E098A">
                        <w:pPr>
                          <w:jc w:val="center"/>
                          <w:rPr>
                            <w:lang w:val="en-GB"/>
                          </w:rPr>
                        </w:pPr>
                        <w:r>
                          <w:rPr>
                            <w:lang w:val="en-GB"/>
                          </w:rPr>
                          <w:t>Presentation</w:t>
                        </w:r>
                      </w:p>
                    </w:txbxContent>
                  </v:textbox>
                </v:rect>
                <v:rect id="Rectangle 13" o:spid="_x0000_s1039" style="position:absolute;left:29190;width:908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0EjwAAAANsAAAAPAAAAZHJzL2Rvd25yZXYueG1sRE/fa8Iw&#10;EH4f7H8IN9jbmupA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ydtBI8AAAADbAAAADwAAAAAA&#10;AAAAAAAAAAAHAgAAZHJzL2Rvd25yZXYueG1sUEsFBgAAAAADAAMAtwAAAPQCAAAAAA==&#10;" fillcolor="window" strokecolor="windowText" strokeweight="1pt">
                  <v:textbox>
                    <w:txbxContent>
                      <w:p w14:paraId="6251557E" w14:textId="77777777" w:rsidR="005E098A" w:rsidRPr="00005030" w:rsidRDefault="005E098A" w:rsidP="005E098A">
                        <w:pPr>
                          <w:jc w:val="center"/>
                          <w:rPr>
                            <w:lang w:val="en-GB"/>
                          </w:rPr>
                        </w:pPr>
                        <w:r>
                          <w:rPr>
                            <w:lang w:val="en-GB"/>
                          </w:rPr>
                          <w:t>GPU processing</w:t>
                        </w:r>
                      </w:p>
                    </w:txbxContent>
                  </v:textbox>
                </v:rect>
                <v:rect id="Rectangle 16" o:spid="_x0000_s1040" style="position:absolute;left:19443;top:5165;width:9081;height:56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" fillcolor="window" strokecolor="windowText" strokeweight="1pt">
                  <v:textbox>
                    <w:txbxContent>
                      <w:p w14:paraId="65499EB5" w14:textId="77777777" w:rsidR="005E098A" w:rsidRPr="00005030" w:rsidRDefault="005E098A" w:rsidP="005E098A">
                        <w:pPr>
                          <w:jc w:val="center"/>
                          <w:rPr>
                            <w:lang w:val="en-GB"/>
                          </w:rPr>
                        </w:pPr>
                        <w:r>
                          <w:rPr>
                            <w:lang w:val="en-GB"/>
                          </w:rPr>
                          <w:t>VVC Decoder</w:t>
                        </w:r>
                      </w:p>
                    </w:txbxContent>
                  </v:textbox>
                </v:rect>
              </v:group>
            </w:pict>
          </mc:Fallback>
        </mc:AlternateContent>
      </w:r>
      <w:r w:rsidRPr="005E098A">
        <w:rPr>
          <w:rFonts w:ascii="Times New Roman" w:eastAsia="MS Mincho" w:hAnsi="Times New Roman" w:cs="Times New Roman"/>
          <w:noProof/>
          <w:sz w:val="24"/>
          <w:szCs w:val="24"/>
          <w:lang w:val="en-GB"/>
        </w:rPr>
        <mc:AlternateContent>
          <mc:Choice Requires="wps">
            <w:drawing>
              <wp:inline distT="0" distB="0" distL="0" distR="0" wp14:anchorId="11CCED3D" wp14:editId="7DB5F9A0">
                <wp:extent cx="5232400" cy="1900052"/>
                <wp:effectExtent l="0" t="0" r="25400" b="24130"/>
                <wp:docPr id="8" name="Text Box 8"/>
                <wp:cNvGraphicFramePr/>
                <a:graphic xmlns:a="http://schemas.openxmlformats.org/drawingml/2006/main">
                  <a:graphicData uri="http://schemas.microsoft.com/office/word/2010/wordprocessingShape">
                    <wps:wsp>
                      <wps:cNvSpPr txBox="1"/>
                      <wps:spPr>
                        <a:xfrm>
                          <a:off x="0" y="0"/>
                          <a:ext cx="5232400" cy="1900052"/>
                        </a:xfrm>
                        <a:prstGeom prst="rect">
                          <a:avLst/>
                        </a:prstGeom>
                        <a:solidFill>
                          <a:sysClr val="window" lastClr="FFFFFF"/>
                        </a:solidFill>
                        <a:ln w="6350">
                          <a:solidFill>
                            <a:prstClr val="black"/>
                          </a:solidFill>
                        </a:ln>
                      </wps:spPr>
                      <wps:txbx>
                        <w:txbxContent>
                          <w:p w14:paraId="545A8116" w14:textId="77777777" w:rsidR="005E098A" w:rsidRPr="00E22ED3" w:rsidRDefault="005E098A" w:rsidP="005E098A">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CCED3D" id="Text Box 8" o:spid="_x0000_s1041" type="#_x0000_t202" style="width:412pt;height:14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" fillcolor="window" strokeweight=".5pt">
                <v:textbox>
                  <w:txbxContent>
                    <w:p w14:paraId="545A8116" w14:textId="77777777" w:rsidR="005E098A" w:rsidRPr="00E22ED3" w:rsidRDefault="005E098A" w:rsidP="005E098A">
                      <w:pPr>
                        <w:rPr>
                          <w:lang w:val="en-GB"/>
                        </w:rPr>
                      </w:pPr>
                    </w:p>
                  </w:txbxContent>
                </v:textbox>
                <w10:anchorlock/>
              </v:shape>
            </w:pict>
          </mc:Fallback>
        </mc:AlternateContent>
      </w:r>
    </w:p>
    <w:p w14:paraId="46CED1AB" w14:textId="77777777" w:rsidR="005E098A" w:rsidRPr="005E098A" w:rsidRDefault="005E098A" w:rsidP="005E098A">
      <w:pPr>
        <w:widowControl/>
        <w:autoSpaceDE/>
        <w:autoSpaceDN/>
        <w:spacing w:after="200"/>
        <w:jc w:val="center"/>
        <w:rPr>
          <w:rFonts w:ascii="Times New Roman" w:eastAsia="MS Mincho" w:hAnsi="Times New Roman" w:cs="Times New Roman"/>
          <w:i/>
          <w:iCs/>
          <w:color w:val="44546A"/>
          <w:sz w:val="18"/>
          <w:szCs w:val="18"/>
          <w:lang w:val="en-GB"/>
        </w:rPr>
      </w:pPr>
      <w:bookmarkStart w:id="45" w:name="_Ref43926069"/>
      <w:r w:rsidRPr="005E098A">
        <w:rPr>
          <w:rFonts w:ascii="Times New Roman" w:eastAsia="MS Mincho" w:hAnsi="Times New Roman" w:cs="Times New Roman"/>
          <w:i/>
          <w:iCs/>
          <w:color w:val="44546A"/>
          <w:sz w:val="18"/>
          <w:szCs w:val="18"/>
        </w:rPr>
        <w:t xml:space="preserve">Figure </w:t>
      </w:r>
      <w:r w:rsidRPr="005E098A">
        <w:rPr>
          <w:rFonts w:ascii="Times New Roman" w:eastAsia="MS Mincho" w:hAnsi="Times New Roman" w:cs="Times New Roman"/>
          <w:i/>
          <w:iCs/>
          <w:color w:val="44546A"/>
          <w:sz w:val="18"/>
          <w:szCs w:val="18"/>
        </w:rPr>
        <w:fldChar w:fldCharType="begin"/>
      </w:r>
      <w:r w:rsidRPr="005E098A">
        <w:rPr>
          <w:rFonts w:ascii="Times New Roman" w:eastAsia="MS Mincho" w:hAnsi="Times New Roman" w:cs="Times New Roman"/>
          <w:i/>
          <w:iCs/>
          <w:color w:val="44546A"/>
          <w:sz w:val="18"/>
          <w:szCs w:val="18"/>
        </w:rPr>
        <w:instrText xml:space="preserve"> SEQ Figure \* ARABIC </w:instrText>
      </w:r>
      <w:r w:rsidRPr="005E098A">
        <w:rPr>
          <w:rFonts w:ascii="Times New Roman" w:eastAsia="MS Mincho" w:hAnsi="Times New Roman" w:cs="Times New Roman"/>
          <w:i/>
          <w:iCs/>
          <w:color w:val="44546A"/>
          <w:sz w:val="18"/>
          <w:szCs w:val="18"/>
        </w:rPr>
        <w:fldChar w:fldCharType="separate"/>
      </w:r>
      <w:r w:rsidRPr="005E098A">
        <w:rPr>
          <w:rFonts w:ascii="Times New Roman" w:eastAsia="MS Mincho" w:hAnsi="Times New Roman" w:cs="Times New Roman"/>
          <w:i/>
          <w:iCs/>
          <w:noProof/>
          <w:color w:val="44546A"/>
          <w:sz w:val="18"/>
          <w:szCs w:val="18"/>
        </w:rPr>
        <w:t>2</w:t>
      </w:r>
      <w:r w:rsidRPr="005E098A">
        <w:rPr>
          <w:rFonts w:ascii="Times New Roman" w:eastAsia="MS Mincho" w:hAnsi="Times New Roman" w:cs="Times New Roman"/>
          <w:i/>
          <w:iCs/>
          <w:noProof/>
          <w:color w:val="44546A"/>
          <w:sz w:val="18"/>
          <w:szCs w:val="18"/>
        </w:rPr>
        <w:fldChar w:fldCharType="end"/>
      </w:r>
      <w:bookmarkEnd w:id="45"/>
      <w:r w:rsidRPr="005E098A">
        <w:rPr>
          <w:rFonts w:ascii="Times New Roman" w:eastAsia="MS Mincho" w:hAnsi="Times New Roman" w:cs="Times New Roman"/>
          <w:i/>
          <w:iCs/>
          <w:color w:val="44546A"/>
          <w:sz w:val="18"/>
          <w:szCs w:val="18"/>
        </w:rPr>
        <w:t xml:space="preserve"> - GPU-based system architecture</w:t>
      </w:r>
    </w:p>
    <w:p w14:paraId="074E6A30"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The decoded video sequence is fundamentally transformed by the GPU process, e.g. omnidirectional video to viewport video, 3D object information (texture, depth, …) to a viewport video. It goes way behind simple upscaling as it may happen in the media-based pipeline.</w:t>
      </w:r>
    </w:p>
    <w:p w14:paraId="664C577A"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19C4CB53"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The video buffer that the GPU feeds to the presentation engine is by nature determined by runtime consideration such as the user’s viewport, the available decoding resources, the available bandwidth resource, the battery level, etc…</w:t>
      </w:r>
    </w:p>
    <w:p w14:paraId="2DB8E720"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29878467"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As a result, it is by essence impossible for the content creator to anticipate the operating point desired by the application because of the causality issue.</w:t>
      </w:r>
    </w:p>
    <w:p w14:paraId="4EEF2BB9"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486D3CE9" w14:textId="77777777" w:rsid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In addition, the output of several video decoders that are to be fed to a GPU process needs to sample-aligned. That is if a source texture was split and encoded as two coded data stream and two decoders decode them, these two pieces need to form the initial source texture with frame accuracy. To be more precise, since this needs to happen before the GPU and after the decoder, the natural criteria for this alignment is the Picture Order Count (POC).</w:t>
      </w:r>
    </w:p>
    <w:p w14:paraId="18530B44" w14:textId="77777777" w:rsidR="00FC72E9" w:rsidRPr="005E098A" w:rsidRDefault="00FC72E9" w:rsidP="005E098A">
      <w:pPr>
        <w:widowControl/>
        <w:autoSpaceDE/>
        <w:autoSpaceDN/>
        <w:spacing w:after="0"/>
        <w:rPr>
          <w:rFonts w:ascii="Times New Roman" w:eastAsia="MS Mincho" w:hAnsi="Times New Roman" w:cs="Times New Roman"/>
          <w:sz w:val="24"/>
          <w:szCs w:val="24"/>
          <w:lang w:val="en-GB"/>
        </w:rPr>
      </w:pPr>
    </w:p>
    <w:p w14:paraId="21C69548" w14:textId="77777777" w:rsidR="005E098A" w:rsidRPr="005E098A" w:rsidRDefault="005E098A" w:rsidP="00FC72E9">
      <w:pPr>
        <w:pStyle w:val="Heading3"/>
        <w:rPr>
          <w:lang w:val="en-GB"/>
        </w:rPr>
      </w:pPr>
      <w:r w:rsidRPr="005E098A">
        <w:rPr>
          <w:lang w:val="en-GB"/>
        </w:rPr>
        <w:t>Summary of proposal</w:t>
      </w:r>
    </w:p>
    <w:p w14:paraId="5A59AE71"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The proposal can be summarised as follows:</w:t>
      </w:r>
    </w:p>
    <w:p w14:paraId="3D86033C" w14:textId="77777777" w:rsidR="005E098A" w:rsidRPr="005E098A" w:rsidRDefault="005E098A" w:rsidP="00E355CE">
      <w:pPr>
        <w:widowControl/>
        <w:numPr>
          <w:ilvl w:val="0"/>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We distinguish scalability and independent layer-based applications which nothing in common besides the use of the concept of layer.</w:t>
      </w:r>
    </w:p>
    <w:p w14:paraId="5936FAFF" w14:textId="77777777" w:rsidR="005E098A" w:rsidRPr="005E098A" w:rsidRDefault="005E098A" w:rsidP="00E355CE">
      <w:pPr>
        <w:widowControl/>
        <w:numPr>
          <w:ilvl w:val="0"/>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 xml:space="preserve">We define a new sample entry </w:t>
      </w:r>
      <w:r w:rsidRPr="005E098A">
        <w:rPr>
          <w:rFonts w:ascii="Courier New" w:eastAsia="MS Mincho" w:hAnsi="Courier New" w:cs="Times New Roman"/>
          <w:noProof/>
          <w:sz w:val="24"/>
          <w:szCs w:val="24"/>
          <w:lang w:val="en-GB" w:eastAsia="ja-JP"/>
        </w:rPr>
        <w:t>'vidl'</w:t>
      </w:r>
      <w:r w:rsidRPr="005E098A">
        <w:rPr>
          <w:rFonts w:ascii="Times New Roman" w:eastAsia="MS Mincho" w:hAnsi="Times New Roman" w:cs="Times New Roman"/>
          <w:sz w:val="24"/>
          <w:szCs w:val="24"/>
        </w:rPr>
        <w:t xml:space="preserve"> corresponding to a track made of a single VVC independent layer.</w:t>
      </w:r>
    </w:p>
    <w:p w14:paraId="2D47FF8D" w14:textId="77777777" w:rsidR="005E098A" w:rsidRPr="005E098A" w:rsidRDefault="005E098A" w:rsidP="00E355CE">
      <w:pPr>
        <w:widowControl/>
        <w:numPr>
          <w:ilvl w:val="0"/>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For independent layer-based applications:</w:t>
      </w:r>
    </w:p>
    <w:p w14:paraId="3E2381D0" w14:textId="77777777" w:rsidR="005E098A" w:rsidRPr="005E098A" w:rsidRDefault="005E098A" w:rsidP="00E355CE">
      <w:pPr>
        <w:widowControl/>
        <w:numPr>
          <w:ilvl w:val="1"/>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VVC independent layers are stored in separate tracks (no multiplexing).</w:t>
      </w:r>
    </w:p>
    <w:p w14:paraId="7337EE3D" w14:textId="77777777" w:rsidR="005E098A" w:rsidRPr="005E098A" w:rsidRDefault="005E098A" w:rsidP="00E355CE">
      <w:pPr>
        <w:widowControl/>
        <w:numPr>
          <w:ilvl w:val="1"/>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The operating points is derived by the application at runtime and not present in any track.</w:t>
      </w:r>
    </w:p>
    <w:p w14:paraId="43BB86A8" w14:textId="77777777" w:rsidR="005E098A" w:rsidRPr="005E098A" w:rsidRDefault="005E098A" w:rsidP="00E355CE">
      <w:pPr>
        <w:widowControl/>
        <w:numPr>
          <w:ilvl w:val="1"/>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VVC independent layer tracks are grouped together via their shared VVC base track to allow successful reconstruction into a single VVC bitstream.</w:t>
      </w:r>
    </w:p>
    <w:p w14:paraId="0C29B579" w14:textId="77777777" w:rsidR="005E098A" w:rsidRPr="005E098A" w:rsidRDefault="005E098A" w:rsidP="00E355CE">
      <w:pPr>
        <w:widowControl/>
        <w:numPr>
          <w:ilvl w:val="1"/>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 xml:space="preserve">A new track reference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indl</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lang w:val="en-GB"/>
        </w:rPr>
        <w:t xml:space="preserve"> is defined for VVC base tracks to reference the VVC independent layer tracks. The VVC base track contain shared parameter sets.</w:t>
      </w:r>
    </w:p>
    <w:p w14:paraId="37239FA6" w14:textId="77777777" w:rsidR="005E098A" w:rsidRPr="005E098A" w:rsidRDefault="005E098A" w:rsidP="00E355CE">
      <w:pPr>
        <w:widowControl/>
        <w:numPr>
          <w:ilvl w:val="1"/>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The parameter sets present in the VVC independent track overwrite the ones of the same type present in the VVC base track.</w:t>
      </w:r>
    </w:p>
    <w:p w14:paraId="6CB08216" w14:textId="77777777" w:rsidR="005E098A" w:rsidRPr="005E098A" w:rsidRDefault="005E098A" w:rsidP="00E355CE">
      <w:pPr>
        <w:widowControl/>
        <w:numPr>
          <w:ilvl w:val="1"/>
          <w:numId w:val="4"/>
        </w:numPr>
        <w:autoSpaceDE/>
        <w:autoSpaceDN/>
        <w:spacing w:after="0"/>
        <w:contextualSpacing/>
        <w:jc w:val="left"/>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The VVC base track is also used for independent layers and not only for subpicture tracks.</w:t>
      </w:r>
    </w:p>
    <w:p w14:paraId="4A7B7D94" w14:textId="77777777" w:rsidR="005E098A" w:rsidRPr="005E098A" w:rsidRDefault="005E098A" w:rsidP="00E355CE">
      <w:pPr>
        <w:widowControl/>
        <w:numPr>
          <w:ilvl w:val="1"/>
          <w:numId w:val="4"/>
        </w:numPr>
        <w:autoSpaceDE/>
        <w:autoSpaceDN/>
        <w:spacing w:after="0"/>
        <w:contextualSpacing/>
        <w:jc w:val="left"/>
        <w:rPr>
          <w:rFonts w:ascii="Times New Roman" w:eastAsia="MS Mincho" w:hAnsi="Times New Roman" w:cs="Times New Roman"/>
          <w:sz w:val="24"/>
          <w:szCs w:val="24"/>
          <w:lang w:val="en-GB"/>
        </w:rPr>
      </w:pPr>
    </w:p>
    <w:p w14:paraId="7E8D6CB4"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129042B5" w14:textId="77777777" w:rsidR="005E098A" w:rsidRPr="005E098A" w:rsidRDefault="005E098A" w:rsidP="005E098A">
      <w:pPr>
        <w:keepNext/>
        <w:widowControl/>
        <w:numPr>
          <w:ilvl w:val="1"/>
          <w:numId w:val="0"/>
        </w:numPr>
        <w:autoSpaceDE/>
        <w:autoSpaceDN/>
        <w:spacing w:before="240" w:after="60"/>
        <w:ind w:left="576" w:hanging="576"/>
        <w:outlineLvl w:val="1"/>
        <w:rPr>
          <w:rFonts w:ascii="Calibri" w:eastAsia="Times New Roman" w:hAnsi="Calibri" w:cs="Times New Roman"/>
          <w:b/>
          <w:bCs/>
          <w:i/>
          <w:iCs/>
          <w:sz w:val="28"/>
          <w:szCs w:val="28"/>
          <w:lang w:val="en-GB" w:eastAsia="de-DE"/>
        </w:rPr>
      </w:pPr>
      <w:r w:rsidRPr="005E098A">
        <w:rPr>
          <w:rFonts w:ascii="Calibri" w:eastAsia="Times New Roman" w:hAnsi="Calibri" w:cs="Times New Roman"/>
          <w:b/>
          <w:bCs/>
          <w:i/>
          <w:iCs/>
          <w:sz w:val="28"/>
          <w:szCs w:val="28"/>
          <w:lang w:val="en-GB" w:eastAsia="de-DE"/>
        </w:rPr>
        <w:t xml:space="preserve">Proposed text </w:t>
      </w:r>
      <w:r w:rsidRPr="005E098A">
        <w:rPr>
          <w:rFonts w:ascii="Calibri" w:eastAsia="Times New Roman" w:hAnsi="Calibri" w:cs="Times New Roman"/>
          <w:b/>
          <w:bCs/>
          <w:i/>
          <w:iCs/>
          <w:sz w:val="28"/>
          <w:szCs w:val="28"/>
          <w:lang w:val="en-GB"/>
        </w:rPr>
        <w:t xml:space="preserve">change (only contains impacted section based on </w:t>
      </w:r>
      <w:hyperlink r:id="rId14" w:history="1">
        <w:r w:rsidRPr="005E098A">
          <w:rPr>
            <w:rFonts w:ascii="Calibri" w:eastAsia="Times New Roman" w:hAnsi="Calibri" w:cs="Times New Roman"/>
            <w:b/>
            <w:bCs/>
            <w:i/>
            <w:iCs/>
            <w:color w:val="0563C1"/>
            <w:sz w:val="28"/>
            <w:szCs w:val="28"/>
            <w:u w:val="single"/>
          </w:rPr>
          <w:t>w19278</w:t>
        </w:r>
      </w:hyperlink>
      <w:r w:rsidRPr="005E098A">
        <w:rPr>
          <w:rFonts w:ascii="Calibri" w:eastAsia="Times New Roman" w:hAnsi="Calibri" w:cs="Times New Roman"/>
          <w:b/>
          <w:bCs/>
          <w:i/>
          <w:iCs/>
          <w:sz w:val="28"/>
          <w:szCs w:val="28"/>
          <w:lang w:val="en-GB"/>
        </w:rPr>
        <w:t>)</w:t>
      </w:r>
    </w:p>
    <w:p w14:paraId="435BE369"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372FFBD3"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r w:rsidRPr="005E098A">
        <w:rPr>
          <w:rFonts w:ascii="Times New Roman" w:eastAsia="MS Mincho" w:hAnsi="Times New Roman" w:cs="Times New Roman"/>
          <w:sz w:val="24"/>
          <w:szCs w:val="24"/>
          <w:highlight w:val="yellow"/>
          <w:lang w:val="en-GB" w:eastAsia="de-DE"/>
        </w:rPr>
        <w:t>[Editor's note: The following section is out of now out of sync with the latest draft of 14492-15 and should be dealt with at the next meeting.]</w:t>
      </w:r>
    </w:p>
    <w:p w14:paraId="46DCAED6"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1B2C11C6"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46" w:name="_Toc38977967"/>
      <w:r w:rsidRPr="005E098A">
        <w:rPr>
          <w:rFonts w:ascii="Calibri" w:eastAsia="Times New Roman" w:hAnsi="Calibri" w:cs="Times New Roman"/>
          <w:b/>
          <w:bCs/>
          <w:sz w:val="26"/>
          <w:szCs w:val="26"/>
        </w:rPr>
        <w:t>Types of VVC tracks</w:t>
      </w:r>
      <w:bookmarkEnd w:id="46"/>
    </w:p>
    <w:p w14:paraId="04B29E18" w14:textId="77777777" w:rsidR="005E098A" w:rsidRPr="005E098A" w:rsidRDefault="005E098A" w:rsidP="005E098A">
      <w:pPr>
        <w:widowControl/>
        <w:autoSpaceDE/>
        <w:autoSpaceDN/>
        <w:spacing w:after="230"/>
        <w:rPr>
          <w:rFonts w:ascii="Times New Roman" w:eastAsia="MS Mincho" w:hAnsi="Times New Roman" w:cs="Times New Roman"/>
          <w:sz w:val="24"/>
          <w:szCs w:val="24"/>
        </w:rPr>
      </w:pPr>
      <w:r w:rsidRPr="005E098A">
        <w:rPr>
          <w:rFonts w:ascii="Times New Roman" w:eastAsia="MS Mincho" w:hAnsi="Times New Roman" w:cs="Times New Roman"/>
          <w:sz w:val="24"/>
          <w:szCs w:val="24"/>
        </w:rPr>
        <w:t>This specification includes the following tools for carriage of VVC bitstreams:</w:t>
      </w:r>
    </w:p>
    <w:p w14:paraId="5367A4EE" w14:textId="77777777" w:rsidR="005E098A" w:rsidRPr="005E098A" w:rsidRDefault="005E098A" w:rsidP="00E355CE">
      <w:pPr>
        <w:widowControl/>
        <w:numPr>
          <w:ilvl w:val="0"/>
          <w:numId w:val="28"/>
        </w:numPr>
        <w:tabs>
          <w:tab w:val="left" w:pos="400"/>
        </w:tabs>
        <w:autoSpaceDE/>
        <w:autoSpaceDN/>
        <w:spacing w:after="0" w:line="276" w:lineRule="auto"/>
        <w:jc w:val="left"/>
        <w:rPr>
          <w:rFonts w:eastAsia="Calibri" w:cs="Times New Roman"/>
          <w:lang w:val="en-GB"/>
        </w:rPr>
      </w:pPr>
      <w:r w:rsidRPr="005E098A">
        <w:rPr>
          <w:rFonts w:eastAsia="Calibri" w:cs="Times New Roman"/>
          <w:lang w:val="en-GB"/>
        </w:rPr>
        <w:t>VVC track:</w:t>
      </w:r>
      <w:r w:rsidRPr="005E098A">
        <w:rPr>
          <w:rFonts w:eastAsia="Calibri" w:cs="Times New Roman"/>
          <w:lang w:val="en-GB"/>
        </w:rPr>
        <w:br/>
        <w:t>A VVC track represents a VVC bitstream by including NAL units in its samples and sample entries and possibly by referencing other VVC tracks containing other sublayers of the VVC bitstream and possibly by referencing VVC subpicture tracks. When a VVC track references VVC subpicture tracks or VVC independent layer tracks, it is referred to as a VVC base track.</w:t>
      </w:r>
    </w:p>
    <w:p w14:paraId="4A2F30BA" w14:textId="77777777" w:rsidR="005E098A" w:rsidRPr="005E098A" w:rsidRDefault="005E098A" w:rsidP="00E355CE">
      <w:pPr>
        <w:widowControl/>
        <w:numPr>
          <w:ilvl w:val="0"/>
          <w:numId w:val="28"/>
        </w:numPr>
        <w:tabs>
          <w:tab w:val="left" w:pos="400"/>
        </w:tabs>
        <w:autoSpaceDE/>
        <w:autoSpaceDN/>
        <w:spacing w:after="0" w:line="276" w:lineRule="auto"/>
        <w:jc w:val="left"/>
        <w:rPr>
          <w:rFonts w:eastAsia="Calibri" w:cs="Times New Roman"/>
          <w:lang w:val="en-GB"/>
        </w:rPr>
      </w:pPr>
      <w:r w:rsidRPr="005E098A">
        <w:rPr>
          <w:rFonts w:eastAsia="Calibri" w:cs="Times New Roman"/>
          <w:lang w:val="en-GB"/>
        </w:rPr>
        <w:t>VVC non-VCL track:</w:t>
      </w:r>
      <w:r w:rsidRPr="005E098A">
        <w:rPr>
          <w:rFonts w:eastAsia="Calibri" w:cs="Times New Roman"/>
          <w:lang w:val="en-GB"/>
        </w:rPr>
        <w:br/>
        <w:t xml:space="preserve">APSs, which carry ALF, LMCS, or scaling list parameters, and other non-VCL NAL units can be stored in and transmitted through a track that is separate from the track containing the VCL NAL units; this is the VVC non-VCL track. </w:t>
      </w:r>
    </w:p>
    <w:p w14:paraId="0F6D297D" w14:textId="77777777" w:rsidR="005E098A" w:rsidRPr="005E098A" w:rsidRDefault="005E098A" w:rsidP="00E355CE">
      <w:pPr>
        <w:widowControl/>
        <w:numPr>
          <w:ilvl w:val="0"/>
          <w:numId w:val="20"/>
        </w:numPr>
        <w:tabs>
          <w:tab w:val="left" w:pos="400"/>
        </w:tabs>
        <w:autoSpaceDE/>
        <w:autoSpaceDN/>
        <w:spacing w:after="0" w:line="276" w:lineRule="auto"/>
        <w:jc w:val="left"/>
        <w:rPr>
          <w:rFonts w:eastAsia="Calibri" w:cs="Times New Roman"/>
          <w:lang w:val="en-GB"/>
        </w:rPr>
      </w:pPr>
      <w:r w:rsidRPr="005E098A">
        <w:rPr>
          <w:rFonts w:eastAsia="Calibri" w:cs="Times New Roman"/>
          <w:lang w:val="en-GB"/>
        </w:rPr>
        <w:t>VVC subpicture track:</w:t>
      </w:r>
      <w:r w:rsidRPr="005E098A">
        <w:rPr>
          <w:rFonts w:eastAsia="Calibri" w:cs="Times New Roman"/>
          <w:lang w:val="en-GB"/>
        </w:rPr>
        <w:br/>
        <w:t>A VVC subpicture track contains either of the following:</w:t>
      </w:r>
    </w:p>
    <w:p w14:paraId="69DD52AF" w14:textId="77777777" w:rsidR="005E098A" w:rsidRPr="005E098A" w:rsidRDefault="005E098A" w:rsidP="005E098A">
      <w:pPr>
        <w:widowControl/>
        <w:tabs>
          <w:tab w:val="num" w:pos="1120"/>
        </w:tabs>
        <w:autoSpaceDE/>
        <w:autoSpaceDN/>
        <w:spacing w:line="276" w:lineRule="auto"/>
        <w:ind w:left="1120" w:hanging="360"/>
        <w:rPr>
          <w:rFonts w:eastAsia="Calibri" w:cs="Times New Roman"/>
          <w:lang w:val="en-GB"/>
        </w:rPr>
      </w:pPr>
      <w:r w:rsidRPr="005E098A">
        <w:rPr>
          <w:rFonts w:eastAsia="Calibri" w:cs="Times New Roman"/>
          <w:lang w:val="en-GB"/>
        </w:rPr>
        <w:t>A sequence of one or more VVC subpictures.</w:t>
      </w:r>
    </w:p>
    <w:p w14:paraId="6AB9FF34" w14:textId="77777777" w:rsidR="005E098A" w:rsidRPr="005E098A" w:rsidRDefault="005E098A" w:rsidP="005E098A">
      <w:pPr>
        <w:widowControl/>
        <w:tabs>
          <w:tab w:val="num" w:pos="1120"/>
        </w:tabs>
        <w:autoSpaceDE/>
        <w:autoSpaceDN/>
        <w:spacing w:line="276" w:lineRule="auto"/>
        <w:ind w:left="1120" w:hanging="360"/>
        <w:rPr>
          <w:rFonts w:eastAsia="Calibri" w:cs="Times New Roman"/>
          <w:lang w:val="en-GB"/>
        </w:rPr>
      </w:pPr>
      <w:r w:rsidRPr="005E098A">
        <w:rPr>
          <w:rFonts w:eastAsia="Calibri" w:cs="Times New Roman"/>
          <w:lang w:val="en-GB"/>
        </w:rPr>
        <w:t>A sequence of one or more complete slices forming a rectangular area.</w:t>
      </w:r>
    </w:p>
    <w:p w14:paraId="7C8062DA" w14:textId="77777777" w:rsidR="005E098A" w:rsidRPr="005E098A" w:rsidRDefault="005E098A" w:rsidP="005E098A">
      <w:pPr>
        <w:widowControl/>
        <w:tabs>
          <w:tab w:val="left" w:pos="400"/>
        </w:tabs>
        <w:autoSpaceDE/>
        <w:autoSpaceDN/>
        <w:spacing w:line="276" w:lineRule="auto"/>
        <w:ind w:left="400"/>
        <w:jc w:val="left"/>
        <w:rPr>
          <w:rFonts w:eastAsia="Calibri" w:cs="Times New Roman"/>
          <w:lang w:val="en-GB"/>
        </w:rPr>
      </w:pPr>
      <w:r w:rsidRPr="005E098A">
        <w:rPr>
          <w:rFonts w:eastAsia="Calibri" w:cs="Times New Roman"/>
          <w:lang w:val="en-GB"/>
        </w:rPr>
        <w:t xml:space="preserve">The VVC subpictures or slices included in any sample of a VVC subpicture track are contiguous in decoding order. </w:t>
      </w:r>
    </w:p>
    <w:p w14:paraId="645D33CA" w14:textId="77777777" w:rsidR="005E098A" w:rsidRPr="005E098A" w:rsidRDefault="005E098A" w:rsidP="005E098A">
      <w:pPr>
        <w:widowControl/>
        <w:tabs>
          <w:tab w:val="left" w:pos="960"/>
          <w:tab w:val="left" w:pos="1418"/>
        </w:tabs>
        <w:autoSpaceDE/>
        <w:autoSpaceDN/>
        <w:spacing w:line="210" w:lineRule="atLeast"/>
        <w:ind w:left="1200" w:right="360"/>
        <w:rPr>
          <w:rFonts w:eastAsia="Calibri" w:cs="Times New Roman"/>
          <w:sz w:val="18"/>
          <w:lang w:val="en-GB"/>
        </w:rPr>
      </w:pPr>
      <w:r w:rsidRPr="005E098A">
        <w:rPr>
          <w:rFonts w:eastAsia="Calibri" w:cs="Times New Roman"/>
          <w:sz w:val="18"/>
          <w:lang w:val="en-GB"/>
        </w:rPr>
        <w:t>NOTE: VVC non-VCL tracks and VVC subpicture tracks enable an optimal delivery of VVC video in streaming applications as follows. These tracks can each be carried in DASH representations of their own, and for decoding and rendering of a subset of the tracks, the DASH representations containing the subset of the VVC subpicture tracks as well as the DASH representation containing the non-VCL tracks can be requested by the client, segment by segment. This way, redundant transmission of APSs and other non-VCL NAL units can be avoided.</w:t>
      </w:r>
    </w:p>
    <w:p w14:paraId="6698AA1E" w14:textId="77777777" w:rsidR="005E098A" w:rsidRPr="005E098A" w:rsidRDefault="005E098A" w:rsidP="00E355CE">
      <w:pPr>
        <w:widowControl/>
        <w:numPr>
          <w:ilvl w:val="0"/>
          <w:numId w:val="28"/>
        </w:numPr>
        <w:tabs>
          <w:tab w:val="left" w:pos="400"/>
        </w:tabs>
        <w:autoSpaceDE/>
        <w:autoSpaceDN/>
        <w:spacing w:after="0" w:line="276" w:lineRule="auto"/>
        <w:jc w:val="left"/>
        <w:rPr>
          <w:rFonts w:eastAsia="Calibri" w:cs="Times New Roman"/>
          <w:lang w:val="en-GB"/>
        </w:rPr>
      </w:pPr>
      <w:r w:rsidRPr="005E098A">
        <w:rPr>
          <w:rFonts w:eastAsia="Calibri" w:cs="Times New Roman"/>
          <w:lang w:val="en-GB"/>
        </w:rPr>
        <w:t>VVC independent layer track:</w:t>
      </w:r>
      <w:r w:rsidRPr="005E098A">
        <w:rPr>
          <w:rFonts w:eastAsia="Calibri" w:cs="Times New Roman"/>
          <w:lang w:val="en-GB"/>
        </w:rPr>
        <w:br/>
        <w:t xml:space="preserve">A VVC independent layer track contains samples all belonging to the same layer and this layer is independent. </w:t>
      </w:r>
    </w:p>
    <w:p w14:paraId="09C323A8"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47" w:name="_Toc45473708"/>
      <w:bookmarkStart w:id="48" w:name="_Toc38977968"/>
      <w:bookmarkStart w:id="49" w:name="_Toc30767377"/>
      <w:bookmarkEnd w:id="47"/>
      <w:r w:rsidRPr="005E098A">
        <w:rPr>
          <w:rFonts w:ascii="Calibri" w:eastAsia="Times New Roman" w:hAnsi="Calibri" w:cs="Times New Roman"/>
          <w:b/>
          <w:bCs/>
          <w:sz w:val="26"/>
          <w:szCs w:val="26"/>
        </w:rPr>
        <w:t>Overview of VVC storage with multiple layers</w:t>
      </w:r>
      <w:bookmarkEnd w:id="48"/>
    </w:p>
    <w:p w14:paraId="1E3BA6F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support for VVC bitstream with multiple layers includes a number of tools, and there are various ‘models’ of how they might be used. An VVC stream with multiple layers can be placed in tracks in several ways, among which are the following:</w:t>
      </w:r>
    </w:p>
    <w:p w14:paraId="71804D41" w14:textId="77777777" w:rsidR="005E098A" w:rsidRPr="005E098A" w:rsidRDefault="005E098A" w:rsidP="00E355CE">
      <w:pPr>
        <w:widowControl/>
        <w:numPr>
          <w:ilvl w:val="0"/>
          <w:numId w:val="30"/>
        </w:numPr>
        <w:autoSpaceDE/>
        <w:autoSpaceDN/>
        <w:spacing w:after="12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all the layers in one track;</w:t>
      </w:r>
    </w:p>
    <w:p w14:paraId="6220B16B" w14:textId="77777777" w:rsidR="005E098A" w:rsidRPr="005E098A" w:rsidRDefault="005E098A" w:rsidP="00E355CE">
      <w:pPr>
        <w:widowControl/>
        <w:numPr>
          <w:ilvl w:val="0"/>
          <w:numId w:val="30"/>
        </w:numPr>
        <w:autoSpaceDE/>
        <w:autoSpaceDN/>
        <w:spacing w:after="12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each layer or sub-layer in its own track;</w:t>
      </w:r>
    </w:p>
    <w:p w14:paraId="1B434AFD" w14:textId="77777777" w:rsidR="005E098A" w:rsidRPr="005E098A" w:rsidRDefault="005E098A" w:rsidP="00E355CE">
      <w:pPr>
        <w:widowControl/>
        <w:numPr>
          <w:ilvl w:val="0"/>
          <w:numId w:val="30"/>
        </w:numPr>
        <w:autoSpaceDE/>
        <w:autoSpaceDN/>
        <w:spacing w:after="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expected operating points each in a track</w:t>
      </w:r>
    </w:p>
    <w:p w14:paraId="7FA07BB6" w14:textId="77777777" w:rsidR="005E098A" w:rsidRPr="005E098A" w:rsidRDefault="005E098A" w:rsidP="005E098A">
      <w:pPr>
        <w:widowControl/>
        <w:autoSpaceDE/>
        <w:autoSpaceDN/>
        <w:spacing w:before="120" w:after="12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VVC file format allows storage of one or more layers into a track. Storage of multiple layers per track can be used. For example, when a content provider wants to provide a multi-layer bitstream that is not intended for </w:t>
      </w:r>
      <w:proofErr w:type="spellStart"/>
      <w:r w:rsidRPr="005E098A">
        <w:rPr>
          <w:rFonts w:ascii="Times New Roman" w:eastAsia="MS Mincho" w:hAnsi="Times New Roman" w:cs="Times New Roman"/>
          <w:sz w:val="24"/>
          <w:szCs w:val="24"/>
        </w:rPr>
        <w:t>subsetting</w:t>
      </w:r>
      <w:proofErr w:type="spellEnd"/>
      <w:r w:rsidRPr="005E098A">
        <w:rPr>
          <w:rFonts w:ascii="Times New Roman" w:eastAsia="MS Mincho" w:hAnsi="Times New Roman" w:cs="Times New Roman"/>
          <w:sz w:val="24"/>
          <w:szCs w:val="24"/>
        </w:rPr>
        <w:t>, or when the bitstream has been created for a few pre-defined sets of output layers where each layer corresponds to a view (for example stereo pair), tracks can be created accordingly.</w:t>
      </w:r>
    </w:p>
    <w:p w14:paraId="4AB6F0F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When a VVC bitstream is represented by multiple tracks and a player uses an operating point for which the layers are stored in multiple tracks, the player must reconstruct VVC access units before passing them to the VVC decoder.</w:t>
      </w:r>
    </w:p>
    <w:p w14:paraId="6747640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a VVC bitstream is represented by multiple VVC independent layer track, the player determines the set of layers (tracks) to be selected and the player may reconstruct VVC access units before passing them to the VVC decoder. Alternatively, the player may reconstruct several bitstreams and pass them to several VVC decoders. </w:t>
      </w:r>
    </w:p>
    <w:p w14:paraId="38D59678"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 VVC operating point may be explicitly represented by a track, i.e., each sample in the track contains an access unit. The access unit contains NAL units from all the layers and sub-layers that are part of the operating point.</w:t>
      </w:r>
    </w:p>
    <w:p w14:paraId="74FA545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storage of VVC bitstreams is supported by structures such as the </w:t>
      </w:r>
    </w:p>
    <w:p w14:paraId="42821972" w14:textId="77777777" w:rsidR="005E098A" w:rsidRPr="005E098A" w:rsidRDefault="005E098A" w:rsidP="00E355CE">
      <w:pPr>
        <w:widowControl/>
        <w:numPr>
          <w:ilvl w:val="0"/>
          <w:numId w:val="31"/>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sample entry, </w:t>
      </w:r>
    </w:p>
    <w:p w14:paraId="1416F8DE" w14:textId="77777777" w:rsidR="005E098A" w:rsidRPr="005E098A" w:rsidRDefault="005E098A" w:rsidP="00E355CE">
      <w:pPr>
        <w:widowControl/>
        <w:numPr>
          <w:ilvl w:val="0"/>
          <w:numId w:val="31"/>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Operating Points Information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vopi</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and </w:t>
      </w:r>
    </w:p>
    <w:p w14:paraId="505616F1" w14:textId="77777777" w:rsidR="005E098A" w:rsidRPr="005E098A" w:rsidRDefault="005E098A" w:rsidP="00E355CE">
      <w:pPr>
        <w:widowControl/>
        <w:numPr>
          <w:ilvl w:val="0"/>
          <w:numId w:val="31"/>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Layer Information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linf</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w:t>
      </w:r>
    </w:p>
    <w:p w14:paraId="11BB0188"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structures within a sample entry provide information for the decoding or use of the samples, in this case coded video and non-VCL data information, that are associated with that sample entry. </w:t>
      </w:r>
    </w:p>
    <w:p w14:paraId="4E367A0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Operating Points Information sample group records information about operating points such as the layers and sub-layers that constitute the operating point, dependencies (if any) between them, the profile, level, and tier parameter of the operating point, and other such operating point relevant information. </w:t>
      </w:r>
    </w:p>
    <w:p w14:paraId="1AF50EAE"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layer information sample group lists all the layers and sub-layers carried in the samples of the track.</w:t>
      </w:r>
    </w:p>
    <w:p w14:paraId="4640E767"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information in these sample groups, combined with using track references to find tracks, is sufficient for a reader to choose an operating point in accordance with its capabilities, identify the tracks that contain the relevant layers and sub-layers needed to decode the chosen operating point, and efficiently extract them.</w:t>
      </w:r>
    </w:p>
    <w:p w14:paraId="42FA2B1E" w14:textId="77777777" w:rsidR="005E098A" w:rsidRPr="005E098A" w:rsidRDefault="005E098A" w:rsidP="00E355CE">
      <w:pPr>
        <w:keepNext/>
        <w:widowControl/>
        <w:numPr>
          <w:ilvl w:val="1"/>
          <w:numId w:val="13"/>
        </w:numPr>
        <w:tabs>
          <w:tab w:val="left" w:pos="540"/>
          <w:tab w:val="left" w:pos="700"/>
        </w:tabs>
        <w:suppressAutoHyphens/>
        <w:autoSpaceDE/>
        <w:autoSpaceDN/>
        <w:spacing w:before="60" w:after="0" w:line="250" w:lineRule="exact"/>
        <w:jc w:val="left"/>
        <w:outlineLvl w:val="1"/>
        <w:rPr>
          <w:rFonts w:ascii="Calibri" w:eastAsia="Times New Roman" w:hAnsi="Calibri" w:cs="Times New Roman"/>
          <w:b/>
          <w:bCs/>
          <w:i/>
          <w:iCs/>
          <w:sz w:val="28"/>
          <w:szCs w:val="28"/>
        </w:rPr>
      </w:pPr>
      <w:bookmarkStart w:id="50" w:name="_Toc45473710"/>
      <w:bookmarkStart w:id="51" w:name="_Toc38977969"/>
      <w:bookmarkEnd w:id="50"/>
      <w:r w:rsidRPr="005E098A">
        <w:rPr>
          <w:rFonts w:ascii="Calibri" w:eastAsia="Times New Roman" w:hAnsi="Calibri" w:cs="Times New Roman"/>
          <w:b/>
          <w:bCs/>
          <w:i/>
          <w:iCs/>
          <w:sz w:val="28"/>
          <w:szCs w:val="28"/>
        </w:rPr>
        <w:t>Elementary stream structure</w:t>
      </w:r>
      <w:bookmarkEnd w:id="49"/>
      <w:bookmarkEnd w:id="51"/>
    </w:p>
    <w:p w14:paraId="1254E96E" w14:textId="77777777" w:rsidR="005E098A" w:rsidRPr="005E098A" w:rsidRDefault="005E098A" w:rsidP="005E098A">
      <w:pPr>
        <w:keepNext/>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Three</w:t>
      </w:r>
      <w:r w:rsidRPr="005E098A">
        <w:rPr>
          <w:rFonts w:ascii="Times New Roman" w:eastAsia="MS Mincho" w:hAnsi="Times New Roman" w:cs="Times New Roman" w:hint="eastAsia"/>
          <w:sz w:val="24"/>
          <w:szCs w:val="24"/>
        </w:rPr>
        <w:t xml:space="preserve"> </w:t>
      </w:r>
      <w:r w:rsidRPr="005E098A">
        <w:rPr>
          <w:rFonts w:ascii="Times New Roman" w:eastAsia="MS Mincho" w:hAnsi="Times New Roman" w:cs="Times New Roman"/>
          <w:sz w:val="24"/>
          <w:szCs w:val="24"/>
        </w:rPr>
        <w:t xml:space="preserve">types of </w:t>
      </w:r>
      <w:r w:rsidRPr="005E098A">
        <w:rPr>
          <w:rFonts w:ascii="Times New Roman" w:eastAsia="MS Mincho" w:hAnsi="Times New Roman" w:cs="Times New Roman" w:hint="eastAsia"/>
          <w:sz w:val="24"/>
          <w:szCs w:val="24"/>
        </w:rPr>
        <w:t xml:space="preserve">elementary streams </w:t>
      </w:r>
      <w:r w:rsidRPr="005E098A">
        <w:rPr>
          <w:rFonts w:ascii="Times New Roman" w:eastAsia="MS Mincho" w:hAnsi="Times New Roman" w:cs="Times New Roman"/>
          <w:sz w:val="24"/>
          <w:szCs w:val="24"/>
        </w:rPr>
        <w:t>are defined for storing VVC content:</w:t>
      </w:r>
    </w:p>
    <w:p w14:paraId="5E8BD808"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b/>
          <w:lang w:val="en-GB"/>
        </w:rPr>
        <w:t>Video elementary stream</w:t>
      </w:r>
      <w:r w:rsidRPr="005E098A">
        <w:rPr>
          <w:rFonts w:eastAsia="Calibri" w:cs="Times New Roman"/>
          <w:lang w:val="en-GB"/>
        </w:rPr>
        <w:t xml:space="preserve"> that does not contain any parameter sets; all parameter sets are stored in a sample entry or sample entries;</w:t>
      </w:r>
    </w:p>
    <w:p w14:paraId="35EB9827"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b/>
          <w:lang w:val="en-GB"/>
        </w:rPr>
        <w:t>Video and p</w:t>
      </w:r>
      <w:r w:rsidRPr="005E098A">
        <w:rPr>
          <w:rFonts w:eastAsia="Calibri" w:cs="Times New Roman" w:hint="eastAsia"/>
          <w:b/>
          <w:lang w:val="en-GB"/>
        </w:rPr>
        <w:t xml:space="preserve">arameter </w:t>
      </w:r>
      <w:r w:rsidRPr="005E098A">
        <w:rPr>
          <w:rFonts w:eastAsia="Calibri" w:cs="Times New Roman"/>
          <w:b/>
          <w:lang w:val="en-GB"/>
        </w:rPr>
        <w:t>s</w:t>
      </w:r>
      <w:r w:rsidRPr="005E098A">
        <w:rPr>
          <w:rFonts w:eastAsia="Calibri" w:cs="Times New Roman" w:hint="eastAsia"/>
          <w:b/>
          <w:lang w:val="en-GB"/>
        </w:rPr>
        <w:t xml:space="preserve">et </w:t>
      </w:r>
      <w:r w:rsidRPr="005E098A">
        <w:rPr>
          <w:rFonts w:eastAsia="Calibri" w:cs="Times New Roman"/>
          <w:b/>
          <w:lang w:val="en-GB"/>
        </w:rPr>
        <w:t>e</w:t>
      </w:r>
      <w:r w:rsidRPr="005E098A">
        <w:rPr>
          <w:rFonts w:eastAsia="Calibri" w:cs="Times New Roman" w:hint="eastAsia"/>
          <w:b/>
          <w:lang w:val="en-GB"/>
        </w:rPr>
        <w:t xml:space="preserve">lementary </w:t>
      </w:r>
      <w:r w:rsidRPr="005E098A">
        <w:rPr>
          <w:rFonts w:eastAsia="Calibri" w:cs="Times New Roman"/>
          <w:b/>
          <w:lang w:val="en-GB"/>
        </w:rPr>
        <w:t>s</w:t>
      </w:r>
      <w:r w:rsidRPr="005E098A">
        <w:rPr>
          <w:rFonts w:eastAsia="Calibri" w:cs="Times New Roman" w:hint="eastAsia"/>
          <w:b/>
          <w:lang w:val="en-GB"/>
        </w:rPr>
        <w:t>tream</w:t>
      </w:r>
      <w:r w:rsidRPr="005E098A">
        <w:rPr>
          <w:rFonts w:eastAsia="Calibri" w:cs="Times New Roman"/>
          <w:b/>
          <w:lang w:val="en-GB"/>
        </w:rPr>
        <w:t xml:space="preserve"> </w:t>
      </w:r>
      <w:r w:rsidRPr="005E098A">
        <w:rPr>
          <w:rFonts w:eastAsia="Calibri" w:cs="Times New Roman"/>
          <w:lang w:val="en-GB"/>
        </w:rPr>
        <w:t>that may contain parameter sets, and may also have parameter sets stored in their sample entry or sample entries;</w:t>
      </w:r>
    </w:p>
    <w:p w14:paraId="2A38E391"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b/>
          <w:lang w:val="en-GB"/>
        </w:rPr>
        <w:t>Non-VCL elementary stream</w:t>
      </w:r>
      <w:r w:rsidRPr="005E098A">
        <w:rPr>
          <w:rFonts w:eastAsia="Calibri" w:cs="Times New Roman"/>
          <w:lang w:val="en-GB"/>
        </w:rPr>
        <w:t xml:space="preserve"> that contains non-VCL NAL units </w:t>
      </w:r>
      <w:r w:rsidRPr="005E098A">
        <w:rPr>
          <w:rFonts w:eastAsia="Calibri" w:cs="Times New Roman" w:hint="eastAsia"/>
          <w:lang w:val="en-GB"/>
        </w:rPr>
        <w:t>synchronized with the elementary stream</w:t>
      </w:r>
      <w:r w:rsidRPr="005E098A">
        <w:rPr>
          <w:rFonts w:eastAsia="Calibri" w:cs="Times New Roman"/>
          <w:lang w:val="en-GB"/>
        </w:rPr>
        <w:t xml:space="preserve"> carried in the video track.</w:t>
      </w:r>
    </w:p>
    <w:p w14:paraId="637EEB85" w14:textId="77777777" w:rsidR="005E098A" w:rsidRPr="005E098A" w:rsidRDefault="005E098A" w:rsidP="00E355CE">
      <w:pPr>
        <w:keepNext/>
        <w:widowControl/>
        <w:numPr>
          <w:ilvl w:val="1"/>
          <w:numId w:val="13"/>
        </w:numPr>
        <w:tabs>
          <w:tab w:val="left" w:pos="540"/>
          <w:tab w:val="left" w:pos="700"/>
        </w:tabs>
        <w:suppressAutoHyphens/>
        <w:autoSpaceDE/>
        <w:autoSpaceDN/>
        <w:spacing w:before="60" w:after="0" w:line="250" w:lineRule="exact"/>
        <w:jc w:val="left"/>
        <w:outlineLvl w:val="1"/>
        <w:rPr>
          <w:rFonts w:ascii="Calibri" w:eastAsia="Times New Roman" w:hAnsi="Calibri" w:cs="Times New Roman"/>
          <w:b/>
          <w:bCs/>
          <w:i/>
          <w:iCs/>
          <w:sz w:val="28"/>
          <w:szCs w:val="28"/>
        </w:rPr>
      </w:pPr>
      <w:bookmarkStart w:id="52" w:name="_Toc30767378"/>
      <w:bookmarkStart w:id="53" w:name="_Toc38977970"/>
      <w:r w:rsidRPr="005E098A">
        <w:rPr>
          <w:rFonts w:ascii="Calibri" w:eastAsia="Times New Roman" w:hAnsi="Calibri" w:cs="Times New Roman" w:hint="eastAsia"/>
          <w:b/>
          <w:bCs/>
          <w:i/>
          <w:iCs/>
          <w:sz w:val="28"/>
          <w:szCs w:val="28"/>
        </w:rPr>
        <w:t xml:space="preserve">Sample </w:t>
      </w:r>
      <w:r w:rsidRPr="005E098A">
        <w:rPr>
          <w:rFonts w:ascii="Calibri" w:eastAsia="Times New Roman" w:hAnsi="Calibri" w:cs="Times New Roman"/>
          <w:b/>
          <w:bCs/>
          <w:i/>
          <w:iCs/>
          <w:sz w:val="28"/>
          <w:szCs w:val="28"/>
        </w:rPr>
        <w:t xml:space="preserve">and configuration </w:t>
      </w:r>
      <w:r w:rsidRPr="005E098A">
        <w:rPr>
          <w:rFonts w:ascii="Calibri" w:eastAsia="Times New Roman" w:hAnsi="Calibri" w:cs="Times New Roman" w:hint="eastAsia"/>
          <w:b/>
          <w:bCs/>
          <w:i/>
          <w:iCs/>
          <w:sz w:val="28"/>
          <w:szCs w:val="28"/>
        </w:rPr>
        <w:t>definition</w:t>
      </w:r>
      <w:bookmarkEnd w:id="52"/>
      <w:bookmarkEnd w:id="53"/>
    </w:p>
    <w:p w14:paraId="171E2FDA"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54" w:name="_Toc38977971"/>
      <w:r w:rsidRPr="005E098A">
        <w:rPr>
          <w:rFonts w:ascii="Calibri" w:eastAsia="Times New Roman" w:hAnsi="Calibri" w:cs="Times New Roman"/>
          <w:b/>
          <w:bCs/>
          <w:sz w:val="26"/>
          <w:szCs w:val="26"/>
        </w:rPr>
        <w:t>Overview</w:t>
      </w:r>
      <w:bookmarkEnd w:id="54"/>
    </w:p>
    <w:p w14:paraId="7C1E6C33"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VVC sample (of a video track): A VVC </w:t>
      </w:r>
      <w:r w:rsidRPr="005E098A">
        <w:rPr>
          <w:rFonts w:ascii="Times New Roman" w:eastAsia="MS Mincho" w:hAnsi="Times New Roman" w:cs="Times New Roman" w:hint="eastAsia"/>
          <w:sz w:val="24"/>
          <w:szCs w:val="24"/>
        </w:rPr>
        <w:t xml:space="preserve">sample </w:t>
      </w:r>
      <w:r w:rsidRPr="005E098A">
        <w:rPr>
          <w:rFonts w:ascii="Times New Roman" w:eastAsia="MS Mincho" w:hAnsi="Times New Roman" w:cs="Times New Roman"/>
          <w:sz w:val="24"/>
          <w:szCs w:val="24"/>
        </w:rPr>
        <w:t>contains an access unit as defined in clause 3.1 of ISO/IEC 23090-3.</w:t>
      </w:r>
    </w:p>
    <w:p w14:paraId="3629CE9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VVC layer sample (of a video track): A VVC layer </w:t>
      </w:r>
      <w:r w:rsidRPr="005E098A">
        <w:rPr>
          <w:rFonts w:ascii="Times New Roman" w:eastAsia="MS Mincho" w:hAnsi="Times New Roman" w:cs="Times New Roman" w:hint="eastAsia"/>
          <w:sz w:val="24"/>
          <w:szCs w:val="24"/>
        </w:rPr>
        <w:t xml:space="preserve">sample </w:t>
      </w:r>
      <w:r w:rsidRPr="005E098A">
        <w:rPr>
          <w:rFonts w:ascii="Times New Roman" w:eastAsia="MS Mincho" w:hAnsi="Times New Roman" w:cs="Times New Roman"/>
          <w:sz w:val="24"/>
          <w:szCs w:val="24"/>
        </w:rPr>
        <w:t>contains a picture unit as defined in clause 3.108 of ISO/IEC 23090-3.</w:t>
      </w:r>
    </w:p>
    <w:p w14:paraId="7CE796F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VVC subpicture sample: A VVC subpicture </w:t>
      </w:r>
      <w:r w:rsidRPr="005E098A">
        <w:rPr>
          <w:rFonts w:ascii="Times New Roman" w:eastAsia="MS Mincho" w:hAnsi="Times New Roman" w:cs="Times New Roman" w:hint="eastAsia"/>
          <w:sz w:val="24"/>
          <w:szCs w:val="24"/>
        </w:rPr>
        <w:t xml:space="preserve">sample </w:t>
      </w:r>
      <w:r w:rsidRPr="005E098A">
        <w:rPr>
          <w:rFonts w:ascii="Times New Roman" w:eastAsia="MS Mincho" w:hAnsi="Times New Roman" w:cs="Times New Roman"/>
          <w:sz w:val="24"/>
          <w:szCs w:val="24"/>
        </w:rPr>
        <w:t>contains either of the following:</w:t>
      </w:r>
    </w:p>
    <w:p w14:paraId="5B97D507"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lang w:val="en-GB"/>
        </w:rPr>
        <w:t>One or more complete subpictures as specified in ISO/IEC 23090-3 that are contiguous in decoding order.</w:t>
      </w:r>
    </w:p>
    <w:p w14:paraId="6AD45012"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lang w:val="en-GB"/>
        </w:rPr>
        <w:t>One or more complete slices as specified in ISO/IEC 23090-3 that form a rectangular area and are contiguous in decoding order.</w:t>
      </w:r>
    </w:p>
    <w:p w14:paraId="6E10BD45"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VVC non-VCL sample: A VVC non-VCL sample is a sample in a non-VCL stream that consist of one or more non-VCL NAL units that are to be considered as if present in the video elementary stream at the same instant in time.</w:t>
      </w:r>
    </w:p>
    <w:p w14:paraId="1339EE4A"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55" w:name="_Toc38977972"/>
      <w:r w:rsidRPr="005E098A">
        <w:rPr>
          <w:rFonts w:ascii="Calibri" w:eastAsia="Times New Roman" w:hAnsi="Calibri" w:cs="Times New Roman"/>
          <w:b/>
          <w:bCs/>
          <w:sz w:val="26"/>
          <w:szCs w:val="26"/>
        </w:rPr>
        <w:t>Canonical order and restrictions</w:t>
      </w:r>
      <w:bookmarkEnd w:id="55"/>
    </w:p>
    <w:p w14:paraId="307747DA"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hint="eastAsia"/>
          <w:sz w:val="24"/>
          <w:szCs w:val="24"/>
        </w:rPr>
        <w:t xml:space="preserve">The </w:t>
      </w:r>
      <w:r w:rsidRPr="005E098A">
        <w:rPr>
          <w:rFonts w:ascii="Times New Roman" w:eastAsia="MS Mincho" w:hAnsi="Times New Roman" w:cs="Times New Roman"/>
          <w:sz w:val="24"/>
          <w:szCs w:val="24"/>
        </w:rPr>
        <w:t>canonical</w:t>
      </w:r>
      <w:r w:rsidRPr="005E098A">
        <w:rPr>
          <w:rFonts w:ascii="Times New Roman" w:eastAsia="MS Mincho" w:hAnsi="Times New Roman" w:cs="Times New Roman" w:hint="eastAsia"/>
          <w:sz w:val="24"/>
          <w:szCs w:val="24"/>
        </w:rPr>
        <w:t xml:space="preserve"> stream format is a</w:t>
      </w:r>
      <w:r w:rsidRPr="005E098A">
        <w:rPr>
          <w:rFonts w:ascii="Times New Roman" w:eastAsia="MS Mincho" w:hAnsi="Times New Roman" w:cs="Times New Roman"/>
          <w:sz w:val="24"/>
          <w:szCs w:val="24"/>
        </w:rPr>
        <w:t xml:space="preserve"> VVC elementary </w:t>
      </w:r>
      <w:r w:rsidRPr="005E098A">
        <w:rPr>
          <w:rFonts w:ascii="Times New Roman" w:eastAsia="MS Mincho" w:hAnsi="Times New Roman" w:cs="Times New Roman" w:hint="eastAsia"/>
          <w:sz w:val="24"/>
          <w:szCs w:val="24"/>
        </w:rPr>
        <w:t>stream that satisfies the following conditions</w:t>
      </w:r>
      <w:r w:rsidRPr="005E098A">
        <w:rPr>
          <w:rFonts w:ascii="Times New Roman" w:eastAsia="MS Mincho" w:hAnsi="Times New Roman" w:cs="Times New Roman"/>
          <w:sz w:val="24"/>
          <w:szCs w:val="24"/>
        </w:rPr>
        <w:t xml:space="preserve"> in addition to the general conditions in </w:t>
      </w:r>
      <w:r w:rsidRPr="005E098A">
        <w:rPr>
          <w:rFonts w:ascii="Times New Roman" w:eastAsia="MS Mincho" w:hAnsi="Times New Roman" w:cs="Times New Roman"/>
          <w:sz w:val="24"/>
          <w:szCs w:val="24"/>
        </w:rPr>
        <w:fldChar w:fldCharType="begin"/>
      </w:r>
      <w:r w:rsidRPr="005E098A">
        <w:rPr>
          <w:rFonts w:ascii="Times New Roman" w:eastAsia="MS Mincho" w:hAnsi="Times New Roman" w:cs="Times New Roman"/>
          <w:sz w:val="24"/>
          <w:szCs w:val="24"/>
        </w:rPr>
        <w:instrText xml:space="preserve"> REF _Ref201392933 \r \h </w:instrText>
      </w:r>
      <w:r w:rsidRPr="005E098A">
        <w:rPr>
          <w:rFonts w:ascii="Times New Roman" w:eastAsia="MS Mincho" w:hAnsi="Times New Roman" w:cs="Times New Roman"/>
          <w:sz w:val="24"/>
          <w:szCs w:val="24"/>
        </w:rPr>
      </w:r>
      <w:r w:rsidRPr="005E098A">
        <w:rPr>
          <w:rFonts w:ascii="Times New Roman" w:eastAsia="MS Mincho" w:hAnsi="Times New Roman" w:cs="Times New Roman"/>
          <w:sz w:val="24"/>
          <w:szCs w:val="24"/>
        </w:rPr>
        <w:fldChar w:fldCharType="separate"/>
      </w:r>
      <w:r w:rsidRPr="005E098A">
        <w:rPr>
          <w:rFonts w:ascii="Times New Roman" w:eastAsia="MS Mincho" w:hAnsi="Times New Roman" w:cs="Times New Roman" w:hint="eastAsia"/>
          <w:sz w:val="24"/>
          <w:szCs w:val="24"/>
          <w:cs/>
        </w:rPr>
        <w:t>‎</w:t>
      </w:r>
      <w:r w:rsidRPr="005E098A">
        <w:rPr>
          <w:rFonts w:ascii="Times New Roman" w:eastAsia="MS Mincho" w:hAnsi="Times New Roman" w:cs="Times New Roman"/>
          <w:sz w:val="24"/>
          <w:szCs w:val="24"/>
        </w:rPr>
        <w:t>4.3.2</w:t>
      </w:r>
      <w:r w:rsidRPr="005E098A">
        <w:rPr>
          <w:rFonts w:ascii="Times New Roman" w:eastAsia="MS Mincho" w:hAnsi="Times New Roman" w:cs="Times New Roman"/>
          <w:sz w:val="24"/>
          <w:szCs w:val="24"/>
        </w:rPr>
        <w:fldChar w:fldCharType="end"/>
      </w:r>
      <w:r w:rsidRPr="005E098A">
        <w:rPr>
          <w:rFonts w:ascii="Times New Roman" w:eastAsia="MS Mincho" w:hAnsi="Times New Roman" w:cs="Times New Roman"/>
          <w:sz w:val="24"/>
          <w:szCs w:val="24"/>
        </w:rPr>
        <w:t>:</w:t>
      </w:r>
    </w:p>
    <w:p w14:paraId="6B0C4E29" w14:textId="77777777" w:rsidR="005E098A" w:rsidRPr="005E098A" w:rsidRDefault="005E098A" w:rsidP="005E098A">
      <w:pPr>
        <w:widowControl/>
        <w:tabs>
          <w:tab w:val="num" w:pos="643"/>
        </w:tabs>
        <w:autoSpaceDE/>
        <w:autoSpaceDN/>
        <w:spacing w:line="276" w:lineRule="auto"/>
        <w:ind w:left="643" w:hanging="360"/>
        <w:rPr>
          <w:rFonts w:eastAsia="Calibri" w:cs="Times New Roman"/>
          <w:i/>
          <w:lang w:val="en-GB"/>
        </w:rPr>
      </w:pPr>
      <w:r w:rsidRPr="005E098A">
        <w:rPr>
          <w:rFonts w:eastAsia="Calibri" w:cs="Times New Roman"/>
          <w:b/>
          <w:bCs/>
          <w:lang w:val="en-GB"/>
        </w:rPr>
        <w:t>Access unit</w:t>
      </w:r>
      <w:r w:rsidRPr="005E098A">
        <w:rPr>
          <w:rFonts w:eastAsia="Calibri" w:cs="Times New Roman" w:hint="eastAsia"/>
          <w:b/>
          <w:bCs/>
          <w:lang w:val="en-GB"/>
        </w:rPr>
        <w:t xml:space="preserve"> </w:t>
      </w:r>
      <w:r w:rsidRPr="005E098A">
        <w:rPr>
          <w:rFonts w:eastAsia="Calibri" w:cs="Times New Roman"/>
          <w:b/>
          <w:bCs/>
          <w:lang w:val="en-GB"/>
        </w:rPr>
        <w:t>d</w:t>
      </w:r>
      <w:r w:rsidRPr="005E098A">
        <w:rPr>
          <w:rFonts w:eastAsia="Calibri" w:cs="Times New Roman" w:hint="eastAsia"/>
          <w:b/>
          <w:bCs/>
          <w:lang w:val="en-GB"/>
        </w:rPr>
        <w:t xml:space="preserve">elimiter NAL </w:t>
      </w:r>
      <w:r w:rsidRPr="005E098A">
        <w:rPr>
          <w:rFonts w:eastAsia="Calibri" w:cs="Times New Roman"/>
          <w:b/>
          <w:bCs/>
          <w:lang w:val="en-GB"/>
        </w:rPr>
        <w:t>u</w:t>
      </w:r>
      <w:r w:rsidRPr="005E098A">
        <w:rPr>
          <w:rFonts w:eastAsia="Calibri" w:cs="Times New Roman" w:hint="eastAsia"/>
          <w:b/>
          <w:bCs/>
          <w:lang w:val="en-GB"/>
        </w:rPr>
        <w:t>nits</w:t>
      </w:r>
      <w:r w:rsidRPr="005E098A">
        <w:rPr>
          <w:rFonts w:eastAsia="Calibri" w:cs="Times New Roman" w:hint="eastAsia"/>
          <w:lang w:val="en-GB"/>
        </w:rPr>
        <w:t xml:space="preserve">: </w:t>
      </w:r>
      <w:r w:rsidRPr="005E098A">
        <w:rPr>
          <w:rFonts w:eastAsia="Calibri" w:cs="Times New Roman"/>
          <w:lang w:val="en-GB"/>
        </w:rPr>
        <w:t>The constraints obeyed by access unit</w:t>
      </w:r>
      <w:r w:rsidRPr="005E098A">
        <w:rPr>
          <w:rFonts w:eastAsia="Calibri" w:cs="Times New Roman" w:hint="eastAsia"/>
          <w:lang w:val="en-GB"/>
        </w:rPr>
        <w:t xml:space="preserve"> delimiter NAL units</w:t>
      </w:r>
      <w:r w:rsidRPr="005E098A">
        <w:rPr>
          <w:rFonts w:eastAsia="Calibri" w:cs="Times New Roman"/>
          <w:lang w:val="en-GB"/>
        </w:rPr>
        <w:t xml:space="preserve"> are defined in ISO/IEC 23090-3.</w:t>
      </w:r>
    </w:p>
    <w:p w14:paraId="521F5E2C" w14:textId="77777777" w:rsidR="005E098A" w:rsidRPr="005E098A" w:rsidRDefault="005E098A" w:rsidP="00E355CE">
      <w:pPr>
        <w:widowControl/>
        <w:numPr>
          <w:ilvl w:val="0"/>
          <w:numId w:val="10"/>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b/>
          <w:bCs/>
          <w:sz w:val="24"/>
          <w:szCs w:val="24"/>
        </w:rPr>
        <w:t>DCI NAL units, VPSs, SPSs, and PPSs</w:t>
      </w:r>
      <w:r w:rsidRPr="005E098A">
        <w:rPr>
          <w:rFonts w:ascii="Times New Roman" w:eastAsia="MS Mincho" w:hAnsi="Times New Roman" w:cs="Times New Roman" w:hint="eastAsia"/>
          <w:i/>
          <w:sz w:val="24"/>
          <w:szCs w:val="24"/>
        </w:rPr>
        <w:t xml:space="preserve">: </w:t>
      </w:r>
      <w:r w:rsidRPr="005E098A">
        <w:rPr>
          <w:rFonts w:ascii="Times New Roman" w:eastAsia="MS Mincho" w:hAnsi="Times New Roman" w:cs="Times New Roman"/>
          <w:sz w:val="24"/>
          <w:szCs w:val="24"/>
        </w:rPr>
        <w:t>A VPS, SPS, or PPS</w:t>
      </w:r>
      <w:r w:rsidRPr="005E098A">
        <w:rPr>
          <w:rFonts w:ascii="Times New Roman" w:eastAsia="MS Mincho" w:hAnsi="Times New Roman" w:cs="Times New Roman" w:hint="eastAsia"/>
          <w:sz w:val="24"/>
          <w:szCs w:val="24"/>
        </w:rPr>
        <w:t xml:space="preserve"> to be used in a picture must be sent prior to the sample containing that picture or in the sample for that picture.</w:t>
      </w:r>
      <w:r w:rsidRPr="005E098A">
        <w:rPr>
          <w:rFonts w:ascii="Times New Roman" w:eastAsia="MS Mincho" w:hAnsi="Times New Roman" w:cs="Times New Roman"/>
          <w:sz w:val="24"/>
          <w:szCs w:val="24"/>
        </w:rPr>
        <w:t xml:space="preserve"> For a video stream that a particular sample entry applies to, the DCI NAL units, VPSs, SPSs, and PPSs, shall be stored only in the sample entry when the sample entry name is </w:t>
      </w:r>
      <w:r w:rsidRPr="005E098A">
        <w:rPr>
          <w:rFonts w:ascii="Courier New" w:eastAsia="MS Mincho" w:hAnsi="Courier New" w:cs="Times New Roman"/>
          <w:noProof/>
          <w:sz w:val="24"/>
          <w:szCs w:val="24"/>
          <w:lang w:val="en-GB" w:eastAsia="ja-JP"/>
        </w:rPr>
        <w:t>'vvc1'</w:t>
      </w:r>
      <w:r w:rsidRPr="005E098A">
        <w:rPr>
          <w:rFonts w:eastAsia="MS Mincho" w:cs="Times New Roman"/>
          <w:sz w:val="24"/>
          <w:szCs w:val="24"/>
        </w:rPr>
        <w:t xml:space="preserve"> or </w:t>
      </w:r>
      <w:r w:rsidRPr="005E098A">
        <w:rPr>
          <w:rFonts w:ascii="Courier New" w:eastAsia="MS Mincho" w:hAnsi="Courier New" w:cs="Times New Roman"/>
          <w:noProof/>
          <w:sz w:val="24"/>
          <w:szCs w:val="24"/>
          <w:lang w:val="en-GB" w:eastAsia="ja-JP"/>
        </w:rPr>
        <w:t>'vidl'</w:t>
      </w:r>
      <w:r w:rsidRPr="005E098A">
        <w:rPr>
          <w:rFonts w:ascii="Times New Roman" w:eastAsia="MS Mincho" w:hAnsi="Times New Roman" w:cs="Times New Roman"/>
          <w:sz w:val="24"/>
          <w:szCs w:val="24"/>
        </w:rPr>
        <w:t xml:space="preserve">, and may be stored in the sample entry and the samples when the sample entry name is </w:t>
      </w:r>
      <w:r w:rsidRPr="005E098A">
        <w:rPr>
          <w:rFonts w:ascii="Courier New" w:eastAsia="MS Mincho" w:hAnsi="Courier New" w:cs="Times New Roman"/>
          <w:noProof/>
          <w:sz w:val="24"/>
          <w:szCs w:val="24"/>
          <w:lang w:val="en-GB" w:eastAsia="ja-JP"/>
        </w:rPr>
        <w:t>'vvi1'</w:t>
      </w:r>
      <w:r w:rsidRPr="005E098A">
        <w:rPr>
          <w:rFonts w:ascii="Times New Roman" w:eastAsia="MS Mincho" w:hAnsi="Times New Roman" w:cs="Times New Roman"/>
          <w:sz w:val="24"/>
          <w:szCs w:val="24"/>
        </w:rPr>
        <w:t>.</w:t>
      </w:r>
    </w:p>
    <w:p w14:paraId="186CB1C0" w14:textId="77777777" w:rsidR="005E098A" w:rsidRPr="005E098A" w:rsidRDefault="005E098A" w:rsidP="005E098A">
      <w:pPr>
        <w:widowControl/>
        <w:tabs>
          <w:tab w:val="left" w:pos="960"/>
          <w:tab w:val="left" w:pos="1418"/>
        </w:tabs>
        <w:autoSpaceDE/>
        <w:autoSpaceDN/>
        <w:spacing w:line="210" w:lineRule="atLeast"/>
        <w:ind w:left="1200" w:right="360"/>
        <w:rPr>
          <w:rFonts w:eastAsia="Calibri" w:cs="Times New Roman"/>
          <w:sz w:val="18"/>
          <w:lang w:val="en-GB"/>
        </w:rPr>
      </w:pPr>
      <w:r w:rsidRPr="005E098A">
        <w:rPr>
          <w:rFonts w:eastAsia="Calibri" w:cs="Times New Roman"/>
          <w:sz w:val="18"/>
          <w:lang w:val="en-GB"/>
        </w:rPr>
        <w:t>NOTE 1:</w:t>
      </w:r>
      <w:r w:rsidRPr="005E098A">
        <w:rPr>
          <w:rFonts w:eastAsia="Calibri" w:cs="Times New Roman"/>
          <w:sz w:val="18"/>
          <w:lang w:val="en-GB"/>
        </w:rPr>
        <w:tab/>
        <w:t>Storing DCI NAL units, VPSs, SPSs, and PPSs in the sample entries of a video stream provides a simple and static way to supply decoding capability information and parameter sets. Storing these NAL units in samples on the other hand is more complex but allows for more dynamism in the case of parameter set updates (a particular parameter set’s content is changed but using the same ID) and in the case of adding additional parameter sets. A decoder initializes with these parameter sets in the sample entry, and then updates using these parameter sets as they occur in the stream, starting from any sample marked as a sync sample. Such updating can replace these parameter sets with a new definition using the same identifier. Each time the sample entry changes, the decoder re-initializes with these parameter sets included in the sample entry.</w:t>
      </w:r>
    </w:p>
    <w:p w14:paraId="1CEBDE94"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b/>
          <w:bCs/>
          <w:lang w:val="en-GB"/>
        </w:rPr>
        <w:t>APSs</w:t>
      </w:r>
      <w:r w:rsidRPr="005E098A">
        <w:rPr>
          <w:rFonts w:eastAsia="Calibri" w:cs="Times New Roman" w:hint="eastAsia"/>
          <w:i/>
          <w:lang w:val="en-GB"/>
        </w:rPr>
        <w:t xml:space="preserve">: </w:t>
      </w:r>
      <w:r w:rsidRPr="005E098A">
        <w:rPr>
          <w:rFonts w:eastAsia="Calibri" w:cs="Times New Roman"/>
          <w:lang w:val="en-GB"/>
        </w:rPr>
        <w:t>An APS</w:t>
      </w:r>
      <w:r w:rsidRPr="005E098A">
        <w:rPr>
          <w:rFonts w:eastAsia="Calibri" w:cs="Times New Roman" w:hint="eastAsia"/>
          <w:lang w:val="en-GB"/>
        </w:rPr>
        <w:t xml:space="preserve"> to be used in a </w:t>
      </w:r>
      <w:r w:rsidRPr="005E098A">
        <w:rPr>
          <w:rFonts w:eastAsia="Calibri" w:cs="Times New Roman"/>
          <w:lang w:val="en-GB"/>
        </w:rPr>
        <w:t xml:space="preserve">slice </w:t>
      </w:r>
      <w:r w:rsidRPr="005E098A">
        <w:rPr>
          <w:rFonts w:eastAsia="Calibri" w:cs="Times New Roman" w:hint="eastAsia"/>
          <w:lang w:val="en-GB"/>
        </w:rPr>
        <w:t xml:space="preserve">must be sent prior to the </w:t>
      </w:r>
      <w:r w:rsidRPr="005E098A">
        <w:rPr>
          <w:rFonts w:eastAsia="Calibri" w:cs="Times New Roman"/>
          <w:lang w:val="en-GB"/>
        </w:rPr>
        <w:t xml:space="preserve">VCL NAL unit </w:t>
      </w:r>
      <w:r w:rsidRPr="005E098A">
        <w:rPr>
          <w:rFonts w:eastAsia="Calibri" w:cs="Times New Roman" w:hint="eastAsia"/>
          <w:lang w:val="en-GB"/>
        </w:rPr>
        <w:t xml:space="preserve">containing that </w:t>
      </w:r>
      <w:r w:rsidRPr="005E098A">
        <w:rPr>
          <w:rFonts w:eastAsia="Calibri" w:cs="Times New Roman"/>
          <w:lang w:val="en-GB"/>
        </w:rPr>
        <w:t>slice</w:t>
      </w:r>
      <w:r w:rsidRPr="005E098A">
        <w:rPr>
          <w:rFonts w:eastAsia="Calibri" w:cs="Times New Roman" w:hint="eastAsia"/>
          <w:lang w:val="en-GB"/>
        </w:rPr>
        <w:t>.</w:t>
      </w:r>
      <w:r w:rsidRPr="005E098A">
        <w:rPr>
          <w:rFonts w:eastAsia="Calibri" w:cs="Times New Roman"/>
          <w:lang w:val="en-GB"/>
        </w:rPr>
        <w:t xml:space="preserve"> For a video stream that a particular sample entry applies to, the following applies:</w:t>
      </w:r>
    </w:p>
    <w:p w14:paraId="1FC6A6B7" w14:textId="77777777" w:rsidR="005E098A" w:rsidRPr="005E098A" w:rsidRDefault="005E098A" w:rsidP="005E098A">
      <w:pPr>
        <w:widowControl/>
        <w:tabs>
          <w:tab w:val="num" w:pos="1003"/>
        </w:tabs>
        <w:autoSpaceDE/>
        <w:autoSpaceDN/>
        <w:spacing w:line="276" w:lineRule="auto"/>
        <w:ind w:left="1003" w:hanging="360"/>
        <w:rPr>
          <w:rFonts w:eastAsia="Calibri" w:cs="Times New Roman"/>
          <w:lang w:val="en-GB"/>
        </w:rPr>
      </w:pPr>
      <w:r w:rsidRPr="005E098A">
        <w:rPr>
          <w:rFonts w:eastAsia="Calibri" w:cs="Times New Roman"/>
          <w:lang w:val="en-GB"/>
        </w:rPr>
        <w:t xml:space="preserve">If the track has a track reference of type </w:t>
      </w:r>
      <w:r w:rsidRPr="005E098A">
        <w:rPr>
          <w:rFonts w:ascii="Courier New" w:eastAsia="Calibri" w:hAnsi="Courier New" w:cs="Times New Roman"/>
          <w:noProof/>
          <w:lang w:val="en-GB" w:eastAsia="ja-JP"/>
        </w:rPr>
        <w:t>'vvcN'</w:t>
      </w:r>
      <w:r w:rsidRPr="005E098A">
        <w:rPr>
          <w:rFonts w:eastAsia="Calibri" w:cs="Times New Roman"/>
          <w:lang w:val="en-GB"/>
        </w:rPr>
        <w:t xml:space="preserve">, the APSs shall be stored only in the VVC non-VCL track that is referred to be the track reference of type </w:t>
      </w:r>
      <w:r w:rsidRPr="005E098A">
        <w:rPr>
          <w:rFonts w:ascii="Courier New" w:eastAsia="Calibri" w:hAnsi="Courier New" w:cs="Times New Roman"/>
          <w:noProof/>
          <w:lang w:val="en-GB" w:eastAsia="ja-JP"/>
        </w:rPr>
        <w:t>'vvcN'</w:t>
      </w:r>
      <w:r w:rsidRPr="005E098A">
        <w:rPr>
          <w:rFonts w:eastAsia="Calibri" w:cs="Times New Roman"/>
          <w:lang w:val="en-GB"/>
        </w:rPr>
        <w:t>.</w:t>
      </w:r>
    </w:p>
    <w:p w14:paraId="22F670E1" w14:textId="77777777" w:rsidR="005E098A" w:rsidRPr="005E098A" w:rsidRDefault="005E098A" w:rsidP="005E098A">
      <w:pPr>
        <w:widowControl/>
        <w:tabs>
          <w:tab w:val="num" w:pos="1003"/>
        </w:tabs>
        <w:autoSpaceDE/>
        <w:autoSpaceDN/>
        <w:spacing w:line="276" w:lineRule="auto"/>
        <w:ind w:left="1003" w:hanging="360"/>
        <w:rPr>
          <w:rFonts w:eastAsia="Calibri" w:cs="Times New Roman"/>
          <w:lang w:val="en-GB"/>
        </w:rPr>
      </w:pPr>
      <w:r w:rsidRPr="005E098A">
        <w:rPr>
          <w:rFonts w:eastAsia="Calibri" w:cs="Times New Roman"/>
          <w:lang w:val="en-GB"/>
        </w:rPr>
        <w:t xml:space="preserve">Otherwise, if the sample entry name is </w:t>
      </w:r>
      <w:r w:rsidRPr="005E098A">
        <w:rPr>
          <w:rFonts w:ascii="Courier New" w:eastAsia="Calibri" w:hAnsi="Courier New" w:cs="Times New Roman"/>
          <w:noProof/>
          <w:lang w:val="en-GB" w:eastAsia="ja-JP"/>
        </w:rPr>
        <w:t>'vvc1'</w:t>
      </w:r>
      <w:r w:rsidRPr="005E098A">
        <w:rPr>
          <w:rFonts w:eastAsia="Calibri" w:cs="Times New Roman"/>
          <w:lang w:val="en-GB"/>
        </w:rPr>
        <w:t xml:space="preserve"> or </w:t>
      </w:r>
      <w:r w:rsidRPr="005E098A">
        <w:rPr>
          <w:rFonts w:ascii="Courier New" w:eastAsia="Calibri" w:hAnsi="Courier New" w:cs="Times New Roman"/>
          <w:noProof/>
          <w:lang w:val="en-GB" w:eastAsia="ja-JP"/>
        </w:rPr>
        <w:t>'vidl'</w:t>
      </w:r>
      <w:r w:rsidRPr="005E098A">
        <w:rPr>
          <w:rFonts w:eastAsia="Calibri" w:cs="Times New Roman"/>
          <w:lang w:val="en-GB"/>
        </w:rPr>
        <w:t>, the APSs shall be stored only in the sample entry.</w:t>
      </w:r>
    </w:p>
    <w:p w14:paraId="63553CA1" w14:textId="77777777" w:rsidR="005E098A" w:rsidRPr="005E098A" w:rsidRDefault="005E098A" w:rsidP="005E098A">
      <w:pPr>
        <w:widowControl/>
        <w:tabs>
          <w:tab w:val="num" w:pos="1003"/>
        </w:tabs>
        <w:autoSpaceDE/>
        <w:autoSpaceDN/>
        <w:spacing w:line="276" w:lineRule="auto"/>
        <w:ind w:left="1003" w:hanging="360"/>
        <w:rPr>
          <w:rFonts w:eastAsia="Calibri" w:cs="Times New Roman"/>
          <w:lang w:val="en-GB"/>
        </w:rPr>
      </w:pPr>
      <w:r w:rsidRPr="005E098A">
        <w:rPr>
          <w:rFonts w:eastAsia="Calibri" w:cs="Times New Roman"/>
          <w:lang w:val="en-GB"/>
        </w:rPr>
        <w:t xml:space="preserve">Otherwise (the track does not have a track reference of type </w:t>
      </w:r>
      <w:r w:rsidRPr="005E098A">
        <w:rPr>
          <w:rFonts w:ascii="Courier New" w:eastAsia="Calibri" w:hAnsi="Courier New" w:cs="Times New Roman"/>
          <w:noProof/>
          <w:lang w:val="en-GB" w:eastAsia="ja-JP"/>
        </w:rPr>
        <w:t>'vvcN'</w:t>
      </w:r>
      <w:r w:rsidRPr="005E098A">
        <w:rPr>
          <w:rFonts w:eastAsia="Calibri" w:cs="Times New Roman"/>
          <w:lang w:val="en-GB"/>
        </w:rPr>
        <w:t xml:space="preserve"> and the sample entry name is </w:t>
      </w:r>
      <w:r w:rsidRPr="005E098A">
        <w:rPr>
          <w:rFonts w:ascii="Courier New" w:eastAsia="Calibri" w:hAnsi="Courier New" w:cs="Times New Roman"/>
          <w:noProof/>
          <w:lang w:val="en-GB" w:eastAsia="ja-JP"/>
        </w:rPr>
        <w:t>'vvi1'</w:t>
      </w:r>
      <w:r w:rsidRPr="005E098A">
        <w:rPr>
          <w:rFonts w:eastAsia="Calibri" w:cs="Times New Roman"/>
          <w:lang w:val="en-GB"/>
        </w:rPr>
        <w:t>), the APSs shall be stored only in the sample entry and the samples.</w:t>
      </w:r>
    </w:p>
    <w:p w14:paraId="5803E4F9" w14:textId="77777777" w:rsidR="005E098A" w:rsidRPr="005E098A" w:rsidRDefault="005E098A" w:rsidP="005E098A">
      <w:pPr>
        <w:widowControl/>
        <w:tabs>
          <w:tab w:val="num" w:pos="643"/>
        </w:tabs>
        <w:autoSpaceDE/>
        <w:autoSpaceDN/>
        <w:spacing w:line="276" w:lineRule="auto"/>
        <w:ind w:left="643" w:hanging="360"/>
        <w:rPr>
          <w:rFonts w:eastAsia="Calibri" w:cs="Times New Roman"/>
          <w:b/>
          <w:bCs/>
          <w:lang w:val="en-GB"/>
        </w:rPr>
      </w:pPr>
      <w:r w:rsidRPr="005E098A">
        <w:rPr>
          <w:rFonts w:eastAsia="Calibri" w:cs="Times New Roman"/>
          <w:b/>
          <w:bCs/>
          <w:lang w:val="en-GB"/>
        </w:rPr>
        <w:t xml:space="preserve">SEI messages: </w:t>
      </w:r>
      <w:r w:rsidRPr="005E098A">
        <w:rPr>
          <w:rFonts w:eastAsia="Calibri" w:cs="Times New Roman"/>
          <w:lang w:val="en-GB"/>
        </w:rPr>
        <w:t>SEI messages of declarative nature may be stored in the sample entry; there is no prescription about removing such SEI messages from the samples.</w:t>
      </w:r>
    </w:p>
    <w:p w14:paraId="2874014C"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b/>
          <w:lang w:val="en-GB"/>
        </w:rPr>
        <w:t xml:space="preserve">Filler data. </w:t>
      </w:r>
      <w:r w:rsidRPr="005E098A">
        <w:rPr>
          <w:rFonts w:eastAsia="Calibri" w:cs="Times New Roman"/>
          <w:lang w:val="en-GB"/>
        </w:rPr>
        <w:t>Video data is naturally represented as variable bit rate in the file format and should be filled for transmission if needed.</w:t>
      </w:r>
      <w:r w:rsidRPr="005E098A">
        <w:rPr>
          <w:rFonts w:eastAsia="Calibri" w:cs="Times New Roman" w:hint="eastAsia"/>
          <w:lang w:val="en-GB"/>
        </w:rPr>
        <w:t xml:space="preserve"> Filler </w:t>
      </w:r>
      <w:r w:rsidRPr="005E098A">
        <w:rPr>
          <w:rFonts w:eastAsia="Calibri" w:cs="Times New Roman"/>
          <w:lang w:val="en-GB"/>
        </w:rPr>
        <w:t xml:space="preserve">Data </w:t>
      </w:r>
      <w:r w:rsidRPr="005E098A">
        <w:rPr>
          <w:rFonts w:eastAsia="Calibri" w:cs="Times New Roman" w:hint="eastAsia"/>
          <w:lang w:val="en-GB"/>
        </w:rPr>
        <w:t xml:space="preserve">NAL units and Filler </w:t>
      </w:r>
      <w:r w:rsidRPr="005E098A">
        <w:rPr>
          <w:rFonts w:eastAsia="Calibri" w:cs="Times New Roman"/>
          <w:lang w:val="en-GB"/>
        </w:rPr>
        <w:t xml:space="preserve">Data </w:t>
      </w:r>
      <w:r w:rsidRPr="005E098A">
        <w:rPr>
          <w:rFonts w:eastAsia="Calibri" w:cs="Times New Roman" w:hint="eastAsia"/>
          <w:lang w:val="en-GB"/>
        </w:rPr>
        <w:t xml:space="preserve">SEI messages shall not be present in the file format stored stream when the sample entry does not also permit </w:t>
      </w:r>
      <w:r w:rsidRPr="005E098A">
        <w:rPr>
          <w:rFonts w:eastAsia="Calibri" w:cs="Times New Roman"/>
          <w:lang w:val="en-GB"/>
        </w:rPr>
        <w:t xml:space="preserve">in-stream </w:t>
      </w:r>
      <w:r w:rsidRPr="005E098A">
        <w:rPr>
          <w:rFonts w:eastAsia="Calibri" w:cs="Times New Roman" w:hint="eastAsia"/>
          <w:lang w:val="en-GB"/>
        </w:rPr>
        <w:t>parameter sets.</w:t>
      </w:r>
    </w:p>
    <w:p w14:paraId="0562761D" w14:textId="77777777" w:rsidR="005E098A" w:rsidRPr="005E098A" w:rsidRDefault="005E098A" w:rsidP="005E098A">
      <w:pPr>
        <w:widowControl/>
        <w:tabs>
          <w:tab w:val="left" w:pos="960"/>
          <w:tab w:val="left" w:pos="1418"/>
        </w:tabs>
        <w:autoSpaceDE/>
        <w:autoSpaceDN/>
        <w:spacing w:line="210" w:lineRule="atLeast"/>
        <w:ind w:left="1200" w:right="360"/>
        <w:rPr>
          <w:rFonts w:eastAsia="Calibri" w:cs="Times New Roman"/>
          <w:sz w:val="18"/>
          <w:lang w:val="en-GB"/>
        </w:rPr>
      </w:pPr>
      <w:r w:rsidRPr="005E098A">
        <w:rPr>
          <w:rFonts w:eastAsia="Calibri" w:cs="Times New Roman"/>
          <w:sz w:val="18"/>
          <w:lang w:val="en-GB"/>
        </w:rPr>
        <w:t>NOTE 2:</w:t>
      </w:r>
      <w:r w:rsidRPr="005E098A">
        <w:rPr>
          <w:rFonts w:eastAsia="Calibri" w:cs="Times New Roman"/>
          <w:sz w:val="18"/>
          <w:lang w:val="en-GB"/>
        </w:rPr>
        <w:tab/>
        <w:t>The removal or addition of Filler Data NAL units, start codes, SEI messages or Filler Data SEI messages can change the bitstream characteristics with respect to conformance with the HRD when operating the HRD in CBR mode as specified in ISO/IEC 23090-3, Annex C.</w:t>
      </w:r>
    </w:p>
    <w:p w14:paraId="2D59DE2C"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56" w:name="_Ref8653422"/>
      <w:bookmarkStart w:id="57" w:name="_Toc38977973"/>
      <w:r w:rsidRPr="005E098A">
        <w:rPr>
          <w:rFonts w:ascii="Calibri" w:eastAsia="Times New Roman" w:hAnsi="Calibri" w:cs="Times New Roman" w:hint="eastAsia"/>
          <w:b/>
          <w:bCs/>
          <w:sz w:val="26"/>
          <w:szCs w:val="26"/>
        </w:rPr>
        <w:t xml:space="preserve">Decoder </w:t>
      </w:r>
      <w:r w:rsidRPr="005E098A">
        <w:rPr>
          <w:rFonts w:ascii="Calibri" w:eastAsia="Times New Roman" w:hAnsi="Calibri" w:cs="Times New Roman"/>
          <w:b/>
          <w:bCs/>
          <w:sz w:val="26"/>
          <w:szCs w:val="26"/>
        </w:rPr>
        <w:t>c</w:t>
      </w:r>
      <w:r w:rsidRPr="005E098A">
        <w:rPr>
          <w:rFonts w:ascii="Calibri" w:eastAsia="Times New Roman" w:hAnsi="Calibri" w:cs="Times New Roman" w:hint="eastAsia"/>
          <w:b/>
          <w:bCs/>
          <w:sz w:val="26"/>
          <w:szCs w:val="26"/>
        </w:rPr>
        <w:t xml:space="preserve">onfiguration </w:t>
      </w:r>
      <w:r w:rsidRPr="005E098A">
        <w:rPr>
          <w:rFonts w:ascii="Calibri" w:eastAsia="Times New Roman" w:hAnsi="Calibri" w:cs="Times New Roman"/>
          <w:b/>
          <w:bCs/>
          <w:sz w:val="26"/>
          <w:szCs w:val="26"/>
        </w:rPr>
        <w:t>i</w:t>
      </w:r>
      <w:r w:rsidRPr="005E098A">
        <w:rPr>
          <w:rFonts w:ascii="Calibri" w:eastAsia="Times New Roman" w:hAnsi="Calibri" w:cs="Times New Roman" w:hint="eastAsia"/>
          <w:b/>
          <w:bCs/>
          <w:sz w:val="26"/>
          <w:szCs w:val="26"/>
        </w:rPr>
        <w:t>nformation</w:t>
      </w:r>
      <w:bookmarkEnd w:id="56"/>
      <w:bookmarkEnd w:id="57"/>
    </w:p>
    <w:p w14:paraId="6BAD1B31" w14:textId="77777777" w:rsidR="005E098A" w:rsidRPr="005E098A"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rFonts w:eastAsia="Times New Roman" w:cs="Times New Roman"/>
          <w:b/>
          <w:bCs/>
          <w:sz w:val="28"/>
          <w:szCs w:val="28"/>
        </w:rPr>
      </w:pPr>
      <w:bookmarkStart w:id="58" w:name="_Ref8653089"/>
      <w:r w:rsidRPr="005E098A">
        <w:rPr>
          <w:rFonts w:eastAsia="Times New Roman" w:cs="Times New Roman"/>
          <w:b/>
          <w:bCs/>
          <w:sz w:val="28"/>
          <w:szCs w:val="28"/>
        </w:rPr>
        <w:t>VVC d</w:t>
      </w:r>
      <w:r w:rsidRPr="005E098A">
        <w:rPr>
          <w:rFonts w:eastAsia="Times New Roman" w:cs="Times New Roman" w:hint="eastAsia"/>
          <w:b/>
          <w:bCs/>
          <w:sz w:val="28"/>
          <w:szCs w:val="28"/>
        </w:rPr>
        <w:t xml:space="preserve">ecoder </w:t>
      </w:r>
      <w:r w:rsidRPr="005E098A">
        <w:rPr>
          <w:rFonts w:eastAsia="Times New Roman" w:cs="Times New Roman"/>
          <w:b/>
          <w:bCs/>
          <w:sz w:val="28"/>
          <w:szCs w:val="28"/>
        </w:rPr>
        <w:t>configuration</w:t>
      </w:r>
      <w:r w:rsidRPr="005E098A">
        <w:rPr>
          <w:rFonts w:eastAsia="Times New Roman" w:cs="Times New Roman" w:hint="eastAsia"/>
          <w:b/>
          <w:bCs/>
          <w:sz w:val="28"/>
          <w:szCs w:val="28"/>
        </w:rPr>
        <w:t xml:space="preserve"> </w:t>
      </w:r>
      <w:r w:rsidRPr="005E098A">
        <w:rPr>
          <w:rFonts w:eastAsia="Times New Roman" w:cs="Times New Roman"/>
          <w:b/>
          <w:bCs/>
          <w:sz w:val="28"/>
          <w:szCs w:val="28"/>
        </w:rPr>
        <w:t>record</w:t>
      </w:r>
      <w:bookmarkEnd w:id="58"/>
    </w:p>
    <w:p w14:paraId="6AF92581"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b/>
          <w:bCs/>
          <w:i/>
          <w:iCs/>
          <w:sz w:val="26"/>
          <w:szCs w:val="26"/>
        </w:rPr>
        <w:t>Definition for single-layer bitstream storage</w:t>
      </w:r>
    </w:p>
    <w:p w14:paraId="7320A5B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hint="eastAsia"/>
          <w:sz w:val="24"/>
          <w:szCs w:val="24"/>
        </w:rPr>
        <w:t>This subclause specifies the decoder configuration information for ISO/IEC </w:t>
      </w:r>
      <w:r w:rsidRPr="005E098A">
        <w:rPr>
          <w:rFonts w:ascii="Times New Roman" w:eastAsia="MS Mincho" w:hAnsi="Times New Roman" w:cs="Times New Roman"/>
          <w:sz w:val="24"/>
          <w:szCs w:val="24"/>
        </w:rPr>
        <w:t>23090-3</w:t>
      </w:r>
      <w:r w:rsidRPr="005E098A">
        <w:rPr>
          <w:rFonts w:ascii="Times New Roman" w:eastAsia="MS Mincho" w:hAnsi="Times New Roman" w:cs="Times New Roman" w:hint="eastAsia"/>
          <w:sz w:val="24"/>
          <w:szCs w:val="24"/>
        </w:rPr>
        <w:t xml:space="preserve"> video content.</w:t>
      </w:r>
    </w:p>
    <w:p w14:paraId="468183C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This record contains the size of the length field </w:t>
      </w:r>
      <w:r w:rsidRPr="005E098A">
        <w:rPr>
          <w:rFonts w:ascii="Times New Roman" w:eastAsia="MS Mincho" w:hAnsi="Times New Roman" w:cs="Times New Roman" w:hint="eastAsia"/>
          <w:sz w:val="24"/>
          <w:szCs w:val="24"/>
        </w:rPr>
        <w:t>used in each sample to indicate the length of its contained</w:t>
      </w:r>
      <w:r w:rsidRPr="005E098A">
        <w:rPr>
          <w:rFonts w:ascii="Times New Roman" w:eastAsia="MS Mincho" w:hAnsi="Times New Roman" w:cs="Times New Roman"/>
          <w:sz w:val="24"/>
          <w:szCs w:val="24"/>
        </w:rPr>
        <w:t xml:space="preserve"> NAL </w:t>
      </w:r>
      <w:r w:rsidRPr="005E098A">
        <w:rPr>
          <w:rFonts w:ascii="Times New Roman" w:eastAsia="MS Mincho" w:hAnsi="Times New Roman" w:cs="Times New Roman" w:hint="eastAsia"/>
          <w:sz w:val="24"/>
          <w:szCs w:val="24"/>
        </w:rPr>
        <w:t xml:space="preserve">units as well as the </w:t>
      </w:r>
      <w:r w:rsidRPr="005E098A">
        <w:rPr>
          <w:rFonts w:ascii="Times New Roman" w:eastAsia="MS Mincho" w:hAnsi="Times New Roman" w:cs="Times New Roman"/>
          <w:sz w:val="24"/>
          <w:szCs w:val="24"/>
        </w:rPr>
        <w:t>parameter sets, if stored in the sample entry. This record is externally framed (its size is supplied by the structure that contains it).</w:t>
      </w:r>
    </w:p>
    <w:p w14:paraId="71A9CC66"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This record contains a version field. This version of </w:t>
      </w:r>
      <w:r w:rsidRPr="005E098A">
        <w:rPr>
          <w:rFonts w:ascii="Times New Roman" w:eastAsia="MS Mincho" w:hAnsi="Times New Roman" w:cs="Times New Roman" w:hint="eastAsia"/>
          <w:sz w:val="24"/>
          <w:szCs w:val="24"/>
        </w:rPr>
        <w:t>the</w:t>
      </w:r>
      <w:r w:rsidRPr="005E098A">
        <w:rPr>
          <w:rFonts w:ascii="Times New Roman" w:eastAsia="MS Mincho" w:hAnsi="Times New Roman" w:cs="Times New Roman"/>
          <w:sz w:val="24"/>
          <w:szCs w:val="24"/>
        </w:rPr>
        <w:t xml:space="preserve"> specification defines version 1 of this record. Incompatible changes to the record will be indicated by a change of version number. Readers shall not attempt to decode this record or the streams to which it applies if the version number is </w:t>
      </w:r>
      <w:proofErr w:type="spellStart"/>
      <w:r w:rsidRPr="005E098A">
        <w:rPr>
          <w:rFonts w:ascii="Times New Roman" w:eastAsia="MS Mincho" w:hAnsi="Times New Roman" w:cs="Times New Roman"/>
          <w:sz w:val="24"/>
          <w:szCs w:val="24"/>
        </w:rPr>
        <w:t>unrecognised</w:t>
      </w:r>
      <w:proofErr w:type="spellEnd"/>
      <w:r w:rsidRPr="005E098A">
        <w:rPr>
          <w:rFonts w:ascii="Times New Roman" w:eastAsia="MS Mincho" w:hAnsi="Times New Roman" w:cs="Times New Roman"/>
          <w:sz w:val="24"/>
          <w:szCs w:val="24"/>
        </w:rPr>
        <w:t>.</w:t>
      </w:r>
    </w:p>
    <w:p w14:paraId="1A13541A"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Compatible extensions to this record will extend it</w:t>
      </w:r>
      <w:r w:rsidRPr="005E098A">
        <w:rPr>
          <w:rFonts w:ascii="Times New Roman" w:eastAsia="MS Mincho" w:hAnsi="Times New Roman" w:cs="Times New Roman" w:hint="eastAsia"/>
          <w:sz w:val="24"/>
          <w:szCs w:val="24"/>
        </w:rPr>
        <w:t xml:space="preserve"> and will </w:t>
      </w:r>
      <w:r w:rsidRPr="005E098A">
        <w:rPr>
          <w:rFonts w:ascii="Times New Roman" w:eastAsia="MS Mincho" w:hAnsi="Times New Roman" w:cs="Times New Roman"/>
          <w:sz w:val="24"/>
          <w:szCs w:val="24"/>
        </w:rPr>
        <w:t>not change the</w:t>
      </w:r>
      <w:r w:rsidRPr="005E098A">
        <w:rPr>
          <w:rFonts w:ascii="Times New Roman" w:eastAsia="MS Mincho" w:hAnsi="Times New Roman" w:cs="Times New Roman" w:hint="eastAsia"/>
          <w:sz w:val="24"/>
          <w:szCs w:val="24"/>
        </w:rPr>
        <w:t xml:space="preserve"> configuration version code</w:t>
      </w:r>
      <w:r w:rsidRPr="005E098A">
        <w:rPr>
          <w:rFonts w:ascii="Times New Roman" w:eastAsia="MS Mincho" w:hAnsi="Times New Roman" w:cs="Times New Roman"/>
          <w:sz w:val="24"/>
          <w:szCs w:val="24"/>
        </w:rPr>
        <w:t xml:space="preserve">. Readers should be prepared to ignore </w:t>
      </w:r>
      <w:proofErr w:type="spellStart"/>
      <w:r w:rsidRPr="005E098A">
        <w:rPr>
          <w:rFonts w:ascii="Times New Roman" w:eastAsia="MS Mincho" w:hAnsi="Times New Roman" w:cs="Times New Roman"/>
          <w:sz w:val="24"/>
          <w:szCs w:val="24"/>
        </w:rPr>
        <w:t>unrecognised</w:t>
      </w:r>
      <w:proofErr w:type="spellEnd"/>
      <w:r w:rsidRPr="005E098A">
        <w:rPr>
          <w:rFonts w:ascii="Times New Roman" w:eastAsia="MS Mincho" w:hAnsi="Times New Roman" w:cs="Times New Roman"/>
          <w:sz w:val="24"/>
          <w:szCs w:val="24"/>
        </w:rPr>
        <w:t xml:space="preserve"> data beyond the definition of the data they understand.</w:t>
      </w:r>
    </w:p>
    <w:p w14:paraId="728E246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values for </w:t>
      </w:r>
      <w:r w:rsidRPr="005E098A">
        <w:rPr>
          <w:rFonts w:ascii="Courier New" w:eastAsia="MS Mincho" w:hAnsi="Courier New" w:cs="Times New Roman"/>
          <w:noProof/>
          <w:sz w:val="24"/>
          <w:szCs w:val="24"/>
          <w:lang w:val="en-GB" w:eastAsia="ja-JP"/>
        </w:rPr>
        <w:t xml:space="preserve">general_profile_idc, general_tier_flag, general_sub_profile_idc, general_constraint_info, general_level_idc, </w:t>
      </w:r>
      <w:proofErr w:type="spellStart"/>
      <w:r w:rsidRPr="005E098A">
        <w:rPr>
          <w:rFonts w:ascii="Courier New" w:eastAsia="MS Mincho" w:hAnsi="Courier New" w:cs="Courier New"/>
          <w:bCs/>
          <w:sz w:val="24"/>
          <w:szCs w:val="24"/>
        </w:rPr>
        <w:t>chroma_format_idc</w:t>
      </w:r>
      <w:proofErr w:type="spellEnd"/>
      <w:r w:rsidRPr="005E098A">
        <w:rPr>
          <w:rFonts w:ascii="Courier New" w:eastAsia="MS Mincho" w:hAnsi="Courier New" w:cs="Times New Roman"/>
          <w:noProof/>
          <w:sz w:val="24"/>
          <w:szCs w:val="24"/>
          <w:lang w:val="en-GB" w:eastAsia="ja-JP"/>
        </w:rPr>
        <w:t xml:space="preserve">, </w:t>
      </w:r>
      <w:r w:rsidRPr="005E098A">
        <w:rPr>
          <w:rFonts w:ascii="Courier New" w:eastAsia="MS Mincho" w:hAnsi="Courier New" w:cs="Courier New"/>
          <w:bCs/>
          <w:sz w:val="24"/>
          <w:szCs w:val="24"/>
        </w:rPr>
        <w:t>bit_depth_luma_minus8</w:t>
      </w:r>
      <w:r w:rsidRPr="005E098A">
        <w:rPr>
          <w:rFonts w:ascii="Courier New" w:eastAsia="MS Mincho" w:hAnsi="Courier New" w:cs="Times New Roman"/>
          <w:noProof/>
          <w:sz w:val="24"/>
          <w:szCs w:val="24"/>
          <w:lang w:val="en-GB" w:eastAsia="ja-JP"/>
        </w:rPr>
        <w:t xml:space="preserve">, </w:t>
      </w:r>
      <w:r w:rsidRPr="005E098A">
        <w:rPr>
          <w:rFonts w:ascii="Times New Roman" w:eastAsia="MS Mincho" w:hAnsi="Times New Roman" w:cs="Times New Roman"/>
          <w:sz w:val="24"/>
          <w:szCs w:val="24"/>
        </w:rPr>
        <w:t>and</w:t>
      </w:r>
      <w:r w:rsidRPr="005E098A">
        <w:rPr>
          <w:rFonts w:ascii="Courier New" w:eastAsia="MS Mincho" w:hAnsi="Courier New" w:cs="Times New Roman"/>
          <w:noProof/>
          <w:sz w:val="24"/>
          <w:szCs w:val="24"/>
          <w:lang w:val="en-GB" w:eastAsia="ja-JP"/>
        </w:rPr>
        <w:t xml:space="preserve"> </w:t>
      </w:r>
      <w:r w:rsidRPr="005E098A">
        <w:rPr>
          <w:rFonts w:ascii="Courier New" w:eastAsia="MS Mincho" w:hAnsi="Courier New" w:cs="Courier New"/>
          <w:bCs/>
          <w:sz w:val="24"/>
          <w:szCs w:val="24"/>
        </w:rPr>
        <w:t>bit_depth_chroma_minus8</w:t>
      </w:r>
      <w:r w:rsidRPr="005E098A">
        <w:rPr>
          <w:rFonts w:ascii="Times New Roman" w:eastAsia="MS Mincho" w:hAnsi="Times New Roman" w:cs="Times New Roman"/>
          <w:sz w:val="24"/>
          <w:szCs w:val="24"/>
        </w:rPr>
        <w:t xml:space="preserve"> shall be valid for all parameter sets that are activated when the stream described by this record is decoded (referred to as "all the parameter sets" in the following sentences in this paragraph). Specifically, the following restrictions apply:</w:t>
      </w:r>
    </w:p>
    <w:p w14:paraId="5217CE79"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lang w:val="en-GB"/>
        </w:rPr>
        <w:t xml:space="preserve">The profile indication </w:t>
      </w:r>
      <w:r w:rsidRPr="005E098A">
        <w:rPr>
          <w:rFonts w:ascii="Courier New" w:eastAsia="Calibri" w:hAnsi="Courier New" w:cs="Times New Roman"/>
          <w:noProof/>
          <w:lang w:val="en-GB" w:eastAsia="ja-JP"/>
        </w:rPr>
        <w:t xml:space="preserve">general_profile_idc </w:t>
      </w:r>
      <w:r w:rsidRPr="005E098A">
        <w:rPr>
          <w:rFonts w:eastAsia="Calibri" w:cs="Times New Roman"/>
          <w:lang w:val="en-GB"/>
        </w:rPr>
        <w:t>shall indicate a profile to which the stream associated with this configuration record conforms.</w:t>
      </w:r>
    </w:p>
    <w:p w14:paraId="7658DB62" w14:textId="77777777" w:rsidR="005E098A" w:rsidRPr="005E098A" w:rsidRDefault="005E098A" w:rsidP="005E098A">
      <w:pPr>
        <w:widowControl/>
        <w:autoSpaceDE/>
        <w:autoSpaceDN/>
        <w:spacing w:line="276" w:lineRule="auto"/>
        <w:ind w:left="1200"/>
        <w:rPr>
          <w:rFonts w:eastAsia="Calibri" w:cs="Times New Roman"/>
          <w:sz w:val="18"/>
          <w:szCs w:val="18"/>
          <w:lang w:val="en-GB"/>
        </w:rPr>
      </w:pPr>
      <w:r w:rsidRPr="005E098A">
        <w:rPr>
          <w:rFonts w:eastAsia="Calibri" w:cs="Times New Roman"/>
          <w:sz w:val="18"/>
          <w:szCs w:val="18"/>
          <w:lang w:val="en-GB"/>
        </w:rPr>
        <w:t>NOTE 1:</w:t>
      </w:r>
      <w:r w:rsidRPr="005E098A">
        <w:rPr>
          <w:rFonts w:eastAsia="Calibri" w:cs="Times New Roman"/>
          <w:sz w:val="18"/>
          <w:szCs w:val="18"/>
          <w:lang w:val="en-GB"/>
        </w:rPr>
        <w:tab/>
        <w:t>If the SPSs are marked with different profiles, then the stream could need examination to determine which profile, if any, the entire stream conforms to. If the entire stream is not examined, or the examination reveals that there is no profile to which the entire stream conforms, then the entire stream shall be split into two or more sub-streams with separate configuration records in which these rules can be met.</w:t>
      </w:r>
    </w:p>
    <w:p w14:paraId="49E5403A"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lang w:val="en-GB"/>
        </w:rPr>
        <w:t xml:space="preserve">The tier indication </w:t>
      </w:r>
      <w:r w:rsidRPr="005E098A">
        <w:rPr>
          <w:rFonts w:ascii="Courier New" w:eastAsia="Calibri" w:hAnsi="Courier New" w:cs="Times New Roman"/>
          <w:noProof/>
          <w:lang w:val="en-GB" w:eastAsia="ja-JP"/>
        </w:rPr>
        <w:t xml:space="preserve">general_tier_flag </w:t>
      </w:r>
      <w:r w:rsidRPr="005E098A">
        <w:rPr>
          <w:rFonts w:eastAsia="Calibri" w:cs="Times New Roman"/>
          <w:lang w:val="en-GB"/>
        </w:rPr>
        <w:t>shall indicate a tier equal to or greater than the highest tier indicated in all the parameter sets.</w:t>
      </w:r>
    </w:p>
    <w:p w14:paraId="7ADDD432"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lang w:val="en-GB"/>
        </w:rPr>
        <w:t xml:space="preserve">Each flag in </w:t>
      </w:r>
      <w:r w:rsidRPr="005E098A">
        <w:rPr>
          <w:rFonts w:ascii="Courier New" w:eastAsia="Calibri" w:hAnsi="Courier New" w:cs="Times New Roman"/>
          <w:noProof/>
          <w:lang w:val="en-GB" w:eastAsia="ja-JP"/>
        </w:rPr>
        <w:t>general_profile_compatibility_flags</w:t>
      </w:r>
      <w:r w:rsidRPr="005E098A">
        <w:rPr>
          <w:rFonts w:eastAsia="Calibri" w:cs="Times New Roman"/>
          <w:lang w:val="en-GB"/>
        </w:rPr>
        <w:t xml:space="preserve"> may only be set if all the parameter sets set that bit.</w:t>
      </w:r>
    </w:p>
    <w:p w14:paraId="2B228E48"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lang w:val="en-GB"/>
        </w:rPr>
        <w:t xml:space="preserve">Each bit in </w:t>
      </w:r>
      <w:r w:rsidRPr="005E098A">
        <w:rPr>
          <w:rFonts w:ascii="Courier New" w:eastAsia="Calibri" w:hAnsi="Courier New" w:cs="Times New Roman"/>
          <w:noProof/>
          <w:lang w:val="en-GB" w:eastAsia="ja-JP"/>
        </w:rPr>
        <w:t>general_constraint_info</w:t>
      </w:r>
      <w:r w:rsidRPr="005E098A">
        <w:rPr>
          <w:rFonts w:eastAsia="Calibri" w:cs="Times New Roman"/>
          <w:lang w:val="en-GB"/>
        </w:rPr>
        <w:t xml:space="preserve"> may only be set if all the parameter sets set that bit.</w:t>
      </w:r>
    </w:p>
    <w:p w14:paraId="67B92D68"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lang w:val="en-GB"/>
        </w:rPr>
        <w:t xml:space="preserve">The level indication </w:t>
      </w:r>
      <w:r w:rsidRPr="005E098A">
        <w:rPr>
          <w:rFonts w:ascii="Courier New" w:eastAsia="Calibri" w:hAnsi="Courier New" w:cs="Times New Roman"/>
          <w:noProof/>
          <w:lang w:val="en-GB" w:eastAsia="ja-JP"/>
        </w:rPr>
        <w:t xml:space="preserve">general_level_idc </w:t>
      </w:r>
      <w:r w:rsidRPr="005E098A">
        <w:rPr>
          <w:rFonts w:eastAsia="Calibri" w:cs="Times New Roman"/>
          <w:lang w:val="en-GB"/>
        </w:rPr>
        <w:t>shall indicate a level of capability equal to or greater than the highest level indicated for the highest tier in all the parameter sets.</w:t>
      </w:r>
    </w:p>
    <w:p w14:paraId="460FD309"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lang w:val="en-GB"/>
        </w:rPr>
        <w:t xml:space="preserve">The value of </w:t>
      </w:r>
      <w:r w:rsidRPr="005E098A">
        <w:rPr>
          <w:rFonts w:ascii="Courier New" w:eastAsia="Calibri" w:hAnsi="Courier New" w:cs="Times New Roman"/>
          <w:noProof/>
          <w:lang w:val="en-GB" w:eastAsia="ja-JP"/>
        </w:rPr>
        <w:t>chroma_format_idc</w:t>
      </w:r>
      <w:r w:rsidRPr="005E098A">
        <w:rPr>
          <w:rFonts w:eastAsia="Calibri" w:cs="Times New Roman"/>
          <w:lang w:val="en-GB"/>
        </w:rPr>
        <w:t xml:space="preserve"> in all the parameter sets shall be identical.</w:t>
      </w:r>
    </w:p>
    <w:p w14:paraId="681FDB75"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lang w:val="en-GB"/>
        </w:rPr>
        <w:t xml:space="preserve">The value of </w:t>
      </w:r>
      <w:r w:rsidRPr="005E098A">
        <w:rPr>
          <w:rFonts w:ascii="Courier New" w:eastAsia="Calibri" w:hAnsi="Courier New" w:cs="Times New Roman"/>
          <w:noProof/>
          <w:lang w:val="en-GB" w:eastAsia="ja-JP"/>
        </w:rPr>
        <w:t>bit_depth_luma_minus8</w:t>
      </w:r>
      <w:r w:rsidRPr="005E098A">
        <w:rPr>
          <w:rFonts w:eastAsia="Calibri" w:cs="Times New Roman"/>
          <w:lang w:val="en-GB"/>
        </w:rPr>
        <w:t xml:space="preserve"> in all the parameter sets shall be identical.</w:t>
      </w:r>
    </w:p>
    <w:p w14:paraId="2932F384" w14:textId="77777777" w:rsidR="005E098A" w:rsidRPr="005E098A" w:rsidRDefault="005E098A" w:rsidP="005E098A">
      <w:pPr>
        <w:widowControl/>
        <w:tabs>
          <w:tab w:val="num" w:pos="643"/>
        </w:tabs>
        <w:autoSpaceDE/>
        <w:autoSpaceDN/>
        <w:spacing w:line="276" w:lineRule="auto"/>
        <w:ind w:left="643" w:hanging="360"/>
        <w:rPr>
          <w:rFonts w:eastAsia="Calibri" w:cs="Times New Roman"/>
          <w:lang w:val="en-GB"/>
        </w:rPr>
      </w:pPr>
      <w:r w:rsidRPr="005E098A">
        <w:rPr>
          <w:rFonts w:eastAsia="Calibri" w:cs="Times New Roman"/>
          <w:lang w:val="en-GB"/>
        </w:rPr>
        <w:t xml:space="preserve">The value of </w:t>
      </w:r>
      <w:r w:rsidRPr="005E098A">
        <w:rPr>
          <w:rFonts w:ascii="Courier New" w:eastAsia="Calibri" w:hAnsi="Courier New" w:cs="Times New Roman"/>
          <w:noProof/>
          <w:lang w:val="en-GB" w:eastAsia="ja-JP"/>
        </w:rPr>
        <w:t>bit_depth_chroma_minus8</w:t>
      </w:r>
      <w:r w:rsidRPr="005E098A">
        <w:rPr>
          <w:rFonts w:eastAsia="Calibri" w:cs="Times New Roman"/>
          <w:lang w:val="en-GB"/>
        </w:rPr>
        <w:t xml:space="preserve"> in all the parameter sets shall be identical.</w:t>
      </w:r>
    </w:p>
    <w:p w14:paraId="22B4EAE4" w14:textId="77777777" w:rsidR="005E098A" w:rsidRPr="005E098A" w:rsidRDefault="005E098A" w:rsidP="005E098A">
      <w:pPr>
        <w:widowControl/>
        <w:autoSpaceDE/>
        <w:autoSpaceDN/>
        <w:spacing w:after="0"/>
        <w:rPr>
          <w:rFonts w:ascii="Times New Roman" w:eastAsia="MS Mincho" w:hAnsi="Times New Roman" w:cs="Times New Roman"/>
          <w:noProof/>
          <w:sz w:val="24"/>
          <w:szCs w:val="24"/>
        </w:rPr>
      </w:pPr>
      <w:r w:rsidRPr="005E098A">
        <w:rPr>
          <w:rFonts w:ascii="Times New Roman" w:eastAsia="MS Mincho" w:hAnsi="Times New Roman" w:cs="Times New Roman"/>
          <w:sz w:val="24"/>
          <w:szCs w:val="24"/>
        </w:rPr>
        <w:t>Explicit indication is provided in the VVC Decoder Configuration Record about the chroma format and bit depth as well as other important format information used by the VVC video elementary stream. Each type of such information shall be identical in all parameter sets, if present, in a single VVC configuration record. If two sequences differ in any type of such information, two different VVC sample entries shall be used.</w:t>
      </w:r>
      <w:r w:rsidRPr="005E098A">
        <w:rPr>
          <w:rFonts w:ascii="Courier New" w:eastAsia="MS Mincho" w:hAnsi="Courier New" w:cs="Times New Roman"/>
          <w:noProof/>
          <w:sz w:val="24"/>
          <w:szCs w:val="24"/>
          <w:lang w:val="en-GB" w:eastAsia="ja-JP"/>
        </w:rPr>
        <w:t xml:space="preserve"> </w:t>
      </w:r>
      <w:r w:rsidRPr="005E098A">
        <w:rPr>
          <w:rFonts w:ascii="Times New Roman" w:eastAsia="MS Mincho" w:hAnsi="Times New Roman" w:cs="Times New Roman"/>
          <w:noProof/>
          <w:sz w:val="24"/>
          <w:szCs w:val="24"/>
        </w:rPr>
        <w:t>If the two sequences differ in color space indications in their VUI information, then two different VVC sample entries are also required.</w:t>
      </w:r>
    </w:p>
    <w:p w14:paraId="11A401C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There is a set of arrays to carry initialization NAL units. The NAL unit types are restricted to indicate VPS, SPS, PPS, APS, prefix SEI, and suffix SEI NAL units only. NAL unit types that are reserved in ISO/IEC 23090-3 and in this specification may acquire a definition in future, and readers should ignore arrays with reserved or unpermitted values of NAL unit type. </w:t>
      </w:r>
      <w:r w:rsidRPr="005E098A">
        <w:rPr>
          <w:rFonts w:ascii="Times New Roman" w:eastAsia="MS Mincho" w:hAnsi="Times New Roman" w:cs="Times New Roman"/>
          <w:sz w:val="24"/>
          <w:szCs w:val="24"/>
          <w:highlight w:val="yellow"/>
        </w:rPr>
        <w:t>[Ed. (MH): Excluding suffix APS NAL units and suffix SEI NAL units from the allowed NAL units in the decoder configuration record should be considered. If suffix APS NAL units or suffix SEI NAL units are present in the decoder configuration record, how does a reader know what their correct position is in the reconstructed bitstream?]</w:t>
      </w:r>
    </w:p>
    <w:p w14:paraId="5BE5C833" w14:textId="77777777" w:rsidR="005E098A" w:rsidRPr="005E098A" w:rsidRDefault="005E098A" w:rsidP="005E098A">
      <w:pPr>
        <w:widowControl/>
        <w:tabs>
          <w:tab w:val="left" w:pos="960"/>
        </w:tabs>
        <w:autoSpaceDE/>
        <w:autoSpaceDN/>
        <w:spacing w:line="210" w:lineRule="atLeast"/>
        <w:ind w:left="360" w:right="360"/>
        <w:rPr>
          <w:rFonts w:eastAsia="Calibri" w:cs="Times New Roman"/>
          <w:sz w:val="18"/>
          <w:lang w:val="en-GB"/>
        </w:rPr>
      </w:pPr>
      <w:r w:rsidRPr="005E098A">
        <w:rPr>
          <w:rFonts w:eastAsia="Calibri" w:cs="Times New Roman"/>
          <w:sz w:val="18"/>
          <w:lang w:val="en-GB"/>
        </w:rPr>
        <w:t>NOTE 2:</w:t>
      </w:r>
      <w:r w:rsidRPr="005E098A">
        <w:rPr>
          <w:rFonts w:eastAsia="Calibri" w:cs="Times New Roman"/>
          <w:sz w:val="18"/>
          <w:lang w:val="en-GB"/>
        </w:rPr>
        <w:tab/>
        <w:t>This ‘tolerant’ behaviour is designed so that errors are not raised, allowing the possibility of backwards-compatible extensions to these arrays in future specifications.</w:t>
      </w:r>
    </w:p>
    <w:p w14:paraId="193E253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It is recommended that the arrays be in the order DCI, VPS, SPS, PPS, APS, prefix SEI, suffix SEI.</w:t>
      </w:r>
    </w:p>
    <w:p w14:paraId="002797C4"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b/>
          <w:bCs/>
          <w:i/>
          <w:iCs/>
          <w:sz w:val="26"/>
          <w:szCs w:val="26"/>
        </w:rPr>
        <w:t>Definition for multi-layer bitstream storage</w:t>
      </w:r>
    </w:p>
    <w:p w14:paraId="09F5DE5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When a VVC bitstream with multiple layers is present in a track, the following extensions/restrictions specified in this subclause apply.</w:t>
      </w:r>
    </w:p>
    <w:p w14:paraId="385EB866"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values taken by the following four parameters in the VVC decoder configuration record is defined as below </w:t>
      </w:r>
    </w:p>
    <w:p w14:paraId="24D4E349" w14:textId="77777777" w:rsidR="005E098A" w:rsidRPr="005E098A" w:rsidRDefault="005E098A" w:rsidP="00E355CE">
      <w:pPr>
        <w:widowControl/>
        <w:numPr>
          <w:ilvl w:val="0"/>
          <w:numId w:val="32"/>
        </w:numPr>
        <w:autoSpaceDE/>
        <w:autoSpaceDN/>
        <w:spacing w:after="0" w:line="276" w:lineRule="auto"/>
        <w:contextualSpacing/>
        <w:jc w:val="left"/>
        <w:rPr>
          <w:rFonts w:eastAsia="MS Mincho" w:cs="Times New Roman"/>
          <w:noProof/>
          <w:sz w:val="24"/>
          <w:szCs w:val="24"/>
          <w:lang w:val="en-GB" w:eastAsia="ja-JP"/>
        </w:rPr>
      </w:pPr>
      <w:r w:rsidRPr="005E098A">
        <w:rPr>
          <w:rFonts w:ascii="Courier New" w:eastAsia="MS Mincho" w:hAnsi="Courier New" w:cs="Times New Roman"/>
          <w:noProof/>
          <w:sz w:val="24"/>
          <w:szCs w:val="24"/>
          <w:lang w:val="en-GB" w:eastAsia="ja-JP"/>
        </w:rPr>
        <w:t xml:space="preserve">general_profile_idc, </w:t>
      </w:r>
    </w:p>
    <w:p w14:paraId="16202198" w14:textId="77777777" w:rsidR="005E098A" w:rsidRPr="005E098A" w:rsidRDefault="005E098A" w:rsidP="00E355CE">
      <w:pPr>
        <w:widowControl/>
        <w:numPr>
          <w:ilvl w:val="0"/>
          <w:numId w:val="32"/>
        </w:numPr>
        <w:autoSpaceDE/>
        <w:autoSpaceDN/>
        <w:spacing w:after="0" w:line="276" w:lineRule="auto"/>
        <w:contextualSpacing/>
        <w:jc w:val="left"/>
        <w:rPr>
          <w:rFonts w:eastAsia="MS Mincho" w:cs="Times New Roman"/>
          <w:noProof/>
          <w:sz w:val="24"/>
          <w:szCs w:val="24"/>
          <w:lang w:val="en-GB" w:eastAsia="ja-JP"/>
        </w:rPr>
      </w:pPr>
      <w:r w:rsidRPr="005E098A">
        <w:rPr>
          <w:rFonts w:ascii="Courier New" w:eastAsia="MS Mincho" w:hAnsi="Courier New" w:cs="Times New Roman"/>
          <w:noProof/>
          <w:sz w:val="24"/>
          <w:szCs w:val="24"/>
          <w:lang w:val="en-GB" w:eastAsia="ja-JP"/>
        </w:rPr>
        <w:t>general_tier_flag</w:t>
      </w:r>
    </w:p>
    <w:p w14:paraId="69B56EED" w14:textId="77777777" w:rsidR="005E098A" w:rsidRPr="005E098A" w:rsidRDefault="005E098A" w:rsidP="00E355CE">
      <w:pPr>
        <w:widowControl/>
        <w:numPr>
          <w:ilvl w:val="0"/>
          <w:numId w:val="32"/>
        </w:numPr>
        <w:autoSpaceDE/>
        <w:autoSpaceDN/>
        <w:spacing w:after="0" w:line="276" w:lineRule="auto"/>
        <w:contextualSpacing/>
        <w:jc w:val="left"/>
        <w:rPr>
          <w:rFonts w:eastAsia="MS Mincho" w:cs="Times New Roman"/>
          <w:noProof/>
          <w:sz w:val="24"/>
          <w:szCs w:val="24"/>
          <w:lang w:val="en-GB" w:eastAsia="ja-JP"/>
        </w:rPr>
      </w:pPr>
      <w:r w:rsidRPr="005E098A">
        <w:rPr>
          <w:rFonts w:ascii="Courier New" w:eastAsia="MS Mincho" w:hAnsi="Courier New" w:cs="Times New Roman"/>
          <w:noProof/>
          <w:sz w:val="24"/>
          <w:szCs w:val="24"/>
          <w:lang w:val="en-GB" w:eastAsia="ja-JP"/>
        </w:rPr>
        <w:t>general_level_idc</w:t>
      </w:r>
    </w:p>
    <w:p w14:paraId="706D6877" w14:textId="77777777" w:rsidR="005E098A" w:rsidRPr="005E098A" w:rsidRDefault="005E098A" w:rsidP="00E355CE">
      <w:pPr>
        <w:widowControl/>
        <w:numPr>
          <w:ilvl w:val="0"/>
          <w:numId w:val="32"/>
        </w:numPr>
        <w:autoSpaceDE/>
        <w:autoSpaceDN/>
        <w:spacing w:after="0" w:line="276" w:lineRule="auto"/>
        <w:contextualSpacing/>
        <w:jc w:val="left"/>
        <w:rPr>
          <w:rFonts w:ascii="Times New Roman" w:eastAsia="MS Mincho" w:hAnsi="Times New Roman" w:cs="Times New Roman"/>
          <w:sz w:val="24"/>
          <w:szCs w:val="24"/>
        </w:rPr>
      </w:pPr>
      <w:r w:rsidRPr="005E098A">
        <w:rPr>
          <w:rFonts w:ascii="Courier New" w:eastAsia="MS Mincho" w:hAnsi="Courier New" w:cs="Times New Roman"/>
          <w:noProof/>
          <w:sz w:val="24"/>
          <w:szCs w:val="24"/>
          <w:lang w:eastAsia="ja-JP"/>
        </w:rPr>
        <w:t>general_constraint_info</w:t>
      </w:r>
      <w:r w:rsidRPr="005E098A">
        <w:rPr>
          <w:rFonts w:ascii="Courier New" w:eastAsia="MS Mincho" w:hAnsi="Courier New" w:cs="Times New Roman"/>
          <w:noProof/>
          <w:sz w:val="24"/>
          <w:szCs w:val="24"/>
          <w:lang w:val="en-GB" w:eastAsia="ja-JP"/>
        </w:rPr>
        <w:t xml:space="preserve">  </w:t>
      </w:r>
    </w:p>
    <w:p w14:paraId="304D8C6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If the VVC track contains one or more independent layers and there is an output layer set that only contains the layer with the lowest </w:t>
      </w:r>
      <w:proofErr w:type="spellStart"/>
      <w:r w:rsidRPr="005E098A">
        <w:rPr>
          <w:rFonts w:ascii="Times New Roman" w:eastAsia="MS Mincho" w:hAnsi="Times New Roman" w:cs="Times New Roman"/>
          <w:sz w:val="24"/>
          <w:szCs w:val="24"/>
        </w:rPr>
        <w:t>nuh_layer_id</w:t>
      </w:r>
      <w:proofErr w:type="spellEnd"/>
      <w:r w:rsidRPr="005E098A">
        <w:rPr>
          <w:rFonts w:ascii="Times New Roman" w:eastAsia="MS Mincho" w:hAnsi="Times New Roman" w:cs="Times New Roman"/>
          <w:sz w:val="24"/>
          <w:szCs w:val="24"/>
        </w:rPr>
        <w:t xml:space="preserve"> among these layers, then the values taken by the above parameters shall be the one that applies to the layer with the lowest </w:t>
      </w:r>
      <w:proofErr w:type="spellStart"/>
      <w:r w:rsidRPr="005E098A">
        <w:rPr>
          <w:rFonts w:ascii="Times New Roman" w:eastAsia="MS Mincho" w:hAnsi="Times New Roman" w:cs="Times New Roman"/>
          <w:sz w:val="24"/>
          <w:szCs w:val="24"/>
        </w:rPr>
        <w:t>nuh_layer_id</w:t>
      </w:r>
      <w:proofErr w:type="spellEnd"/>
      <w:r w:rsidRPr="005E098A">
        <w:rPr>
          <w:rFonts w:ascii="Times New Roman" w:eastAsia="MS Mincho" w:hAnsi="Times New Roman" w:cs="Times New Roman"/>
          <w:sz w:val="24"/>
          <w:szCs w:val="24"/>
        </w:rPr>
        <w:t>. Otherwise, the values taken by the above parameters shall be based on an output layer set (operating point) to which the track is associated.</w:t>
      </w:r>
    </w:p>
    <w:p w14:paraId="2A10FA5B" w14:textId="77777777" w:rsidR="005E098A" w:rsidRPr="005E098A" w:rsidRDefault="005E098A" w:rsidP="005E098A">
      <w:pPr>
        <w:widowControl/>
        <w:autoSpaceDE/>
        <w:autoSpaceDN/>
        <w:spacing w:after="0"/>
        <w:rPr>
          <w:rFonts w:ascii="Courier New" w:eastAsia="MS Mincho" w:hAnsi="Courier New" w:cs="Times New Roman"/>
          <w:noProof/>
          <w:sz w:val="24"/>
          <w:szCs w:val="24"/>
          <w:lang w:val="en-GB" w:eastAsia="ja-JP"/>
        </w:rPr>
      </w:pPr>
      <w:r w:rsidRPr="005E098A">
        <w:rPr>
          <w:rFonts w:ascii="Times New Roman" w:eastAsia="MS Mincho" w:hAnsi="Times New Roman" w:cs="Times New Roman"/>
          <w:sz w:val="24"/>
          <w:szCs w:val="24"/>
        </w:rPr>
        <w:t>The values taken by the following three parameters in the VVC decoder configuration record is defined as below</w:t>
      </w:r>
    </w:p>
    <w:p w14:paraId="686136D8" w14:textId="77777777" w:rsidR="005E098A" w:rsidRPr="005E098A" w:rsidRDefault="005E098A" w:rsidP="00E355CE">
      <w:pPr>
        <w:widowControl/>
        <w:numPr>
          <w:ilvl w:val="0"/>
          <w:numId w:val="33"/>
        </w:numPr>
        <w:autoSpaceDE/>
        <w:autoSpaceDN/>
        <w:spacing w:after="0" w:line="276" w:lineRule="auto"/>
        <w:contextualSpacing/>
        <w:jc w:val="left"/>
        <w:rPr>
          <w:rFonts w:ascii="Courier New" w:eastAsia="MS Mincho" w:hAnsi="Courier New" w:cs="Times New Roman"/>
          <w:noProof/>
          <w:sz w:val="24"/>
          <w:szCs w:val="24"/>
          <w:lang w:val="en-GB" w:eastAsia="ja-JP"/>
        </w:rPr>
      </w:pPr>
      <w:r w:rsidRPr="005E098A">
        <w:rPr>
          <w:rFonts w:ascii="Courier New" w:eastAsia="MS Mincho" w:hAnsi="Courier New" w:cs="Times New Roman"/>
          <w:noProof/>
          <w:sz w:val="24"/>
          <w:szCs w:val="24"/>
          <w:lang w:val="en-GB" w:eastAsia="ja-JP"/>
        </w:rPr>
        <w:t>chroma_format_idc</w:t>
      </w:r>
    </w:p>
    <w:p w14:paraId="7481E8BD" w14:textId="77777777" w:rsidR="005E098A" w:rsidRPr="005E098A" w:rsidRDefault="005E098A" w:rsidP="00E355CE">
      <w:pPr>
        <w:widowControl/>
        <w:numPr>
          <w:ilvl w:val="0"/>
          <w:numId w:val="33"/>
        </w:numPr>
        <w:autoSpaceDE/>
        <w:autoSpaceDN/>
        <w:spacing w:after="0" w:line="276" w:lineRule="auto"/>
        <w:contextualSpacing/>
        <w:jc w:val="left"/>
        <w:rPr>
          <w:rFonts w:ascii="Courier New" w:eastAsia="MS Mincho" w:hAnsi="Courier New" w:cs="Times New Roman"/>
          <w:noProof/>
          <w:sz w:val="24"/>
          <w:szCs w:val="24"/>
          <w:lang w:val="en-GB" w:eastAsia="ja-JP"/>
        </w:rPr>
      </w:pPr>
      <w:r w:rsidRPr="005E098A">
        <w:rPr>
          <w:rFonts w:ascii="Courier New" w:eastAsia="MS Mincho" w:hAnsi="Courier New" w:cs="Times New Roman"/>
          <w:noProof/>
          <w:sz w:val="24"/>
          <w:szCs w:val="24"/>
          <w:lang w:val="en-GB" w:eastAsia="ja-JP"/>
        </w:rPr>
        <w:t>bit_depth_luma_minus8</w:t>
      </w:r>
    </w:p>
    <w:p w14:paraId="36CA868F" w14:textId="77777777" w:rsidR="005E098A" w:rsidRPr="005E098A" w:rsidRDefault="005E098A" w:rsidP="00E355CE">
      <w:pPr>
        <w:widowControl/>
        <w:numPr>
          <w:ilvl w:val="0"/>
          <w:numId w:val="33"/>
        </w:numPr>
        <w:autoSpaceDE/>
        <w:autoSpaceDN/>
        <w:spacing w:after="0" w:line="276" w:lineRule="auto"/>
        <w:contextualSpacing/>
        <w:jc w:val="left"/>
        <w:rPr>
          <w:rFonts w:ascii="Courier New" w:eastAsia="MS Mincho" w:hAnsi="Courier New" w:cs="Times New Roman"/>
          <w:noProof/>
          <w:sz w:val="24"/>
          <w:szCs w:val="24"/>
          <w:lang w:val="en-GB" w:eastAsia="ja-JP"/>
        </w:rPr>
      </w:pPr>
      <w:r w:rsidRPr="005E098A">
        <w:rPr>
          <w:rFonts w:ascii="Courier New" w:eastAsia="MS Mincho" w:hAnsi="Courier New" w:cs="Times New Roman"/>
          <w:noProof/>
          <w:sz w:val="24"/>
          <w:szCs w:val="24"/>
          <w:lang w:val="en-GB" w:eastAsia="ja-JP"/>
        </w:rPr>
        <w:t>bit_depth_chroma_minus8</w:t>
      </w:r>
    </w:p>
    <w:p w14:paraId="1298E502" w14:textId="77777777" w:rsidR="005E098A" w:rsidRPr="005E098A" w:rsidRDefault="005E098A" w:rsidP="005E098A">
      <w:pPr>
        <w:widowControl/>
        <w:autoSpaceDE/>
        <w:autoSpaceDN/>
        <w:spacing w:after="0"/>
        <w:rPr>
          <w:rFonts w:ascii="Courier New" w:eastAsia="MS Mincho" w:hAnsi="Courier New" w:cs="Times New Roman"/>
          <w:noProof/>
          <w:sz w:val="24"/>
          <w:szCs w:val="24"/>
          <w:lang w:val="en-GB" w:eastAsia="ja-JP"/>
        </w:rPr>
      </w:pPr>
    </w:p>
    <w:p w14:paraId="0E963507"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If the VVC track contains multiple independent layers, then the values taken by the above parameters shall be the one that applies to the layer with the lowest </w:t>
      </w:r>
      <w:proofErr w:type="spellStart"/>
      <w:r w:rsidRPr="005E098A">
        <w:rPr>
          <w:rFonts w:ascii="Times New Roman" w:eastAsia="MS Mincho" w:hAnsi="Times New Roman" w:cs="Times New Roman"/>
          <w:sz w:val="24"/>
          <w:szCs w:val="24"/>
        </w:rPr>
        <w:t>nuh_layer_id</w:t>
      </w:r>
      <w:proofErr w:type="spellEnd"/>
      <w:r w:rsidRPr="005E098A">
        <w:rPr>
          <w:rFonts w:ascii="Times New Roman" w:eastAsia="MS Mincho" w:hAnsi="Times New Roman" w:cs="Times New Roman"/>
          <w:sz w:val="24"/>
          <w:szCs w:val="24"/>
        </w:rPr>
        <w:t>.</w:t>
      </w:r>
    </w:p>
    <w:p w14:paraId="337D02F8"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semantics of the fields in </w:t>
      </w:r>
      <w:r w:rsidRPr="005E098A">
        <w:rPr>
          <w:rFonts w:ascii="Courier" w:eastAsia="MS Mincho" w:hAnsi="Courier" w:cs="Times New Roman"/>
          <w:noProof/>
          <w:sz w:val="24"/>
          <w:szCs w:val="24"/>
        </w:rPr>
        <w:t>VVCDecoderConfigurationRecord</w:t>
      </w:r>
      <w:r w:rsidRPr="005E098A">
        <w:rPr>
          <w:rFonts w:ascii="Times New Roman" w:eastAsia="MS Mincho" w:hAnsi="Times New Roman" w:cs="Times New Roman"/>
          <w:sz w:val="24"/>
          <w:szCs w:val="24"/>
        </w:rPr>
        <w:t xml:space="preserve"> remain unchanged. </w:t>
      </w:r>
    </w:p>
    <w:p w14:paraId="5DE7AB2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1B9CCBF6"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b/>
          <w:bCs/>
          <w:i/>
          <w:iCs/>
          <w:sz w:val="26"/>
          <w:szCs w:val="26"/>
        </w:rPr>
        <w:t>Syntax</w:t>
      </w:r>
    </w:p>
    <w:p w14:paraId="69494DF8" w14:textId="77777777" w:rsidR="005E098A" w:rsidRPr="005E098A"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New" w:eastAsia="Times New Roman" w:hAnsi="Courier New" w:cs="Times New Roman"/>
          <w:noProof/>
          <w:sz w:val="20"/>
          <w:szCs w:val="20"/>
          <w:lang w:val="en-GB"/>
        </w:rPr>
      </w:pPr>
      <w:r w:rsidRPr="005E098A">
        <w:rPr>
          <w:rFonts w:ascii="Courier New" w:eastAsia="Times New Roman" w:hAnsi="Courier New" w:cs="Times New Roman"/>
          <w:noProof/>
          <w:sz w:val="20"/>
          <w:szCs w:val="20"/>
          <w:lang w:val="en-GB"/>
        </w:rPr>
        <w:t>aligned(8) class VvcDecoderConfigurationRecord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int(8) configurationVersion = 1;</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int(7) general_profile_idc;</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int(1) general_tier_flag;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int(24) general_sub_profile_idc;</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int(8) num_bytes_constraint_info;</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int(8*num_bytes_constraint_info) general_constraint_info;</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int(8) general_level_idc;</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bCs/>
          <w:noProof/>
          <w:sz w:val="20"/>
          <w:szCs w:val="20"/>
          <w:lang w:val="en-GB"/>
        </w:rPr>
        <w:t>bit(6) reserved = '111111'b;</w:t>
      </w:r>
      <w:r w:rsidRPr="005E098A">
        <w:rPr>
          <w:rFonts w:ascii="Courier New" w:eastAsia="Times New Roman" w:hAnsi="Courier New" w:cs="Times New Roman"/>
          <w:bCs/>
          <w:noProof/>
          <w:sz w:val="20"/>
          <w:szCs w:val="20"/>
          <w:lang w:val="en-GB"/>
        </w:rPr>
        <w:br/>
      </w:r>
      <w:r w:rsidRPr="005E098A">
        <w:rPr>
          <w:rFonts w:ascii="Courier New" w:eastAsia="Times New Roman" w:hAnsi="Courier New" w:cs="Times New Roman"/>
          <w:bCs/>
          <w:noProof/>
          <w:sz w:val="20"/>
          <w:szCs w:val="20"/>
          <w:lang w:val="en-GB"/>
        </w:rPr>
        <w:tab/>
        <w:t>unsigned int(2) chroma_format_idc;</w:t>
      </w:r>
      <w:r w:rsidRPr="005E098A">
        <w:rPr>
          <w:rFonts w:ascii="Courier New" w:eastAsia="Times New Roman" w:hAnsi="Courier New" w:cs="Times New Roman"/>
          <w:bCs/>
          <w:noProof/>
          <w:sz w:val="20"/>
          <w:szCs w:val="20"/>
          <w:lang w:val="en-GB"/>
        </w:rPr>
        <w:br/>
      </w:r>
      <w:r w:rsidRPr="005E098A">
        <w:rPr>
          <w:rFonts w:ascii="Courier New" w:eastAsia="Times New Roman" w:hAnsi="Courier New" w:cs="Times New Roman"/>
          <w:bCs/>
          <w:noProof/>
          <w:sz w:val="20"/>
          <w:szCs w:val="20"/>
          <w:lang w:val="en-GB"/>
        </w:rPr>
        <w:tab/>
        <w:t>bit(5) reserved = '11111'b;</w:t>
      </w:r>
      <w:r w:rsidRPr="005E098A">
        <w:rPr>
          <w:rFonts w:ascii="Courier New" w:eastAsia="Times New Roman" w:hAnsi="Courier New" w:cs="Times New Roman"/>
          <w:bCs/>
          <w:noProof/>
          <w:sz w:val="20"/>
          <w:szCs w:val="20"/>
          <w:lang w:val="en-GB"/>
        </w:rPr>
        <w:br/>
      </w:r>
      <w:r w:rsidRPr="005E098A">
        <w:rPr>
          <w:rFonts w:ascii="Courier New" w:eastAsia="Times New Roman" w:hAnsi="Courier New" w:cs="Times New Roman"/>
          <w:bCs/>
          <w:noProof/>
          <w:sz w:val="20"/>
          <w:szCs w:val="20"/>
          <w:lang w:val="en-GB"/>
        </w:rPr>
        <w:tab/>
        <w:t>unsigned int(3) bit_depth_luma_minus8;</w:t>
      </w:r>
      <w:r w:rsidRPr="005E098A">
        <w:rPr>
          <w:rFonts w:ascii="Courier New" w:eastAsia="Times New Roman" w:hAnsi="Courier New" w:cs="Times New Roman"/>
          <w:bCs/>
          <w:noProof/>
          <w:sz w:val="20"/>
          <w:szCs w:val="20"/>
          <w:lang w:val="en-GB"/>
        </w:rPr>
        <w:br/>
      </w:r>
      <w:r w:rsidRPr="005E098A">
        <w:rPr>
          <w:rFonts w:ascii="Courier New" w:eastAsia="Times New Roman" w:hAnsi="Courier New" w:cs="Times New Roman"/>
          <w:bCs/>
          <w:noProof/>
          <w:sz w:val="20"/>
          <w:szCs w:val="20"/>
          <w:lang w:val="en-GB"/>
        </w:rPr>
        <w:tab/>
        <w:t>bit(5) reserved = '11111'b;</w:t>
      </w:r>
      <w:r w:rsidRPr="005E098A">
        <w:rPr>
          <w:rFonts w:ascii="Courier New" w:eastAsia="Times New Roman" w:hAnsi="Courier New" w:cs="Times New Roman"/>
          <w:bCs/>
          <w:noProof/>
          <w:sz w:val="20"/>
          <w:szCs w:val="20"/>
          <w:lang w:val="en-GB"/>
        </w:rPr>
        <w:br/>
      </w:r>
      <w:r w:rsidRPr="005E098A">
        <w:rPr>
          <w:rFonts w:ascii="Courier New" w:eastAsia="Times New Roman" w:hAnsi="Courier New" w:cs="Times New Roman"/>
          <w:bCs/>
          <w:noProof/>
          <w:sz w:val="20"/>
          <w:szCs w:val="20"/>
          <w:lang w:val="en-GB"/>
        </w:rPr>
        <w:tab/>
        <w:t>unsigned int(3) bit_depth_chroma_minus8;</w:t>
      </w:r>
      <w:r w:rsidRPr="005E098A">
        <w:rPr>
          <w:rFonts w:ascii="Courier New" w:eastAsia="Times New Roman" w:hAnsi="Courier New" w:cs="Times New Roman"/>
          <w:bCs/>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bCs/>
          <w:noProof/>
          <w:sz w:val="20"/>
          <w:szCs w:val="20"/>
          <w:lang w:val="en-GB"/>
        </w:rPr>
        <w:t>unsigned int(16) avgFrameRate;</w:t>
      </w:r>
      <w:r w:rsidRPr="005E098A">
        <w:rPr>
          <w:rFonts w:ascii="Courier New" w:eastAsia="Times New Roman" w:hAnsi="Courier New" w:cs="Times New Roman"/>
          <w:bCs/>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bCs/>
          <w:noProof/>
          <w:sz w:val="20"/>
          <w:szCs w:val="20"/>
          <w:lang w:val="en-GB"/>
        </w:rPr>
        <w:t>unsigned int(2) constantFrameRate;</w:t>
      </w:r>
      <w:r w:rsidRPr="005E098A">
        <w:rPr>
          <w:rFonts w:ascii="Courier New" w:eastAsia="Times New Roman" w:hAnsi="Courier New" w:cs="Times New Roman"/>
          <w:bCs/>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bCs/>
          <w:noProof/>
          <w:sz w:val="20"/>
          <w:szCs w:val="20"/>
          <w:lang w:val="en-GB"/>
        </w:rPr>
        <w:t>unsigned int(3) numTemporalLayers;</w:t>
      </w:r>
      <w:r w:rsidRPr="005E098A">
        <w:rPr>
          <w:rFonts w:ascii="Courier New" w:eastAsia="Times New Roman" w:hAnsi="Courier New" w:cs="Times New Roman"/>
          <w:bCs/>
          <w:noProof/>
          <w:sz w:val="20"/>
          <w:szCs w:val="20"/>
          <w:lang w:val="en-GB"/>
        </w:rPr>
        <w:br/>
      </w:r>
      <w:r w:rsidRPr="005E098A">
        <w:rPr>
          <w:rFonts w:ascii="Courier New" w:eastAsia="Times New Roman" w:hAnsi="Courier New" w:cs="Times New Roman"/>
          <w:noProof/>
          <w:sz w:val="20"/>
          <w:szCs w:val="20"/>
          <w:lang w:val="en-GB"/>
        </w:rPr>
        <w:tab/>
        <w:t xml:space="preserve">unsigned int(2) </w:t>
      </w:r>
      <w:r w:rsidRPr="005E098A">
        <w:rPr>
          <w:rFonts w:ascii="Courier New" w:eastAsia="Times New Roman" w:hAnsi="Courier New" w:cs="Times New Roman" w:hint="eastAsia"/>
          <w:noProof/>
          <w:sz w:val="20"/>
          <w:szCs w:val="20"/>
          <w:lang w:val="en-GB"/>
        </w:rPr>
        <w:t>l</w:t>
      </w:r>
      <w:r w:rsidRPr="005E098A">
        <w:rPr>
          <w:rFonts w:ascii="Courier New" w:eastAsia="Times New Roman" w:hAnsi="Courier New" w:cs="Times New Roman"/>
          <w:noProof/>
          <w:sz w:val="20"/>
          <w:szCs w:val="20"/>
          <w:lang w:val="en-GB"/>
        </w:rPr>
        <w:t xml:space="preserve">engthSizeMinusOne;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int(8) numOfArrays;</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for (j=0; j &lt; numOfArrays; j++)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bCs/>
          <w:noProof/>
          <w:sz w:val="20"/>
          <w:szCs w:val="20"/>
          <w:lang w:val="en-GB"/>
        </w:rPr>
        <w:t>unsigned int</w:t>
      </w:r>
      <w:r w:rsidRPr="005E098A">
        <w:rPr>
          <w:rFonts w:ascii="Courier New" w:eastAsia="Times New Roman" w:hAnsi="Courier New" w:cs="Times New Roman"/>
          <w:noProof/>
          <w:sz w:val="20"/>
          <w:szCs w:val="20"/>
          <w:lang w:val="en-GB"/>
        </w:rPr>
        <w:t>(1) array_completeness;</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bit(1)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int(6) NAL_unit_type;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 xml:space="preserve">unsigned int(16) </w:t>
      </w:r>
      <w:r w:rsidRPr="005E098A">
        <w:rPr>
          <w:rFonts w:ascii="Courier New" w:eastAsia="Times New Roman" w:hAnsi="Courier New" w:cs="Times New Roman" w:hint="eastAsia"/>
          <w:noProof/>
          <w:sz w:val="20"/>
          <w:szCs w:val="20"/>
          <w:lang w:val="en-GB"/>
        </w:rPr>
        <w:t>num</w:t>
      </w:r>
      <w:r w:rsidRPr="005E098A">
        <w:rPr>
          <w:rFonts w:ascii="Courier New" w:eastAsia="Times New Roman" w:hAnsi="Courier New" w:cs="Times New Roman"/>
          <w:noProof/>
          <w:sz w:val="20"/>
          <w:szCs w:val="20"/>
          <w:lang w:val="en-GB"/>
        </w:rPr>
        <w:t>Nalus;</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 xml:space="preserve">for (i=0; i&lt; </w:t>
      </w:r>
      <w:r w:rsidRPr="005E098A">
        <w:rPr>
          <w:rFonts w:ascii="Courier New" w:eastAsia="Times New Roman" w:hAnsi="Courier New" w:cs="Times New Roman" w:hint="eastAsia"/>
          <w:noProof/>
          <w:sz w:val="20"/>
          <w:szCs w:val="20"/>
          <w:lang w:val="en-GB"/>
        </w:rPr>
        <w:t>num</w:t>
      </w:r>
      <w:r w:rsidRPr="005E098A">
        <w:rPr>
          <w:rFonts w:ascii="Courier New" w:eastAsia="Times New Roman" w:hAnsi="Courier New" w:cs="Times New Roman"/>
          <w:noProof/>
          <w:sz w:val="20"/>
          <w:szCs w:val="20"/>
          <w:lang w:val="en-GB"/>
        </w:rPr>
        <w:t>Nalus; i++)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w:t>
      </w:r>
      <w:r w:rsidRPr="005E098A">
        <w:rPr>
          <w:rFonts w:ascii="Courier New" w:eastAsia="Times New Roman" w:hAnsi="Courier New" w:cs="Times New Roman" w:hint="eastAsia"/>
          <w:noProof/>
          <w:sz w:val="20"/>
          <w:szCs w:val="20"/>
          <w:lang w:val="en-GB"/>
        </w:rPr>
        <w:t>16</w:t>
      </w:r>
      <w:r w:rsidRPr="005E098A">
        <w:rPr>
          <w:rFonts w:ascii="Courier New" w:eastAsia="Times New Roman" w:hAnsi="Courier New" w:cs="Times New Roman"/>
          <w:noProof/>
          <w:sz w:val="20"/>
          <w:szCs w:val="20"/>
          <w:lang w:val="en-GB"/>
        </w:rPr>
        <w:t>) nalUnit</w:t>
      </w:r>
      <w:r w:rsidRPr="005E098A">
        <w:rPr>
          <w:rFonts w:ascii="Courier New" w:eastAsia="Times New Roman" w:hAnsi="Courier New" w:cs="Times New Roman" w:hint="eastAsia"/>
          <w:noProof/>
          <w:sz w:val="20"/>
          <w:szCs w:val="20"/>
          <w:lang w:val="en-GB"/>
        </w:rPr>
        <w:t>Length</w:t>
      </w:r>
      <w:r w:rsidRPr="005E098A">
        <w:rPr>
          <w:rFonts w:ascii="Courier New" w:eastAsia="Times New Roman" w:hAnsi="Courier New" w:cs="Times New Roman"/>
          <w:noProof/>
          <w:sz w:val="20"/>
          <w:szCs w:val="20"/>
          <w:lang w:val="en-GB"/>
        </w:rPr>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hint="eastAsia"/>
          <w:noProof/>
          <w:sz w:val="20"/>
          <w:szCs w:val="20"/>
          <w:lang w:val="en-GB"/>
        </w:rPr>
        <w:t>bit(8*</w:t>
      </w:r>
      <w:r w:rsidRPr="005E098A">
        <w:rPr>
          <w:rFonts w:ascii="Courier New" w:eastAsia="Times New Roman" w:hAnsi="Courier New" w:cs="Times New Roman"/>
          <w:noProof/>
          <w:sz w:val="20"/>
          <w:szCs w:val="20"/>
          <w:lang w:val="en-GB"/>
        </w:rPr>
        <w:t>nalUnit</w:t>
      </w:r>
      <w:r w:rsidRPr="005E098A">
        <w:rPr>
          <w:rFonts w:ascii="Courier New" w:eastAsia="Times New Roman" w:hAnsi="Courier New" w:cs="Times New Roman" w:hint="eastAsia"/>
          <w:noProof/>
          <w:sz w:val="20"/>
          <w:szCs w:val="20"/>
          <w:lang w:val="en-GB"/>
        </w:rPr>
        <w:t xml:space="preserve">Length) </w:t>
      </w:r>
      <w:r w:rsidRPr="005E098A">
        <w:rPr>
          <w:rFonts w:ascii="Courier New" w:eastAsia="Times New Roman" w:hAnsi="Courier New" w:cs="Times New Roman"/>
          <w:noProof/>
          <w:sz w:val="20"/>
          <w:szCs w:val="20"/>
          <w:lang w:val="en-GB"/>
        </w:rPr>
        <w:t>nalUnit</w:t>
      </w:r>
      <w:r w:rsidRPr="005E098A">
        <w:rPr>
          <w:rFonts w:ascii="Courier New" w:eastAsia="Times New Roman" w:hAnsi="Courier New" w:cs="Times New Roman" w:hint="eastAsia"/>
          <w:noProof/>
          <w:sz w:val="20"/>
          <w:szCs w:val="20"/>
          <w:lang w:val="en-GB"/>
        </w:rPr>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w:t>
      </w:r>
      <w:r w:rsidRPr="005E098A">
        <w:rPr>
          <w:rFonts w:ascii="Courier New" w:eastAsia="Times New Roman" w:hAnsi="Courier New" w:cs="Times New Roman"/>
          <w:noProof/>
          <w:sz w:val="20"/>
          <w:szCs w:val="20"/>
          <w:lang w:val="en-GB"/>
        </w:rPr>
        <w:br/>
        <w:t>}</w:t>
      </w:r>
    </w:p>
    <w:p w14:paraId="3C410660"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hint="eastAsia"/>
          <w:b/>
          <w:bCs/>
          <w:i/>
          <w:iCs/>
          <w:sz w:val="26"/>
          <w:szCs w:val="26"/>
        </w:rPr>
        <w:t>Semantics</w:t>
      </w:r>
    </w:p>
    <w:p w14:paraId="259E5E34" w14:textId="77777777" w:rsidR="005E098A" w:rsidRPr="005E098A" w:rsidRDefault="005E098A" w:rsidP="005E098A">
      <w:pPr>
        <w:widowControl/>
        <w:tabs>
          <w:tab w:val="left" w:pos="1440"/>
          <w:tab w:val="left" w:pos="8010"/>
        </w:tabs>
        <w:autoSpaceDE/>
        <w:autoSpaceDN/>
        <w:spacing w:after="0"/>
        <w:ind w:left="720" w:hanging="360"/>
        <w:jc w:val="left"/>
        <w:rPr>
          <w:rFonts w:ascii="Courier New" w:eastAsia="MS Mincho" w:hAnsi="Courier New" w:cs="Times New Roman"/>
          <w:noProof/>
          <w:lang w:val="en-GB" w:eastAsia="ja-JP"/>
        </w:rPr>
      </w:pPr>
      <w:r w:rsidRPr="005E098A">
        <w:rPr>
          <w:rFonts w:ascii="Courier New" w:eastAsia="MS Mincho" w:hAnsi="Courier New" w:cs="Times New Roman"/>
          <w:noProof/>
          <w:lang w:val="en-GB" w:eastAsia="ja-JP"/>
        </w:rPr>
        <w:t>general_profile_idc, general_tier_flag, general_sub_profile_idc, general_constraint_info, general_level_idc</w:t>
      </w:r>
      <w:r w:rsidRPr="005E098A">
        <w:rPr>
          <w:rFonts w:eastAsia="Times New Roman" w:cs="Times New Roman"/>
          <w:lang w:val="en-GB"/>
        </w:rPr>
        <w:t xml:space="preserve">, </w:t>
      </w:r>
      <w:r w:rsidRPr="005E098A">
        <w:rPr>
          <w:rFonts w:ascii="Courier New" w:eastAsia="MS Mincho" w:hAnsi="Courier New" w:cs="Times New Roman"/>
          <w:noProof/>
          <w:lang w:val="en-GB" w:eastAsia="ja-JP"/>
        </w:rPr>
        <w:t xml:space="preserve">chroma_format_idc, bit_depth_luma_minus8 </w:t>
      </w:r>
      <w:r w:rsidRPr="005E098A">
        <w:rPr>
          <w:rFonts w:eastAsia="Times New Roman" w:cs="Times New Roman"/>
          <w:lang w:val="en-GB"/>
        </w:rPr>
        <w:t>and</w:t>
      </w:r>
      <w:r w:rsidRPr="005E098A">
        <w:rPr>
          <w:rFonts w:ascii="Courier New" w:eastAsia="MS Mincho" w:hAnsi="Courier New" w:cs="Times New Roman"/>
          <w:noProof/>
          <w:lang w:val="en-GB" w:eastAsia="ja-JP"/>
        </w:rPr>
        <w:t xml:space="preserve"> bit_depth_chroma_minus8</w:t>
      </w:r>
      <w:r w:rsidRPr="005E098A">
        <w:rPr>
          <w:rFonts w:eastAsia="Times New Roman" w:cs="Times New Roman" w:hint="eastAsia"/>
          <w:lang w:val="en-GB"/>
        </w:rPr>
        <w:t xml:space="preserve"> contain the </w:t>
      </w:r>
      <w:r w:rsidRPr="005E098A">
        <w:rPr>
          <w:rFonts w:eastAsia="Times New Roman" w:cs="Times New Roman"/>
          <w:lang w:val="en-GB"/>
        </w:rPr>
        <w:t xml:space="preserve">matching values for the fields </w:t>
      </w:r>
      <w:r w:rsidRPr="005E098A">
        <w:rPr>
          <w:rFonts w:eastAsia="Times New Roman" w:cs="Times New Roman"/>
          <w:bCs/>
          <w:noProof/>
          <w:lang w:val="en-GB"/>
        </w:rPr>
        <w:t xml:space="preserve">general_profile_idc, general_tier_flag, general_sub_profile_idc, the bits in </w:t>
      </w:r>
      <w:r w:rsidRPr="005E098A">
        <w:rPr>
          <w:rFonts w:eastAsia="Malgun Gothic" w:cs="Times"/>
          <w:noProof/>
          <w:lang w:val="en-CA" w:eastAsia="zh-CN"/>
        </w:rPr>
        <w:t>general_constraint_info( )</w:t>
      </w:r>
      <w:r w:rsidRPr="005E098A">
        <w:rPr>
          <w:rFonts w:eastAsia="Times New Roman" w:cs="Times New Roman"/>
          <w:bCs/>
          <w:noProof/>
          <w:lang w:val="en-GB"/>
        </w:rPr>
        <w:t xml:space="preserve">, general_level_idc, chroma_format_idc, bit_depth_luma_minus8, and bit_depth_chroma_minus8 </w:t>
      </w:r>
      <w:r w:rsidRPr="005E098A">
        <w:rPr>
          <w:rFonts w:eastAsia="Times New Roman" w:cs="Times New Roman"/>
          <w:lang w:val="en-GB"/>
        </w:rPr>
        <w:t xml:space="preserve">as </w:t>
      </w:r>
      <w:r w:rsidRPr="005E098A">
        <w:rPr>
          <w:rFonts w:eastAsia="Times New Roman" w:cs="Times New Roman" w:hint="eastAsia"/>
          <w:lang w:val="en-GB"/>
        </w:rPr>
        <w:t xml:space="preserve">defined in </w:t>
      </w:r>
      <w:r w:rsidRPr="005E098A">
        <w:rPr>
          <w:rFonts w:eastAsia="Times New Roman" w:cs="Times New Roman"/>
          <w:lang w:val="en-GB"/>
        </w:rPr>
        <w:t xml:space="preserve">ISO/IEC 23090-3, for the stream to which this configuration record applies. </w:t>
      </w:r>
      <w:r w:rsidRPr="005E098A">
        <w:rPr>
          <w:rFonts w:eastAsia="Times New Roman" w:cs="Times New Roman"/>
          <w:highlight w:val="yellow"/>
          <w:lang w:val="en-GB"/>
        </w:rPr>
        <w:t xml:space="preserve">[Ed. (MH): Add </w:t>
      </w:r>
      <w:proofErr w:type="spellStart"/>
      <w:r w:rsidRPr="005E098A">
        <w:rPr>
          <w:rFonts w:eastAsia="Times New Roman" w:cs="Times New Roman"/>
          <w:highlight w:val="yellow"/>
          <w:lang w:val="en-GB"/>
        </w:rPr>
        <w:t>sub_layer_level_idc</w:t>
      </w:r>
      <w:proofErr w:type="spellEnd"/>
      <w:r w:rsidRPr="005E098A">
        <w:rPr>
          <w:rFonts w:eastAsia="Times New Roman" w:cs="Times New Roman"/>
          <w:highlight w:val="yellow"/>
          <w:lang w:val="en-GB"/>
        </w:rPr>
        <w:t>[ </w:t>
      </w:r>
      <w:proofErr w:type="spellStart"/>
      <w:r w:rsidRPr="005E098A">
        <w:rPr>
          <w:rFonts w:eastAsia="Times New Roman" w:cs="Times New Roman"/>
          <w:highlight w:val="yellow"/>
          <w:lang w:val="en-GB"/>
        </w:rPr>
        <w:t>i</w:t>
      </w:r>
      <w:proofErr w:type="spellEnd"/>
      <w:r w:rsidRPr="005E098A">
        <w:rPr>
          <w:rFonts w:eastAsia="Times New Roman" w:cs="Times New Roman"/>
          <w:highlight w:val="yellow"/>
          <w:lang w:val="en-GB"/>
        </w:rPr>
        <w:t> ] fields into the syntax?]</w:t>
      </w:r>
    </w:p>
    <w:p w14:paraId="4790B5C0"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noProof/>
          <w:lang w:val="en-GB" w:eastAsia="ja-JP"/>
        </w:rPr>
        <w:t>avgFrameRate</w:t>
      </w:r>
      <w:r w:rsidRPr="005E098A">
        <w:rPr>
          <w:rFonts w:eastAsia="MS Mincho" w:cs="Times New Roman" w:hint="eastAsia"/>
          <w:lang w:val="en-GB"/>
        </w:rPr>
        <w:t xml:space="preserve"> </w:t>
      </w:r>
      <w:r w:rsidRPr="005E098A">
        <w:rPr>
          <w:rFonts w:eastAsia="Times New Roman" w:cs="Times New Roman"/>
          <w:lang w:val="en-GB"/>
        </w:rPr>
        <w:t>gives the average frame rate in units of frames/(256 seconds), for the stream to which this configuration record applies. Value 0 indicates an unspecified average frame rate.</w:t>
      </w:r>
    </w:p>
    <w:p w14:paraId="15995DD2"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noProof/>
          <w:lang w:val="en-GB" w:eastAsia="ja-JP"/>
        </w:rPr>
        <w:t>constantFrameRate</w:t>
      </w:r>
      <w:r w:rsidRPr="005E098A">
        <w:rPr>
          <w:rFonts w:eastAsia="MS Mincho" w:cs="Times New Roman" w:hint="eastAsia"/>
          <w:lang w:val="en-GB"/>
        </w:rPr>
        <w:t xml:space="preserve"> </w:t>
      </w:r>
      <w:r w:rsidRPr="005E098A">
        <w:rPr>
          <w:rFonts w:eastAsia="MS Mincho" w:cs="Times New Roman"/>
          <w:lang w:val="en-GB"/>
        </w:rPr>
        <w:t xml:space="preserve">equal to 1 indicates that </w:t>
      </w:r>
      <w:r w:rsidRPr="005E098A">
        <w:rPr>
          <w:rFonts w:eastAsia="Times New Roman" w:cs="Times New Roman"/>
          <w:lang w:val="en-GB"/>
        </w:rPr>
        <w:t>the stream to which this configuration record applies</w:t>
      </w:r>
      <w:r w:rsidRPr="005E098A">
        <w:rPr>
          <w:rFonts w:eastAsia="MS Mincho" w:cs="Times New Roman"/>
          <w:lang w:val="en-GB"/>
        </w:rPr>
        <w:t xml:space="preserve"> is of constant frame rate. Value 2 indicates that the representation of each temporal layer in the stream is of constant frame rate. Value 0 indicates that the stream may or may not be of constant frame rate.</w:t>
      </w:r>
    </w:p>
    <w:p w14:paraId="37B0F750"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noProof/>
          <w:lang w:val="en-GB" w:eastAsia="ja-JP"/>
        </w:rPr>
        <w:t>numTemporalLayers</w:t>
      </w:r>
      <w:r w:rsidRPr="005E098A">
        <w:rPr>
          <w:rFonts w:eastAsia="MS Mincho" w:cs="Times New Roman" w:hint="eastAsia"/>
          <w:lang w:val="en-GB"/>
        </w:rPr>
        <w:t xml:space="preserve"> </w:t>
      </w:r>
      <w:r w:rsidRPr="005E098A">
        <w:rPr>
          <w:rFonts w:eastAsia="MS Mincho" w:cs="Times New Roman"/>
          <w:lang w:val="en-GB"/>
        </w:rPr>
        <w:t xml:space="preserve">greater than 1 indicates that the stream </w:t>
      </w:r>
      <w:r w:rsidRPr="005E098A">
        <w:rPr>
          <w:rFonts w:eastAsia="Times New Roman" w:cs="Times New Roman"/>
          <w:lang w:val="en-GB"/>
        </w:rPr>
        <w:t>to which this configuration record applies</w:t>
      </w:r>
      <w:r w:rsidRPr="005E098A">
        <w:rPr>
          <w:rFonts w:eastAsia="MS Mincho" w:cs="Times New Roman"/>
          <w:lang w:val="en-GB"/>
        </w:rPr>
        <w:t xml:space="preserve"> is temporally scalable and the contained number of temporal layers (also referred to as temporal sublayer or sublayer in </w:t>
      </w:r>
      <w:r w:rsidRPr="005E098A">
        <w:rPr>
          <w:rFonts w:eastAsia="Times New Roman" w:cs="Times New Roman"/>
          <w:lang w:val="en-GB"/>
        </w:rPr>
        <w:t>ISO/IEC 23090-3</w:t>
      </w:r>
      <w:r w:rsidRPr="005E098A">
        <w:rPr>
          <w:rFonts w:eastAsia="MS Mincho" w:cs="Times New Roman"/>
          <w:lang w:val="en-GB"/>
        </w:rPr>
        <w:t xml:space="preserve">) is equal to </w:t>
      </w:r>
      <w:proofErr w:type="spellStart"/>
      <w:r w:rsidRPr="005E098A">
        <w:rPr>
          <w:rFonts w:eastAsia="MS Mincho" w:cs="Times New Roman"/>
          <w:lang w:val="en-GB"/>
        </w:rPr>
        <w:t>numTemporalLayers</w:t>
      </w:r>
      <w:proofErr w:type="spellEnd"/>
      <w:r w:rsidRPr="005E098A">
        <w:rPr>
          <w:rFonts w:eastAsia="MS Mincho" w:cs="Times New Roman"/>
          <w:lang w:val="en-GB"/>
        </w:rPr>
        <w:t>. Value 1 indicates that the stream is not temporally scalable. Value 0 indicates that it is unknown whether the stream is temporally scalable.</w:t>
      </w:r>
    </w:p>
    <w:p w14:paraId="1B0C907B"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hint="eastAsia"/>
          <w:noProof/>
          <w:lang w:val="en-GB" w:eastAsia="ja-JP"/>
        </w:rPr>
        <w:t>l</w:t>
      </w:r>
      <w:r w:rsidRPr="005E098A">
        <w:rPr>
          <w:rFonts w:ascii="Courier New" w:eastAsia="MS Mincho" w:hAnsi="Courier New" w:cs="Times New Roman"/>
          <w:noProof/>
          <w:lang w:val="en-GB" w:eastAsia="ja-JP"/>
        </w:rPr>
        <w:t>engthSizeMinusOne</w:t>
      </w:r>
      <w:r w:rsidRPr="005E098A">
        <w:rPr>
          <w:rFonts w:eastAsia="Times New Roman" w:cs="Times New Roman" w:hint="eastAsia"/>
          <w:lang w:val="en-GB"/>
        </w:rPr>
        <w:t xml:space="preserve"> </w:t>
      </w:r>
      <w:r w:rsidRPr="005E098A">
        <w:rPr>
          <w:rFonts w:eastAsia="Times New Roman" w:cs="Times New Roman"/>
          <w:lang w:val="en-GB"/>
        </w:rPr>
        <w:t xml:space="preserve">plus 1 </w:t>
      </w:r>
      <w:r w:rsidRPr="005E098A">
        <w:rPr>
          <w:rFonts w:eastAsia="Times New Roman" w:cs="Times New Roman" w:hint="eastAsia"/>
          <w:lang w:val="en-GB"/>
        </w:rPr>
        <w:t xml:space="preserve">indicates the length in bytes of the </w:t>
      </w:r>
      <w:r w:rsidRPr="005E098A">
        <w:rPr>
          <w:rFonts w:ascii="Courier New" w:eastAsia="MS Mincho" w:hAnsi="Courier New" w:cs="Times New Roman" w:hint="eastAsia"/>
          <w:noProof/>
          <w:lang w:val="en-GB" w:eastAsia="ja-JP"/>
        </w:rPr>
        <w:t>NALUnitLength</w:t>
      </w:r>
      <w:r w:rsidRPr="005E098A">
        <w:rPr>
          <w:rFonts w:eastAsia="Times New Roman" w:cs="Times New Roman" w:hint="eastAsia"/>
          <w:lang w:val="en-GB"/>
        </w:rPr>
        <w:t xml:space="preserve"> field in a</w:t>
      </w:r>
      <w:r w:rsidRPr="005E098A">
        <w:rPr>
          <w:rFonts w:eastAsia="Times New Roman" w:cs="Times New Roman"/>
          <w:lang w:val="en-GB"/>
        </w:rPr>
        <w:t xml:space="preserve"> V</w:t>
      </w:r>
      <w:r w:rsidRPr="005E098A">
        <w:rPr>
          <w:rFonts w:eastAsia="Times New Roman" w:cs="Times New Roman" w:hint="eastAsia"/>
          <w:lang w:val="en-GB"/>
        </w:rPr>
        <w:t xml:space="preserve">VC video </w:t>
      </w:r>
      <w:r w:rsidRPr="005E098A">
        <w:rPr>
          <w:rFonts w:eastAsia="Times New Roman" w:cs="Times New Roman"/>
          <w:lang w:val="en-GB"/>
        </w:rPr>
        <w:t xml:space="preserve">stream </w:t>
      </w:r>
      <w:r w:rsidRPr="005E098A">
        <w:rPr>
          <w:rFonts w:eastAsia="Times New Roman" w:cs="Times New Roman" w:hint="eastAsia"/>
          <w:lang w:val="en-GB"/>
        </w:rPr>
        <w:t xml:space="preserve">sample </w:t>
      </w:r>
      <w:r w:rsidRPr="005E098A">
        <w:rPr>
          <w:rFonts w:eastAsia="Times New Roman" w:cs="Times New Roman"/>
          <w:lang w:val="en-GB"/>
        </w:rPr>
        <w:t>in the stream to which this configuration record applies</w:t>
      </w:r>
      <w:r w:rsidRPr="005E098A">
        <w:rPr>
          <w:rFonts w:eastAsia="Times New Roman" w:cs="Times New Roman" w:hint="eastAsia"/>
          <w:lang w:val="en-GB"/>
        </w:rPr>
        <w:t xml:space="preserve">. For example, a size of one byte is </w:t>
      </w:r>
      <w:r w:rsidRPr="005E098A">
        <w:rPr>
          <w:rFonts w:eastAsia="Times New Roman" w:cs="Times New Roman"/>
          <w:lang w:val="en-GB"/>
        </w:rPr>
        <w:t>indicated with a value of 0.</w:t>
      </w:r>
      <w:r w:rsidRPr="005E098A">
        <w:rPr>
          <w:rFonts w:eastAsia="Times New Roman" w:cs="Times New Roman" w:hint="eastAsia"/>
          <w:lang w:val="en-GB"/>
        </w:rPr>
        <w:t xml:space="preserve"> The value of this field shall be one of 0, 1, or 3 corresponding to a length encoded with 1, 2, or 4 bytes, respectively.</w:t>
      </w:r>
    </w:p>
    <w:p w14:paraId="4C0F7F0C"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noProof/>
          <w:lang w:val="en-GB" w:eastAsia="ja-JP"/>
        </w:rPr>
        <w:t xml:space="preserve">numArrays </w:t>
      </w:r>
      <w:r w:rsidRPr="005E098A">
        <w:rPr>
          <w:rFonts w:eastAsia="Times New Roman" w:cs="Times New Roman" w:hint="eastAsia"/>
          <w:lang w:val="en-GB"/>
        </w:rPr>
        <w:t>indicates the number of</w:t>
      </w:r>
      <w:r w:rsidRPr="005E098A">
        <w:rPr>
          <w:rFonts w:eastAsia="Times New Roman" w:cs="Times New Roman"/>
          <w:lang w:val="en-GB"/>
        </w:rPr>
        <w:t xml:space="preserve"> arrays of NAL units of the indicated type(s).</w:t>
      </w:r>
    </w:p>
    <w:p w14:paraId="0989CA53"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noProof/>
          <w:lang w:val="en-GB" w:eastAsia="ja-JP"/>
        </w:rPr>
        <w:t>array_completeness</w:t>
      </w:r>
      <w:r w:rsidRPr="005E098A">
        <w:rPr>
          <w:rFonts w:eastAsia="Times New Roman" w:cs="Times New Roman"/>
          <w:lang w:val="en-GB"/>
        </w:rPr>
        <w:t xml:space="preserve"> when equal to 1 indicates that all NAL units of the given type are in the following array and none are in the stream; when equal to 0 indicates that additional NAL units of the indicated type may be in the stream; the default and permitted values are constrained by the sample entry name.</w:t>
      </w:r>
    </w:p>
    <w:p w14:paraId="06239943" w14:textId="77777777" w:rsidR="005E098A" w:rsidRPr="005E098A" w:rsidRDefault="005E098A" w:rsidP="005E098A">
      <w:pPr>
        <w:widowControl/>
        <w:tabs>
          <w:tab w:val="left" w:pos="1440"/>
          <w:tab w:val="left" w:pos="8010"/>
        </w:tabs>
        <w:autoSpaceDE/>
        <w:autoSpaceDN/>
        <w:spacing w:after="0"/>
        <w:ind w:left="720" w:hanging="360"/>
        <w:jc w:val="left"/>
        <w:rPr>
          <w:rFonts w:ascii="Courier New" w:eastAsia="MS Mincho" w:hAnsi="Courier New" w:cs="Times New Roman"/>
          <w:noProof/>
          <w:lang w:val="en-GB" w:eastAsia="ja-JP"/>
        </w:rPr>
      </w:pPr>
      <w:r w:rsidRPr="005E098A">
        <w:rPr>
          <w:rFonts w:ascii="Courier New" w:eastAsia="MS Mincho" w:hAnsi="Courier New" w:cs="Times New Roman"/>
          <w:noProof/>
          <w:lang w:val="en-GB" w:eastAsia="ja-JP"/>
        </w:rPr>
        <w:t xml:space="preserve">NAL_unit_type </w:t>
      </w:r>
      <w:r w:rsidRPr="005E098A">
        <w:rPr>
          <w:rFonts w:eastAsia="Times New Roman" w:cs="Times New Roman" w:hint="eastAsia"/>
          <w:lang w:val="en-GB"/>
        </w:rPr>
        <w:t>indicates</w:t>
      </w:r>
      <w:r w:rsidRPr="005E098A">
        <w:rPr>
          <w:rFonts w:eastAsia="Times New Roman" w:cs="Times New Roman"/>
          <w:lang w:val="en-GB"/>
        </w:rPr>
        <w:t xml:space="preserve"> the type of the NAL units in the following array (which shall be all of that type); it takes a value as defined in ISO/IEC 23090-2; it is restricted to take one of the values indicating a VPS, SPS, PPS, APS, prefix SEI, or suffix SEI NAL unit.</w:t>
      </w:r>
    </w:p>
    <w:p w14:paraId="1EBB6147"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hint="eastAsia"/>
          <w:noProof/>
          <w:lang w:val="en-GB" w:eastAsia="ja-JP"/>
        </w:rPr>
        <w:t>num</w:t>
      </w:r>
      <w:r w:rsidRPr="005E098A">
        <w:rPr>
          <w:rFonts w:ascii="Courier New" w:eastAsia="MS Mincho" w:hAnsi="Courier New" w:cs="Times New Roman"/>
          <w:noProof/>
          <w:lang w:val="en-GB" w:eastAsia="ja-JP"/>
        </w:rPr>
        <w:t>Nalus</w:t>
      </w:r>
      <w:r w:rsidRPr="005E098A">
        <w:rPr>
          <w:rFonts w:ascii="Courier New" w:eastAsia="MS Mincho" w:hAnsi="Courier New" w:cs="Times New Roman" w:hint="eastAsia"/>
          <w:noProof/>
          <w:lang w:val="en-GB" w:eastAsia="ja-JP"/>
        </w:rPr>
        <w:t xml:space="preserve"> </w:t>
      </w:r>
      <w:r w:rsidRPr="005E098A">
        <w:rPr>
          <w:rFonts w:eastAsia="Times New Roman" w:cs="Times New Roman" w:hint="eastAsia"/>
          <w:lang w:val="en-GB"/>
        </w:rPr>
        <w:t xml:space="preserve">indicates the number of </w:t>
      </w:r>
      <w:r w:rsidRPr="005E098A">
        <w:rPr>
          <w:rFonts w:eastAsia="Times New Roman" w:cs="Times New Roman"/>
          <w:lang w:val="en-GB"/>
        </w:rPr>
        <w:t>NAL units</w:t>
      </w:r>
      <w:r w:rsidRPr="005E098A">
        <w:rPr>
          <w:rFonts w:eastAsia="Times New Roman" w:cs="Times New Roman" w:hint="eastAsia"/>
          <w:lang w:val="en-GB"/>
        </w:rPr>
        <w:t xml:space="preserve"> </w:t>
      </w:r>
      <w:r w:rsidRPr="005E098A">
        <w:rPr>
          <w:rFonts w:eastAsia="Times New Roman" w:cs="Times New Roman"/>
          <w:lang w:val="en-GB"/>
        </w:rPr>
        <w:t>of the indicated type included in the configuration record for the stream to which this configuration record applies</w:t>
      </w:r>
      <w:r w:rsidRPr="005E098A">
        <w:rPr>
          <w:rFonts w:eastAsia="Times New Roman" w:cs="Times New Roman" w:hint="eastAsia"/>
          <w:lang w:val="en-GB"/>
        </w:rPr>
        <w:t>.</w:t>
      </w:r>
      <w:r w:rsidRPr="005E098A">
        <w:rPr>
          <w:rFonts w:eastAsia="Times New Roman" w:cs="Times New Roman"/>
          <w:lang w:val="en-GB"/>
        </w:rPr>
        <w:t xml:space="preserve"> The SEI array shall only contain SEI messages of a ‘declarative’ nature, that is, those that provide information about the stream as a whole. An example of such an SEI could be a user-data SEI.</w:t>
      </w:r>
    </w:p>
    <w:p w14:paraId="158FB4A4"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noProof/>
          <w:lang w:val="en-GB" w:eastAsia="ja-JP"/>
        </w:rPr>
        <w:t>nalUnit</w:t>
      </w:r>
      <w:r w:rsidRPr="005E098A">
        <w:rPr>
          <w:rFonts w:ascii="Courier New" w:eastAsia="MS Mincho" w:hAnsi="Courier New" w:cs="Times New Roman" w:hint="eastAsia"/>
          <w:noProof/>
          <w:lang w:val="en-GB" w:eastAsia="ja-JP"/>
        </w:rPr>
        <w:t xml:space="preserve">Length </w:t>
      </w:r>
      <w:r w:rsidRPr="005E098A">
        <w:rPr>
          <w:rFonts w:eastAsia="Times New Roman" w:cs="Times New Roman" w:hint="eastAsia"/>
          <w:lang w:val="en-GB"/>
        </w:rPr>
        <w:t xml:space="preserve">indicates the length </w:t>
      </w:r>
      <w:r w:rsidRPr="005E098A">
        <w:rPr>
          <w:rFonts w:eastAsia="Times New Roman" w:cs="Times New Roman"/>
          <w:lang w:val="en-GB"/>
        </w:rPr>
        <w:t xml:space="preserve">in bytes </w:t>
      </w:r>
      <w:r w:rsidRPr="005E098A">
        <w:rPr>
          <w:rFonts w:eastAsia="Times New Roman" w:cs="Times New Roman" w:hint="eastAsia"/>
          <w:lang w:val="en-GB"/>
        </w:rPr>
        <w:t>of the NAL unit</w:t>
      </w:r>
      <w:r w:rsidRPr="005E098A">
        <w:rPr>
          <w:rFonts w:eastAsia="Times New Roman" w:cs="Times New Roman"/>
          <w:lang w:val="en-GB"/>
        </w:rPr>
        <w:t>.</w:t>
      </w:r>
    </w:p>
    <w:p w14:paraId="4511B4DF" w14:textId="77777777" w:rsidR="005E098A" w:rsidRPr="005E098A" w:rsidRDefault="005E098A" w:rsidP="005E098A">
      <w:pPr>
        <w:widowControl/>
        <w:tabs>
          <w:tab w:val="left" w:pos="1440"/>
          <w:tab w:val="left" w:pos="8010"/>
        </w:tabs>
        <w:autoSpaceDE/>
        <w:autoSpaceDN/>
        <w:spacing w:after="220"/>
        <w:ind w:left="720" w:hanging="360"/>
        <w:rPr>
          <w:rFonts w:eastAsia="Batang" w:cs="Times New Roman"/>
          <w:lang w:val="en-GB" w:eastAsia="ko-KR"/>
        </w:rPr>
      </w:pPr>
      <w:r w:rsidRPr="005E098A">
        <w:rPr>
          <w:rFonts w:ascii="Courier New" w:eastAsia="Batang" w:hAnsi="Courier New" w:cs="Times New Roman"/>
          <w:noProof/>
          <w:lang w:val="en-GB" w:eastAsia="ja-JP"/>
        </w:rPr>
        <w:t>nalUnit</w:t>
      </w:r>
      <w:r w:rsidRPr="005E098A">
        <w:rPr>
          <w:rFonts w:ascii="Courier New" w:eastAsia="Batang" w:hAnsi="Courier New" w:cs="Times New Roman" w:hint="eastAsia"/>
          <w:noProof/>
          <w:lang w:val="en-GB" w:eastAsia="ja-JP"/>
        </w:rPr>
        <w:t xml:space="preserve"> </w:t>
      </w:r>
      <w:r w:rsidRPr="005E098A">
        <w:rPr>
          <w:rFonts w:eastAsia="Batang" w:cs="Times New Roman" w:hint="eastAsia"/>
          <w:lang w:val="en-GB" w:eastAsia="ko-KR"/>
        </w:rPr>
        <w:t xml:space="preserve">contains </w:t>
      </w:r>
      <w:r w:rsidRPr="005E098A">
        <w:rPr>
          <w:rFonts w:eastAsia="Batang" w:cs="Times New Roman"/>
          <w:lang w:val="en-GB" w:eastAsia="ko-KR"/>
        </w:rPr>
        <w:t xml:space="preserve">a DCI, VPS, SPS, PPS, APS or declarative SEI NAL unit, </w:t>
      </w:r>
      <w:r w:rsidRPr="005E098A">
        <w:rPr>
          <w:rFonts w:eastAsia="Batang" w:cs="Times New Roman" w:hint="eastAsia"/>
          <w:lang w:val="en-GB" w:eastAsia="ko-KR"/>
        </w:rPr>
        <w:t>as specified in ISO/IEC </w:t>
      </w:r>
      <w:r w:rsidRPr="005E098A">
        <w:rPr>
          <w:rFonts w:eastAsia="Batang" w:cs="Times New Roman"/>
          <w:lang w:val="en-GB" w:eastAsia="ko-KR"/>
        </w:rPr>
        <w:t>23090-3</w:t>
      </w:r>
      <w:r w:rsidRPr="005E098A">
        <w:rPr>
          <w:rFonts w:eastAsia="Batang" w:cs="Times New Roman" w:hint="eastAsia"/>
          <w:lang w:val="en-GB" w:eastAsia="ko-KR"/>
        </w:rPr>
        <w:t>.</w:t>
      </w:r>
    </w:p>
    <w:p w14:paraId="535498D1" w14:textId="77777777" w:rsidR="005E098A" w:rsidRPr="005E098A" w:rsidRDefault="005E098A" w:rsidP="00E355CE">
      <w:pPr>
        <w:keepNext/>
        <w:widowControl/>
        <w:numPr>
          <w:ilvl w:val="1"/>
          <w:numId w:val="13"/>
        </w:numPr>
        <w:tabs>
          <w:tab w:val="left" w:pos="540"/>
          <w:tab w:val="left" w:pos="700"/>
        </w:tabs>
        <w:suppressAutoHyphens/>
        <w:autoSpaceDE/>
        <w:autoSpaceDN/>
        <w:spacing w:before="60" w:after="0" w:line="250" w:lineRule="exact"/>
        <w:jc w:val="left"/>
        <w:outlineLvl w:val="1"/>
        <w:rPr>
          <w:rFonts w:ascii="Calibri" w:eastAsia="Times New Roman" w:hAnsi="Calibri" w:cs="Times New Roman"/>
          <w:b/>
          <w:i/>
          <w:iCs/>
          <w:sz w:val="28"/>
          <w:szCs w:val="28"/>
        </w:rPr>
      </w:pPr>
      <w:bookmarkStart w:id="59" w:name="_Toc30767379"/>
      <w:bookmarkStart w:id="60" w:name="_Ref31958999"/>
      <w:bookmarkStart w:id="61" w:name="_Toc38977974"/>
      <w:r w:rsidRPr="005E098A">
        <w:rPr>
          <w:rFonts w:ascii="Calibri" w:eastAsia="Times New Roman" w:hAnsi="Calibri" w:cs="Times New Roman"/>
          <w:b/>
          <w:bCs/>
          <w:i/>
          <w:iCs/>
          <w:sz w:val="28"/>
          <w:szCs w:val="28"/>
        </w:rPr>
        <w:t>Data sharing and reconstruction VVC bitstream</w:t>
      </w:r>
      <w:bookmarkEnd w:id="59"/>
      <w:bookmarkEnd w:id="60"/>
      <w:bookmarkEnd w:id="61"/>
    </w:p>
    <w:p w14:paraId="6F77608A"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62" w:name="_Toc38977975"/>
      <w:r w:rsidRPr="005E098A">
        <w:rPr>
          <w:rFonts w:ascii="Calibri" w:eastAsia="Times New Roman" w:hAnsi="Calibri" w:cs="Times New Roman"/>
          <w:b/>
          <w:bCs/>
          <w:sz w:val="26"/>
          <w:szCs w:val="26"/>
        </w:rPr>
        <w:t>General</w:t>
      </w:r>
      <w:bookmarkEnd w:id="62"/>
    </w:p>
    <w:p w14:paraId="51BF8D6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In order to reconstruct an access unit from samples of multiple tracks carrying a multi-layer VVC bitstream, an operating point needs to be determined first.</w:t>
      </w:r>
    </w:p>
    <w:p w14:paraId="3CA1CC8B" w14:textId="77777777" w:rsidR="005E098A" w:rsidRPr="005E098A" w:rsidRDefault="005E098A" w:rsidP="005E098A">
      <w:pPr>
        <w:widowControl/>
        <w:tabs>
          <w:tab w:val="left" w:pos="960"/>
        </w:tabs>
        <w:autoSpaceDE/>
        <w:autoSpaceDN/>
        <w:spacing w:line="210" w:lineRule="atLeast"/>
        <w:ind w:left="360" w:right="360"/>
        <w:rPr>
          <w:rFonts w:eastAsia="Calibri" w:cs="Times New Roman"/>
          <w:sz w:val="18"/>
          <w:lang w:val="en-GB"/>
        </w:rPr>
      </w:pPr>
      <w:r w:rsidRPr="005E098A">
        <w:rPr>
          <w:rFonts w:eastAsia="Calibri" w:cs="Times New Roman"/>
          <w:sz w:val="18"/>
          <w:lang w:val="en-GB"/>
        </w:rPr>
        <w:t>NOTE:</w:t>
      </w:r>
      <w:r w:rsidRPr="005E098A">
        <w:rPr>
          <w:rFonts w:eastAsia="Calibri" w:cs="Times New Roman"/>
          <w:sz w:val="18"/>
          <w:lang w:val="en-GB"/>
        </w:rPr>
        <w:tab/>
        <w:t xml:space="preserve">Players can select an operating point from operating point list included in the Operating Points Information sample group. Tracks that carry the relevant layers for an operating point can be obtained by following the </w:t>
      </w:r>
      <w:r w:rsidRPr="005E098A">
        <w:rPr>
          <w:rFonts w:ascii="Courier" w:eastAsia="Calibri" w:hAnsi="Courier" w:cs="Times New Roman"/>
          <w:sz w:val="18"/>
          <w:lang w:val="en-GB"/>
        </w:rPr>
        <w:t>'</w:t>
      </w:r>
      <w:proofErr w:type="spellStart"/>
      <w:r w:rsidRPr="005E098A">
        <w:rPr>
          <w:rFonts w:ascii="Courier" w:eastAsia="Calibri" w:hAnsi="Courier" w:cs="Times New Roman"/>
          <w:sz w:val="18"/>
          <w:lang w:val="en-GB"/>
        </w:rPr>
        <w:t>oref</w:t>
      </w:r>
      <w:proofErr w:type="spellEnd"/>
      <w:r w:rsidRPr="005E098A">
        <w:rPr>
          <w:rFonts w:ascii="Courier" w:eastAsia="Calibri" w:hAnsi="Courier" w:cs="Times New Roman"/>
          <w:sz w:val="18"/>
          <w:lang w:val="en-GB"/>
        </w:rPr>
        <w:t>'</w:t>
      </w:r>
      <w:r w:rsidRPr="005E098A">
        <w:rPr>
          <w:rFonts w:eastAsia="Calibri" w:cs="Times New Roman"/>
          <w:sz w:val="18"/>
          <w:lang w:val="en-GB"/>
        </w:rPr>
        <w:t xml:space="preserve"> track references and information in the layer information sample group. Otherwise, players can </w:t>
      </w:r>
      <w:proofErr w:type="spellStart"/>
      <w:r w:rsidRPr="005E098A">
        <w:rPr>
          <w:rFonts w:eastAsia="Calibri" w:cs="Times New Roman"/>
          <w:sz w:val="18"/>
          <w:lang w:val="en-GB"/>
        </w:rPr>
        <w:t>self determine</w:t>
      </w:r>
      <w:proofErr w:type="spellEnd"/>
      <w:r w:rsidRPr="005E098A">
        <w:rPr>
          <w:rFonts w:eastAsia="Calibri" w:cs="Times New Roman"/>
          <w:sz w:val="18"/>
          <w:lang w:val="en-GB"/>
        </w:rPr>
        <w:t xml:space="preserve"> the adequate set of layers to be selected at run time.</w:t>
      </w:r>
    </w:p>
    <w:p w14:paraId="2630B595"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In order to reconstruct a bitstream from multiple VVC tracks carrying a VVC bitstream, the target highest value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xml:space="preserve"> may need to be determined first.</w:t>
      </w:r>
    </w:p>
    <w:p w14:paraId="35B2DAB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If several tracks contain data for the access unit, the alignment of respective samples in tracks is performed based on the sample decoding times, i.e. using the time-to-sample table without considering edit lists.</w:t>
      </w:r>
    </w:p>
    <w:p w14:paraId="297E54A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sz w:val="24"/>
          <w:szCs w:val="18"/>
        </w:rPr>
        <w:t>When a VVC bitstream is represented by multiple VVC tracks, the decoding times of the samples shall be such that if the tracks were combined into a single stream ordered by increasing decoding time, the access unit order would be correct as specified in ISO/IEC 23090-3.</w:t>
      </w:r>
    </w:p>
    <w:p w14:paraId="6E83971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sequence of access units is reconstructed from the respective samples in the required tracks according to the implicit reconstruction process as described in </w:t>
      </w:r>
      <w:r w:rsidRPr="005E098A">
        <w:rPr>
          <w:rFonts w:ascii="Times New Roman" w:eastAsia="MS Mincho" w:hAnsi="Times New Roman" w:cs="Times New Roman"/>
          <w:sz w:val="24"/>
          <w:szCs w:val="24"/>
        </w:rPr>
        <w:fldChar w:fldCharType="begin"/>
      </w:r>
      <w:r w:rsidRPr="005E098A">
        <w:rPr>
          <w:rFonts w:ascii="Times New Roman" w:eastAsia="MS Mincho" w:hAnsi="Times New Roman" w:cs="Times New Roman"/>
          <w:sz w:val="24"/>
          <w:szCs w:val="24"/>
        </w:rPr>
        <w:instrText xml:space="preserve"> REF _Ref14072630 \n \h </w:instrText>
      </w:r>
      <w:r w:rsidRPr="005E098A">
        <w:rPr>
          <w:rFonts w:ascii="Times New Roman" w:eastAsia="MS Mincho" w:hAnsi="Times New Roman" w:cs="Times New Roman"/>
          <w:sz w:val="24"/>
          <w:szCs w:val="24"/>
        </w:rPr>
      </w:r>
      <w:r w:rsidRPr="005E098A">
        <w:rPr>
          <w:rFonts w:ascii="Times New Roman" w:eastAsia="MS Mincho" w:hAnsi="Times New Roman" w:cs="Times New Roman"/>
          <w:sz w:val="24"/>
          <w:szCs w:val="24"/>
        </w:rPr>
        <w:fldChar w:fldCharType="separate"/>
      </w:r>
      <w:r w:rsidRPr="005E098A">
        <w:rPr>
          <w:rFonts w:ascii="Times New Roman" w:eastAsia="MS Mincho" w:hAnsi="Times New Roman" w:cs="Times New Roman"/>
          <w:sz w:val="24"/>
          <w:szCs w:val="24"/>
        </w:rPr>
        <w:t>11.6.2</w:t>
      </w:r>
      <w:r w:rsidRPr="005E098A">
        <w:rPr>
          <w:rFonts w:ascii="Times New Roman" w:eastAsia="MS Mincho" w:hAnsi="Times New Roman" w:cs="Times New Roman"/>
          <w:sz w:val="24"/>
          <w:szCs w:val="24"/>
        </w:rPr>
        <w:fldChar w:fldCharType="end"/>
      </w:r>
      <w:r w:rsidRPr="005E098A">
        <w:rPr>
          <w:rFonts w:ascii="Times New Roman" w:eastAsia="MS Mincho" w:hAnsi="Times New Roman" w:cs="Times New Roman"/>
          <w:sz w:val="24"/>
          <w:szCs w:val="24"/>
        </w:rPr>
        <w:t>.</w:t>
      </w:r>
    </w:p>
    <w:p w14:paraId="49490FB2"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63" w:name="_Ref14072630"/>
      <w:bookmarkStart w:id="64" w:name="_Toc38977976"/>
      <w:r w:rsidRPr="005E098A">
        <w:rPr>
          <w:rFonts w:ascii="Calibri" w:eastAsia="Times New Roman" w:hAnsi="Calibri" w:cs="Times New Roman"/>
          <w:b/>
          <w:bCs/>
          <w:sz w:val="26"/>
          <w:szCs w:val="26"/>
        </w:rPr>
        <w:t>Implicit reconstruction</w:t>
      </w:r>
      <w:bookmarkEnd w:id="63"/>
      <w:r w:rsidRPr="005E098A">
        <w:rPr>
          <w:rFonts w:ascii="Calibri" w:eastAsia="Times New Roman" w:hAnsi="Calibri" w:cs="Times New Roman"/>
          <w:b/>
          <w:bCs/>
          <w:sz w:val="26"/>
          <w:szCs w:val="26"/>
        </w:rPr>
        <w:t xml:space="preserve"> of a VVC bitstream</w:t>
      </w:r>
      <w:bookmarkEnd w:id="64"/>
    </w:p>
    <w:p w14:paraId="12EC09B1"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the Operating Points Information is present, the required tracks are selected based on the layers they carry and their reference layers as indicated by the Operating Points Information and Layer Information sample groups. </w:t>
      </w:r>
    </w:p>
    <w:p w14:paraId="043C7F9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reconstructing a bitstream containing a sublayer for which the VCL NAL units have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xml:space="preserve"> greater than 0, all lower sublayers (i.e., those for which the VCL NAL units have smaller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within the same layer are also included in the resulting bitstream and the required tracks are selected accordingly.</w:t>
      </w:r>
    </w:p>
    <w:p w14:paraId="1FF8088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reconstructing an access unit, picture units (as specified in </w:t>
      </w:r>
      <w:r w:rsidRPr="005E098A">
        <w:rPr>
          <w:rFonts w:ascii="Times New Roman" w:eastAsia="MS Mincho" w:hAnsi="Times New Roman"/>
          <w:sz w:val="24"/>
          <w:szCs w:val="18"/>
        </w:rPr>
        <w:t>ISO/IEC 23090-3</w:t>
      </w:r>
      <w:r w:rsidRPr="005E098A">
        <w:rPr>
          <w:rFonts w:ascii="Times New Roman" w:eastAsia="MS Mincho" w:hAnsi="Times New Roman" w:cs="Times New Roman"/>
          <w:sz w:val="24"/>
          <w:szCs w:val="24"/>
        </w:rPr>
        <w:t xml:space="preserve">) from samples having the same decoding time are placed into the access unit in increasing order of the </w:t>
      </w:r>
      <w:proofErr w:type="spellStart"/>
      <w:r w:rsidRPr="005E098A">
        <w:rPr>
          <w:rFonts w:ascii="Times New Roman" w:eastAsia="MS Mincho" w:hAnsi="Times New Roman" w:cs="Times New Roman"/>
          <w:sz w:val="24"/>
          <w:szCs w:val="24"/>
        </w:rPr>
        <w:t>nuh_layer_id</w:t>
      </w:r>
      <w:proofErr w:type="spellEnd"/>
      <w:r w:rsidRPr="005E098A">
        <w:rPr>
          <w:rFonts w:ascii="Times New Roman" w:eastAsia="MS Mincho" w:hAnsi="Times New Roman" w:cs="Times New Roman"/>
          <w:sz w:val="24"/>
          <w:szCs w:val="24"/>
        </w:rPr>
        <w:t xml:space="preserve"> value. </w:t>
      </w:r>
    </w:p>
    <w:p w14:paraId="096C8EE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reconstructing an access unit with dependent layers and </w:t>
      </w:r>
      <w:r w:rsidRPr="005E098A">
        <w:rPr>
          <w:rFonts w:ascii="Courier" w:eastAsia="MS Mincho" w:hAnsi="Courier"/>
          <w:noProof/>
          <w:sz w:val="20"/>
          <w:szCs w:val="20"/>
        </w:rPr>
        <w:t xml:space="preserve">max_tid_il_ref_pics_plus1 </w:t>
      </w:r>
      <w:r w:rsidRPr="005E098A">
        <w:rPr>
          <w:rFonts w:ascii="Times New Roman" w:eastAsia="MS Mincho" w:hAnsi="Times New Roman" w:cs="Times New Roman"/>
          <w:sz w:val="24"/>
          <w:szCs w:val="24"/>
        </w:rPr>
        <w:t xml:space="preserve">is greater than 0, the sublayers of the reference layers for which the VCL NAL units have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xml:space="preserve"> less than or equal to </w:t>
      </w:r>
      <w:r w:rsidRPr="005E098A">
        <w:rPr>
          <w:rFonts w:ascii="Courier" w:eastAsia="MS Mincho" w:hAnsi="Courier"/>
          <w:noProof/>
          <w:sz w:val="20"/>
          <w:szCs w:val="20"/>
        </w:rPr>
        <w:t>max_tid_il_ref_pics_plus1 - 1 (</w:t>
      </w:r>
      <w:r w:rsidRPr="005E098A">
        <w:rPr>
          <w:rFonts w:ascii="Times New Roman" w:eastAsia="MS Mincho" w:hAnsi="Times New Roman" w:cs="Times New Roman"/>
          <w:sz w:val="24"/>
          <w:szCs w:val="24"/>
        </w:rPr>
        <w:t>as indicated in the operating point information sample group)</w:t>
      </w:r>
      <w:r w:rsidRPr="005E098A">
        <w:rPr>
          <w:rFonts w:ascii="Courier" w:eastAsia="MS Mincho" w:hAnsi="Courier"/>
          <w:noProof/>
          <w:sz w:val="20"/>
          <w:szCs w:val="20"/>
        </w:rPr>
        <w:t xml:space="preserve"> </w:t>
      </w:r>
      <w:r w:rsidRPr="005E098A">
        <w:rPr>
          <w:rFonts w:ascii="Times New Roman" w:eastAsia="MS Mincho" w:hAnsi="Times New Roman" w:cs="Times New Roman"/>
          <w:sz w:val="24"/>
          <w:szCs w:val="24"/>
        </w:rPr>
        <w:t>within the same layer are also included in the resulting bitstream and the required tracks are selected accordingly.</w:t>
      </w:r>
    </w:p>
    <w:p w14:paraId="24B39FB8"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reconstructing an access unit with dependent layers and </w:t>
      </w:r>
      <w:r w:rsidRPr="005E098A">
        <w:rPr>
          <w:rFonts w:ascii="Courier" w:eastAsia="MS Mincho" w:hAnsi="Courier"/>
          <w:noProof/>
          <w:sz w:val="20"/>
          <w:szCs w:val="20"/>
        </w:rPr>
        <w:t xml:space="preserve">max_tid_il_ref_pics_plus1 </w:t>
      </w:r>
      <w:r w:rsidRPr="005E098A">
        <w:rPr>
          <w:rFonts w:ascii="Times New Roman" w:eastAsia="MS Mincho" w:hAnsi="Times New Roman" w:cs="Times New Roman"/>
          <w:sz w:val="24"/>
          <w:szCs w:val="24"/>
        </w:rPr>
        <w:t>is equal to 0, only IRAP picture units of the reference layers are included in the resulting bitstream and the required tracks are selected accordingly.</w:t>
      </w:r>
    </w:p>
    <w:p w14:paraId="1A03213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If a VVC track contains a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subp</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track reference, each picture unit is reconstructed as specified in clause </w:t>
      </w:r>
      <w:r w:rsidRPr="005E098A">
        <w:rPr>
          <w:rFonts w:ascii="Times New Roman" w:eastAsia="MS Mincho" w:hAnsi="Times New Roman" w:cs="Times New Roman"/>
          <w:sz w:val="24"/>
          <w:szCs w:val="24"/>
        </w:rPr>
        <w:fldChar w:fldCharType="begin"/>
      </w:r>
      <w:r w:rsidRPr="005E098A">
        <w:rPr>
          <w:rFonts w:ascii="Times New Roman" w:eastAsia="MS Mincho" w:hAnsi="Times New Roman" w:cs="Times New Roman"/>
          <w:sz w:val="24"/>
          <w:szCs w:val="24"/>
        </w:rPr>
        <w:instrText xml:space="preserve"> REF _Ref28871904 \r \h </w:instrText>
      </w:r>
      <w:r w:rsidRPr="005E098A">
        <w:rPr>
          <w:rFonts w:ascii="Times New Roman" w:eastAsia="MS Mincho" w:hAnsi="Times New Roman" w:cs="Times New Roman"/>
          <w:sz w:val="24"/>
          <w:szCs w:val="24"/>
        </w:rPr>
      </w:r>
      <w:r w:rsidRPr="005E098A">
        <w:rPr>
          <w:rFonts w:ascii="Times New Roman" w:eastAsia="MS Mincho" w:hAnsi="Times New Roman" w:cs="Times New Roman"/>
          <w:sz w:val="24"/>
          <w:szCs w:val="24"/>
        </w:rPr>
        <w:fldChar w:fldCharType="separate"/>
      </w:r>
      <w:r w:rsidRPr="005E098A">
        <w:rPr>
          <w:rFonts w:ascii="Times New Roman" w:eastAsia="MS Mincho" w:hAnsi="Times New Roman" w:cs="Times New Roman"/>
          <w:sz w:val="24"/>
          <w:szCs w:val="24"/>
        </w:rPr>
        <w:t>11.7.3</w:t>
      </w:r>
      <w:r w:rsidRPr="005E098A">
        <w:rPr>
          <w:rFonts w:ascii="Times New Roman" w:eastAsia="MS Mincho" w:hAnsi="Times New Roman" w:cs="Times New Roman"/>
          <w:sz w:val="24"/>
          <w:szCs w:val="24"/>
        </w:rPr>
        <w:fldChar w:fldCharType="end"/>
      </w:r>
      <w:r w:rsidRPr="005E098A">
        <w:rPr>
          <w:rFonts w:ascii="Times New Roman" w:eastAsia="MS Mincho" w:hAnsi="Times New Roman" w:cs="Times New Roman"/>
          <w:sz w:val="24"/>
          <w:szCs w:val="24"/>
        </w:rPr>
        <w:t xml:space="preserve"> with the additional constraints on EOS and EOB NAL units as specified below. The process in clause </w:t>
      </w:r>
      <w:r w:rsidRPr="005E098A">
        <w:rPr>
          <w:rFonts w:ascii="Times New Roman" w:eastAsia="MS Mincho" w:hAnsi="Times New Roman" w:cs="Times New Roman"/>
          <w:sz w:val="24"/>
          <w:szCs w:val="24"/>
        </w:rPr>
        <w:fldChar w:fldCharType="begin"/>
      </w:r>
      <w:r w:rsidRPr="005E098A">
        <w:rPr>
          <w:rFonts w:ascii="Times New Roman" w:eastAsia="MS Mincho" w:hAnsi="Times New Roman" w:cs="Times New Roman"/>
          <w:sz w:val="24"/>
          <w:szCs w:val="24"/>
        </w:rPr>
        <w:instrText xml:space="preserve"> REF _Ref28871904 \r \h </w:instrText>
      </w:r>
      <w:r w:rsidRPr="005E098A">
        <w:rPr>
          <w:rFonts w:ascii="Times New Roman" w:eastAsia="MS Mincho" w:hAnsi="Times New Roman" w:cs="Times New Roman"/>
          <w:sz w:val="24"/>
          <w:szCs w:val="24"/>
        </w:rPr>
      </w:r>
      <w:r w:rsidRPr="005E098A">
        <w:rPr>
          <w:rFonts w:ascii="Times New Roman" w:eastAsia="MS Mincho" w:hAnsi="Times New Roman" w:cs="Times New Roman"/>
          <w:sz w:val="24"/>
          <w:szCs w:val="24"/>
        </w:rPr>
        <w:fldChar w:fldCharType="separate"/>
      </w:r>
      <w:r w:rsidRPr="005E098A">
        <w:rPr>
          <w:rFonts w:ascii="Times New Roman" w:eastAsia="MS Mincho" w:hAnsi="Times New Roman" w:cs="Times New Roman"/>
          <w:sz w:val="24"/>
          <w:szCs w:val="24"/>
        </w:rPr>
        <w:t>11.7.3</w:t>
      </w:r>
      <w:r w:rsidRPr="005E098A">
        <w:rPr>
          <w:rFonts w:ascii="Times New Roman" w:eastAsia="MS Mincho" w:hAnsi="Times New Roman" w:cs="Times New Roman"/>
          <w:sz w:val="24"/>
          <w:szCs w:val="24"/>
        </w:rPr>
        <w:fldChar w:fldCharType="end"/>
      </w:r>
      <w:r w:rsidRPr="005E098A">
        <w:rPr>
          <w:rFonts w:ascii="Times New Roman" w:eastAsia="MS Mincho" w:hAnsi="Times New Roman" w:cs="Times New Roman"/>
          <w:sz w:val="24"/>
          <w:szCs w:val="24"/>
        </w:rPr>
        <w:t xml:space="preserve"> is repeated for each layer of the target operating point in increasing </w:t>
      </w:r>
      <w:proofErr w:type="spellStart"/>
      <w:r w:rsidRPr="005E098A">
        <w:rPr>
          <w:rFonts w:ascii="Times New Roman" w:eastAsia="MS Mincho" w:hAnsi="Times New Roman" w:cs="Times New Roman"/>
          <w:sz w:val="24"/>
          <w:szCs w:val="24"/>
        </w:rPr>
        <w:t>nuh_layer_id</w:t>
      </w:r>
      <w:proofErr w:type="spellEnd"/>
      <w:r w:rsidRPr="005E098A">
        <w:rPr>
          <w:rFonts w:ascii="Times New Roman" w:eastAsia="MS Mincho" w:hAnsi="Times New Roman" w:cs="Times New Roman"/>
          <w:sz w:val="24"/>
          <w:szCs w:val="24"/>
        </w:rPr>
        <w:t xml:space="preserve"> order. Otherwise, each picture unit is reconstructed as described below.</w:t>
      </w:r>
    </w:p>
    <w:p w14:paraId="051E5736"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reconstructed access units are placed into the VVC bitstream in increasing order of decoding time, and the duplicates of end of bitstream (EOB) and end of sequence (EOS) NAL units are removed from the VVC bitstream, as described further below.</w:t>
      </w:r>
    </w:p>
    <w:p w14:paraId="78045B6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access units are placed into the output bitstream in increasing order of the decoding time.</w:t>
      </w:r>
    </w:p>
    <w:p w14:paraId="5A326AE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For access units that are within the same coded video sequence of a VVC bitstream and that belong to different sublayers stored in multiple tracks, there may be more than one of the tracks containing an EOS NAL unit with a particular </w:t>
      </w:r>
      <w:proofErr w:type="spellStart"/>
      <w:r w:rsidRPr="005E098A">
        <w:rPr>
          <w:rFonts w:ascii="Times New Roman" w:eastAsia="MS Mincho" w:hAnsi="Times New Roman" w:cs="Times New Roman"/>
          <w:sz w:val="24"/>
          <w:szCs w:val="24"/>
        </w:rPr>
        <w:t>nuh_layer_id</w:t>
      </w:r>
      <w:proofErr w:type="spellEnd"/>
      <w:r w:rsidRPr="005E098A">
        <w:rPr>
          <w:rFonts w:ascii="Times New Roman" w:eastAsia="MS Mincho" w:hAnsi="Times New Roman" w:cs="Times New Roman"/>
          <w:sz w:val="24"/>
          <w:szCs w:val="24"/>
        </w:rPr>
        <w:t xml:space="preserve"> value in the respective samples. In this case, only one of the EOS NAL units shall be kept in the last of these access units (the one with the greatest decoding time) in the final reconstructed bitstream, placed after all NAL units, except the EOB NAL unit (when present), of the last of these access units, and other EOS NAL units are discarded. Similarly, there may be more than one of such tracks containing an EOB NAL unit in the respective samples. In this case, only one of the EOB NAL units shall be kept in the final reconstructed bitstream, placed at the end of the last of these access units, and other EOB NAL units are discarded.</w:t>
      </w:r>
    </w:p>
    <w:p w14:paraId="5B3B476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Since a particular layer or sublayer may be represented by more than one track, when figuring out the required tracks for an operating point, a selection may need to be made among the set of tracks that all carry the particular layer or sublayer.</w:t>
      </w:r>
    </w:p>
    <w:p w14:paraId="0C300CF3"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final required tracks, after selection among the tracks carrying a same layer or sublayer, may still collectively carry some layers or sublayers that do not belong to the target operating point. The reconstructed bitstream for the target operating point should not contain the layers or sublayers that are carried in the final required tracks but do not belong to the target operating point.</w:t>
      </w:r>
    </w:p>
    <w:p w14:paraId="2A6D6C6B" w14:textId="77777777" w:rsidR="005E098A" w:rsidRPr="005E098A" w:rsidRDefault="005E098A" w:rsidP="005E098A">
      <w:pPr>
        <w:widowControl/>
        <w:tabs>
          <w:tab w:val="left" w:pos="960"/>
        </w:tabs>
        <w:autoSpaceDE/>
        <w:autoSpaceDN/>
        <w:spacing w:line="210" w:lineRule="atLeast"/>
        <w:ind w:left="360" w:right="360"/>
        <w:rPr>
          <w:rFonts w:eastAsia="Calibri" w:cs="Times New Roman"/>
          <w:sz w:val="18"/>
          <w:lang w:val="en-GB"/>
        </w:rPr>
      </w:pPr>
      <w:r w:rsidRPr="005E098A">
        <w:rPr>
          <w:rFonts w:eastAsia="Calibri" w:cs="Times New Roman"/>
          <w:sz w:val="18"/>
          <w:lang w:val="en-GB"/>
        </w:rPr>
        <w:t>NOTE:</w:t>
      </w:r>
      <w:r w:rsidRPr="005E098A">
        <w:rPr>
          <w:rFonts w:eastAsia="Calibri" w:cs="Times New Roman"/>
          <w:sz w:val="18"/>
          <w:lang w:val="en-GB"/>
        </w:rPr>
        <w:tab/>
        <w:t xml:space="preserve">Some VVC decoder implementations take as input a bitstream as well as the target output layer set index and the highest </w:t>
      </w:r>
      <w:proofErr w:type="spellStart"/>
      <w:r w:rsidRPr="005E098A">
        <w:rPr>
          <w:rFonts w:eastAsia="Calibri" w:cs="Times New Roman"/>
          <w:sz w:val="18"/>
          <w:lang w:val="en-GB"/>
        </w:rPr>
        <w:t>TemporalId</w:t>
      </w:r>
      <w:proofErr w:type="spellEnd"/>
      <w:r w:rsidRPr="005E098A">
        <w:rPr>
          <w:rFonts w:eastAsia="Calibri" w:cs="Times New Roman"/>
          <w:sz w:val="18"/>
          <w:lang w:val="en-GB"/>
        </w:rPr>
        <w:t xml:space="preserve"> value of the target operating point, which correspond to the </w:t>
      </w:r>
      <w:proofErr w:type="spellStart"/>
      <w:r w:rsidRPr="005E098A">
        <w:rPr>
          <w:rFonts w:eastAsia="Calibri" w:cs="Times New Roman"/>
          <w:sz w:val="18"/>
          <w:lang w:val="en-GB"/>
        </w:rPr>
        <w:t>TargetOlsIdx</w:t>
      </w:r>
      <w:proofErr w:type="spellEnd"/>
      <w:r w:rsidRPr="005E098A">
        <w:rPr>
          <w:rFonts w:eastAsia="Calibri" w:cs="Times New Roman"/>
          <w:sz w:val="18"/>
          <w:lang w:val="en-GB"/>
        </w:rPr>
        <w:t xml:space="preserve"> and </w:t>
      </w:r>
      <w:proofErr w:type="spellStart"/>
      <w:r w:rsidRPr="005E098A">
        <w:rPr>
          <w:rFonts w:eastAsia="Calibri" w:cs="Times New Roman"/>
          <w:sz w:val="18"/>
          <w:lang w:val="en-GB"/>
        </w:rPr>
        <w:t>Htid</w:t>
      </w:r>
      <w:proofErr w:type="spellEnd"/>
      <w:r w:rsidRPr="005E098A">
        <w:rPr>
          <w:rFonts w:eastAsia="Calibri" w:cs="Times New Roman"/>
          <w:sz w:val="18"/>
          <w:lang w:val="en-GB"/>
        </w:rPr>
        <w:t xml:space="preserve"> variables in clause 8 of ISO/IEC 23090-3, respectively. In this case the bitstream reconstructed by the file parser can contain layers or sublayers that do not belong to the target operating point, because these VVC decoders are capable of removing the layers not included in the target output layer set and the sublayers beyond the highest </w:t>
      </w:r>
      <w:proofErr w:type="spellStart"/>
      <w:r w:rsidRPr="005E098A">
        <w:rPr>
          <w:rFonts w:eastAsia="Calibri" w:cs="Times New Roman"/>
          <w:sz w:val="18"/>
          <w:lang w:val="en-GB"/>
        </w:rPr>
        <w:t>TemporalId</w:t>
      </w:r>
      <w:proofErr w:type="spellEnd"/>
      <w:r w:rsidRPr="005E098A">
        <w:rPr>
          <w:rFonts w:eastAsia="Calibri" w:cs="Times New Roman"/>
          <w:sz w:val="18"/>
          <w:lang w:val="en-GB"/>
        </w:rPr>
        <w:t xml:space="preserve"> value. Some other VVC decoder implementations input a bitstream that is required not to contain any other layers and sublayers than those included in the target operating point. In this case the file parser needs to ensure that the reconstructed bitstream does not contain any other layers and sublayers than those included in the target operating point.</w:t>
      </w:r>
    </w:p>
    <w:p w14:paraId="42E509CE"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65" w:name="_Ref28871904"/>
      <w:bookmarkStart w:id="66" w:name="_Toc38977977"/>
      <w:r w:rsidRPr="005E098A">
        <w:rPr>
          <w:rFonts w:ascii="Calibri" w:eastAsia="Times New Roman" w:hAnsi="Calibri" w:cs="Times New Roman"/>
          <w:b/>
          <w:bCs/>
          <w:sz w:val="26"/>
          <w:szCs w:val="26"/>
        </w:rPr>
        <w:t>Reconstructing a picture unit from a sample in a VVC track referencing VVC subpicture tracks</w:t>
      </w:r>
      <w:bookmarkEnd w:id="65"/>
      <w:bookmarkEnd w:id="66"/>
    </w:p>
    <w:p w14:paraId="67B601DE"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 sample of a VVC track is resolved to an access unit that contains the following NAL units in the order of the bullets:</w:t>
      </w:r>
    </w:p>
    <w:p w14:paraId="4C72A047" w14:textId="77777777" w:rsidR="005E098A" w:rsidRPr="005E098A" w:rsidRDefault="005E098A" w:rsidP="00E355CE">
      <w:pPr>
        <w:widowControl/>
        <w:numPr>
          <w:ilvl w:val="0"/>
          <w:numId w:val="29"/>
        </w:numPr>
        <w:autoSpaceDE/>
        <w:autoSpaceDN/>
        <w:spacing w:after="0" w:line="276" w:lineRule="auto"/>
        <w:ind w:left="714" w:hanging="357"/>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AUD NAL unit, if any, when present (and the first NAL unit) in the sample.</w:t>
      </w:r>
    </w:p>
    <w:p w14:paraId="647B9C95" w14:textId="77777777" w:rsidR="005E098A" w:rsidRPr="005E098A" w:rsidRDefault="005E098A" w:rsidP="00E355CE">
      <w:pPr>
        <w:widowControl/>
        <w:numPr>
          <w:ilvl w:val="0"/>
          <w:numId w:val="29"/>
        </w:numPr>
        <w:autoSpaceDE/>
        <w:autoSpaceDN/>
        <w:spacing w:after="0" w:line="276" w:lineRule="auto"/>
        <w:ind w:left="714" w:hanging="357"/>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the sample is the first sample of a sequence of samples associated with the same sample entry, the parameter set and SEI NAL units contained in the sample entry, if any. </w:t>
      </w:r>
    </w:p>
    <w:p w14:paraId="7532E355" w14:textId="77777777" w:rsidR="005E098A" w:rsidRPr="005E098A" w:rsidRDefault="005E098A" w:rsidP="00E355CE">
      <w:pPr>
        <w:widowControl/>
        <w:numPr>
          <w:ilvl w:val="0"/>
          <w:numId w:val="29"/>
        </w:numPr>
        <w:autoSpaceDE/>
        <w:autoSpaceDN/>
        <w:spacing w:after="0" w:line="276" w:lineRule="auto"/>
        <w:ind w:left="714" w:hanging="357"/>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NAL units present in the sample up to and including the PH NAL unit.</w:t>
      </w:r>
    </w:p>
    <w:p w14:paraId="3C48209A" w14:textId="77777777" w:rsidR="005E098A" w:rsidRPr="005E098A" w:rsidRDefault="005E098A" w:rsidP="00E355CE">
      <w:pPr>
        <w:widowControl/>
        <w:numPr>
          <w:ilvl w:val="0"/>
          <w:numId w:val="29"/>
        </w:numPr>
        <w:autoSpaceDE/>
        <w:autoSpaceDN/>
        <w:spacing w:after="0" w:line="276" w:lineRule="auto"/>
        <w:ind w:left="714" w:hanging="357"/>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content of the time-aligned (in decoding time) resolved sample from each referenced VVC subpicture track in the order specified in 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spor</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description entry mapped to this sample, excluding all VPS, DCI, SPS, PPS, AUD, PH, EOS, and EOB NAL units, if any. The track references are resolved as specified below.</w:t>
      </w:r>
    </w:p>
    <w:p w14:paraId="36177D00" w14:textId="77777777" w:rsidR="005E098A" w:rsidRPr="005E098A" w:rsidRDefault="005E098A" w:rsidP="005E098A">
      <w:pPr>
        <w:widowControl/>
        <w:tabs>
          <w:tab w:val="left" w:pos="960"/>
        </w:tabs>
        <w:autoSpaceDE/>
        <w:autoSpaceDN/>
        <w:spacing w:line="210" w:lineRule="atLeast"/>
        <w:ind w:left="714" w:right="360"/>
        <w:rPr>
          <w:rFonts w:eastAsia="Calibri" w:cs="Times New Roman"/>
          <w:sz w:val="18"/>
          <w:lang w:val="en-GB"/>
        </w:rPr>
      </w:pPr>
      <w:r w:rsidRPr="005E098A">
        <w:rPr>
          <w:rFonts w:eastAsia="Calibri" w:cs="Times New Roman"/>
          <w:sz w:val="18"/>
          <w:lang w:val="en-GB"/>
        </w:rPr>
        <w:t>NOTE 1: If the referenced VVC subpicture track is associated with a VVC non-VCL track, the resolved sample of the VVC subpicture track contains the non-VCL NAL unit(s), if any, of the time-aligned sample in the VVC non-VCL track.</w:t>
      </w:r>
    </w:p>
    <w:p w14:paraId="3E2346A9" w14:textId="77777777" w:rsidR="005E098A" w:rsidRPr="005E098A" w:rsidRDefault="005E098A" w:rsidP="00E355CE">
      <w:pPr>
        <w:widowControl/>
        <w:numPr>
          <w:ilvl w:val="0"/>
          <w:numId w:val="29"/>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remaining NAL units (not included in the access unit already above) in the sample.</w:t>
      </w:r>
    </w:p>
    <w:p w14:paraId="6A5A9D2E"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subp</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track reference indices of a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spor</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description entry are resolved as follows:</w:t>
      </w:r>
    </w:p>
    <w:p w14:paraId="314CDB1C" w14:textId="77777777" w:rsidR="005E098A" w:rsidRPr="005E098A" w:rsidRDefault="005E098A" w:rsidP="00E355CE">
      <w:pPr>
        <w:widowControl/>
        <w:numPr>
          <w:ilvl w:val="0"/>
          <w:numId w:val="29"/>
        </w:numPr>
        <w:autoSpaceDE/>
        <w:autoSpaceDN/>
        <w:spacing w:after="0" w:line="276" w:lineRule="auto"/>
        <w:ind w:left="714" w:hanging="357"/>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If the track reference points to a track ID of a VVC subpicture track, the track reference is resolved to the VVC subpicture track.</w:t>
      </w:r>
    </w:p>
    <w:p w14:paraId="6C7E7C23" w14:textId="77777777" w:rsidR="005E098A" w:rsidRPr="005E098A" w:rsidRDefault="005E098A" w:rsidP="00E355CE">
      <w:pPr>
        <w:widowControl/>
        <w:numPr>
          <w:ilvl w:val="0"/>
          <w:numId w:val="29"/>
        </w:numPr>
        <w:autoSpaceDE/>
        <w:autoSpaceDN/>
        <w:spacing w:after="0" w:line="276" w:lineRule="auto"/>
        <w:ind w:left="714" w:hanging="357"/>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Otherwise (the track reference points to an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alte</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track group), the track reference is resolved to any of the tracks of 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alte</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track group. If a particular track reference index value was resolved to a particular track in the previous sample, it shall be resolved in the current sample to either of the following:</w:t>
      </w:r>
    </w:p>
    <w:p w14:paraId="4B6D490B" w14:textId="77777777" w:rsidR="005E098A" w:rsidRPr="005E098A" w:rsidRDefault="005E098A" w:rsidP="00E355CE">
      <w:pPr>
        <w:widowControl/>
        <w:numPr>
          <w:ilvl w:val="1"/>
          <w:numId w:val="29"/>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same particular track, or</w:t>
      </w:r>
    </w:p>
    <w:p w14:paraId="3A980E6D" w14:textId="77777777" w:rsidR="005E098A" w:rsidRPr="005E098A" w:rsidRDefault="005E098A" w:rsidP="00E355CE">
      <w:pPr>
        <w:widowControl/>
        <w:numPr>
          <w:ilvl w:val="1"/>
          <w:numId w:val="29"/>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any other track in the same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alte</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track group that contains a sync sample that is time-aligned with the current sample.</w:t>
      </w:r>
    </w:p>
    <w:p w14:paraId="766E46DB" w14:textId="77777777" w:rsidR="005E098A" w:rsidRPr="005E098A" w:rsidRDefault="005E098A" w:rsidP="005E098A">
      <w:pPr>
        <w:widowControl/>
        <w:tabs>
          <w:tab w:val="left" w:pos="960"/>
        </w:tabs>
        <w:autoSpaceDE/>
        <w:autoSpaceDN/>
        <w:spacing w:line="210" w:lineRule="atLeast"/>
        <w:ind w:left="714" w:right="360"/>
        <w:rPr>
          <w:rFonts w:eastAsia="Calibri" w:cs="Times New Roman"/>
          <w:sz w:val="18"/>
          <w:lang w:val="en-GB"/>
        </w:rPr>
      </w:pPr>
      <w:r w:rsidRPr="005E098A">
        <w:rPr>
          <w:rFonts w:eastAsia="Calibri" w:cs="Times New Roman"/>
          <w:sz w:val="18"/>
          <w:lang w:val="en-GB"/>
        </w:rPr>
        <w:t xml:space="preserve">NOTE 2: The VVC subpicture tracks in the same </w:t>
      </w:r>
      <w:r w:rsidRPr="005E098A">
        <w:rPr>
          <w:rFonts w:ascii="Courier" w:eastAsia="Calibri" w:hAnsi="Courier" w:cs="Times New Roman"/>
          <w:sz w:val="18"/>
          <w:lang w:val="en-GB"/>
        </w:rPr>
        <w:t>'</w:t>
      </w:r>
      <w:proofErr w:type="spellStart"/>
      <w:r w:rsidRPr="005E098A">
        <w:rPr>
          <w:rFonts w:ascii="Courier" w:eastAsia="Calibri" w:hAnsi="Courier" w:cs="Times New Roman"/>
          <w:sz w:val="18"/>
          <w:lang w:val="en-GB"/>
        </w:rPr>
        <w:t>alte</w:t>
      </w:r>
      <w:proofErr w:type="spellEnd"/>
      <w:r w:rsidRPr="005E098A">
        <w:rPr>
          <w:rFonts w:ascii="Courier" w:eastAsia="Calibri" w:hAnsi="Courier" w:cs="Times New Roman"/>
          <w:sz w:val="18"/>
          <w:lang w:val="en-GB"/>
        </w:rPr>
        <w:t>'</w:t>
      </w:r>
      <w:r w:rsidRPr="005E098A">
        <w:rPr>
          <w:rFonts w:eastAsia="Calibri" w:cs="Times New Roman"/>
          <w:sz w:val="18"/>
          <w:lang w:val="en-GB"/>
        </w:rPr>
        <w:t xml:space="preserve"> track group have to be independent of any other VVC subpicture tracks referenced by the same VVC base track to avoid decoding mismatches and could therefore be constrained as follows: </w:t>
      </w:r>
    </w:p>
    <w:p w14:paraId="7FA148E6" w14:textId="77777777" w:rsidR="005E098A" w:rsidRPr="005E098A" w:rsidRDefault="005E098A" w:rsidP="00E355CE">
      <w:pPr>
        <w:widowControl/>
        <w:numPr>
          <w:ilvl w:val="1"/>
          <w:numId w:val="29"/>
        </w:numPr>
        <w:tabs>
          <w:tab w:val="left" w:pos="960"/>
        </w:tabs>
        <w:autoSpaceDE/>
        <w:autoSpaceDN/>
        <w:spacing w:after="0" w:line="210" w:lineRule="atLeast"/>
        <w:ind w:right="360"/>
        <w:jc w:val="left"/>
        <w:rPr>
          <w:rFonts w:eastAsia="Calibri" w:cs="Times New Roman"/>
          <w:sz w:val="18"/>
          <w:lang w:val="en-GB"/>
        </w:rPr>
      </w:pPr>
      <w:r w:rsidRPr="005E098A">
        <w:rPr>
          <w:rFonts w:eastAsia="Calibri" w:cs="Times New Roman"/>
          <w:sz w:val="18"/>
          <w:lang w:val="en-GB"/>
        </w:rPr>
        <w:t>All the VVC subpicture tracks contain VVC subpictures.</w:t>
      </w:r>
    </w:p>
    <w:p w14:paraId="69769DCF" w14:textId="77777777" w:rsidR="005E098A" w:rsidRPr="005E098A" w:rsidRDefault="005E098A" w:rsidP="00E355CE">
      <w:pPr>
        <w:widowControl/>
        <w:numPr>
          <w:ilvl w:val="1"/>
          <w:numId w:val="29"/>
        </w:numPr>
        <w:tabs>
          <w:tab w:val="left" w:pos="960"/>
        </w:tabs>
        <w:autoSpaceDE/>
        <w:autoSpaceDN/>
        <w:spacing w:after="0" w:line="210" w:lineRule="atLeast"/>
        <w:ind w:right="360"/>
        <w:jc w:val="left"/>
        <w:rPr>
          <w:rFonts w:eastAsia="Calibri" w:cs="Times New Roman"/>
          <w:sz w:val="18"/>
          <w:lang w:val="en-GB"/>
        </w:rPr>
      </w:pPr>
      <w:r w:rsidRPr="005E098A">
        <w:rPr>
          <w:rFonts w:eastAsia="Calibri" w:cs="Times New Roman"/>
          <w:sz w:val="18"/>
          <w:lang w:val="en-GB"/>
        </w:rPr>
        <w:t>The subpicture boundaries are like picture boundaries.</w:t>
      </w:r>
    </w:p>
    <w:p w14:paraId="0690EA97" w14:textId="77777777" w:rsidR="005E098A" w:rsidRPr="005E098A" w:rsidRDefault="005E098A" w:rsidP="00E355CE">
      <w:pPr>
        <w:widowControl/>
        <w:numPr>
          <w:ilvl w:val="1"/>
          <w:numId w:val="29"/>
        </w:numPr>
        <w:tabs>
          <w:tab w:val="left" w:pos="960"/>
        </w:tabs>
        <w:autoSpaceDE/>
        <w:autoSpaceDN/>
        <w:spacing w:after="0" w:line="210" w:lineRule="atLeast"/>
        <w:ind w:right="360"/>
        <w:jc w:val="left"/>
        <w:rPr>
          <w:rFonts w:eastAsia="Calibri" w:cs="Times New Roman"/>
          <w:sz w:val="18"/>
          <w:lang w:val="en-GB"/>
        </w:rPr>
      </w:pPr>
      <w:r w:rsidRPr="005E098A">
        <w:rPr>
          <w:rFonts w:eastAsia="Calibri" w:cs="Times New Roman"/>
          <w:sz w:val="18"/>
          <w:lang w:val="en-GB"/>
        </w:rPr>
        <w:t>Loop filtering is turned off across subpicture boundaries.</w:t>
      </w:r>
    </w:p>
    <w:p w14:paraId="008454E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If a reader selects VVC subpicture tracks containing VVC subpictures with a set of subpicture ID values that differs from the previous selection, the following steps may be taken:</w:t>
      </w:r>
    </w:p>
    <w:p w14:paraId="6FBA2F01" w14:textId="77777777" w:rsidR="005E098A" w:rsidRPr="005E098A" w:rsidRDefault="005E098A" w:rsidP="00E355CE">
      <w:pPr>
        <w:widowControl/>
        <w:numPr>
          <w:ilvl w:val="0"/>
          <w:numId w:val="29"/>
        </w:numPr>
        <w:autoSpaceDE/>
        <w:autoSpaceDN/>
        <w:spacing w:after="0" w:line="276" w:lineRule="auto"/>
        <w:ind w:left="714" w:hanging="357"/>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spor</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description entry is studied to conclude whether a PPS or SPS NAL unit needs to be changed.</w:t>
      </w:r>
    </w:p>
    <w:p w14:paraId="54AA3AB1" w14:textId="77777777" w:rsidR="005E098A" w:rsidRPr="005E098A" w:rsidRDefault="005E098A" w:rsidP="005E098A">
      <w:pPr>
        <w:widowControl/>
        <w:tabs>
          <w:tab w:val="left" w:pos="960"/>
        </w:tabs>
        <w:autoSpaceDE/>
        <w:autoSpaceDN/>
        <w:spacing w:line="210" w:lineRule="atLeast"/>
        <w:ind w:left="714" w:right="360"/>
        <w:rPr>
          <w:rFonts w:eastAsia="Calibri" w:cs="Times New Roman"/>
          <w:sz w:val="18"/>
          <w:lang w:val="en-GB"/>
        </w:rPr>
      </w:pPr>
      <w:r w:rsidRPr="005E098A">
        <w:rPr>
          <w:rFonts w:eastAsia="Calibri" w:cs="Times New Roman"/>
          <w:sz w:val="18"/>
          <w:lang w:val="en-GB"/>
        </w:rPr>
        <w:t>NOTE: An SPS change is only possible at the start of a CLVS.</w:t>
      </w:r>
    </w:p>
    <w:p w14:paraId="219A6AF3" w14:textId="77777777" w:rsidR="005E098A" w:rsidRPr="005E098A" w:rsidRDefault="005E098A" w:rsidP="00E355CE">
      <w:pPr>
        <w:widowControl/>
        <w:numPr>
          <w:ilvl w:val="0"/>
          <w:numId w:val="29"/>
        </w:numPr>
        <w:autoSpaceDE/>
        <w:autoSpaceDN/>
        <w:spacing w:after="0" w:line="276" w:lineRule="auto"/>
        <w:ind w:left="714" w:hanging="357"/>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If 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spor</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description entry indicates that start code emulation prevention bytes are present before or within the subpicture IDs in the containing NAL unit, an RBSP is derived from the NAL unit (i.e., start code emulation prevention bytes are removed). After the overriding in the next step, start code emulation prevention is re-done.</w:t>
      </w:r>
    </w:p>
    <w:p w14:paraId="3C05AD2A" w14:textId="77777777" w:rsidR="005E098A" w:rsidRPr="005E098A" w:rsidRDefault="005E098A" w:rsidP="00E355CE">
      <w:pPr>
        <w:widowControl/>
        <w:numPr>
          <w:ilvl w:val="0"/>
          <w:numId w:val="29"/>
        </w:numPr>
        <w:autoSpaceDE/>
        <w:autoSpaceDN/>
        <w:spacing w:after="0" w:line="276" w:lineRule="auto"/>
        <w:ind w:left="714" w:hanging="357"/>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reader uses the bit position and subpicture ID length information in 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spor</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entry to conclude which bits are overwritten to update the subpicture IDs to the selected ones.</w:t>
      </w:r>
    </w:p>
    <w:p w14:paraId="40D109A3" w14:textId="77777777" w:rsidR="005E098A" w:rsidRDefault="005E098A" w:rsidP="00E355CE">
      <w:pPr>
        <w:widowControl/>
        <w:numPr>
          <w:ilvl w:val="0"/>
          <w:numId w:val="29"/>
        </w:numPr>
        <w:autoSpaceDE/>
        <w:autoSpaceDN/>
        <w:spacing w:after="0" w:line="276" w:lineRule="auto"/>
        <w:ind w:left="714" w:hanging="357"/>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When the subpicture ID values of a PPS or SPS are changed compared to the previous PPS or SPS (respectively) with the same PPS ID value or SPS ID value (respectively), the reader needs to include a copy of the PPS and SPS with the updated subpicture ID values in the reconstructed access unit.</w:t>
      </w:r>
    </w:p>
    <w:p w14:paraId="0892F084" w14:textId="77777777" w:rsidR="00460161" w:rsidRPr="005E098A" w:rsidRDefault="00460161" w:rsidP="00460161">
      <w:pPr>
        <w:widowControl/>
        <w:autoSpaceDE/>
        <w:autoSpaceDN/>
        <w:spacing w:after="0" w:line="276" w:lineRule="auto"/>
        <w:jc w:val="left"/>
        <w:rPr>
          <w:rFonts w:ascii="Times New Roman" w:eastAsia="MS Mincho" w:hAnsi="Times New Roman" w:cs="Times New Roman"/>
          <w:sz w:val="24"/>
          <w:szCs w:val="24"/>
        </w:rPr>
      </w:pPr>
    </w:p>
    <w:p w14:paraId="2E6B82D7" w14:textId="77777777" w:rsidR="005E098A" w:rsidRPr="005E098A" w:rsidRDefault="005E098A" w:rsidP="00E355CE">
      <w:pPr>
        <w:keepNext/>
        <w:widowControl/>
        <w:numPr>
          <w:ilvl w:val="1"/>
          <w:numId w:val="13"/>
        </w:numPr>
        <w:tabs>
          <w:tab w:val="left" w:pos="540"/>
          <w:tab w:val="left" w:pos="700"/>
        </w:tabs>
        <w:suppressAutoHyphens/>
        <w:autoSpaceDE/>
        <w:autoSpaceDN/>
        <w:spacing w:before="60" w:after="120" w:line="250" w:lineRule="exact"/>
        <w:jc w:val="left"/>
        <w:outlineLvl w:val="1"/>
        <w:rPr>
          <w:rFonts w:ascii="Calibri" w:eastAsia="Times New Roman" w:hAnsi="Calibri" w:cs="Times New Roman"/>
          <w:b/>
          <w:bCs/>
          <w:i/>
          <w:iCs/>
          <w:sz w:val="28"/>
          <w:szCs w:val="28"/>
        </w:rPr>
      </w:pPr>
      <w:bookmarkStart w:id="67" w:name="_Toc30767380"/>
      <w:bookmarkStart w:id="68" w:name="_Toc38977978"/>
      <w:r w:rsidRPr="005E098A">
        <w:rPr>
          <w:rFonts w:ascii="Calibri" w:eastAsia="Times New Roman" w:hAnsi="Calibri" w:cs="Times New Roman" w:hint="eastAsia"/>
          <w:b/>
          <w:bCs/>
          <w:i/>
          <w:iCs/>
          <w:sz w:val="28"/>
          <w:szCs w:val="28"/>
        </w:rPr>
        <w:t xml:space="preserve">Derivation from ISO </w:t>
      </w:r>
      <w:r w:rsidRPr="005E098A">
        <w:rPr>
          <w:rFonts w:ascii="Calibri" w:eastAsia="Times New Roman" w:hAnsi="Calibri" w:cs="Times New Roman"/>
          <w:b/>
          <w:bCs/>
          <w:i/>
          <w:iCs/>
          <w:sz w:val="28"/>
          <w:szCs w:val="28"/>
        </w:rPr>
        <w:t>b</w:t>
      </w:r>
      <w:r w:rsidRPr="005E098A">
        <w:rPr>
          <w:rFonts w:ascii="Calibri" w:eastAsia="Times New Roman" w:hAnsi="Calibri" w:cs="Times New Roman" w:hint="eastAsia"/>
          <w:b/>
          <w:bCs/>
          <w:i/>
          <w:iCs/>
          <w:sz w:val="28"/>
          <w:szCs w:val="28"/>
        </w:rPr>
        <w:t xml:space="preserve">ase </w:t>
      </w:r>
      <w:r w:rsidRPr="005E098A">
        <w:rPr>
          <w:rFonts w:ascii="Calibri" w:eastAsia="Times New Roman" w:hAnsi="Calibri" w:cs="Times New Roman"/>
          <w:b/>
          <w:bCs/>
          <w:i/>
          <w:iCs/>
          <w:sz w:val="28"/>
          <w:szCs w:val="28"/>
        </w:rPr>
        <w:t>m</w:t>
      </w:r>
      <w:r w:rsidRPr="005E098A">
        <w:rPr>
          <w:rFonts w:ascii="Calibri" w:eastAsia="Times New Roman" w:hAnsi="Calibri" w:cs="Times New Roman" w:hint="eastAsia"/>
          <w:b/>
          <w:bCs/>
          <w:i/>
          <w:iCs/>
          <w:sz w:val="28"/>
          <w:szCs w:val="28"/>
        </w:rPr>
        <w:t xml:space="preserve">edia </w:t>
      </w:r>
      <w:r w:rsidRPr="005E098A">
        <w:rPr>
          <w:rFonts w:ascii="Calibri" w:eastAsia="Times New Roman" w:hAnsi="Calibri" w:cs="Times New Roman"/>
          <w:b/>
          <w:bCs/>
          <w:i/>
          <w:iCs/>
          <w:sz w:val="28"/>
          <w:szCs w:val="28"/>
        </w:rPr>
        <w:t>file format</w:t>
      </w:r>
      <w:bookmarkEnd w:id="67"/>
      <w:bookmarkEnd w:id="68"/>
    </w:p>
    <w:p w14:paraId="6D8736AA"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120" w:line="230" w:lineRule="exact"/>
        <w:jc w:val="left"/>
        <w:outlineLvl w:val="2"/>
        <w:rPr>
          <w:rFonts w:ascii="Calibri" w:eastAsia="Times New Roman" w:hAnsi="Calibri" w:cs="Times New Roman"/>
          <w:b/>
          <w:bCs/>
          <w:sz w:val="26"/>
          <w:szCs w:val="26"/>
        </w:rPr>
      </w:pPr>
      <w:bookmarkStart w:id="69" w:name="_Ref21598468"/>
      <w:bookmarkStart w:id="70" w:name="_Toc38977979"/>
      <w:r w:rsidRPr="005E098A">
        <w:rPr>
          <w:rFonts w:ascii="Calibri" w:eastAsia="Times New Roman" w:hAnsi="Calibri" w:cs="Times New Roman"/>
          <w:b/>
          <w:bCs/>
          <w:sz w:val="26"/>
          <w:szCs w:val="26"/>
        </w:rPr>
        <w:t>VVC video stream definition</w:t>
      </w:r>
      <w:bookmarkEnd w:id="69"/>
      <w:bookmarkEnd w:id="70"/>
    </w:p>
    <w:p w14:paraId="7748F950" w14:textId="77777777" w:rsidR="005E098A" w:rsidRPr="005E098A" w:rsidRDefault="005E098A" w:rsidP="00E355CE">
      <w:pPr>
        <w:keepNext/>
        <w:widowControl/>
        <w:numPr>
          <w:ilvl w:val="3"/>
          <w:numId w:val="13"/>
        </w:numPr>
        <w:tabs>
          <w:tab w:val="left" w:pos="940"/>
          <w:tab w:val="left" w:pos="1140"/>
          <w:tab w:val="left" w:pos="1360"/>
        </w:tabs>
        <w:suppressAutoHyphens/>
        <w:autoSpaceDE/>
        <w:autoSpaceDN/>
        <w:spacing w:before="60" w:after="120" w:line="230" w:lineRule="exact"/>
        <w:jc w:val="left"/>
        <w:outlineLvl w:val="3"/>
        <w:rPr>
          <w:rFonts w:eastAsia="Times New Roman" w:cs="Times New Roman"/>
          <w:b/>
          <w:bCs/>
          <w:sz w:val="28"/>
          <w:szCs w:val="28"/>
        </w:rPr>
      </w:pPr>
      <w:r w:rsidRPr="005E098A">
        <w:rPr>
          <w:rFonts w:eastAsia="Times New Roman" w:cs="Times New Roman"/>
          <w:b/>
          <w:bCs/>
          <w:sz w:val="28"/>
          <w:szCs w:val="28"/>
        </w:rPr>
        <w:t>Sample entry name and format</w:t>
      </w:r>
    </w:p>
    <w:p w14:paraId="45915F15" w14:textId="77777777" w:rsidR="005E098A" w:rsidRPr="005E098A" w:rsidRDefault="005E098A" w:rsidP="00E355CE">
      <w:pPr>
        <w:keepNext/>
        <w:widowControl/>
        <w:numPr>
          <w:ilvl w:val="4"/>
          <w:numId w:val="13"/>
        </w:numPr>
        <w:suppressAutoHyphens/>
        <w:autoSpaceDE/>
        <w:autoSpaceDN/>
        <w:spacing w:before="60" w:after="120" w:line="230" w:lineRule="exact"/>
        <w:jc w:val="left"/>
        <w:outlineLvl w:val="4"/>
        <w:rPr>
          <w:rFonts w:eastAsia="Times New Roman" w:cs="Times New Roman"/>
          <w:b/>
          <w:bCs/>
          <w:i/>
          <w:iCs/>
          <w:sz w:val="26"/>
          <w:szCs w:val="26"/>
        </w:rPr>
      </w:pPr>
      <w:r w:rsidRPr="005E098A">
        <w:rPr>
          <w:rFonts w:eastAsia="Times New Roman" w:cs="Times New Roman"/>
          <w:b/>
          <w:bCs/>
          <w:i/>
          <w:iCs/>
          <w:sz w:val="26"/>
          <w:szCs w:val="26"/>
        </w:rPr>
        <w:t>Definition</w:t>
      </w:r>
    </w:p>
    <w:p w14:paraId="74F98D8E" w14:textId="77777777" w:rsidR="005E098A" w:rsidRPr="005E098A" w:rsidRDefault="005E098A" w:rsidP="005E098A">
      <w:pPr>
        <w:keepNext/>
        <w:keepLines/>
        <w:widowControl/>
        <w:tabs>
          <w:tab w:val="left" w:pos="1440"/>
        </w:tabs>
        <w:autoSpaceDE/>
        <w:autoSpaceDN/>
        <w:spacing w:after="220"/>
        <w:jc w:val="left"/>
        <w:rPr>
          <w:rFonts w:eastAsia="Times New Roman" w:cs="Times New Roman"/>
          <w:lang w:val="en-GB"/>
        </w:rPr>
      </w:pPr>
      <w:r w:rsidRPr="005E098A">
        <w:rPr>
          <w:rFonts w:eastAsia="Times New Roman" w:cs="Times New Roman"/>
          <w:lang w:val="en-GB"/>
        </w:rPr>
        <w:t>Sample Entry Types:</w:t>
      </w:r>
      <w:r w:rsidRPr="005E098A">
        <w:rPr>
          <w:rFonts w:eastAsia="Times New Roman" w:cs="Times New Roman"/>
          <w:lang w:val="en-GB"/>
        </w:rPr>
        <w:tab/>
      </w:r>
      <w:r w:rsidRPr="005E098A">
        <w:rPr>
          <w:rFonts w:ascii="Courier New" w:eastAsia="MS Mincho" w:hAnsi="Courier New" w:cs="Times New Roman"/>
          <w:noProof/>
          <w:lang w:val="en-GB" w:eastAsia="ja-JP"/>
        </w:rPr>
        <w:t>'vvc1'</w:t>
      </w:r>
      <w:r w:rsidRPr="005E098A">
        <w:rPr>
          <w:rFonts w:eastAsia="Times New Roman" w:cs="Times New Roman" w:hint="eastAsia"/>
          <w:lang w:val="en-GB"/>
        </w:rPr>
        <w:t>,</w:t>
      </w:r>
      <w:r w:rsidRPr="005E098A">
        <w:rPr>
          <w:rFonts w:eastAsia="Times New Roman" w:cs="Times New Roman"/>
          <w:lang w:val="en-GB"/>
        </w:rPr>
        <w:t xml:space="preserve"> </w:t>
      </w:r>
      <w:r w:rsidRPr="005E098A">
        <w:rPr>
          <w:rFonts w:ascii="Courier New" w:eastAsia="MS Mincho" w:hAnsi="Courier New" w:cs="Times New Roman"/>
          <w:noProof/>
          <w:lang w:val="en-GB" w:eastAsia="ja-JP"/>
        </w:rPr>
        <w:t>'vvi1'</w:t>
      </w:r>
      <w:r w:rsidRPr="005E098A">
        <w:rPr>
          <w:rFonts w:eastAsia="Times New Roman" w:cs="Times New Roman"/>
          <w:lang w:val="en-GB"/>
        </w:rPr>
        <w:t xml:space="preserve">, </w:t>
      </w:r>
      <w:r w:rsidRPr="005E098A">
        <w:rPr>
          <w:rFonts w:ascii="Courier New" w:eastAsia="MS Mincho" w:hAnsi="Courier New" w:cs="Times New Roman"/>
          <w:noProof/>
          <w:lang w:val="en-GB" w:eastAsia="ja-JP"/>
        </w:rPr>
        <w:t>'vvs1', 'vidl'</w:t>
      </w:r>
      <w:r w:rsidRPr="005E098A">
        <w:rPr>
          <w:rFonts w:ascii="Courier New" w:eastAsia="MS Mincho" w:hAnsi="Courier New" w:cs="Times New Roman"/>
          <w:noProof/>
          <w:lang w:val="en-GB" w:eastAsia="ja-JP"/>
        </w:rPr>
        <w:br/>
      </w:r>
      <w:r w:rsidRPr="005E098A">
        <w:rPr>
          <w:rFonts w:eastAsia="Times New Roman" w:cs="Times New Roman"/>
          <w:lang w:val="en-GB"/>
        </w:rPr>
        <w:t>Box Types:</w:t>
      </w:r>
      <w:r w:rsidRPr="005E098A">
        <w:rPr>
          <w:rFonts w:eastAsia="Times New Roman" w:cs="Times New Roman"/>
          <w:lang w:val="en-GB"/>
        </w:rPr>
        <w:tab/>
      </w:r>
      <w:r w:rsidRPr="005E098A">
        <w:rPr>
          <w:rFonts w:ascii="Courier New" w:eastAsia="MS Mincho" w:hAnsi="Courier New" w:cs="Times New Roman"/>
          <w:noProof/>
          <w:lang w:val="en-GB" w:eastAsia="ja-JP"/>
        </w:rPr>
        <w:t>'vvcC'</w:t>
      </w:r>
      <w:r w:rsidRPr="005E098A">
        <w:rPr>
          <w:rFonts w:eastAsia="Times New Roman" w:cs="Times New Roman" w:hint="eastAsia"/>
          <w:lang w:val="en-GB"/>
        </w:rPr>
        <w:t>,</w:t>
      </w:r>
      <w:r w:rsidRPr="005E098A">
        <w:rPr>
          <w:rFonts w:eastAsia="Times New Roman" w:cs="Times New Roman"/>
          <w:lang w:val="en-GB"/>
        </w:rPr>
        <w:t xml:space="preserve"> </w:t>
      </w:r>
      <w:r w:rsidRPr="005E098A">
        <w:rPr>
          <w:rFonts w:ascii="Courier New" w:eastAsia="MS Mincho" w:hAnsi="Courier New" w:cs="Times New Roman"/>
          <w:noProof/>
          <w:lang w:val="en-GB" w:eastAsia="ja-JP"/>
        </w:rPr>
        <w:t>'vvnC'</w:t>
      </w:r>
      <w:r w:rsidRPr="005E098A">
        <w:rPr>
          <w:rFonts w:eastAsia="Times New Roman" w:cs="Times New Roman" w:hint="eastAsia"/>
          <w:lang w:val="en-GB"/>
        </w:rPr>
        <w:t>,</w:t>
      </w:r>
      <w:r w:rsidRPr="005E098A">
        <w:rPr>
          <w:rFonts w:eastAsia="Times New Roman" w:cs="Times New Roman"/>
          <w:lang w:val="en-GB"/>
        </w:rPr>
        <w:t xml:space="preserve"> </w:t>
      </w:r>
      <w:r w:rsidRPr="005E098A">
        <w:rPr>
          <w:rFonts w:ascii="Courier New" w:eastAsia="MS Mincho" w:hAnsi="Courier New" w:cs="Times New Roman"/>
          <w:noProof/>
          <w:lang w:val="en-GB" w:eastAsia="ja-JP"/>
        </w:rPr>
        <w:t>'supp'</w:t>
      </w:r>
      <w:r w:rsidRPr="005E098A">
        <w:rPr>
          <w:rFonts w:eastAsia="Times New Roman" w:cs="Times New Roman" w:hint="eastAsia"/>
          <w:lang w:val="en-GB"/>
        </w:rPr>
        <w:br/>
      </w:r>
      <w:r w:rsidRPr="005E098A">
        <w:rPr>
          <w:rFonts w:eastAsia="Times New Roman" w:cs="Times New Roman"/>
          <w:lang w:val="en-GB"/>
        </w:rPr>
        <w:t>Container:</w:t>
      </w:r>
      <w:r w:rsidRPr="005E098A">
        <w:rPr>
          <w:rFonts w:eastAsia="Times New Roman" w:cs="Times New Roman"/>
          <w:lang w:val="en-GB"/>
        </w:rPr>
        <w:tab/>
        <w:t>Sample Table Box (</w:t>
      </w:r>
      <w:r w:rsidRPr="005E098A">
        <w:rPr>
          <w:rFonts w:ascii="Courier New" w:eastAsia="MS Mincho" w:hAnsi="Courier New" w:cs="Times New Roman"/>
          <w:noProof/>
          <w:lang w:val="en-GB" w:eastAsia="ja-JP"/>
        </w:rPr>
        <w:t>'</w:t>
      </w:r>
      <w:proofErr w:type="spellStart"/>
      <w:r w:rsidRPr="005E098A">
        <w:rPr>
          <w:rFonts w:ascii="Courier New" w:eastAsia="MS Mincho" w:hAnsi="Courier New" w:cs="Times New Roman"/>
          <w:noProof/>
          <w:lang w:val="en-GB" w:eastAsia="ja-JP"/>
        </w:rPr>
        <w:t>stbl</w:t>
      </w:r>
      <w:proofErr w:type="spellEnd"/>
      <w:r w:rsidRPr="005E098A">
        <w:rPr>
          <w:rFonts w:ascii="Courier New" w:eastAsia="MS Mincho" w:hAnsi="Courier New" w:cs="Times New Roman"/>
          <w:noProof/>
          <w:lang w:val="en-GB" w:eastAsia="ja-JP"/>
        </w:rPr>
        <w:t>'</w:t>
      </w:r>
      <w:r w:rsidRPr="005E098A">
        <w:rPr>
          <w:rFonts w:eastAsia="Times New Roman" w:cs="Times New Roman"/>
          <w:lang w:val="en-GB"/>
        </w:rPr>
        <w:t>)</w:t>
      </w:r>
      <w:r w:rsidRPr="005E098A">
        <w:rPr>
          <w:rFonts w:eastAsia="Times New Roman" w:cs="Times New Roman"/>
          <w:lang w:val="en-GB"/>
        </w:rPr>
        <w:br/>
        <w:t>Mandatory:</w:t>
      </w:r>
      <w:r w:rsidRPr="005E098A">
        <w:rPr>
          <w:rFonts w:eastAsia="Times New Roman" w:cs="Times New Roman"/>
          <w:lang w:val="en-GB"/>
        </w:rPr>
        <w:tab/>
        <w:t xml:space="preserve">An </w:t>
      </w:r>
      <w:r w:rsidRPr="005E098A">
        <w:rPr>
          <w:rFonts w:ascii="Courier New" w:eastAsia="MS Mincho" w:hAnsi="Courier New" w:cs="Times New Roman"/>
          <w:noProof/>
          <w:lang w:val="en-GB" w:eastAsia="ja-JP"/>
        </w:rPr>
        <w:t>'vvc1'</w:t>
      </w:r>
      <w:r w:rsidRPr="005E098A">
        <w:rPr>
          <w:rFonts w:eastAsia="Times New Roman" w:cs="Times New Roman"/>
          <w:lang w:val="en-GB"/>
        </w:rPr>
        <w:t xml:space="preserve"> or </w:t>
      </w:r>
      <w:r w:rsidRPr="005E098A">
        <w:rPr>
          <w:rFonts w:ascii="Courier New" w:eastAsia="MS Mincho" w:hAnsi="Courier New" w:cs="Times New Roman"/>
          <w:noProof/>
          <w:lang w:val="en-GB" w:eastAsia="ja-JP"/>
        </w:rPr>
        <w:t>'vvi1'</w:t>
      </w:r>
      <w:r w:rsidRPr="005E098A">
        <w:rPr>
          <w:rFonts w:eastAsia="Times New Roman" w:cs="Times New Roman"/>
          <w:lang w:val="en-GB"/>
        </w:rPr>
        <w:t xml:space="preserve"> sample entry is mandatory</w:t>
      </w:r>
      <w:r w:rsidRPr="005E098A">
        <w:rPr>
          <w:rFonts w:eastAsia="Times New Roman" w:cs="Times New Roman"/>
          <w:lang w:val="en-GB"/>
        </w:rPr>
        <w:br/>
        <w:t>Quantity:</w:t>
      </w:r>
      <w:r w:rsidRPr="005E098A">
        <w:rPr>
          <w:rFonts w:eastAsia="Times New Roman" w:cs="Times New Roman"/>
          <w:lang w:val="en-GB"/>
        </w:rPr>
        <w:tab/>
        <w:t>One or more sample entries may be present</w:t>
      </w:r>
    </w:p>
    <w:p w14:paraId="24B87421" w14:textId="77777777" w:rsidR="005E098A" w:rsidRPr="005E098A" w:rsidRDefault="005E098A" w:rsidP="005E098A">
      <w:pPr>
        <w:widowControl/>
        <w:tabs>
          <w:tab w:val="left" w:pos="8010"/>
        </w:tabs>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VVC sample entry has sample entry type equal to </w:t>
      </w:r>
      <w:r w:rsidRPr="005E098A">
        <w:rPr>
          <w:rFonts w:ascii="Courier New" w:eastAsia="MS Mincho" w:hAnsi="Courier New" w:cs="Times New Roman"/>
          <w:noProof/>
          <w:sz w:val="24"/>
          <w:szCs w:val="24"/>
          <w:lang w:val="en-GB" w:eastAsia="ja-JP"/>
        </w:rPr>
        <w:t>'vvc1'</w:t>
      </w:r>
      <w:r w:rsidRPr="005E098A">
        <w:rPr>
          <w:rFonts w:ascii="Times New Roman" w:eastAsia="MS Mincho" w:hAnsi="Times New Roman" w:cs="Times New Roman"/>
          <w:sz w:val="24"/>
          <w:szCs w:val="24"/>
        </w:rPr>
        <w:t>,</w:t>
      </w:r>
      <w:r w:rsidRPr="005E098A">
        <w:rPr>
          <w:rFonts w:ascii="Courier New" w:eastAsia="MS Mincho" w:hAnsi="Courier New" w:cs="Times New Roman"/>
          <w:noProof/>
          <w:sz w:val="24"/>
          <w:szCs w:val="24"/>
          <w:lang w:val="en-GB" w:eastAsia="ja-JP"/>
        </w:rPr>
        <w:t>'vvi1'</w:t>
      </w:r>
      <w:r w:rsidRPr="005E098A">
        <w:rPr>
          <w:rFonts w:eastAsia="MS Mincho" w:cs="Times New Roman"/>
          <w:sz w:val="24"/>
          <w:szCs w:val="24"/>
        </w:rPr>
        <w:t xml:space="preserve"> or</w:t>
      </w:r>
      <w:r w:rsidRPr="005E098A">
        <w:rPr>
          <w:rFonts w:ascii="Courier New" w:eastAsia="MS Mincho" w:hAnsi="Courier New" w:cs="Times New Roman"/>
          <w:noProof/>
          <w:sz w:val="24"/>
          <w:szCs w:val="24"/>
          <w:lang w:val="en-GB" w:eastAsia="ja-JP"/>
        </w:rPr>
        <w:t xml:space="preserve"> 'vidl'</w:t>
      </w:r>
      <w:r w:rsidRPr="005E098A">
        <w:rPr>
          <w:rFonts w:ascii="Times New Roman" w:eastAsia="MS Mincho" w:hAnsi="Times New Roman" w:cs="Times New Roman"/>
          <w:sz w:val="24"/>
          <w:szCs w:val="24"/>
        </w:rPr>
        <w:t xml:space="preserve">. A VVC visual sample entry shall contain a VVC Configuration Box, as defined below. This includes a </w:t>
      </w:r>
      <w:r w:rsidRPr="005E098A">
        <w:rPr>
          <w:rFonts w:ascii="Courier New" w:eastAsia="MS Mincho" w:hAnsi="Courier New" w:cs="Times New Roman"/>
          <w:noProof/>
          <w:sz w:val="24"/>
          <w:szCs w:val="24"/>
          <w:lang w:val="en-GB" w:eastAsia="ja-JP"/>
        </w:rPr>
        <w:t>VvcDecoderConfigurationRecord</w:t>
      </w:r>
      <w:r w:rsidRPr="005E098A">
        <w:rPr>
          <w:rFonts w:ascii="Times New Roman" w:eastAsia="MS Mincho" w:hAnsi="Times New Roman" w:cs="Times New Roman"/>
          <w:sz w:val="24"/>
          <w:szCs w:val="24"/>
        </w:rPr>
        <w:t xml:space="preserve">, as defined </w:t>
      </w:r>
      <w:r w:rsidRPr="005E098A">
        <w:rPr>
          <w:rFonts w:ascii="Times New Roman" w:eastAsia="MS Mincho" w:hAnsi="Times New Roman" w:cs="Times New Roman" w:hint="eastAsia"/>
          <w:sz w:val="24"/>
          <w:szCs w:val="24"/>
        </w:rPr>
        <w:t>in</w:t>
      </w:r>
      <w:r w:rsidRPr="005E098A">
        <w:rPr>
          <w:rFonts w:ascii="Times New Roman" w:eastAsia="MS Mincho" w:hAnsi="Times New Roman" w:cs="Times New Roman"/>
          <w:sz w:val="24"/>
          <w:szCs w:val="24"/>
        </w:rPr>
        <w:t xml:space="preserve"> </w:t>
      </w:r>
      <w:r w:rsidRPr="005E098A">
        <w:rPr>
          <w:rFonts w:ascii="Times New Roman" w:eastAsia="MS Mincho" w:hAnsi="Times New Roman" w:cs="Times New Roman"/>
          <w:sz w:val="24"/>
          <w:szCs w:val="24"/>
        </w:rPr>
        <w:fldChar w:fldCharType="begin"/>
      </w:r>
      <w:r w:rsidRPr="005E098A">
        <w:rPr>
          <w:rFonts w:ascii="Times New Roman" w:eastAsia="MS Mincho" w:hAnsi="Times New Roman" w:cs="Times New Roman"/>
          <w:sz w:val="24"/>
          <w:szCs w:val="24"/>
        </w:rPr>
        <w:instrText xml:space="preserve"> REF _Ref286588701 \r \h </w:instrText>
      </w:r>
      <w:r w:rsidRPr="005E098A">
        <w:rPr>
          <w:rFonts w:ascii="Times New Roman" w:eastAsia="MS Mincho" w:hAnsi="Times New Roman" w:cs="Times New Roman"/>
          <w:sz w:val="24"/>
          <w:szCs w:val="24"/>
        </w:rPr>
      </w:r>
      <w:r w:rsidRPr="005E098A">
        <w:rPr>
          <w:rFonts w:ascii="Times New Roman" w:eastAsia="MS Mincho" w:hAnsi="Times New Roman" w:cs="Times New Roman"/>
          <w:sz w:val="24"/>
          <w:szCs w:val="24"/>
        </w:rPr>
        <w:fldChar w:fldCharType="separate"/>
      </w:r>
      <w:r w:rsidRPr="005E098A">
        <w:rPr>
          <w:rFonts w:ascii="Times New Roman" w:eastAsia="MS Mincho" w:hAnsi="Times New Roman" w:cs="Times New Roman" w:hint="eastAsia"/>
          <w:sz w:val="24"/>
          <w:szCs w:val="24"/>
          <w:cs/>
        </w:rPr>
        <w:t>‎</w:t>
      </w:r>
      <w:r w:rsidRPr="005E098A">
        <w:rPr>
          <w:rFonts w:ascii="Times New Roman" w:eastAsia="MS Mincho" w:hAnsi="Times New Roman" w:cs="Times New Roman"/>
          <w:sz w:val="24"/>
          <w:szCs w:val="24"/>
        </w:rPr>
        <w:fldChar w:fldCharType="end"/>
      </w:r>
      <w:r w:rsidRPr="005E098A">
        <w:rPr>
          <w:rFonts w:ascii="Times New Roman" w:eastAsia="MS Mincho" w:hAnsi="Times New Roman" w:cs="Times New Roman"/>
          <w:sz w:val="24"/>
          <w:szCs w:val="24"/>
        </w:rPr>
        <w:fldChar w:fldCharType="begin"/>
      </w:r>
      <w:r w:rsidRPr="005E098A">
        <w:rPr>
          <w:rFonts w:ascii="Times New Roman" w:eastAsia="MS Mincho" w:hAnsi="Times New Roman" w:cs="Times New Roman"/>
          <w:sz w:val="24"/>
          <w:szCs w:val="24"/>
        </w:rPr>
        <w:instrText xml:space="preserve"> REF _Ref8653089 \n \h </w:instrText>
      </w:r>
      <w:r w:rsidRPr="005E098A">
        <w:rPr>
          <w:rFonts w:ascii="Times New Roman" w:eastAsia="MS Mincho" w:hAnsi="Times New Roman" w:cs="Times New Roman"/>
          <w:sz w:val="24"/>
          <w:szCs w:val="24"/>
        </w:rPr>
      </w:r>
      <w:r w:rsidRPr="005E098A">
        <w:rPr>
          <w:rFonts w:ascii="Times New Roman" w:eastAsia="MS Mincho" w:hAnsi="Times New Roman" w:cs="Times New Roman"/>
          <w:sz w:val="24"/>
          <w:szCs w:val="24"/>
        </w:rPr>
        <w:fldChar w:fldCharType="separate"/>
      </w:r>
      <w:r w:rsidRPr="005E098A">
        <w:rPr>
          <w:rFonts w:ascii="Times New Roman" w:eastAsia="MS Mincho" w:hAnsi="Times New Roman" w:cs="Times New Roman"/>
          <w:sz w:val="24"/>
          <w:szCs w:val="24"/>
        </w:rPr>
        <w:t>11.3.3.1</w:t>
      </w:r>
      <w:r w:rsidRPr="005E098A">
        <w:rPr>
          <w:rFonts w:ascii="Times New Roman" w:eastAsia="MS Mincho" w:hAnsi="Times New Roman" w:cs="Times New Roman"/>
          <w:sz w:val="24"/>
          <w:szCs w:val="24"/>
        </w:rPr>
        <w:fldChar w:fldCharType="end"/>
      </w:r>
      <w:r w:rsidRPr="005E098A">
        <w:rPr>
          <w:rFonts w:ascii="Times New Roman" w:eastAsia="MS Mincho" w:hAnsi="Times New Roman" w:cs="Times New Roman"/>
          <w:sz w:val="24"/>
          <w:szCs w:val="24"/>
        </w:rPr>
        <w:t>.</w:t>
      </w:r>
    </w:p>
    <w:p w14:paraId="534BCD0F" w14:textId="77777777" w:rsidR="005E098A" w:rsidRPr="005E098A" w:rsidRDefault="005E098A" w:rsidP="005E098A">
      <w:pPr>
        <w:widowControl/>
        <w:tabs>
          <w:tab w:val="left" w:pos="8010"/>
        </w:tabs>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An optional </w:t>
      </w:r>
      <w:r w:rsidRPr="005E098A">
        <w:rPr>
          <w:rFonts w:ascii="Courier New" w:eastAsia="MS Mincho" w:hAnsi="Courier New" w:cs="Times New Roman"/>
          <w:noProof/>
          <w:sz w:val="24"/>
          <w:szCs w:val="24"/>
          <w:lang w:val="en-GB" w:eastAsia="ja-JP"/>
        </w:rPr>
        <w:t>BitRateBox</w:t>
      </w:r>
      <w:r w:rsidRPr="005E098A">
        <w:rPr>
          <w:rFonts w:ascii="Times New Roman" w:eastAsia="MS Mincho" w:hAnsi="Times New Roman" w:cs="Times New Roman"/>
          <w:sz w:val="24"/>
          <w:szCs w:val="24"/>
        </w:rPr>
        <w:t xml:space="preserve"> may be present in the VVC visual sample entry to signal the bit rate information of the VVC video stream. Extension descriptors that should be inserted into the Elementary Stream Descriptor, when used in MPEG-4, may also be present.</w:t>
      </w:r>
    </w:p>
    <w:p w14:paraId="1E06A5B2" w14:textId="77777777" w:rsidR="005E098A" w:rsidRPr="005E098A" w:rsidRDefault="005E098A" w:rsidP="005E098A">
      <w:pPr>
        <w:widowControl/>
        <w:tabs>
          <w:tab w:val="left" w:pos="8010"/>
        </w:tabs>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Multiple sample entries may be used, as permitted by the ISO Base Media File Format specification, to indicate sections of video </w:t>
      </w:r>
      <w:r w:rsidRPr="005E098A">
        <w:rPr>
          <w:rFonts w:ascii="Times New Roman" w:eastAsia="MS Mincho" w:hAnsi="Times New Roman" w:cs="Times New Roman" w:hint="eastAsia"/>
          <w:sz w:val="24"/>
          <w:szCs w:val="24"/>
        </w:rPr>
        <w:t>that</w:t>
      </w:r>
      <w:r w:rsidRPr="005E098A">
        <w:rPr>
          <w:rFonts w:ascii="Times New Roman" w:eastAsia="MS Mincho" w:hAnsi="Times New Roman" w:cs="Times New Roman"/>
          <w:sz w:val="24"/>
          <w:szCs w:val="24"/>
        </w:rPr>
        <w:t xml:space="preserve"> use different configurations or parameter sets.</w:t>
      </w:r>
    </w:p>
    <w:p w14:paraId="000F711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If the VVC subpicture track is suitable to be decoded with a VVC decoder and to be consumed without other VVC subpicture tracks, a regular VVC sample entry is used (</w:t>
      </w:r>
      <w:r w:rsidRPr="005E098A">
        <w:rPr>
          <w:rFonts w:ascii="Courier" w:eastAsia="MS Mincho" w:hAnsi="Courier" w:cs="Times New Roman"/>
          <w:sz w:val="24"/>
          <w:szCs w:val="24"/>
        </w:rPr>
        <w:t>'vvc1'</w:t>
      </w:r>
      <w:r w:rsidRPr="005E098A">
        <w:rPr>
          <w:rFonts w:ascii="Times New Roman" w:eastAsia="MS Mincho" w:hAnsi="Times New Roman" w:cs="Times New Roman"/>
          <w:sz w:val="24"/>
          <w:szCs w:val="24"/>
        </w:rPr>
        <w:t xml:space="preserve"> or </w:t>
      </w:r>
      <w:r w:rsidRPr="005E098A">
        <w:rPr>
          <w:rFonts w:ascii="Courier" w:eastAsia="MS Mincho" w:hAnsi="Courier" w:cs="Times New Roman"/>
          <w:sz w:val="24"/>
          <w:szCs w:val="24"/>
        </w:rPr>
        <w:t>'vvi1'</w:t>
      </w:r>
      <w:r w:rsidRPr="005E098A">
        <w:rPr>
          <w:rFonts w:ascii="Times New Roman" w:eastAsia="MS Mincho" w:hAnsi="Times New Roman" w:cs="Times New Roman"/>
          <w:sz w:val="24"/>
          <w:szCs w:val="24"/>
        </w:rPr>
        <w:t xml:space="preserve">) for the VVC subpicture track. Otherwise, </w:t>
      </w:r>
      <w:r w:rsidRPr="005E098A">
        <w:rPr>
          <w:rFonts w:ascii="Courier" w:eastAsia="MS Mincho" w:hAnsi="Courier" w:cs="Times New Roman"/>
          <w:sz w:val="24"/>
          <w:szCs w:val="24"/>
        </w:rPr>
        <w:t>'vvs1'</w:t>
      </w:r>
      <w:r w:rsidRPr="005E098A">
        <w:rPr>
          <w:rFonts w:ascii="Times New Roman" w:eastAsia="MS Mincho" w:hAnsi="Times New Roman" w:cs="Times New Roman"/>
          <w:sz w:val="24"/>
          <w:szCs w:val="24"/>
        </w:rPr>
        <w:t xml:space="preserve"> sample entry is used for the VVC subpicture track, and the following constraints apply for the track:</w:t>
      </w:r>
    </w:p>
    <w:p w14:paraId="6B712CA8" w14:textId="77777777" w:rsidR="005E098A" w:rsidRPr="005E098A" w:rsidRDefault="005E098A" w:rsidP="00E355CE">
      <w:pPr>
        <w:widowControl/>
        <w:numPr>
          <w:ilvl w:val="0"/>
          <w:numId w:val="12"/>
        </w:numPr>
        <w:autoSpaceDE/>
        <w:autoSpaceDN/>
        <w:spacing w:after="0" w:line="276" w:lineRule="auto"/>
        <w:contextualSpacing/>
        <w:jc w:val="left"/>
        <w:rPr>
          <w:rFonts w:ascii="Times New Roman" w:eastAsia="MS Mincho" w:hAnsi="Times New Roman" w:cs="Times New Roman"/>
          <w:sz w:val="24"/>
          <w:szCs w:val="24"/>
        </w:rPr>
      </w:pPr>
      <w:proofErr w:type="spellStart"/>
      <w:r w:rsidRPr="005E098A">
        <w:rPr>
          <w:rFonts w:ascii="Courier" w:eastAsia="MS Mincho" w:hAnsi="Courier" w:cs="Times New Roman"/>
          <w:sz w:val="24"/>
          <w:szCs w:val="24"/>
        </w:rPr>
        <w:t>track_in_movie</w:t>
      </w:r>
      <w:proofErr w:type="spellEnd"/>
      <w:r w:rsidRPr="005E098A">
        <w:rPr>
          <w:rFonts w:ascii="Courier" w:eastAsia="MS Mincho" w:hAnsi="Courier" w:cs="Times New Roman"/>
          <w:sz w:val="24"/>
          <w:szCs w:val="24"/>
        </w:rPr>
        <w:t xml:space="preserve"> flag</w:t>
      </w:r>
      <w:r w:rsidRPr="005E098A">
        <w:rPr>
          <w:rFonts w:ascii="Times New Roman" w:eastAsia="MS Mincho" w:hAnsi="Times New Roman" w:cs="Times New Roman"/>
          <w:sz w:val="24"/>
          <w:szCs w:val="24"/>
        </w:rPr>
        <w:t xml:space="preserve"> shall be equal to 0.</w:t>
      </w:r>
    </w:p>
    <w:p w14:paraId="6FCB0B90" w14:textId="77777777" w:rsidR="005E098A" w:rsidRPr="005E098A" w:rsidRDefault="005E098A" w:rsidP="00E355CE">
      <w:pPr>
        <w:widowControl/>
        <w:numPr>
          <w:ilvl w:val="0"/>
          <w:numId w:val="12"/>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track shall contain one and only one sample entry.</w:t>
      </w:r>
    </w:p>
    <w:p w14:paraId="5B877564" w14:textId="77777777" w:rsidR="005E098A" w:rsidRPr="005E098A" w:rsidRDefault="005E098A" w:rsidP="00E355CE">
      <w:pPr>
        <w:widowControl/>
        <w:numPr>
          <w:ilvl w:val="0"/>
          <w:numId w:val="12"/>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VPS, DCI, SPS, PPS, AUD, PH, EOS, and EOB NAL units shall be absent both in the sample entry and in the samples of </w:t>
      </w:r>
      <w:r w:rsidRPr="005E098A">
        <w:rPr>
          <w:rFonts w:ascii="Courier" w:eastAsia="MS Mincho" w:hAnsi="Courier" w:cs="Times New Roman"/>
          <w:sz w:val="24"/>
          <w:szCs w:val="24"/>
        </w:rPr>
        <w:t>'vvs1'</w:t>
      </w:r>
      <w:r w:rsidRPr="005E098A">
        <w:rPr>
          <w:rFonts w:ascii="Times New Roman" w:eastAsia="MS Mincho" w:hAnsi="Times New Roman" w:cs="Times New Roman"/>
          <w:sz w:val="24"/>
          <w:szCs w:val="24"/>
        </w:rPr>
        <w:t xml:space="preserve"> tracks.</w:t>
      </w:r>
    </w:p>
    <w:p w14:paraId="76AF74B0" w14:textId="77777777" w:rsidR="005E098A" w:rsidRPr="005E098A" w:rsidRDefault="005E098A" w:rsidP="00E355CE">
      <w:pPr>
        <w:widowControl/>
        <w:numPr>
          <w:ilvl w:val="0"/>
          <w:numId w:val="12"/>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Unless indicated otherwise, child boxes of video sample entries (such as </w:t>
      </w:r>
      <w:proofErr w:type="spellStart"/>
      <w:r w:rsidRPr="005E098A">
        <w:rPr>
          <w:rFonts w:ascii="Courier" w:eastAsia="MS Mincho" w:hAnsi="Courier" w:cs="Times New Roman"/>
          <w:sz w:val="24"/>
          <w:szCs w:val="24"/>
        </w:rPr>
        <w:t>CleanApertureBox</w:t>
      </w:r>
      <w:proofErr w:type="spellEnd"/>
      <w:r w:rsidRPr="005E098A">
        <w:rPr>
          <w:rFonts w:ascii="Times New Roman" w:eastAsia="MS Mincho" w:hAnsi="Times New Roman" w:cs="Times New Roman"/>
          <w:sz w:val="24"/>
          <w:szCs w:val="24"/>
        </w:rPr>
        <w:t xml:space="preserve"> and </w:t>
      </w:r>
      <w:proofErr w:type="spellStart"/>
      <w:r w:rsidRPr="005E098A">
        <w:rPr>
          <w:rFonts w:ascii="Courier" w:eastAsia="MS Mincho" w:hAnsi="Courier" w:cs="Times New Roman"/>
          <w:sz w:val="24"/>
          <w:szCs w:val="24"/>
        </w:rPr>
        <w:t>PixelAspectRatioBox</w:t>
      </w:r>
      <w:proofErr w:type="spellEnd"/>
      <w:r w:rsidRPr="005E098A">
        <w:rPr>
          <w:rFonts w:ascii="Times New Roman" w:eastAsia="MS Mincho" w:hAnsi="Times New Roman" w:cs="Times New Roman"/>
          <w:sz w:val="24"/>
          <w:szCs w:val="24"/>
        </w:rPr>
        <w:t>) should not be present in the sample entry and, if present, shall be ignored.</w:t>
      </w:r>
    </w:p>
    <w:p w14:paraId="441C6B57" w14:textId="77777777" w:rsidR="005E098A" w:rsidRPr="005E098A" w:rsidRDefault="005E098A" w:rsidP="00E355CE">
      <w:pPr>
        <w:widowControl/>
        <w:numPr>
          <w:ilvl w:val="0"/>
          <w:numId w:val="12"/>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sample shall not be marked as a sync sample unless all the VCL NAL units it contains conform to the sync sample requirements of </w:t>
      </w:r>
      <w:r w:rsidRPr="005E098A">
        <w:rPr>
          <w:rFonts w:ascii="Times New Roman" w:eastAsia="MS Mincho" w:hAnsi="Times New Roman" w:cs="Times New Roman"/>
          <w:sz w:val="24"/>
          <w:szCs w:val="24"/>
        </w:rPr>
        <w:fldChar w:fldCharType="begin"/>
      </w:r>
      <w:r w:rsidRPr="005E098A">
        <w:rPr>
          <w:rFonts w:ascii="Times New Roman" w:eastAsia="MS Mincho" w:hAnsi="Times New Roman" w:cs="Times New Roman"/>
          <w:sz w:val="24"/>
          <w:szCs w:val="24"/>
        </w:rPr>
        <w:instrText xml:space="preserve"> REF _Ref536701004 \h </w:instrText>
      </w:r>
      <w:r w:rsidRPr="005E098A">
        <w:rPr>
          <w:rFonts w:ascii="Times New Roman" w:eastAsia="MS Mincho" w:hAnsi="Times New Roman" w:cs="Times New Roman"/>
          <w:sz w:val="24"/>
          <w:szCs w:val="24"/>
        </w:rPr>
      </w:r>
      <w:r w:rsidRPr="005E098A">
        <w:rPr>
          <w:rFonts w:ascii="Times New Roman" w:eastAsia="MS Mincho" w:hAnsi="Times New Roman" w:cs="Times New Roman"/>
          <w:sz w:val="24"/>
          <w:szCs w:val="24"/>
        </w:rPr>
        <w:fldChar w:fldCharType="separate"/>
      </w:r>
      <w:r w:rsidRPr="005E098A">
        <w:rPr>
          <w:rFonts w:ascii="Times New Roman" w:eastAsia="MS Mincho" w:hAnsi="Times New Roman" w:cs="Times New Roman"/>
          <w:sz w:val="24"/>
          <w:szCs w:val="24"/>
        </w:rPr>
        <w:t xml:space="preserve">Table </w:t>
      </w:r>
      <w:r w:rsidRPr="005E098A">
        <w:rPr>
          <w:rFonts w:ascii="Times New Roman" w:eastAsia="MS Mincho" w:hAnsi="Times New Roman" w:cs="Times New Roman"/>
          <w:noProof/>
          <w:sz w:val="24"/>
          <w:szCs w:val="24"/>
        </w:rPr>
        <w:t>10</w:t>
      </w:r>
      <w:r w:rsidRPr="005E098A">
        <w:rPr>
          <w:rFonts w:ascii="Times New Roman" w:eastAsia="MS Mincho" w:hAnsi="Times New Roman" w:cs="Times New Roman"/>
          <w:sz w:val="24"/>
          <w:szCs w:val="24"/>
        </w:rPr>
        <w:fldChar w:fldCharType="end"/>
      </w:r>
      <w:r w:rsidRPr="005E098A">
        <w:rPr>
          <w:rFonts w:ascii="Times New Roman" w:eastAsia="MS Mincho" w:hAnsi="Times New Roman" w:cs="Times New Roman"/>
          <w:sz w:val="24"/>
          <w:szCs w:val="24"/>
        </w:rPr>
        <w:t>.</w:t>
      </w:r>
    </w:p>
    <w:p w14:paraId="114EB58F" w14:textId="77777777" w:rsidR="005E098A" w:rsidRPr="005E098A" w:rsidRDefault="005E098A" w:rsidP="00E355CE">
      <w:pPr>
        <w:widowControl/>
        <w:numPr>
          <w:ilvl w:val="0"/>
          <w:numId w:val="12"/>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Composition time offset information for samples of a </w:t>
      </w:r>
      <w:r w:rsidRPr="005E098A">
        <w:rPr>
          <w:rFonts w:ascii="Courier" w:eastAsia="MS Mincho" w:hAnsi="Courier" w:cs="Times New Roman"/>
          <w:sz w:val="24"/>
          <w:szCs w:val="24"/>
        </w:rPr>
        <w:t>'vvs1'</w:t>
      </w:r>
      <w:r w:rsidRPr="005E098A">
        <w:rPr>
          <w:rFonts w:ascii="Times New Roman" w:eastAsia="MS Mincho" w:hAnsi="Times New Roman" w:cs="Times New Roman"/>
          <w:sz w:val="24"/>
          <w:szCs w:val="24"/>
        </w:rPr>
        <w:t xml:space="preserve"> track shall not be present.</w:t>
      </w:r>
    </w:p>
    <w:p w14:paraId="1397F755" w14:textId="77777777" w:rsidR="005E098A" w:rsidRPr="005E098A" w:rsidRDefault="005E098A" w:rsidP="00E355CE">
      <w:pPr>
        <w:widowControl/>
        <w:numPr>
          <w:ilvl w:val="0"/>
          <w:numId w:val="12"/>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Subsample information for samples of a </w:t>
      </w:r>
      <w:r w:rsidRPr="005E098A">
        <w:rPr>
          <w:rFonts w:ascii="Courier" w:eastAsia="MS Mincho" w:hAnsi="Courier" w:cs="Times New Roman"/>
          <w:sz w:val="24"/>
          <w:szCs w:val="24"/>
        </w:rPr>
        <w:t>'vvs1'</w:t>
      </w:r>
      <w:r w:rsidRPr="005E098A">
        <w:rPr>
          <w:rFonts w:ascii="Times New Roman" w:eastAsia="MS Mincho" w:hAnsi="Times New Roman" w:cs="Times New Roman"/>
          <w:sz w:val="24"/>
          <w:szCs w:val="24"/>
        </w:rPr>
        <w:t xml:space="preserve"> track may be present; if present, the subsample information shall follow the definition of sub samples for VVC.</w:t>
      </w:r>
    </w:p>
    <w:p w14:paraId="47F83D3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the sample entry type is equal to </w:t>
      </w:r>
      <w:r w:rsidRPr="005E098A">
        <w:rPr>
          <w:rFonts w:ascii="Courier" w:eastAsia="MS Mincho" w:hAnsi="Courier" w:cs="Times New Roman"/>
          <w:sz w:val="24"/>
          <w:szCs w:val="24"/>
        </w:rPr>
        <w:t>'vvc1'</w:t>
      </w:r>
      <w:r w:rsidRPr="005E098A">
        <w:rPr>
          <w:rFonts w:ascii="Times New Roman" w:eastAsia="MS Mincho" w:hAnsi="Times New Roman" w:cs="Times New Roman"/>
          <w:sz w:val="24"/>
          <w:szCs w:val="24"/>
        </w:rPr>
        <w:t xml:space="preserve">, </w:t>
      </w:r>
      <w:r w:rsidRPr="005E098A">
        <w:rPr>
          <w:rFonts w:ascii="Courier" w:eastAsia="MS Mincho" w:hAnsi="Courier" w:cs="Times New Roman"/>
          <w:sz w:val="24"/>
          <w:szCs w:val="24"/>
        </w:rPr>
        <w:t>'vvi1'</w:t>
      </w:r>
      <w:r w:rsidRPr="005E098A">
        <w:rPr>
          <w:rFonts w:ascii="Times New Roman" w:eastAsia="MS Mincho" w:hAnsi="Times New Roman" w:cs="Times New Roman"/>
          <w:sz w:val="24"/>
          <w:szCs w:val="24"/>
        </w:rPr>
        <w:t xml:space="preserve"> or</w:t>
      </w:r>
      <w:r w:rsidRPr="005E098A">
        <w:rPr>
          <w:rFonts w:ascii="Courier New" w:eastAsia="MS Mincho" w:hAnsi="Courier New" w:cs="Times New Roman"/>
          <w:noProof/>
          <w:sz w:val="24"/>
          <w:szCs w:val="24"/>
          <w:lang w:val="en-GB" w:eastAsia="ja-JP"/>
        </w:rPr>
        <w:t xml:space="preserve"> 'vidl'</w:t>
      </w:r>
      <w:r w:rsidRPr="005E098A">
        <w:rPr>
          <w:rFonts w:ascii="Times New Roman" w:eastAsia="MS Mincho" w:hAnsi="Times New Roman" w:cs="Times New Roman"/>
          <w:sz w:val="24"/>
          <w:szCs w:val="24"/>
        </w:rPr>
        <w:t xml:space="preserve">, </w:t>
      </w:r>
      <w:proofErr w:type="spellStart"/>
      <w:r w:rsidRPr="005E098A">
        <w:rPr>
          <w:rFonts w:ascii="Courier" w:eastAsia="MS Mincho" w:hAnsi="Courier" w:cs="Times New Roman"/>
          <w:sz w:val="24"/>
          <w:szCs w:val="24"/>
        </w:rPr>
        <w:t>VisualSampleEntry.width</w:t>
      </w:r>
      <w:proofErr w:type="spellEnd"/>
      <w:r w:rsidRPr="005E098A">
        <w:rPr>
          <w:rFonts w:ascii="Times New Roman" w:eastAsia="MS Mincho" w:hAnsi="Times New Roman" w:cs="Times New Roman"/>
          <w:sz w:val="24"/>
          <w:szCs w:val="24"/>
        </w:rPr>
        <w:t xml:space="preserve"> and </w:t>
      </w:r>
      <w:proofErr w:type="spellStart"/>
      <w:r w:rsidRPr="005E098A">
        <w:rPr>
          <w:rFonts w:ascii="Courier" w:eastAsia="MS Mincho" w:hAnsi="Courier" w:cs="Times New Roman"/>
          <w:sz w:val="24"/>
          <w:szCs w:val="24"/>
        </w:rPr>
        <w:t>VisualSampleEntry.height</w:t>
      </w:r>
      <w:proofErr w:type="spellEnd"/>
      <w:r w:rsidRPr="005E098A">
        <w:rPr>
          <w:rFonts w:ascii="Times New Roman" w:eastAsia="MS Mincho" w:hAnsi="Times New Roman" w:cs="Times New Roman"/>
          <w:sz w:val="24"/>
          <w:szCs w:val="24"/>
        </w:rPr>
        <w:t xml:space="preserve"> shall be respectively equal to maximum </w:t>
      </w:r>
      <w:proofErr w:type="spellStart"/>
      <w:r w:rsidRPr="005E098A">
        <w:rPr>
          <w:rFonts w:ascii="Times New Roman" w:eastAsia="MS Mincho" w:hAnsi="Times New Roman" w:cs="Times New Roman"/>
          <w:sz w:val="24"/>
          <w:szCs w:val="24"/>
        </w:rPr>
        <w:t>pic_width_max_in_luma_samples</w:t>
      </w:r>
      <w:proofErr w:type="spellEnd"/>
      <w:r w:rsidRPr="005E098A">
        <w:rPr>
          <w:rFonts w:ascii="Times New Roman" w:eastAsia="MS Mincho" w:hAnsi="Times New Roman" w:cs="Times New Roman"/>
          <w:sz w:val="24"/>
          <w:szCs w:val="24"/>
        </w:rPr>
        <w:t xml:space="preserve"> and maximum </w:t>
      </w:r>
      <w:proofErr w:type="spellStart"/>
      <w:r w:rsidRPr="005E098A">
        <w:rPr>
          <w:rFonts w:ascii="Times New Roman" w:eastAsia="MS Mincho" w:hAnsi="Times New Roman" w:cs="Times New Roman"/>
          <w:sz w:val="24"/>
          <w:szCs w:val="24"/>
        </w:rPr>
        <w:t>pic_height_max_in_luma_samples</w:t>
      </w:r>
      <w:proofErr w:type="spellEnd"/>
      <w:r w:rsidRPr="005E098A">
        <w:rPr>
          <w:rFonts w:ascii="Times New Roman" w:eastAsia="MS Mincho" w:hAnsi="Times New Roman" w:cs="Times New Roman"/>
          <w:sz w:val="24"/>
          <w:szCs w:val="24"/>
        </w:rPr>
        <w:t xml:space="preserve"> of the SPSs referenced by the samples mapped to this sample entry.</w:t>
      </w:r>
    </w:p>
    <w:p w14:paraId="195034F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VVC track may contain a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subp</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track reference, with entries containing either a </w:t>
      </w:r>
      <w:proofErr w:type="spellStart"/>
      <w:r w:rsidRPr="005E098A">
        <w:rPr>
          <w:rFonts w:ascii="Courier" w:eastAsia="MS Mincho" w:hAnsi="Courier" w:cs="Times New Roman"/>
          <w:sz w:val="24"/>
          <w:szCs w:val="24"/>
        </w:rPr>
        <w:t>track_ID</w:t>
      </w:r>
      <w:proofErr w:type="spellEnd"/>
      <w:r w:rsidRPr="005E098A">
        <w:rPr>
          <w:rFonts w:ascii="Times New Roman" w:eastAsia="MS Mincho" w:hAnsi="Times New Roman" w:cs="Times New Roman"/>
          <w:sz w:val="24"/>
          <w:szCs w:val="24"/>
        </w:rPr>
        <w:t xml:space="preserve"> value of a VVC subpicture track or a </w:t>
      </w:r>
      <w:proofErr w:type="spellStart"/>
      <w:r w:rsidRPr="005E098A">
        <w:rPr>
          <w:rFonts w:ascii="Courier" w:eastAsia="MS Mincho" w:hAnsi="Courier" w:cs="Times New Roman"/>
          <w:sz w:val="24"/>
          <w:szCs w:val="24"/>
        </w:rPr>
        <w:t>track_group_id</w:t>
      </w:r>
      <w:proofErr w:type="spellEnd"/>
      <w:r w:rsidRPr="005E098A">
        <w:rPr>
          <w:rFonts w:ascii="Times New Roman" w:eastAsia="MS Mincho" w:hAnsi="Times New Roman" w:cs="Times New Roman"/>
          <w:sz w:val="24"/>
          <w:szCs w:val="24"/>
        </w:rPr>
        <w:t xml:space="preserve"> value of an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alte</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track group of VVC subpicture tracks.</w:t>
      </w:r>
    </w:p>
    <w:p w14:paraId="350C384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VVC track may contain a </w:t>
      </w:r>
      <w:bookmarkStart w:id="71" w:name="_Hlk43936931"/>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indl</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w:t>
      </w:r>
      <w:bookmarkEnd w:id="71"/>
      <w:r w:rsidRPr="005E098A">
        <w:rPr>
          <w:rFonts w:ascii="Times New Roman" w:eastAsia="MS Mincho" w:hAnsi="Times New Roman" w:cs="Times New Roman"/>
          <w:sz w:val="24"/>
          <w:szCs w:val="24"/>
        </w:rPr>
        <w:t xml:space="preserve">track reference, with entries containing a </w:t>
      </w:r>
      <w:proofErr w:type="spellStart"/>
      <w:r w:rsidRPr="005E098A">
        <w:rPr>
          <w:rFonts w:ascii="Courier" w:eastAsia="MS Mincho" w:hAnsi="Courier" w:cs="Times New Roman"/>
          <w:sz w:val="24"/>
          <w:szCs w:val="24"/>
        </w:rPr>
        <w:t>track_ID</w:t>
      </w:r>
      <w:proofErr w:type="spellEnd"/>
      <w:r w:rsidRPr="005E098A">
        <w:rPr>
          <w:rFonts w:ascii="Times New Roman" w:eastAsia="MS Mincho" w:hAnsi="Times New Roman" w:cs="Times New Roman"/>
          <w:sz w:val="24"/>
          <w:szCs w:val="24"/>
        </w:rPr>
        <w:t xml:space="preserve"> value of a VVC independent layer track.</w:t>
      </w:r>
    </w:p>
    <w:p w14:paraId="30D8BCA3"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a VVC track contains a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subp</w:t>
      </w:r>
      <w:proofErr w:type="spellEnd"/>
      <w:r w:rsidRPr="005E098A">
        <w:rPr>
          <w:rFonts w:ascii="Courier" w:eastAsia="MS Mincho" w:hAnsi="Courier" w:cs="Times New Roman"/>
          <w:sz w:val="24"/>
          <w:szCs w:val="24"/>
        </w:rPr>
        <w:t xml:space="preserve">' </w:t>
      </w:r>
      <w:r w:rsidRPr="005E098A">
        <w:rPr>
          <w:rFonts w:eastAsia="MS Mincho" w:cs="Times New Roman"/>
          <w:sz w:val="24"/>
          <w:szCs w:val="24"/>
        </w:rPr>
        <w:t>or a</w:t>
      </w:r>
      <w:r w:rsidRPr="005E098A">
        <w:rPr>
          <w:rFonts w:ascii="Courier" w:eastAsia="MS Mincho" w:hAnsi="Courier" w:cs="Times New Roman"/>
          <w:sz w:val="24"/>
          <w:szCs w:val="24"/>
        </w:rPr>
        <w:t xml:space="preserve"> '</w:t>
      </w:r>
      <w:proofErr w:type="spellStart"/>
      <w:r w:rsidRPr="005E098A">
        <w:rPr>
          <w:rFonts w:ascii="Courier" w:eastAsia="MS Mincho" w:hAnsi="Courier" w:cs="Times New Roman"/>
          <w:sz w:val="24"/>
          <w:szCs w:val="24"/>
        </w:rPr>
        <w:t>indl'</w:t>
      </w:r>
      <w:r w:rsidRPr="005E098A">
        <w:rPr>
          <w:rFonts w:ascii="Times New Roman" w:eastAsia="MS Mincho" w:hAnsi="Times New Roman" w:cs="Times New Roman"/>
          <w:sz w:val="24"/>
          <w:szCs w:val="24"/>
        </w:rPr>
        <w:t>track</w:t>
      </w:r>
      <w:proofErr w:type="spellEnd"/>
      <w:r w:rsidRPr="005E098A">
        <w:rPr>
          <w:rFonts w:ascii="Times New Roman" w:eastAsia="MS Mincho" w:hAnsi="Times New Roman" w:cs="Times New Roman"/>
          <w:sz w:val="24"/>
          <w:szCs w:val="24"/>
        </w:rPr>
        <w:t xml:space="preserve"> reference, it is referred to as a VVC base track and the following applies: </w:t>
      </w:r>
    </w:p>
    <w:p w14:paraId="05C98AD1" w14:textId="77777777" w:rsidR="005E098A" w:rsidRPr="005E098A" w:rsidRDefault="005E098A" w:rsidP="00E355CE">
      <w:pPr>
        <w:widowControl/>
        <w:numPr>
          <w:ilvl w:val="0"/>
          <w:numId w:val="12"/>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samples of the VVC track shall not contain VCL NAL units.</w:t>
      </w:r>
    </w:p>
    <w:p w14:paraId="1FDF1FFC" w14:textId="77777777" w:rsidR="005E098A" w:rsidRPr="005E098A" w:rsidRDefault="005E098A" w:rsidP="00E355CE">
      <w:pPr>
        <w:widowControl/>
        <w:numPr>
          <w:ilvl w:val="0"/>
          <w:numId w:val="12"/>
        </w:numPr>
        <w:autoSpaceDE/>
        <w:autoSpaceDN/>
        <w:spacing w:after="0" w:line="276" w:lineRule="auto"/>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sample group of type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spor</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as specified in clause </w:t>
      </w:r>
      <w:r w:rsidRPr="005E098A">
        <w:rPr>
          <w:rFonts w:ascii="Times New Roman" w:eastAsia="MS Mincho" w:hAnsi="Times New Roman" w:cs="Times New Roman"/>
          <w:sz w:val="24"/>
          <w:szCs w:val="24"/>
        </w:rPr>
        <w:fldChar w:fldCharType="begin"/>
      </w:r>
      <w:r w:rsidRPr="005E098A">
        <w:rPr>
          <w:rFonts w:ascii="Times New Roman" w:eastAsia="MS Mincho" w:hAnsi="Times New Roman" w:cs="Times New Roman"/>
          <w:sz w:val="24"/>
          <w:szCs w:val="24"/>
        </w:rPr>
        <w:instrText xml:space="preserve"> REF _Ref28869963 \r \h </w:instrText>
      </w:r>
      <w:r w:rsidRPr="005E098A">
        <w:rPr>
          <w:rFonts w:ascii="Times New Roman" w:eastAsia="MS Mincho" w:hAnsi="Times New Roman" w:cs="Times New Roman"/>
          <w:sz w:val="24"/>
          <w:szCs w:val="24"/>
        </w:rPr>
      </w:r>
      <w:r w:rsidRPr="005E098A">
        <w:rPr>
          <w:rFonts w:ascii="Times New Roman" w:eastAsia="MS Mincho" w:hAnsi="Times New Roman" w:cs="Times New Roman"/>
          <w:sz w:val="24"/>
          <w:szCs w:val="24"/>
        </w:rPr>
        <w:fldChar w:fldCharType="separate"/>
      </w:r>
      <w:r w:rsidRPr="005E098A">
        <w:rPr>
          <w:rFonts w:ascii="Times New Roman" w:eastAsia="MS Mincho" w:hAnsi="Times New Roman" w:cs="Times New Roman"/>
          <w:sz w:val="24"/>
          <w:szCs w:val="24"/>
        </w:rPr>
        <w:t>11.7.7</w:t>
      </w:r>
      <w:r w:rsidRPr="005E098A">
        <w:rPr>
          <w:rFonts w:ascii="Times New Roman" w:eastAsia="MS Mincho" w:hAnsi="Times New Roman" w:cs="Times New Roman"/>
          <w:sz w:val="24"/>
          <w:szCs w:val="24"/>
        </w:rPr>
        <w:fldChar w:fldCharType="end"/>
      </w:r>
      <w:r w:rsidRPr="005E098A">
        <w:rPr>
          <w:rFonts w:ascii="Times New Roman" w:eastAsia="MS Mincho" w:hAnsi="Times New Roman" w:cs="Times New Roman"/>
          <w:sz w:val="24"/>
          <w:szCs w:val="24"/>
        </w:rPr>
        <w:t xml:space="preserve">, shall be present when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subp</w:t>
      </w:r>
      <w:proofErr w:type="spellEnd"/>
      <w:r w:rsidRPr="005E098A">
        <w:rPr>
          <w:rFonts w:ascii="Courier" w:eastAsia="MS Mincho" w:hAnsi="Courier" w:cs="Times New Roman"/>
          <w:sz w:val="24"/>
          <w:szCs w:val="24"/>
        </w:rPr>
        <w:t xml:space="preserve">' </w:t>
      </w:r>
      <w:r w:rsidRPr="005E098A">
        <w:rPr>
          <w:rFonts w:eastAsia="MS Mincho" w:cs="Times New Roman"/>
          <w:sz w:val="24"/>
          <w:szCs w:val="24"/>
        </w:rPr>
        <w:t>track reference</w:t>
      </w:r>
    </w:p>
    <w:p w14:paraId="4DDAD8E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highlight w:val="yellow"/>
        </w:rPr>
        <w:t>[Ed. (MH): A dedicated sample entry type for a VVC base track would enable indicating a VVC base track through the codecs MIME parameter of the track type. On the other hand, it might be undesirable to specify a great number of VVC sample entry types.]</w:t>
      </w:r>
    </w:p>
    <w:p w14:paraId="5FBF9491"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sample entry of type </w:t>
      </w:r>
      <w:r w:rsidRPr="005E098A">
        <w:rPr>
          <w:rFonts w:ascii="Courier" w:eastAsia="MS Mincho" w:hAnsi="Courier" w:cs="Times New Roman"/>
          <w:sz w:val="24"/>
          <w:szCs w:val="24"/>
        </w:rPr>
        <w:t>'vvs1'</w:t>
      </w:r>
      <w:r w:rsidRPr="005E098A">
        <w:rPr>
          <w:rFonts w:ascii="Times New Roman" w:eastAsia="MS Mincho" w:hAnsi="Times New Roman" w:cs="Times New Roman"/>
          <w:sz w:val="24"/>
          <w:szCs w:val="24"/>
        </w:rPr>
        <w:t xml:space="preserve"> shall contain </w:t>
      </w:r>
      <w:proofErr w:type="spellStart"/>
      <w:r w:rsidRPr="005E098A">
        <w:rPr>
          <w:rFonts w:ascii="Courier" w:eastAsia="MS Mincho" w:hAnsi="Courier" w:cs="Times New Roman"/>
          <w:sz w:val="24"/>
          <w:szCs w:val="24"/>
        </w:rPr>
        <w:t>VvcNALUConfigBox</w:t>
      </w:r>
      <w:proofErr w:type="spellEnd"/>
      <w:r w:rsidRPr="005E098A">
        <w:rPr>
          <w:rFonts w:ascii="Times New Roman" w:eastAsia="MS Mincho" w:hAnsi="Times New Roman" w:cs="Times New Roman"/>
          <w:sz w:val="24"/>
          <w:szCs w:val="24"/>
        </w:rPr>
        <w:t>.</w:t>
      </w:r>
    </w:p>
    <w:p w14:paraId="53B3748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the VVC subpicture track is referenced by a VVC base track containing a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spor</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description entry having </w:t>
      </w:r>
      <w:proofErr w:type="spellStart"/>
      <w:r w:rsidRPr="005E098A">
        <w:rPr>
          <w:rFonts w:ascii="Courier" w:eastAsia="MS Mincho" w:hAnsi="Courier" w:cs="Times New Roman"/>
          <w:sz w:val="24"/>
          <w:szCs w:val="24"/>
        </w:rPr>
        <w:t>subpic_id_info_flag</w:t>
      </w:r>
      <w:proofErr w:type="spellEnd"/>
      <w:r w:rsidRPr="005E098A">
        <w:rPr>
          <w:rFonts w:ascii="Times New Roman" w:eastAsia="MS Mincho" w:hAnsi="Times New Roman" w:cs="Times New Roman"/>
          <w:sz w:val="24"/>
          <w:szCs w:val="24"/>
        </w:rPr>
        <w:t xml:space="preserve"> equal to 1, either the sample entry of a VVC subpicture track shall contain </w:t>
      </w:r>
      <w:proofErr w:type="spellStart"/>
      <w:r w:rsidRPr="005E098A">
        <w:rPr>
          <w:rFonts w:ascii="Courier" w:eastAsia="MS Mincho" w:hAnsi="Courier" w:cs="Times New Roman"/>
          <w:sz w:val="24"/>
          <w:szCs w:val="24"/>
        </w:rPr>
        <w:t>SubpicPropertiesBox</w:t>
      </w:r>
      <w:proofErr w:type="spellEnd"/>
      <w:r w:rsidRPr="005E098A">
        <w:rPr>
          <w:rFonts w:ascii="Times New Roman" w:eastAsia="MS Mincho" w:hAnsi="Times New Roman" w:cs="Times New Roman"/>
          <w:sz w:val="24"/>
          <w:szCs w:val="24"/>
        </w:rPr>
        <w:t xml:space="preserve"> or the track shall contain a subpicture ID sample group. When </w:t>
      </w:r>
      <w:proofErr w:type="spellStart"/>
      <w:r w:rsidRPr="005E098A">
        <w:rPr>
          <w:rFonts w:ascii="Courier" w:eastAsia="MS Mincho" w:hAnsi="Courier" w:cs="Times New Roman"/>
          <w:sz w:val="24"/>
          <w:szCs w:val="24"/>
        </w:rPr>
        <w:t>SubpicPropertiesBox</w:t>
      </w:r>
      <w:proofErr w:type="spellEnd"/>
      <w:r w:rsidRPr="005E098A">
        <w:rPr>
          <w:rFonts w:ascii="Times New Roman" w:eastAsia="MS Mincho" w:hAnsi="Times New Roman" w:cs="Times New Roman"/>
          <w:sz w:val="24"/>
          <w:szCs w:val="24"/>
        </w:rPr>
        <w:t xml:space="preserve"> is present in a sample entry, all the samples within the scope of the sample entry contain VVC subpictures with the indicated subpicture ID values.</w:t>
      </w:r>
    </w:p>
    <w:p w14:paraId="268AA14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'vvc1'</w:t>
      </w:r>
      <w:r w:rsidRPr="005E098A">
        <w:rPr>
          <w:rFonts w:ascii="Times New Roman" w:eastAsia="MS Mincho" w:hAnsi="Times New Roman" w:cs="Times New Roman"/>
          <w:sz w:val="24"/>
          <w:szCs w:val="24"/>
        </w:rPr>
        <w:t xml:space="preserve">, </w:t>
      </w:r>
      <w:r w:rsidRPr="005E098A">
        <w:rPr>
          <w:rFonts w:ascii="Courier New" w:eastAsia="MS Mincho" w:hAnsi="Courier New" w:cs="Times New Roman"/>
          <w:noProof/>
          <w:sz w:val="24"/>
          <w:szCs w:val="24"/>
          <w:lang w:val="en-GB" w:eastAsia="ja-JP"/>
        </w:rPr>
        <w:t>'vvi1'</w:t>
      </w:r>
      <w:r w:rsidRPr="005E098A">
        <w:rPr>
          <w:rFonts w:ascii="Times New Roman" w:eastAsia="MS Mincho" w:hAnsi="Times New Roman" w:cs="Times New Roman"/>
          <w:sz w:val="24"/>
          <w:szCs w:val="24"/>
        </w:rPr>
        <w:t xml:space="preserve"> or </w:t>
      </w:r>
      <w:bookmarkStart w:id="72" w:name="_Hlk43932713"/>
      <w:r w:rsidRPr="005E098A">
        <w:rPr>
          <w:rFonts w:ascii="Courier New" w:eastAsia="MS Mincho" w:hAnsi="Courier New" w:cs="Times New Roman"/>
          <w:noProof/>
          <w:sz w:val="24"/>
          <w:szCs w:val="24"/>
          <w:lang w:val="en-GB" w:eastAsia="ja-JP"/>
        </w:rPr>
        <w:t>'vidl'</w:t>
      </w:r>
      <w:bookmarkEnd w:id="72"/>
      <w:r w:rsidRPr="005E098A">
        <w:rPr>
          <w:rFonts w:ascii="Times New Roman" w:eastAsia="MS Mincho" w:hAnsi="Times New Roman" w:cs="Times New Roman"/>
          <w:sz w:val="24"/>
          <w:szCs w:val="24"/>
        </w:rPr>
        <w:t xml:space="preserve">, the stream to which this sample entry applies shall be a compliant VVC stream as viewed by a VVC decoder operating under the configuration (including profile, tier, and level) given in the </w:t>
      </w:r>
      <w:r w:rsidRPr="005E098A">
        <w:rPr>
          <w:rFonts w:ascii="Courier New" w:eastAsia="MS Mincho" w:hAnsi="Courier New" w:cs="Times New Roman"/>
          <w:noProof/>
          <w:sz w:val="24"/>
          <w:szCs w:val="24"/>
          <w:lang w:val="en-GB" w:eastAsia="ja-JP"/>
        </w:rPr>
        <w:t>VVCConfigurationBox</w:t>
      </w:r>
      <w:r w:rsidRPr="005E098A">
        <w:rPr>
          <w:rFonts w:ascii="Times New Roman" w:eastAsia="MS Mincho" w:hAnsi="Times New Roman" w:cs="Times New Roman"/>
          <w:sz w:val="24"/>
          <w:szCs w:val="24"/>
        </w:rPr>
        <w:t>.</w:t>
      </w:r>
    </w:p>
    <w:p w14:paraId="2F5933A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'vidl'</w:t>
      </w:r>
      <w:r w:rsidRPr="005E098A">
        <w:rPr>
          <w:rFonts w:ascii="Times New Roman" w:eastAsia="MS Mincho" w:hAnsi="Times New Roman" w:cs="Times New Roman"/>
          <w:sz w:val="24"/>
          <w:szCs w:val="24"/>
        </w:rPr>
        <w:t xml:space="preserve">, the track shall be a VVC </w:t>
      </w:r>
      <w:proofErr w:type="spellStart"/>
      <w:r w:rsidRPr="005E098A">
        <w:rPr>
          <w:rFonts w:ascii="Times New Roman" w:eastAsia="MS Mincho" w:hAnsi="Times New Roman" w:cs="Times New Roman"/>
          <w:sz w:val="24"/>
          <w:szCs w:val="24"/>
        </w:rPr>
        <w:t>indepedent</w:t>
      </w:r>
      <w:proofErr w:type="spellEnd"/>
      <w:r w:rsidRPr="005E098A">
        <w:rPr>
          <w:rFonts w:ascii="Times New Roman" w:eastAsia="MS Mincho" w:hAnsi="Times New Roman" w:cs="Times New Roman"/>
          <w:sz w:val="24"/>
          <w:szCs w:val="24"/>
        </w:rPr>
        <w:t xml:space="preserve"> layer track and shall not contain a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w:t>
      </w:r>
      <w:r w:rsidRPr="005E098A">
        <w:rPr>
          <w:rFonts w:ascii="Courier" w:eastAsia="MS Mincho" w:hAnsi="Courier" w:cs="Times New Roman"/>
          <w:noProof/>
          <w:sz w:val="24"/>
          <w:szCs w:val="24"/>
        </w:rPr>
        <w:t>opi</w:t>
      </w:r>
      <w:proofErr w:type="spellEnd"/>
      <w:r w:rsidRPr="005E098A">
        <w:rPr>
          <w:rFonts w:ascii="Courier" w:eastAsia="MS Mincho" w:hAnsi="Courier" w:cs="Times New Roman"/>
          <w:sz w:val="24"/>
          <w:szCs w:val="24"/>
        </w:rPr>
        <w:t>'</w:t>
      </w:r>
      <w:r w:rsidRPr="005E098A">
        <w:rPr>
          <w:rFonts w:eastAsia="MS Mincho" w:cs="Times New Roman"/>
          <w:sz w:val="24"/>
          <w:szCs w:val="24"/>
        </w:rPr>
        <w:t xml:space="preserve"> sample group.</w:t>
      </w:r>
      <w:r w:rsidRPr="005E098A">
        <w:rPr>
          <w:rFonts w:ascii="Times New Roman" w:eastAsia="MS Mincho" w:hAnsi="Times New Roman" w:cs="Times New Roman"/>
          <w:sz w:val="24"/>
          <w:szCs w:val="24"/>
        </w:rPr>
        <w:t xml:space="preserve"> The </w:t>
      </w:r>
      <w:r w:rsidRPr="005E098A">
        <w:rPr>
          <w:rFonts w:ascii="Courier New" w:eastAsia="MS Mincho" w:hAnsi="Courier New" w:cs="Times New Roman"/>
          <w:noProof/>
          <w:sz w:val="24"/>
          <w:szCs w:val="24"/>
          <w:lang w:val="en-GB" w:eastAsia="ja-JP"/>
        </w:rPr>
        <w:t>num_layers_in_track</w:t>
      </w:r>
      <w:r w:rsidRPr="005E098A">
        <w:rPr>
          <w:rFonts w:ascii="Times New Roman" w:eastAsia="MS Mincho" w:hAnsi="Times New Roman" w:cs="Times New Roman"/>
          <w:sz w:val="24"/>
          <w:szCs w:val="24"/>
        </w:rPr>
        <w:t xml:space="preserve"> in the layer information sample group </w:t>
      </w:r>
      <w:r w:rsidRPr="005E098A">
        <w:rPr>
          <w:rFonts w:ascii="Courier New" w:eastAsia="MS Mincho" w:hAnsi="Courier New" w:cs="Times New Roman"/>
          <w:noProof/>
          <w:sz w:val="24"/>
          <w:szCs w:val="24"/>
          <w:lang w:val="en-GB" w:eastAsia="ja-JP"/>
        </w:rPr>
        <w:t>'linf'</w:t>
      </w:r>
      <w:r w:rsidRPr="005E098A">
        <w:rPr>
          <w:rFonts w:eastAsia="MS Mincho" w:cs="Times New Roman"/>
          <w:sz w:val="24"/>
          <w:szCs w:val="24"/>
        </w:rPr>
        <w:t xml:space="preserve"> shall </w:t>
      </w:r>
      <w:r w:rsidRPr="005E098A">
        <w:rPr>
          <w:rFonts w:ascii="Times New Roman" w:eastAsia="MS Mincho" w:hAnsi="Times New Roman" w:cs="Times New Roman"/>
          <w:sz w:val="24"/>
          <w:szCs w:val="24"/>
        </w:rPr>
        <w:t xml:space="preserve">is equal to 1.When the sample entry name is </w:t>
      </w:r>
      <w:r w:rsidRPr="005E098A">
        <w:rPr>
          <w:rFonts w:ascii="Courier New" w:eastAsia="MS Mincho" w:hAnsi="Courier New" w:cs="Times New Roman"/>
          <w:noProof/>
          <w:sz w:val="24"/>
          <w:szCs w:val="24"/>
          <w:lang w:val="en-GB" w:eastAsia="ja-JP"/>
        </w:rPr>
        <w:t>'vvc1'</w:t>
      </w:r>
      <w:r w:rsidRPr="005E098A">
        <w:rPr>
          <w:rFonts w:ascii="Times New Roman" w:eastAsia="MS Mincho" w:hAnsi="Times New Roman" w:cs="Times New Roman"/>
          <w:sz w:val="24"/>
          <w:szCs w:val="24"/>
        </w:rPr>
        <w:t xml:space="preserve"> or </w:t>
      </w:r>
      <w:r w:rsidRPr="005E098A">
        <w:rPr>
          <w:rFonts w:ascii="Courier New" w:eastAsia="MS Mincho" w:hAnsi="Courier New" w:cs="Times New Roman"/>
          <w:noProof/>
          <w:sz w:val="24"/>
          <w:szCs w:val="24"/>
          <w:lang w:val="en-GB" w:eastAsia="ja-JP"/>
        </w:rPr>
        <w:t>'vidl'</w:t>
      </w:r>
      <w:r w:rsidRPr="005E098A">
        <w:rPr>
          <w:rFonts w:ascii="Times New Roman" w:eastAsia="MS Mincho" w:hAnsi="Times New Roman" w:cs="Times New Roman"/>
          <w:sz w:val="24"/>
          <w:szCs w:val="24"/>
        </w:rPr>
        <w:t xml:space="preserve">, the default and mandatory 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is 1 for arrays of all types of parameter sets, and 0 for all other arrays. When the sample entry name is </w:t>
      </w:r>
      <w:r w:rsidRPr="005E098A">
        <w:rPr>
          <w:rFonts w:ascii="Courier New" w:eastAsia="MS Mincho" w:hAnsi="Courier New" w:cs="Times New Roman"/>
          <w:noProof/>
          <w:sz w:val="24"/>
          <w:szCs w:val="24"/>
          <w:lang w:val="en-GB" w:eastAsia="ja-JP"/>
        </w:rPr>
        <w:t>'vvi1'</w:t>
      </w:r>
      <w:r w:rsidRPr="005E098A">
        <w:rPr>
          <w:rFonts w:ascii="Times New Roman" w:eastAsia="MS Mincho" w:hAnsi="Times New Roman" w:cs="Times New Roman"/>
          <w:sz w:val="24"/>
          <w:szCs w:val="24"/>
        </w:rPr>
        <w:t xml:space="preserve">, the default 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is 0 for all arrays.</w:t>
      </w:r>
    </w:p>
    <w:p w14:paraId="0C1E420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the samples of a track do not contain the sublayer with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xml:space="preserve"> equal to 0 and contain one or more sublayers with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xml:space="preserve"> greater than 0, the track shall contain an </w:t>
      </w:r>
      <w:r w:rsidRPr="005E098A">
        <w:rPr>
          <w:rFonts w:ascii="Courier New" w:eastAsia="MS Mincho" w:hAnsi="Courier New" w:cs="Times New Roman"/>
          <w:noProof/>
          <w:sz w:val="24"/>
          <w:szCs w:val="24"/>
          <w:lang w:val="en-GB" w:eastAsia="ja-JP"/>
        </w:rPr>
        <w:t>'oref'</w:t>
      </w:r>
      <w:r w:rsidRPr="005E098A">
        <w:rPr>
          <w:rFonts w:ascii="Times New Roman" w:eastAsia="MS Mincho" w:hAnsi="Times New Roman" w:cs="Times New Roman"/>
          <w:sz w:val="24"/>
          <w:szCs w:val="24"/>
        </w:rPr>
        <w:t xml:space="preserve"> track reference to a track that contains the sublayer with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xml:space="preserve"> equal to 0.</w:t>
      </w:r>
    </w:p>
    <w:p w14:paraId="7FD75277"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b/>
          <w:bCs/>
          <w:i/>
          <w:iCs/>
          <w:sz w:val="26"/>
          <w:szCs w:val="26"/>
        </w:rPr>
        <w:t>Syntax</w:t>
      </w:r>
    </w:p>
    <w:p w14:paraId="02839638" w14:textId="77777777" w:rsidR="005E098A" w:rsidRPr="005E098A"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jc w:val="left"/>
        <w:rPr>
          <w:rFonts w:ascii="Courier New" w:eastAsia="Times New Roman" w:hAnsi="Courier New" w:cs="Times New Roman"/>
          <w:noProof/>
          <w:sz w:val="20"/>
          <w:szCs w:val="20"/>
          <w:lang w:val="en-GB"/>
        </w:rPr>
      </w:pPr>
      <w:r w:rsidRPr="005E098A">
        <w:rPr>
          <w:rFonts w:ascii="Courier New" w:eastAsia="Times New Roman" w:hAnsi="Courier New" w:cs="Times New Roman"/>
          <w:noProof/>
          <w:sz w:val="20"/>
          <w:szCs w:val="20"/>
          <w:lang w:val="en-GB"/>
        </w:rPr>
        <w:t>class VvcConfigurationBox extends Box('vvcC')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VvcDecoderConfigurationRecord() VvcConfig;</w:t>
      </w:r>
      <w:r w:rsidRPr="005E098A">
        <w:rPr>
          <w:rFonts w:ascii="Courier New" w:eastAsia="Times New Roman" w:hAnsi="Courier New" w:cs="Times New Roman"/>
          <w:noProof/>
          <w:sz w:val="20"/>
          <w:szCs w:val="20"/>
          <w:lang w:val="en-GB"/>
        </w:rPr>
        <w:br/>
        <w:t>}</w:t>
      </w:r>
    </w:p>
    <w:p w14:paraId="0D26A6E8" w14:textId="77777777" w:rsidR="005E098A" w:rsidRPr="005E098A"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New" w:eastAsia="Times New Roman" w:hAnsi="Courier New" w:cs="Times New Roman"/>
          <w:noProof/>
          <w:sz w:val="20"/>
          <w:szCs w:val="20"/>
          <w:lang w:val="en-GB"/>
        </w:rPr>
      </w:pPr>
      <w:r w:rsidRPr="005E098A">
        <w:rPr>
          <w:rFonts w:ascii="Courier New" w:eastAsia="Times New Roman" w:hAnsi="Courier New" w:cs="Times New Roman"/>
          <w:noProof/>
          <w:sz w:val="20"/>
          <w:szCs w:val="20"/>
          <w:lang w:val="en-GB"/>
        </w:rPr>
        <w:t>class VvcNALUConfigBox extends Box('vvnC')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 xml:space="preserve">unsigned int(6) reserved=0;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 xml:space="preserve">unsigned int(2) </w:t>
      </w:r>
      <w:r w:rsidRPr="005E098A">
        <w:rPr>
          <w:rFonts w:ascii="Courier New" w:eastAsia="Times New Roman" w:hAnsi="Courier New" w:cs="Times New Roman" w:hint="eastAsia"/>
          <w:noProof/>
          <w:sz w:val="20"/>
          <w:szCs w:val="20"/>
          <w:lang w:val="en-GB"/>
        </w:rPr>
        <w:t>l</w:t>
      </w:r>
      <w:r w:rsidRPr="005E098A">
        <w:rPr>
          <w:rFonts w:ascii="Courier New" w:eastAsia="Times New Roman" w:hAnsi="Courier New" w:cs="Times New Roman"/>
          <w:noProof/>
          <w:sz w:val="20"/>
          <w:szCs w:val="20"/>
          <w:lang w:val="en-GB"/>
        </w:rPr>
        <w:t xml:space="preserve">engthSizeMinusOne; </w:t>
      </w:r>
      <w:r w:rsidRPr="005E098A">
        <w:rPr>
          <w:rFonts w:ascii="Courier New" w:eastAsia="Times New Roman" w:hAnsi="Courier New" w:cs="Times New Roman"/>
          <w:noProof/>
          <w:sz w:val="20"/>
          <w:szCs w:val="20"/>
          <w:lang w:val="en-GB"/>
        </w:rPr>
        <w:br/>
        <w:t>}</w:t>
      </w:r>
    </w:p>
    <w:p w14:paraId="1EDDCD7B" w14:textId="77777777" w:rsidR="005E098A" w:rsidRPr="005E098A"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New" w:eastAsia="Times New Roman" w:hAnsi="Courier New" w:cs="Times New Roman"/>
          <w:noProof/>
          <w:sz w:val="20"/>
          <w:szCs w:val="20"/>
          <w:lang w:val="en-GB"/>
        </w:rPr>
      </w:pPr>
      <w:r w:rsidRPr="005E098A">
        <w:rPr>
          <w:rFonts w:ascii="Courier New" w:eastAsia="Times New Roman" w:hAnsi="Courier New" w:cs="Times New Roman"/>
          <w:noProof/>
          <w:sz w:val="20"/>
          <w:szCs w:val="20"/>
          <w:lang w:val="en-GB"/>
        </w:rPr>
        <w:t>class SubpicPropertiesBox extends FullBox('supp', 0, 0)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int(8) num_subpics_minus1;</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for (i = 0; i &lt;= num_subpics_minus1; i++)</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int(16) subpic_id;</w:t>
      </w:r>
      <w:r w:rsidRPr="005E098A">
        <w:rPr>
          <w:rFonts w:ascii="Courier New" w:eastAsia="Times New Roman" w:hAnsi="Courier New" w:cs="Times New Roman"/>
          <w:noProof/>
          <w:sz w:val="20"/>
          <w:szCs w:val="20"/>
          <w:lang w:val="en-GB"/>
        </w:rPr>
        <w:br/>
        <w:t>}</w:t>
      </w:r>
    </w:p>
    <w:p w14:paraId="3E209ED2" w14:textId="77777777" w:rsidR="005E098A" w:rsidRPr="005E098A"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New" w:eastAsia="Times New Roman" w:hAnsi="Courier New" w:cs="Times New Roman"/>
          <w:noProof/>
          <w:sz w:val="20"/>
          <w:szCs w:val="20"/>
          <w:lang w:val="en-GB"/>
        </w:rPr>
      </w:pPr>
      <w:r w:rsidRPr="005E098A">
        <w:rPr>
          <w:rFonts w:ascii="Courier New" w:eastAsia="Times New Roman" w:hAnsi="Courier New" w:cs="Times New Roman"/>
          <w:noProof/>
          <w:sz w:val="20"/>
          <w:szCs w:val="20"/>
          <w:lang w:val="en-GB"/>
        </w:rPr>
        <w:t>class VvcSampleEntry() extends VisualSampleEntry ('vvc1' or 'vvi1'){</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VvcConfigurationBox</w:t>
      </w:r>
      <w:r w:rsidRPr="005E098A">
        <w:rPr>
          <w:rFonts w:ascii="Courier New" w:eastAsia="Times New Roman" w:hAnsi="Courier New" w:cs="Times New Roman"/>
          <w:noProof/>
          <w:sz w:val="20"/>
          <w:szCs w:val="20"/>
          <w:lang w:val="en-GB"/>
        </w:rPr>
        <w:tab/>
        <w:t>config;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MPEG4ExtensionDescriptorsBox ();</w:t>
      </w:r>
      <w:r w:rsidRPr="005E098A">
        <w:rPr>
          <w:rFonts w:ascii="Courier New" w:eastAsia="Times New Roman" w:hAnsi="Courier New" w:cs="Times New Roman"/>
          <w:noProof/>
          <w:sz w:val="20"/>
          <w:szCs w:val="20"/>
          <w:lang w:val="en-GB"/>
        </w:rPr>
        <w:tab/>
        <w:t>// optional</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SubpicPropertiesBox</w:t>
      </w:r>
      <w:r w:rsidRPr="005E098A">
        <w:rPr>
          <w:rFonts w:ascii="Courier New" w:eastAsia="Times New Roman" w:hAnsi="Courier New" w:cs="Times New Roman"/>
          <w:noProof/>
          <w:sz w:val="20"/>
          <w:szCs w:val="20"/>
          <w:lang w:val="en-GB"/>
        </w:rPr>
        <w:tab/>
        <w:t>subpic_properties; // optional</w:t>
      </w:r>
      <w:r w:rsidRPr="005E098A">
        <w:rPr>
          <w:rFonts w:ascii="Courier New" w:eastAsia="Times New Roman" w:hAnsi="Courier New" w:cs="Times New Roman" w:hint="eastAsia"/>
          <w:noProof/>
          <w:sz w:val="20"/>
          <w:szCs w:val="20"/>
          <w:lang w:val="en-GB"/>
        </w:rPr>
        <w:br/>
      </w:r>
      <w:r w:rsidRPr="005E098A">
        <w:rPr>
          <w:rFonts w:ascii="Courier New" w:eastAsia="Times New Roman" w:hAnsi="Courier New" w:cs="Times New Roman"/>
          <w:noProof/>
          <w:sz w:val="20"/>
          <w:szCs w:val="20"/>
          <w:lang w:val="en-GB"/>
        </w:rPr>
        <w:t>}</w:t>
      </w:r>
    </w:p>
    <w:p w14:paraId="0479C342" w14:textId="77777777" w:rsidR="005E098A" w:rsidRPr="005E098A"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New" w:eastAsia="Times New Roman" w:hAnsi="Courier New" w:cs="Times New Roman"/>
          <w:noProof/>
          <w:sz w:val="20"/>
          <w:szCs w:val="20"/>
          <w:lang w:val="en-GB"/>
        </w:rPr>
      </w:pPr>
      <w:r w:rsidRPr="005E098A">
        <w:rPr>
          <w:rFonts w:ascii="Courier New" w:eastAsia="Times New Roman" w:hAnsi="Courier New" w:cs="Times New Roman"/>
          <w:noProof/>
          <w:sz w:val="20"/>
          <w:szCs w:val="20"/>
          <w:lang w:val="en-GB"/>
        </w:rPr>
        <w:t>class VvcSubpicSampleEntry() extends VisualSampleEntry ('vvs1'){</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bookmarkStart w:id="73" w:name="_Hlk30753302"/>
      <w:r w:rsidRPr="005E098A">
        <w:rPr>
          <w:rFonts w:ascii="Courier New" w:eastAsia="Times New Roman" w:hAnsi="Courier New" w:cs="Times New Roman"/>
          <w:noProof/>
          <w:sz w:val="20"/>
          <w:szCs w:val="20"/>
          <w:lang w:val="en-GB"/>
        </w:rPr>
        <w:t xml:space="preserve">VvcNALUConfigBox </w:t>
      </w:r>
      <w:bookmarkEnd w:id="73"/>
      <w:r w:rsidRPr="005E098A">
        <w:rPr>
          <w:rFonts w:ascii="Courier New" w:eastAsia="Times New Roman" w:hAnsi="Courier New" w:cs="Times New Roman"/>
          <w:noProof/>
          <w:sz w:val="20"/>
          <w:szCs w:val="20"/>
          <w:lang w:val="en-GB"/>
        </w:rPr>
        <w:t>config;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SubpicPropertiesBox</w:t>
      </w:r>
      <w:r w:rsidRPr="005E098A">
        <w:rPr>
          <w:rFonts w:ascii="Courier New" w:eastAsia="Times New Roman" w:hAnsi="Courier New" w:cs="Times New Roman"/>
          <w:noProof/>
          <w:sz w:val="20"/>
          <w:szCs w:val="20"/>
          <w:lang w:val="en-GB"/>
        </w:rPr>
        <w:tab/>
        <w:t>subpic_properties; // optional</w:t>
      </w:r>
      <w:r w:rsidRPr="005E098A">
        <w:rPr>
          <w:rFonts w:ascii="Courier New" w:eastAsia="Times New Roman" w:hAnsi="Courier New" w:cs="Times New Roman" w:hint="eastAsia"/>
          <w:noProof/>
          <w:sz w:val="20"/>
          <w:szCs w:val="20"/>
          <w:lang w:val="en-GB"/>
        </w:rPr>
        <w:br/>
      </w:r>
      <w:r w:rsidRPr="005E098A">
        <w:rPr>
          <w:rFonts w:ascii="Courier New" w:eastAsia="Times New Roman" w:hAnsi="Courier New" w:cs="Times New Roman"/>
          <w:noProof/>
          <w:sz w:val="20"/>
          <w:szCs w:val="20"/>
          <w:lang w:val="en-GB"/>
        </w:rPr>
        <w:t>}</w:t>
      </w:r>
    </w:p>
    <w:p w14:paraId="4E44786B"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b/>
          <w:bCs/>
          <w:i/>
          <w:iCs/>
          <w:sz w:val="26"/>
          <w:szCs w:val="26"/>
        </w:rPr>
        <w:t>Semantics</w:t>
      </w:r>
    </w:p>
    <w:p w14:paraId="33CC789D"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noProof/>
          <w:lang w:val="en-GB" w:eastAsia="ja-JP"/>
        </w:rPr>
        <w:t>Compressorname</w:t>
      </w:r>
      <w:r w:rsidRPr="005E098A">
        <w:rPr>
          <w:rFonts w:eastAsia="Times New Roman" w:cs="Times New Roman"/>
          <w:lang w:val="en-GB"/>
        </w:rPr>
        <w:t xml:space="preserve"> </w:t>
      </w:r>
      <w:r w:rsidRPr="005E098A">
        <w:rPr>
          <w:rFonts w:eastAsia="MS Mincho" w:cs="Times New Roman" w:hint="eastAsia"/>
          <w:lang w:val="en-GB"/>
        </w:rPr>
        <w:t xml:space="preserve">in the base class </w:t>
      </w:r>
      <w:r w:rsidRPr="005E098A">
        <w:rPr>
          <w:rFonts w:ascii="Courier New" w:eastAsia="MS Mincho" w:hAnsi="Courier New" w:cs="Times New Roman" w:hint="eastAsia"/>
          <w:noProof/>
          <w:lang w:val="en-GB" w:eastAsia="ja-JP"/>
        </w:rPr>
        <w:t>VisualSampleEntry</w:t>
      </w:r>
      <w:r w:rsidRPr="005E098A">
        <w:rPr>
          <w:rFonts w:eastAsia="MS Mincho" w:cs="Times New Roman" w:hint="eastAsia"/>
          <w:lang w:val="en-GB"/>
        </w:rPr>
        <w:t xml:space="preserve"> indicates the name of the compressor used with </w:t>
      </w:r>
      <w:r w:rsidRPr="005E098A">
        <w:rPr>
          <w:rFonts w:eastAsia="Times New Roman" w:cs="Times New Roman"/>
          <w:lang w:val="en-GB"/>
        </w:rPr>
        <w:t xml:space="preserve">the value </w:t>
      </w:r>
      <w:r w:rsidRPr="005E098A">
        <w:rPr>
          <w:rFonts w:ascii="Courier New" w:eastAsia="MS Mincho" w:hAnsi="Courier New" w:cs="Times New Roman"/>
          <w:noProof/>
          <w:lang w:val="en-GB" w:eastAsia="ja-JP"/>
        </w:rPr>
        <w:t xml:space="preserve">"\012VVC Coding" </w:t>
      </w:r>
      <w:r w:rsidRPr="005E098A">
        <w:rPr>
          <w:rFonts w:eastAsia="MS Mincho" w:cs="Times New Roman" w:hint="eastAsia"/>
          <w:lang w:val="en-GB"/>
        </w:rPr>
        <w:t>being</w:t>
      </w:r>
      <w:r w:rsidRPr="005E098A">
        <w:rPr>
          <w:rFonts w:eastAsia="Times New Roman" w:cs="Times New Roman"/>
          <w:lang w:val="en-GB"/>
        </w:rPr>
        <w:t xml:space="preserve"> recommended (\012 is 10, the length of the string in bytes).</w:t>
      </w:r>
    </w:p>
    <w:p w14:paraId="463BED69"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noProof/>
          <w:lang w:val="en-GB" w:eastAsia="ja-JP"/>
        </w:rPr>
        <w:t>VvcDecoderConfigurationRecord</w:t>
      </w:r>
      <w:r w:rsidRPr="005E098A">
        <w:rPr>
          <w:rFonts w:eastAsia="Times New Roman" w:cs="Times New Roman"/>
          <w:lang w:val="en-GB"/>
        </w:rPr>
        <w:t xml:space="preserve"> is defined </w:t>
      </w:r>
      <w:r w:rsidRPr="005E098A">
        <w:rPr>
          <w:rFonts w:eastAsia="Times New Roman" w:cs="Times New Roman" w:hint="eastAsia"/>
          <w:lang w:val="en-GB"/>
        </w:rPr>
        <w:t>in</w:t>
      </w:r>
      <w:r w:rsidRPr="005E098A">
        <w:rPr>
          <w:rFonts w:eastAsia="Times New Roman" w:cs="Times New Roman"/>
          <w:lang w:val="en-GB"/>
        </w:rPr>
        <w:t xml:space="preserve"> </w:t>
      </w:r>
      <w:r w:rsidRPr="005E098A">
        <w:rPr>
          <w:rFonts w:eastAsia="Times New Roman" w:cs="Times New Roman"/>
          <w:lang w:val="en-GB"/>
        </w:rPr>
        <w:fldChar w:fldCharType="begin"/>
      </w:r>
      <w:r w:rsidRPr="005E098A">
        <w:rPr>
          <w:rFonts w:eastAsia="Times New Roman" w:cs="Times New Roman"/>
          <w:lang w:val="en-GB"/>
        </w:rPr>
        <w:instrText xml:space="preserve"> REF _Ref286588774 \r \h </w:instrText>
      </w:r>
      <w:r w:rsidRPr="005E098A">
        <w:rPr>
          <w:rFonts w:eastAsia="Times New Roman" w:cs="Times New Roman"/>
          <w:lang w:val="en-GB"/>
        </w:rPr>
      </w:r>
      <w:r w:rsidRPr="005E098A">
        <w:rPr>
          <w:rFonts w:eastAsia="Times New Roman" w:cs="Times New Roman"/>
          <w:lang w:val="en-GB"/>
        </w:rPr>
        <w:fldChar w:fldCharType="separate"/>
      </w:r>
      <w:r w:rsidRPr="005E098A">
        <w:rPr>
          <w:rFonts w:eastAsia="Times New Roman" w:cs="Times New Roman" w:hint="cs"/>
          <w:cs/>
          <w:lang w:val="en-GB"/>
        </w:rPr>
        <w:t>‎</w:t>
      </w:r>
      <w:r w:rsidRPr="005E098A">
        <w:rPr>
          <w:rFonts w:eastAsia="Times New Roman" w:cs="Times New Roman"/>
          <w:cs/>
          <w:lang w:val="en-GB"/>
        </w:rPr>
        <w:fldChar w:fldCharType="begin"/>
      </w:r>
      <w:r w:rsidRPr="005E098A">
        <w:rPr>
          <w:rFonts w:eastAsia="Times New Roman" w:cs="Times New Roman"/>
          <w:lang w:val="en-GB"/>
        </w:rPr>
        <w:instrText xml:space="preserve"> </w:instrText>
      </w:r>
      <w:r w:rsidRPr="005E098A">
        <w:rPr>
          <w:rFonts w:eastAsia="Times New Roman" w:cs="Times New Roman" w:hint="cs"/>
          <w:cs/>
          <w:lang w:val="en-GB"/>
        </w:rPr>
        <w:instrText>REF _Ref8653422 \n \h</w:instrText>
      </w:r>
      <w:r w:rsidRPr="005E098A">
        <w:rPr>
          <w:rFonts w:eastAsia="Times New Roman" w:cs="Times New Roman"/>
          <w:lang w:val="en-GB"/>
        </w:rPr>
        <w:instrText xml:space="preserve"> </w:instrText>
      </w:r>
      <w:r w:rsidRPr="005E098A">
        <w:rPr>
          <w:rFonts w:eastAsia="Times New Roman" w:cs="Times New Roman"/>
          <w:cs/>
          <w:lang w:val="en-GB"/>
        </w:rPr>
      </w:r>
      <w:r w:rsidRPr="005E098A">
        <w:rPr>
          <w:rFonts w:eastAsia="Times New Roman" w:cs="Times New Roman"/>
          <w:cs/>
          <w:lang w:val="en-GB"/>
        </w:rPr>
        <w:fldChar w:fldCharType="separate"/>
      </w:r>
      <w:r w:rsidRPr="005E098A">
        <w:rPr>
          <w:rFonts w:eastAsia="Times New Roman" w:cs="Times New Roman"/>
          <w:lang w:val="en-GB"/>
        </w:rPr>
        <w:t>11.3.3</w:t>
      </w:r>
      <w:r w:rsidRPr="005E098A">
        <w:rPr>
          <w:rFonts w:eastAsia="Times New Roman" w:cs="Times New Roman"/>
          <w:cs/>
          <w:lang w:val="en-GB"/>
        </w:rPr>
        <w:fldChar w:fldCharType="end"/>
      </w:r>
      <w:r w:rsidRPr="005E098A">
        <w:rPr>
          <w:rFonts w:eastAsia="Times New Roman" w:cs="Times New Roman"/>
          <w:lang w:val="en-GB"/>
        </w:rPr>
        <w:fldChar w:fldCharType="end"/>
      </w:r>
      <w:r w:rsidRPr="005E098A">
        <w:rPr>
          <w:rFonts w:eastAsia="Times New Roman" w:cs="Times New Roman"/>
          <w:lang w:val="en-GB"/>
        </w:rPr>
        <w:t>.</w:t>
      </w:r>
    </w:p>
    <w:p w14:paraId="040FAED6"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New" w:eastAsia="MS Mincho" w:hAnsi="Courier New" w:cs="Times New Roman" w:hint="eastAsia"/>
          <w:noProof/>
          <w:lang w:val="en-GB" w:eastAsia="ja-JP"/>
        </w:rPr>
        <w:t>l</w:t>
      </w:r>
      <w:r w:rsidRPr="005E098A">
        <w:rPr>
          <w:rFonts w:ascii="Courier New" w:eastAsia="MS Mincho" w:hAnsi="Courier New" w:cs="Times New Roman"/>
          <w:noProof/>
          <w:lang w:val="en-GB" w:eastAsia="ja-JP"/>
        </w:rPr>
        <w:t>engthSizeMinusOne</w:t>
      </w:r>
      <w:r w:rsidRPr="005E098A">
        <w:rPr>
          <w:rFonts w:eastAsia="Times New Roman" w:cs="Times New Roman" w:hint="eastAsia"/>
          <w:lang w:val="en-GB"/>
        </w:rPr>
        <w:t xml:space="preserve"> </w:t>
      </w:r>
      <w:r w:rsidRPr="005E098A">
        <w:rPr>
          <w:rFonts w:eastAsia="Times New Roman" w:cs="Times New Roman"/>
          <w:lang w:val="en-GB"/>
        </w:rPr>
        <w:t xml:space="preserve">plus 1 </w:t>
      </w:r>
      <w:r w:rsidRPr="005E098A">
        <w:rPr>
          <w:rFonts w:eastAsia="Times New Roman" w:cs="Times New Roman" w:hint="eastAsia"/>
          <w:lang w:val="en-GB"/>
        </w:rPr>
        <w:t xml:space="preserve">indicates the length in bytes of the </w:t>
      </w:r>
      <w:r w:rsidRPr="005E098A">
        <w:rPr>
          <w:rFonts w:ascii="Courier New" w:eastAsia="MS Mincho" w:hAnsi="Courier New" w:cs="Times New Roman" w:hint="eastAsia"/>
          <w:noProof/>
          <w:lang w:val="en-GB" w:eastAsia="ja-JP"/>
        </w:rPr>
        <w:t>NALUnitLength</w:t>
      </w:r>
      <w:r w:rsidRPr="005E098A">
        <w:rPr>
          <w:rFonts w:eastAsia="Times New Roman" w:cs="Times New Roman" w:hint="eastAsia"/>
          <w:lang w:val="en-GB"/>
        </w:rPr>
        <w:t xml:space="preserve"> field in a</w:t>
      </w:r>
      <w:r w:rsidRPr="005E098A">
        <w:rPr>
          <w:rFonts w:eastAsia="Times New Roman" w:cs="Times New Roman"/>
          <w:lang w:val="en-GB"/>
        </w:rPr>
        <w:t xml:space="preserve"> track that contains the</w:t>
      </w:r>
      <w:r w:rsidRPr="005E098A">
        <w:rPr>
          <w:rFonts w:ascii="Courier" w:eastAsia="Times New Roman" w:hAnsi="Courier" w:cs="Times New Roman"/>
          <w:lang w:val="en-GB"/>
        </w:rPr>
        <w:t xml:space="preserve"> </w:t>
      </w:r>
      <w:proofErr w:type="spellStart"/>
      <w:r w:rsidRPr="005E098A">
        <w:rPr>
          <w:rFonts w:ascii="Courier" w:eastAsia="Times New Roman" w:hAnsi="Courier" w:cs="Times New Roman"/>
          <w:lang w:val="en-GB"/>
        </w:rPr>
        <w:t>VvcNALUConfigBox</w:t>
      </w:r>
      <w:proofErr w:type="spellEnd"/>
      <w:r w:rsidRPr="005E098A">
        <w:rPr>
          <w:rFonts w:eastAsia="Times New Roman" w:cs="Times New Roman" w:hint="eastAsia"/>
          <w:lang w:val="en-GB"/>
        </w:rPr>
        <w:t xml:space="preserve">. For example, a size of one byte is </w:t>
      </w:r>
      <w:r w:rsidRPr="005E098A">
        <w:rPr>
          <w:rFonts w:eastAsia="Times New Roman" w:cs="Times New Roman"/>
          <w:lang w:val="en-GB"/>
        </w:rPr>
        <w:t>indicated with a value of 0.</w:t>
      </w:r>
      <w:r w:rsidRPr="005E098A">
        <w:rPr>
          <w:rFonts w:eastAsia="Times New Roman" w:cs="Times New Roman" w:hint="eastAsia"/>
          <w:lang w:val="en-GB"/>
        </w:rPr>
        <w:t xml:space="preserve"> The value of this field shall be one of 0, 1, or 3 corresponding to a length encoded with 1, 2, or 4 bytes, respectively.</w:t>
      </w:r>
    </w:p>
    <w:p w14:paraId="68B30B7A"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w:eastAsia="Times New Roman" w:hAnsi="Courier" w:cs="Times New Roman"/>
          <w:lang w:val="en-GB"/>
        </w:rPr>
        <w:t>num_subpics_minus1</w:t>
      </w:r>
      <w:r w:rsidRPr="005E098A">
        <w:rPr>
          <w:rFonts w:eastAsia="Times New Roman" w:cs="Times New Roman"/>
          <w:lang w:val="en-GB"/>
        </w:rPr>
        <w:t xml:space="preserve"> plus 1 specifies the number of subpicture sequences contained in the VVC subpicture track.</w:t>
      </w:r>
    </w:p>
    <w:p w14:paraId="37CC28F4" w14:textId="77777777" w:rsidR="005E098A" w:rsidRPr="005E098A" w:rsidRDefault="005E098A" w:rsidP="005E098A">
      <w:pPr>
        <w:widowControl/>
        <w:tabs>
          <w:tab w:val="left" w:pos="1440"/>
          <w:tab w:val="left" w:pos="8010"/>
        </w:tabs>
        <w:autoSpaceDE/>
        <w:autoSpaceDN/>
        <w:spacing w:after="220"/>
        <w:ind w:left="720" w:hanging="360"/>
        <w:rPr>
          <w:rFonts w:eastAsia="Batang" w:cs="Times New Roman"/>
          <w:lang w:val="en-GB" w:eastAsia="ko-KR"/>
        </w:rPr>
      </w:pPr>
      <w:proofErr w:type="spellStart"/>
      <w:r w:rsidRPr="005E098A">
        <w:rPr>
          <w:rFonts w:ascii="Courier" w:eastAsia="Batang" w:hAnsi="Courier" w:cs="Times New Roman"/>
          <w:lang w:val="en-GB" w:eastAsia="ko-KR"/>
        </w:rPr>
        <w:t>subpic_id</w:t>
      </w:r>
      <w:proofErr w:type="spellEnd"/>
      <w:r w:rsidRPr="005E098A">
        <w:rPr>
          <w:rFonts w:eastAsia="Batang" w:cs="Times New Roman"/>
          <w:lang w:val="en-GB" w:eastAsia="ko-KR"/>
        </w:rPr>
        <w:t xml:space="preserve"> specifies the subpicture identifier of the sequence of subpictures contained in the VVC subpicture track.</w:t>
      </w:r>
    </w:p>
    <w:p w14:paraId="2E4BE61E"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74" w:name="_Toc38977980"/>
      <w:r w:rsidRPr="005E098A">
        <w:rPr>
          <w:rFonts w:ascii="Calibri" w:eastAsia="Times New Roman" w:hAnsi="Calibri" w:cs="Times New Roman"/>
          <w:b/>
          <w:bCs/>
          <w:sz w:val="26"/>
          <w:szCs w:val="26"/>
        </w:rPr>
        <w:t>VVC non-VCL stream definition</w:t>
      </w:r>
      <w:bookmarkEnd w:id="74"/>
    </w:p>
    <w:p w14:paraId="30C7DFB2" w14:textId="77777777" w:rsidR="005E098A" w:rsidRPr="005E098A"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rFonts w:eastAsia="Times New Roman" w:cs="Times New Roman"/>
          <w:b/>
          <w:bCs/>
          <w:sz w:val="28"/>
          <w:szCs w:val="28"/>
        </w:rPr>
      </w:pPr>
      <w:r w:rsidRPr="005E098A">
        <w:rPr>
          <w:rFonts w:eastAsia="Times New Roman" w:cs="Times New Roman"/>
          <w:b/>
          <w:bCs/>
          <w:sz w:val="28"/>
          <w:szCs w:val="28"/>
        </w:rPr>
        <w:t>Sample entry name and format</w:t>
      </w:r>
    </w:p>
    <w:p w14:paraId="7EDD7E7C"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b/>
          <w:bCs/>
          <w:i/>
          <w:iCs/>
          <w:sz w:val="26"/>
          <w:szCs w:val="26"/>
        </w:rPr>
        <w:t>Definition</w:t>
      </w:r>
    </w:p>
    <w:p w14:paraId="124A5E8D" w14:textId="77777777" w:rsidR="005E098A" w:rsidRPr="005E098A" w:rsidRDefault="005E098A" w:rsidP="005E098A">
      <w:pPr>
        <w:keepNext/>
        <w:keepLines/>
        <w:widowControl/>
        <w:tabs>
          <w:tab w:val="left" w:pos="1440"/>
        </w:tabs>
        <w:autoSpaceDE/>
        <w:autoSpaceDN/>
        <w:spacing w:after="220"/>
        <w:jc w:val="left"/>
        <w:rPr>
          <w:rFonts w:eastAsia="Times New Roman" w:cs="Times New Roman"/>
          <w:lang w:val="en-GB"/>
        </w:rPr>
      </w:pPr>
      <w:r w:rsidRPr="005E098A">
        <w:rPr>
          <w:rFonts w:eastAsia="Times New Roman" w:cs="Times New Roman"/>
          <w:lang w:val="en-GB"/>
        </w:rPr>
        <w:t>Sample Entry Type:</w:t>
      </w:r>
      <w:r w:rsidRPr="005E098A">
        <w:rPr>
          <w:rFonts w:eastAsia="Times New Roman" w:cs="Times New Roman"/>
          <w:lang w:val="en-GB"/>
        </w:rPr>
        <w:tab/>
      </w:r>
      <w:r w:rsidRPr="005E098A">
        <w:rPr>
          <w:rFonts w:ascii="Courier New" w:eastAsia="MS Mincho" w:hAnsi="Courier New" w:cs="Times New Roman"/>
          <w:noProof/>
          <w:lang w:val="en-GB" w:eastAsia="ja-JP"/>
        </w:rPr>
        <w:t>'vvcN'</w:t>
      </w:r>
      <w:r w:rsidRPr="005E098A">
        <w:rPr>
          <w:rFonts w:eastAsia="Times New Roman" w:cs="Times New Roman" w:hint="eastAsia"/>
          <w:lang w:val="en-GB"/>
        </w:rPr>
        <w:br/>
      </w:r>
      <w:r w:rsidRPr="005E098A">
        <w:rPr>
          <w:rFonts w:eastAsia="Times New Roman" w:cs="Times New Roman"/>
          <w:lang w:val="en-GB"/>
        </w:rPr>
        <w:t>Container:</w:t>
      </w:r>
      <w:r w:rsidRPr="005E098A">
        <w:rPr>
          <w:rFonts w:eastAsia="Times New Roman" w:cs="Times New Roman"/>
          <w:lang w:val="en-GB"/>
        </w:rPr>
        <w:tab/>
        <w:t>Sample Description Box (</w:t>
      </w:r>
      <w:r w:rsidRPr="005E098A">
        <w:rPr>
          <w:rFonts w:ascii="Courier New" w:eastAsia="MS Mincho" w:hAnsi="Courier New" w:cs="Times New Roman"/>
          <w:noProof/>
          <w:lang w:val="en-GB" w:eastAsia="ja-JP"/>
        </w:rPr>
        <w:t>'</w:t>
      </w:r>
      <w:proofErr w:type="spellStart"/>
      <w:r w:rsidRPr="005E098A">
        <w:rPr>
          <w:rFonts w:ascii="Courier New" w:eastAsia="MS Mincho" w:hAnsi="Courier New" w:cs="Times New Roman"/>
          <w:noProof/>
          <w:lang w:val="en-GB" w:eastAsia="ja-JP"/>
        </w:rPr>
        <w:t>stsd</w:t>
      </w:r>
      <w:proofErr w:type="spellEnd"/>
      <w:r w:rsidRPr="005E098A">
        <w:rPr>
          <w:rFonts w:ascii="Courier New" w:eastAsia="MS Mincho" w:hAnsi="Courier New" w:cs="Times New Roman"/>
          <w:noProof/>
          <w:lang w:val="en-GB" w:eastAsia="ja-JP"/>
        </w:rPr>
        <w:t>'</w:t>
      </w:r>
      <w:r w:rsidRPr="005E098A">
        <w:rPr>
          <w:rFonts w:eastAsia="Times New Roman" w:cs="Times New Roman"/>
          <w:lang w:val="en-GB"/>
        </w:rPr>
        <w:t>)</w:t>
      </w:r>
      <w:r w:rsidRPr="005E098A">
        <w:rPr>
          <w:rFonts w:eastAsia="Times New Roman" w:cs="Times New Roman"/>
          <w:lang w:val="en-GB"/>
        </w:rPr>
        <w:br/>
        <w:t>Mandatory:</w:t>
      </w:r>
      <w:r w:rsidRPr="005E098A">
        <w:rPr>
          <w:rFonts w:eastAsia="Times New Roman" w:cs="Times New Roman"/>
          <w:lang w:val="en-GB"/>
        </w:rPr>
        <w:tab/>
        <w:t>Yes</w:t>
      </w:r>
      <w:r w:rsidRPr="005E098A">
        <w:rPr>
          <w:rFonts w:eastAsia="Times New Roman" w:cs="Times New Roman"/>
          <w:lang w:val="en-GB"/>
        </w:rPr>
        <w:br/>
        <w:t>Quantity:</w:t>
      </w:r>
      <w:r w:rsidRPr="005E098A">
        <w:rPr>
          <w:rFonts w:eastAsia="Times New Roman" w:cs="Times New Roman"/>
          <w:lang w:val="en-GB"/>
        </w:rPr>
        <w:tab/>
        <w:t>One or more sample entries may be present</w:t>
      </w:r>
    </w:p>
    <w:p w14:paraId="4A19F24E"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VVC non-VCL sample entry shall contain a </w:t>
      </w:r>
      <w:proofErr w:type="spellStart"/>
      <w:r w:rsidRPr="005E098A">
        <w:rPr>
          <w:rFonts w:ascii="Courier" w:eastAsia="MS Mincho" w:hAnsi="Courier" w:cs="Times New Roman"/>
          <w:sz w:val="24"/>
          <w:szCs w:val="24"/>
        </w:rPr>
        <w:t>VvcNALUConfigBox</w:t>
      </w:r>
      <w:proofErr w:type="spellEnd"/>
      <w:r w:rsidRPr="005E098A">
        <w:rPr>
          <w:rFonts w:ascii="Times New Roman" w:eastAsia="MS Mincho" w:hAnsi="Times New Roman" w:cs="Times New Roman"/>
          <w:sz w:val="24"/>
          <w:szCs w:val="24"/>
        </w:rPr>
        <w:t>.</w:t>
      </w:r>
    </w:p>
    <w:p w14:paraId="6071852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a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vvcN</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entry is present in a track, </w:t>
      </w:r>
      <w:proofErr w:type="spellStart"/>
      <w:r w:rsidRPr="005E098A">
        <w:rPr>
          <w:rFonts w:ascii="Courier" w:eastAsia="MS Mincho" w:hAnsi="Courier" w:cs="Times New Roman"/>
          <w:sz w:val="24"/>
          <w:szCs w:val="24"/>
        </w:rPr>
        <w:t>track_in_movie</w:t>
      </w:r>
      <w:proofErr w:type="spellEnd"/>
      <w:r w:rsidRPr="005E098A">
        <w:rPr>
          <w:rFonts w:ascii="Courier" w:eastAsia="MS Mincho" w:hAnsi="Courier" w:cs="Times New Roman"/>
          <w:sz w:val="24"/>
          <w:szCs w:val="24"/>
        </w:rPr>
        <w:t xml:space="preserve"> flag</w:t>
      </w:r>
      <w:r w:rsidRPr="005E098A">
        <w:rPr>
          <w:rFonts w:ascii="Times New Roman" w:eastAsia="MS Mincho" w:hAnsi="Times New Roman" w:cs="Times New Roman"/>
          <w:sz w:val="24"/>
          <w:szCs w:val="24"/>
        </w:rPr>
        <w:t xml:space="preserve"> shall be equal to 0 for the track.</w:t>
      </w:r>
    </w:p>
    <w:p w14:paraId="7E0F36A9"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b/>
          <w:bCs/>
          <w:i/>
          <w:iCs/>
          <w:sz w:val="26"/>
          <w:szCs w:val="26"/>
        </w:rPr>
        <w:t>Syntax</w:t>
      </w:r>
    </w:p>
    <w:p w14:paraId="28B0E263" w14:textId="77777777" w:rsidR="005E098A" w:rsidRPr="005E098A"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jc w:val="left"/>
        <w:rPr>
          <w:rFonts w:ascii="Courier New" w:eastAsia="Times New Roman" w:hAnsi="Courier New" w:cs="Times New Roman"/>
          <w:noProof/>
          <w:sz w:val="20"/>
          <w:szCs w:val="20"/>
          <w:lang w:val="en-GB"/>
        </w:rPr>
      </w:pPr>
      <w:r w:rsidRPr="005E098A">
        <w:rPr>
          <w:rFonts w:ascii="Courier New" w:eastAsia="Times New Roman" w:hAnsi="Courier New" w:cs="Times New Roman"/>
          <w:noProof/>
          <w:sz w:val="20"/>
          <w:szCs w:val="20"/>
          <w:lang w:val="en-GB"/>
        </w:rPr>
        <w:t>class VvcNonVCLSampleEntry() extends VisualSampleEntry ('vvcN'){</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VvcNALUConfigBox config;</w:t>
      </w:r>
      <w:r w:rsidRPr="005E098A">
        <w:rPr>
          <w:rFonts w:ascii="Courier New" w:eastAsia="Times New Roman" w:hAnsi="Courier New" w:cs="Times New Roman"/>
          <w:noProof/>
          <w:sz w:val="20"/>
          <w:szCs w:val="20"/>
          <w:lang w:val="en-GB"/>
        </w:rPr>
        <w:br/>
        <w:t>}</w:t>
      </w:r>
    </w:p>
    <w:p w14:paraId="24E9C682"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b/>
          <w:bCs/>
          <w:i/>
          <w:iCs/>
          <w:sz w:val="26"/>
          <w:szCs w:val="26"/>
        </w:rPr>
        <w:t>Semantics</w:t>
      </w:r>
    </w:p>
    <w:p w14:paraId="37713B33" w14:textId="77777777" w:rsidR="005E098A" w:rsidRPr="005E098A" w:rsidRDefault="005E098A" w:rsidP="005E098A">
      <w:pPr>
        <w:widowControl/>
        <w:tabs>
          <w:tab w:val="left" w:pos="1440"/>
          <w:tab w:val="left" w:pos="8010"/>
        </w:tabs>
        <w:autoSpaceDE/>
        <w:autoSpaceDN/>
        <w:spacing w:before="40"/>
        <w:ind w:left="720" w:hanging="360"/>
        <w:jc w:val="left"/>
        <w:rPr>
          <w:rFonts w:eastAsia="Times New Roman" w:cs="Times New Roman"/>
          <w:lang w:val="en-GB"/>
        </w:rPr>
      </w:pPr>
      <w:r w:rsidRPr="005E098A">
        <w:rPr>
          <w:rFonts w:ascii="Courier New" w:eastAsia="MS Mincho" w:hAnsi="Courier New" w:cs="Times New Roman"/>
          <w:noProof/>
          <w:lang w:val="en-GB" w:eastAsia="ja-JP"/>
        </w:rPr>
        <w:t>Compressorname</w:t>
      </w:r>
      <w:r w:rsidRPr="005E098A">
        <w:rPr>
          <w:rFonts w:eastAsia="Times New Roman" w:cs="Times New Roman"/>
          <w:lang w:val="en-GB"/>
        </w:rPr>
        <w:t xml:space="preserve"> </w:t>
      </w:r>
      <w:r w:rsidRPr="005E098A">
        <w:rPr>
          <w:rFonts w:eastAsia="MS Mincho" w:cs="Times New Roman" w:hint="eastAsia"/>
          <w:lang w:val="en-GB" w:eastAsia="ja-JP"/>
        </w:rPr>
        <w:t xml:space="preserve">in the base class </w:t>
      </w:r>
      <w:r w:rsidRPr="005E098A">
        <w:rPr>
          <w:rFonts w:ascii="Courier New" w:eastAsia="MS Mincho" w:hAnsi="Courier New" w:cs="Times New Roman" w:hint="eastAsia"/>
          <w:noProof/>
          <w:lang w:val="en-GB" w:eastAsia="ja-JP"/>
        </w:rPr>
        <w:t>VisualSampleEntry</w:t>
      </w:r>
      <w:r w:rsidRPr="005E098A">
        <w:rPr>
          <w:rFonts w:eastAsia="MS Mincho" w:cs="Times New Roman" w:hint="eastAsia"/>
          <w:lang w:val="en-GB" w:eastAsia="ja-JP"/>
        </w:rPr>
        <w:t xml:space="preserve"> indicates the name of the compressor used with </w:t>
      </w:r>
      <w:r w:rsidRPr="005E098A">
        <w:rPr>
          <w:rFonts w:eastAsia="Times New Roman" w:cs="Times New Roman"/>
          <w:lang w:val="en-GB"/>
        </w:rPr>
        <w:t xml:space="preserve">the value </w:t>
      </w:r>
      <w:r w:rsidRPr="005E098A">
        <w:rPr>
          <w:rFonts w:ascii="Courier New" w:eastAsia="MS Mincho" w:hAnsi="Courier New" w:cs="Times New Roman"/>
          <w:noProof/>
          <w:lang w:val="en-GB" w:eastAsia="ja-JP"/>
        </w:rPr>
        <w:t xml:space="preserve">"\013VVC non-VCL" </w:t>
      </w:r>
      <w:r w:rsidRPr="005E098A">
        <w:rPr>
          <w:rFonts w:eastAsia="MS Mincho" w:cs="Times New Roman" w:hint="eastAsia"/>
          <w:lang w:val="en-GB" w:eastAsia="ja-JP"/>
        </w:rPr>
        <w:t>being</w:t>
      </w:r>
      <w:r w:rsidRPr="005E098A">
        <w:rPr>
          <w:rFonts w:eastAsia="Times New Roman" w:cs="Times New Roman"/>
          <w:lang w:val="en-GB"/>
        </w:rPr>
        <w:t xml:space="preserve"> recommended (\013 is 11, the length of the string as a byte).</w:t>
      </w:r>
    </w:p>
    <w:p w14:paraId="0DF8E26E" w14:textId="77777777" w:rsidR="005E098A" w:rsidRPr="005E098A"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rFonts w:eastAsia="Times New Roman" w:cs="Times New Roman"/>
          <w:b/>
          <w:bCs/>
          <w:sz w:val="28"/>
          <w:szCs w:val="28"/>
        </w:rPr>
      </w:pPr>
      <w:r w:rsidRPr="005E098A">
        <w:rPr>
          <w:rFonts w:eastAsia="Times New Roman" w:cs="Times New Roman"/>
          <w:b/>
          <w:bCs/>
          <w:sz w:val="28"/>
          <w:szCs w:val="28"/>
        </w:rPr>
        <w:t>Sample format</w:t>
      </w:r>
    </w:p>
    <w:p w14:paraId="201353B4"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b/>
          <w:bCs/>
          <w:i/>
          <w:iCs/>
          <w:sz w:val="26"/>
          <w:szCs w:val="26"/>
        </w:rPr>
        <w:t>Definition</w:t>
      </w:r>
    </w:p>
    <w:p w14:paraId="207EEDA5"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This subclause defines the sample format for VVC non-VCL streams. A VVC non-VCL sample contains only one or more non-VCL NAL units. </w:t>
      </w:r>
      <w:r w:rsidRPr="005E098A">
        <w:rPr>
          <w:rFonts w:ascii="Times New Roman" w:eastAsia="MS Mincho" w:hAnsi="Times New Roman" w:cs="Times New Roman"/>
          <w:sz w:val="24"/>
          <w:szCs w:val="24"/>
          <w:highlight w:val="yellow"/>
        </w:rPr>
        <w:t>[Ed. (MH): It should be clarified which non-VCL NAL units are allowed. Carriage of DCI, VPS, SPS, and PPS NAL units should probably be disallowed.]</w:t>
      </w:r>
    </w:p>
    <w:p w14:paraId="406F90D5"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hint="eastAsia"/>
          <w:b/>
          <w:bCs/>
          <w:i/>
          <w:iCs/>
          <w:sz w:val="26"/>
          <w:szCs w:val="26"/>
        </w:rPr>
        <w:t>Syntax</w:t>
      </w:r>
    </w:p>
    <w:p w14:paraId="13141692" w14:textId="77777777" w:rsidR="005E098A" w:rsidRPr="005E098A"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jc w:val="left"/>
        <w:rPr>
          <w:rFonts w:ascii="Courier New" w:eastAsia="Times New Roman" w:hAnsi="Courier New" w:cs="Times New Roman"/>
          <w:noProof/>
          <w:sz w:val="20"/>
          <w:szCs w:val="20"/>
          <w:lang w:val="en-GB"/>
        </w:rPr>
      </w:pPr>
      <w:r w:rsidRPr="005E098A">
        <w:rPr>
          <w:rFonts w:ascii="Courier New" w:eastAsia="Times New Roman" w:hAnsi="Courier New" w:cs="Times New Roman" w:hint="eastAsia"/>
          <w:noProof/>
          <w:sz w:val="20"/>
          <w:szCs w:val="20"/>
          <w:lang w:val="en-GB"/>
        </w:rPr>
        <w:t xml:space="preserve">aligned(8) class </w:t>
      </w:r>
      <w:r w:rsidRPr="005E098A">
        <w:rPr>
          <w:rFonts w:ascii="Courier New" w:eastAsia="Times New Roman" w:hAnsi="Courier New" w:cs="Times New Roman"/>
          <w:noProof/>
          <w:sz w:val="20"/>
          <w:szCs w:val="20"/>
          <w:lang w:val="en-GB"/>
        </w:rPr>
        <w:t>VvcNonVCL</w:t>
      </w:r>
      <w:r w:rsidRPr="005E098A">
        <w:rPr>
          <w:rFonts w:ascii="Courier New" w:eastAsia="Times New Roman" w:hAnsi="Courier New" w:cs="Times New Roman" w:hint="eastAsia"/>
          <w:noProof/>
          <w:sz w:val="20"/>
          <w:szCs w:val="20"/>
          <w:lang w:val="en-GB"/>
        </w:rPr>
        <w:t>Sample</w:t>
      </w:r>
      <w:r w:rsidRPr="005E098A">
        <w:rPr>
          <w:rFonts w:ascii="Courier New" w:eastAsia="Times New Roman" w:hAnsi="Courier New" w:cs="Times New Roman"/>
          <w:noProof/>
          <w:sz w:val="20"/>
          <w:szCs w:val="20"/>
          <w:lang w:val="en-GB"/>
        </w:rPr>
        <w:br/>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hint="eastAsia"/>
          <w:noProof/>
          <w:sz w:val="20"/>
          <w:szCs w:val="20"/>
          <w:lang w:val="en-GB"/>
        </w:rPr>
        <w:tab/>
      </w:r>
      <w:r w:rsidRPr="005E098A">
        <w:rPr>
          <w:rFonts w:ascii="Courier New" w:eastAsia="Times New Roman" w:hAnsi="Courier New" w:cs="Times New Roman"/>
          <w:noProof/>
          <w:sz w:val="20"/>
          <w:szCs w:val="20"/>
          <w:lang w:val="en-GB"/>
        </w:rPr>
        <w:t>for (i=0; i&lt;sample_size;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hint="eastAsia"/>
          <w:noProof/>
          <w:sz w:val="20"/>
          <w:szCs w:val="20"/>
          <w:lang w:val="en-GB"/>
        </w:rPr>
        <w:tab/>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hint="eastAsia"/>
          <w:noProof/>
          <w:sz w:val="20"/>
          <w:szCs w:val="20"/>
          <w:lang w:val="en-GB"/>
        </w:rPr>
        <w:tab/>
      </w:r>
      <w:r w:rsidRPr="005E098A">
        <w:rPr>
          <w:rFonts w:ascii="Courier New" w:eastAsia="Times New Roman" w:hAnsi="Courier New" w:cs="Times New Roman" w:hint="eastAsia"/>
          <w:noProof/>
          <w:sz w:val="20"/>
          <w:szCs w:val="20"/>
          <w:lang w:val="en-GB"/>
        </w:rPr>
        <w:tab/>
        <w:t>unsigned int(</w:t>
      </w:r>
      <w:r w:rsidRPr="005E098A">
        <w:rPr>
          <w:rFonts w:ascii="Courier New" w:eastAsia="Times New Roman" w:hAnsi="Courier New" w:cs="Times New Roman"/>
          <w:noProof/>
          <w:sz w:val="20"/>
          <w:szCs w:val="20"/>
          <w:lang w:val="en-GB"/>
        </w:rPr>
        <w:t>(VvcDecoder</w:t>
      </w:r>
      <w:r w:rsidRPr="005E098A">
        <w:rPr>
          <w:rFonts w:ascii="Courier New" w:eastAsia="Times New Roman" w:hAnsi="Courier New" w:cs="Times New Roman" w:hint="eastAsia"/>
          <w:noProof/>
          <w:sz w:val="20"/>
          <w:szCs w:val="20"/>
          <w:lang w:val="en-GB"/>
        </w:rPr>
        <w:t>Config</w:t>
      </w:r>
      <w:r w:rsidRPr="005E098A">
        <w:rPr>
          <w:rFonts w:ascii="Courier New" w:eastAsia="Times New Roman" w:hAnsi="Courier New" w:cs="Times New Roman"/>
          <w:noProof/>
          <w:sz w:val="20"/>
          <w:szCs w:val="20"/>
          <w:lang w:val="en-GB"/>
        </w:rPr>
        <w:t>urationRecord</w:t>
      </w:r>
      <w:r w:rsidRPr="005E098A">
        <w:rPr>
          <w:rFonts w:ascii="Courier New" w:eastAsia="Times New Roman" w:hAnsi="Courier New" w:cs="Times New Roman" w:hint="eastAsia"/>
          <w:noProof/>
          <w:sz w:val="20"/>
          <w:szCs w:val="20"/>
          <w:lang w:val="en-GB"/>
        </w:rPr>
        <w:t>.</w:t>
      </w:r>
      <w:r w:rsidRPr="005E098A">
        <w:rPr>
          <w:rFonts w:ascii="Courier New" w:eastAsia="Times New Roman" w:hAnsi="Courier New" w:cs="Times New Roman"/>
          <w:noProof/>
          <w:sz w:val="20"/>
          <w:szCs w:val="20"/>
          <w:lang w:val="en-GB"/>
        </w:rPr>
        <w:t>LengthSizeMinusOne+1)</w:t>
      </w:r>
      <w:r w:rsidRPr="005E098A">
        <w:rPr>
          <w:rFonts w:ascii="Courier New" w:eastAsia="Times New Roman" w:hAnsi="Courier New" w:cs="Times New Roman" w:hint="eastAsia"/>
          <w:noProof/>
          <w:sz w:val="20"/>
          <w:szCs w:val="20"/>
          <w:lang w:val="en-GB"/>
        </w:rPr>
        <w:t>*8)</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nal</w:t>
      </w:r>
      <w:r w:rsidRPr="005E098A">
        <w:rPr>
          <w:rFonts w:ascii="Courier New" w:eastAsia="Times New Roman" w:hAnsi="Courier New" w:cs="Times New Roman" w:hint="eastAsia"/>
          <w:noProof/>
          <w:sz w:val="20"/>
          <w:szCs w:val="20"/>
          <w:lang w:val="en-GB"/>
        </w:rPr>
        <w:t>UnitLength;</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hint="eastAsia"/>
          <w:noProof/>
          <w:sz w:val="20"/>
          <w:szCs w:val="20"/>
          <w:lang w:val="en-GB"/>
        </w:rPr>
        <w:tab/>
        <w:t>bit(</w:t>
      </w:r>
      <w:r w:rsidRPr="005E098A">
        <w:rPr>
          <w:rFonts w:ascii="Courier New" w:eastAsia="Times New Roman" w:hAnsi="Courier New" w:cs="Times New Roman"/>
          <w:noProof/>
          <w:sz w:val="20"/>
          <w:szCs w:val="20"/>
          <w:lang w:val="en-GB"/>
        </w:rPr>
        <w:t>nal</w:t>
      </w:r>
      <w:r w:rsidRPr="005E098A">
        <w:rPr>
          <w:rFonts w:ascii="Courier New" w:eastAsia="Times New Roman" w:hAnsi="Courier New" w:cs="Times New Roman" w:hint="eastAsia"/>
          <w:noProof/>
          <w:sz w:val="20"/>
          <w:szCs w:val="20"/>
          <w:lang w:val="en-GB"/>
        </w:rPr>
        <w:t xml:space="preserve">UnitLength * 8) </w:t>
      </w:r>
      <w:r w:rsidRPr="005E098A">
        <w:rPr>
          <w:rFonts w:ascii="Courier New" w:eastAsia="Times New Roman" w:hAnsi="Courier New" w:cs="Times New Roman"/>
          <w:noProof/>
          <w:sz w:val="20"/>
          <w:szCs w:val="20"/>
          <w:lang w:val="en-GB"/>
        </w:rPr>
        <w:t>nal</w:t>
      </w:r>
      <w:r w:rsidRPr="005E098A">
        <w:rPr>
          <w:rFonts w:ascii="Courier New" w:eastAsia="Times New Roman" w:hAnsi="Courier New" w:cs="Times New Roman" w:hint="eastAsia"/>
          <w:noProof/>
          <w:sz w:val="20"/>
          <w:szCs w:val="20"/>
          <w:lang w:val="en-GB"/>
        </w:rPr>
        <w:t>Unit;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i += (VvcDecoderConfigurationRecord.LengthSizeMinusOne+1)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nalUnitLength;</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hint="eastAsia"/>
          <w:noProof/>
          <w:sz w:val="20"/>
          <w:szCs w:val="20"/>
          <w:lang w:val="en-GB"/>
        </w:rPr>
        <w:tab/>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hint="eastAsia"/>
          <w:noProof/>
          <w:sz w:val="20"/>
          <w:szCs w:val="20"/>
          <w:lang w:val="en-GB"/>
        </w:rPr>
        <w:t>}</w:t>
      </w:r>
    </w:p>
    <w:p w14:paraId="04B294B1" w14:textId="77777777" w:rsidR="005E098A" w:rsidRPr="005E098A" w:rsidRDefault="005E098A" w:rsidP="00E355CE">
      <w:pPr>
        <w:keepNext/>
        <w:widowControl/>
        <w:numPr>
          <w:ilvl w:val="4"/>
          <w:numId w:val="13"/>
        </w:numPr>
        <w:suppressAutoHyphens/>
        <w:autoSpaceDE/>
        <w:autoSpaceDN/>
        <w:spacing w:before="60" w:after="0" w:line="230" w:lineRule="exact"/>
        <w:jc w:val="left"/>
        <w:outlineLvl w:val="4"/>
        <w:rPr>
          <w:rFonts w:eastAsia="Times New Roman" w:cs="Times New Roman"/>
          <w:b/>
          <w:bCs/>
          <w:i/>
          <w:iCs/>
          <w:sz w:val="26"/>
          <w:szCs w:val="26"/>
        </w:rPr>
      </w:pPr>
      <w:r w:rsidRPr="005E098A">
        <w:rPr>
          <w:rFonts w:eastAsia="Times New Roman" w:cs="Times New Roman" w:hint="eastAsia"/>
          <w:b/>
          <w:bCs/>
          <w:i/>
          <w:iCs/>
          <w:sz w:val="26"/>
          <w:szCs w:val="26"/>
        </w:rPr>
        <w:t>Semantics</w:t>
      </w:r>
    </w:p>
    <w:p w14:paraId="51FEFFE0" w14:textId="77777777" w:rsidR="005E098A" w:rsidRPr="005E098A" w:rsidRDefault="005E098A" w:rsidP="005E098A">
      <w:pPr>
        <w:widowControl/>
        <w:tabs>
          <w:tab w:val="left" w:pos="1440"/>
          <w:tab w:val="left" w:pos="8010"/>
        </w:tabs>
        <w:autoSpaceDE/>
        <w:autoSpaceDN/>
        <w:spacing w:before="40" w:after="0"/>
        <w:ind w:left="714" w:hanging="357"/>
        <w:jc w:val="left"/>
        <w:rPr>
          <w:rFonts w:eastAsia="Times New Roman" w:cs="Times New Roman"/>
          <w:lang w:val="en-GB" w:eastAsia="ja-JP"/>
        </w:rPr>
      </w:pPr>
      <w:r w:rsidRPr="005E098A">
        <w:rPr>
          <w:rFonts w:ascii="Courier New" w:eastAsia="MS Mincho" w:hAnsi="Courier New" w:cs="Times New Roman"/>
          <w:noProof/>
          <w:lang w:val="en-GB" w:eastAsia="ja-JP"/>
        </w:rPr>
        <w:t>nalUnitLength</w:t>
      </w:r>
      <w:r w:rsidRPr="005E098A">
        <w:rPr>
          <w:rFonts w:eastAsia="Times New Roman" w:cs="Times New Roman" w:hint="eastAsia"/>
          <w:lang w:val="en-GB" w:eastAsia="ja-JP"/>
        </w:rPr>
        <w:t xml:space="preserve"> indicates the size of </w:t>
      </w:r>
      <w:r w:rsidRPr="005E098A">
        <w:rPr>
          <w:rFonts w:eastAsia="Times New Roman" w:cs="Times New Roman"/>
          <w:lang w:val="en-GB" w:eastAsia="ja-JP"/>
        </w:rPr>
        <w:t>a non-VCL</w:t>
      </w:r>
      <w:r w:rsidRPr="005E098A">
        <w:rPr>
          <w:rFonts w:eastAsia="Times New Roman" w:cs="Times New Roman" w:hint="eastAsia"/>
          <w:lang w:val="en-GB" w:eastAsia="ja-JP"/>
        </w:rPr>
        <w:t xml:space="preserve"> NAL unit in bytes. The length field includes the size of both the </w:t>
      </w:r>
      <w:r w:rsidRPr="005E098A">
        <w:rPr>
          <w:rFonts w:eastAsia="Times New Roman" w:cs="Times New Roman"/>
          <w:lang w:val="en-GB" w:eastAsia="ja-JP"/>
        </w:rPr>
        <w:t>two-</w:t>
      </w:r>
      <w:r w:rsidRPr="005E098A">
        <w:rPr>
          <w:rFonts w:eastAsia="Times New Roman" w:cs="Times New Roman" w:hint="eastAsia"/>
          <w:lang w:val="en-GB" w:eastAsia="ja-JP"/>
        </w:rPr>
        <w:t xml:space="preserve">byte NAL </w:t>
      </w:r>
      <w:r w:rsidRPr="005E098A">
        <w:rPr>
          <w:rFonts w:eastAsia="Times New Roman" w:cs="Times New Roman"/>
          <w:lang w:val="en-GB" w:eastAsia="ja-JP"/>
        </w:rPr>
        <w:t xml:space="preserve">unit </w:t>
      </w:r>
      <w:r w:rsidRPr="005E098A">
        <w:rPr>
          <w:rFonts w:eastAsia="Times New Roman" w:cs="Times New Roman" w:hint="eastAsia"/>
          <w:lang w:val="en-GB" w:eastAsia="ja-JP"/>
        </w:rPr>
        <w:t xml:space="preserve">header and the </w:t>
      </w:r>
      <w:r w:rsidRPr="005E098A">
        <w:rPr>
          <w:rFonts w:eastAsia="Times New Roman" w:cs="Times New Roman"/>
          <w:lang w:val="en-GB" w:eastAsia="ja-JP"/>
        </w:rPr>
        <w:t>NAL unit payload</w:t>
      </w:r>
      <w:r w:rsidRPr="005E098A">
        <w:rPr>
          <w:rFonts w:eastAsia="Times New Roman" w:cs="Times New Roman" w:hint="eastAsia"/>
          <w:lang w:val="en-GB" w:eastAsia="ja-JP"/>
        </w:rPr>
        <w:t xml:space="preserve"> but </w:t>
      </w:r>
      <w:r w:rsidRPr="005E098A">
        <w:rPr>
          <w:rFonts w:eastAsia="Times New Roman" w:cs="Times New Roman"/>
          <w:lang w:val="en-GB" w:eastAsia="ja-JP"/>
        </w:rPr>
        <w:t xml:space="preserve">does not </w:t>
      </w:r>
      <w:r w:rsidRPr="005E098A">
        <w:rPr>
          <w:rFonts w:eastAsia="Times New Roman" w:cs="Times New Roman" w:hint="eastAsia"/>
          <w:lang w:val="en-GB" w:eastAsia="ja-JP"/>
        </w:rPr>
        <w:t>includ</w:t>
      </w:r>
      <w:r w:rsidRPr="005E098A">
        <w:rPr>
          <w:rFonts w:eastAsia="Times New Roman" w:cs="Times New Roman"/>
          <w:lang w:val="en-GB" w:eastAsia="ja-JP"/>
        </w:rPr>
        <w:t>e the length field itself</w:t>
      </w:r>
      <w:r w:rsidRPr="005E098A">
        <w:rPr>
          <w:rFonts w:eastAsia="Times New Roman" w:cs="Times New Roman" w:hint="eastAsia"/>
          <w:lang w:val="en-GB" w:eastAsia="ja-JP"/>
        </w:rPr>
        <w:t>.</w:t>
      </w:r>
    </w:p>
    <w:p w14:paraId="3EAB0958" w14:textId="77777777" w:rsidR="005E098A" w:rsidRPr="005E098A" w:rsidRDefault="005E098A" w:rsidP="005E098A">
      <w:pPr>
        <w:widowControl/>
        <w:tabs>
          <w:tab w:val="left" w:pos="1440"/>
          <w:tab w:val="left" w:pos="8010"/>
        </w:tabs>
        <w:autoSpaceDE/>
        <w:autoSpaceDN/>
        <w:spacing w:after="220"/>
        <w:ind w:left="720" w:hanging="360"/>
        <w:rPr>
          <w:rFonts w:eastAsia="Batang" w:cs="Times New Roman"/>
          <w:lang w:val="en-GB" w:eastAsia="ko-KR"/>
        </w:rPr>
      </w:pPr>
      <w:r w:rsidRPr="005E098A">
        <w:rPr>
          <w:rFonts w:ascii="Courier New" w:eastAsia="Batang" w:hAnsi="Courier New" w:cs="Times New Roman"/>
          <w:noProof/>
          <w:lang w:val="en-GB" w:eastAsia="ja-JP"/>
        </w:rPr>
        <w:t>nalUnit</w:t>
      </w:r>
      <w:r w:rsidRPr="005E098A">
        <w:rPr>
          <w:rFonts w:eastAsia="Batang" w:cs="Times New Roman" w:hint="eastAsia"/>
          <w:lang w:val="en-GB" w:eastAsia="ko-KR"/>
        </w:rPr>
        <w:t xml:space="preserve"> contains a single </w:t>
      </w:r>
      <w:r w:rsidRPr="005E098A">
        <w:rPr>
          <w:rFonts w:eastAsia="Batang" w:cs="Times New Roman"/>
          <w:lang w:val="en-GB" w:eastAsia="ko-KR"/>
        </w:rPr>
        <w:t xml:space="preserve">non-VCL </w:t>
      </w:r>
      <w:r w:rsidRPr="005E098A">
        <w:rPr>
          <w:rFonts w:eastAsia="Batang" w:cs="Times New Roman" w:hint="eastAsia"/>
          <w:lang w:val="en-GB" w:eastAsia="ko-KR"/>
        </w:rPr>
        <w:t xml:space="preserve">NAL unit. The syntax of </w:t>
      </w:r>
      <w:r w:rsidRPr="005E098A">
        <w:rPr>
          <w:rFonts w:eastAsia="Batang" w:cs="Times New Roman"/>
          <w:lang w:val="en-GB" w:eastAsia="ko-KR"/>
        </w:rPr>
        <w:t>a non-VCL</w:t>
      </w:r>
      <w:r w:rsidRPr="005E098A">
        <w:rPr>
          <w:rFonts w:eastAsia="Batang" w:cs="Times New Roman" w:hint="eastAsia"/>
          <w:lang w:val="en-GB" w:eastAsia="ko-KR"/>
        </w:rPr>
        <w:t xml:space="preserve"> NAL unit is defined in ISO/IEC </w:t>
      </w:r>
      <w:r w:rsidRPr="005E098A">
        <w:rPr>
          <w:rFonts w:eastAsia="Batang" w:cs="Times New Roman"/>
          <w:lang w:val="en-GB" w:eastAsia="ko-KR"/>
        </w:rPr>
        <w:t>23090-3</w:t>
      </w:r>
      <w:r w:rsidRPr="005E098A">
        <w:rPr>
          <w:rFonts w:eastAsia="Batang" w:cs="Times New Roman" w:hint="eastAsia"/>
          <w:lang w:val="en-GB" w:eastAsia="ko-KR"/>
        </w:rPr>
        <w:t xml:space="preserve"> and includes both the </w:t>
      </w:r>
      <w:r w:rsidRPr="005E098A">
        <w:rPr>
          <w:rFonts w:eastAsia="Batang" w:cs="Times New Roman"/>
          <w:lang w:val="en-GB" w:eastAsia="ko-KR"/>
        </w:rPr>
        <w:t>two-</w:t>
      </w:r>
      <w:r w:rsidRPr="005E098A">
        <w:rPr>
          <w:rFonts w:eastAsia="Batang" w:cs="Times New Roman" w:hint="eastAsia"/>
          <w:lang w:val="en-GB" w:eastAsia="ko-KR"/>
        </w:rPr>
        <w:t xml:space="preserve">byte NAL </w:t>
      </w:r>
      <w:r w:rsidRPr="005E098A">
        <w:rPr>
          <w:rFonts w:eastAsia="Batang" w:cs="Times New Roman"/>
          <w:lang w:val="en-GB" w:eastAsia="ko-KR"/>
        </w:rPr>
        <w:t xml:space="preserve">unit </w:t>
      </w:r>
      <w:r w:rsidRPr="005E098A">
        <w:rPr>
          <w:rFonts w:eastAsia="Batang" w:cs="Times New Roman" w:hint="eastAsia"/>
          <w:lang w:val="en-GB" w:eastAsia="ko-KR"/>
        </w:rPr>
        <w:t xml:space="preserve">header and the </w:t>
      </w:r>
      <w:r w:rsidRPr="005E098A">
        <w:rPr>
          <w:rFonts w:eastAsia="Batang" w:cs="Times New Roman"/>
          <w:lang w:val="en-GB" w:eastAsia="ko-KR"/>
        </w:rPr>
        <w:t>NAL unit payload</w:t>
      </w:r>
      <w:r w:rsidRPr="005E098A">
        <w:rPr>
          <w:rFonts w:eastAsia="Batang" w:cs="Times New Roman" w:hint="eastAsia"/>
          <w:lang w:val="en-GB" w:eastAsia="ko-KR"/>
        </w:rPr>
        <w:t>.</w:t>
      </w:r>
    </w:p>
    <w:p w14:paraId="42924E0F" w14:textId="77777777" w:rsidR="005E098A" w:rsidRPr="005E098A"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rFonts w:eastAsia="Times New Roman" w:cs="Times New Roman"/>
          <w:b/>
          <w:bCs/>
          <w:sz w:val="28"/>
          <w:szCs w:val="28"/>
        </w:rPr>
      </w:pPr>
      <w:r w:rsidRPr="005E098A">
        <w:rPr>
          <w:rFonts w:eastAsia="Times New Roman" w:cs="Times New Roman"/>
          <w:b/>
          <w:bCs/>
          <w:sz w:val="28"/>
          <w:szCs w:val="28"/>
        </w:rPr>
        <w:t>Track reference</w:t>
      </w:r>
    </w:p>
    <w:p w14:paraId="01C96E2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track reference of type </w:t>
      </w:r>
      <w:r w:rsidRPr="005E098A">
        <w:rPr>
          <w:rFonts w:ascii="Courier New" w:eastAsia="MS Mincho" w:hAnsi="Courier New" w:cs="Times New Roman"/>
          <w:noProof/>
          <w:sz w:val="24"/>
          <w:szCs w:val="24"/>
          <w:lang w:val="en-GB" w:eastAsia="ja-JP"/>
        </w:rPr>
        <w:t>'vvcN'</w:t>
      </w:r>
      <w:r w:rsidRPr="005E098A">
        <w:rPr>
          <w:rFonts w:ascii="Times New Roman" w:eastAsia="MS Mincho" w:hAnsi="Times New Roman" w:cs="Times New Roman"/>
          <w:sz w:val="24"/>
          <w:szCs w:val="24"/>
        </w:rPr>
        <w:t xml:space="preserve"> may be included in a VVC track (containing either a video elementary stream or a video and parameter set elementary stream) or a VVC subpicture track, referencing a VVC non-VCL track. When present, this track reference is used to connect from the VVC track or the VVC subpicture track to the non-VCL track.</w:t>
      </w:r>
    </w:p>
    <w:p w14:paraId="27941D7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a video track, which may either be a VVC track or a VVC subpicture track, has a track reference of type </w:t>
      </w:r>
      <w:r w:rsidRPr="005E098A">
        <w:rPr>
          <w:rFonts w:ascii="Courier New" w:eastAsia="MS Mincho" w:hAnsi="Courier New" w:cs="Times New Roman"/>
          <w:noProof/>
          <w:sz w:val="24"/>
          <w:szCs w:val="24"/>
          <w:lang w:val="en-GB" w:eastAsia="ja-JP"/>
        </w:rPr>
        <w:t>'vvcN'</w:t>
      </w:r>
      <w:r w:rsidRPr="005E098A">
        <w:rPr>
          <w:rFonts w:ascii="Times New Roman" w:eastAsia="MS Mincho" w:hAnsi="Times New Roman" w:cs="Times New Roman"/>
          <w:sz w:val="24"/>
          <w:szCs w:val="24"/>
        </w:rPr>
        <w:t>, the following applies:</w:t>
      </w:r>
    </w:p>
    <w:p w14:paraId="783C5B9D" w14:textId="77777777" w:rsidR="005E098A" w:rsidRPr="005E098A" w:rsidRDefault="005E098A" w:rsidP="00E355CE">
      <w:pPr>
        <w:widowControl/>
        <w:numPr>
          <w:ilvl w:val="0"/>
          <w:numId w:val="27"/>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A sample in the video track that is not a sync sample may or may not have a corresponding sample in the associated VVC non-VCL track having the same decoding time. For each sync sample in the video track, there shall be one and only one sample in the associated VVC non-VCL track having the same decoding time, and that sample in the associated VVC non-VCL track shall also be a sync sample.</w:t>
      </w:r>
    </w:p>
    <w:p w14:paraId="3E939C02" w14:textId="77777777" w:rsidR="005E098A" w:rsidRPr="005E098A" w:rsidRDefault="005E098A" w:rsidP="00E355CE">
      <w:pPr>
        <w:widowControl/>
        <w:numPr>
          <w:ilvl w:val="0"/>
          <w:numId w:val="27"/>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For each sample in the associated VVC non-VCL track, there shall be one and only one sample in the video track having the same decoding time. When a sample in the associated VVC non-VCL track is a sync sample, the corresponding sample in the video track having the same decoding time shall also be a sync sample.</w:t>
      </w:r>
    </w:p>
    <w:p w14:paraId="3FD4C9E0"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75" w:name="_Toc38977981"/>
      <w:r w:rsidRPr="005E098A">
        <w:rPr>
          <w:rFonts w:ascii="Calibri" w:eastAsia="Times New Roman" w:hAnsi="Calibri" w:cs="Times New Roman" w:hint="eastAsia"/>
          <w:b/>
          <w:bCs/>
          <w:sz w:val="26"/>
          <w:szCs w:val="26"/>
        </w:rPr>
        <w:t xml:space="preserve">Parameter </w:t>
      </w:r>
      <w:r w:rsidRPr="005E098A">
        <w:rPr>
          <w:rFonts w:ascii="Calibri" w:eastAsia="Times New Roman" w:hAnsi="Calibri" w:cs="Times New Roman"/>
          <w:b/>
          <w:bCs/>
          <w:sz w:val="26"/>
          <w:szCs w:val="26"/>
        </w:rPr>
        <w:t>s</w:t>
      </w:r>
      <w:r w:rsidRPr="005E098A">
        <w:rPr>
          <w:rFonts w:ascii="Calibri" w:eastAsia="Times New Roman" w:hAnsi="Calibri" w:cs="Times New Roman" w:hint="eastAsia"/>
          <w:b/>
          <w:bCs/>
          <w:sz w:val="26"/>
          <w:szCs w:val="26"/>
        </w:rPr>
        <w:t>ets</w:t>
      </w:r>
      <w:r w:rsidRPr="005E098A">
        <w:rPr>
          <w:rFonts w:ascii="Calibri" w:eastAsia="Times New Roman" w:hAnsi="Calibri" w:cs="Times New Roman"/>
          <w:b/>
          <w:bCs/>
          <w:sz w:val="26"/>
          <w:szCs w:val="26"/>
        </w:rPr>
        <w:t xml:space="preserve"> in sample entry</w:t>
      </w:r>
      <w:bookmarkEnd w:id="75"/>
    </w:p>
    <w:p w14:paraId="61516559" w14:textId="77777777" w:rsidR="005E098A" w:rsidRPr="005E098A" w:rsidRDefault="005E098A" w:rsidP="005E098A">
      <w:pPr>
        <w:widowControl/>
        <w:tabs>
          <w:tab w:val="left" w:pos="5940"/>
        </w:tabs>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This subclause applies to a particular type of parameter sets (VPSs, SPSs, PPSs, APSs) when the particular type of parameter sets is included in the sample entry.</w:t>
      </w:r>
    </w:p>
    <w:p w14:paraId="0AA9F268" w14:textId="77777777" w:rsidR="005E098A" w:rsidRPr="005E098A" w:rsidRDefault="005E098A" w:rsidP="005E098A">
      <w:pPr>
        <w:widowControl/>
        <w:tabs>
          <w:tab w:val="left" w:pos="5940"/>
        </w:tabs>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Each VVC sample entry</w:t>
      </w:r>
      <w:r w:rsidRPr="005E098A">
        <w:rPr>
          <w:rFonts w:ascii="Times New Roman" w:eastAsia="MS Mincho" w:hAnsi="Times New Roman" w:cs="Times New Roman" w:hint="eastAsia"/>
          <w:sz w:val="24"/>
          <w:szCs w:val="24"/>
        </w:rPr>
        <w:t xml:space="preserve">, which contains the </w:t>
      </w:r>
      <w:r w:rsidRPr="005E098A">
        <w:rPr>
          <w:rFonts w:ascii="Times New Roman" w:eastAsia="MS Mincho" w:hAnsi="Times New Roman" w:cs="Times New Roman"/>
          <w:sz w:val="24"/>
          <w:szCs w:val="24"/>
        </w:rPr>
        <w:t>V</w:t>
      </w:r>
      <w:r w:rsidRPr="005E098A">
        <w:rPr>
          <w:rFonts w:ascii="Times New Roman" w:eastAsia="MS Mincho" w:hAnsi="Times New Roman" w:cs="Times New Roman" w:hint="eastAsia"/>
          <w:sz w:val="24"/>
          <w:szCs w:val="24"/>
        </w:rPr>
        <w:t xml:space="preserve">VC video stream </w:t>
      </w:r>
      <w:r w:rsidRPr="005E098A">
        <w:rPr>
          <w:rFonts w:ascii="Times New Roman" w:eastAsia="MS Mincho" w:hAnsi="Times New Roman" w:cs="Times New Roman"/>
          <w:sz w:val="24"/>
          <w:szCs w:val="24"/>
        </w:rPr>
        <w:t xml:space="preserve">decoder specific information, </w:t>
      </w:r>
      <w:r w:rsidRPr="005E098A">
        <w:rPr>
          <w:rFonts w:ascii="Times New Roman" w:eastAsia="MS Mincho" w:hAnsi="Times New Roman" w:cs="Times New Roman" w:hint="eastAsia"/>
          <w:sz w:val="24"/>
          <w:szCs w:val="24"/>
        </w:rPr>
        <w:t xml:space="preserve">includes </w:t>
      </w:r>
      <w:r w:rsidRPr="005E098A">
        <w:rPr>
          <w:rFonts w:ascii="Times New Roman" w:eastAsia="MS Mincho" w:hAnsi="Times New Roman" w:cs="Times New Roman"/>
          <w:sz w:val="24"/>
          <w:szCs w:val="24"/>
        </w:rPr>
        <w:t>a group of the particular type of parameter sets</w:t>
      </w:r>
      <w:r w:rsidRPr="005E098A">
        <w:rPr>
          <w:rFonts w:ascii="Times New Roman" w:eastAsia="MS Mincho" w:hAnsi="Times New Roman" w:cs="Times New Roman" w:hint="eastAsia"/>
          <w:sz w:val="24"/>
          <w:szCs w:val="24"/>
        </w:rPr>
        <w:t xml:space="preserve">. This group of parameter sets functions much like a codebook. </w:t>
      </w:r>
      <w:r w:rsidRPr="005E098A">
        <w:rPr>
          <w:rFonts w:ascii="Times New Roman" w:eastAsia="MS Mincho" w:hAnsi="Times New Roman" w:cs="Times New Roman"/>
          <w:sz w:val="24"/>
          <w:szCs w:val="24"/>
        </w:rPr>
        <w:t xml:space="preserve">Each parameter set </w:t>
      </w:r>
      <w:r w:rsidRPr="005E098A">
        <w:rPr>
          <w:rFonts w:ascii="Times New Roman" w:eastAsia="MS Mincho" w:hAnsi="Times New Roman" w:cs="Times New Roman" w:hint="eastAsia"/>
          <w:sz w:val="24"/>
          <w:szCs w:val="24"/>
        </w:rPr>
        <w:t>has an</w:t>
      </w:r>
      <w:r w:rsidRPr="005E098A">
        <w:rPr>
          <w:rFonts w:ascii="Times New Roman" w:eastAsia="MS Mincho" w:hAnsi="Times New Roman" w:cs="Times New Roman"/>
          <w:sz w:val="24"/>
          <w:szCs w:val="24"/>
        </w:rPr>
        <w:t xml:space="preserve"> identifier, and each slice </w:t>
      </w:r>
      <w:r w:rsidRPr="005E098A">
        <w:rPr>
          <w:rFonts w:ascii="Times New Roman" w:eastAsia="MS Mincho" w:hAnsi="Times New Roman" w:cs="Times New Roman" w:hint="eastAsia"/>
          <w:sz w:val="24"/>
          <w:szCs w:val="24"/>
        </w:rPr>
        <w:t xml:space="preserve">references the </w:t>
      </w:r>
      <w:r w:rsidRPr="005E098A">
        <w:rPr>
          <w:rFonts w:ascii="Times New Roman" w:eastAsia="MS Mincho" w:hAnsi="Times New Roman" w:cs="Times New Roman"/>
          <w:sz w:val="24"/>
          <w:szCs w:val="24"/>
        </w:rPr>
        <w:t>parameter set it was coded against</w:t>
      </w:r>
      <w:r w:rsidRPr="005E098A">
        <w:rPr>
          <w:rFonts w:ascii="Times New Roman" w:eastAsia="MS Mincho" w:hAnsi="Times New Roman" w:cs="Times New Roman" w:hint="eastAsia"/>
          <w:sz w:val="24"/>
          <w:szCs w:val="24"/>
        </w:rPr>
        <w:t xml:space="preserve"> using the parameter set's identifier.</w:t>
      </w:r>
    </w:p>
    <w:p w14:paraId="34C548EA" w14:textId="77777777" w:rsidR="005E098A" w:rsidRPr="005E098A" w:rsidRDefault="005E098A" w:rsidP="005E098A">
      <w:pPr>
        <w:widowControl/>
        <w:tabs>
          <w:tab w:val="left" w:pos="5940"/>
        </w:tabs>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In the file format each configuration of parameter sets is represented separately. When the value of the applicable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is 1,</w:t>
      </w:r>
      <w:r w:rsidRPr="005E098A">
        <w:rPr>
          <w:rFonts w:ascii="Times New Roman" w:eastAsia="MS Mincho" w:hAnsi="Times New Roman" w:cs="Times New Roman" w:hint="eastAsia"/>
          <w:sz w:val="24"/>
          <w:szCs w:val="24"/>
        </w:rPr>
        <w:t xml:space="preserve"> </w:t>
      </w:r>
      <w:r w:rsidRPr="005E098A">
        <w:rPr>
          <w:rFonts w:ascii="Times New Roman" w:eastAsia="MS Mincho" w:hAnsi="Times New Roman" w:cs="Times New Roman"/>
          <w:sz w:val="24"/>
          <w:szCs w:val="24"/>
        </w:rPr>
        <w:t xml:space="preserve">a </w:t>
      </w:r>
      <w:r w:rsidRPr="005E098A">
        <w:rPr>
          <w:rFonts w:ascii="Times New Roman" w:eastAsia="MS Mincho" w:hAnsi="Times New Roman" w:cs="Times New Roman" w:hint="eastAsia"/>
          <w:sz w:val="24"/>
          <w:szCs w:val="24"/>
        </w:rPr>
        <w:t xml:space="preserve">parameter set </w:t>
      </w:r>
      <w:r w:rsidRPr="005E098A">
        <w:rPr>
          <w:rFonts w:ascii="Times New Roman" w:eastAsia="MS Mincho" w:hAnsi="Times New Roman" w:cs="Times New Roman"/>
          <w:sz w:val="24"/>
          <w:szCs w:val="24"/>
        </w:rPr>
        <w:t>cannot</w:t>
      </w:r>
      <w:r w:rsidRPr="005E098A">
        <w:rPr>
          <w:rFonts w:ascii="Times New Roman" w:eastAsia="MS Mincho" w:hAnsi="Times New Roman" w:cs="Times New Roman" w:hint="eastAsia"/>
          <w:sz w:val="24"/>
          <w:szCs w:val="24"/>
        </w:rPr>
        <w:t xml:space="preserve"> be updated without causing a different sample entry to be used.</w:t>
      </w:r>
    </w:p>
    <w:p w14:paraId="0F8AF747" w14:textId="77777777" w:rsidR="005E098A" w:rsidRPr="005E098A" w:rsidRDefault="005E098A" w:rsidP="005E098A">
      <w:pPr>
        <w:widowControl/>
        <w:tabs>
          <w:tab w:val="left" w:pos="5940"/>
        </w:tabs>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Systems wishing to send parameter set updates will need to compare the two configurations to find the differences</w:t>
      </w:r>
      <w:r w:rsidRPr="005E098A">
        <w:rPr>
          <w:rFonts w:ascii="Times New Roman" w:eastAsia="MS Mincho" w:hAnsi="Times New Roman" w:cs="Times New Roman" w:hint="eastAsia"/>
          <w:sz w:val="24"/>
          <w:szCs w:val="24"/>
        </w:rPr>
        <w:t xml:space="preserve"> in order to send the appropriate parameter set updates.</w:t>
      </w:r>
    </w:p>
    <w:p w14:paraId="613D1018" w14:textId="77777777" w:rsidR="005E098A" w:rsidRPr="005E098A" w:rsidRDefault="005E098A" w:rsidP="005E098A">
      <w:pPr>
        <w:widowControl/>
        <w:tabs>
          <w:tab w:val="left" w:pos="960"/>
        </w:tabs>
        <w:autoSpaceDE/>
        <w:autoSpaceDN/>
        <w:spacing w:line="210" w:lineRule="atLeast"/>
        <w:ind w:left="360" w:right="360"/>
        <w:rPr>
          <w:rFonts w:eastAsia="Calibri" w:cs="Times New Roman"/>
          <w:sz w:val="18"/>
          <w:lang w:val="en-GB"/>
        </w:rPr>
      </w:pPr>
      <w:r w:rsidRPr="005E098A">
        <w:rPr>
          <w:rFonts w:eastAsia="Calibri" w:cs="Times New Roman"/>
          <w:sz w:val="18"/>
          <w:lang w:val="en-GB"/>
        </w:rPr>
        <w:t>NOTE 1:</w:t>
      </w:r>
      <w:r w:rsidRPr="005E098A">
        <w:rPr>
          <w:rFonts w:eastAsia="Calibri" w:cs="Times New Roman"/>
          <w:sz w:val="18"/>
          <w:lang w:val="en-GB"/>
        </w:rPr>
        <w:tab/>
        <w:t>For VPSs, SPSs, and PPSs, it is recommended that when parameter set updating is desired, the parameter sets are included in the samples of the stream. For APSs, it is recommended that when parameter set updating is desired, which is expected to happen often, the APSs are included in the VVC non-VCL track.</w:t>
      </w:r>
    </w:p>
    <w:p w14:paraId="7E9F567C" w14:textId="77777777" w:rsidR="005E098A" w:rsidRPr="005E098A" w:rsidRDefault="005E098A" w:rsidP="005E098A">
      <w:pPr>
        <w:widowControl/>
        <w:tabs>
          <w:tab w:val="left" w:pos="960"/>
        </w:tabs>
        <w:autoSpaceDE/>
        <w:autoSpaceDN/>
        <w:spacing w:line="210" w:lineRule="atLeast"/>
        <w:ind w:left="360" w:right="360"/>
        <w:rPr>
          <w:rFonts w:eastAsia="Calibri" w:cs="Times New Roman"/>
          <w:sz w:val="18"/>
          <w:lang w:val="en-GB"/>
        </w:rPr>
      </w:pPr>
      <w:r w:rsidRPr="005E098A">
        <w:rPr>
          <w:rFonts w:eastAsia="Calibri" w:cs="Times New Roman"/>
          <w:sz w:val="18"/>
          <w:lang w:val="en-GB"/>
        </w:rPr>
        <w:t>NOTE 2:</w:t>
      </w:r>
      <w:r w:rsidRPr="005E098A">
        <w:rPr>
          <w:rFonts w:eastAsia="Calibri" w:cs="Times New Roman"/>
          <w:sz w:val="18"/>
          <w:lang w:val="en-GB"/>
        </w:rPr>
        <w:tab/>
        <w:t>Decoders conforming to this specification are required to support both parameter sets stored in the samples as well as parameter sets stored in the sample entries, unless restricted by another specification using this one.</w:t>
      </w:r>
    </w:p>
    <w:p w14:paraId="41C5D738"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76" w:name="_Toc38977982"/>
      <w:r w:rsidRPr="005E098A">
        <w:rPr>
          <w:rFonts w:ascii="Calibri" w:eastAsia="Times New Roman" w:hAnsi="Calibri" w:cs="Times New Roman"/>
          <w:b/>
          <w:bCs/>
          <w:sz w:val="26"/>
          <w:szCs w:val="26"/>
        </w:rPr>
        <w:t xml:space="preserve">Sync </w:t>
      </w:r>
      <w:r w:rsidRPr="005E098A">
        <w:rPr>
          <w:rFonts w:ascii="Calibri" w:eastAsia="Times New Roman" w:hAnsi="Calibri" w:cs="Times New Roman" w:hint="eastAsia"/>
          <w:b/>
          <w:bCs/>
          <w:sz w:val="26"/>
          <w:szCs w:val="26"/>
        </w:rPr>
        <w:t>s</w:t>
      </w:r>
      <w:r w:rsidRPr="005E098A">
        <w:rPr>
          <w:rFonts w:ascii="Calibri" w:eastAsia="Times New Roman" w:hAnsi="Calibri" w:cs="Times New Roman"/>
          <w:b/>
          <w:bCs/>
          <w:sz w:val="26"/>
          <w:szCs w:val="26"/>
        </w:rPr>
        <w:t>ample</w:t>
      </w:r>
      <w:bookmarkEnd w:id="76"/>
    </w:p>
    <w:p w14:paraId="5DDE6911"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For each sync sample in a VVC non-VCL track, all APSs needed for decoding of the corresponding video elementary stream from that decoding time forward are in that VVC non-VCL track sample or succeeding VVC non-VCL track samples</w:t>
      </w:r>
      <w:r w:rsidRPr="005E098A">
        <w:rPr>
          <w:rFonts w:ascii="Times New Roman" w:eastAsia="MS Mincho" w:hAnsi="Times New Roman" w:cs="Times New Roman" w:hint="eastAsia"/>
          <w:sz w:val="24"/>
          <w:szCs w:val="24"/>
        </w:rPr>
        <w:t>.</w:t>
      </w:r>
    </w:p>
    <w:p w14:paraId="3871965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sync sample in </w:t>
      </w:r>
      <w:r w:rsidRPr="005E098A">
        <w:rPr>
          <w:rFonts w:ascii="Courier New" w:eastAsia="MS Mincho" w:hAnsi="Courier New" w:cs="Times New Roman"/>
          <w:noProof/>
          <w:sz w:val="24"/>
          <w:szCs w:val="24"/>
          <w:lang w:val="en-GB" w:eastAsia="ja-JP"/>
        </w:rPr>
        <w:t>'vvc1'</w:t>
      </w:r>
      <w:r w:rsidRPr="005E098A">
        <w:rPr>
          <w:rFonts w:ascii="Times New Roman" w:eastAsia="MS Mincho" w:hAnsi="Times New Roman" w:cs="Times New Roman"/>
          <w:sz w:val="24"/>
          <w:szCs w:val="24"/>
        </w:rPr>
        <w:t xml:space="preserve"> and </w:t>
      </w:r>
      <w:r w:rsidRPr="005E098A">
        <w:rPr>
          <w:rFonts w:ascii="Courier New" w:eastAsia="MS Mincho" w:hAnsi="Courier New" w:cs="Times New Roman"/>
          <w:noProof/>
          <w:sz w:val="24"/>
          <w:szCs w:val="24"/>
          <w:lang w:val="en-GB" w:eastAsia="ja-JP"/>
        </w:rPr>
        <w:t>'vvi1'</w:t>
      </w:r>
      <w:r w:rsidRPr="005E098A">
        <w:rPr>
          <w:rFonts w:ascii="Times New Roman" w:eastAsia="MS Mincho" w:hAnsi="Times New Roman" w:cs="Times New Roman"/>
          <w:sz w:val="24"/>
          <w:szCs w:val="24"/>
        </w:rPr>
        <w:t xml:space="preserve"> tracks shall contain VCL NAL units indicating that the coded picture in the sample is an Instantaneous Decoding Refresh (IDR) picture or a Clean Random Access (CRA) picture. When the coded picture in a sync sample is a CRA picture, there shall be no RASL pictures associated with that CRA picture.</w:t>
      </w:r>
    </w:p>
    <w:p w14:paraId="78A0F698" w14:textId="77777777" w:rsidR="005E098A" w:rsidRPr="005E098A" w:rsidRDefault="005E098A" w:rsidP="005E098A">
      <w:pPr>
        <w:widowControl/>
        <w:tabs>
          <w:tab w:val="left" w:pos="960"/>
        </w:tabs>
        <w:autoSpaceDE/>
        <w:autoSpaceDN/>
        <w:spacing w:line="210" w:lineRule="atLeast"/>
        <w:ind w:left="360" w:right="360"/>
        <w:rPr>
          <w:rFonts w:eastAsia="Calibri" w:cs="Times New Roman"/>
          <w:sz w:val="18"/>
          <w:lang w:val="en-GB"/>
        </w:rPr>
      </w:pPr>
      <w:r w:rsidRPr="005E098A">
        <w:rPr>
          <w:rFonts w:eastAsia="Calibri" w:cs="Times New Roman"/>
          <w:sz w:val="18"/>
          <w:lang w:val="en-GB"/>
        </w:rPr>
        <w:t>NOTE:</w:t>
      </w:r>
      <w:r w:rsidRPr="005E098A">
        <w:rPr>
          <w:rFonts w:eastAsia="Calibri" w:cs="Times New Roman"/>
          <w:sz w:val="18"/>
          <w:lang w:val="en-GB"/>
        </w:rPr>
        <w:tab/>
        <w:t xml:space="preserve">When there is no sync sample in a stream, the sync sample box is present and has </w:t>
      </w:r>
      <w:proofErr w:type="spellStart"/>
      <w:r w:rsidRPr="005E098A">
        <w:rPr>
          <w:rFonts w:ascii="Courier New" w:eastAsia="Calibri" w:hAnsi="Courier New" w:cs="Courier New"/>
          <w:sz w:val="18"/>
          <w:lang w:val="en-GB"/>
        </w:rPr>
        <w:t>entry_count</w:t>
      </w:r>
      <w:proofErr w:type="spellEnd"/>
      <w:r w:rsidRPr="005E098A">
        <w:rPr>
          <w:rFonts w:eastAsia="Calibri" w:cs="Times New Roman"/>
          <w:sz w:val="18"/>
          <w:lang w:val="en-GB"/>
        </w:rPr>
        <w:t xml:space="preserve"> equal to 0. A VVC stream may contains no IDR or CRA pictures, but starts with a GRA picture. It is also possible that a VVC stream contains some CRA pictures but each of them has at least one associated RASP picture.</w:t>
      </w:r>
    </w:p>
    <w:p w14:paraId="52211C81" w14:textId="77777777" w:rsidR="005E098A" w:rsidRPr="005E098A" w:rsidRDefault="005E098A" w:rsidP="005E098A">
      <w:pPr>
        <w:widowControl/>
        <w:tabs>
          <w:tab w:val="left" w:pos="1134"/>
        </w:tabs>
        <w:autoSpaceDE/>
        <w:autoSpaceDN/>
        <w:spacing w:after="60"/>
        <w:rPr>
          <w:rFonts w:ascii="Times New Roman" w:eastAsia="MS Mincho" w:hAnsi="Times New Roman" w:cs="Times New Roman"/>
          <w:sz w:val="24"/>
          <w:szCs w:val="24"/>
        </w:rPr>
      </w:pPr>
      <w:r w:rsidRPr="005E098A">
        <w:rPr>
          <w:rFonts w:ascii="Times New Roman" w:eastAsia="MS Mincho" w:hAnsi="Times New Roman" w:cs="Times New Roman"/>
          <w:sz w:val="24"/>
          <w:szCs w:val="24"/>
        </w:rPr>
        <w:fldChar w:fldCharType="begin"/>
      </w:r>
      <w:r w:rsidRPr="005E098A">
        <w:rPr>
          <w:rFonts w:ascii="Times New Roman" w:eastAsia="MS Mincho" w:hAnsi="Times New Roman" w:cs="Times New Roman"/>
          <w:sz w:val="24"/>
          <w:szCs w:val="24"/>
        </w:rPr>
        <w:instrText xml:space="preserve"> REF _Ref536701004 \h </w:instrText>
      </w:r>
      <w:r w:rsidRPr="005E098A">
        <w:rPr>
          <w:rFonts w:ascii="Times New Roman" w:eastAsia="MS Mincho" w:hAnsi="Times New Roman" w:cs="Times New Roman"/>
          <w:sz w:val="24"/>
          <w:szCs w:val="24"/>
        </w:rPr>
      </w:r>
      <w:r w:rsidRPr="005E098A">
        <w:rPr>
          <w:rFonts w:ascii="Times New Roman" w:eastAsia="MS Mincho" w:hAnsi="Times New Roman" w:cs="Times New Roman"/>
          <w:sz w:val="24"/>
          <w:szCs w:val="24"/>
        </w:rPr>
        <w:fldChar w:fldCharType="separate"/>
      </w:r>
      <w:r w:rsidRPr="005E098A">
        <w:rPr>
          <w:rFonts w:ascii="Times New Roman" w:eastAsia="MS Mincho" w:hAnsi="Times New Roman" w:cs="Times New Roman"/>
          <w:sz w:val="24"/>
          <w:szCs w:val="24"/>
        </w:rPr>
        <w:t xml:space="preserve">Table </w:t>
      </w:r>
      <w:r w:rsidRPr="005E098A">
        <w:rPr>
          <w:rFonts w:ascii="Times New Roman" w:eastAsia="MS Mincho" w:hAnsi="Times New Roman" w:cs="Times New Roman"/>
          <w:noProof/>
          <w:sz w:val="24"/>
          <w:szCs w:val="24"/>
        </w:rPr>
        <w:t>10</w:t>
      </w:r>
      <w:r w:rsidRPr="005E098A">
        <w:rPr>
          <w:rFonts w:ascii="Times New Roman" w:eastAsia="MS Mincho" w:hAnsi="Times New Roman" w:cs="Times New Roman"/>
          <w:sz w:val="24"/>
          <w:szCs w:val="24"/>
        </w:rPr>
        <w:fldChar w:fldCharType="end"/>
      </w:r>
      <w:r w:rsidRPr="005E098A">
        <w:rPr>
          <w:rFonts w:ascii="Times New Roman" w:eastAsia="MS Mincho" w:hAnsi="Times New Roman" w:cs="Times New Roman"/>
          <w:sz w:val="24"/>
          <w:szCs w:val="24"/>
        </w:rPr>
        <w:t xml:space="preserve"> indicates the mapping between VVC VCL NAL unit types, ISOBMFF sync sample status and SAP types as documented in ISOBMFF.</w:t>
      </w:r>
    </w:p>
    <w:p w14:paraId="5B4F614B" w14:textId="77777777" w:rsidR="005E098A" w:rsidRPr="005E098A" w:rsidRDefault="005E098A" w:rsidP="005E098A">
      <w:pPr>
        <w:widowControl/>
        <w:autoSpaceDE/>
        <w:autoSpaceDN/>
        <w:spacing w:after="200"/>
        <w:rPr>
          <w:rFonts w:ascii="Times New Roman" w:eastAsia="MS Mincho" w:hAnsi="Times New Roman" w:cs="Times New Roman"/>
          <w:i/>
          <w:iCs/>
          <w:color w:val="44546A"/>
          <w:sz w:val="18"/>
          <w:szCs w:val="18"/>
        </w:rPr>
      </w:pPr>
      <w:r w:rsidRPr="005E098A">
        <w:rPr>
          <w:rFonts w:ascii="Times New Roman" w:eastAsia="MS Mincho" w:hAnsi="Times New Roman" w:cs="Times New Roman"/>
          <w:i/>
          <w:iCs/>
          <w:color w:val="44546A"/>
          <w:sz w:val="18"/>
          <w:szCs w:val="18"/>
        </w:rPr>
        <w:t xml:space="preserve">Table </w:t>
      </w:r>
      <w:r w:rsidRPr="005E098A">
        <w:rPr>
          <w:rFonts w:ascii="Times New Roman" w:eastAsia="MS Mincho" w:hAnsi="Times New Roman" w:cs="Times New Roman"/>
          <w:i/>
          <w:iCs/>
          <w:color w:val="44546A"/>
          <w:sz w:val="18"/>
          <w:szCs w:val="18"/>
        </w:rPr>
        <w:fldChar w:fldCharType="begin"/>
      </w:r>
      <w:r w:rsidRPr="005E098A">
        <w:rPr>
          <w:rFonts w:ascii="Times New Roman" w:eastAsia="MS Mincho" w:hAnsi="Times New Roman" w:cs="Times New Roman"/>
          <w:i/>
          <w:iCs/>
          <w:color w:val="44546A"/>
          <w:sz w:val="18"/>
          <w:szCs w:val="18"/>
        </w:rPr>
        <w:instrText xml:space="preserve"> SEQ Table \* ARABIC </w:instrText>
      </w:r>
      <w:r w:rsidRPr="005E098A">
        <w:rPr>
          <w:rFonts w:ascii="Times New Roman" w:eastAsia="MS Mincho" w:hAnsi="Times New Roman" w:cs="Times New Roman"/>
          <w:i/>
          <w:iCs/>
          <w:color w:val="44546A"/>
          <w:sz w:val="18"/>
          <w:szCs w:val="18"/>
        </w:rPr>
        <w:fldChar w:fldCharType="separate"/>
      </w:r>
      <w:r w:rsidRPr="005E098A">
        <w:rPr>
          <w:rFonts w:ascii="Times New Roman" w:eastAsia="MS Mincho" w:hAnsi="Times New Roman" w:cs="Times New Roman"/>
          <w:i/>
          <w:iCs/>
          <w:noProof/>
          <w:color w:val="44546A"/>
          <w:sz w:val="18"/>
          <w:szCs w:val="18"/>
        </w:rPr>
        <w:t>10</w:t>
      </w:r>
      <w:r w:rsidRPr="005E098A">
        <w:rPr>
          <w:rFonts w:ascii="Times New Roman" w:eastAsia="MS Mincho" w:hAnsi="Times New Roman" w:cs="Times New Roman"/>
          <w:i/>
          <w:iCs/>
          <w:noProof/>
          <w:color w:val="44546A"/>
          <w:sz w:val="18"/>
          <w:szCs w:val="18"/>
        </w:rPr>
        <w:fldChar w:fldCharType="end"/>
      </w:r>
      <w:r w:rsidRPr="005E098A">
        <w:rPr>
          <w:rFonts w:ascii="Times New Roman" w:eastAsia="MS Mincho" w:hAnsi="Times New Roman" w:cs="Times New Roman"/>
          <w:i/>
          <w:iCs/>
          <w:color w:val="44546A"/>
          <w:sz w:val="18"/>
          <w:szCs w:val="18"/>
        </w:rPr>
        <w:t xml:space="preserve"> – Mapping of sync sample status and SAP types to NAL unit type</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9"/>
        <w:gridCol w:w="1572"/>
        <w:gridCol w:w="5652"/>
      </w:tblGrid>
      <w:tr w:rsidR="005E098A" w:rsidRPr="005E098A" w14:paraId="7165D01F" w14:textId="77777777" w:rsidTr="008E1EE8">
        <w:tc>
          <w:tcPr>
            <w:tcW w:w="961" w:type="pct"/>
            <w:shd w:val="clear" w:color="auto" w:fill="auto"/>
          </w:tcPr>
          <w:p w14:paraId="0F5471AF" w14:textId="77777777" w:rsidR="005E098A" w:rsidRPr="005E098A" w:rsidRDefault="005E098A" w:rsidP="005E098A">
            <w:pPr>
              <w:keepNext/>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NAL Unit Type</w:t>
            </w:r>
          </w:p>
        </w:tc>
        <w:tc>
          <w:tcPr>
            <w:tcW w:w="879" w:type="pct"/>
            <w:shd w:val="clear" w:color="auto" w:fill="auto"/>
          </w:tcPr>
          <w:p w14:paraId="359A0E95" w14:textId="77777777" w:rsidR="005E098A" w:rsidRPr="005E098A" w:rsidRDefault="005E098A" w:rsidP="005E098A">
            <w:pPr>
              <w:widowControl/>
              <w:autoSpaceDE/>
              <w:autoSpaceDN/>
              <w:spacing w:after="0"/>
              <w:jc w:val="center"/>
              <w:rPr>
                <w:rFonts w:ascii="Times New Roman" w:eastAsia="MS Mincho" w:hAnsi="Times New Roman" w:cs="Times New Roman"/>
                <w:sz w:val="24"/>
                <w:szCs w:val="24"/>
              </w:rPr>
            </w:pPr>
            <w:r w:rsidRPr="005E098A">
              <w:rPr>
                <w:rFonts w:ascii="Times New Roman" w:eastAsia="MS Mincho" w:hAnsi="Times New Roman" w:cs="Times New Roman"/>
                <w:sz w:val="24"/>
                <w:szCs w:val="24"/>
              </w:rPr>
              <w:t>ISOBMFF sync sample status</w:t>
            </w:r>
          </w:p>
        </w:tc>
        <w:tc>
          <w:tcPr>
            <w:tcW w:w="3160" w:type="pct"/>
            <w:shd w:val="clear" w:color="auto" w:fill="auto"/>
          </w:tcPr>
          <w:p w14:paraId="722E32F5" w14:textId="77777777" w:rsidR="005E098A" w:rsidRPr="005E098A" w:rsidRDefault="005E098A" w:rsidP="005E098A">
            <w:pPr>
              <w:widowControl/>
              <w:autoSpaceDE/>
              <w:autoSpaceDN/>
              <w:spacing w:after="0"/>
              <w:jc w:val="center"/>
              <w:rPr>
                <w:rFonts w:ascii="Times New Roman" w:eastAsia="MS Mincho" w:hAnsi="Times New Roman" w:cs="Times New Roman"/>
                <w:sz w:val="24"/>
                <w:szCs w:val="24"/>
              </w:rPr>
            </w:pPr>
            <w:r w:rsidRPr="005E098A">
              <w:rPr>
                <w:rFonts w:ascii="Times New Roman" w:eastAsia="MS Mincho" w:hAnsi="Times New Roman" w:cs="Times New Roman"/>
                <w:sz w:val="24"/>
                <w:szCs w:val="24"/>
              </w:rPr>
              <w:t>DASH SAP type</w:t>
            </w:r>
          </w:p>
        </w:tc>
      </w:tr>
      <w:tr w:rsidR="005E098A" w:rsidRPr="005E098A" w14:paraId="75906814" w14:textId="77777777" w:rsidTr="008E1EE8">
        <w:tc>
          <w:tcPr>
            <w:tcW w:w="961" w:type="pct"/>
            <w:shd w:val="clear" w:color="auto" w:fill="auto"/>
          </w:tcPr>
          <w:p w14:paraId="69EE1D7C" w14:textId="77777777" w:rsidR="005E098A" w:rsidRPr="005E098A" w:rsidRDefault="005E098A" w:rsidP="005E098A">
            <w:pPr>
              <w:keepNext/>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IDR_N_LP</w:t>
            </w:r>
          </w:p>
        </w:tc>
        <w:tc>
          <w:tcPr>
            <w:tcW w:w="879" w:type="pct"/>
            <w:shd w:val="clear" w:color="auto" w:fill="auto"/>
          </w:tcPr>
          <w:p w14:paraId="6EEE115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true</w:t>
            </w:r>
          </w:p>
        </w:tc>
        <w:tc>
          <w:tcPr>
            <w:tcW w:w="3160" w:type="pct"/>
            <w:shd w:val="clear" w:color="auto" w:fill="auto"/>
          </w:tcPr>
          <w:p w14:paraId="3E1CE52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1</w:t>
            </w:r>
          </w:p>
        </w:tc>
      </w:tr>
      <w:tr w:rsidR="005E098A" w:rsidRPr="005E098A" w14:paraId="68C56472" w14:textId="77777777" w:rsidTr="008E1EE8">
        <w:tc>
          <w:tcPr>
            <w:tcW w:w="961" w:type="pct"/>
            <w:shd w:val="clear" w:color="auto" w:fill="auto"/>
          </w:tcPr>
          <w:p w14:paraId="3FF5AFB7" w14:textId="77777777" w:rsidR="005E098A" w:rsidRPr="005E098A" w:rsidRDefault="005E098A" w:rsidP="005E098A">
            <w:pPr>
              <w:keepNext/>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IDR_W_RADL</w:t>
            </w:r>
          </w:p>
        </w:tc>
        <w:tc>
          <w:tcPr>
            <w:tcW w:w="879" w:type="pct"/>
            <w:shd w:val="clear" w:color="auto" w:fill="auto"/>
          </w:tcPr>
          <w:p w14:paraId="4F62E16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true</w:t>
            </w:r>
          </w:p>
        </w:tc>
        <w:tc>
          <w:tcPr>
            <w:tcW w:w="3160" w:type="pct"/>
            <w:shd w:val="clear" w:color="auto" w:fill="auto"/>
          </w:tcPr>
          <w:p w14:paraId="1F6E627F" w14:textId="77777777" w:rsidR="005E098A" w:rsidRPr="005E098A" w:rsidRDefault="005E098A" w:rsidP="005E098A">
            <w:pPr>
              <w:widowControl/>
              <w:autoSpaceDE/>
              <w:autoSpaceDN/>
              <w:spacing w:after="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2 (if the IRAP has associated RADL pictures)</w:t>
            </w:r>
            <w:r w:rsidRPr="005E098A">
              <w:rPr>
                <w:rFonts w:ascii="Times New Roman" w:eastAsia="MS Mincho" w:hAnsi="Times New Roman" w:cs="Times New Roman"/>
                <w:sz w:val="24"/>
                <w:szCs w:val="24"/>
              </w:rPr>
              <w:br/>
              <w:t>1 (if the IRAP has no associated RADL pictures)</w:t>
            </w:r>
          </w:p>
        </w:tc>
      </w:tr>
      <w:tr w:rsidR="005E098A" w:rsidRPr="005E098A" w14:paraId="3937130A" w14:textId="77777777" w:rsidTr="008E1EE8">
        <w:tc>
          <w:tcPr>
            <w:tcW w:w="961" w:type="pct"/>
            <w:shd w:val="clear" w:color="auto" w:fill="auto"/>
          </w:tcPr>
          <w:p w14:paraId="77AB6019" w14:textId="77777777" w:rsidR="005E098A" w:rsidRPr="005E098A" w:rsidRDefault="005E098A" w:rsidP="005E098A">
            <w:pPr>
              <w:keepNext/>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CRA</w:t>
            </w:r>
          </w:p>
        </w:tc>
        <w:tc>
          <w:tcPr>
            <w:tcW w:w="879" w:type="pct"/>
            <w:shd w:val="clear" w:color="auto" w:fill="auto"/>
          </w:tcPr>
          <w:p w14:paraId="0492948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false</w:t>
            </w:r>
          </w:p>
          <w:p w14:paraId="065797E5"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true</w:t>
            </w:r>
            <w:r w:rsidRPr="005E098A">
              <w:rPr>
                <w:rFonts w:ascii="Times New Roman" w:eastAsia="MS Mincho" w:hAnsi="Times New Roman" w:cs="Times New Roman"/>
                <w:sz w:val="24"/>
                <w:szCs w:val="24"/>
              </w:rPr>
              <w:br/>
            </w:r>
          </w:p>
          <w:p w14:paraId="696AD1CE"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true</w:t>
            </w:r>
          </w:p>
        </w:tc>
        <w:tc>
          <w:tcPr>
            <w:tcW w:w="3160" w:type="pct"/>
            <w:shd w:val="clear" w:color="auto" w:fill="auto"/>
          </w:tcPr>
          <w:p w14:paraId="41FFACB8"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3 (if the IRAP has associated RASL pictures)</w:t>
            </w:r>
          </w:p>
          <w:p w14:paraId="0891E35E"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2 (if the IRAP has no associated RASL pictures but has associated RADL pictures)</w:t>
            </w:r>
          </w:p>
          <w:p w14:paraId="5FCC3C6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1 (if the IRAP has no associated leading pictures)</w:t>
            </w:r>
          </w:p>
        </w:tc>
      </w:tr>
      <w:tr w:rsidR="005E098A" w:rsidRPr="005E098A" w14:paraId="434AA65E" w14:textId="77777777" w:rsidTr="008E1EE8">
        <w:tc>
          <w:tcPr>
            <w:tcW w:w="961" w:type="pct"/>
            <w:shd w:val="clear" w:color="auto" w:fill="auto"/>
          </w:tcPr>
          <w:p w14:paraId="10E240A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GDR</w:t>
            </w:r>
          </w:p>
        </w:tc>
        <w:tc>
          <w:tcPr>
            <w:tcW w:w="879" w:type="pct"/>
            <w:shd w:val="clear" w:color="auto" w:fill="auto"/>
          </w:tcPr>
          <w:p w14:paraId="52D5F35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false</w:t>
            </w:r>
          </w:p>
        </w:tc>
        <w:tc>
          <w:tcPr>
            <w:tcW w:w="3160" w:type="pct"/>
            <w:shd w:val="clear" w:color="auto" w:fill="auto"/>
          </w:tcPr>
          <w:p w14:paraId="74E654A8"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4</w:t>
            </w:r>
          </w:p>
        </w:tc>
      </w:tr>
    </w:tbl>
    <w:p w14:paraId="21DD4F5F" w14:textId="77777777" w:rsidR="005E098A" w:rsidRPr="005E098A" w:rsidRDefault="005E098A" w:rsidP="005E098A">
      <w:pPr>
        <w:widowControl/>
        <w:tabs>
          <w:tab w:val="left" w:pos="1134"/>
        </w:tabs>
        <w:autoSpaceDE/>
        <w:autoSpaceDN/>
        <w:spacing w:after="60"/>
        <w:rPr>
          <w:rFonts w:ascii="Times New Roman" w:eastAsia="MS Mincho" w:hAnsi="Times New Roman" w:cs="Times New Roman"/>
          <w:sz w:val="24"/>
          <w:szCs w:val="24"/>
        </w:rPr>
      </w:pPr>
    </w:p>
    <w:p w14:paraId="423AC69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'vvc1'</w:t>
      </w:r>
      <w:r w:rsidRPr="005E098A">
        <w:rPr>
          <w:rFonts w:ascii="Times New Roman" w:eastAsia="MS Mincho" w:hAnsi="Times New Roman" w:cs="Times New Roman"/>
          <w:sz w:val="24"/>
          <w:szCs w:val="24"/>
        </w:rPr>
        <w:t xml:space="preserve"> and the track does not have a track reference of type </w:t>
      </w:r>
      <w:r w:rsidRPr="005E098A">
        <w:rPr>
          <w:rFonts w:ascii="Courier New" w:eastAsia="MS Mincho" w:hAnsi="Courier New" w:cs="Times New Roman"/>
          <w:noProof/>
          <w:sz w:val="24"/>
          <w:szCs w:val="24"/>
          <w:lang w:val="en-GB" w:eastAsia="ja-JP"/>
        </w:rPr>
        <w:t>'vvcN'</w:t>
      </w:r>
      <w:r w:rsidRPr="005E098A">
        <w:rPr>
          <w:rFonts w:ascii="Times New Roman" w:eastAsia="MS Mincho" w:hAnsi="Times New Roman" w:cs="Times New Roman"/>
          <w:sz w:val="24"/>
          <w:szCs w:val="24"/>
        </w:rPr>
        <w:t>, the following applies:</w:t>
      </w:r>
    </w:p>
    <w:p w14:paraId="63E0F826" w14:textId="77777777" w:rsidR="005E098A" w:rsidRPr="005E098A" w:rsidRDefault="005E098A" w:rsidP="00E355CE">
      <w:pPr>
        <w:widowControl/>
        <w:numPr>
          <w:ilvl w:val="0"/>
          <w:numId w:val="11"/>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If the sample is a sync sample, all parameter sets needed for decoding that sample shall be included either in the sample entry or in the sample itself.</w:t>
      </w:r>
    </w:p>
    <w:p w14:paraId="489CC895" w14:textId="77777777" w:rsidR="005E098A" w:rsidRPr="005E098A" w:rsidRDefault="005E098A" w:rsidP="00E355CE">
      <w:pPr>
        <w:widowControl/>
        <w:numPr>
          <w:ilvl w:val="0"/>
          <w:numId w:val="11"/>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Otherwise (the sample is not a sync sample), all parameter sets needed for decoding the sample shall be included either in the sample entry or in any of the samples since the previous sync sample to the sample itself, inclusive.</w:t>
      </w:r>
    </w:p>
    <w:p w14:paraId="41C7E2D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For </w:t>
      </w:r>
      <w:proofErr w:type="spellStart"/>
      <w:r w:rsidRPr="005E098A">
        <w:rPr>
          <w:rFonts w:ascii="Times New Roman" w:eastAsia="MS Mincho" w:hAnsi="Times New Roman" w:cs="Times New Roman"/>
          <w:sz w:val="24"/>
          <w:szCs w:val="24"/>
        </w:rPr>
        <w:t>signalling</w:t>
      </w:r>
      <w:proofErr w:type="spellEnd"/>
      <w:r w:rsidRPr="005E098A">
        <w:rPr>
          <w:rFonts w:ascii="Times New Roman" w:eastAsia="MS Mincho" w:hAnsi="Times New Roman" w:cs="Times New Roman"/>
          <w:sz w:val="24"/>
          <w:szCs w:val="24"/>
        </w:rPr>
        <w:t xml:space="preserve"> of various types of random access points, the following guidelines are recommended:</w:t>
      </w:r>
    </w:p>
    <w:p w14:paraId="2C56C686" w14:textId="77777777" w:rsidR="005E098A" w:rsidRPr="005E098A" w:rsidRDefault="005E098A" w:rsidP="00E355CE">
      <w:pPr>
        <w:widowControl/>
        <w:numPr>
          <w:ilvl w:val="0"/>
          <w:numId w:val="11"/>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sync sample table (and the equivalent flag in movie fragments) shall not be used in a VVC track unless all samples are sync samples. Note that track fragment random access box refers to the presence of </w:t>
      </w:r>
      <w:proofErr w:type="spellStart"/>
      <w:r w:rsidRPr="005E098A">
        <w:rPr>
          <w:rFonts w:ascii="Times New Roman" w:eastAsia="MS Mincho" w:hAnsi="Times New Roman" w:cs="Times New Roman"/>
          <w:sz w:val="24"/>
          <w:szCs w:val="24"/>
        </w:rPr>
        <w:t>signalled</w:t>
      </w:r>
      <w:proofErr w:type="spellEnd"/>
      <w:r w:rsidRPr="005E098A">
        <w:rPr>
          <w:rFonts w:ascii="Times New Roman" w:eastAsia="MS Mincho" w:hAnsi="Times New Roman" w:cs="Times New Roman"/>
          <w:sz w:val="24"/>
          <w:szCs w:val="24"/>
        </w:rPr>
        <w:t xml:space="preserve"> sync samples in a movie fragment.</w:t>
      </w:r>
    </w:p>
    <w:p w14:paraId="180AC9CA" w14:textId="77777777" w:rsidR="005E098A" w:rsidRPr="005E098A" w:rsidRDefault="005E098A" w:rsidP="00E355CE">
      <w:pPr>
        <w:widowControl/>
        <w:numPr>
          <w:ilvl w:val="0"/>
          <w:numId w:val="11"/>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w:t>
      </w:r>
      <w:r w:rsidRPr="005E098A">
        <w:rPr>
          <w:rFonts w:ascii="Courier New" w:eastAsia="MS Mincho" w:hAnsi="Courier New" w:cs="Times New Roman"/>
          <w:noProof/>
          <w:sz w:val="24"/>
          <w:szCs w:val="24"/>
          <w:lang w:val="en-GB" w:eastAsia="ja-JP"/>
        </w:rPr>
        <w:t>'roll'</w:t>
      </w:r>
      <w:r w:rsidRPr="005E098A">
        <w:rPr>
          <w:rFonts w:ascii="Times New Roman" w:eastAsia="MS Mincho" w:hAnsi="Times New Roman" w:cs="Times New Roman"/>
          <w:sz w:val="24"/>
          <w:szCs w:val="24"/>
        </w:rPr>
        <w:t xml:space="preserve"> sample group is recommended to be used only for GDR based random access points.</w:t>
      </w:r>
    </w:p>
    <w:p w14:paraId="70EC0C51" w14:textId="77777777" w:rsidR="005E098A" w:rsidRPr="005E098A" w:rsidRDefault="005E098A" w:rsidP="00E355CE">
      <w:pPr>
        <w:widowControl/>
        <w:numPr>
          <w:ilvl w:val="0"/>
          <w:numId w:val="11"/>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use of the Alternative Startup Sequences (ISO/IEC 14496-12 section 10.3) sample group is recommended to be used only with random access points consisting of CRA pictures.</w:t>
      </w:r>
    </w:p>
    <w:p w14:paraId="2AA179A3"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In the context of this clause, the leading samples, defined as part of the definition of the </w:t>
      </w:r>
      <w:r w:rsidRPr="005E098A">
        <w:rPr>
          <w:rFonts w:ascii="Courier New" w:eastAsia="MS Mincho" w:hAnsi="Courier New" w:cs="Times New Roman"/>
          <w:noProof/>
          <w:sz w:val="24"/>
          <w:szCs w:val="24"/>
          <w:lang w:val="en-GB" w:eastAsia="ja-JP"/>
        </w:rPr>
        <w:t>'rap '</w:t>
      </w:r>
      <w:r w:rsidRPr="005E098A">
        <w:rPr>
          <w:rFonts w:ascii="Times New Roman" w:eastAsia="MS Mincho" w:hAnsi="Times New Roman" w:cs="Times New Roman"/>
          <w:sz w:val="24"/>
          <w:szCs w:val="24"/>
        </w:rPr>
        <w:t xml:space="preserve"> sample group in ISO/IEC 14496-12, contain Random Access Skipped Leading (RASL) access units as defined in ISO/IEC 23090-3.</w:t>
      </w:r>
    </w:p>
    <w:p w14:paraId="0FC41F96"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77" w:name="_Toc38977983"/>
      <w:r w:rsidRPr="005E098A">
        <w:rPr>
          <w:rFonts w:ascii="Calibri" w:eastAsia="Times New Roman" w:hAnsi="Calibri" w:cs="Times New Roman"/>
          <w:b/>
          <w:bCs/>
          <w:sz w:val="26"/>
          <w:szCs w:val="26"/>
        </w:rPr>
        <w:t>Definition of a sub-sample for VVC</w:t>
      </w:r>
      <w:bookmarkEnd w:id="77"/>
    </w:p>
    <w:p w14:paraId="71FC67E6"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For the use of the </w:t>
      </w:r>
      <w:r w:rsidRPr="005E098A">
        <w:rPr>
          <w:rFonts w:ascii="Courier New" w:eastAsia="MS Mincho" w:hAnsi="Courier New" w:cs="Times New Roman"/>
          <w:noProof/>
          <w:sz w:val="24"/>
          <w:szCs w:val="24"/>
          <w:lang w:val="en-GB" w:eastAsia="ja-JP"/>
        </w:rPr>
        <w:t>SubSampleInformationBox</w:t>
      </w:r>
      <w:r w:rsidRPr="005E098A">
        <w:rPr>
          <w:rFonts w:ascii="Times New Roman" w:eastAsia="MS Mincho" w:hAnsi="Times New Roman" w:cs="Times New Roman"/>
          <w:sz w:val="24"/>
          <w:szCs w:val="24"/>
        </w:rPr>
        <w:t xml:space="preserve"> (8.7.7 of ISO/IEC 14496-12) in a VVC stream, a sub-sample is defined on the basis of the value of the </w:t>
      </w:r>
      <w:r w:rsidRPr="005E098A">
        <w:rPr>
          <w:rFonts w:ascii="Courier New" w:eastAsia="MS Mincho" w:hAnsi="Courier New" w:cs="Times New Roman"/>
          <w:noProof/>
          <w:sz w:val="24"/>
          <w:szCs w:val="24"/>
          <w:lang w:val="en-GB" w:eastAsia="ja-JP"/>
        </w:rPr>
        <w:t>flags</w:t>
      </w:r>
      <w:r w:rsidRPr="005E098A">
        <w:rPr>
          <w:rFonts w:ascii="Times New Roman" w:eastAsia="MS Mincho" w:hAnsi="Times New Roman" w:cs="Times New Roman"/>
          <w:sz w:val="24"/>
          <w:szCs w:val="24"/>
        </w:rPr>
        <w:t xml:space="preserve"> field of the sub-sample information box as specified below. The presence of this box is optional; however, if present in a track containing VVC data, the ‘</w:t>
      </w:r>
      <w:r w:rsidRPr="005E098A">
        <w:rPr>
          <w:rFonts w:ascii="Courier New" w:eastAsia="MS Mincho" w:hAnsi="Courier New" w:cs="Times New Roman"/>
          <w:noProof/>
          <w:sz w:val="24"/>
          <w:szCs w:val="24"/>
          <w:lang w:val="en-GB" w:eastAsia="ja-JP"/>
        </w:rPr>
        <w:t>codec_specific_parameters</w:t>
      </w:r>
      <w:r w:rsidRPr="005E098A">
        <w:rPr>
          <w:rFonts w:ascii="Times New Roman" w:eastAsia="MS Mincho" w:hAnsi="Times New Roman" w:cs="Times New Roman"/>
          <w:sz w:val="24"/>
          <w:szCs w:val="24"/>
        </w:rPr>
        <w:t>’ field in the box shall have the semantics defined here.</w:t>
      </w:r>
    </w:p>
    <w:p w14:paraId="7B2ADB6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Courier New" w:eastAsia="MS Mincho" w:hAnsi="Courier New" w:cs="Times New Roman"/>
          <w:noProof/>
          <w:sz w:val="24"/>
          <w:szCs w:val="24"/>
          <w:lang w:val="en-GB" w:eastAsia="ja-JP"/>
        </w:rPr>
        <w:t>flags</w:t>
      </w:r>
      <w:r w:rsidRPr="005E098A">
        <w:rPr>
          <w:rFonts w:ascii="Times New Roman" w:eastAsia="MS Mincho" w:hAnsi="Times New Roman" w:cs="Times New Roman"/>
          <w:sz w:val="24"/>
          <w:szCs w:val="24"/>
        </w:rPr>
        <w:t xml:space="preserve"> specifies the type of sub-sample information given in this box as follows:</w:t>
      </w:r>
    </w:p>
    <w:p w14:paraId="36304AE6" w14:textId="77777777" w:rsidR="005E098A" w:rsidRPr="005E098A" w:rsidRDefault="005E098A" w:rsidP="005E098A">
      <w:pPr>
        <w:widowControl/>
        <w:autoSpaceDE/>
        <w:autoSpaceDN/>
        <w:spacing w:after="0"/>
        <w:ind w:left="1170" w:hanging="450"/>
        <w:rPr>
          <w:rFonts w:ascii="Times New Roman" w:eastAsia="MS Mincho" w:hAnsi="Times New Roman" w:cs="Times New Roman"/>
          <w:sz w:val="24"/>
          <w:szCs w:val="24"/>
        </w:rPr>
      </w:pPr>
      <w:r w:rsidRPr="005E098A">
        <w:rPr>
          <w:rFonts w:ascii="Times New Roman" w:eastAsia="MS Mincho" w:hAnsi="Times New Roman" w:cs="Times New Roman"/>
          <w:sz w:val="24"/>
          <w:szCs w:val="24"/>
        </w:rPr>
        <w:t>0:</w:t>
      </w:r>
      <w:r w:rsidRPr="005E098A">
        <w:rPr>
          <w:rFonts w:ascii="Times New Roman" w:eastAsia="MS Mincho" w:hAnsi="Times New Roman" w:cs="Times New Roman"/>
          <w:sz w:val="24"/>
          <w:szCs w:val="24"/>
        </w:rPr>
        <w:tab/>
        <w:t>NAL-unit-based sub-samples. A sub-sample contains one or more contiguous NAL units.</w:t>
      </w:r>
    </w:p>
    <w:p w14:paraId="75B627DA" w14:textId="77777777" w:rsidR="005E098A" w:rsidRPr="005E098A" w:rsidRDefault="005E098A" w:rsidP="005E098A">
      <w:pPr>
        <w:widowControl/>
        <w:autoSpaceDE/>
        <w:autoSpaceDN/>
        <w:spacing w:after="0"/>
        <w:ind w:left="1170" w:hanging="450"/>
        <w:rPr>
          <w:rFonts w:ascii="Times New Roman" w:eastAsia="MS Mincho" w:hAnsi="Times New Roman" w:cs="Times New Roman"/>
          <w:sz w:val="24"/>
          <w:szCs w:val="24"/>
        </w:rPr>
      </w:pPr>
      <w:r w:rsidRPr="005E098A">
        <w:rPr>
          <w:rFonts w:ascii="Times New Roman" w:eastAsia="MS Mincho" w:hAnsi="Times New Roman" w:cs="Times New Roman"/>
          <w:sz w:val="24"/>
          <w:szCs w:val="24"/>
        </w:rPr>
        <w:t>1:</w:t>
      </w:r>
      <w:r w:rsidRPr="005E098A">
        <w:rPr>
          <w:rFonts w:ascii="Times New Roman" w:eastAsia="MS Mincho" w:hAnsi="Times New Roman" w:cs="Times New Roman"/>
          <w:sz w:val="24"/>
          <w:szCs w:val="24"/>
        </w:rPr>
        <w:tab/>
        <w:t>Tile-based sub-samples. A sub-sample contains one tile and the associated non-VCL NAL units, if any, of the VCL NAL unit(s) containing the tile.</w:t>
      </w:r>
    </w:p>
    <w:p w14:paraId="6823CF47" w14:textId="77777777" w:rsidR="005E098A" w:rsidRPr="005E098A" w:rsidRDefault="005E098A" w:rsidP="005E098A">
      <w:pPr>
        <w:widowControl/>
        <w:autoSpaceDE/>
        <w:autoSpaceDN/>
        <w:spacing w:after="0"/>
        <w:ind w:left="1170" w:hanging="450"/>
        <w:rPr>
          <w:rFonts w:ascii="Times New Roman" w:eastAsia="MS Mincho" w:hAnsi="Times New Roman" w:cs="Times New Roman"/>
          <w:sz w:val="24"/>
          <w:szCs w:val="24"/>
        </w:rPr>
      </w:pPr>
      <w:r w:rsidRPr="005E098A">
        <w:rPr>
          <w:rFonts w:ascii="Times New Roman" w:eastAsia="MS Mincho" w:hAnsi="Times New Roman" w:cs="Times New Roman"/>
          <w:sz w:val="24"/>
          <w:szCs w:val="24"/>
        </w:rPr>
        <w:t>2:</w:t>
      </w:r>
      <w:r w:rsidRPr="005E098A">
        <w:rPr>
          <w:rFonts w:ascii="Times New Roman" w:eastAsia="MS Mincho" w:hAnsi="Times New Roman" w:cs="Times New Roman"/>
          <w:sz w:val="24"/>
          <w:szCs w:val="24"/>
        </w:rPr>
        <w:tab/>
        <w:t xml:space="preserve">CTU-row-based sub-samples. A sub-sample either contains one CTU row within a tile and the associated non-VCL NAL units, if any, of the VCL NAL unit(s) containing the CTU row. This type of sub-sample information shall not be used when </w:t>
      </w:r>
      <w:proofErr w:type="spellStart"/>
      <w:r w:rsidRPr="005E098A">
        <w:rPr>
          <w:rFonts w:ascii="Times New Roman" w:eastAsia="MS Mincho" w:hAnsi="Times New Roman" w:cs="Times New Roman"/>
          <w:sz w:val="24"/>
          <w:szCs w:val="24"/>
        </w:rPr>
        <w:t>entropy_coding_sync_enabled_flag</w:t>
      </w:r>
      <w:proofErr w:type="spellEnd"/>
      <w:r w:rsidRPr="005E098A">
        <w:rPr>
          <w:rFonts w:ascii="Times New Roman" w:eastAsia="MS Mincho" w:hAnsi="Times New Roman" w:cs="Times New Roman"/>
          <w:sz w:val="24"/>
          <w:szCs w:val="24"/>
        </w:rPr>
        <w:t xml:space="preserve"> is equal to 0.</w:t>
      </w:r>
    </w:p>
    <w:p w14:paraId="40D3C503" w14:textId="77777777" w:rsidR="005E098A" w:rsidRPr="005E098A" w:rsidRDefault="005E098A" w:rsidP="005E098A">
      <w:pPr>
        <w:widowControl/>
        <w:autoSpaceDE/>
        <w:autoSpaceDN/>
        <w:spacing w:after="0"/>
        <w:ind w:left="1170" w:hanging="450"/>
        <w:rPr>
          <w:rFonts w:ascii="Times New Roman" w:eastAsia="MS Mincho" w:hAnsi="Times New Roman" w:cs="Times New Roman"/>
          <w:sz w:val="24"/>
          <w:szCs w:val="24"/>
        </w:rPr>
      </w:pPr>
      <w:r w:rsidRPr="005E098A">
        <w:rPr>
          <w:rFonts w:ascii="Times New Roman" w:eastAsia="MS Mincho" w:hAnsi="Times New Roman" w:cs="Times New Roman"/>
          <w:sz w:val="24"/>
          <w:szCs w:val="24"/>
        </w:rPr>
        <w:t>3:</w:t>
      </w:r>
      <w:r w:rsidRPr="005E098A">
        <w:rPr>
          <w:rFonts w:ascii="Times New Roman" w:eastAsia="MS Mincho" w:hAnsi="Times New Roman" w:cs="Times New Roman"/>
          <w:sz w:val="24"/>
          <w:szCs w:val="24"/>
        </w:rPr>
        <w:tab/>
        <w:t>Slice-based sub-samples. A sub-sample either contains one slice (i.e., one VCL NAL unit) and the associated non-VCL NAL units, if any.</w:t>
      </w:r>
    </w:p>
    <w:p w14:paraId="1739E559" w14:textId="77777777" w:rsidR="005E098A" w:rsidRPr="005E098A" w:rsidRDefault="005E098A" w:rsidP="005E098A">
      <w:pPr>
        <w:widowControl/>
        <w:autoSpaceDE/>
        <w:autoSpaceDN/>
        <w:spacing w:after="0"/>
        <w:ind w:left="1170" w:hanging="45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4: </w:t>
      </w:r>
      <w:r w:rsidRPr="005E098A">
        <w:rPr>
          <w:rFonts w:ascii="Times New Roman" w:eastAsia="MS Mincho" w:hAnsi="Times New Roman" w:cs="Times New Roman"/>
          <w:sz w:val="24"/>
          <w:szCs w:val="24"/>
        </w:rPr>
        <w:tab/>
        <w:t>Subpicture based sub-samples. A sub-sample contains one coded subpicture and the associated non-VCL NAL Units, if any, of the VCL NAL unit(s) containing the subpicture.</w:t>
      </w:r>
    </w:p>
    <w:p w14:paraId="23205855" w14:textId="77777777" w:rsidR="005E098A" w:rsidRPr="005E098A" w:rsidRDefault="005E098A" w:rsidP="005E098A">
      <w:pPr>
        <w:widowControl/>
        <w:autoSpaceDE/>
        <w:autoSpaceDN/>
        <w:spacing w:after="0"/>
        <w:ind w:left="1170" w:hanging="450"/>
        <w:rPr>
          <w:rFonts w:ascii="Times New Roman" w:eastAsia="MS Mincho" w:hAnsi="Times New Roman" w:cs="Times New Roman"/>
          <w:sz w:val="24"/>
          <w:szCs w:val="24"/>
        </w:rPr>
      </w:pPr>
      <w:r w:rsidRPr="005E098A">
        <w:rPr>
          <w:rFonts w:ascii="Times New Roman" w:eastAsia="MS Mincho" w:hAnsi="Times New Roman" w:cs="Times New Roman"/>
          <w:sz w:val="24"/>
          <w:szCs w:val="24"/>
        </w:rPr>
        <w:t>5:</w:t>
      </w:r>
      <w:r w:rsidRPr="005E098A">
        <w:rPr>
          <w:rFonts w:ascii="Times New Roman" w:eastAsia="MS Mincho" w:hAnsi="Times New Roman" w:cs="Times New Roman"/>
          <w:sz w:val="24"/>
          <w:szCs w:val="24"/>
        </w:rPr>
        <w:tab/>
        <w:t>Picture-based sub-samples. A sub-sample contains one coded picture and the associated non-VCL NAL units.</w:t>
      </w:r>
    </w:p>
    <w:p w14:paraId="2AE975E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Other values of </w:t>
      </w:r>
      <w:r w:rsidRPr="005E098A">
        <w:rPr>
          <w:rFonts w:ascii="Courier New" w:eastAsia="MS Mincho" w:hAnsi="Courier New" w:cs="Times New Roman"/>
          <w:noProof/>
          <w:sz w:val="24"/>
          <w:szCs w:val="24"/>
          <w:lang w:val="en-GB" w:eastAsia="ja-JP"/>
        </w:rPr>
        <w:t>flags</w:t>
      </w:r>
      <w:r w:rsidRPr="005E098A">
        <w:rPr>
          <w:rFonts w:ascii="Times New Roman" w:eastAsia="MS Mincho" w:hAnsi="Times New Roman" w:cs="Times New Roman"/>
          <w:sz w:val="24"/>
          <w:szCs w:val="24"/>
        </w:rPr>
        <w:t xml:space="preserve"> are reserved.</w:t>
      </w:r>
    </w:p>
    <w:p w14:paraId="595D855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w:t>
      </w:r>
      <w:proofErr w:type="spellStart"/>
      <w:r w:rsidRPr="005E098A">
        <w:rPr>
          <w:rFonts w:ascii="Times New Roman" w:eastAsia="MS Mincho" w:hAnsi="Times New Roman" w:cs="Times New Roman"/>
          <w:sz w:val="24"/>
          <w:szCs w:val="24"/>
        </w:rPr>
        <w:t>subsample_priority</w:t>
      </w:r>
      <w:proofErr w:type="spellEnd"/>
      <w:r w:rsidRPr="005E098A">
        <w:rPr>
          <w:rFonts w:ascii="Times New Roman" w:eastAsia="MS Mincho" w:hAnsi="Times New Roman" w:cs="Times New Roman"/>
          <w:sz w:val="24"/>
          <w:szCs w:val="24"/>
        </w:rPr>
        <w:t xml:space="preserve"> field shall be set to a value in accordance with the specification of this field in ISO/IEC 14496-12.</w:t>
      </w:r>
    </w:p>
    <w:p w14:paraId="73D08988"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The discardable field shall be set to 1 only if this sample is still decodable if this sub-sample is discarded (e.g. the sub-sample consists of an SEI NAL unit).</w:t>
      </w:r>
    </w:p>
    <w:p w14:paraId="22391215"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When the first byte of a NAL unit is included in a sub-sample, the preceding length field shall also be included in the same sub-sample.</w:t>
      </w:r>
    </w:p>
    <w:p w14:paraId="027763D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w:t>
      </w:r>
      <w:r w:rsidRPr="005E098A">
        <w:rPr>
          <w:rFonts w:ascii="Courier New" w:eastAsia="MS Mincho" w:hAnsi="Courier New" w:cs="Times New Roman"/>
          <w:noProof/>
          <w:sz w:val="24"/>
          <w:szCs w:val="24"/>
          <w:lang w:val="en-GB" w:eastAsia="ja-JP"/>
        </w:rPr>
        <w:t xml:space="preserve">codec_specific_parameters </w:t>
      </w:r>
      <w:r w:rsidRPr="005E098A">
        <w:rPr>
          <w:rFonts w:ascii="Times New Roman" w:eastAsia="MS Mincho" w:hAnsi="Times New Roman" w:cs="Times New Roman"/>
          <w:sz w:val="24"/>
          <w:szCs w:val="24"/>
        </w:rPr>
        <w:t xml:space="preserve">field of the </w:t>
      </w:r>
      <w:r w:rsidRPr="005E098A">
        <w:rPr>
          <w:rFonts w:ascii="Courier New" w:eastAsia="MS Mincho" w:hAnsi="Courier New" w:cs="Times New Roman"/>
          <w:noProof/>
          <w:sz w:val="24"/>
          <w:szCs w:val="24"/>
          <w:lang w:val="en-GB" w:eastAsia="ja-JP"/>
        </w:rPr>
        <w:t>SubSampleInformationBox</w:t>
      </w:r>
      <w:r w:rsidRPr="005E098A">
        <w:rPr>
          <w:rFonts w:ascii="Times New Roman" w:eastAsia="MS Mincho" w:hAnsi="Times New Roman" w:cs="Times New Roman"/>
          <w:sz w:val="24"/>
          <w:szCs w:val="24"/>
        </w:rPr>
        <w:t xml:space="preserve"> is defined for VVC as follows:</w:t>
      </w:r>
    </w:p>
    <w:p w14:paraId="393E9330" w14:textId="77777777" w:rsidR="005E098A" w:rsidRPr="005E098A"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jc w:val="left"/>
        <w:rPr>
          <w:rFonts w:ascii="Courier New" w:eastAsia="Times New Roman" w:hAnsi="Courier New" w:cs="Times New Roman"/>
          <w:noProof/>
          <w:sz w:val="20"/>
          <w:szCs w:val="20"/>
          <w:lang w:val="en-GB"/>
        </w:rPr>
      </w:pP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if (flags == 0)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 RapNalUnitFlag;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 Gra</w:t>
      </w:r>
      <w:r w:rsidRPr="005E098A">
        <w:rPr>
          <w:rFonts w:ascii="Courier New" w:eastAsia="Times New Roman" w:hAnsi="Courier New" w:cs="Courier"/>
          <w:noProof/>
          <w:sz w:val="20"/>
          <w:szCs w:val="20"/>
          <w:lang w:val="en-GB" w:eastAsia="zh-CN"/>
        </w:rPr>
        <w:t>NalUnitFlag;</w:t>
      </w:r>
      <w:r w:rsidRPr="005E098A">
        <w:rPr>
          <w:rFonts w:ascii="Courier New" w:eastAsia="Times New Roman" w:hAnsi="Courier New" w:cs="Courier"/>
          <w:noProof/>
          <w:sz w:val="20"/>
          <w:szCs w:val="20"/>
          <w:lang w:val="en-GB" w:eastAsia="zh-CN"/>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 xml:space="preserve">unsigned int(1) </w:t>
      </w:r>
      <w:r w:rsidRPr="005E098A">
        <w:rPr>
          <w:rFonts w:ascii="Courier New" w:eastAsia="Times New Roman" w:hAnsi="Courier New" w:cs="Courier"/>
          <w:noProof/>
          <w:sz w:val="20"/>
          <w:szCs w:val="20"/>
          <w:lang w:val="en-GB" w:eastAsia="zh-CN"/>
        </w:rPr>
        <w:t>VclNalUnitFlag;</w:t>
      </w:r>
      <w:r w:rsidRPr="005E098A">
        <w:rPr>
          <w:rFonts w:ascii="Courier New" w:eastAsia="Times New Roman" w:hAnsi="Courier New" w:cs="Courier"/>
          <w:noProof/>
          <w:sz w:val="20"/>
          <w:szCs w:val="20"/>
          <w:lang w:val="en-GB" w:eastAsia="zh-CN"/>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bit(29)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else if (flags == 1)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int(2) vcl_idc;</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bit(2)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int(4) log2_min_luma_ctb;</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int(12) ctb_x;</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int(12) ctb_y;</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 else if (flags == 2 || flags == 3)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int(2) vcl_idc;</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bit(30)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 else if (flags == 4)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int(2) vcl_idc;</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int(5) vcl_nalu_type;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bit(5)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int(2) log2_min_luma_ctb;</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ctb_x;</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ctb_y;</w:t>
      </w:r>
      <w:r w:rsidRPr="005E098A">
        <w:rPr>
          <w:rFonts w:ascii="Courier New" w:eastAsia="Times New Roman" w:hAnsi="Courier New" w:cs="Times New Roman"/>
          <w:noProof/>
          <w:sz w:val="20"/>
          <w:szCs w:val="20"/>
          <w:lang w:val="en-GB"/>
        </w:rPr>
        <w:br/>
      </w:r>
      <w:r w:rsidRPr="005E098A">
        <w:rPr>
          <w:rFonts w:ascii="Courier New" w:eastAsia="Times New Roman" w:hAnsi="Courier New" w:cs="Courier"/>
          <w:noProof/>
          <w:sz w:val="20"/>
          <w:szCs w:val="20"/>
          <w:lang w:val="en-GB" w:eastAsia="zh-CN"/>
        </w:rPr>
        <w:tab/>
      </w:r>
      <w:r w:rsidRPr="005E098A">
        <w:rPr>
          <w:rFonts w:ascii="Courier New" w:eastAsia="Times New Roman" w:hAnsi="Courier New" w:cs="Courier"/>
          <w:noProof/>
          <w:sz w:val="20"/>
          <w:szCs w:val="20"/>
          <w:lang w:val="en-GB" w:eastAsia="zh-CN"/>
        </w:rPr>
        <w:tab/>
      </w:r>
      <w:r w:rsidRPr="005E098A">
        <w:rPr>
          <w:rFonts w:ascii="Courier New" w:eastAsia="Times New Roman" w:hAnsi="Courier New" w:cs="Courier"/>
          <w:noProof/>
          <w:sz w:val="20"/>
          <w:szCs w:val="20"/>
          <w:lang w:val="en-GB" w:eastAsia="zh-CN"/>
        </w:rPr>
        <w:tab/>
      </w:r>
      <w:r w:rsidRPr="005E098A">
        <w:rPr>
          <w:rFonts w:ascii="Courier New" w:eastAsia="Times New Roman" w:hAnsi="Courier New" w:cs="Times New Roman"/>
          <w:noProof/>
          <w:sz w:val="20"/>
          <w:szCs w:val="20"/>
          <w:lang w:val="en-GB"/>
        </w:rPr>
        <w:t>unsigned int(</w:t>
      </w:r>
      <w:r w:rsidRPr="005E098A">
        <w:rPr>
          <w:rFonts w:ascii="Courier New" w:eastAsia="Times New Roman" w:hAnsi="Courier New" w:cs="Courier"/>
          <w:noProof/>
          <w:sz w:val="20"/>
          <w:szCs w:val="20"/>
          <w:lang w:val="en-GB" w:eastAsia="zh-CN"/>
        </w:rPr>
        <w:t xml:space="preserve">1) </w:t>
      </w:r>
      <w:r w:rsidRPr="005E098A">
        <w:rPr>
          <w:rFonts w:ascii="Courier New" w:eastAsia="Times New Roman" w:hAnsi="Courier New" w:cs="Times New Roman"/>
          <w:noProof/>
          <w:sz w:val="20"/>
          <w:szCs w:val="20"/>
          <w:lang w:val="en-GB"/>
        </w:rPr>
        <w:t>DiscardableFlag;</w:t>
      </w:r>
      <w:r w:rsidRPr="005E098A" w:rsidDel="005446E8">
        <w:rPr>
          <w:rFonts w:ascii="Courier New" w:eastAsia="Times New Roman" w:hAnsi="Courier New" w:cs="Times New Roman"/>
          <w:noProof/>
          <w:sz w:val="20"/>
          <w:szCs w:val="20"/>
          <w:lang w:val="en-GB"/>
        </w:rPr>
        <w:t xml:space="preserve">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 xml:space="preserve">unsigned int(1) NoInterLayerPredFlag;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 else if (flags == 5){</w:t>
      </w:r>
      <w:r w:rsidRPr="005E098A">
        <w:rPr>
          <w:rFonts w:ascii="Courier New" w:eastAsia="Times New Roman" w:hAnsi="Courier New" w:cs="Times New Roman"/>
          <w:noProof/>
          <w:sz w:val="20"/>
          <w:szCs w:val="20"/>
          <w:lang w:val="en-GB"/>
        </w:rPr>
        <w:br/>
      </w:r>
      <w:r w:rsidRPr="005E098A">
        <w:rPr>
          <w:rFonts w:ascii="Courier New" w:eastAsia="Times New Roman" w:hAnsi="Courier New" w:cs="Courier"/>
          <w:noProof/>
          <w:sz w:val="20"/>
          <w:szCs w:val="20"/>
          <w:lang w:val="en-GB" w:eastAsia="zh-CN"/>
        </w:rPr>
        <w:tab/>
      </w:r>
      <w:r w:rsidRPr="005E098A">
        <w:rPr>
          <w:rFonts w:ascii="Courier New" w:eastAsia="Times New Roman" w:hAnsi="Courier New" w:cs="Courier"/>
          <w:noProof/>
          <w:sz w:val="20"/>
          <w:szCs w:val="20"/>
          <w:lang w:val="en-GB" w:eastAsia="zh-CN"/>
        </w:rPr>
        <w:tab/>
      </w:r>
      <w:r w:rsidRPr="005E098A">
        <w:rPr>
          <w:rFonts w:ascii="Courier New" w:eastAsia="Times New Roman" w:hAnsi="Courier New" w:cs="Courier"/>
          <w:noProof/>
          <w:sz w:val="20"/>
          <w:szCs w:val="20"/>
          <w:lang w:val="en-GB" w:eastAsia="zh-CN"/>
        </w:rPr>
        <w:tab/>
      </w:r>
      <w:r w:rsidRPr="005E098A">
        <w:rPr>
          <w:rFonts w:ascii="Courier New" w:eastAsia="Times New Roman" w:hAnsi="Courier New" w:cs="Times New Roman"/>
          <w:noProof/>
          <w:sz w:val="20"/>
          <w:szCs w:val="20"/>
          <w:lang w:val="en-GB"/>
        </w:rPr>
        <w:t>unsigned int(</w:t>
      </w:r>
      <w:r w:rsidRPr="005E098A">
        <w:rPr>
          <w:rFonts w:ascii="Courier New" w:eastAsia="Times New Roman" w:hAnsi="Courier New" w:cs="Courier"/>
          <w:noProof/>
          <w:sz w:val="20"/>
          <w:szCs w:val="20"/>
          <w:lang w:val="en-GB" w:eastAsia="zh-CN"/>
        </w:rPr>
        <w:t xml:space="preserve">1) </w:t>
      </w:r>
      <w:r w:rsidRPr="005E098A">
        <w:rPr>
          <w:rFonts w:ascii="Courier New" w:eastAsia="Times New Roman" w:hAnsi="Courier New" w:cs="Times New Roman"/>
          <w:noProof/>
          <w:sz w:val="20"/>
          <w:szCs w:val="20"/>
          <w:lang w:val="en-GB"/>
        </w:rPr>
        <w:t>DiscardableFlag;</w:t>
      </w:r>
      <w:r w:rsidRPr="005E098A" w:rsidDel="005446E8">
        <w:rPr>
          <w:rFonts w:ascii="Courier New" w:eastAsia="Times New Roman" w:hAnsi="Courier New" w:cs="Times New Roman"/>
          <w:noProof/>
          <w:sz w:val="20"/>
          <w:szCs w:val="20"/>
          <w:lang w:val="en-GB"/>
        </w:rPr>
        <w:t xml:space="preserve"> </w:t>
      </w:r>
      <w:r w:rsidRPr="005E098A">
        <w:rPr>
          <w:rFonts w:ascii="Courier New" w:eastAsia="Times New Roman" w:hAnsi="Courier New" w:cs="Courier"/>
          <w:noProof/>
          <w:sz w:val="20"/>
          <w:szCs w:val="20"/>
          <w:lang w:val="en-GB" w:eastAsia="zh-CN"/>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 NoInterLayerPredFlag;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bit(30)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w:t>
      </w:r>
    </w:p>
    <w:p w14:paraId="30A16EFC"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eastAsia="zh-CN"/>
        </w:rPr>
      </w:pPr>
      <w:r w:rsidRPr="005E098A">
        <w:rPr>
          <w:rFonts w:ascii="Courier New" w:eastAsia="MS Mincho" w:hAnsi="Courier New" w:cs="Times New Roman"/>
          <w:noProof/>
          <w:lang w:val="en-GB" w:eastAsia="ja-JP"/>
        </w:rPr>
        <w:t xml:space="preserve">RapNalUnitFlag </w:t>
      </w:r>
      <w:r w:rsidRPr="005E098A">
        <w:rPr>
          <w:rFonts w:eastAsia="Times New Roman" w:cs="Times New Roman"/>
          <w:lang w:val="en-GB" w:eastAsia="zh-CN"/>
        </w:rPr>
        <w:t xml:space="preserve">equal to 0 indicates that none of the NAL units in the sub-sample has </w:t>
      </w:r>
      <w:r w:rsidRPr="005E098A">
        <w:rPr>
          <w:rFonts w:ascii="Courier New" w:eastAsia="MS Mincho" w:hAnsi="Courier New" w:cs="Times New Roman"/>
          <w:noProof/>
          <w:lang w:val="en-GB" w:eastAsia="ja-JP"/>
        </w:rPr>
        <w:t xml:space="preserve">nal_unit_type </w:t>
      </w:r>
      <w:r w:rsidRPr="005E098A">
        <w:rPr>
          <w:rFonts w:eastAsia="Times New Roman" w:cs="Times New Roman"/>
          <w:lang w:val="en-GB" w:eastAsia="zh-CN"/>
        </w:rPr>
        <w:t xml:space="preserve">equal to </w:t>
      </w:r>
      <w:r w:rsidRPr="005E098A">
        <w:rPr>
          <w:rFonts w:ascii="Courier New" w:eastAsia="MS Mincho" w:hAnsi="Courier New" w:cs="Times New Roman"/>
          <w:noProof/>
          <w:lang w:val="en-GB" w:eastAsia="ja-JP"/>
        </w:rPr>
        <w:t xml:space="preserve">IDR_W_RADL, IDR_N_LP, </w:t>
      </w:r>
      <w:r w:rsidRPr="005E098A">
        <w:rPr>
          <w:rFonts w:eastAsia="Times New Roman" w:cs="Times New Roman"/>
          <w:noProof/>
          <w:lang w:val="en-GB"/>
        </w:rPr>
        <w:t xml:space="preserve">or </w:t>
      </w:r>
      <w:r w:rsidRPr="005E098A">
        <w:rPr>
          <w:rFonts w:ascii="Courier New" w:eastAsia="MS Mincho" w:hAnsi="Courier New" w:cs="Times New Roman"/>
          <w:noProof/>
          <w:lang w:val="en-GB" w:eastAsia="ja-JP"/>
        </w:rPr>
        <w:t>CRA_NUT</w:t>
      </w:r>
      <w:r w:rsidRPr="005E098A">
        <w:rPr>
          <w:rFonts w:eastAsia="Times New Roman" w:cs="Times New Roman"/>
          <w:lang w:val="en-GB" w:eastAsia="zh-CN"/>
        </w:rPr>
        <w:t xml:space="preserve"> as specified in </w:t>
      </w:r>
      <w:r w:rsidRPr="005E098A">
        <w:rPr>
          <w:rFonts w:eastAsia="Times New Roman" w:cs="Times New Roman"/>
          <w:lang w:val="en-GB"/>
        </w:rPr>
        <w:t>ISO/IEC 23090-3</w:t>
      </w:r>
      <w:r w:rsidRPr="005E098A">
        <w:rPr>
          <w:rFonts w:eastAsia="Times New Roman" w:cs="Times New Roman"/>
          <w:lang w:val="en-GB" w:eastAsia="zh-CN"/>
        </w:rPr>
        <w:t xml:space="preserve">. Value 1 indicates that all NAL units in the sub-sample have </w:t>
      </w:r>
      <w:r w:rsidRPr="005E098A">
        <w:rPr>
          <w:rFonts w:ascii="Courier New" w:eastAsia="MS Mincho" w:hAnsi="Courier New" w:cs="Times New Roman"/>
          <w:noProof/>
          <w:lang w:val="en-GB" w:eastAsia="ja-JP"/>
        </w:rPr>
        <w:t xml:space="preserve">nal_unit_type </w:t>
      </w:r>
      <w:r w:rsidRPr="005E098A">
        <w:rPr>
          <w:rFonts w:eastAsia="Times New Roman" w:cs="Times New Roman"/>
          <w:lang w:val="en-GB" w:eastAsia="zh-CN"/>
        </w:rPr>
        <w:t xml:space="preserve">equal to </w:t>
      </w:r>
      <w:r w:rsidRPr="005E098A">
        <w:rPr>
          <w:rFonts w:ascii="Courier New" w:eastAsia="MS Mincho" w:hAnsi="Courier New" w:cs="Times New Roman"/>
          <w:noProof/>
          <w:lang w:val="en-GB" w:eastAsia="ja-JP"/>
        </w:rPr>
        <w:t xml:space="preserve">IDR_W_RADL, IDR_N_LP, </w:t>
      </w:r>
      <w:r w:rsidRPr="005E098A">
        <w:rPr>
          <w:rFonts w:eastAsia="Times New Roman" w:cs="Times New Roman"/>
          <w:noProof/>
          <w:lang w:val="en-GB"/>
        </w:rPr>
        <w:t xml:space="preserve">or </w:t>
      </w:r>
      <w:r w:rsidRPr="005E098A">
        <w:rPr>
          <w:rFonts w:ascii="Courier New" w:eastAsia="MS Mincho" w:hAnsi="Courier New" w:cs="Times New Roman"/>
          <w:noProof/>
          <w:lang w:val="en-GB" w:eastAsia="ja-JP"/>
        </w:rPr>
        <w:t>CRA_NUT</w:t>
      </w:r>
      <w:r w:rsidRPr="005E098A">
        <w:rPr>
          <w:rFonts w:eastAsia="Times New Roman" w:cs="Times New Roman"/>
          <w:lang w:val="en-GB" w:eastAsia="zh-CN"/>
        </w:rPr>
        <w:t xml:space="preserve"> as specified in </w:t>
      </w:r>
      <w:r w:rsidRPr="005E098A">
        <w:rPr>
          <w:rFonts w:eastAsia="Times New Roman" w:cs="Times New Roman"/>
          <w:lang w:val="en-GB"/>
        </w:rPr>
        <w:t>ISO/IEC 23090-3</w:t>
      </w:r>
      <w:r w:rsidRPr="005E098A">
        <w:rPr>
          <w:rFonts w:eastAsia="Times New Roman" w:cs="Times New Roman"/>
          <w:lang w:val="en-GB" w:eastAsia="zh-CN"/>
        </w:rPr>
        <w:t>.</w:t>
      </w:r>
    </w:p>
    <w:p w14:paraId="3C2B7C29"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eastAsia="zh-CN"/>
        </w:rPr>
      </w:pPr>
      <w:r w:rsidRPr="005E098A">
        <w:rPr>
          <w:rFonts w:ascii="Courier New" w:eastAsia="MS Mincho" w:hAnsi="Courier New" w:cs="Times New Roman"/>
          <w:noProof/>
          <w:lang w:val="en-GB" w:eastAsia="ja-JP"/>
        </w:rPr>
        <w:t xml:space="preserve">GraNalUnitFlag </w:t>
      </w:r>
      <w:r w:rsidRPr="005E098A">
        <w:rPr>
          <w:rFonts w:eastAsia="Times New Roman" w:cs="Times New Roman"/>
          <w:lang w:val="en-GB" w:eastAsia="zh-CN"/>
        </w:rPr>
        <w:t xml:space="preserve">equal to 0 indicates that none of the NAL units in the sub-sample has </w:t>
      </w:r>
      <w:r w:rsidRPr="005E098A">
        <w:rPr>
          <w:rFonts w:ascii="Courier New" w:eastAsia="MS Mincho" w:hAnsi="Courier New" w:cs="Times New Roman"/>
          <w:noProof/>
          <w:lang w:val="en-GB" w:eastAsia="ja-JP"/>
        </w:rPr>
        <w:t xml:space="preserve">nal_unit_type </w:t>
      </w:r>
      <w:r w:rsidRPr="005E098A">
        <w:rPr>
          <w:rFonts w:eastAsia="Times New Roman" w:cs="Times New Roman"/>
          <w:lang w:val="en-GB" w:eastAsia="zh-CN"/>
        </w:rPr>
        <w:t xml:space="preserve">equal to </w:t>
      </w:r>
      <w:r w:rsidRPr="005E098A">
        <w:rPr>
          <w:rFonts w:ascii="Courier New" w:eastAsia="MS Mincho" w:hAnsi="Courier New" w:cs="Times New Roman"/>
          <w:noProof/>
          <w:lang w:val="en-GB" w:eastAsia="ja-JP"/>
        </w:rPr>
        <w:t>GRA_NUT</w:t>
      </w:r>
      <w:r w:rsidRPr="005E098A">
        <w:rPr>
          <w:rFonts w:eastAsia="Times New Roman" w:cs="Times New Roman"/>
          <w:lang w:val="en-GB" w:eastAsia="zh-CN"/>
        </w:rPr>
        <w:t xml:space="preserve"> as specified in </w:t>
      </w:r>
      <w:r w:rsidRPr="005E098A">
        <w:rPr>
          <w:rFonts w:eastAsia="Times New Roman" w:cs="Times New Roman"/>
          <w:lang w:val="en-GB"/>
        </w:rPr>
        <w:t>ISO/IEC 23090-3</w:t>
      </w:r>
      <w:r w:rsidRPr="005E098A">
        <w:rPr>
          <w:rFonts w:eastAsia="Times New Roman" w:cs="Times New Roman"/>
          <w:lang w:val="en-GB" w:eastAsia="zh-CN"/>
        </w:rPr>
        <w:t xml:space="preserve">. Value 1 indicates that all NAL units in the sub-sample have </w:t>
      </w:r>
      <w:r w:rsidRPr="005E098A">
        <w:rPr>
          <w:rFonts w:ascii="Courier New" w:eastAsia="MS Mincho" w:hAnsi="Courier New" w:cs="Times New Roman"/>
          <w:noProof/>
          <w:lang w:val="en-GB" w:eastAsia="ja-JP"/>
        </w:rPr>
        <w:t>nal_unit_type</w:t>
      </w:r>
      <w:r w:rsidRPr="005E098A">
        <w:rPr>
          <w:rFonts w:eastAsia="Times New Roman" w:cs="Times New Roman"/>
          <w:lang w:val="en-GB" w:eastAsia="zh-CN"/>
        </w:rPr>
        <w:t xml:space="preserve"> equal to </w:t>
      </w:r>
      <w:r w:rsidRPr="005E098A">
        <w:rPr>
          <w:rFonts w:ascii="Courier New" w:eastAsia="MS Mincho" w:hAnsi="Courier New" w:cs="Times New Roman"/>
          <w:noProof/>
          <w:lang w:val="en-GB" w:eastAsia="ja-JP"/>
        </w:rPr>
        <w:t>GRA_NUT</w:t>
      </w:r>
      <w:r w:rsidRPr="005E098A">
        <w:rPr>
          <w:rFonts w:eastAsia="Times New Roman" w:cs="Times New Roman"/>
          <w:lang w:val="en-GB" w:eastAsia="zh-CN"/>
        </w:rPr>
        <w:t xml:space="preserve"> as specified in </w:t>
      </w:r>
      <w:r w:rsidRPr="005E098A">
        <w:rPr>
          <w:rFonts w:eastAsia="Times New Roman" w:cs="Times New Roman"/>
          <w:lang w:val="en-GB"/>
        </w:rPr>
        <w:t>ISO/IEC 23090-3</w:t>
      </w:r>
      <w:r w:rsidRPr="005E098A">
        <w:rPr>
          <w:rFonts w:eastAsia="Times New Roman" w:cs="Times New Roman"/>
          <w:lang w:val="en-GB" w:eastAsia="zh-CN"/>
        </w:rPr>
        <w:t>.</w:t>
      </w:r>
    </w:p>
    <w:p w14:paraId="6B46F6BA"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eastAsia="zh-CN"/>
        </w:rPr>
      </w:pPr>
      <w:r w:rsidRPr="005E098A">
        <w:rPr>
          <w:rFonts w:ascii="Courier New" w:eastAsia="MS Mincho" w:hAnsi="Courier New" w:cs="Times New Roman"/>
          <w:noProof/>
          <w:lang w:val="en-GB" w:eastAsia="ja-JP"/>
        </w:rPr>
        <w:t xml:space="preserve">VclNalUnitFlag </w:t>
      </w:r>
      <w:r w:rsidRPr="005E098A">
        <w:rPr>
          <w:rFonts w:eastAsia="Times New Roman" w:cs="Times New Roman"/>
          <w:lang w:val="en-GB" w:eastAsia="zh-CN"/>
        </w:rPr>
        <w:t>equal to 0 indicates that all NAL units in the sub-sample are non-VCL NAL units. Value 1 indicates that all NAL units in the sub-sample are VCL NAL units.</w:t>
      </w:r>
    </w:p>
    <w:p w14:paraId="1C742280" w14:textId="77777777" w:rsidR="005E098A" w:rsidRPr="005E098A" w:rsidRDefault="005E098A" w:rsidP="005E098A">
      <w:pPr>
        <w:widowControl/>
        <w:tabs>
          <w:tab w:val="left" w:pos="1440"/>
          <w:tab w:val="left" w:pos="8010"/>
        </w:tabs>
        <w:autoSpaceDE/>
        <w:autoSpaceDN/>
        <w:spacing w:after="0"/>
        <w:ind w:left="720" w:hanging="360"/>
        <w:rPr>
          <w:rFonts w:ascii="Times New Roman" w:eastAsia="Times New Roman" w:hAnsi="Times New Roman" w:cs="Times New Roman"/>
          <w:sz w:val="24"/>
          <w:szCs w:val="24"/>
          <w:lang w:eastAsia="zh-CN"/>
        </w:rPr>
      </w:pPr>
      <w:r w:rsidRPr="005E098A">
        <w:rPr>
          <w:rFonts w:ascii="Courier New" w:eastAsia="MS Mincho" w:hAnsi="Courier New" w:cs="Times New Roman"/>
          <w:noProof/>
          <w:sz w:val="24"/>
          <w:szCs w:val="24"/>
          <w:lang w:val="en-GB" w:eastAsia="ja-JP"/>
        </w:rPr>
        <w:t>vcl_idc</w:t>
      </w:r>
      <w:r w:rsidRPr="005E098A">
        <w:rPr>
          <w:rFonts w:ascii="Times New Roman" w:eastAsia="Times New Roman" w:hAnsi="Times New Roman" w:cs="Times New Roman"/>
          <w:sz w:val="24"/>
          <w:szCs w:val="24"/>
          <w:lang w:eastAsia="zh-CN"/>
        </w:rPr>
        <w:t xml:space="preserve"> indicates whether the sub-sample contains Video Coding Layer (VCL) data, non-VCL data, or both, as follows:</w:t>
      </w:r>
    </w:p>
    <w:p w14:paraId="2E5C55C1" w14:textId="77777777" w:rsidR="005E098A" w:rsidRPr="005E098A" w:rsidRDefault="005E098A" w:rsidP="005E098A">
      <w:pPr>
        <w:widowControl/>
        <w:tabs>
          <w:tab w:val="left" w:pos="1440"/>
          <w:tab w:val="left" w:pos="8010"/>
        </w:tabs>
        <w:autoSpaceDE/>
        <w:autoSpaceDN/>
        <w:spacing w:after="0"/>
        <w:ind w:left="1440" w:hanging="360"/>
        <w:rPr>
          <w:rFonts w:ascii="Times New Roman" w:eastAsia="Times New Roman" w:hAnsi="Times New Roman" w:cs="Times New Roman"/>
          <w:sz w:val="24"/>
          <w:szCs w:val="24"/>
          <w:lang w:eastAsia="zh-CN"/>
        </w:rPr>
      </w:pPr>
      <w:r w:rsidRPr="005E098A">
        <w:rPr>
          <w:rFonts w:ascii="Times New Roman" w:eastAsia="Times New Roman" w:hAnsi="Times New Roman" w:cs="Times New Roman"/>
          <w:sz w:val="24"/>
          <w:szCs w:val="24"/>
          <w:lang w:eastAsia="zh-CN"/>
        </w:rPr>
        <w:t>0: the sub-sample contains VCL data and does not contain non-VCL data</w:t>
      </w:r>
    </w:p>
    <w:p w14:paraId="27528B02" w14:textId="77777777" w:rsidR="005E098A" w:rsidRPr="005E098A" w:rsidRDefault="005E098A" w:rsidP="005E098A">
      <w:pPr>
        <w:widowControl/>
        <w:tabs>
          <w:tab w:val="left" w:pos="1440"/>
          <w:tab w:val="left" w:pos="8010"/>
        </w:tabs>
        <w:autoSpaceDE/>
        <w:autoSpaceDN/>
        <w:spacing w:after="0"/>
        <w:ind w:left="1440" w:hanging="360"/>
        <w:rPr>
          <w:rFonts w:ascii="Times New Roman" w:eastAsia="Times New Roman" w:hAnsi="Times New Roman" w:cs="Times New Roman"/>
          <w:sz w:val="24"/>
          <w:szCs w:val="24"/>
          <w:lang w:eastAsia="zh-CN"/>
        </w:rPr>
      </w:pPr>
      <w:r w:rsidRPr="005E098A">
        <w:rPr>
          <w:rFonts w:ascii="Times New Roman" w:eastAsia="Times New Roman" w:hAnsi="Times New Roman" w:cs="Times New Roman"/>
          <w:sz w:val="24"/>
          <w:szCs w:val="24"/>
          <w:lang w:eastAsia="zh-CN"/>
        </w:rPr>
        <w:t>1: the sub-sample contains no VCL data and contains non-VCL data</w:t>
      </w:r>
    </w:p>
    <w:p w14:paraId="24AB808E" w14:textId="77777777" w:rsidR="005E098A" w:rsidRPr="005E098A" w:rsidRDefault="005E098A" w:rsidP="005E098A">
      <w:pPr>
        <w:widowControl/>
        <w:tabs>
          <w:tab w:val="left" w:pos="1440"/>
          <w:tab w:val="left" w:pos="8010"/>
        </w:tabs>
        <w:autoSpaceDE/>
        <w:autoSpaceDN/>
        <w:spacing w:after="0"/>
        <w:ind w:left="1440" w:hanging="360"/>
        <w:rPr>
          <w:rFonts w:ascii="Times New Roman" w:eastAsia="Times New Roman" w:hAnsi="Times New Roman" w:cs="Times New Roman"/>
          <w:sz w:val="24"/>
          <w:szCs w:val="24"/>
          <w:lang w:eastAsia="zh-CN"/>
        </w:rPr>
      </w:pPr>
      <w:r w:rsidRPr="005E098A">
        <w:rPr>
          <w:rFonts w:ascii="Times New Roman" w:eastAsia="Times New Roman" w:hAnsi="Times New Roman" w:cs="Times New Roman"/>
          <w:sz w:val="24"/>
          <w:szCs w:val="24"/>
          <w:lang w:eastAsia="zh-CN"/>
        </w:rPr>
        <w:t>2: the sub-sample may contain both VCL and non-VCL data, which shall be associated with each other. For example, a sub-sample may contain a decoding unit information SEI message followed by the set of NAL units associated with the SEI message.</w:t>
      </w:r>
    </w:p>
    <w:p w14:paraId="626F7D3C" w14:textId="77777777" w:rsidR="005E098A" w:rsidRPr="005E098A" w:rsidRDefault="005E098A" w:rsidP="005E098A">
      <w:pPr>
        <w:widowControl/>
        <w:tabs>
          <w:tab w:val="left" w:pos="1440"/>
          <w:tab w:val="left" w:pos="8010"/>
        </w:tabs>
        <w:autoSpaceDE/>
        <w:autoSpaceDN/>
        <w:spacing w:after="0"/>
        <w:ind w:left="1440" w:hanging="360"/>
        <w:rPr>
          <w:rFonts w:ascii="Times New Roman" w:eastAsia="Times New Roman" w:hAnsi="Times New Roman" w:cs="Times New Roman"/>
          <w:sz w:val="24"/>
          <w:szCs w:val="24"/>
          <w:lang w:eastAsia="zh-CN"/>
        </w:rPr>
      </w:pPr>
      <w:r w:rsidRPr="005E098A">
        <w:rPr>
          <w:rFonts w:ascii="Times New Roman" w:eastAsia="Times New Roman" w:hAnsi="Times New Roman" w:cs="Times New Roman"/>
          <w:sz w:val="24"/>
          <w:szCs w:val="24"/>
          <w:lang w:eastAsia="zh-CN"/>
        </w:rPr>
        <w:t>3: reserved</w:t>
      </w:r>
    </w:p>
    <w:p w14:paraId="6A2442BB" w14:textId="77777777" w:rsidR="005E098A" w:rsidRPr="005E098A" w:rsidRDefault="005E098A" w:rsidP="005E098A">
      <w:pPr>
        <w:widowControl/>
        <w:tabs>
          <w:tab w:val="left" w:pos="1440"/>
          <w:tab w:val="left" w:pos="8010"/>
        </w:tabs>
        <w:autoSpaceDE/>
        <w:autoSpaceDN/>
        <w:spacing w:after="0"/>
        <w:ind w:left="720" w:hanging="360"/>
        <w:rPr>
          <w:rFonts w:ascii="Times New Roman" w:eastAsia="Times New Roman" w:hAnsi="Times New Roman" w:cs="Times New Roman"/>
          <w:sz w:val="24"/>
          <w:szCs w:val="24"/>
          <w:lang w:eastAsia="zh-CN"/>
        </w:rPr>
      </w:pPr>
      <w:r w:rsidRPr="005E098A">
        <w:rPr>
          <w:rFonts w:ascii="Courier New" w:eastAsia="MS Mincho" w:hAnsi="Courier New" w:cs="Times New Roman"/>
          <w:noProof/>
          <w:sz w:val="24"/>
          <w:szCs w:val="24"/>
          <w:lang w:val="en-GB" w:eastAsia="ja-JP"/>
        </w:rPr>
        <w:t>log2_min_luma_ctb</w:t>
      </w:r>
      <w:r w:rsidRPr="005E098A">
        <w:rPr>
          <w:rFonts w:ascii="Times New Roman" w:eastAsia="Times New Roman" w:hAnsi="Times New Roman" w:cs="Times New Roman"/>
          <w:sz w:val="24"/>
          <w:szCs w:val="24"/>
          <w:lang w:eastAsia="zh-CN"/>
        </w:rPr>
        <w:t xml:space="preserve"> indicates the unit of </w:t>
      </w:r>
      <w:r w:rsidRPr="005E098A">
        <w:rPr>
          <w:rFonts w:ascii="Courier New" w:eastAsia="MS Mincho" w:hAnsi="Courier New" w:cs="Times New Roman"/>
          <w:noProof/>
          <w:sz w:val="24"/>
          <w:szCs w:val="24"/>
          <w:lang w:val="en-GB" w:eastAsia="ja-JP"/>
        </w:rPr>
        <w:t>ctb_x</w:t>
      </w:r>
      <w:r w:rsidRPr="005E098A">
        <w:rPr>
          <w:rFonts w:ascii="Times New Roman" w:eastAsia="Times New Roman" w:hAnsi="Times New Roman" w:cs="Times New Roman"/>
          <w:sz w:val="24"/>
          <w:szCs w:val="24"/>
          <w:lang w:eastAsia="zh-CN"/>
        </w:rPr>
        <w:t xml:space="preserve"> and </w:t>
      </w:r>
      <w:r w:rsidRPr="005E098A">
        <w:rPr>
          <w:rFonts w:ascii="Courier New" w:eastAsia="MS Mincho" w:hAnsi="Courier New" w:cs="Times New Roman"/>
          <w:noProof/>
          <w:sz w:val="24"/>
          <w:szCs w:val="24"/>
          <w:lang w:val="en-GB" w:eastAsia="ja-JP"/>
        </w:rPr>
        <w:t>ctb_y</w:t>
      </w:r>
      <w:r w:rsidRPr="005E098A">
        <w:rPr>
          <w:rFonts w:ascii="Times New Roman" w:eastAsia="Times New Roman" w:hAnsi="Times New Roman" w:cs="Times New Roman"/>
          <w:sz w:val="24"/>
          <w:szCs w:val="24"/>
          <w:lang w:eastAsia="zh-CN"/>
        </w:rPr>
        <w:t>, specified as follows:</w:t>
      </w:r>
    </w:p>
    <w:p w14:paraId="0C20FB45" w14:textId="77777777" w:rsidR="005E098A" w:rsidRPr="005E098A" w:rsidRDefault="005E098A" w:rsidP="005E098A">
      <w:pPr>
        <w:widowControl/>
        <w:tabs>
          <w:tab w:val="left" w:pos="1440"/>
          <w:tab w:val="left" w:pos="8010"/>
        </w:tabs>
        <w:autoSpaceDE/>
        <w:autoSpaceDN/>
        <w:spacing w:after="0"/>
        <w:ind w:left="1440" w:hanging="360"/>
        <w:rPr>
          <w:rFonts w:ascii="Times New Roman" w:eastAsia="Times New Roman" w:hAnsi="Times New Roman" w:cs="Times New Roman"/>
          <w:sz w:val="24"/>
          <w:szCs w:val="24"/>
          <w:lang w:val="fr-FR" w:eastAsia="zh-CN"/>
        </w:rPr>
      </w:pPr>
      <w:r w:rsidRPr="005E098A">
        <w:rPr>
          <w:rFonts w:ascii="Times New Roman" w:eastAsia="Times New Roman" w:hAnsi="Times New Roman" w:cs="Times New Roman"/>
          <w:sz w:val="24"/>
          <w:szCs w:val="24"/>
          <w:lang w:val="fr-FR" w:eastAsia="zh-CN"/>
        </w:rPr>
        <w:t xml:space="preserve">0: 8 </w:t>
      </w:r>
      <w:proofErr w:type="spellStart"/>
      <w:r w:rsidRPr="005E098A">
        <w:rPr>
          <w:rFonts w:ascii="Times New Roman" w:eastAsia="Times New Roman" w:hAnsi="Times New Roman" w:cs="Times New Roman"/>
          <w:sz w:val="24"/>
          <w:szCs w:val="24"/>
          <w:lang w:val="fr-FR" w:eastAsia="zh-CN"/>
        </w:rPr>
        <w:t>luma</w:t>
      </w:r>
      <w:proofErr w:type="spellEnd"/>
      <w:r w:rsidRPr="005E098A">
        <w:rPr>
          <w:rFonts w:ascii="Times New Roman" w:eastAsia="Times New Roman" w:hAnsi="Times New Roman" w:cs="Times New Roman"/>
          <w:sz w:val="24"/>
          <w:szCs w:val="24"/>
          <w:lang w:val="fr-FR" w:eastAsia="zh-CN"/>
        </w:rPr>
        <w:t xml:space="preserve"> </w:t>
      </w:r>
      <w:proofErr w:type="spellStart"/>
      <w:r w:rsidRPr="005E098A">
        <w:rPr>
          <w:rFonts w:ascii="Times New Roman" w:eastAsia="Times New Roman" w:hAnsi="Times New Roman" w:cs="Times New Roman"/>
          <w:sz w:val="24"/>
          <w:szCs w:val="24"/>
          <w:lang w:val="fr-FR" w:eastAsia="zh-CN"/>
        </w:rPr>
        <w:t>samples</w:t>
      </w:r>
      <w:proofErr w:type="spellEnd"/>
    </w:p>
    <w:p w14:paraId="685438CA" w14:textId="77777777" w:rsidR="005E098A" w:rsidRPr="005E098A" w:rsidRDefault="005E098A" w:rsidP="005E098A">
      <w:pPr>
        <w:widowControl/>
        <w:tabs>
          <w:tab w:val="left" w:pos="1440"/>
          <w:tab w:val="left" w:pos="8010"/>
        </w:tabs>
        <w:autoSpaceDE/>
        <w:autoSpaceDN/>
        <w:spacing w:after="0"/>
        <w:ind w:left="1440" w:hanging="360"/>
        <w:rPr>
          <w:rFonts w:ascii="Times New Roman" w:eastAsia="Times New Roman" w:hAnsi="Times New Roman" w:cs="Times New Roman"/>
          <w:sz w:val="24"/>
          <w:szCs w:val="24"/>
          <w:lang w:val="fr-FR" w:eastAsia="zh-CN"/>
        </w:rPr>
      </w:pPr>
      <w:r w:rsidRPr="005E098A">
        <w:rPr>
          <w:rFonts w:ascii="Times New Roman" w:eastAsia="Times New Roman" w:hAnsi="Times New Roman" w:cs="Times New Roman"/>
          <w:sz w:val="24"/>
          <w:szCs w:val="24"/>
          <w:lang w:val="fr-FR" w:eastAsia="zh-CN"/>
        </w:rPr>
        <w:t xml:space="preserve">1: 16 </w:t>
      </w:r>
      <w:proofErr w:type="spellStart"/>
      <w:r w:rsidRPr="005E098A">
        <w:rPr>
          <w:rFonts w:ascii="Times New Roman" w:eastAsia="Times New Roman" w:hAnsi="Times New Roman" w:cs="Times New Roman"/>
          <w:sz w:val="24"/>
          <w:szCs w:val="24"/>
          <w:lang w:val="fr-FR" w:eastAsia="zh-CN"/>
        </w:rPr>
        <w:t>luma</w:t>
      </w:r>
      <w:proofErr w:type="spellEnd"/>
      <w:r w:rsidRPr="005E098A">
        <w:rPr>
          <w:rFonts w:ascii="Times New Roman" w:eastAsia="Times New Roman" w:hAnsi="Times New Roman" w:cs="Times New Roman"/>
          <w:sz w:val="24"/>
          <w:szCs w:val="24"/>
          <w:lang w:val="fr-FR" w:eastAsia="zh-CN"/>
        </w:rPr>
        <w:t xml:space="preserve"> </w:t>
      </w:r>
      <w:proofErr w:type="spellStart"/>
      <w:r w:rsidRPr="005E098A">
        <w:rPr>
          <w:rFonts w:ascii="Times New Roman" w:eastAsia="Times New Roman" w:hAnsi="Times New Roman" w:cs="Times New Roman"/>
          <w:sz w:val="24"/>
          <w:szCs w:val="24"/>
          <w:lang w:val="fr-FR" w:eastAsia="zh-CN"/>
        </w:rPr>
        <w:t>samples</w:t>
      </w:r>
      <w:proofErr w:type="spellEnd"/>
    </w:p>
    <w:p w14:paraId="02139C77" w14:textId="77777777" w:rsidR="005E098A" w:rsidRPr="005E098A" w:rsidRDefault="005E098A" w:rsidP="005E098A">
      <w:pPr>
        <w:widowControl/>
        <w:tabs>
          <w:tab w:val="left" w:pos="1440"/>
          <w:tab w:val="left" w:pos="8010"/>
        </w:tabs>
        <w:autoSpaceDE/>
        <w:autoSpaceDN/>
        <w:spacing w:after="0"/>
        <w:ind w:left="1440" w:hanging="360"/>
        <w:rPr>
          <w:rFonts w:ascii="Times New Roman" w:eastAsia="Times New Roman" w:hAnsi="Times New Roman" w:cs="Times New Roman"/>
          <w:sz w:val="24"/>
          <w:szCs w:val="24"/>
          <w:lang w:val="fr-FR" w:eastAsia="zh-CN"/>
        </w:rPr>
      </w:pPr>
      <w:r w:rsidRPr="005E098A">
        <w:rPr>
          <w:rFonts w:ascii="Times New Roman" w:eastAsia="Times New Roman" w:hAnsi="Times New Roman" w:cs="Times New Roman"/>
          <w:sz w:val="24"/>
          <w:szCs w:val="24"/>
          <w:lang w:val="fr-FR" w:eastAsia="zh-CN"/>
        </w:rPr>
        <w:t xml:space="preserve">2: 32 </w:t>
      </w:r>
      <w:proofErr w:type="spellStart"/>
      <w:r w:rsidRPr="005E098A">
        <w:rPr>
          <w:rFonts w:ascii="Times New Roman" w:eastAsia="Times New Roman" w:hAnsi="Times New Roman" w:cs="Times New Roman"/>
          <w:sz w:val="24"/>
          <w:szCs w:val="24"/>
          <w:lang w:val="fr-FR" w:eastAsia="zh-CN"/>
        </w:rPr>
        <w:t>luma</w:t>
      </w:r>
      <w:proofErr w:type="spellEnd"/>
      <w:r w:rsidRPr="005E098A">
        <w:rPr>
          <w:rFonts w:ascii="Times New Roman" w:eastAsia="Times New Roman" w:hAnsi="Times New Roman" w:cs="Times New Roman"/>
          <w:sz w:val="24"/>
          <w:szCs w:val="24"/>
          <w:lang w:val="fr-FR" w:eastAsia="zh-CN"/>
        </w:rPr>
        <w:t xml:space="preserve"> </w:t>
      </w:r>
      <w:proofErr w:type="spellStart"/>
      <w:r w:rsidRPr="005E098A">
        <w:rPr>
          <w:rFonts w:ascii="Times New Roman" w:eastAsia="Times New Roman" w:hAnsi="Times New Roman" w:cs="Times New Roman"/>
          <w:sz w:val="24"/>
          <w:szCs w:val="24"/>
          <w:lang w:val="fr-FR" w:eastAsia="zh-CN"/>
        </w:rPr>
        <w:t>samples</w:t>
      </w:r>
      <w:proofErr w:type="spellEnd"/>
    </w:p>
    <w:p w14:paraId="4566371B" w14:textId="77777777" w:rsidR="005E098A" w:rsidRPr="005E098A" w:rsidRDefault="005E098A" w:rsidP="005E098A">
      <w:pPr>
        <w:widowControl/>
        <w:tabs>
          <w:tab w:val="left" w:pos="1440"/>
          <w:tab w:val="left" w:pos="8010"/>
        </w:tabs>
        <w:autoSpaceDE/>
        <w:autoSpaceDN/>
        <w:spacing w:after="0"/>
        <w:ind w:left="1440" w:hanging="360"/>
        <w:rPr>
          <w:rFonts w:ascii="Times New Roman" w:eastAsia="Times New Roman" w:hAnsi="Times New Roman" w:cs="Times New Roman"/>
          <w:sz w:val="24"/>
          <w:szCs w:val="24"/>
          <w:lang w:eastAsia="zh-CN"/>
        </w:rPr>
      </w:pPr>
      <w:r w:rsidRPr="005E098A">
        <w:rPr>
          <w:rFonts w:ascii="Times New Roman" w:eastAsia="Times New Roman" w:hAnsi="Times New Roman" w:cs="Times New Roman"/>
          <w:sz w:val="24"/>
          <w:szCs w:val="24"/>
          <w:lang w:eastAsia="zh-CN"/>
        </w:rPr>
        <w:t>3: 64 luma samples</w:t>
      </w:r>
    </w:p>
    <w:p w14:paraId="7D5CD149" w14:textId="77777777" w:rsidR="005E098A" w:rsidRPr="005E098A" w:rsidRDefault="005E098A" w:rsidP="005E098A">
      <w:pPr>
        <w:widowControl/>
        <w:tabs>
          <w:tab w:val="left" w:pos="1440"/>
          <w:tab w:val="left" w:pos="8010"/>
        </w:tabs>
        <w:autoSpaceDE/>
        <w:autoSpaceDN/>
        <w:spacing w:after="0"/>
        <w:ind w:left="720" w:hanging="360"/>
        <w:rPr>
          <w:rFonts w:ascii="Times New Roman" w:eastAsia="Times New Roman" w:hAnsi="Times New Roman" w:cs="Times New Roman"/>
          <w:sz w:val="24"/>
          <w:szCs w:val="24"/>
          <w:lang w:eastAsia="zh-CN"/>
        </w:rPr>
      </w:pPr>
      <w:r w:rsidRPr="005E098A">
        <w:rPr>
          <w:rFonts w:ascii="Courier New" w:eastAsia="MS Mincho" w:hAnsi="Courier New" w:cs="Times New Roman"/>
          <w:noProof/>
          <w:sz w:val="24"/>
          <w:szCs w:val="24"/>
          <w:lang w:val="en-GB" w:eastAsia="ja-JP"/>
        </w:rPr>
        <w:t>ctb_x</w:t>
      </w:r>
      <w:r w:rsidRPr="005E098A">
        <w:rPr>
          <w:rFonts w:ascii="Times New Roman" w:eastAsia="Times New Roman" w:hAnsi="Times New Roman" w:cs="Times New Roman"/>
          <w:sz w:val="24"/>
          <w:szCs w:val="24"/>
          <w:lang w:eastAsia="zh-CN"/>
        </w:rPr>
        <w:t xml:space="preserve"> specifies the 0-based coordinate of the right-most luma samples of the tile associated with the sub-sample when </w:t>
      </w:r>
      <w:r w:rsidRPr="005E098A">
        <w:rPr>
          <w:rFonts w:ascii="Courier New" w:eastAsia="MS Mincho" w:hAnsi="Courier New" w:cs="Times New Roman"/>
          <w:noProof/>
          <w:sz w:val="24"/>
          <w:szCs w:val="24"/>
          <w:lang w:val="en-GB" w:eastAsia="ja-JP"/>
        </w:rPr>
        <w:t>flags</w:t>
      </w:r>
      <w:r w:rsidRPr="005E098A">
        <w:rPr>
          <w:rFonts w:ascii="Times New Roman" w:eastAsia="Times New Roman" w:hAnsi="Times New Roman" w:cs="Times New Roman"/>
          <w:sz w:val="24"/>
          <w:szCs w:val="24"/>
          <w:lang w:eastAsia="zh-CN"/>
        </w:rPr>
        <w:t xml:space="preserve"> is equal to 2 and </w:t>
      </w:r>
      <w:r w:rsidRPr="005E098A">
        <w:rPr>
          <w:rFonts w:ascii="Courier New" w:eastAsia="MS Mincho" w:hAnsi="Courier New" w:cs="Times New Roman"/>
          <w:noProof/>
          <w:sz w:val="24"/>
          <w:szCs w:val="24"/>
          <w:lang w:val="en-GB" w:eastAsia="ja-JP"/>
        </w:rPr>
        <w:t>vcl_idc</w:t>
      </w:r>
      <w:r w:rsidRPr="005E098A">
        <w:rPr>
          <w:rFonts w:ascii="Times New Roman" w:eastAsia="Times New Roman" w:hAnsi="Times New Roman" w:cs="Times New Roman"/>
          <w:sz w:val="24"/>
          <w:szCs w:val="24"/>
          <w:lang w:eastAsia="zh-CN"/>
        </w:rPr>
        <w:t xml:space="preserve"> is equal to 1 or 2, in units derived from </w:t>
      </w:r>
      <w:r w:rsidRPr="005E098A">
        <w:rPr>
          <w:rFonts w:ascii="Courier New" w:eastAsia="MS Mincho" w:hAnsi="Courier New" w:cs="Times New Roman"/>
          <w:noProof/>
          <w:sz w:val="24"/>
          <w:szCs w:val="24"/>
          <w:lang w:val="en-GB" w:eastAsia="ja-JP"/>
        </w:rPr>
        <w:t>log2_min_luma_ctb</w:t>
      </w:r>
      <w:r w:rsidRPr="005E098A">
        <w:rPr>
          <w:rFonts w:ascii="Times New Roman" w:eastAsia="Times New Roman" w:hAnsi="Times New Roman" w:cs="Times New Roman"/>
          <w:sz w:val="24"/>
          <w:szCs w:val="24"/>
          <w:lang w:eastAsia="zh-CN"/>
        </w:rPr>
        <w:t xml:space="preserve"> as specified above.</w:t>
      </w:r>
    </w:p>
    <w:p w14:paraId="6CD5E37D" w14:textId="77777777" w:rsidR="005E098A" w:rsidRPr="005E098A" w:rsidRDefault="005E098A" w:rsidP="005E098A">
      <w:pPr>
        <w:widowControl/>
        <w:tabs>
          <w:tab w:val="left" w:pos="1440"/>
          <w:tab w:val="left" w:pos="8010"/>
        </w:tabs>
        <w:autoSpaceDE/>
        <w:autoSpaceDN/>
        <w:spacing w:after="0"/>
        <w:ind w:left="720" w:hanging="360"/>
        <w:rPr>
          <w:rFonts w:ascii="Times New Roman" w:eastAsia="MS Mincho" w:hAnsi="Times New Roman" w:cs="Times New Roman"/>
          <w:sz w:val="24"/>
          <w:szCs w:val="24"/>
        </w:rPr>
      </w:pPr>
      <w:r w:rsidRPr="005E098A">
        <w:rPr>
          <w:rFonts w:ascii="Courier New" w:eastAsia="MS Mincho" w:hAnsi="Courier New" w:cs="Times New Roman"/>
          <w:noProof/>
          <w:sz w:val="24"/>
          <w:szCs w:val="24"/>
          <w:lang w:val="en-GB" w:eastAsia="ja-JP"/>
        </w:rPr>
        <w:t>ctb_y</w:t>
      </w:r>
      <w:r w:rsidRPr="005E098A">
        <w:rPr>
          <w:rFonts w:ascii="Times New Roman" w:eastAsia="MS Mincho" w:hAnsi="Times New Roman" w:cs="Times New Roman"/>
          <w:sz w:val="24"/>
          <w:szCs w:val="24"/>
        </w:rPr>
        <w:t xml:space="preserve"> specifies the 0-based </w:t>
      </w:r>
      <w:r w:rsidRPr="005E098A">
        <w:rPr>
          <w:rFonts w:ascii="Times New Roman" w:eastAsia="Times New Roman" w:hAnsi="Times New Roman" w:cs="Times New Roman"/>
          <w:sz w:val="24"/>
          <w:szCs w:val="24"/>
          <w:lang w:eastAsia="zh-CN"/>
        </w:rPr>
        <w:t>coordinate</w:t>
      </w:r>
      <w:r w:rsidRPr="005E098A">
        <w:rPr>
          <w:rFonts w:ascii="Times New Roman" w:eastAsia="MS Mincho" w:hAnsi="Times New Roman" w:cs="Times New Roman"/>
          <w:sz w:val="24"/>
          <w:szCs w:val="24"/>
        </w:rPr>
        <w:t xml:space="preserve"> the bottom-most luma samples of the tile associated with the sub-sample</w:t>
      </w:r>
      <w:r w:rsidRPr="005E098A">
        <w:rPr>
          <w:rFonts w:ascii="Times New Roman" w:eastAsia="Times New Roman" w:hAnsi="Times New Roman" w:cs="Times New Roman"/>
          <w:sz w:val="24"/>
          <w:szCs w:val="24"/>
          <w:lang w:eastAsia="zh-CN"/>
        </w:rPr>
        <w:t xml:space="preserve"> when </w:t>
      </w:r>
      <w:r w:rsidRPr="005E098A">
        <w:rPr>
          <w:rFonts w:ascii="Courier New" w:eastAsia="MS Mincho" w:hAnsi="Courier New" w:cs="Times New Roman"/>
          <w:noProof/>
          <w:sz w:val="24"/>
          <w:szCs w:val="24"/>
          <w:lang w:val="en-GB" w:eastAsia="ja-JP"/>
        </w:rPr>
        <w:t>flags</w:t>
      </w:r>
      <w:r w:rsidRPr="005E098A">
        <w:rPr>
          <w:rFonts w:ascii="Times New Roman" w:eastAsia="Times New Roman" w:hAnsi="Times New Roman" w:cs="Times New Roman"/>
          <w:sz w:val="24"/>
          <w:szCs w:val="24"/>
          <w:lang w:eastAsia="zh-CN"/>
        </w:rPr>
        <w:t xml:space="preserve"> is equal to 2 and </w:t>
      </w:r>
      <w:r w:rsidRPr="005E098A">
        <w:rPr>
          <w:rFonts w:ascii="Courier New" w:eastAsia="MS Mincho" w:hAnsi="Courier New" w:cs="Times New Roman"/>
          <w:noProof/>
          <w:sz w:val="24"/>
          <w:szCs w:val="24"/>
          <w:lang w:val="en-GB" w:eastAsia="ja-JP"/>
        </w:rPr>
        <w:t>vcl_idc</w:t>
      </w:r>
      <w:r w:rsidRPr="005E098A">
        <w:rPr>
          <w:rFonts w:ascii="Times New Roman" w:eastAsia="Times New Roman" w:hAnsi="Times New Roman" w:cs="Times New Roman"/>
          <w:sz w:val="24"/>
          <w:szCs w:val="24"/>
          <w:lang w:eastAsia="zh-CN"/>
        </w:rPr>
        <w:t xml:space="preserve"> is equal to 1 or 2,</w:t>
      </w:r>
      <w:r w:rsidRPr="005E098A">
        <w:rPr>
          <w:rFonts w:ascii="Times New Roman" w:eastAsia="MS Mincho" w:hAnsi="Times New Roman" w:cs="Times New Roman"/>
          <w:sz w:val="24"/>
          <w:szCs w:val="24"/>
        </w:rPr>
        <w:t xml:space="preserve"> in units derived from </w:t>
      </w:r>
      <w:r w:rsidRPr="005E098A">
        <w:rPr>
          <w:rFonts w:ascii="Courier New" w:eastAsia="MS Mincho" w:hAnsi="Courier New" w:cs="Times New Roman"/>
          <w:noProof/>
          <w:sz w:val="24"/>
          <w:szCs w:val="24"/>
          <w:lang w:val="en-GB" w:eastAsia="ja-JP"/>
        </w:rPr>
        <w:t>log2_min_luma_ctb</w:t>
      </w:r>
      <w:r w:rsidRPr="005E098A">
        <w:rPr>
          <w:rFonts w:ascii="Times New Roman" w:eastAsia="MS Mincho" w:hAnsi="Times New Roman" w:cs="Times New Roman"/>
          <w:sz w:val="24"/>
          <w:szCs w:val="24"/>
        </w:rPr>
        <w:t xml:space="preserve"> as specified above.</w:t>
      </w:r>
    </w:p>
    <w:p w14:paraId="648529EB" w14:textId="77777777" w:rsidR="005E098A" w:rsidRPr="005E098A" w:rsidRDefault="005E098A" w:rsidP="005E098A">
      <w:pPr>
        <w:widowControl/>
        <w:tabs>
          <w:tab w:val="left" w:pos="1440"/>
          <w:tab w:val="left" w:pos="8010"/>
        </w:tabs>
        <w:autoSpaceDE/>
        <w:autoSpaceDN/>
        <w:spacing w:after="220"/>
        <w:ind w:left="720" w:hanging="360"/>
        <w:rPr>
          <w:rFonts w:eastAsia="Batang" w:cs="Times New Roman"/>
          <w:lang w:val="en-GB" w:eastAsia="ko-KR"/>
        </w:rPr>
      </w:pPr>
      <w:proofErr w:type="spellStart"/>
      <w:r w:rsidRPr="005E098A">
        <w:rPr>
          <w:rFonts w:ascii="Courier" w:eastAsia="Batang" w:hAnsi="Courier" w:cs="Times New Roman"/>
          <w:lang w:val="en-GB" w:eastAsia="ko-KR"/>
        </w:rPr>
        <w:t>DiscardableFlag</w:t>
      </w:r>
      <w:proofErr w:type="spellEnd"/>
      <w:r w:rsidRPr="005E098A">
        <w:rPr>
          <w:rFonts w:ascii="Courier" w:eastAsia="Batang" w:hAnsi="Courier" w:cs="Times New Roman"/>
          <w:lang w:val="en-GB" w:eastAsia="ko-KR"/>
        </w:rPr>
        <w:t xml:space="preserve"> </w:t>
      </w:r>
      <w:r w:rsidRPr="005E098A">
        <w:rPr>
          <w:rFonts w:eastAsia="Batang" w:cs="Times New Roman"/>
          <w:lang w:val="en-GB" w:eastAsia="ko-KR"/>
        </w:rPr>
        <w:t xml:space="preserve">indicates the </w:t>
      </w:r>
      <w:proofErr w:type="spellStart"/>
      <w:r w:rsidRPr="005E098A">
        <w:rPr>
          <w:rFonts w:eastAsia="Batang" w:cs="Times New Roman"/>
          <w:lang w:val="en-GB" w:eastAsia="ko-KR"/>
        </w:rPr>
        <w:t>non_reference_picture_flag</w:t>
      </w:r>
      <w:proofErr w:type="spellEnd"/>
      <w:r w:rsidRPr="005E098A">
        <w:rPr>
          <w:rFonts w:eastAsia="Batang" w:cs="Times New Roman"/>
          <w:lang w:val="en-GB" w:eastAsia="ko-KR"/>
        </w:rPr>
        <w:t xml:space="preserve"> value of the VCL NAL units in the sub-sample. All the VCL NAL units in the sub-sample shall have the same </w:t>
      </w:r>
      <w:proofErr w:type="spellStart"/>
      <w:r w:rsidRPr="005E098A">
        <w:rPr>
          <w:rFonts w:eastAsia="Batang" w:cs="Times New Roman"/>
          <w:lang w:val="en-GB" w:eastAsia="zh-CN"/>
        </w:rPr>
        <w:t>non_reference_picture_flag</w:t>
      </w:r>
      <w:proofErr w:type="spellEnd"/>
      <w:r w:rsidRPr="005E098A">
        <w:rPr>
          <w:rFonts w:eastAsia="Batang" w:cs="Times New Roman"/>
          <w:lang w:val="en-GB" w:eastAsia="zh-CN"/>
        </w:rPr>
        <w:t xml:space="preserve"> </w:t>
      </w:r>
      <w:r w:rsidRPr="005E098A">
        <w:rPr>
          <w:rFonts w:eastAsia="Batang" w:cs="Times New Roman"/>
          <w:lang w:val="en-GB" w:eastAsia="ko-KR"/>
        </w:rPr>
        <w:t>value.</w:t>
      </w:r>
    </w:p>
    <w:p w14:paraId="63A611C8" w14:textId="77777777" w:rsidR="005E098A" w:rsidRPr="005E098A" w:rsidRDefault="005E098A" w:rsidP="005E098A">
      <w:pPr>
        <w:widowControl/>
        <w:tabs>
          <w:tab w:val="left" w:pos="960"/>
        </w:tabs>
        <w:autoSpaceDE/>
        <w:autoSpaceDN/>
        <w:spacing w:line="210" w:lineRule="atLeast"/>
        <w:ind w:left="960" w:right="360"/>
        <w:rPr>
          <w:rFonts w:eastAsia="Calibri" w:cs="Times New Roman"/>
          <w:sz w:val="18"/>
          <w:lang w:val="en-GB" w:eastAsia="zh-CN"/>
        </w:rPr>
      </w:pPr>
      <w:r w:rsidRPr="005E098A">
        <w:rPr>
          <w:rFonts w:eastAsia="Calibri" w:cs="Times New Roman"/>
          <w:sz w:val="18"/>
          <w:lang w:val="en-GB" w:eastAsia="zh-CN"/>
        </w:rPr>
        <w:t>NOTE:</w:t>
      </w:r>
      <w:r w:rsidRPr="005E098A">
        <w:rPr>
          <w:rFonts w:eastAsia="Calibri" w:cs="Times New Roman"/>
          <w:sz w:val="18"/>
          <w:lang w:val="en-GB" w:eastAsia="zh-CN"/>
        </w:rPr>
        <w:tab/>
        <w:t xml:space="preserve">This is not the same definition as the </w:t>
      </w:r>
      <w:r w:rsidRPr="005E098A">
        <w:rPr>
          <w:rFonts w:ascii="Courier" w:eastAsia="Calibri" w:hAnsi="Courier" w:cs="Times New Roman"/>
          <w:sz w:val="18"/>
          <w:lang w:val="en-GB" w:eastAsia="zh-CN"/>
        </w:rPr>
        <w:t>discardable</w:t>
      </w:r>
      <w:r w:rsidRPr="005E098A">
        <w:rPr>
          <w:rFonts w:eastAsia="Calibri" w:cs="Times New Roman"/>
          <w:sz w:val="18"/>
          <w:lang w:val="en-GB" w:eastAsia="zh-CN"/>
        </w:rPr>
        <w:t xml:space="preserve"> field in the </w:t>
      </w:r>
      <w:proofErr w:type="spellStart"/>
      <w:r w:rsidRPr="005E098A">
        <w:rPr>
          <w:rFonts w:ascii="Courier" w:eastAsia="Calibri" w:hAnsi="Courier" w:cs="Times New Roman"/>
          <w:sz w:val="18"/>
          <w:lang w:val="en-GB" w:eastAsia="zh-CN"/>
        </w:rPr>
        <w:t>SubSampleInformationBox</w:t>
      </w:r>
      <w:proofErr w:type="spellEnd"/>
      <w:r w:rsidRPr="005E098A">
        <w:rPr>
          <w:rFonts w:eastAsia="Calibri" w:cs="Times New Roman"/>
          <w:sz w:val="18"/>
          <w:lang w:val="en-GB" w:eastAsia="zh-CN"/>
        </w:rPr>
        <w:t>.</w:t>
      </w:r>
    </w:p>
    <w:p w14:paraId="750517B2" w14:textId="77777777" w:rsidR="005E098A" w:rsidRPr="005E098A" w:rsidRDefault="005E098A" w:rsidP="005E098A">
      <w:pPr>
        <w:widowControl/>
        <w:tabs>
          <w:tab w:val="left" w:pos="1440"/>
          <w:tab w:val="left" w:pos="8010"/>
        </w:tabs>
        <w:autoSpaceDE/>
        <w:autoSpaceDN/>
        <w:spacing w:after="220"/>
        <w:ind w:left="720" w:hanging="360"/>
        <w:rPr>
          <w:rFonts w:eastAsia="Batang" w:cs="Times New Roman"/>
          <w:lang w:val="en-GB" w:eastAsia="ko-KR"/>
        </w:rPr>
      </w:pPr>
      <w:r w:rsidRPr="005E098A">
        <w:rPr>
          <w:rFonts w:ascii="Courier" w:eastAsia="Batang" w:hAnsi="Courier" w:cs="Courier"/>
          <w:noProof/>
          <w:lang w:val="en-GB" w:eastAsia="ko-KR"/>
        </w:rPr>
        <w:t>NoInterLayerPredFlag</w:t>
      </w:r>
      <w:r w:rsidRPr="005E098A">
        <w:rPr>
          <w:rFonts w:eastAsia="Batang" w:cs="Courier"/>
          <w:noProof/>
          <w:lang w:val="en-GB" w:eastAsia="ko-KR"/>
        </w:rPr>
        <w:t xml:space="preserve"> equal to 1 indicates that the current subpicture or picture has no inter-layer reference pictures as active entries in reference picture lists 0 and 1. </w:t>
      </w:r>
      <w:r w:rsidRPr="005E098A">
        <w:rPr>
          <w:rFonts w:ascii="Courier" w:eastAsia="Batang" w:hAnsi="Courier" w:cs="Courier"/>
          <w:noProof/>
          <w:lang w:val="en-GB" w:eastAsia="ko-KR"/>
        </w:rPr>
        <w:t>NoInterLayerPredFlag</w:t>
      </w:r>
      <w:r w:rsidRPr="005E098A">
        <w:rPr>
          <w:rFonts w:eastAsia="Batang" w:cs="Courier"/>
          <w:noProof/>
          <w:lang w:val="en-GB" w:eastAsia="ko-KR"/>
        </w:rPr>
        <w:t xml:space="preserve"> shall be equal to 1 for an independent layer. </w:t>
      </w:r>
      <w:r w:rsidRPr="005E098A">
        <w:rPr>
          <w:rFonts w:ascii="Courier" w:eastAsia="Batang" w:hAnsi="Courier" w:cs="Courier"/>
          <w:noProof/>
          <w:lang w:val="en-GB" w:eastAsia="ko-KR"/>
        </w:rPr>
        <w:t>NoInterLayerPredFlag</w:t>
      </w:r>
      <w:r w:rsidRPr="005E098A">
        <w:rPr>
          <w:rFonts w:eastAsia="Batang" w:cs="Courier"/>
          <w:noProof/>
          <w:lang w:val="en-GB" w:eastAsia="ko-KR"/>
        </w:rPr>
        <w:t xml:space="preserve"> equal to 0 indicates that the current subpicture or picture may have inter-layer reference pictures as active entires in reference picture list 0 or 1</w:t>
      </w:r>
      <w:r w:rsidRPr="005E098A">
        <w:rPr>
          <w:rFonts w:eastAsia="Batang" w:cs="Times New Roman"/>
          <w:lang w:val="en-GB" w:eastAsia="ko-KR"/>
        </w:rPr>
        <w:t>.</w:t>
      </w:r>
    </w:p>
    <w:p w14:paraId="5F6AF309"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78" w:name="_Toc38977984"/>
      <w:r w:rsidRPr="005E098A">
        <w:rPr>
          <w:rFonts w:ascii="Calibri" w:eastAsia="Times New Roman" w:hAnsi="Calibri" w:cs="Times New Roman"/>
          <w:b/>
          <w:bCs/>
          <w:sz w:val="26"/>
          <w:szCs w:val="26"/>
        </w:rPr>
        <w:t xml:space="preserve">Handling </w:t>
      </w:r>
      <w:r w:rsidRPr="005E098A">
        <w:rPr>
          <w:rFonts w:ascii="Calibri" w:eastAsia="Times New Roman" w:hAnsi="Calibri" w:cs="Times New Roman"/>
          <w:b/>
          <w:bCs/>
          <w:sz w:val="26"/>
          <w:szCs w:val="26"/>
          <w:lang w:val="fi-FI"/>
        </w:rPr>
        <w:t>non-output samples</w:t>
      </w:r>
      <w:bookmarkEnd w:id="78"/>
    </w:p>
    <w:p w14:paraId="24FA855A"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HEVC allows for file format samples that are used only for reference and not output (e.g. a non-displayed reference picture in video). When any such non-output sample is present in a track, the file shall be constrained as follows:</w:t>
      </w:r>
    </w:p>
    <w:p w14:paraId="39DA8272" w14:textId="77777777" w:rsidR="005E098A" w:rsidRPr="005E098A" w:rsidRDefault="005E098A" w:rsidP="00E355CE">
      <w:pPr>
        <w:widowControl/>
        <w:numPr>
          <w:ilvl w:val="0"/>
          <w:numId w:val="26"/>
        </w:numPr>
        <w:autoSpaceDE/>
        <w:autoSpaceDN/>
        <w:spacing w:before="120" w:after="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A non-output sample shall be given a composition time that is outside the time-range of the samples that are output.</w:t>
      </w:r>
    </w:p>
    <w:p w14:paraId="0ECB2476" w14:textId="77777777" w:rsidR="005E098A" w:rsidRPr="005E098A" w:rsidRDefault="005E098A" w:rsidP="00E355CE">
      <w:pPr>
        <w:widowControl/>
        <w:numPr>
          <w:ilvl w:val="0"/>
          <w:numId w:val="26"/>
        </w:numPr>
        <w:autoSpaceDE/>
        <w:autoSpaceDN/>
        <w:spacing w:before="120" w:after="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An edit list shall be used to exclude the composition times of the non-output samples.</w:t>
      </w:r>
    </w:p>
    <w:p w14:paraId="22427C90" w14:textId="77777777" w:rsidR="005E098A" w:rsidRPr="005E098A" w:rsidRDefault="005E098A" w:rsidP="00E355CE">
      <w:pPr>
        <w:widowControl/>
        <w:numPr>
          <w:ilvl w:val="0"/>
          <w:numId w:val="26"/>
        </w:numPr>
        <w:autoSpaceDE/>
        <w:autoSpaceDN/>
        <w:spacing w:before="120" w:after="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the track includes a </w:t>
      </w:r>
      <w:proofErr w:type="spellStart"/>
      <w:r w:rsidRPr="005E098A">
        <w:rPr>
          <w:rFonts w:ascii="Times New Roman" w:eastAsia="MS Mincho" w:hAnsi="Times New Roman" w:cs="Times New Roman"/>
          <w:sz w:val="24"/>
          <w:szCs w:val="24"/>
        </w:rPr>
        <w:t>CompositionOffsetBox</w:t>
      </w:r>
      <w:proofErr w:type="spellEnd"/>
      <w:r w:rsidRPr="005E098A">
        <w:rPr>
          <w:rFonts w:ascii="Times New Roman" w:eastAsia="MS Mincho" w:hAnsi="Times New Roman" w:cs="Times New Roman"/>
          <w:sz w:val="24"/>
          <w:szCs w:val="24"/>
        </w:rPr>
        <w:t xml:space="preserve"> (</w:t>
      </w:r>
      <w:r w:rsidRPr="005E098A">
        <w:rPr>
          <w:rFonts w:ascii="Courier New" w:eastAsia="MS Mincho" w:hAnsi="Courier New" w:cs="Times New Roman"/>
          <w:noProof/>
          <w:sz w:val="24"/>
          <w:szCs w:val="24"/>
          <w:lang w:val="en-GB" w:eastAsia="ja-JP"/>
        </w:rPr>
        <w:t>'ctts'</w:t>
      </w:r>
      <w:r w:rsidRPr="005E098A">
        <w:rPr>
          <w:rFonts w:ascii="Times New Roman" w:eastAsia="MS Mincho" w:hAnsi="Times New Roman" w:cs="Times New Roman"/>
          <w:sz w:val="24"/>
          <w:szCs w:val="24"/>
        </w:rPr>
        <w:t>),</w:t>
      </w:r>
    </w:p>
    <w:p w14:paraId="6BB174E7" w14:textId="77777777" w:rsidR="005E098A" w:rsidRPr="005E098A" w:rsidRDefault="005E098A" w:rsidP="00E355CE">
      <w:pPr>
        <w:widowControl/>
        <w:numPr>
          <w:ilvl w:val="1"/>
          <w:numId w:val="26"/>
        </w:numPr>
        <w:autoSpaceDE/>
        <w:autoSpaceDN/>
        <w:spacing w:before="120" w:after="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version 1 of the </w:t>
      </w:r>
      <w:proofErr w:type="spellStart"/>
      <w:r w:rsidRPr="005E098A">
        <w:rPr>
          <w:rFonts w:ascii="Times New Roman" w:eastAsia="MS Mincho" w:hAnsi="Times New Roman" w:cs="Times New Roman"/>
          <w:sz w:val="24"/>
          <w:szCs w:val="24"/>
        </w:rPr>
        <w:t>CompositionOffsetBox</w:t>
      </w:r>
      <w:proofErr w:type="spellEnd"/>
      <w:r w:rsidRPr="005E098A">
        <w:rPr>
          <w:rFonts w:ascii="Times New Roman" w:eastAsia="MS Mincho" w:hAnsi="Times New Roman" w:cs="Times New Roman"/>
          <w:sz w:val="24"/>
          <w:szCs w:val="24"/>
        </w:rPr>
        <w:t xml:space="preserve"> shall be used,</w:t>
      </w:r>
    </w:p>
    <w:p w14:paraId="11DEC4E5" w14:textId="77777777" w:rsidR="005E098A" w:rsidRPr="005E098A" w:rsidRDefault="005E098A" w:rsidP="00E355CE">
      <w:pPr>
        <w:widowControl/>
        <w:numPr>
          <w:ilvl w:val="1"/>
          <w:numId w:val="26"/>
        </w:numPr>
        <w:autoSpaceDE/>
        <w:autoSpaceDN/>
        <w:spacing w:before="120" w:after="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value of </w:t>
      </w:r>
      <w:r w:rsidRPr="005E098A">
        <w:rPr>
          <w:rFonts w:ascii="Courier New" w:eastAsia="MS Mincho" w:hAnsi="Courier New" w:cs="Times New Roman"/>
          <w:noProof/>
          <w:sz w:val="24"/>
          <w:szCs w:val="24"/>
          <w:lang w:val="en-GB" w:eastAsia="ja-JP"/>
        </w:rPr>
        <w:t>sample_offset</w:t>
      </w:r>
      <w:r w:rsidRPr="005E098A">
        <w:rPr>
          <w:rFonts w:ascii="Times New Roman" w:eastAsia="MS Mincho" w:hAnsi="Times New Roman" w:cs="Times New Roman"/>
          <w:sz w:val="24"/>
          <w:szCs w:val="24"/>
        </w:rPr>
        <w:t xml:space="preserve"> shall be set equal to -2</w:t>
      </w:r>
      <w:r w:rsidRPr="005E098A">
        <w:rPr>
          <w:rFonts w:ascii="Times New Roman" w:eastAsia="MS Mincho" w:hAnsi="Times New Roman" w:cs="Times New Roman"/>
          <w:sz w:val="24"/>
          <w:szCs w:val="24"/>
          <w:vertAlign w:val="superscript"/>
        </w:rPr>
        <w:t>31</w:t>
      </w:r>
      <w:r w:rsidRPr="005E098A">
        <w:rPr>
          <w:rFonts w:ascii="Times New Roman" w:eastAsia="MS Mincho" w:hAnsi="Times New Roman" w:cs="Times New Roman"/>
          <w:sz w:val="24"/>
          <w:szCs w:val="24"/>
        </w:rPr>
        <w:t xml:space="preserve"> for each non-output sample,</w:t>
      </w:r>
    </w:p>
    <w:p w14:paraId="2A344C26" w14:textId="77777777" w:rsidR="005E098A" w:rsidRPr="005E098A" w:rsidRDefault="005E098A" w:rsidP="00E355CE">
      <w:pPr>
        <w:widowControl/>
        <w:numPr>
          <w:ilvl w:val="1"/>
          <w:numId w:val="26"/>
        </w:numPr>
        <w:autoSpaceDE/>
        <w:autoSpaceDN/>
        <w:spacing w:before="120" w:after="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w:t>
      </w:r>
      <w:proofErr w:type="spellStart"/>
      <w:r w:rsidRPr="005E098A">
        <w:rPr>
          <w:rFonts w:ascii="Times New Roman" w:eastAsia="MS Mincho" w:hAnsi="Times New Roman" w:cs="Times New Roman"/>
          <w:sz w:val="24"/>
          <w:szCs w:val="24"/>
        </w:rPr>
        <w:t>CompositionToDecodeBox</w:t>
      </w:r>
      <w:proofErr w:type="spellEnd"/>
      <w:r w:rsidRPr="005E098A">
        <w:rPr>
          <w:rFonts w:ascii="Times New Roman" w:eastAsia="MS Mincho" w:hAnsi="Times New Roman" w:cs="Times New Roman"/>
          <w:sz w:val="24"/>
          <w:szCs w:val="24"/>
        </w:rPr>
        <w:t xml:space="preserve"> (</w:t>
      </w:r>
      <w:r w:rsidRPr="005E098A">
        <w:rPr>
          <w:rFonts w:ascii="Courier New" w:eastAsia="MS Mincho" w:hAnsi="Courier New" w:cs="Times New Roman"/>
          <w:noProof/>
          <w:sz w:val="24"/>
          <w:szCs w:val="24"/>
          <w:lang w:val="en-GB" w:eastAsia="ja-JP"/>
        </w:rPr>
        <w:t>'cslg'</w:t>
      </w:r>
      <w:r w:rsidRPr="005E098A">
        <w:rPr>
          <w:rFonts w:ascii="Times New Roman" w:eastAsia="MS Mincho" w:hAnsi="Times New Roman" w:cs="Times New Roman"/>
          <w:sz w:val="24"/>
          <w:szCs w:val="24"/>
        </w:rPr>
        <w:t xml:space="preserve">) should be contained in the </w:t>
      </w:r>
      <w:proofErr w:type="spellStart"/>
      <w:r w:rsidRPr="005E098A">
        <w:rPr>
          <w:rFonts w:ascii="Times New Roman" w:eastAsia="MS Mincho" w:hAnsi="Times New Roman" w:cs="Times New Roman"/>
          <w:sz w:val="24"/>
          <w:szCs w:val="24"/>
        </w:rPr>
        <w:t>SampleTableBox</w:t>
      </w:r>
      <w:proofErr w:type="spellEnd"/>
      <w:r w:rsidRPr="005E098A">
        <w:rPr>
          <w:rFonts w:ascii="Times New Roman" w:eastAsia="MS Mincho" w:hAnsi="Times New Roman" w:cs="Times New Roman"/>
          <w:sz w:val="24"/>
          <w:szCs w:val="24"/>
        </w:rPr>
        <w:t xml:space="preserve"> (</w:t>
      </w:r>
      <w:r w:rsidRPr="005E098A">
        <w:rPr>
          <w:rFonts w:ascii="Courier New" w:eastAsia="MS Mincho" w:hAnsi="Courier New" w:cs="Times New Roman"/>
          <w:noProof/>
          <w:sz w:val="24"/>
          <w:szCs w:val="24"/>
          <w:lang w:val="en-GB" w:eastAsia="ja-JP"/>
        </w:rPr>
        <w:t>'stbl'</w:t>
      </w:r>
      <w:r w:rsidRPr="005E098A">
        <w:rPr>
          <w:rFonts w:ascii="Times New Roman" w:eastAsia="MS Mincho" w:hAnsi="Times New Roman" w:cs="Times New Roman"/>
          <w:sz w:val="24"/>
          <w:szCs w:val="24"/>
        </w:rPr>
        <w:t>) of the track, and</w:t>
      </w:r>
    </w:p>
    <w:p w14:paraId="335A282B" w14:textId="77777777" w:rsidR="005E098A" w:rsidRPr="005E098A" w:rsidRDefault="005E098A" w:rsidP="00E355CE">
      <w:pPr>
        <w:widowControl/>
        <w:numPr>
          <w:ilvl w:val="1"/>
          <w:numId w:val="26"/>
        </w:numPr>
        <w:autoSpaceDE/>
        <w:autoSpaceDN/>
        <w:spacing w:before="120" w:after="0"/>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the </w:t>
      </w:r>
      <w:proofErr w:type="spellStart"/>
      <w:r w:rsidRPr="005E098A">
        <w:rPr>
          <w:rFonts w:ascii="Times New Roman" w:eastAsia="MS Mincho" w:hAnsi="Times New Roman" w:cs="Times New Roman"/>
          <w:sz w:val="24"/>
          <w:szCs w:val="24"/>
        </w:rPr>
        <w:t>CompositionToDecodeBox</w:t>
      </w:r>
      <w:proofErr w:type="spellEnd"/>
      <w:r w:rsidRPr="005E098A">
        <w:rPr>
          <w:rFonts w:ascii="Times New Roman" w:eastAsia="MS Mincho" w:hAnsi="Times New Roman" w:cs="Times New Roman"/>
          <w:sz w:val="24"/>
          <w:szCs w:val="24"/>
        </w:rPr>
        <w:t xml:space="preserve"> is present for the track, the value of </w:t>
      </w:r>
      <w:r w:rsidRPr="005E098A">
        <w:rPr>
          <w:rFonts w:ascii="Courier New" w:eastAsia="MS Mincho" w:hAnsi="Courier New" w:cs="Times New Roman"/>
          <w:noProof/>
          <w:sz w:val="24"/>
          <w:szCs w:val="24"/>
          <w:lang w:val="en-GB" w:eastAsia="ja-JP"/>
        </w:rPr>
        <w:t>leastDecodeToDisplayDelta</w:t>
      </w:r>
      <w:r w:rsidRPr="005E098A">
        <w:rPr>
          <w:rFonts w:ascii="Times New Roman" w:eastAsia="MS Mincho" w:hAnsi="Times New Roman" w:cs="Times New Roman"/>
          <w:sz w:val="24"/>
          <w:szCs w:val="24"/>
        </w:rPr>
        <w:t xml:space="preserve"> field in the box shall be equal to the smallest composition offset in the </w:t>
      </w:r>
      <w:proofErr w:type="spellStart"/>
      <w:r w:rsidRPr="005E098A">
        <w:rPr>
          <w:rFonts w:ascii="Times New Roman" w:eastAsia="MS Mincho" w:hAnsi="Times New Roman" w:cs="Times New Roman"/>
          <w:sz w:val="24"/>
          <w:szCs w:val="24"/>
        </w:rPr>
        <w:t>CompositionOffsetBox</w:t>
      </w:r>
      <w:proofErr w:type="spellEnd"/>
      <w:r w:rsidRPr="005E098A">
        <w:rPr>
          <w:rFonts w:ascii="Times New Roman" w:eastAsia="MS Mincho" w:hAnsi="Times New Roman" w:cs="Times New Roman"/>
          <w:sz w:val="24"/>
          <w:szCs w:val="24"/>
        </w:rPr>
        <w:t xml:space="preserve"> excluding the </w:t>
      </w:r>
      <w:r w:rsidRPr="005E098A">
        <w:rPr>
          <w:rFonts w:ascii="Courier New" w:eastAsia="MS Mincho" w:hAnsi="Courier New" w:cs="Times New Roman"/>
          <w:noProof/>
          <w:sz w:val="24"/>
          <w:szCs w:val="24"/>
          <w:lang w:val="en-GB" w:eastAsia="ja-JP"/>
        </w:rPr>
        <w:t>sample_offset</w:t>
      </w:r>
      <w:r w:rsidRPr="005E098A">
        <w:rPr>
          <w:rFonts w:ascii="Times New Roman" w:eastAsia="MS Mincho" w:hAnsi="Times New Roman" w:cs="Times New Roman"/>
          <w:sz w:val="24"/>
          <w:szCs w:val="24"/>
        </w:rPr>
        <w:t xml:space="preserve"> values for non-output samples.</w:t>
      </w:r>
    </w:p>
    <w:p w14:paraId="24C3D5B6" w14:textId="77777777" w:rsidR="005E098A" w:rsidRPr="005E098A" w:rsidRDefault="005E098A" w:rsidP="005E098A">
      <w:pPr>
        <w:widowControl/>
        <w:autoSpaceDE/>
        <w:autoSpaceDN/>
        <w:spacing w:before="120" w:after="0"/>
        <w:ind w:left="2002"/>
        <w:rPr>
          <w:rFonts w:ascii="Times New Roman" w:eastAsia="MS Mincho" w:hAnsi="Times New Roman" w:cs="Times New Roman"/>
          <w:sz w:val="18"/>
          <w:szCs w:val="18"/>
        </w:rPr>
      </w:pPr>
      <w:r w:rsidRPr="005E098A">
        <w:rPr>
          <w:rFonts w:ascii="Times New Roman" w:eastAsia="MS Mincho" w:hAnsi="Times New Roman" w:cs="Times New Roman"/>
          <w:sz w:val="18"/>
          <w:szCs w:val="18"/>
        </w:rPr>
        <w:t>NOTE:</w:t>
      </w:r>
      <w:r w:rsidRPr="005E098A">
        <w:rPr>
          <w:rFonts w:ascii="Times New Roman" w:eastAsia="MS Mincho" w:hAnsi="Times New Roman" w:cs="Times New Roman"/>
          <w:sz w:val="18"/>
          <w:szCs w:val="18"/>
        </w:rPr>
        <w:tab/>
        <w:t xml:space="preserve">Thus, </w:t>
      </w:r>
      <w:r w:rsidRPr="005E098A">
        <w:rPr>
          <w:rFonts w:ascii="Courier New" w:eastAsia="MS Mincho" w:hAnsi="Courier New" w:cs="Times New Roman"/>
          <w:noProof/>
          <w:sz w:val="24"/>
          <w:szCs w:val="24"/>
          <w:lang w:val="en-GB" w:eastAsia="ja-JP"/>
        </w:rPr>
        <w:t>leastDecodeToDisplayDelta</w:t>
      </w:r>
      <w:r w:rsidRPr="005E098A">
        <w:rPr>
          <w:rFonts w:ascii="Times New Roman" w:eastAsia="MS Mincho" w:hAnsi="Times New Roman" w:cs="Times New Roman"/>
          <w:sz w:val="18"/>
          <w:szCs w:val="18"/>
        </w:rPr>
        <w:t xml:space="preserve"> is greater than -2</w:t>
      </w:r>
      <w:r w:rsidRPr="005E098A">
        <w:rPr>
          <w:rFonts w:ascii="Times New Roman" w:eastAsia="MS Mincho" w:hAnsi="Times New Roman" w:cs="Times New Roman"/>
          <w:sz w:val="18"/>
          <w:szCs w:val="18"/>
          <w:vertAlign w:val="superscript"/>
        </w:rPr>
        <w:t>31</w:t>
      </w:r>
      <w:r w:rsidRPr="005E098A">
        <w:rPr>
          <w:rFonts w:ascii="Times New Roman" w:eastAsia="MS Mincho" w:hAnsi="Times New Roman" w:cs="Times New Roman"/>
          <w:sz w:val="18"/>
          <w:szCs w:val="18"/>
        </w:rPr>
        <w:t>.</w:t>
      </w:r>
    </w:p>
    <w:p w14:paraId="07EA63AA" w14:textId="77777777" w:rsidR="005E098A" w:rsidRPr="005E098A" w:rsidRDefault="005E098A" w:rsidP="00E355CE">
      <w:pPr>
        <w:keepNext/>
        <w:widowControl/>
        <w:numPr>
          <w:ilvl w:val="1"/>
          <w:numId w:val="13"/>
        </w:numPr>
        <w:tabs>
          <w:tab w:val="left" w:pos="540"/>
          <w:tab w:val="left" w:pos="700"/>
        </w:tabs>
        <w:suppressAutoHyphens/>
        <w:autoSpaceDE/>
        <w:autoSpaceDN/>
        <w:spacing w:before="60" w:after="0" w:line="250" w:lineRule="exact"/>
        <w:jc w:val="left"/>
        <w:outlineLvl w:val="1"/>
        <w:rPr>
          <w:rFonts w:ascii="Calibri" w:eastAsia="Times New Roman" w:hAnsi="Calibri" w:cs="Times New Roman"/>
          <w:b/>
          <w:bCs/>
          <w:i/>
          <w:iCs/>
          <w:sz w:val="28"/>
          <w:szCs w:val="28"/>
        </w:rPr>
      </w:pPr>
      <w:bookmarkStart w:id="79" w:name="_Toc38977985"/>
      <w:r w:rsidRPr="005E098A">
        <w:rPr>
          <w:rFonts w:ascii="Calibri" w:eastAsia="Times New Roman" w:hAnsi="Calibri" w:cs="Times New Roman"/>
          <w:b/>
          <w:bCs/>
          <w:i/>
          <w:iCs/>
          <w:sz w:val="28"/>
          <w:szCs w:val="28"/>
        </w:rPr>
        <w:t>Sample groups</w:t>
      </w:r>
      <w:bookmarkEnd w:id="79"/>
    </w:p>
    <w:p w14:paraId="45FE1B3E"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80" w:name="_Toc38977986"/>
      <w:bookmarkStart w:id="81" w:name="_Ref446794894"/>
      <w:r w:rsidRPr="005E098A">
        <w:rPr>
          <w:rFonts w:ascii="Calibri" w:eastAsia="Times New Roman" w:hAnsi="Calibri" w:cs="Times New Roman"/>
          <w:b/>
          <w:bCs/>
          <w:sz w:val="26"/>
          <w:szCs w:val="26"/>
        </w:rPr>
        <w:t>Stream access point sample group</w:t>
      </w:r>
      <w:bookmarkEnd w:id="80"/>
    </w:p>
    <w:p w14:paraId="4067F2F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stream access point (SAP) sample group </w:t>
      </w:r>
      <w:r w:rsidRPr="005E098A">
        <w:rPr>
          <w:rFonts w:ascii="Courier New" w:eastAsia="MS Mincho" w:hAnsi="Courier New" w:cs="Times New Roman"/>
          <w:noProof/>
          <w:sz w:val="24"/>
          <w:szCs w:val="24"/>
          <w:lang w:val="en-GB" w:eastAsia="ja-JP"/>
        </w:rPr>
        <w:t>'sap '</w:t>
      </w:r>
      <w:r w:rsidRPr="005E098A">
        <w:rPr>
          <w:rFonts w:ascii="Times New Roman" w:eastAsia="MS Mincho" w:hAnsi="Times New Roman" w:cs="Times New Roman"/>
          <w:sz w:val="24"/>
          <w:szCs w:val="24"/>
        </w:rPr>
        <w:t xml:space="preserve"> specified in ISO/IEC 14496-12 is used to provide information of all SAPs.</w:t>
      </w:r>
    </w:p>
    <w:p w14:paraId="6EE1A91A"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semantics of </w:t>
      </w:r>
      <w:r w:rsidRPr="005E098A">
        <w:rPr>
          <w:rFonts w:ascii="Courier New" w:eastAsia="MS Mincho" w:hAnsi="Courier New" w:cs="Times New Roman"/>
          <w:noProof/>
          <w:sz w:val="24"/>
          <w:szCs w:val="24"/>
          <w:lang w:val="en-GB" w:eastAsia="ja-JP"/>
        </w:rPr>
        <w:t>layer_id_method_idc</w:t>
      </w:r>
      <w:r w:rsidRPr="005E098A">
        <w:rPr>
          <w:rFonts w:ascii="Times New Roman" w:eastAsia="MS Mincho" w:hAnsi="Times New Roman" w:cs="Times New Roman"/>
          <w:sz w:val="24"/>
          <w:szCs w:val="24"/>
        </w:rPr>
        <w:t xml:space="preserve"> equal to 0 are specified in ISO/IEC 14496-12.</w:t>
      </w:r>
    </w:p>
    <w:p w14:paraId="6221387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w:t>
      </w:r>
      <w:proofErr w:type="spellStart"/>
      <w:r w:rsidRPr="005E098A">
        <w:rPr>
          <w:rFonts w:ascii="Courier" w:eastAsia="MS Mincho" w:hAnsi="Courier" w:cs="Times New Roman"/>
          <w:sz w:val="24"/>
          <w:szCs w:val="24"/>
        </w:rPr>
        <w:t>layer_id_method_idc</w:t>
      </w:r>
      <w:proofErr w:type="spellEnd"/>
      <w:r w:rsidRPr="005E098A">
        <w:rPr>
          <w:rFonts w:ascii="Times New Roman" w:eastAsia="MS Mincho" w:hAnsi="Times New Roman" w:cs="Times New Roman"/>
          <w:sz w:val="24"/>
          <w:szCs w:val="24"/>
        </w:rPr>
        <w:t xml:space="preserve"> is equal to 0, a SAP is interpreted as follows:</w:t>
      </w:r>
    </w:p>
    <w:p w14:paraId="2F7F1367" w14:textId="77777777" w:rsidR="005E098A" w:rsidRPr="005E098A" w:rsidRDefault="005E098A" w:rsidP="00E355CE">
      <w:pPr>
        <w:widowControl/>
        <w:numPr>
          <w:ilvl w:val="0"/>
          <w:numId w:val="35"/>
        </w:numPr>
        <w:autoSpaceDE/>
        <w:autoSpaceDN/>
        <w:spacing w:after="0" w:line="276" w:lineRule="auto"/>
        <w:ind w:left="1080"/>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If the sample entry type is </w:t>
      </w:r>
      <w:r w:rsidRPr="005E098A">
        <w:rPr>
          <w:rFonts w:ascii="Courier New" w:eastAsia="MS Mincho" w:hAnsi="Courier New" w:cs="Times New Roman"/>
          <w:noProof/>
          <w:sz w:val="24"/>
          <w:szCs w:val="24"/>
          <w:lang w:val="en-GB" w:eastAsia="ja-JP"/>
        </w:rPr>
        <w:t>'vvc1'</w:t>
      </w:r>
      <w:r w:rsidRPr="005E098A">
        <w:rPr>
          <w:rFonts w:ascii="Times New Roman" w:eastAsia="MS Mincho" w:hAnsi="Times New Roman" w:cs="Times New Roman"/>
          <w:sz w:val="24"/>
          <w:szCs w:val="24"/>
        </w:rPr>
        <w:t xml:space="preserve"> or </w:t>
      </w:r>
      <w:r w:rsidRPr="005E098A">
        <w:rPr>
          <w:rFonts w:ascii="Courier New" w:eastAsia="MS Mincho" w:hAnsi="Courier New" w:cs="Times New Roman"/>
          <w:noProof/>
          <w:sz w:val="24"/>
          <w:szCs w:val="24"/>
          <w:lang w:val="en-GB" w:eastAsia="ja-JP"/>
        </w:rPr>
        <w:t>'vvi1'</w:t>
      </w:r>
      <w:r w:rsidRPr="005E098A">
        <w:rPr>
          <w:rFonts w:ascii="Times New Roman" w:eastAsia="MS Mincho" w:hAnsi="Times New Roman" w:cs="Times New Roman"/>
          <w:sz w:val="24"/>
          <w:szCs w:val="24"/>
        </w:rPr>
        <w:t xml:space="preserve">, and the track does not contain any sublayer with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xml:space="preserve"> equal to 0, a SAP specifies access to all the sublayers present in the track.</w:t>
      </w:r>
    </w:p>
    <w:p w14:paraId="391833C8" w14:textId="77777777" w:rsidR="005E098A" w:rsidRPr="005E098A" w:rsidRDefault="005E098A" w:rsidP="00E355CE">
      <w:pPr>
        <w:widowControl/>
        <w:numPr>
          <w:ilvl w:val="0"/>
          <w:numId w:val="35"/>
        </w:numPr>
        <w:autoSpaceDE/>
        <w:autoSpaceDN/>
        <w:spacing w:after="0" w:line="276" w:lineRule="auto"/>
        <w:ind w:left="1080"/>
        <w:contextualSpacing/>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Otherwise, a SAP specifies access to all layers present in the track.</w:t>
      </w:r>
    </w:p>
    <w:p w14:paraId="70873F91" w14:textId="77777777" w:rsidR="005E098A" w:rsidRPr="005E098A" w:rsidRDefault="005E098A" w:rsidP="005E098A">
      <w:pPr>
        <w:widowControl/>
        <w:tabs>
          <w:tab w:val="left" w:pos="960"/>
        </w:tabs>
        <w:autoSpaceDE/>
        <w:autoSpaceDN/>
        <w:spacing w:line="210" w:lineRule="atLeast"/>
        <w:ind w:left="360" w:right="360"/>
        <w:rPr>
          <w:rFonts w:ascii="Arial" w:eastAsia="Calibri" w:hAnsi="Arial" w:cs="Times New Roman"/>
          <w:sz w:val="18"/>
          <w:szCs w:val="18"/>
        </w:rPr>
      </w:pPr>
      <w:r w:rsidRPr="005E098A">
        <w:rPr>
          <w:rFonts w:eastAsia="Calibri" w:cs="Times New Roman"/>
          <w:sz w:val="18"/>
          <w:szCs w:val="18"/>
        </w:rPr>
        <w:t>NOTE:</w:t>
      </w:r>
      <w:r w:rsidRPr="005E098A">
        <w:rPr>
          <w:rFonts w:eastAsia="Calibri" w:cs="Times New Roman"/>
          <w:sz w:val="18"/>
          <w:szCs w:val="18"/>
        </w:rPr>
        <w:tab/>
        <w:t xml:space="preserve">If the sample entry type is </w:t>
      </w:r>
      <w:r w:rsidRPr="005E098A">
        <w:rPr>
          <w:rFonts w:ascii="Courier New" w:eastAsia="Calibri" w:hAnsi="Courier New" w:cs="Times New Roman"/>
          <w:noProof/>
          <w:sz w:val="18"/>
          <w:lang w:val="en-GB" w:eastAsia="ja-JP"/>
        </w:rPr>
        <w:t>'vvc1'</w:t>
      </w:r>
      <w:r w:rsidRPr="005E098A">
        <w:rPr>
          <w:rFonts w:eastAsia="Calibri" w:cs="Times New Roman"/>
          <w:sz w:val="18"/>
          <w:szCs w:val="18"/>
        </w:rPr>
        <w:t xml:space="preserve"> or </w:t>
      </w:r>
      <w:r w:rsidRPr="005E098A">
        <w:rPr>
          <w:rFonts w:ascii="Courier New" w:eastAsia="Calibri" w:hAnsi="Courier New" w:cs="Times New Roman"/>
          <w:noProof/>
          <w:sz w:val="18"/>
          <w:lang w:val="en-GB" w:eastAsia="ja-JP"/>
        </w:rPr>
        <w:t>'vvi1'</w:t>
      </w:r>
      <w:r w:rsidRPr="005E098A">
        <w:rPr>
          <w:rFonts w:eastAsia="Calibri" w:cs="Times New Roman"/>
          <w:sz w:val="18"/>
          <w:szCs w:val="18"/>
        </w:rPr>
        <w:t xml:space="preserve">, and the track does not contain any sub-layer with </w:t>
      </w:r>
      <w:proofErr w:type="spellStart"/>
      <w:r w:rsidRPr="005E098A">
        <w:rPr>
          <w:rFonts w:eastAsia="Calibri" w:cs="Times New Roman"/>
          <w:sz w:val="18"/>
          <w:szCs w:val="18"/>
        </w:rPr>
        <w:t>TemporalId</w:t>
      </w:r>
      <w:proofErr w:type="spellEnd"/>
      <w:r w:rsidRPr="005E098A">
        <w:rPr>
          <w:rFonts w:eastAsia="Calibri" w:cs="Times New Roman"/>
          <w:sz w:val="18"/>
          <w:szCs w:val="18"/>
        </w:rPr>
        <w:t xml:space="preserve"> equal to 0, an STSA picture with </w:t>
      </w:r>
      <w:proofErr w:type="spellStart"/>
      <w:r w:rsidRPr="005E098A">
        <w:rPr>
          <w:rFonts w:eastAsia="Calibri" w:cs="Times New Roman"/>
          <w:sz w:val="18"/>
          <w:szCs w:val="18"/>
        </w:rPr>
        <w:t>TemporalId</w:t>
      </w:r>
      <w:proofErr w:type="spellEnd"/>
      <w:r w:rsidRPr="005E098A">
        <w:rPr>
          <w:rFonts w:eastAsia="Calibri" w:cs="Times New Roman"/>
          <w:sz w:val="18"/>
          <w:szCs w:val="18"/>
        </w:rPr>
        <w:t xml:space="preserve"> equal to the lowest </w:t>
      </w:r>
      <w:proofErr w:type="spellStart"/>
      <w:r w:rsidRPr="005E098A">
        <w:rPr>
          <w:rFonts w:eastAsia="Calibri" w:cs="Times New Roman"/>
          <w:sz w:val="18"/>
          <w:szCs w:val="18"/>
        </w:rPr>
        <w:t>TemporalId</w:t>
      </w:r>
      <w:proofErr w:type="spellEnd"/>
      <w:r w:rsidRPr="005E098A">
        <w:rPr>
          <w:rFonts w:eastAsia="Calibri" w:cs="Times New Roman"/>
          <w:sz w:val="18"/>
          <w:szCs w:val="18"/>
        </w:rPr>
        <w:t xml:space="preserve"> present in the track serves as a SAP.</w:t>
      </w:r>
    </w:p>
    <w:p w14:paraId="0F9E9B8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semantics of </w:t>
      </w:r>
      <w:r w:rsidRPr="005E098A">
        <w:rPr>
          <w:rFonts w:ascii="Courier New" w:eastAsia="MS Mincho" w:hAnsi="Courier New" w:cs="Times New Roman"/>
          <w:noProof/>
          <w:sz w:val="24"/>
          <w:szCs w:val="24"/>
          <w:lang w:val="en-GB" w:eastAsia="ja-JP"/>
        </w:rPr>
        <w:t>layer_id_method_idc</w:t>
      </w:r>
      <w:r w:rsidRPr="005E098A">
        <w:rPr>
          <w:rFonts w:ascii="Times New Roman" w:eastAsia="MS Mincho" w:hAnsi="Times New Roman" w:cs="Times New Roman"/>
          <w:sz w:val="24"/>
          <w:szCs w:val="24"/>
        </w:rPr>
        <w:t xml:space="preserve"> equal to 1 are specified in clause 9.5.7.</w:t>
      </w:r>
    </w:p>
    <w:p w14:paraId="52C2766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SAP type 4 is indicated in the </w:t>
      </w:r>
      <w:r w:rsidRPr="005E098A">
        <w:rPr>
          <w:rFonts w:ascii="Courier" w:eastAsia="MS Mincho" w:hAnsi="Courier" w:cs="Times New Roman"/>
          <w:sz w:val="24"/>
          <w:szCs w:val="24"/>
        </w:rPr>
        <w:t>'sap '</w:t>
      </w:r>
      <w:r w:rsidRPr="005E098A">
        <w:rPr>
          <w:rFonts w:ascii="Times New Roman" w:eastAsia="MS Mincho" w:hAnsi="Times New Roman" w:cs="Times New Roman"/>
          <w:sz w:val="24"/>
          <w:szCs w:val="24"/>
        </w:rPr>
        <w:t xml:space="preserve"> sample group, the respective picture in the VVC bitstream shall be a GDR picture.</w:t>
      </w:r>
    </w:p>
    <w:p w14:paraId="0945CCE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When SAP sample groups are used, they shall be used on all tracks carrying the same VVC bitstream. The SAP documentation shall be consistent for any given layer.</w:t>
      </w:r>
    </w:p>
    <w:p w14:paraId="55D362B5"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82" w:name="_Toc38977987"/>
      <w:r w:rsidRPr="005E098A">
        <w:rPr>
          <w:rFonts w:ascii="Calibri" w:eastAsia="Times New Roman" w:hAnsi="Calibri" w:cs="Times New Roman"/>
          <w:b/>
          <w:bCs/>
          <w:sz w:val="26"/>
          <w:szCs w:val="26"/>
        </w:rPr>
        <w:t>Random access recovery point sample group</w:t>
      </w:r>
      <w:bookmarkEnd w:id="82"/>
    </w:p>
    <w:p w14:paraId="297EA5F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random access recovery point sample group </w:t>
      </w:r>
      <w:r w:rsidRPr="005E098A">
        <w:rPr>
          <w:rFonts w:ascii="Courier New" w:eastAsia="MS Mincho" w:hAnsi="Courier New" w:cs="Times New Roman"/>
          <w:noProof/>
          <w:sz w:val="24"/>
          <w:szCs w:val="24"/>
          <w:lang w:val="en-GB" w:eastAsia="ja-JP"/>
        </w:rPr>
        <w:t>'roll'</w:t>
      </w:r>
      <w:r w:rsidRPr="005E098A">
        <w:rPr>
          <w:rFonts w:ascii="Times New Roman" w:eastAsia="MS Mincho" w:hAnsi="Times New Roman" w:cs="Times New Roman"/>
          <w:sz w:val="24"/>
          <w:szCs w:val="24"/>
        </w:rPr>
        <w:t xml:space="preserve"> specified in ISO/IEC 14496-12 is used to provide information on recovery points for gradual decoding refresh.</w:t>
      </w:r>
    </w:p>
    <w:p w14:paraId="7AB1403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a </w:t>
      </w:r>
      <w:r w:rsidRPr="005E098A">
        <w:rPr>
          <w:rFonts w:ascii="Courier" w:eastAsia="MS Mincho" w:hAnsi="Courier" w:cs="Times New Roman"/>
          <w:sz w:val="24"/>
          <w:szCs w:val="24"/>
        </w:rPr>
        <w:t>'roll'</w:t>
      </w:r>
      <w:r w:rsidRPr="005E098A">
        <w:rPr>
          <w:rFonts w:ascii="Times New Roman" w:eastAsia="MS Mincho" w:hAnsi="Times New Roman" w:cs="Times New Roman"/>
          <w:sz w:val="24"/>
          <w:szCs w:val="24"/>
        </w:rPr>
        <w:t xml:space="preserve"> sample group is used with VVC tracks, the syntax and semantics of </w:t>
      </w:r>
      <w:proofErr w:type="spellStart"/>
      <w:r w:rsidRPr="005E098A">
        <w:rPr>
          <w:rFonts w:ascii="Courier" w:eastAsia="MS Mincho" w:hAnsi="Courier" w:cs="Times New Roman"/>
          <w:sz w:val="24"/>
          <w:szCs w:val="24"/>
        </w:rPr>
        <w:t>grouping_type_parameter</w:t>
      </w:r>
      <w:proofErr w:type="spellEnd"/>
      <w:r w:rsidRPr="005E098A">
        <w:rPr>
          <w:rFonts w:ascii="Times New Roman" w:eastAsia="MS Mincho" w:hAnsi="Times New Roman" w:cs="Times New Roman"/>
          <w:sz w:val="24"/>
          <w:szCs w:val="24"/>
        </w:rPr>
        <w:t xml:space="preserve"> are specified identically to those for the </w:t>
      </w:r>
      <w:r w:rsidRPr="005E098A">
        <w:rPr>
          <w:rFonts w:ascii="Courier" w:eastAsia="MS Mincho" w:hAnsi="Courier" w:cs="Times New Roman"/>
          <w:sz w:val="24"/>
          <w:szCs w:val="24"/>
        </w:rPr>
        <w:t>'sap '</w:t>
      </w:r>
      <w:r w:rsidRPr="005E098A">
        <w:rPr>
          <w:rFonts w:ascii="Times New Roman" w:eastAsia="MS Mincho" w:hAnsi="Times New Roman" w:cs="Times New Roman"/>
          <w:sz w:val="24"/>
          <w:szCs w:val="24"/>
        </w:rPr>
        <w:t xml:space="preserve"> sample group in ISO/IEC 14496-12.</w:t>
      </w:r>
    </w:p>
    <w:p w14:paraId="7CF8FE6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w:t>
      </w:r>
      <w:proofErr w:type="spellStart"/>
      <w:r w:rsidRPr="005E098A">
        <w:rPr>
          <w:rFonts w:ascii="Courier" w:eastAsia="MS Mincho" w:hAnsi="Courier" w:cs="Times New Roman"/>
          <w:sz w:val="24"/>
          <w:szCs w:val="24"/>
        </w:rPr>
        <w:t>layer_id_method_idc</w:t>
      </w:r>
      <w:proofErr w:type="spellEnd"/>
      <w:r w:rsidRPr="005E098A">
        <w:rPr>
          <w:rFonts w:ascii="Times New Roman" w:eastAsia="MS Mincho" w:hAnsi="Times New Roman" w:cs="Times New Roman"/>
          <w:sz w:val="24"/>
          <w:szCs w:val="24"/>
        </w:rPr>
        <w:t xml:space="preserve"> is equal to 0, the </w:t>
      </w:r>
      <w:r w:rsidRPr="005E098A">
        <w:rPr>
          <w:rFonts w:ascii="Courier" w:eastAsia="MS Mincho" w:hAnsi="Courier" w:cs="Times New Roman"/>
          <w:sz w:val="24"/>
          <w:szCs w:val="24"/>
        </w:rPr>
        <w:t>'roll'</w:t>
      </w:r>
      <w:r w:rsidRPr="005E098A">
        <w:rPr>
          <w:rFonts w:ascii="Times New Roman" w:eastAsia="MS Mincho" w:hAnsi="Times New Roman" w:cs="Times New Roman"/>
          <w:sz w:val="24"/>
          <w:szCs w:val="24"/>
        </w:rPr>
        <w:t xml:space="preserve"> sample group specifies the </w:t>
      </w:r>
      <w:proofErr w:type="spellStart"/>
      <w:r w:rsidRPr="005E098A">
        <w:rPr>
          <w:rFonts w:ascii="Times New Roman" w:eastAsia="MS Mincho" w:hAnsi="Times New Roman" w:cs="Times New Roman"/>
          <w:sz w:val="24"/>
          <w:szCs w:val="24"/>
        </w:rPr>
        <w:t>behaviour</w:t>
      </w:r>
      <w:proofErr w:type="spellEnd"/>
      <w:r w:rsidRPr="005E098A">
        <w:rPr>
          <w:rFonts w:ascii="Times New Roman" w:eastAsia="MS Mincho" w:hAnsi="Times New Roman" w:cs="Times New Roman"/>
          <w:sz w:val="24"/>
          <w:szCs w:val="24"/>
        </w:rPr>
        <w:t xml:space="preserve"> for all layers present in the track.</w:t>
      </w:r>
    </w:p>
    <w:p w14:paraId="77459F65"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semantics of </w:t>
      </w:r>
      <w:r w:rsidRPr="005E098A">
        <w:rPr>
          <w:rFonts w:ascii="Courier New" w:eastAsia="MS Mincho" w:hAnsi="Courier New" w:cs="Times New Roman"/>
          <w:noProof/>
          <w:sz w:val="24"/>
          <w:szCs w:val="24"/>
          <w:lang w:val="en-GB" w:eastAsia="ja-JP"/>
        </w:rPr>
        <w:t>layer_id_method_idc</w:t>
      </w:r>
      <w:r w:rsidRPr="005E098A">
        <w:rPr>
          <w:rFonts w:ascii="Times New Roman" w:eastAsia="MS Mincho" w:hAnsi="Times New Roman" w:cs="Times New Roman"/>
          <w:sz w:val="24"/>
          <w:szCs w:val="24"/>
        </w:rPr>
        <w:t xml:space="preserve"> equal to 1 are specified in clause 9.5.7.</w:t>
      </w:r>
    </w:p>
    <w:p w14:paraId="4500D303"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a </w:t>
      </w:r>
      <w:r w:rsidRPr="005E098A">
        <w:rPr>
          <w:rFonts w:ascii="Courier" w:eastAsia="MS Mincho" w:hAnsi="Courier" w:cs="Times New Roman"/>
          <w:sz w:val="24"/>
          <w:szCs w:val="24"/>
        </w:rPr>
        <w:t>'roll'</w:t>
      </w:r>
      <w:r w:rsidRPr="005E098A">
        <w:rPr>
          <w:rFonts w:ascii="Times New Roman" w:eastAsia="MS Mincho" w:hAnsi="Times New Roman" w:cs="Times New Roman"/>
          <w:sz w:val="24"/>
          <w:szCs w:val="24"/>
        </w:rPr>
        <w:t xml:space="preserve"> sample group concerns a dependent layer but not its reference layer(s), the sample group indicates characteristics that apply when all the reference layers of the dependent layer are available and decoded. The sample group can be used to initiate decoding of the predicted layer.</w:t>
      </w:r>
    </w:p>
    <w:p w14:paraId="4BABF487"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83" w:name="_Toc38977988"/>
      <w:r w:rsidRPr="005E098A">
        <w:rPr>
          <w:rFonts w:ascii="Calibri" w:eastAsia="Times New Roman" w:hAnsi="Calibri" w:cs="Times New Roman"/>
          <w:b/>
          <w:bCs/>
          <w:sz w:val="26"/>
          <w:szCs w:val="26"/>
        </w:rPr>
        <w:t>Random access point sample group</w:t>
      </w:r>
      <w:bookmarkEnd w:id="83"/>
    </w:p>
    <w:p w14:paraId="1ED0C21A"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random access point sample group </w:t>
      </w:r>
      <w:r w:rsidRPr="005E098A">
        <w:rPr>
          <w:rFonts w:ascii="Courier New" w:eastAsia="MS Mincho" w:hAnsi="Courier New" w:cs="Times New Roman"/>
          <w:noProof/>
          <w:sz w:val="24"/>
          <w:szCs w:val="24"/>
          <w:lang w:val="en-GB" w:eastAsia="ja-JP"/>
        </w:rPr>
        <w:t>'rap '</w:t>
      </w:r>
      <w:r w:rsidRPr="005E098A">
        <w:rPr>
          <w:rFonts w:ascii="Times New Roman" w:eastAsia="MS Mincho" w:hAnsi="Times New Roman" w:cs="Times New Roman"/>
          <w:sz w:val="24"/>
          <w:szCs w:val="24"/>
        </w:rPr>
        <w:t xml:space="preserve"> specified in ISO/IEC 14496-12 should not be used for VVC tracks.</w:t>
      </w:r>
    </w:p>
    <w:p w14:paraId="49B317DE"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84" w:name="_Toc38977989"/>
      <w:r w:rsidRPr="005E098A">
        <w:rPr>
          <w:rFonts w:ascii="Calibri" w:eastAsia="Times New Roman" w:hAnsi="Calibri" w:cs="Times New Roman"/>
          <w:b/>
          <w:bCs/>
          <w:sz w:val="26"/>
          <w:szCs w:val="26"/>
        </w:rPr>
        <w:t>Temporal level sample group</w:t>
      </w:r>
      <w:bookmarkEnd w:id="84"/>
    </w:p>
    <w:p w14:paraId="76A770DE"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temporal level sample group </w:t>
      </w:r>
      <w:r w:rsidRPr="005E098A">
        <w:rPr>
          <w:rFonts w:ascii="Courier New" w:eastAsia="MS Mincho" w:hAnsi="Courier New" w:cs="Times New Roman"/>
          <w:noProof/>
          <w:sz w:val="24"/>
          <w:szCs w:val="24"/>
          <w:lang w:val="en-GB" w:eastAsia="ja-JP"/>
        </w:rPr>
        <w:t>'tele'</w:t>
      </w:r>
      <w:r w:rsidRPr="005E098A">
        <w:rPr>
          <w:rFonts w:ascii="Times New Roman" w:eastAsia="MS Mincho" w:hAnsi="Times New Roman" w:cs="Times New Roman"/>
          <w:sz w:val="24"/>
          <w:szCs w:val="24"/>
        </w:rPr>
        <w:t xml:space="preserve"> specified in ISO/IEC 14496-12 should be used to indicate the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xml:space="preserve"> value. When the </w:t>
      </w:r>
      <w:r w:rsidRPr="005E098A">
        <w:rPr>
          <w:rFonts w:ascii="Courier" w:eastAsia="MS Mincho" w:hAnsi="Courier" w:cs="Times New Roman"/>
          <w:sz w:val="24"/>
          <w:szCs w:val="24"/>
        </w:rPr>
        <w:t>'tele'</w:t>
      </w:r>
      <w:r w:rsidRPr="005E098A">
        <w:rPr>
          <w:rFonts w:ascii="Times New Roman" w:eastAsia="MS Mincho" w:hAnsi="Times New Roman" w:cs="Times New Roman"/>
          <w:sz w:val="24"/>
          <w:szCs w:val="24"/>
        </w:rPr>
        <w:t xml:space="preserve"> sample group is present in a VVC track, the pictures with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xml:space="preserve"> equal to </w:t>
      </w:r>
      <w:proofErr w:type="spellStart"/>
      <w:r w:rsidRPr="005E098A">
        <w:rPr>
          <w:rFonts w:ascii="Times New Roman" w:eastAsia="MS Mincho" w:hAnsi="Times New Roman" w:cs="Times New Roman"/>
          <w:sz w:val="24"/>
          <w:szCs w:val="24"/>
        </w:rPr>
        <w:t>tidValue</w:t>
      </w:r>
      <w:proofErr w:type="spellEnd"/>
      <w:r w:rsidRPr="005E098A">
        <w:rPr>
          <w:rFonts w:ascii="Times New Roman" w:eastAsia="MS Mincho" w:hAnsi="Times New Roman" w:cs="Times New Roman"/>
          <w:sz w:val="24"/>
          <w:szCs w:val="24"/>
        </w:rPr>
        <w:t xml:space="preserve"> shall be mapped to the sample group description index equal to </w:t>
      </w:r>
      <w:proofErr w:type="spellStart"/>
      <w:r w:rsidRPr="005E098A">
        <w:rPr>
          <w:rFonts w:ascii="Times New Roman" w:eastAsia="MS Mincho" w:hAnsi="Times New Roman" w:cs="Times New Roman"/>
          <w:sz w:val="24"/>
          <w:szCs w:val="24"/>
        </w:rPr>
        <w:t>tidValue</w:t>
      </w:r>
      <w:proofErr w:type="spellEnd"/>
      <w:r w:rsidRPr="005E098A">
        <w:rPr>
          <w:rFonts w:ascii="Times New Roman" w:eastAsia="MS Mincho" w:hAnsi="Times New Roman" w:cs="Times New Roman"/>
          <w:sz w:val="24"/>
          <w:szCs w:val="24"/>
        </w:rPr>
        <w:t> + 1.</w:t>
      </w:r>
    </w:p>
    <w:p w14:paraId="10A1F0F5"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85" w:name="_Toc38977990"/>
      <w:r w:rsidRPr="005E098A">
        <w:rPr>
          <w:rFonts w:ascii="Calibri" w:eastAsia="Times New Roman" w:hAnsi="Calibri" w:cs="Times New Roman"/>
          <w:b/>
          <w:bCs/>
          <w:sz w:val="26"/>
          <w:szCs w:val="26"/>
        </w:rPr>
        <w:t>Step-wise sublayer access sample group</w:t>
      </w:r>
      <w:bookmarkEnd w:id="85"/>
    </w:p>
    <w:p w14:paraId="2FA5A7A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step-wise sublayer access sample group </w:t>
      </w:r>
      <w:r w:rsidRPr="005E098A">
        <w:rPr>
          <w:rFonts w:ascii="Courier New" w:eastAsia="MS Mincho" w:hAnsi="Courier New" w:cs="Times New Roman"/>
          <w:noProof/>
          <w:sz w:val="24"/>
          <w:szCs w:val="24"/>
          <w:lang w:val="en-GB" w:eastAsia="ja-JP"/>
        </w:rPr>
        <w:t>'stsa'</w:t>
      </w:r>
      <w:r w:rsidRPr="005E098A">
        <w:rPr>
          <w:rFonts w:ascii="Times New Roman" w:eastAsia="MS Mincho" w:hAnsi="Times New Roman" w:cs="Times New Roman"/>
          <w:sz w:val="24"/>
          <w:szCs w:val="24"/>
        </w:rPr>
        <w:t xml:space="preserve"> specified in clause 8.4.7 is used to mark step-wise sublayer access (STSA) pictures.</w:t>
      </w:r>
    </w:p>
    <w:p w14:paraId="011E1B9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an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stsa</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is used with VVC tracks, the syntax and semantics of </w:t>
      </w:r>
      <w:proofErr w:type="spellStart"/>
      <w:r w:rsidRPr="005E098A">
        <w:rPr>
          <w:rFonts w:ascii="Courier" w:eastAsia="MS Mincho" w:hAnsi="Courier" w:cs="Times New Roman"/>
          <w:sz w:val="24"/>
          <w:szCs w:val="24"/>
        </w:rPr>
        <w:t>grouping_type_parameter</w:t>
      </w:r>
      <w:proofErr w:type="spellEnd"/>
      <w:r w:rsidRPr="005E098A">
        <w:rPr>
          <w:rFonts w:ascii="Times New Roman" w:eastAsia="MS Mincho" w:hAnsi="Times New Roman" w:cs="Times New Roman"/>
          <w:sz w:val="24"/>
          <w:szCs w:val="24"/>
        </w:rPr>
        <w:t xml:space="preserve"> are specified identically to those for 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stsa</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in ISO/IEC 14496-12.</w:t>
      </w:r>
    </w:p>
    <w:p w14:paraId="7B15733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When </w:t>
      </w:r>
      <w:proofErr w:type="spellStart"/>
      <w:r w:rsidRPr="005E098A">
        <w:rPr>
          <w:rFonts w:ascii="Courier" w:eastAsia="MS Mincho" w:hAnsi="Courier" w:cs="Times New Roman"/>
          <w:sz w:val="24"/>
          <w:szCs w:val="24"/>
        </w:rPr>
        <w:t>layer_id_method_idc</w:t>
      </w:r>
      <w:proofErr w:type="spellEnd"/>
      <w:r w:rsidRPr="005E098A">
        <w:rPr>
          <w:rFonts w:ascii="Times New Roman" w:eastAsia="MS Mincho" w:hAnsi="Times New Roman" w:cs="Times New Roman"/>
          <w:sz w:val="24"/>
          <w:szCs w:val="24"/>
        </w:rPr>
        <w:t xml:space="preserve"> is equal to 0, 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stsa</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specifies the </w:t>
      </w:r>
      <w:proofErr w:type="spellStart"/>
      <w:r w:rsidRPr="005E098A">
        <w:rPr>
          <w:rFonts w:ascii="Times New Roman" w:eastAsia="MS Mincho" w:hAnsi="Times New Roman" w:cs="Times New Roman"/>
          <w:sz w:val="24"/>
          <w:szCs w:val="24"/>
        </w:rPr>
        <w:t>behaviour</w:t>
      </w:r>
      <w:proofErr w:type="spellEnd"/>
      <w:r w:rsidRPr="005E098A">
        <w:rPr>
          <w:rFonts w:ascii="Times New Roman" w:eastAsia="MS Mincho" w:hAnsi="Times New Roman" w:cs="Times New Roman"/>
          <w:sz w:val="24"/>
          <w:szCs w:val="24"/>
        </w:rPr>
        <w:t xml:space="preserve"> for all layers present in the track.</w:t>
      </w:r>
    </w:p>
    <w:p w14:paraId="00F17BB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semantics of </w:t>
      </w:r>
      <w:r w:rsidRPr="005E098A">
        <w:rPr>
          <w:rFonts w:ascii="Courier New" w:eastAsia="MS Mincho" w:hAnsi="Courier New" w:cs="Times New Roman"/>
          <w:noProof/>
          <w:sz w:val="24"/>
          <w:szCs w:val="24"/>
          <w:lang w:val="en-GB" w:eastAsia="ja-JP"/>
        </w:rPr>
        <w:t>layer_id_method_idc</w:t>
      </w:r>
      <w:r w:rsidRPr="005E098A">
        <w:rPr>
          <w:rFonts w:ascii="Times New Roman" w:eastAsia="MS Mincho" w:hAnsi="Times New Roman" w:cs="Times New Roman"/>
          <w:sz w:val="24"/>
          <w:szCs w:val="24"/>
        </w:rPr>
        <w:t xml:space="preserve"> equal to 1 are specified in clause 9.5.7.</w:t>
      </w:r>
    </w:p>
    <w:p w14:paraId="4B230699" w14:textId="77777777" w:rsidR="005E098A" w:rsidRPr="005E098A" w:rsidRDefault="005E098A" w:rsidP="00E355CE">
      <w:pPr>
        <w:keepNext/>
        <w:widowControl/>
        <w:numPr>
          <w:ilvl w:val="2"/>
          <w:numId w:val="13"/>
        </w:numPr>
        <w:tabs>
          <w:tab w:val="left" w:pos="660"/>
          <w:tab w:val="left" w:pos="880"/>
        </w:tabs>
        <w:suppressAutoHyphens/>
        <w:autoSpaceDE/>
        <w:autoSpaceDN/>
        <w:spacing w:before="60" w:after="0" w:line="230" w:lineRule="exact"/>
        <w:jc w:val="left"/>
        <w:outlineLvl w:val="2"/>
        <w:rPr>
          <w:rFonts w:ascii="Calibri" w:eastAsia="Times New Roman" w:hAnsi="Calibri" w:cs="Times New Roman"/>
          <w:b/>
          <w:bCs/>
          <w:sz w:val="26"/>
          <w:szCs w:val="26"/>
        </w:rPr>
      </w:pPr>
      <w:bookmarkStart w:id="86" w:name="_Toc38977991"/>
      <w:r w:rsidRPr="005E098A">
        <w:rPr>
          <w:rFonts w:ascii="Calibri" w:eastAsia="Times New Roman" w:hAnsi="Calibri" w:cs="Times New Roman"/>
          <w:b/>
          <w:bCs/>
          <w:sz w:val="26"/>
          <w:szCs w:val="26"/>
        </w:rPr>
        <w:t>Operating points information sample group</w:t>
      </w:r>
      <w:bookmarkEnd w:id="81"/>
      <w:bookmarkEnd w:id="86"/>
    </w:p>
    <w:p w14:paraId="19C0F87F" w14:textId="77777777" w:rsidR="005E098A" w:rsidRPr="005E098A"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rFonts w:eastAsia="Times New Roman" w:cs="Times New Roman"/>
          <w:b/>
          <w:bCs/>
          <w:sz w:val="28"/>
          <w:szCs w:val="28"/>
        </w:rPr>
      </w:pPr>
      <w:r w:rsidRPr="005E098A">
        <w:rPr>
          <w:rFonts w:eastAsia="Times New Roman" w:cs="Times New Roman"/>
          <w:b/>
          <w:bCs/>
          <w:sz w:val="28"/>
          <w:szCs w:val="28"/>
        </w:rPr>
        <w:t>Definition</w:t>
      </w:r>
    </w:p>
    <w:p w14:paraId="1B09E81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Applications are informed about the different operating points provided by a given VVC bitstream and their constitution by using the </w:t>
      </w:r>
      <w:r w:rsidRPr="005E098A">
        <w:rPr>
          <w:rFonts w:ascii="Times New Roman" w:eastAsia="MS Mincho" w:hAnsi="Times New Roman" w:cs="Courier New"/>
          <w:sz w:val="24"/>
          <w:szCs w:val="24"/>
        </w:rPr>
        <w:t xml:space="preserve">Operating Points Information </w:t>
      </w:r>
      <w:r w:rsidRPr="005E098A">
        <w:rPr>
          <w:rFonts w:ascii="Times New Roman" w:eastAsia="MS Mincho" w:hAnsi="Times New Roman" w:cs="Times New Roman"/>
          <w:sz w:val="24"/>
          <w:szCs w:val="24"/>
        </w:rPr>
        <w:t>sample group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w:t>
      </w:r>
      <w:r w:rsidRPr="005E098A">
        <w:rPr>
          <w:rFonts w:ascii="Courier" w:eastAsia="MS Mincho" w:hAnsi="Courier" w:cs="Times New Roman"/>
          <w:noProof/>
          <w:sz w:val="24"/>
          <w:szCs w:val="24"/>
        </w:rPr>
        <w:t>opi</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Each operating point is related to an output layer set, a max </w:t>
      </w:r>
      <w:proofErr w:type="spellStart"/>
      <w:r w:rsidRPr="005E098A">
        <w:rPr>
          <w:rFonts w:ascii="Times New Roman" w:eastAsia="MS Mincho" w:hAnsi="Times New Roman" w:cs="Times New Roman"/>
          <w:sz w:val="24"/>
          <w:szCs w:val="24"/>
        </w:rPr>
        <w:t>TemporalId</w:t>
      </w:r>
      <w:proofErr w:type="spellEnd"/>
      <w:r w:rsidRPr="005E098A">
        <w:rPr>
          <w:rFonts w:ascii="Times New Roman" w:eastAsia="MS Mincho" w:hAnsi="Times New Roman" w:cs="Times New Roman"/>
          <w:sz w:val="24"/>
          <w:szCs w:val="24"/>
        </w:rPr>
        <w:t xml:space="preserve"> value, and a profile, level and tier </w:t>
      </w:r>
      <w:proofErr w:type="spellStart"/>
      <w:r w:rsidRPr="005E098A">
        <w:rPr>
          <w:rFonts w:ascii="Times New Roman" w:eastAsia="MS Mincho" w:hAnsi="Times New Roman" w:cs="Times New Roman"/>
          <w:sz w:val="24"/>
          <w:szCs w:val="24"/>
        </w:rPr>
        <w:t>signalling</w:t>
      </w:r>
      <w:proofErr w:type="spellEnd"/>
      <w:r w:rsidRPr="005E098A">
        <w:rPr>
          <w:rFonts w:ascii="Times New Roman" w:eastAsia="MS Mincho" w:hAnsi="Times New Roman" w:cs="Times New Roman"/>
          <w:sz w:val="24"/>
          <w:szCs w:val="24"/>
        </w:rPr>
        <w:t xml:space="preserve">. All this information is captured by 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w:t>
      </w:r>
      <w:r w:rsidRPr="005E098A">
        <w:rPr>
          <w:rFonts w:ascii="Courier" w:eastAsia="MS Mincho" w:hAnsi="Courier" w:cs="Times New Roman"/>
          <w:noProof/>
          <w:sz w:val="24"/>
          <w:szCs w:val="24"/>
        </w:rPr>
        <w:t>opi</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Apart from this information, this sample group also provides the dependency information between layers.</w:t>
      </w:r>
    </w:p>
    <w:p w14:paraId="6618BC66"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bookmarkStart w:id="87" w:name="_Hlk37838830"/>
      <w:r w:rsidRPr="005E098A">
        <w:rPr>
          <w:rFonts w:ascii="Times New Roman" w:eastAsia="MS Mincho" w:hAnsi="Times New Roman" w:cs="Times New Roman"/>
          <w:sz w:val="24"/>
          <w:szCs w:val="24"/>
        </w:rPr>
        <w:t xml:space="preserve">Among all tracks of the same VVC bitstream, there shall be at most one track in this set (in case of subpictures it will be the VVC base track of the subpicture) that carries a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w:t>
      </w:r>
      <w:r w:rsidRPr="005E098A">
        <w:rPr>
          <w:rFonts w:ascii="Courier" w:eastAsia="MS Mincho" w:hAnsi="Courier" w:cs="Times New Roman"/>
          <w:noProof/>
          <w:sz w:val="24"/>
          <w:szCs w:val="24"/>
        </w:rPr>
        <w:t>opi</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All other tracks of the VVC bitstream in this set (in case of subpictures it will be the other VVC base tracks of the subpicture for dependent and independent layers) shall have a track reference of type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oref</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to the track that carries 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w:t>
      </w:r>
      <w:r w:rsidRPr="005E098A">
        <w:rPr>
          <w:rFonts w:ascii="Courier" w:eastAsia="MS Mincho" w:hAnsi="Courier" w:cs="Times New Roman"/>
          <w:noProof/>
          <w:sz w:val="24"/>
          <w:szCs w:val="24"/>
        </w:rPr>
        <w:t>opi</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when present</w:t>
      </w:r>
    </w:p>
    <w:bookmarkEnd w:id="87"/>
    <w:p w14:paraId="5E00884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For any specific sample in a given track, the temporally collocated sample in another track is defined as the one with the same decoding time as that of this specific sample. For each sample </w:t>
      </w:r>
      <w:r w:rsidRPr="005E098A">
        <w:rPr>
          <w:rFonts w:ascii="Courier" w:eastAsia="MS Mincho" w:hAnsi="Courier" w:cs="Times New Roman"/>
          <w:sz w:val="24"/>
          <w:szCs w:val="24"/>
        </w:rPr>
        <w:t>S</w:t>
      </w:r>
      <w:r w:rsidRPr="005E098A">
        <w:rPr>
          <w:rFonts w:ascii="Courier" w:eastAsia="MS Mincho" w:hAnsi="Courier" w:cs="Times New Roman"/>
          <w:sz w:val="24"/>
          <w:szCs w:val="24"/>
          <w:vertAlign w:val="subscript"/>
        </w:rPr>
        <w:t>N</w:t>
      </w:r>
      <w:r w:rsidRPr="005E098A">
        <w:rPr>
          <w:rFonts w:ascii="Times New Roman" w:eastAsia="MS Mincho" w:hAnsi="Times New Roman" w:cs="Times New Roman"/>
          <w:sz w:val="24"/>
          <w:szCs w:val="24"/>
        </w:rPr>
        <w:t xml:space="preserve"> in a track </w:t>
      </w:r>
      <w:r w:rsidRPr="005E098A">
        <w:rPr>
          <w:rFonts w:ascii="Courier" w:eastAsia="MS Mincho" w:hAnsi="Courier" w:cs="Times New Roman"/>
          <w:sz w:val="24"/>
          <w:szCs w:val="24"/>
        </w:rPr>
        <w:t>T</w:t>
      </w:r>
      <w:r w:rsidRPr="005E098A">
        <w:rPr>
          <w:rFonts w:ascii="Courier" w:eastAsia="MS Mincho" w:hAnsi="Courier" w:cs="Times New Roman"/>
          <w:sz w:val="24"/>
          <w:szCs w:val="24"/>
          <w:vertAlign w:val="subscript"/>
        </w:rPr>
        <w:t>N</w:t>
      </w:r>
      <w:r w:rsidRPr="005E098A">
        <w:rPr>
          <w:rFonts w:ascii="Times New Roman" w:eastAsia="MS Mincho" w:hAnsi="Times New Roman" w:cs="Times New Roman"/>
          <w:sz w:val="24"/>
          <w:szCs w:val="24"/>
        </w:rPr>
        <w:t xml:space="preserve"> that has an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oref</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track reference to the track </w:t>
      </w:r>
      <w:r w:rsidRPr="005E098A">
        <w:rPr>
          <w:rFonts w:ascii="Courier" w:eastAsia="MS Mincho" w:hAnsi="Courier" w:cs="Times New Roman"/>
          <w:sz w:val="24"/>
          <w:szCs w:val="24"/>
        </w:rPr>
        <w:t>T</w:t>
      </w:r>
      <w:r w:rsidRPr="005E098A">
        <w:rPr>
          <w:rFonts w:ascii="Courier" w:eastAsia="MS Mincho" w:hAnsi="Courier" w:cs="Times New Roman"/>
          <w:sz w:val="24"/>
          <w:szCs w:val="24"/>
          <w:vertAlign w:val="subscript"/>
        </w:rPr>
        <w:t>k</w:t>
      </w:r>
      <w:r w:rsidRPr="005E098A">
        <w:rPr>
          <w:rFonts w:ascii="Times New Roman" w:eastAsia="MS Mincho" w:hAnsi="Times New Roman" w:cs="Times New Roman"/>
          <w:sz w:val="24"/>
          <w:szCs w:val="24"/>
        </w:rPr>
        <w:t xml:space="preserve"> that carries the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w:t>
      </w:r>
      <w:r w:rsidRPr="005E098A">
        <w:rPr>
          <w:rFonts w:ascii="Courier" w:eastAsia="MS Mincho" w:hAnsi="Courier" w:cs="Times New Roman"/>
          <w:noProof/>
          <w:sz w:val="24"/>
          <w:szCs w:val="24"/>
        </w:rPr>
        <w:t>opi</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the follow applies:</w:t>
      </w:r>
    </w:p>
    <w:p w14:paraId="55798D05" w14:textId="77777777" w:rsidR="005E098A" w:rsidRPr="005E098A" w:rsidRDefault="005E098A" w:rsidP="00E355CE">
      <w:pPr>
        <w:widowControl/>
        <w:numPr>
          <w:ilvl w:val="0"/>
          <w:numId w:val="34"/>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If there is a temporally collocated sample </w:t>
      </w:r>
      <w:proofErr w:type="spellStart"/>
      <w:r w:rsidRPr="005E098A">
        <w:rPr>
          <w:rFonts w:ascii="Courier" w:eastAsia="MS Mincho" w:hAnsi="Courier" w:cs="Times New Roman"/>
          <w:sz w:val="24"/>
          <w:szCs w:val="24"/>
        </w:rPr>
        <w:t>S</w:t>
      </w:r>
      <w:r w:rsidRPr="005E098A">
        <w:rPr>
          <w:rFonts w:ascii="Courier" w:eastAsia="MS Mincho" w:hAnsi="Courier" w:cs="Times New Roman"/>
          <w:sz w:val="24"/>
          <w:szCs w:val="24"/>
          <w:vertAlign w:val="subscript"/>
        </w:rPr>
        <w:t>k</w:t>
      </w:r>
      <w:proofErr w:type="spellEnd"/>
      <w:r w:rsidRPr="005E098A">
        <w:rPr>
          <w:rFonts w:ascii="Times New Roman" w:eastAsia="MS Mincho" w:hAnsi="Times New Roman" w:cs="Times New Roman"/>
          <w:sz w:val="24"/>
          <w:szCs w:val="24"/>
        </w:rPr>
        <w:t xml:space="preserve"> in the track </w:t>
      </w:r>
      <w:r w:rsidRPr="005E098A">
        <w:rPr>
          <w:rFonts w:ascii="Courier" w:eastAsia="MS Mincho" w:hAnsi="Courier" w:cs="Times New Roman"/>
          <w:sz w:val="24"/>
          <w:szCs w:val="24"/>
        </w:rPr>
        <w:t>T</w:t>
      </w:r>
      <w:r w:rsidRPr="005E098A">
        <w:rPr>
          <w:rFonts w:ascii="Courier" w:eastAsia="MS Mincho" w:hAnsi="Courier" w:cs="Times New Roman"/>
          <w:sz w:val="24"/>
          <w:szCs w:val="24"/>
          <w:vertAlign w:val="subscript"/>
        </w:rPr>
        <w:t>k</w:t>
      </w:r>
      <w:r w:rsidRPr="005E098A">
        <w:rPr>
          <w:rFonts w:ascii="Times New Roman" w:eastAsia="MS Mincho" w:hAnsi="Times New Roman" w:cs="Times New Roman"/>
          <w:sz w:val="24"/>
          <w:szCs w:val="24"/>
        </w:rPr>
        <w:t xml:space="preserve">, then the sample </w:t>
      </w:r>
      <w:r w:rsidRPr="005E098A">
        <w:rPr>
          <w:rFonts w:ascii="Courier" w:eastAsia="MS Mincho" w:hAnsi="Courier" w:cs="Times New Roman"/>
          <w:sz w:val="24"/>
          <w:szCs w:val="24"/>
        </w:rPr>
        <w:t>S</w:t>
      </w:r>
      <w:r w:rsidRPr="005E098A">
        <w:rPr>
          <w:rFonts w:ascii="Courier" w:eastAsia="MS Mincho" w:hAnsi="Courier" w:cs="Times New Roman"/>
          <w:sz w:val="24"/>
          <w:szCs w:val="24"/>
          <w:vertAlign w:val="subscript"/>
        </w:rPr>
        <w:t>N</w:t>
      </w:r>
      <w:r w:rsidRPr="005E098A">
        <w:rPr>
          <w:rFonts w:ascii="Times New Roman" w:eastAsia="MS Mincho" w:hAnsi="Times New Roman" w:cs="Times New Roman"/>
          <w:sz w:val="24"/>
          <w:szCs w:val="24"/>
        </w:rPr>
        <w:t xml:space="preserve"> is associated with the same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w:t>
      </w:r>
      <w:r w:rsidRPr="005E098A">
        <w:rPr>
          <w:rFonts w:ascii="Courier" w:eastAsia="MS Mincho" w:hAnsi="Courier" w:cs="Times New Roman"/>
          <w:noProof/>
          <w:sz w:val="24"/>
          <w:szCs w:val="24"/>
        </w:rPr>
        <w:t>opi</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entry as the sample </w:t>
      </w:r>
      <w:r w:rsidRPr="005E098A">
        <w:rPr>
          <w:rFonts w:ascii="Courier" w:eastAsia="MS Mincho" w:hAnsi="Courier" w:cs="Times New Roman"/>
          <w:sz w:val="24"/>
          <w:szCs w:val="24"/>
        </w:rPr>
        <w:t>S</w:t>
      </w:r>
      <w:r w:rsidRPr="005E098A">
        <w:rPr>
          <w:rFonts w:ascii="Courier" w:eastAsia="MS Mincho" w:hAnsi="Courier" w:cs="Times New Roman"/>
          <w:sz w:val="24"/>
          <w:szCs w:val="24"/>
          <w:vertAlign w:val="subscript"/>
        </w:rPr>
        <w:t>k</w:t>
      </w:r>
      <w:r w:rsidRPr="005E098A">
        <w:rPr>
          <w:rFonts w:ascii="Times New Roman" w:eastAsia="MS Mincho" w:hAnsi="Times New Roman" w:cs="Times New Roman"/>
          <w:sz w:val="24"/>
          <w:szCs w:val="24"/>
        </w:rPr>
        <w:t>.</w:t>
      </w:r>
    </w:p>
    <w:p w14:paraId="3323E89C" w14:textId="77777777" w:rsidR="005E098A" w:rsidRPr="005E098A" w:rsidRDefault="005E098A" w:rsidP="00E355CE">
      <w:pPr>
        <w:widowControl/>
        <w:numPr>
          <w:ilvl w:val="0"/>
          <w:numId w:val="34"/>
        </w:numPr>
        <w:autoSpaceDE/>
        <w:autoSpaceDN/>
        <w:spacing w:after="0" w:line="276" w:lineRule="auto"/>
        <w:jc w:val="left"/>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Otherwise, the sample </w:t>
      </w:r>
      <w:r w:rsidRPr="005E098A">
        <w:rPr>
          <w:rFonts w:ascii="Courier" w:eastAsia="MS Mincho" w:hAnsi="Courier" w:cs="Times New Roman"/>
          <w:sz w:val="24"/>
          <w:szCs w:val="24"/>
        </w:rPr>
        <w:t>S</w:t>
      </w:r>
      <w:r w:rsidRPr="005E098A">
        <w:rPr>
          <w:rFonts w:ascii="Courier" w:eastAsia="MS Mincho" w:hAnsi="Courier" w:cs="Times New Roman"/>
          <w:sz w:val="24"/>
          <w:szCs w:val="24"/>
          <w:vertAlign w:val="subscript"/>
        </w:rPr>
        <w:t>N</w:t>
      </w:r>
      <w:r w:rsidRPr="005E098A">
        <w:rPr>
          <w:rFonts w:ascii="Times New Roman" w:eastAsia="MS Mincho" w:hAnsi="Times New Roman" w:cs="Times New Roman"/>
          <w:sz w:val="24"/>
          <w:szCs w:val="24"/>
        </w:rPr>
        <w:t xml:space="preserve"> is associated with the same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w:t>
      </w:r>
      <w:r w:rsidRPr="005E098A">
        <w:rPr>
          <w:rFonts w:ascii="Courier" w:eastAsia="MS Mincho" w:hAnsi="Courier" w:cs="Times New Roman"/>
          <w:noProof/>
          <w:sz w:val="24"/>
          <w:szCs w:val="24"/>
        </w:rPr>
        <w:t>opi</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xml:space="preserve"> sample group entry as the last of the samples in the track </w:t>
      </w:r>
      <w:r w:rsidRPr="005E098A">
        <w:rPr>
          <w:rFonts w:ascii="Courier" w:eastAsia="MS Mincho" w:hAnsi="Courier" w:cs="Times New Roman"/>
          <w:sz w:val="24"/>
          <w:szCs w:val="24"/>
        </w:rPr>
        <w:t>T</w:t>
      </w:r>
      <w:r w:rsidRPr="005E098A">
        <w:rPr>
          <w:rFonts w:ascii="Courier" w:eastAsia="MS Mincho" w:hAnsi="Courier" w:cs="Times New Roman"/>
          <w:sz w:val="24"/>
          <w:szCs w:val="24"/>
          <w:vertAlign w:val="subscript"/>
        </w:rPr>
        <w:t>k</w:t>
      </w:r>
      <w:r w:rsidRPr="005E098A">
        <w:rPr>
          <w:rFonts w:ascii="Times New Roman" w:eastAsia="MS Mincho" w:hAnsi="Times New Roman" w:cs="Times New Roman"/>
          <w:sz w:val="24"/>
          <w:szCs w:val="24"/>
        </w:rPr>
        <w:t xml:space="preserve"> that precede the sample </w:t>
      </w:r>
      <w:r w:rsidRPr="005E098A">
        <w:rPr>
          <w:rFonts w:ascii="Courier" w:eastAsia="MS Mincho" w:hAnsi="Courier" w:cs="Times New Roman"/>
          <w:sz w:val="24"/>
          <w:szCs w:val="24"/>
        </w:rPr>
        <w:t>S</w:t>
      </w:r>
      <w:r w:rsidRPr="005E098A">
        <w:rPr>
          <w:rFonts w:ascii="Courier" w:eastAsia="MS Mincho" w:hAnsi="Courier" w:cs="Times New Roman"/>
          <w:sz w:val="24"/>
          <w:szCs w:val="24"/>
          <w:vertAlign w:val="subscript"/>
        </w:rPr>
        <w:t>N</w:t>
      </w:r>
      <w:r w:rsidRPr="005E098A">
        <w:rPr>
          <w:rFonts w:ascii="Times New Roman" w:eastAsia="MS Mincho" w:hAnsi="Times New Roman" w:cs="Times New Roman"/>
          <w:sz w:val="24"/>
          <w:szCs w:val="24"/>
        </w:rPr>
        <w:t xml:space="preserve"> in decoding time.</w:t>
      </w:r>
    </w:p>
    <w:p w14:paraId="039F82D1" w14:textId="77777777" w:rsidR="005E098A" w:rsidRPr="005E098A" w:rsidRDefault="005E098A" w:rsidP="005E098A">
      <w:pPr>
        <w:widowControl/>
        <w:autoSpaceDE/>
        <w:autoSpaceDN/>
        <w:spacing w:after="0"/>
        <w:rPr>
          <w:rFonts w:ascii="Times New Roman" w:eastAsia="MS Mincho" w:hAnsi="Times New Roman" w:cs="Courier New"/>
          <w:sz w:val="24"/>
          <w:szCs w:val="24"/>
        </w:rPr>
      </w:pPr>
      <w:r w:rsidRPr="005E098A">
        <w:rPr>
          <w:rFonts w:ascii="Times New Roman" w:eastAsia="MS Mincho" w:hAnsi="Times New Roman" w:cs="Times New Roman"/>
          <w:sz w:val="24"/>
          <w:szCs w:val="24"/>
        </w:rPr>
        <w:t xml:space="preserve">When several VPSs are referenced by a VVC bitstream, it may be needed to include several </w:t>
      </w:r>
      <w:r w:rsidRPr="005E098A">
        <w:rPr>
          <w:rFonts w:ascii="Times New Roman" w:eastAsia="MS Mincho" w:hAnsi="Times New Roman"/>
          <w:sz w:val="24"/>
          <w:szCs w:val="18"/>
        </w:rPr>
        <w:t xml:space="preserve">entries in the sample group description box with </w:t>
      </w:r>
      <w:proofErr w:type="spellStart"/>
      <w:r w:rsidRPr="005E098A">
        <w:rPr>
          <w:rFonts w:ascii="Times New Roman" w:eastAsia="MS Mincho" w:hAnsi="Times New Roman"/>
          <w:sz w:val="24"/>
          <w:szCs w:val="18"/>
        </w:rPr>
        <w:t>grouping_type</w:t>
      </w:r>
      <w:proofErr w:type="spellEnd"/>
      <w:r w:rsidRPr="005E098A">
        <w:rPr>
          <w:rFonts w:ascii="Times New Roman" w:eastAsia="MS Mincho" w:hAnsi="Times New Roman"/>
          <w:sz w:val="24"/>
          <w:szCs w:val="18"/>
        </w:rPr>
        <w:t xml:space="preserv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w:t>
      </w:r>
      <w:r w:rsidRPr="005E098A">
        <w:rPr>
          <w:rFonts w:ascii="Courier" w:eastAsia="MS Mincho" w:hAnsi="Courier" w:cs="Times New Roman"/>
          <w:noProof/>
          <w:sz w:val="24"/>
          <w:szCs w:val="24"/>
        </w:rPr>
        <w:t>opi</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 For more common cases where a single VPS is present, it is recommended to use the default sample group mechanism defined in ISO/IEC 14496-12 and include the o</w:t>
      </w:r>
      <w:r w:rsidRPr="005E098A">
        <w:rPr>
          <w:rFonts w:ascii="Times New Roman" w:eastAsia="MS Mincho" w:hAnsi="Times New Roman" w:cs="Courier New"/>
          <w:sz w:val="24"/>
          <w:szCs w:val="24"/>
        </w:rPr>
        <w:t>perating points information sample group in the sample table box, rather than including it in each track fragment.</w:t>
      </w:r>
    </w:p>
    <w:p w14:paraId="196A2CB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w:t>
      </w:r>
      <w:proofErr w:type="spellStart"/>
      <w:r w:rsidRPr="005E098A">
        <w:rPr>
          <w:rFonts w:ascii="Courier" w:eastAsia="MS Mincho" w:hAnsi="Courier" w:cs="Times New Roman"/>
          <w:sz w:val="24"/>
          <w:szCs w:val="24"/>
        </w:rPr>
        <w:t>grouping_type_parameter</w:t>
      </w:r>
      <w:proofErr w:type="spellEnd"/>
      <w:r w:rsidRPr="005E098A">
        <w:rPr>
          <w:rFonts w:ascii="Times New Roman" w:eastAsia="MS Mincho" w:hAnsi="Times New Roman" w:cs="Times New Roman"/>
          <w:sz w:val="24"/>
          <w:szCs w:val="24"/>
        </w:rPr>
        <w:t xml:space="preserve"> is not defined for the </w:t>
      </w:r>
      <w:proofErr w:type="spellStart"/>
      <w:r w:rsidRPr="005E098A">
        <w:rPr>
          <w:rFonts w:ascii="Courier" w:eastAsia="MS Mincho" w:hAnsi="Courier" w:cs="Times New Roman"/>
          <w:sz w:val="24"/>
          <w:szCs w:val="24"/>
        </w:rPr>
        <w:t>SampleToGroupBox</w:t>
      </w:r>
      <w:proofErr w:type="spellEnd"/>
      <w:r w:rsidRPr="005E098A">
        <w:rPr>
          <w:rFonts w:ascii="Courier" w:eastAsia="MS Mincho" w:hAnsi="Courier" w:cs="Times New Roman"/>
          <w:sz w:val="24"/>
          <w:szCs w:val="24"/>
        </w:rPr>
        <w:t xml:space="preserve"> </w:t>
      </w:r>
      <w:r w:rsidRPr="005E098A">
        <w:rPr>
          <w:rFonts w:ascii="Times New Roman" w:eastAsia="MS Mincho" w:hAnsi="Times New Roman" w:cs="Times New Roman"/>
          <w:sz w:val="24"/>
          <w:szCs w:val="24"/>
        </w:rPr>
        <w:t xml:space="preserve">with grouping type </w:t>
      </w:r>
      <w:r w:rsidRPr="005E098A">
        <w:rPr>
          <w:rFonts w:ascii="Courier" w:eastAsia="MS Mincho" w:hAnsi="Courier" w:cs="Times New Roman"/>
          <w:sz w:val="24"/>
          <w:szCs w:val="24"/>
        </w:rPr>
        <w:t>'</w:t>
      </w:r>
      <w:proofErr w:type="spellStart"/>
      <w:r w:rsidRPr="005E098A">
        <w:rPr>
          <w:rFonts w:ascii="Courier" w:eastAsia="MS Mincho" w:hAnsi="Courier" w:cs="Times New Roman"/>
          <w:sz w:val="24"/>
          <w:szCs w:val="24"/>
        </w:rPr>
        <w:t>v</w:t>
      </w:r>
      <w:r w:rsidRPr="005E098A">
        <w:rPr>
          <w:rFonts w:ascii="Courier" w:eastAsia="MS Mincho" w:hAnsi="Courier" w:cs="Times New Roman"/>
          <w:noProof/>
          <w:sz w:val="24"/>
          <w:szCs w:val="24"/>
        </w:rPr>
        <w:t>opi</w:t>
      </w:r>
      <w:proofErr w:type="spellEnd"/>
      <w:r w:rsidRPr="005E098A">
        <w:rPr>
          <w:rFonts w:ascii="Courier" w:eastAsia="MS Mincho" w:hAnsi="Courier" w:cs="Times New Roman"/>
          <w:sz w:val="24"/>
          <w:szCs w:val="24"/>
        </w:rPr>
        <w:t>'</w:t>
      </w:r>
      <w:r w:rsidRPr="005E098A">
        <w:rPr>
          <w:rFonts w:ascii="Times New Roman" w:eastAsia="MS Mincho" w:hAnsi="Times New Roman" w:cs="Times New Roman"/>
          <w:sz w:val="24"/>
          <w:szCs w:val="24"/>
        </w:rPr>
        <w:t>.</w:t>
      </w:r>
    </w:p>
    <w:p w14:paraId="1943644B" w14:textId="77777777" w:rsidR="005E098A" w:rsidRPr="005E098A"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rFonts w:eastAsia="Times New Roman" w:cs="Times New Roman"/>
          <w:b/>
          <w:bCs/>
          <w:sz w:val="28"/>
          <w:szCs w:val="28"/>
        </w:rPr>
      </w:pPr>
      <w:r w:rsidRPr="005E098A">
        <w:rPr>
          <w:rFonts w:eastAsia="Times New Roman" w:cs="Times New Roman"/>
          <w:b/>
          <w:bCs/>
          <w:sz w:val="28"/>
          <w:szCs w:val="28"/>
        </w:rPr>
        <w:t>Syntax</w:t>
      </w:r>
    </w:p>
    <w:p w14:paraId="496B60F8" w14:textId="77777777" w:rsidR="005E098A" w:rsidRPr="005E098A"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New" w:eastAsia="Times New Roman" w:hAnsi="Courier New" w:cs="Times New Roman"/>
          <w:noProof/>
          <w:sz w:val="20"/>
          <w:szCs w:val="20"/>
          <w:lang w:val="en-GB"/>
        </w:rPr>
      </w:pPr>
      <w:r w:rsidRPr="005E098A">
        <w:rPr>
          <w:rFonts w:ascii="Courier New" w:eastAsia="Times New Roman" w:hAnsi="Courier New" w:cs="Times New Roman"/>
          <w:noProof/>
          <w:sz w:val="20"/>
          <w:szCs w:val="20"/>
          <w:lang w:val="en-GB"/>
        </w:rPr>
        <w:t>class OperatingPointsRecord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bit(2)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int(6) num_profile_tier_level;</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for (i=1; i&lt;=num_profile_tier_level; i++)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int(7) general_profile_idc;</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 general_tier_flag;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num_bytes_constraint_info;</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int(8*num_bytes_constraint_info) general_constraint_info;</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general_level_idc;</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num_sub_profiles;</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for (i=1; i&lt;= num_sub_profiles; i++)</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int(32) general_sub_profile_idc;</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int(1) all_independent_layers_flag;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bit(7)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if (all_independent_layers_flag){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int(1) each_layer_is_an_ols_flag;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bit(7)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 else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ols_mode_idc;</w:t>
      </w:r>
      <w:r w:rsidRPr="005E098A" w:rsidDel="00C835A0">
        <w:rPr>
          <w:rFonts w:ascii="Courier New" w:eastAsia="Times New Roman" w:hAnsi="Courier New" w:cs="Times New Roman"/>
          <w:noProof/>
          <w:sz w:val="20"/>
          <w:szCs w:val="20"/>
          <w:lang w:val="en-GB"/>
        </w:rPr>
        <w:t xml:space="preserve">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int(16) num_operating_points;</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for (i=0; i&lt;num_operating_points)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int(16) output_layer_set_idx;</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ptl_idx;</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max_temporal_id;</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layer_count;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for (j=0; j&lt;layer_count; j++)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int(6) layer_id;</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 is_outputlayer;</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bit(1)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bit(6)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 frame_rate_info_flag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 bit_rate_info_flag</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if (frame_rate_info_flag)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int(16) avgFrameRate;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bit(6) reserved = 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int(2) constantFrameRate;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if (bit_rate_info_flag)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int(32) maxBitRate;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int(32) avgBitRate;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int(8) max_layer_count;</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for (i=0; i&lt;max_layer_count; i++)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layerID;</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num_direct_ref_layers;</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for (j=0; j&lt;num_direct_ref_layers; j++)</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direct_ref_layerID;</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int(8) max_tid_il_ref_pics_plus1;</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w:t>
      </w:r>
      <w:r w:rsidRPr="005E098A">
        <w:rPr>
          <w:rFonts w:ascii="Courier New" w:eastAsia="Times New Roman" w:hAnsi="Courier New" w:cs="Times New Roman"/>
          <w:noProof/>
          <w:sz w:val="20"/>
          <w:szCs w:val="20"/>
          <w:lang w:val="en-GB"/>
        </w:rPr>
        <w:br/>
        <w:t>}</w:t>
      </w:r>
    </w:p>
    <w:p w14:paraId="3773EE20" w14:textId="77777777" w:rsidR="005E098A" w:rsidRPr="005E098A" w:rsidRDefault="005E098A" w:rsidP="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New" w:eastAsia="Times New Roman" w:hAnsi="Courier New" w:cs="Courier New"/>
          <w:noProof/>
          <w:sz w:val="20"/>
          <w:szCs w:val="20"/>
          <w:lang w:val="en-GB"/>
        </w:rPr>
      </w:pPr>
      <w:r w:rsidRPr="005E098A">
        <w:rPr>
          <w:rFonts w:ascii="Courier New" w:eastAsia="Times New Roman" w:hAnsi="Courier New" w:cs="Times New Roman"/>
          <w:noProof/>
          <w:sz w:val="20"/>
          <w:szCs w:val="20"/>
          <w:lang w:val="en-GB"/>
        </w:rPr>
        <w:t>class OperatingPointsInformation extends VisualSampleGroupEntry ('vopi')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OperatingPointsRecord oinf;</w:t>
      </w:r>
      <w:r w:rsidRPr="005E098A">
        <w:rPr>
          <w:rFonts w:ascii="Courier New" w:eastAsia="Times New Roman" w:hAnsi="Courier New" w:cs="Times New Roman"/>
          <w:noProof/>
          <w:sz w:val="20"/>
          <w:szCs w:val="20"/>
          <w:lang w:val="en-GB"/>
        </w:rPr>
        <w:br/>
        <w:t>}</w:t>
      </w:r>
    </w:p>
    <w:p w14:paraId="758307E8" w14:textId="77777777" w:rsidR="005E098A" w:rsidRPr="005E098A" w:rsidRDefault="005E098A" w:rsidP="00E355CE">
      <w:pPr>
        <w:keepNext/>
        <w:widowControl/>
        <w:numPr>
          <w:ilvl w:val="3"/>
          <w:numId w:val="13"/>
        </w:numPr>
        <w:tabs>
          <w:tab w:val="left" w:pos="940"/>
          <w:tab w:val="left" w:pos="1140"/>
          <w:tab w:val="left" w:pos="1360"/>
        </w:tabs>
        <w:suppressAutoHyphens/>
        <w:autoSpaceDE/>
        <w:autoSpaceDN/>
        <w:spacing w:before="60" w:after="0" w:line="230" w:lineRule="exact"/>
        <w:jc w:val="left"/>
        <w:outlineLvl w:val="3"/>
        <w:rPr>
          <w:rFonts w:eastAsia="Times New Roman" w:cs="Times New Roman"/>
          <w:b/>
          <w:bCs/>
          <w:sz w:val="28"/>
          <w:szCs w:val="28"/>
        </w:rPr>
      </w:pPr>
      <w:r w:rsidRPr="005E098A">
        <w:rPr>
          <w:rFonts w:eastAsia="Times New Roman" w:cs="Times New Roman"/>
          <w:b/>
          <w:bCs/>
          <w:sz w:val="28"/>
          <w:szCs w:val="28"/>
        </w:rPr>
        <w:t>Semantics</w:t>
      </w:r>
    </w:p>
    <w:p w14:paraId="3ED337A8"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Courier New"/>
          <w:lang w:val="en-GB"/>
        </w:rPr>
        <w:t>num_profile_tier_level</w:t>
      </w:r>
      <w:proofErr w:type="spellEnd"/>
      <w:r w:rsidRPr="005E098A">
        <w:rPr>
          <w:rFonts w:ascii="Courier" w:eastAsia="Times New Roman" w:hAnsi="Courier" w:cs="Courier New"/>
          <w:lang w:val="en-GB"/>
        </w:rPr>
        <w:t>:</w:t>
      </w:r>
      <w:r w:rsidRPr="005E098A">
        <w:rPr>
          <w:rFonts w:eastAsia="Times New Roman" w:cs="Courier New"/>
          <w:lang w:val="en-GB"/>
        </w:rPr>
        <w:t xml:space="preserve"> Gives t</w:t>
      </w:r>
      <w:r w:rsidRPr="005E098A">
        <w:rPr>
          <w:rFonts w:eastAsia="Times New Roman" w:cs="Times New Roman"/>
          <w:lang w:val="en-GB"/>
        </w:rPr>
        <w:t>he number of following profiles, tier, and level combinations as well as the associated fields.</w:t>
      </w:r>
    </w:p>
    <w:p w14:paraId="480B02EB"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proofErr w:type="spellStart"/>
      <w:r w:rsidRPr="005E098A">
        <w:rPr>
          <w:rFonts w:ascii="Courier" w:eastAsia="MS Mincho" w:hAnsi="Courier" w:cs="Courier New"/>
          <w:szCs w:val="21"/>
          <w:lang w:val="en-GB" w:eastAsia="ja-JP"/>
        </w:rPr>
        <w:t>general_profile_idc</w:t>
      </w:r>
      <w:proofErr w:type="spellEnd"/>
      <w:r w:rsidRPr="005E098A">
        <w:rPr>
          <w:rFonts w:ascii="Courier" w:eastAsia="MS Mincho" w:hAnsi="Courier" w:cs="Courier New"/>
          <w:szCs w:val="21"/>
          <w:lang w:val="en-GB" w:eastAsia="ja-JP"/>
        </w:rPr>
        <w:t>,</w:t>
      </w:r>
      <w:r w:rsidRPr="005E098A">
        <w:rPr>
          <w:rFonts w:ascii="Times New Roman" w:eastAsia="MS Mincho" w:hAnsi="Times New Roman" w:cs="Times New Roman"/>
          <w:sz w:val="21"/>
          <w:szCs w:val="24"/>
          <w:lang w:val="en-GB" w:eastAsia="ja-JP"/>
        </w:rPr>
        <w:t xml:space="preserve"> </w:t>
      </w:r>
      <w:proofErr w:type="spellStart"/>
      <w:r w:rsidRPr="005E098A">
        <w:rPr>
          <w:rFonts w:ascii="Courier" w:eastAsia="MS Mincho" w:hAnsi="Courier" w:cs="Courier New"/>
          <w:szCs w:val="21"/>
          <w:lang w:val="en-GB" w:eastAsia="ja-JP"/>
        </w:rPr>
        <w:t>general_tier_flag</w:t>
      </w:r>
      <w:proofErr w:type="spellEnd"/>
      <w:r w:rsidRPr="005E098A">
        <w:rPr>
          <w:rFonts w:ascii="Courier" w:eastAsia="MS Mincho" w:hAnsi="Courier" w:cs="Courier New"/>
          <w:szCs w:val="21"/>
          <w:lang w:val="en-GB" w:eastAsia="ja-JP"/>
        </w:rPr>
        <w:t>,</w:t>
      </w:r>
      <w:r w:rsidRPr="005E098A" w:rsidDel="0050302E">
        <w:rPr>
          <w:rFonts w:ascii="Courier" w:eastAsia="MS Mincho" w:hAnsi="Courier" w:cs="Courier New"/>
          <w:szCs w:val="21"/>
          <w:lang w:val="en-GB" w:eastAsia="ja-JP"/>
        </w:rPr>
        <w:t xml:space="preserve"> </w:t>
      </w:r>
      <w:proofErr w:type="spellStart"/>
      <w:r w:rsidRPr="005E098A">
        <w:rPr>
          <w:rFonts w:ascii="Courier" w:eastAsia="MS Mincho" w:hAnsi="Courier" w:cs="Courier New"/>
          <w:szCs w:val="21"/>
          <w:lang w:val="en-GB" w:eastAsia="ja-JP"/>
        </w:rPr>
        <w:t>general_constraint_info</w:t>
      </w:r>
      <w:proofErr w:type="spellEnd"/>
      <w:r w:rsidRPr="005E098A">
        <w:rPr>
          <w:rFonts w:ascii="Courier" w:eastAsia="MS Mincho" w:hAnsi="Courier" w:cs="Courier New"/>
          <w:szCs w:val="21"/>
          <w:lang w:val="en-GB" w:eastAsia="ja-JP"/>
        </w:rPr>
        <w:t xml:space="preserve">, </w:t>
      </w:r>
      <w:proofErr w:type="spellStart"/>
      <w:r w:rsidRPr="005E098A">
        <w:rPr>
          <w:rFonts w:ascii="Courier" w:eastAsia="MS Mincho" w:hAnsi="Courier" w:cs="Courier New"/>
          <w:szCs w:val="21"/>
          <w:lang w:val="en-GB" w:eastAsia="ja-JP"/>
        </w:rPr>
        <w:t>general_level_idc</w:t>
      </w:r>
      <w:proofErr w:type="spellEnd"/>
      <w:r w:rsidRPr="005E098A">
        <w:rPr>
          <w:rFonts w:ascii="Courier" w:eastAsia="MS Mincho" w:hAnsi="Courier" w:cs="Courier New"/>
          <w:szCs w:val="21"/>
          <w:lang w:val="en-GB" w:eastAsia="ja-JP"/>
        </w:rPr>
        <w:t xml:space="preserve">, </w:t>
      </w:r>
      <w:proofErr w:type="spellStart"/>
      <w:r w:rsidRPr="005E098A">
        <w:rPr>
          <w:rFonts w:ascii="Courier" w:eastAsia="MS Mincho" w:hAnsi="Courier" w:cs="Courier New"/>
          <w:szCs w:val="21"/>
          <w:lang w:val="en-GB" w:eastAsia="ja-JP"/>
        </w:rPr>
        <w:t>num_sub_profiles</w:t>
      </w:r>
      <w:proofErr w:type="spellEnd"/>
      <w:r w:rsidRPr="005E098A">
        <w:rPr>
          <w:rFonts w:ascii="Courier" w:eastAsia="Times New Roman" w:hAnsi="Courier"/>
          <w:noProof/>
          <w:sz w:val="20"/>
          <w:szCs w:val="20"/>
          <w:lang w:val="en-GB"/>
        </w:rPr>
        <w:t>,</w:t>
      </w:r>
      <w:r w:rsidRPr="005E098A">
        <w:rPr>
          <w:rFonts w:ascii="Courier" w:eastAsia="MS Mincho" w:hAnsi="Courier" w:cs="Courier New"/>
          <w:szCs w:val="21"/>
          <w:lang w:val="en-GB" w:eastAsia="ja-JP"/>
        </w:rPr>
        <w:t xml:space="preserve"> </w:t>
      </w:r>
      <w:proofErr w:type="spellStart"/>
      <w:r w:rsidRPr="005E098A">
        <w:rPr>
          <w:rFonts w:ascii="Courier" w:eastAsia="MS Mincho" w:hAnsi="Courier" w:cs="Courier New"/>
          <w:szCs w:val="21"/>
          <w:lang w:val="en-GB" w:eastAsia="ja-JP"/>
        </w:rPr>
        <w:t>general_sub_profile_idc</w:t>
      </w:r>
      <w:proofErr w:type="spellEnd"/>
      <w:r w:rsidRPr="005E098A">
        <w:rPr>
          <w:rFonts w:ascii="Courier" w:eastAsia="MS Mincho" w:hAnsi="Courier" w:cs="Courier New"/>
          <w:szCs w:val="21"/>
          <w:lang w:val="en-GB" w:eastAsia="ja-JP"/>
        </w:rPr>
        <w:t xml:space="preserve">, </w:t>
      </w:r>
      <w:r w:rsidRPr="005E098A">
        <w:rPr>
          <w:rFonts w:ascii="Courier" w:eastAsia="Times New Roman" w:hAnsi="Courier"/>
          <w:noProof/>
          <w:lang w:val="en-GB"/>
        </w:rPr>
        <w:t xml:space="preserve">all_independent_layers_flag, each_layer_is_an_ols_flag, ols_mode_idc </w:t>
      </w:r>
      <w:r w:rsidRPr="005E098A">
        <w:rPr>
          <w:rFonts w:eastAsia="MS Mincho" w:cs="Times New Roman"/>
          <w:lang w:val="en-GB" w:eastAsia="ja-JP"/>
        </w:rPr>
        <w:t>and</w:t>
      </w:r>
      <w:r w:rsidRPr="005E098A">
        <w:rPr>
          <w:rFonts w:ascii="Courier" w:eastAsia="Times New Roman" w:hAnsi="Courier"/>
          <w:noProof/>
          <w:lang w:val="en-GB"/>
        </w:rPr>
        <w:t xml:space="preserve"> </w:t>
      </w:r>
      <w:r w:rsidRPr="005E098A">
        <w:rPr>
          <w:rFonts w:ascii="Courier" w:eastAsia="Times New Roman" w:hAnsi="Courier"/>
          <w:noProof/>
          <w:sz w:val="20"/>
          <w:szCs w:val="20"/>
          <w:lang w:val="en-GB"/>
        </w:rPr>
        <w:t xml:space="preserve">max_tid_il_ref_pics_plus1  </w:t>
      </w:r>
      <w:r w:rsidRPr="005E098A">
        <w:rPr>
          <w:rFonts w:eastAsia="MS Mincho" w:cs="Times New Roman"/>
          <w:lang w:val="en-GB" w:eastAsia="ja-JP"/>
        </w:rPr>
        <w:t xml:space="preserve"> are defined in </w:t>
      </w:r>
      <w:r w:rsidRPr="005E098A">
        <w:rPr>
          <w:rFonts w:eastAsia="Times New Roman" w:cs="Times New Roman" w:hint="eastAsia"/>
          <w:lang w:val="en-GB"/>
        </w:rPr>
        <w:t>ISO/IEC </w:t>
      </w:r>
      <w:r w:rsidRPr="005E098A">
        <w:rPr>
          <w:rFonts w:eastAsia="Times New Roman" w:cs="Times New Roman"/>
          <w:lang w:val="en-GB"/>
        </w:rPr>
        <w:t>23090-3</w:t>
      </w:r>
      <w:r w:rsidRPr="005E098A">
        <w:rPr>
          <w:rFonts w:eastAsia="MS Mincho" w:cs="Times New Roman"/>
          <w:lang w:val="en-GB" w:eastAsia="ja-JP"/>
        </w:rPr>
        <w:t>.</w:t>
      </w:r>
    </w:p>
    <w:p w14:paraId="697BD7DF"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r w:rsidRPr="005E098A">
        <w:rPr>
          <w:rFonts w:ascii="Courier" w:eastAsia="Times New Roman" w:hAnsi="Courier"/>
          <w:noProof/>
          <w:sz w:val="20"/>
          <w:szCs w:val="20"/>
          <w:lang w:val="en-GB"/>
        </w:rPr>
        <w:t xml:space="preserve">num_bytes_constraint_info </w:t>
      </w:r>
      <w:r w:rsidRPr="005E098A">
        <w:rPr>
          <w:rFonts w:eastAsia="Times New Roman" w:cs="Courier New"/>
          <w:lang w:val="en-GB"/>
        </w:rPr>
        <w:t>indicates the number of bytes used for specifying</w:t>
      </w:r>
      <w:r w:rsidRPr="005E098A">
        <w:rPr>
          <w:rFonts w:ascii="Courier" w:eastAsia="Times New Roman" w:hAnsi="Courier"/>
          <w:noProof/>
          <w:sz w:val="20"/>
          <w:szCs w:val="20"/>
          <w:lang w:val="en-GB"/>
        </w:rPr>
        <w:t xml:space="preserve"> </w:t>
      </w:r>
      <w:proofErr w:type="spellStart"/>
      <w:r w:rsidRPr="005E098A">
        <w:rPr>
          <w:rFonts w:ascii="Courier" w:eastAsia="MS Mincho" w:hAnsi="Courier" w:cs="Courier New"/>
          <w:szCs w:val="21"/>
          <w:lang w:val="en-GB" w:eastAsia="ja-JP"/>
        </w:rPr>
        <w:t>general_constraint_info</w:t>
      </w:r>
      <w:proofErr w:type="spellEnd"/>
      <w:r w:rsidRPr="005E098A">
        <w:rPr>
          <w:rFonts w:ascii="Courier" w:eastAsia="Times New Roman" w:hAnsi="Courier"/>
          <w:noProof/>
          <w:sz w:val="20"/>
          <w:szCs w:val="20"/>
          <w:lang w:val="en-GB"/>
        </w:rPr>
        <w:t xml:space="preserve">  </w:t>
      </w:r>
    </w:p>
    <w:p w14:paraId="4F15726F"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Courier New"/>
          <w:lang w:val="en-GB"/>
        </w:rPr>
        <w:t>num_operating_points</w:t>
      </w:r>
      <w:proofErr w:type="spellEnd"/>
      <w:r w:rsidRPr="005E098A">
        <w:rPr>
          <w:rFonts w:ascii="Courier" w:eastAsia="Times New Roman" w:hAnsi="Courier" w:cs="Courier New"/>
          <w:lang w:val="en-GB"/>
        </w:rPr>
        <w:t>:</w:t>
      </w:r>
      <w:r w:rsidRPr="005E098A">
        <w:rPr>
          <w:rFonts w:eastAsia="Times New Roman" w:cs="Courier New"/>
          <w:lang w:val="en-GB"/>
        </w:rPr>
        <w:t xml:space="preserve"> Gives the number of operating points for which the information follows.</w:t>
      </w:r>
    </w:p>
    <w:p w14:paraId="04D3DFCC" w14:textId="77777777" w:rsidR="005E098A" w:rsidRPr="005E098A" w:rsidRDefault="005E098A" w:rsidP="005E098A">
      <w:pPr>
        <w:widowControl/>
        <w:tabs>
          <w:tab w:val="left" w:pos="1440"/>
          <w:tab w:val="left" w:pos="8010"/>
        </w:tabs>
        <w:autoSpaceDE/>
        <w:autoSpaceDN/>
        <w:spacing w:after="0"/>
        <w:ind w:left="720" w:hanging="360"/>
        <w:jc w:val="left"/>
        <w:rPr>
          <w:rFonts w:ascii="Courier" w:eastAsia="Times New Roman" w:hAnsi="Courier" w:cs="Times New Roman"/>
          <w:noProof/>
          <w:lang w:val="en-GB"/>
        </w:rPr>
      </w:pPr>
      <w:r w:rsidRPr="005E098A">
        <w:rPr>
          <w:rFonts w:ascii="Courier" w:eastAsia="Times New Roman" w:hAnsi="Courier" w:cs="Times New Roman"/>
          <w:noProof/>
          <w:lang w:val="en-GB"/>
        </w:rPr>
        <w:t xml:space="preserve">output_layer_set_idx </w:t>
      </w:r>
      <w:r w:rsidRPr="005E098A">
        <w:rPr>
          <w:rFonts w:eastAsia="Times New Roman" w:cs="Courier New"/>
          <w:lang w:val="en-GB"/>
        </w:rPr>
        <w:t>is the index of the output layer set that defines the operating point. The mapping between</w:t>
      </w:r>
      <w:r w:rsidRPr="005E098A">
        <w:rPr>
          <w:rFonts w:ascii="Courier" w:eastAsia="Times New Roman" w:hAnsi="Courier" w:cs="Times New Roman"/>
          <w:noProof/>
          <w:lang w:val="en-GB"/>
        </w:rPr>
        <w:t xml:space="preserve"> output_layer_set_idx </w:t>
      </w:r>
      <w:r w:rsidRPr="005E098A">
        <w:rPr>
          <w:rFonts w:eastAsia="Times New Roman" w:cs="Courier New"/>
          <w:lang w:val="en-GB"/>
        </w:rPr>
        <w:t>and the</w:t>
      </w:r>
      <w:r w:rsidRPr="005E098A">
        <w:rPr>
          <w:rFonts w:ascii="Courier" w:eastAsia="Times New Roman" w:hAnsi="Courier" w:cs="Times New Roman"/>
          <w:noProof/>
          <w:lang w:val="en-GB"/>
        </w:rPr>
        <w:t xml:space="preserve"> layer_id </w:t>
      </w:r>
      <w:r w:rsidRPr="005E098A">
        <w:rPr>
          <w:rFonts w:eastAsia="Times New Roman" w:cs="Courier New"/>
          <w:lang w:val="en-GB"/>
        </w:rPr>
        <w:t>values shall be the same as specified by the VPS for an output layer set with index</w:t>
      </w:r>
      <w:r w:rsidRPr="005E098A">
        <w:rPr>
          <w:rFonts w:ascii="Courier" w:eastAsia="Times New Roman" w:hAnsi="Courier" w:cs="Times New Roman"/>
          <w:noProof/>
          <w:lang w:val="en-GB"/>
        </w:rPr>
        <w:t xml:space="preserve"> output_layer_set_idx.</w:t>
      </w:r>
    </w:p>
    <w:p w14:paraId="4F3D55EC" w14:textId="77777777" w:rsidR="005E098A" w:rsidRPr="005E098A" w:rsidRDefault="005E098A" w:rsidP="005E098A">
      <w:pPr>
        <w:widowControl/>
        <w:tabs>
          <w:tab w:val="left" w:pos="1440"/>
          <w:tab w:val="left" w:pos="8010"/>
        </w:tabs>
        <w:autoSpaceDE/>
        <w:autoSpaceDN/>
        <w:spacing w:after="0"/>
        <w:ind w:left="720" w:hanging="360"/>
        <w:jc w:val="left"/>
        <w:rPr>
          <w:rFonts w:ascii="Courier" w:eastAsia="Times New Roman" w:hAnsi="Courier" w:cs="Times New Roman"/>
          <w:noProof/>
          <w:lang w:val="en-GB"/>
        </w:rPr>
      </w:pPr>
      <w:r w:rsidRPr="005E098A">
        <w:rPr>
          <w:rFonts w:ascii="Courier" w:eastAsia="Times New Roman" w:hAnsi="Courier" w:cs="Times New Roman"/>
          <w:noProof/>
          <w:lang w:val="en-GB"/>
        </w:rPr>
        <w:t>ptl_idx:</w:t>
      </w:r>
      <w:r w:rsidRPr="005E098A">
        <w:rPr>
          <w:rFonts w:eastAsia="Times New Roman" w:cs="Times New Roman"/>
          <w:noProof/>
          <w:lang w:val="en-GB"/>
        </w:rPr>
        <w:t xml:space="preserve"> </w:t>
      </w:r>
      <w:r w:rsidRPr="005E098A">
        <w:rPr>
          <w:rFonts w:eastAsia="Times New Roman" w:cs="Times New Roman"/>
          <w:lang w:val="en-GB"/>
        </w:rPr>
        <w:t xml:space="preserve">Signals the one-based index of the listed profile, level, and tier flags for a layer with identifier equal to </w:t>
      </w:r>
      <w:r w:rsidRPr="005E098A">
        <w:rPr>
          <w:rFonts w:ascii="Courier" w:eastAsia="Times New Roman" w:hAnsi="Courier" w:cs="Times New Roman"/>
          <w:noProof/>
          <w:lang w:val="en-GB"/>
        </w:rPr>
        <w:t>layer_id</w:t>
      </w:r>
      <w:r w:rsidRPr="005E098A">
        <w:rPr>
          <w:rFonts w:eastAsia="Times New Roman" w:cs="Times New Roman"/>
          <w:lang w:val="en-GB"/>
        </w:rPr>
        <w:t xml:space="preserve">. When the value of </w:t>
      </w:r>
      <w:r w:rsidRPr="005E098A">
        <w:rPr>
          <w:rFonts w:ascii="Courier" w:eastAsia="Times New Roman" w:hAnsi="Courier" w:cs="Times New Roman"/>
          <w:noProof/>
          <w:lang w:val="en-GB"/>
        </w:rPr>
        <w:t>ptl_idx</w:t>
      </w:r>
      <w:r w:rsidRPr="005E098A">
        <w:rPr>
          <w:rFonts w:eastAsia="Times New Roman" w:cs="Times New Roman"/>
          <w:lang w:val="en-GB"/>
        </w:rPr>
        <w:t xml:space="preserve"> equals zero for a layer, that layer shall be assumed to have no profile, level, and tier signalled and that layer shall not be an output layer or a layer that is a direct or </w:t>
      </w:r>
      <w:r w:rsidRPr="005E098A">
        <w:rPr>
          <w:rFonts w:eastAsia="MS Mincho" w:cs="Times New Roman"/>
          <w:lang w:val="en-GB" w:eastAsia="ja-JP"/>
        </w:rPr>
        <w:t>indirect</w:t>
      </w:r>
      <w:r w:rsidRPr="005E098A">
        <w:rPr>
          <w:rFonts w:eastAsia="Times New Roman" w:cs="Times New Roman"/>
          <w:lang w:val="en-GB"/>
        </w:rPr>
        <w:t xml:space="preserve"> reference layer of any output layer of the operating point.</w:t>
      </w:r>
    </w:p>
    <w:p w14:paraId="7F161D24"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ascii="Courier" w:eastAsia="Times New Roman" w:hAnsi="Courier" w:cs="Times New Roman"/>
          <w:noProof/>
          <w:lang w:val="en-GB"/>
        </w:rPr>
        <w:t>max_temporal_id</w:t>
      </w:r>
      <w:r w:rsidRPr="005E098A">
        <w:rPr>
          <w:rFonts w:eastAsia="Times New Roman" w:cs="Times New Roman"/>
          <w:lang w:val="en-GB"/>
        </w:rPr>
        <w:t xml:space="preserve">: Gives the maximum </w:t>
      </w:r>
      <w:proofErr w:type="spellStart"/>
      <w:r w:rsidRPr="005E098A">
        <w:rPr>
          <w:rFonts w:eastAsia="Times New Roman" w:cs="Times New Roman"/>
          <w:lang w:val="en-GB"/>
        </w:rPr>
        <w:t>TemporalId</w:t>
      </w:r>
      <w:proofErr w:type="spellEnd"/>
      <w:r w:rsidRPr="005E098A">
        <w:rPr>
          <w:rFonts w:eastAsia="Times New Roman" w:cs="Times New Roman"/>
          <w:lang w:val="en-GB"/>
        </w:rPr>
        <w:t xml:space="preserve"> of NAL units of this operating point.</w:t>
      </w:r>
    </w:p>
    <w:p w14:paraId="0E68E930"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r w:rsidRPr="005E098A">
        <w:rPr>
          <w:rFonts w:eastAsia="Times New Roman" w:cs="Times New Roman"/>
          <w:lang w:val="en-GB"/>
        </w:rPr>
        <w:tab/>
        <w:t xml:space="preserve">Note: The maximum </w:t>
      </w:r>
      <w:proofErr w:type="spellStart"/>
      <w:r w:rsidRPr="005E098A">
        <w:rPr>
          <w:rFonts w:eastAsia="Times New Roman" w:cs="Times New Roman"/>
          <w:lang w:val="en-GB"/>
        </w:rPr>
        <w:t>TemporalId</w:t>
      </w:r>
      <w:proofErr w:type="spellEnd"/>
      <w:r w:rsidRPr="005E098A">
        <w:rPr>
          <w:rFonts w:eastAsia="Times New Roman" w:cs="Times New Roman"/>
          <w:lang w:val="en-GB"/>
        </w:rPr>
        <w:t xml:space="preserve"> value indicated in the layer information sample group has different semantics from the maximum </w:t>
      </w:r>
      <w:proofErr w:type="spellStart"/>
      <w:r w:rsidRPr="005E098A">
        <w:rPr>
          <w:rFonts w:eastAsia="Times New Roman" w:cs="Times New Roman"/>
          <w:lang w:val="en-GB"/>
        </w:rPr>
        <w:t>TemporalId</w:t>
      </w:r>
      <w:proofErr w:type="spellEnd"/>
      <w:r w:rsidRPr="005E098A">
        <w:rPr>
          <w:rFonts w:eastAsia="Times New Roman" w:cs="Times New Roman"/>
          <w:lang w:val="en-GB"/>
        </w:rPr>
        <w:t xml:space="preserve"> indicated here. However, they may carry the same literal numerical values.</w:t>
      </w:r>
    </w:p>
    <w:p w14:paraId="69C69AB2"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proofErr w:type="spellStart"/>
      <w:r w:rsidRPr="005E098A">
        <w:rPr>
          <w:rFonts w:ascii="Courier" w:eastAsia="MS Mincho" w:hAnsi="Courier" w:cs="Courier New"/>
          <w:szCs w:val="21"/>
          <w:lang w:val="en-GB" w:eastAsia="ja-JP"/>
        </w:rPr>
        <w:t>layer_count</w:t>
      </w:r>
      <w:proofErr w:type="spellEnd"/>
      <w:r w:rsidRPr="005E098A">
        <w:rPr>
          <w:rFonts w:ascii="Times New Roman" w:eastAsia="MS Mincho" w:hAnsi="Times New Roman" w:cs="Times New Roman"/>
          <w:sz w:val="21"/>
          <w:szCs w:val="24"/>
          <w:lang w:val="en-GB" w:eastAsia="ja-JP"/>
        </w:rPr>
        <w:t xml:space="preserve">: </w:t>
      </w:r>
      <w:r w:rsidRPr="005E098A">
        <w:rPr>
          <w:rFonts w:eastAsia="MS Mincho" w:cs="Times New Roman"/>
          <w:lang w:val="en-GB" w:eastAsia="ja-JP"/>
        </w:rPr>
        <w:t xml:space="preserve">This field indicates the number of necessary layers, as defined </w:t>
      </w:r>
      <w:r w:rsidRPr="005E098A">
        <w:rPr>
          <w:rFonts w:eastAsia="Times New Roman"/>
          <w:szCs w:val="18"/>
        </w:rPr>
        <w:t>ISO/IEC 23090-3</w:t>
      </w:r>
      <w:r w:rsidRPr="005E098A">
        <w:rPr>
          <w:rFonts w:eastAsia="MS Mincho" w:cs="Times New Roman"/>
          <w:lang w:val="en-GB" w:eastAsia="ja-JP"/>
        </w:rPr>
        <w:t>, of this operating point.</w:t>
      </w:r>
    </w:p>
    <w:p w14:paraId="03298AB7"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r w:rsidRPr="005E098A">
        <w:rPr>
          <w:rFonts w:ascii="Courier" w:eastAsia="MS Mincho" w:hAnsi="Courier" w:cs="Times New Roman"/>
          <w:noProof/>
          <w:lang w:val="en-GB" w:eastAsia="ja-JP"/>
        </w:rPr>
        <w:t>layer_id</w:t>
      </w:r>
      <w:r w:rsidRPr="005E098A">
        <w:rPr>
          <w:rFonts w:ascii="Times New Roman" w:eastAsia="MS Mincho" w:hAnsi="Times New Roman" w:cs="Times New Roman"/>
          <w:sz w:val="21"/>
          <w:szCs w:val="24"/>
          <w:lang w:val="en-GB" w:eastAsia="ja-JP"/>
        </w:rPr>
        <w:t xml:space="preserve">: </w:t>
      </w:r>
      <w:r w:rsidRPr="005E098A">
        <w:rPr>
          <w:rFonts w:eastAsia="MS Mincho" w:cs="Times New Roman"/>
          <w:lang w:val="en-GB" w:eastAsia="ja-JP"/>
        </w:rPr>
        <w:t xml:space="preserve">provides the </w:t>
      </w:r>
      <w:proofErr w:type="spellStart"/>
      <w:r w:rsidRPr="005E098A">
        <w:rPr>
          <w:rFonts w:eastAsia="MS Mincho" w:cs="Times New Roman"/>
          <w:lang w:val="en-GB" w:eastAsia="ja-JP"/>
        </w:rPr>
        <w:t>nuh_layer_id</w:t>
      </w:r>
      <w:proofErr w:type="spellEnd"/>
      <w:r w:rsidRPr="005E098A">
        <w:rPr>
          <w:rFonts w:eastAsia="MS Mincho" w:cs="Times New Roman"/>
          <w:lang w:val="en-GB" w:eastAsia="ja-JP"/>
        </w:rPr>
        <w:t xml:space="preserve"> values for the layers of the operating point.</w:t>
      </w:r>
    </w:p>
    <w:p w14:paraId="6BBB3F1B"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proofErr w:type="spellStart"/>
      <w:r w:rsidRPr="005E098A">
        <w:rPr>
          <w:rFonts w:ascii="Courier" w:eastAsia="MS Mincho" w:hAnsi="Courier" w:cs="Courier New"/>
          <w:szCs w:val="21"/>
          <w:lang w:val="en-GB" w:eastAsia="ja-JP"/>
        </w:rPr>
        <w:t>is_outputlayer</w:t>
      </w:r>
      <w:proofErr w:type="spellEnd"/>
      <w:r w:rsidRPr="005E098A">
        <w:rPr>
          <w:rFonts w:ascii="Times New Roman" w:eastAsia="MS Mincho" w:hAnsi="Times New Roman" w:cs="Times New Roman"/>
          <w:sz w:val="21"/>
          <w:szCs w:val="24"/>
          <w:lang w:val="en-GB" w:eastAsia="ja-JP"/>
        </w:rPr>
        <w:t xml:space="preserve">: </w:t>
      </w:r>
      <w:r w:rsidRPr="005E098A">
        <w:rPr>
          <w:rFonts w:eastAsia="MS Mincho" w:cs="Times New Roman"/>
          <w:lang w:val="en-GB" w:eastAsia="ja-JP"/>
        </w:rPr>
        <w:t>A flag that indicates if the layer is an output layer or not. A one indicates an output layer.</w:t>
      </w:r>
    </w:p>
    <w:p w14:paraId="0970EA99"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r w:rsidRPr="005E098A">
        <w:rPr>
          <w:rFonts w:ascii="Courier" w:eastAsia="MS Mincho" w:hAnsi="Courier" w:cs="Times New Roman"/>
          <w:noProof/>
          <w:lang w:val="en-GB" w:eastAsia="ja-JP"/>
        </w:rPr>
        <w:t xml:space="preserve">frame_rate_info_flag </w:t>
      </w:r>
      <w:r w:rsidRPr="005E098A">
        <w:rPr>
          <w:rFonts w:eastAsia="MS Mincho" w:cs="Times New Roman"/>
          <w:lang w:val="en-GB" w:eastAsia="ja-JP"/>
        </w:rPr>
        <w:t>equal to 0 indicates that no frame rate information is present for the operating point. The value 1 indicates that frame rate information is present for the operating point.</w:t>
      </w:r>
    </w:p>
    <w:p w14:paraId="4BE49678"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r w:rsidRPr="005E098A">
        <w:rPr>
          <w:rFonts w:ascii="Courier" w:eastAsia="MS Mincho" w:hAnsi="Courier" w:cs="Times New Roman"/>
          <w:noProof/>
          <w:lang w:val="en-GB" w:eastAsia="ja-JP"/>
        </w:rPr>
        <w:t xml:space="preserve">bit_rate_info_flag equal </w:t>
      </w:r>
      <w:r w:rsidRPr="005E098A">
        <w:rPr>
          <w:rFonts w:eastAsia="MS Mincho" w:cs="Times New Roman"/>
          <w:lang w:val="en-GB" w:eastAsia="ja-JP"/>
        </w:rPr>
        <w:t>to 0 indicates that no bitrate information is present for the operating point. The value 1 indicates that bitrate information is present for the operating point.</w:t>
      </w:r>
    </w:p>
    <w:p w14:paraId="1B6D5DDA"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r w:rsidRPr="005E098A">
        <w:rPr>
          <w:rFonts w:ascii="Courier" w:eastAsia="MS Mincho" w:hAnsi="Courier" w:cs="Times New Roman"/>
          <w:noProof/>
          <w:lang w:val="en-GB" w:eastAsia="ja-JP"/>
        </w:rPr>
        <w:t>avgFrameRate</w:t>
      </w:r>
      <w:r w:rsidRPr="005E098A">
        <w:rPr>
          <w:rFonts w:ascii="Courier" w:eastAsia="MS Mincho" w:hAnsi="Courier" w:cs="Times New Roman" w:hint="eastAsia"/>
          <w:noProof/>
          <w:lang w:val="en-GB" w:eastAsia="ja-JP"/>
        </w:rPr>
        <w:t xml:space="preserve"> </w:t>
      </w:r>
      <w:r w:rsidRPr="005E098A">
        <w:rPr>
          <w:rFonts w:eastAsia="MS Mincho" w:cs="Times New Roman"/>
          <w:lang w:val="en-GB" w:eastAsia="ja-JP"/>
        </w:rPr>
        <w:t>gives the average frame rate in units of frames/(256 seconds) for the operating point. Value 0 indicates an unspecified average frame rate.</w:t>
      </w:r>
    </w:p>
    <w:p w14:paraId="4DB62905"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r w:rsidRPr="005E098A">
        <w:rPr>
          <w:rFonts w:ascii="Courier" w:eastAsia="MS Mincho" w:hAnsi="Courier" w:cs="Times New Roman"/>
          <w:noProof/>
          <w:lang w:val="en-GB" w:eastAsia="ja-JP"/>
        </w:rPr>
        <w:t>constantFrameRate</w:t>
      </w:r>
      <w:r w:rsidRPr="005E098A">
        <w:rPr>
          <w:rFonts w:ascii="Courier" w:eastAsia="MS Mincho" w:hAnsi="Courier" w:cs="Times New Roman" w:hint="eastAsia"/>
          <w:noProof/>
          <w:lang w:val="en-GB" w:eastAsia="ja-JP"/>
        </w:rPr>
        <w:t xml:space="preserve"> </w:t>
      </w:r>
      <w:r w:rsidRPr="005E098A">
        <w:rPr>
          <w:rFonts w:eastAsia="MS Mincho" w:cs="Times New Roman"/>
          <w:lang w:val="en-GB" w:eastAsia="ja-JP"/>
        </w:rPr>
        <w:t>equal to 1 indicates that the stream of the operating point is of constant frame rate. Value 2 indicates that the representation of each temporal layer in the stream of the operating point is of constant frame rate. Value 0 indicates that the stream of the operating point may or may not be of constant frame rate.</w:t>
      </w:r>
    </w:p>
    <w:p w14:paraId="605080D4"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r w:rsidRPr="005E098A">
        <w:rPr>
          <w:rFonts w:ascii="Courier" w:eastAsia="MS Mincho" w:hAnsi="Courier" w:cs="Times New Roman"/>
          <w:noProof/>
          <w:lang w:val="en-GB" w:eastAsia="ja-JP"/>
        </w:rPr>
        <w:t xml:space="preserve">maxBitRate </w:t>
      </w:r>
      <w:r w:rsidRPr="005E098A">
        <w:rPr>
          <w:rFonts w:eastAsia="MS Mincho" w:cs="Times New Roman"/>
          <w:lang w:val="en-GB" w:eastAsia="ja-JP"/>
        </w:rPr>
        <w:t>gives the maximum bit rate in bits/second of the stream of the operating point, over any window of one second.</w:t>
      </w:r>
    </w:p>
    <w:p w14:paraId="0B6B20F5"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r w:rsidRPr="005E098A">
        <w:rPr>
          <w:rFonts w:ascii="Courier" w:eastAsia="MS Mincho" w:hAnsi="Courier" w:cs="Times New Roman"/>
          <w:noProof/>
          <w:lang w:val="en-GB" w:eastAsia="ja-JP"/>
        </w:rPr>
        <w:t xml:space="preserve">avgBitRate </w:t>
      </w:r>
      <w:r w:rsidRPr="005E098A">
        <w:rPr>
          <w:rFonts w:eastAsia="MS Mincho" w:cs="Times New Roman"/>
          <w:lang w:val="en-GB" w:eastAsia="ja-JP"/>
        </w:rPr>
        <w:t>gives the average bit rate in bits/second of the stream of the operating point.</w:t>
      </w:r>
    </w:p>
    <w:p w14:paraId="27DC059C"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Courier New"/>
          <w:lang w:val="en-GB"/>
        </w:rPr>
        <w:t>max_layer_count</w:t>
      </w:r>
      <w:proofErr w:type="spellEnd"/>
      <w:r w:rsidRPr="005E098A">
        <w:rPr>
          <w:rFonts w:ascii="Courier" w:eastAsia="Times New Roman" w:hAnsi="Courier" w:cs="Courier New"/>
          <w:lang w:val="en-GB"/>
        </w:rPr>
        <w:t>:</w:t>
      </w:r>
      <w:r w:rsidRPr="005E098A">
        <w:rPr>
          <w:rFonts w:eastAsia="Times New Roman" w:cs="Courier New"/>
          <w:lang w:val="en-GB"/>
        </w:rPr>
        <w:t xml:space="preserve"> </w:t>
      </w:r>
      <w:r w:rsidRPr="005E098A">
        <w:rPr>
          <w:rFonts w:eastAsia="Times New Roman" w:cs="Times New Roman"/>
          <w:lang w:val="en-GB"/>
        </w:rPr>
        <w:t>The count of all unique layers in all of the operating points that relate to this associated base track.</w:t>
      </w:r>
    </w:p>
    <w:p w14:paraId="3ED00AC3"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Courier New"/>
          <w:lang w:val="en-GB"/>
        </w:rPr>
        <w:t>layerID</w:t>
      </w:r>
      <w:proofErr w:type="spellEnd"/>
      <w:r w:rsidRPr="005E098A">
        <w:rPr>
          <w:rFonts w:ascii="Courier" w:eastAsia="Times New Roman" w:hAnsi="Courier" w:cs="Courier New"/>
          <w:lang w:val="en-GB"/>
        </w:rPr>
        <w:t xml:space="preserve">: </w:t>
      </w:r>
      <w:proofErr w:type="spellStart"/>
      <w:r w:rsidRPr="005E098A">
        <w:rPr>
          <w:rFonts w:eastAsia="Batang"/>
          <w:lang w:val="en-GB" w:eastAsia="ko-KR"/>
        </w:rPr>
        <w:t>nuh_layer_id</w:t>
      </w:r>
      <w:proofErr w:type="spellEnd"/>
      <w:r w:rsidRPr="005E098A">
        <w:rPr>
          <w:rFonts w:eastAsia="Times New Roman" w:cs="Times New Roman"/>
          <w:lang w:val="en-GB"/>
        </w:rPr>
        <w:t xml:space="preserve"> of a layer for which the all the direct reference layers are given in the following loop of </w:t>
      </w:r>
      <w:proofErr w:type="spellStart"/>
      <w:r w:rsidRPr="005E098A">
        <w:rPr>
          <w:rFonts w:ascii="Courier" w:eastAsia="Times New Roman" w:hAnsi="Courier" w:cs="Courier New"/>
          <w:lang w:val="en-GB"/>
        </w:rPr>
        <w:t>direct_ref_layerID</w:t>
      </w:r>
      <w:proofErr w:type="spellEnd"/>
      <w:r w:rsidRPr="005E098A">
        <w:rPr>
          <w:rFonts w:eastAsia="Times New Roman" w:cs="Times New Roman"/>
          <w:lang w:val="en-GB"/>
        </w:rPr>
        <w:t>.</w:t>
      </w:r>
    </w:p>
    <w:p w14:paraId="4E39B38E" w14:textId="77777777" w:rsidR="005E098A" w:rsidRPr="005E098A" w:rsidRDefault="005E098A" w:rsidP="005E098A">
      <w:pPr>
        <w:widowControl/>
        <w:tabs>
          <w:tab w:val="left" w:pos="1440"/>
          <w:tab w:val="left" w:pos="8010"/>
        </w:tabs>
        <w:autoSpaceDE/>
        <w:autoSpaceDN/>
        <w:spacing w:after="0"/>
        <w:ind w:left="720" w:hanging="360"/>
        <w:jc w:val="left"/>
        <w:rPr>
          <w:rFonts w:eastAsia="MS Mincho" w:cs="Times New Roman"/>
          <w:lang w:val="en-GB" w:eastAsia="ja-JP"/>
        </w:rPr>
      </w:pPr>
      <w:proofErr w:type="spellStart"/>
      <w:r w:rsidRPr="005E098A">
        <w:rPr>
          <w:rFonts w:ascii="Courier" w:eastAsia="Times New Roman" w:hAnsi="Courier" w:cs="Courier New"/>
          <w:lang w:val="en-GB"/>
        </w:rPr>
        <w:t>num_direct_ref_layers</w:t>
      </w:r>
      <w:proofErr w:type="spellEnd"/>
      <w:r w:rsidRPr="005E098A">
        <w:rPr>
          <w:rFonts w:ascii="Courier" w:eastAsia="Times New Roman" w:hAnsi="Courier" w:cs="Courier New"/>
          <w:lang w:val="en-GB"/>
        </w:rPr>
        <w:t>:</w:t>
      </w:r>
      <w:r w:rsidRPr="005E098A">
        <w:rPr>
          <w:rFonts w:eastAsia="Times New Roman" w:cs="Courier New"/>
          <w:lang w:val="en-GB"/>
        </w:rPr>
        <w:t xml:space="preserve"> The number of direct reference layers for the </w:t>
      </w:r>
      <w:r w:rsidRPr="005E098A">
        <w:rPr>
          <w:rFonts w:eastAsia="Times New Roman" w:cs="Times New Roman"/>
          <w:lang w:val="en-GB"/>
        </w:rPr>
        <w:t xml:space="preserve">layer with </w:t>
      </w:r>
      <w:proofErr w:type="spellStart"/>
      <w:r w:rsidRPr="005E098A">
        <w:rPr>
          <w:rFonts w:ascii="Courier" w:eastAsia="Times New Roman" w:hAnsi="Courier" w:cs="Times New Roman"/>
          <w:lang w:val="en-GB"/>
        </w:rPr>
        <w:t>nuh_layer_id</w:t>
      </w:r>
      <w:proofErr w:type="spellEnd"/>
      <w:r w:rsidRPr="005E098A">
        <w:rPr>
          <w:rFonts w:eastAsia="Times New Roman" w:cs="Times New Roman"/>
          <w:lang w:val="en-GB"/>
        </w:rPr>
        <w:t xml:space="preserve"> equal to </w:t>
      </w:r>
      <w:proofErr w:type="spellStart"/>
      <w:r w:rsidRPr="005E098A">
        <w:rPr>
          <w:rFonts w:ascii="Courier" w:eastAsia="Times New Roman" w:hAnsi="Courier" w:cs="Courier New"/>
          <w:lang w:val="en-GB"/>
        </w:rPr>
        <w:t>layerID</w:t>
      </w:r>
      <w:proofErr w:type="spellEnd"/>
      <w:r w:rsidRPr="005E098A">
        <w:rPr>
          <w:rFonts w:eastAsia="Times New Roman" w:cs="Times New Roman"/>
          <w:lang w:val="en-GB"/>
        </w:rPr>
        <w:t>.</w:t>
      </w:r>
    </w:p>
    <w:p w14:paraId="16AA2AD3" w14:textId="77777777" w:rsidR="005E098A" w:rsidRPr="005E098A" w:rsidRDefault="005E098A" w:rsidP="005E098A">
      <w:pPr>
        <w:widowControl/>
        <w:tabs>
          <w:tab w:val="left" w:pos="1440"/>
          <w:tab w:val="left" w:pos="8010"/>
        </w:tabs>
        <w:autoSpaceDE/>
        <w:autoSpaceDN/>
        <w:spacing w:after="0"/>
        <w:ind w:left="720" w:hanging="360"/>
        <w:jc w:val="left"/>
        <w:rPr>
          <w:rFonts w:eastAsia="Times New Roman" w:cs="Times New Roman"/>
          <w:lang w:val="en-GB"/>
        </w:rPr>
      </w:pPr>
      <w:proofErr w:type="spellStart"/>
      <w:r w:rsidRPr="005E098A">
        <w:rPr>
          <w:rFonts w:ascii="Courier" w:eastAsia="Times New Roman" w:hAnsi="Courier" w:cs="Courier New"/>
          <w:lang w:val="en-GB"/>
        </w:rPr>
        <w:t>direct_ref_layerID</w:t>
      </w:r>
      <w:proofErr w:type="spellEnd"/>
      <w:r w:rsidRPr="005E098A">
        <w:rPr>
          <w:rFonts w:ascii="Courier" w:eastAsia="Times New Roman" w:hAnsi="Courier" w:cs="Courier New"/>
          <w:lang w:val="en-GB"/>
        </w:rPr>
        <w:t>:</w:t>
      </w:r>
      <w:r w:rsidRPr="005E098A">
        <w:rPr>
          <w:rFonts w:eastAsia="Times New Roman" w:cs="Courier New"/>
          <w:lang w:val="en-GB"/>
        </w:rPr>
        <w:t xml:space="preserve"> </w:t>
      </w:r>
      <w:proofErr w:type="spellStart"/>
      <w:r w:rsidRPr="005E098A">
        <w:rPr>
          <w:rFonts w:eastAsia="Times New Roman" w:cs="Times New Roman"/>
          <w:lang w:val="en-GB"/>
        </w:rPr>
        <w:t>nuh_layer_id</w:t>
      </w:r>
      <w:proofErr w:type="spellEnd"/>
      <w:r w:rsidRPr="005E098A">
        <w:rPr>
          <w:rFonts w:eastAsia="Times New Roman" w:cs="Times New Roman"/>
          <w:lang w:val="en-GB"/>
        </w:rPr>
        <w:t xml:space="preserve"> of the </w:t>
      </w:r>
      <w:r w:rsidRPr="005E098A">
        <w:rPr>
          <w:rFonts w:eastAsia="Times New Roman" w:cs="Courier New"/>
          <w:lang w:val="en-GB"/>
        </w:rPr>
        <w:t xml:space="preserve">direct reference </w:t>
      </w:r>
      <w:r w:rsidRPr="005E098A">
        <w:rPr>
          <w:rFonts w:eastAsia="Times New Roman" w:cs="Times New Roman"/>
          <w:lang w:val="en-GB"/>
        </w:rPr>
        <w:t>layer.</w:t>
      </w:r>
    </w:p>
    <w:p w14:paraId="1939AB22"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5466FFF5" w14:textId="77777777" w:rsidR="005E098A" w:rsidRPr="005E098A" w:rsidRDefault="005E098A" w:rsidP="005E098A">
      <w:pPr>
        <w:spacing w:after="0"/>
        <w:ind w:left="432" w:hanging="432"/>
        <w:jc w:val="left"/>
        <w:outlineLvl w:val="0"/>
        <w:rPr>
          <w:rFonts w:ascii="Arial" w:hAnsi="Arial"/>
          <w:b/>
          <w:bCs/>
          <w:sz w:val="24"/>
          <w:szCs w:val="24"/>
          <w:lang w:val="en-GB"/>
        </w:rPr>
      </w:pPr>
      <w:bookmarkStart w:id="88" w:name="_Toc53756272"/>
      <w:bookmarkStart w:id="89" w:name="_Toc53756273"/>
      <w:bookmarkStart w:id="90" w:name="_Toc53756274"/>
      <w:bookmarkStart w:id="91" w:name="_Toc53756275"/>
      <w:bookmarkStart w:id="92" w:name="_Toc53756276"/>
      <w:bookmarkStart w:id="93" w:name="_Toc53756277"/>
      <w:bookmarkStart w:id="94" w:name="_Toc53756278"/>
      <w:bookmarkStart w:id="95" w:name="_Toc53756279"/>
      <w:bookmarkStart w:id="96" w:name="_Toc53756280"/>
      <w:bookmarkStart w:id="97" w:name="_Toc53756281"/>
      <w:bookmarkStart w:id="98" w:name="_Toc53756282"/>
      <w:bookmarkStart w:id="99" w:name="_Toc53756283"/>
      <w:bookmarkStart w:id="100" w:name="_Toc53756284"/>
      <w:bookmarkStart w:id="101" w:name="_Toc53756285"/>
      <w:bookmarkStart w:id="102" w:name="_Toc53756286"/>
      <w:bookmarkStart w:id="103" w:name="_Toc53756287"/>
      <w:bookmarkStart w:id="104" w:name="_Toc53756288"/>
      <w:bookmarkStart w:id="105" w:name="_Toc53756289"/>
      <w:bookmarkStart w:id="106" w:name="_Toc53756290"/>
      <w:bookmarkStart w:id="107" w:name="_Toc53756291"/>
      <w:bookmarkStart w:id="108" w:name="_Toc53756292"/>
      <w:bookmarkStart w:id="109" w:name="_Toc53756293"/>
      <w:bookmarkStart w:id="110" w:name="_Toc53756294"/>
      <w:bookmarkStart w:id="111" w:name="_Toc53756295"/>
      <w:bookmarkStart w:id="112" w:name="_Toc53756296"/>
      <w:bookmarkStart w:id="113" w:name="_Toc53756297"/>
      <w:bookmarkStart w:id="114" w:name="_Toc53756298"/>
      <w:bookmarkStart w:id="115" w:name="_Toc53756299"/>
      <w:bookmarkStart w:id="116" w:name="_Toc53756300"/>
      <w:bookmarkStart w:id="117" w:name="_Toc53756301"/>
      <w:bookmarkStart w:id="118" w:name="_Toc53756302"/>
      <w:bookmarkStart w:id="119" w:name="_Toc53756303"/>
      <w:bookmarkStart w:id="120" w:name="_Toc53756316"/>
      <w:bookmarkStart w:id="121" w:name="_Toc53756317"/>
      <w:bookmarkStart w:id="122" w:name="_Toc53756318"/>
      <w:bookmarkStart w:id="123" w:name="_Toc53756319"/>
      <w:bookmarkStart w:id="124" w:name="_Toc53756320"/>
      <w:bookmarkStart w:id="125" w:name="_Toc53756321"/>
      <w:bookmarkStart w:id="126" w:name="_Toc53756322"/>
      <w:bookmarkStart w:id="127" w:name="_Toc53756323"/>
      <w:bookmarkStart w:id="128" w:name="_Toc53756324"/>
      <w:bookmarkStart w:id="129" w:name="_Toc53756325"/>
      <w:bookmarkStart w:id="130" w:name="_Toc53756326"/>
      <w:bookmarkStart w:id="131" w:name="_Toc53756327"/>
      <w:bookmarkStart w:id="132" w:name="_Toc53756328"/>
      <w:bookmarkStart w:id="133" w:name="_Toc53756329"/>
      <w:bookmarkStart w:id="134" w:name="_Toc53756330"/>
      <w:bookmarkStart w:id="135" w:name="_Toc53756331"/>
      <w:bookmarkStart w:id="136" w:name="_Toc53756332"/>
      <w:bookmarkStart w:id="137" w:name="_Toc53756333"/>
      <w:bookmarkStart w:id="138" w:name="_Toc53756334"/>
      <w:bookmarkStart w:id="139" w:name="_Toc53756335"/>
      <w:bookmarkStart w:id="140" w:name="_Toc53756336"/>
      <w:bookmarkStart w:id="141" w:name="_Toc53756337"/>
      <w:bookmarkStart w:id="142" w:name="_Toc53756338"/>
      <w:bookmarkStart w:id="143" w:name="_Toc53756339"/>
      <w:bookmarkStart w:id="144" w:name="_Toc53756340"/>
      <w:bookmarkStart w:id="145" w:name="_Toc53756341"/>
      <w:bookmarkStart w:id="146" w:name="_Toc53756342"/>
      <w:bookmarkStart w:id="147" w:name="_Toc53756343"/>
      <w:bookmarkStart w:id="148" w:name="_Toc53756344"/>
      <w:bookmarkStart w:id="149" w:name="_Toc53756345"/>
      <w:bookmarkStart w:id="150" w:name="_Toc53756346"/>
      <w:bookmarkStart w:id="151" w:name="_Toc53756347"/>
      <w:bookmarkStart w:id="152" w:name="_Toc53756348"/>
      <w:bookmarkStart w:id="153" w:name="_Toc53756349"/>
      <w:bookmarkStart w:id="154" w:name="_Toc53756350"/>
      <w:bookmarkStart w:id="155" w:name="_Toc53756351"/>
      <w:bookmarkStart w:id="156" w:name="_Toc53756352"/>
      <w:bookmarkStart w:id="157" w:name="_Toc53756353"/>
      <w:bookmarkStart w:id="158" w:name="_Toc53756354"/>
      <w:bookmarkStart w:id="159" w:name="_Toc53756355"/>
      <w:bookmarkStart w:id="160" w:name="_Toc53756356"/>
      <w:bookmarkStart w:id="161" w:name="_Toc53756357"/>
      <w:bookmarkStart w:id="162" w:name="_Toc53756358"/>
      <w:bookmarkStart w:id="163" w:name="_Toc53756359"/>
      <w:bookmarkStart w:id="164" w:name="_Toc53756360"/>
      <w:bookmarkStart w:id="165" w:name="_Toc53756361"/>
      <w:bookmarkStart w:id="166" w:name="_Toc53756362"/>
      <w:bookmarkStart w:id="167" w:name="_Toc53756363"/>
      <w:bookmarkStart w:id="168" w:name="_Toc53756364"/>
      <w:bookmarkStart w:id="169" w:name="_Toc53756365"/>
      <w:bookmarkStart w:id="170" w:name="_Toc53756366"/>
      <w:bookmarkStart w:id="171" w:name="_Toc53756367"/>
      <w:bookmarkStart w:id="172" w:name="_Toc53756368"/>
      <w:bookmarkStart w:id="173" w:name="_Hlk43829534"/>
      <w:bookmarkStart w:id="174" w:name="_Toc53756369"/>
      <w:bookmarkStart w:id="175" w:name="_Toc53756370"/>
      <w:bookmarkStart w:id="176" w:name="_Toc53756371"/>
      <w:bookmarkStart w:id="177" w:name="_Toc53756372"/>
      <w:bookmarkStart w:id="178" w:name="_Toc53756373"/>
      <w:bookmarkStart w:id="179" w:name="_Toc53756374"/>
      <w:bookmarkStart w:id="180" w:name="_Toc53756375"/>
      <w:bookmarkStart w:id="181" w:name="_Toc53756376"/>
      <w:bookmarkStart w:id="182" w:name="_Toc53756377"/>
      <w:bookmarkStart w:id="183" w:name="_Toc53756378"/>
      <w:bookmarkStart w:id="184" w:name="_Toc53756379"/>
      <w:bookmarkStart w:id="185" w:name="_Toc53756380"/>
      <w:bookmarkStart w:id="186" w:name="_Toc53756381"/>
      <w:bookmarkStart w:id="187" w:name="_Toc53756382"/>
      <w:bookmarkStart w:id="188" w:name="_Toc53756383"/>
      <w:bookmarkStart w:id="189" w:name="_Toc53756384"/>
      <w:bookmarkStart w:id="190" w:name="_Toc53756385"/>
      <w:bookmarkStart w:id="191" w:name="_Toc53756386"/>
      <w:bookmarkStart w:id="192" w:name="_Toc53756387"/>
      <w:bookmarkStart w:id="193" w:name="_Toc53756388"/>
      <w:bookmarkStart w:id="194" w:name="_Toc53756389"/>
      <w:bookmarkStart w:id="195" w:name="_Toc53756390"/>
      <w:bookmarkStart w:id="196" w:name="_Toc53756391"/>
      <w:bookmarkStart w:id="197" w:name="_Toc53756392"/>
      <w:bookmarkStart w:id="198" w:name="_Toc53756393"/>
      <w:bookmarkStart w:id="199" w:name="_Toc53756394"/>
      <w:bookmarkStart w:id="200" w:name="_Toc53756395"/>
      <w:bookmarkStart w:id="201" w:name="_Toc53756396"/>
      <w:bookmarkStart w:id="202" w:name="_Toc53756397"/>
      <w:bookmarkStart w:id="203" w:name="_Toc53756398"/>
      <w:bookmarkStart w:id="204" w:name="_Toc53756399"/>
      <w:bookmarkStart w:id="205" w:name="_Toc53756400"/>
      <w:bookmarkStart w:id="206" w:name="_Toc53756401"/>
      <w:bookmarkStart w:id="207" w:name="_Toc53756402"/>
      <w:bookmarkStart w:id="208" w:name="_Toc53756403"/>
      <w:bookmarkStart w:id="209" w:name="_Toc53756404"/>
      <w:bookmarkStart w:id="210" w:name="_Toc53756405"/>
      <w:bookmarkStart w:id="211" w:name="_Toc53756406"/>
      <w:bookmarkStart w:id="212" w:name="_Toc53756407"/>
      <w:bookmarkStart w:id="213" w:name="_Toc53756408"/>
      <w:bookmarkStart w:id="214" w:name="_Toc53756409"/>
      <w:bookmarkStart w:id="215" w:name="_Toc53756410"/>
      <w:bookmarkStart w:id="216" w:name="_Toc53756411"/>
      <w:bookmarkStart w:id="217" w:name="_Toc53756412"/>
      <w:bookmarkStart w:id="218" w:name="_Toc53756413"/>
      <w:bookmarkStart w:id="219" w:name="_Toc53756414"/>
      <w:bookmarkStart w:id="220" w:name="_Toc53756415"/>
      <w:bookmarkStart w:id="221" w:name="_Toc53756416"/>
      <w:bookmarkStart w:id="222" w:name="_Toc53756417"/>
      <w:bookmarkStart w:id="223" w:name="_Toc53756418"/>
      <w:bookmarkStart w:id="224" w:name="_Toc53756419"/>
      <w:bookmarkStart w:id="225" w:name="_Toc53756420"/>
      <w:bookmarkStart w:id="226" w:name="_Toc53756421"/>
      <w:bookmarkStart w:id="227" w:name="_Toc53756422"/>
      <w:bookmarkStart w:id="228" w:name="_Toc53756423"/>
      <w:bookmarkStart w:id="229" w:name="_Toc62060123"/>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0E763439" w14:textId="77777777" w:rsidR="005E098A" w:rsidRPr="005E098A" w:rsidRDefault="005E098A" w:rsidP="00893900">
      <w:pPr>
        <w:pStyle w:val="Heading1"/>
        <w:rPr>
          <w:lang w:val="en-GB"/>
        </w:rPr>
      </w:pPr>
      <w:bookmarkStart w:id="230" w:name="_Toc85229826"/>
      <w:bookmarkStart w:id="231" w:name="_Toc93672676"/>
      <w:r w:rsidRPr="005E098A">
        <w:rPr>
          <w:lang w:val="en-GB"/>
        </w:rPr>
        <w:t xml:space="preserve">APS Roll Recovery (from </w:t>
      </w:r>
      <w:hyperlink r:id="rId15" w:history="1">
        <w:r w:rsidRPr="005E098A">
          <w:rPr>
            <w:color w:val="0563C1"/>
            <w:u w:val="single"/>
          </w:rPr>
          <w:t>m54403</w:t>
        </w:r>
      </w:hyperlink>
      <w:r w:rsidRPr="005E098A">
        <w:rPr>
          <w:lang w:val="en-GB"/>
        </w:rPr>
        <w:t>)</w:t>
      </w:r>
      <w:bookmarkEnd w:id="229"/>
      <w:bookmarkEnd w:id="230"/>
      <w:bookmarkEnd w:id="231"/>
    </w:p>
    <w:p w14:paraId="67BE167E"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11.8.X APS Roll Recovery</w:t>
      </w:r>
    </w:p>
    <w:p w14:paraId="0271CAED"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11.8.X.1 Definition</w:t>
      </w:r>
    </w:p>
    <w:p w14:paraId="62828FD5"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45D4BEE4"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bookmarkStart w:id="232" w:name="_Hlk43095695"/>
      <w:r w:rsidRPr="005E098A">
        <w:rPr>
          <w:rFonts w:ascii="Times New Roman" w:eastAsia="MS Mincho" w:hAnsi="Times New Roman" w:cs="Times New Roman"/>
          <w:sz w:val="24"/>
          <w:szCs w:val="24"/>
        </w:rPr>
        <w:t xml:space="preserve">The </w:t>
      </w:r>
      <w:r w:rsidRPr="005E098A">
        <w:rPr>
          <w:rFonts w:ascii="Courier New" w:eastAsia="MS Mincho" w:hAnsi="Courier New" w:cs="Times New Roman"/>
          <w:noProof/>
          <w:sz w:val="20"/>
          <w:szCs w:val="20"/>
          <w:lang w:val="en-GB"/>
        </w:rPr>
        <w:t>'apsr'</w:t>
      </w:r>
      <w:r w:rsidRPr="005E098A">
        <w:rPr>
          <w:rFonts w:ascii="Times New Roman" w:eastAsia="MS Mincho" w:hAnsi="Times New Roman" w:cs="Times New Roman"/>
          <w:sz w:val="24"/>
          <w:szCs w:val="24"/>
        </w:rPr>
        <w:t xml:space="preserve"> sample group indicates that a VVC sync sample from a VVC track requires additional gathering of prefix and suffix APS NAL units from preceding samples and rewriting these as APS prefix NAL units to be a self-contained sync sample. This avoids having to duplicate APS information at each sync sample in the track.</w:t>
      </w:r>
    </w:p>
    <w:bookmarkEnd w:id="232"/>
    <w:p w14:paraId="0DABF983"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198FD169"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bookmarkStart w:id="233" w:name="_Hlk43095823"/>
      <w:r w:rsidRPr="005E098A">
        <w:rPr>
          <w:rFonts w:ascii="Times New Roman" w:eastAsia="MS Mincho" w:hAnsi="Times New Roman" w:cs="Times New Roman"/>
          <w:sz w:val="24"/>
          <w:szCs w:val="24"/>
        </w:rPr>
        <w:t xml:space="preserve">A sync sample not belonging to an </w:t>
      </w:r>
      <w:r w:rsidRPr="005E098A">
        <w:rPr>
          <w:rFonts w:ascii="Courier New" w:eastAsia="MS Mincho" w:hAnsi="Courier New" w:cs="Times New Roman"/>
          <w:noProof/>
          <w:sz w:val="20"/>
          <w:szCs w:val="20"/>
          <w:lang w:val="en-GB"/>
        </w:rPr>
        <w:t>'apsr'</w:t>
      </w:r>
      <w:r w:rsidRPr="005E098A">
        <w:rPr>
          <w:rFonts w:ascii="Times New Roman" w:eastAsia="MS Mincho" w:hAnsi="Times New Roman" w:cs="Times New Roman"/>
          <w:sz w:val="24"/>
          <w:szCs w:val="24"/>
        </w:rPr>
        <w:t xml:space="preserve"> sample group does not require any additional processing to gather the dependent APS (i.e., all APS required are in the sample entry or in the sample). The </w:t>
      </w:r>
      <w:r w:rsidRPr="005E098A">
        <w:rPr>
          <w:rFonts w:ascii="Courier New" w:eastAsia="MS Mincho" w:hAnsi="Courier New" w:cs="Times New Roman"/>
          <w:noProof/>
          <w:sz w:val="20"/>
          <w:szCs w:val="20"/>
          <w:lang w:val="en-GB"/>
        </w:rPr>
        <w:t>'apsr'</w:t>
      </w:r>
      <w:r w:rsidRPr="005E098A">
        <w:rPr>
          <w:rFonts w:ascii="Times New Roman" w:eastAsia="MS Mincho" w:hAnsi="Times New Roman" w:cs="Times New Roman"/>
          <w:sz w:val="24"/>
          <w:szCs w:val="24"/>
        </w:rPr>
        <w:t xml:space="preserve"> sample group shall only be present in a VVC track or a VVC base track with no dependencies to a VVC non-VCL track; it shall not be present in VVC subpicture tracks or VVC non-VCL tracks. </w:t>
      </w:r>
    </w:p>
    <w:p w14:paraId="3D61732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5E8C4A81"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471329CE"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w:t>
      </w:r>
      <w:r w:rsidRPr="005E098A">
        <w:rPr>
          <w:rFonts w:ascii="Courier New" w:eastAsia="MS Mincho" w:hAnsi="Courier New" w:cs="Times New Roman"/>
          <w:noProof/>
          <w:sz w:val="20"/>
          <w:szCs w:val="20"/>
          <w:lang w:val="en-GB"/>
        </w:rPr>
        <w:t>aps_roll_count</w:t>
      </w:r>
      <w:r w:rsidRPr="005E098A">
        <w:rPr>
          <w:rFonts w:ascii="Times New Roman" w:eastAsia="MS Mincho" w:hAnsi="Times New Roman" w:cs="Times New Roman"/>
          <w:sz w:val="24"/>
          <w:szCs w:val="24"/>
        </w:rPr>
        <w:t xml:space="preserve"> shall be such that all samples described by the roll operation are available in the track, track fragment or ISOBMFF segment (as indicated by the </w:t>
      </w:r>
      <w:r w:rsidRPr="005E098A">
        <w:rPr>
          <w:rFonts w:ascii="Courier New" w:eastAsia="MS Mincho" w:hAnsi="Courier New" w:cs="Times New Roman"/>
          <w:noProof/>
          <w:sz w:val="20"/>
          <w:szCs w:val="20"/>
          <w:lang w:val="en-GB"/>
        </w:rPr>
        <w:t>roll_type</w:t>
      </w:r>
      <w:r w:rsidRPr="005E098A">
        <w:rPr>
          <w:rFonts w:ascii="Times New Roman" w:eastAsia="MS Mincho" w:hAnsi="Times New Roman" w:cs="Times New Roman"/>
          <w:sz w:val="24"/>
          <w:szCs w:val="24"/>
        </w:rPr>
        <w:t>) being processed.</w:t>
      </w:r>
    </w:p>
    <w:p w14:paraId="45378FBD"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7F921F9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sample associated to an </w:t>
      </w:r>
      <w:r w:rsidRPr="005E098A">
        <w:rPr>
          <w:rFonts w:ascii="Courier New" w:eastAsia="MS Mincho" w:hAnsi="Courier New" w:cs="Times New Roman"/>
          <w:noProof/>
          <w:sz w:val="20"/>
          <w:szCs w:val="20"/>
          <w:lang w:val="en-GB"/>
        </w:rPr>
        <w:t>'apsr'</w:t>
      </w:r>
      <w:r w:rsidRPr="005E098A">
        <w:rPr>
          <w:rFonts w:ascii="Times New Roman" w:eastAsia="MS Mincho" w:hAnsi="Times New Roman" w:cs="Times New Roman"/>
          <w:sz w:val="24"/>
          <w:szCs w:val="24"/>
        </w:rPr>
        <w:t xml:space="preserve"> sample group description entry shall be a sync sample or a sample with SAP type 3 or 4 (potentially associated to a 'roll' sample group description entry).</w:t>
      </w:r>
      <w:r w:rsidRPr="005E098A" w:rsidDel="0077796D">
        <w:rPr>
          <w:rFonts w:ascii="Times New Roman" w:eastAsia="MS Mincho" w:hAnsi="Times New Roman" w:cs="Times New Roman"/>
          <w:sz w:val="24"/>
          <w:szCs w:val="24"/>
        </w:rPr>
        <w:t xml:space="preserve"> </w:t>
      </w:r>
    </w:p>
    <w:p w14:paraId="23D2230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4F973257"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7673092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A sample associated to an </w:t>
      </w:r>
      <w:r w:rsidRPr="005E098A">
        <w:rPr>
          <w:rFonts w:ascii="Courier New" w:eastAsia="MS Mincho" w:hAnsi="Courier New" w:cs="Times New Roman"/>
          <w:noProof/>
          <w:sz w:val="20"/>
          <w:szCs w:val="20"/>
          <w:lang w:val="en-GB"/>
        </w:rPr>
        <w:t>'apsr'</w:t>
      </w:r>
      <w:r w:rsidRPr="005E098A">
        <w:rPr>
          <w:rFonts w:ascii="Times New Roman" w:eastAsia="MS Mincho" w:hAnsi="Times New Roman" w:cs="Times New Roman"/>
          <w:sz w:val="24"/>
          <w:szCs w:val="24"/>
        </w:rPr>
        <w:t xml:space="preserve"> sample group description entry with </w:t>
      </w:r>
      <w:r w:rsidRPr="005E098A">
        <w:rPr>
          <w:rFonts w:ascii="Courier New" w:eastAsia="MS Mincho" w:hAnsi="Courier New" w:cs="Times New Roman"/>
          <w:noProof/>
          <w:sz w:val="20"/>
          <w:szCs w:val="20"/>
          <w:lang w:val="en-GB"/>
        </w:rPr>
        <w:t>aps_roll_count</w:t>
      </w:r>
      <w:r w:rsidRPr="005E098A">
        <w:rPr>
          <w:rFonts w:ascii="Times New Roman" w:eastAsia="MS Mincho" w:hAnsi="Times New Roman" w:cs="Times New Roman"/>
          <w:sz w:val="24"/>
          <w:szCs w:val="24"/>
        </w:rPr>
        <w:t xml:space="preserve"> not equal to 0 shall be considered as a SAP type 4.</w:t>
      </w:r>
    </w:p>
    <w:bookmarkEnd w:id="233"/>
    <w:p w14:paraId="3633C775"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7B77B1AF"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11.8.X.2 Syntax</w:t>
      </w:r>
    </w:p>
    <w:p w14:paraId="39E89324"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2A619CA1" w14:textId="77777777" w:rsidR="005E098A" w:rsidRPr="005E098A" w:rsidRDefault="005E098A" w:rsidP="005E098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rPr>
          <w:rFonts w:ascii="Courier New" w:eastAsia="Times New Roman" w:hAnsi="Courier New" w:cs="Times New Roman"/>
          <w:noProof/>
          <w:sz w:val="20"/>
          <w:szCs w:val="20"/>
          <w:lang w:val="en-GB"/>
        </w:rPr>
      </w:pPr>
      <w:r w:rsidRPr="005E098A">
        <w:rPr>
          <w:rFonts w:ascii="Courier New" w:eastAsia="Times New Roman" w:hAnsi="Courier New" w:cs="Courier New"/>
          <w:noProof/>
          <w:sz w:val="20"/>
          <w:szCs w:val="20"/>
          <w:lang w:val="en-GB"/>
        </w:rPr>
        <w:t>aligned(8) class APSRollRecoveryEntry () extends VisualSampleGroupEntry('apsr')</w:t>
      </w:r>
      <w:r w:rsidRPr="005E098A">
        <w:rPr>
          <w:rFonts w:ascii="Courier New" w:eastAsia="Times New Roman" w:hAnsi="Courier New" w:cs="Courier New"/>
          <w:noProof/>
          <w:sz w:val="20"/>
          <w:szCs w:val="20"/>
          <w:lang w:val="en-GB"/>
        </w:rPr>
        <w:br/>
        <w:t>{</w:t>
      </w:r>
      <w:r w:rsidRPr="005E098A">
        <w:rPr>
          <w:rFonts w:ascii="Courier New" w:eastAsia="Times New Roman" w:hAnsi="Courier New" w:cs="Courier New"/>
          <w:noProof/>
          <w:sz w:val="20"/>
          <w:szCs w:val="20"/>
          <w:lang w:val="en-GB"/>
        </w:rPr>
        <w:br/>
      </w:r>
      <w:bookmarkStart w:id="234" w:name="_Hlk43095824"/>
      <w:r w:rsidRPr="005E098A">
        <w:rPr>
          <w:rFonts w:ascii="Courier New" w:eastAsia="Times New Roman" w:hAnsi="Courier New" w:cs="Times New Roman"/>
          <w:noProof/>
          <w:sz w:val="20"/>
          <w:szCs w:val="20"/>
          <w:lang w:val="en-GB"/>
        </w:rPr>
        <w:tab/>
        <w:t>unsigned int(2) roll_type;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int(2) roll_mode;</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unsigned int(4) reserved=0;</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t>if (roll_type == 0) {</w:t>
      </w:r>
      <w:r w:rsidRPr="005E098A">
        <w:rPr>
          <w:rFonts w:ascii="Courier New" w:eastAsia="Times New Roman" w:hAnsi="Courier New" w:cs="Times New Roman"/>
          <w:noProof/>
          <w:sz w:val="20"/>
          <w:szCs w:val="20"/>
          <w:lang w:val="en-GB"/>
        </w:rPr>
        <w:br/>
      </w:r>
      <w:r w:rsidRPr="005E098A">
        <w:rPr>
          <w:rFonts w:ascii="Courier New" w:eastAsia="Times New Roman" w:hAnsi="Courier New" w:cs="Times New Roman"/>
          <w:noProof/>
          <w:sz w:val="20"/>
          <w:szCs w:val="20"/>
          <w:lang w:val="en-GB"/>
        </w:rPr>
        <w:tab/>
      </w:r>
      <w:r w:rsidRPr="005E098A">
        <w:rPr>
          <w:rFonts w:ascii="Courier New" w:eastAsia="Times New Roman" w:hAnsi="Courier New" w:cs="Times New Roman"/>
          <w:noProof/>
          <w:sz w:val="20"/>
          <w:szCs w:val="20"/>
          <w:lang w:val="en-GB"/>
        </w:rPr>
        <w:tab/>
        <w:t>unsigned int(16) aps_roll_count;</w:t>
      </w:r>
      <w:r w:rsidRPr="005E098A">
        <w:rPr>
          <w:rFonts w:ascii="Courier New" w:eastAsia="Times New Roman" w:hAnsi="Courier New" w:cs="Times New Roman"/>
          <w:noProof/>
          <w:sz w:val="20"/>
          <w:szCs w:val="20"/>
          <w:lang w:val="en-GB"/>
        </w:rPr>
        <w:br/>
      </w:r>
      <w:r w:rsidRPr="005E098A">
        <w:rPr>
          <w:rFonts w:ascii="Courier New" w:eastAsia="Times New Roman" w:hAnsi="Courier New" w:cs="Courier New"/>
          <w:noProof/>
          <w:sz w:val="20"/>
          <w:szCs w:val="20"/>
          <w:lang w:val="en-GB"/>
        </w:rPr>
        <w:tab/>
        <w:t>}</w:t>
      </w:r>
    </w:p>
    <w:bookmarkEnd w:id="234"/>
    <w:p w14:paraId="7DC28A13"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r w:rsidRPr="005E098A">
        <w:rPr>
          <w:rFonts w:ascii="Times New Roman" w:eastAsia="MS Mincho" w:hAnsi="Times New Roman" w:cs="Times New Roman"/>
          <w:sz w:val="24"/>
          <w:szCs w:val="24"/>
          <w:lang w:val="en-GB"/>
        </w:rPr>
        <w:t>X.3 Semantics</w:t>
      </w:r>
    </w:p>
    <w:p w14:paraId="2B3806F2"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rPr>
      </w:pPr>
    </w:p>
    <w:p w14:paraId="1F6F382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bookmarkStart w:id="235" w:name="_Hlk43095825"/>
      <w:r w:rsidRPr="005E098A">
        <w:rPr>
          <w:rFonts w:ascii="Courier New" w:eastAsia="MS Mincho" w:hAnsi="Courier New" w:cs="Times New Roman"/>
          <w:noProof/>
          <w:sz w:val="20"/>
          <w:szCs w:val="20"/>
          <w:lang w:val="en-GB"/>
        </w:rPr>
        <w:t>roll_type</w:t>
      </w:r>
      <w:r w:rsidRPr="005E098A">
        <w:rPr>
          <w:rFonts w:ascii="Times New Roman" w:eastAsia="MS Mincho" w:hAnsi="Times New Roman" w:cs="Times New Roman"/>
          <w:sz w:val="24"/>
          <w:szCs w:val="24"/>
        </w:rPr>
        <w:t xml:space="preserve"> indicates the pre-roll distance for APS NAL units when producing a sync sample with sample number N belonging to this group. The following values are defined:</w:t>
      </w:r>
    </w:p>
    <w:p w14:paraId="08C8DEA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 xml:space="preserve">0: APS NAL units are gathered starting from the sample located </w:t>
      </w:r>
      <w:r w:rsidRPr="005E098A">
        <w:rPr>
          <w:rFonts w:ascii="Courier New" w:eastAsia="MS Mincho" w:hAnsi="Courier New" w:cs="Times New Roman"/>
          <w:noProof/>
          <w:sz w:val="20"/>
          <w:szCs w:val="20"/>
          <w:lang w:val="en-GB"/>
        </w:rPr>
        <w:t>aps_roll_count</w:t>
      </w:r>
      <w:r w:rsidRPr="005E098A">
        <w:rPr>
          <w:rFonts w:ascii="Times New Roman" w:eastAsia="MS Mincho" w:hAnsi="Times New Roman" w:cs="Times New Roman"/>
          <w:sz w:val="24"/>
          <w:szCs w:val="24"/>
        </w:rPr>
        <w:t xml:space="preserve"> samples before the sample belonging to the group</w:t>
      </w:r>
    </w:p>
    <w:p w14:paraId="1D13250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 xml:space="preserve">1: APS NAL units are gathered starting from the first sample of the track or track fragment </w:t>
      </w:r>
    </w:p>
    <w:p w14:paraId="02816940"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 xml:space="preserve">2: APS NAL units are gathered starting from the first sample of the associated ISOBMFF segment </w:t>
      </w:r>
    </w:p>
    <w:p w14:paraId="39AF6397"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3: reserved</w:t>
      </w:r>
    </w:p>
    <w:bookmarkEnd w:id="235"/>
    <w:p w14:paraId="188C5933" w14:textId="77777777" w:rsidR="005E098A" w:rsidRPr="005E098A" w:rsidRDefault="005E098A" w:rsidP="005E098A">
      <w:pPr>
        <w:widowControl/>
        <w:autoSpaceDE/>
        <w:autoSpaceDN/>
        <w:spacing w:after="0"/>
        <w:rPr>
          <w:rFonts w:ascii="Courier New" w:eastAsia="MS Mincho" w:hAnsi="Courier New" w:cs="Times New Roman"/>
          <w:noProof/>
          <w:sz w:val="20"/>
          <w:szCs w:val="20"/>
          <w:lang w:val="en-GB"/>
        </w:rPr>
      </w:pPr>
    </w:p>
    <w:p w14:paraId="5B46ACA1"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bookmarkStart w:id="236" w:name="_Hlk43095826"/>
      <w:r w:rsidRPr="005E098A">
        <w:rPr>
          <w:rFonts w:ascii="Courier New" w:eastAsia="MS Mincho" w:hAnsi="Courier New" w:cs="Times New Roman"/>
          <w:noProof/>
          <w:sz w:val="20"/>
          <w:szCs w:val="20"/>
          <w:lang w:val="en-GB"/>
        </w:rPr>
        <w:t>roll_mode</w:t>
      </w:r>
      <w:r w:rsidRPr="005E098A">
        <w:rPr>
          <w:rFonts w:ascii="Times New Roman" w:eastAsia="MS Mincho" w:hAnsi="Times New Roman" w:cs="Times New Roman"/>
          <w:sz w:val="24"/>
          <w:szCs w:val="24"/>
        </w:rPr>
        <w:t xml:space="preserve"> indicates which samples in the identified roll sample window should be analyzed for APS NAL unit gathering. The following values are defined:</w:t>
      </w:r>
    </w:p>
    <w:p w14:paraId="415971A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 xml:space="preserve">0: the required APS NAL units may be present in any sample </w:t>
      </w:r>
    </w:p>
    <w:p w14:paraId="1F6B0E35"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 xml:space="preserve">1: the required APS NAL units are only present in the first sample </w:t>
      </w:r>
    </w:p>
    <w:p w14:paraId="690CD39B"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2: the required APS NAL units are only present in samples that are either sync samples or samples marked as 'rap '</w:t>
      </w:r>
    </w:p>
    <w:p w14:paraId="2C1EBEAC"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Times New Roman" w:eastAsia="MS Mincho" w:hAnsi="Times New Roman" w:cs="Times New Roman"/>
          <w:sz w:val="24"/>
          <w:szCs w:val="24"/>
        </w:rPr>
        <w:tab/>
        <w:t>3: the required APS NAL units are only present in samples of the current track fragment</w:t>
      </w:r>
    </w:p>
    <w:bookmarkEnd w:id="236"/>
    <w:p w14:paraId="32858C66"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4867FC92"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p>
    <w:p w14:paraId="58514CDF" w14:textId="77777777" w:rsidR="005E098A" w:rsidRPr="005E098A" w:rsidRDefault="005E098A" w:rsidP="005E098A">
      <w:pPr>
        <w:widowControl/>
        <w:autoSpaceDE/>
        <w:autoSpaceDN/>
        <w:spacing w:after="0"/>
        <w:rPr>
          <w:rFonts w:ascii="Times New Roman" w:eastAsia="MS Mincho" w:hAnsi="Times New Roman" w:cs="Times New Roman"/>
          <w:sz w:val="24"/>
          <w:szCs w:val="24"/>
        </w:rPr>
      </w:pPr>
      <w:r w:rsidRPr="005E098A">
        <w:rPr>
          <w:rFonts w:ascii="Courier New" w:eastAsia="MS Mincho" w:hAnsi="Courier New" w:cs="Times New Roman"/>
          <w:noProof/>
          <w:sz w:val="20"/>
          <w:szCs w:val="20"/>
          <w:lang w:val="en-GB"/>
        </w:rPr>
        <w:t>aps_roll_count</w:t>
      </w:r>
      <w:r w:rsidRPr="005E098A">
        <w:rPr>
          <w:rFonts w:ascii="Times New Roman" w:eastAsia="MS Mincho" w:hAnsi="Times New Roman" w:cs="Times New Roman"/>
          <w:sz w:val="24"/>
          <w:szCs w:val="24"/>
        </w:rPr>
        <w:t xml:space="preserve"> indicates the number of samples to rewind for APS gathering</w:t>
      </w:r>
      <w:bookmarkStart w:id="237" w:name="_Hlk43095827"/>
      <w:r w:rsidRPr="005E098A">
        <w:rPr>
          <w:rFonts w:ascii="Times New Roman" w:eastAsia="MS Mincho" w:hAnsi="Times New Roman" w:cs="Times New Roman"/>
          <w:sz w:val="24"/>
          <w:szCs w:val="24"/>
        </w:rPr>
        <w:t>; a value of 0 indicates that the associated sample contains all APS NAL units for its processing</w:t>
      </w:r>
      <w:bookmarkEnd w:id="237"/>
      <w:r w:rsidRPr="005E098A">
        <w:rPr>
          <w:rFonts w:ascii="Times New Roman" w:eastAsia="MS Mincho" w:hAnsi="Times New Roman" w:cs="Times New Roman"/>
          <w:sz w:val="24"/>
          <w:szCs w:val="24"/>
        </w:rPr>
        <w:t>.</w:t>
      </w:r>
    </w:p>
    <w:p w14:paraId="41FEED10" w14:textId="77777777" w:rsidR="005E098A" w:rsidRPr="005E098A" w:rsidRDefault="005E098A" w:rsidP="005E098A">
      <w:pPr>
        <w:widowControl/>
        <w:autoSpaceDE/>
        <w:autoSpaceDN/>
        <w:spacing w:after="80"/>
        <w:rPr>
          <w:rFonts w:eastAsia="MS Mincho" w:cs="Times New Roman"/>
        </w:rPr>
      </w:pPr>
    </w:p>
    <w:p w14:paraId="6BD967C9" w14:textId="77777777" w:rsidR="005E098A" w:rsidRPr="005E098A" w:rsidRDefault="005E098A" w:rsidP="005E098A">
      <w:pPr>
        <w:widowControl/>
        <w:autoSpaceDE/>
        <w:autoSpaceDN/>
        <w:spacing w:after="80"/>
        <w:rPr>
          <w:rFonts w:eastAsia="MS Mincho" w:cs="Times New Roman"/>
        </w:rPr>
      </w:pPr>
    </w:p>
    <w:p w14:paraId="0E6F7638" w14:textId="77777777" w:rsidR="005E098A" w:rsidRPr="005E098A" w:rsidRDefault="005E098A" w:rsidP="00893900">
      <w:pPr>
        <w:pStyle w:val="Heading1"/>
        <w:rPr>
          <w:lang w:val="en-GB" w:eastAsia="de-DE"/>
        </w:rPr>
      </w:pPr>
      <w:bookmarkStart w:id="238" w:name="_Toc62060124"/>
      <w:bookmarkStart w:id="239" w:name="_Toc85229827"/>
      <w:bookmarkStart w:id="240" w:name="_Toc93672677"/>
      <w:r w:rsidRPr="005E098A">
        <w:rPr>
          <w:lang w:val="en-GB" w:eastAsia="de-DE"/>
        </w:rPr>
        <w:t xml:space="preserve">14496-15 (NAL video file formats) errata items (from </w:t>
      </w:r>
      <w:hyperlink r:id="rId16" w:history="1">
        <w:r w:rsidRPr="005E098A">
          <w:rPr>
            <w:color w:val="0563C1"/>
            <w:u w:val="single"/>
            <w:lang w:val="en-GB" w:eastAsia="de-DE"/>
          </w:rPr>
          <w:t>m55192</w:t>
        </w:r>
      </w:hyperlink>
      <w:r w:rsidRPr="005E098A">
        <w:rPr>
          <w:lang w:val="en-GB" w:eastAsia="de-DE"/>
        </w:rPr>
        <w:t>)</w:t>
      </w:r>
      <w:bookmarkStart w:id="241" w:name="_Hlk62058834"/>
      <w:bookmarkEnd w:id="238"/>
      <w:bookmarkEnd w:id="239"/>
      <w:bookmarkEnd w:id="240"/>
    </w:p>
    <w:p w14:paraId="651700E8"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r w:rsidRPr="005E098A">
        <w:rPr>
          <w:rFonts w:ascii="Times New Roman" w:eastAsia="MS Mincho" w:hAnsi="Times New Roman" w:cs="Times New Roman"/>
          <w:sz w:val="24"/>
          <w:szCs w:val="24"/>
          <w:highlight w:val="yellow"/>
          <w:lang w:val="en-GB" w:eastAsia="de-DE"/>
        </w:rPr>
        <w:t xml:space="preserve">[Editor’s note] The following changes have been captured in the current </w:t>
      </w:r>
      <w:proofErr w:type="spellStart"/>
      <w:r w:rsidRPr="005E098A">
        <w:rPr>
          <w:rFonts w:ascii="Times New Roman" w:eastAsia="MS Mincho" w:hAnsi="Times New Roman" w:cs="Times New Roman"/>
          <w:sz w:val="24"/>
          <w:szCs w:val="24"/>
          <w:highlight w:val="yellow"/>
          <w:lang w:val="en-GB" w:eastAsia="de-DE"/>
        </w:rPr>
        <w:t>TuC</w:t>
      </w:r>
      <w:proofErr w:type="spellEnd"/>
      <w:r w:rsidRPr="005E098A">
        <w:rPr>
          <w:rFonts w:ascii="Times New Roman" w:eastAsia="MS Mincho" w:hAnsi="Times New Roman" w:cs="Times New Roman"/>
          <w:sz w:val="24"/>
          <w:szCs w:val="24"/>
          <w:highlight w:val="yellow"/>
          <w:lang w:val="en-GB" w:eastAsia="de-DE"/>
        </w:rPr>
        <w:t xml:space="preserve"> document in lack of a Defect Report on 14496-15 issued at MPEG #132. This paragraph is thus meant to be moved in a more appropriate document at the next meeting.</w:t>
      </w:r>
    </w:p>
    <w:p w14:paraId="3E8AB7D2"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6ABAD093" w14:textId="77777777" w:rsidR="005E098A" w:rsidRPr="005E098A" w:rsidRDefault="005E098A" w:rsidP="005E098A">
      <w:pPr>
        <w:widowControl/>
        <w:autoSpaceDE/>
        <w:autoSpaceDN/>
        <w:spacing w:after="0"/>
        <w:rPr>
          <w:rFonts w:ascii="Times New Roman" w:eastAsia="MS Mincho" w:hAnsi="Times New Roman" w:cs="Times New Roman"/>
          <w:sz w:val="24"/>
          <w:szCs w:val="24"/>
          <w:lang w:val="en-GB" w:eastAsia="de-DE"/>
        </w:rPr>
      </w:pPr>
    </w:p>
    <w:p w14:paraId="1BE076B7"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Search and replace "R</w:t>
      </w:r>
      <w:r w:rsidRPr="005E098A">
        <w:rPr>
          <w:rFonts w:ascii="Times New Roman" w:eastAsia="MS Mincho" w:hAnsi="Times New Roman" w:cs="Times New Roman"/>
          <w:sz w:val="24"/>
          <w:szCs w:val="24"/>
          <w:lang w:eastAsia="ja-JP"/>
        </w:rPr>
        <w:t>BSP payload</w:t>
      </w:r>
      <w:r w:rsidRPr="005E098A">
        <w:rPr>
          <w:rFonts w:ascii="Times New Roman" w:eastAsia="MS Mincho" w:hAnsi="Times New Roman" w:cs="Times New Roman"/>
          <w:sz w:val="24"/>
          <w:szCs w:val="24"/>
          <w:lang w:val="en-CA"/>
        </w:rPr>
        <w:t>" (1 instance) with "NAL unit payload", because in the context where the phase is used, the start code emulation bytes that are part of "NAL unit payload" but not part of "R</w:t>
      </w:r>
      <w:r w:rsidRPr="005E098A">
        <w:rPr>
          <w:rFonts w:ascii="Times New Roman" w:eastAsia="MS Mincho" w:hAnsi="Times New Roman" w:cs="Times New Roman"/>
          <w:sz w:val="24"/>
          <w:szCs w:val="24"/>
          <w:lang w:eastAsia="ja-JP"/>
        </w:rPr>
        <w:t>BSP payload</w:t>
      </w:r>
      <w:r w:rsidRPr="005E098A">
        <w:rPr>
          <w:rFonts w:ascii="Times New Roman" w:eastAsia="MS Mincho" w:hAnsi="Times New Roman" w:cs="Times New Roman"/>
          <w:sz w:val="24"/>
          <w:szCs w:val="24"/>
          <w:lang w:val="en-CA"/>
        </w:rPr>
        <w:t>" should be considered.</w:t>
      </w:r>
    </w:p>
    <w:p w14:paraId="0D36FFC2"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Search and replace "</w:t>
      </w:r>
      <w:r w:rsidRPr="005E098A">
        <w:rPr>
          <w:rFonts w:ascii="Times New Roman" w:eastAsia="MS Mincho" w:hAnsi="Times New Roman" w:cs="Times New Roman" w:hint="eastAsia"/>
          <w:sz w:val="24"/>
          <w:szCs w:val="24"/>
        </w:rPr>
        <w:t>byte stream payload</w:t>
      </w:r>
      <w:r w:rsidRPr="005E098A">
        <w:rPr>
          <w:rFonts w:ascii="Times New Roman" w:eastAsia="MS Mincho" w:hAnsi="Times New Roman" w:cs="Times New Roman"/>
          <w:sz w:val="24"/>
          <w:szCs w:val="24"/>
          <w:lang w:val="en-CA"/>
        </w:rPr>
        <w:t>" (2 instances) with "NAL unit payload", for similar reason as above.</w:t>
      </w:r>
    </w:p>
    <w:p w14:paraId="11FE6E93"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Change, in clause 8.4.1.1.1, the following:</w:t>
      </w:r>
    </w:p>
    <w:p w14:paraId="68E4C09C"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w:t>
      </w: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'hvc1'</w:t>
      </w:r>
      <w:r w:rsidRPr="005E098A">
        <w:rPr>
          <w:rFonts w:ascii="Times New Roman" w:eastAsia="MS Mincho" w:hAnsi="Times New Roman" w:cs="Times New Roman"/>
          <w:sz w:val="24"/>
          <w:szCs w:val="24"/>
        </w:rPr>
        <w:t xml:space="preserve">, the default and mandatory 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is 1 for arrays of all types of parameter sets, and 0 for all other arrays. When the sample entry name is </w:t>
      </w:r>
      <w:r w:rsidRPr="005E098A">
        <w:rPr>
          <w:rFonts w:ascii="Courier New" w:eastAsia="MS Mincho" w:hAnsi="Courier New" w:cs="Times New Roman"/>
          <w:noProof/>
          <w:sz w:val="24"/>
          <w:szCs w:val="24"/>
          <w:lang w:val="en-GB" w:eastAsia="ja-JP"/>
        </w:rPr>
        <w:t>'hev1'</w:t>
      </w:r>
      <w:r w:rsidRPr="005E098A">
        <w:rPr>
          <w:rFonts w:ascii="Times New Roman" w:eastAsia="MS Mincho" w:hAnsi="Times New Roman" w:cs="Times New Roman"/>
          <w:sz w:val="24"/>
          <w:szCs w:val="24"/>
        </w:rPr>
        <w:t xml:space="preserve">, the default 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is 0 for all arrays.</w:t>
      </w:r>
      <w:r w:rsidRPr="005E098A">
        <w:rPr>
          <w:rFonts w:ascii="Times New Roman" w:eastAsia="MS Mincho" w:hAnsi="Times New Roman" w:cs="Times New Roman"/>
          <w:sz w:val="24"/>
          <w:szCs w:val="24"/>
          <w:lang w:val="en-CA"/>
        </w:rPr>
        <w:t>"</w:t>
      </w:r>
    </w:p>
    <w:p w14:paraId="2ABE1E41"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to</w:t>
      </w:r>
    </w:p>
    <w:p w14:paraId="5A9B6792"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w:t>
      </w: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'hvc1'</w:t>
      </w:r>
      <w:r w:rsidRPr="005E098A">
        <w:rPr>
          <w:rFonts w:ascii="Times New Roman" w:eastAsia="MS Mincho" w:hAnsi="Times New Roman" w:cs="Times New Roman"/>
          <w:sz w:val="24"/>
          <w:szCs w:val="24"/>
        </w:rPr>
        <w:t xml:space="preserve">, the </w:t>
      </w:r>
      <w:r w:rsidRPr="005E098A">
        <w:rPr>
          <w:rFonts w:ascii="Times New Roman" w:eastAsia="MS Mincho" w:hAnsi="Times New Roman" w:cs="Times New Roman"/>
          <w:strike/>
          <w:color w:val="FF0000"/>
          <w:sz w:val="24"/>
          <w:szCs w:val="24"/>
          <w:highlight w:val="yellow"/>
        </w:rPr>
        <w:t>default and mandatory</w:t>
      </w:r>
      <w:r w:rsidRPr="005E098A">
        <w:rPr>
          <w:rFonts w:ascii="Times New Roman" w:eastAsia="MS Mincho" w:hAnsi="Times New Roman" w:cs="Times New Roman"/>
          <w:strike/>
          <w:color w:val="FF0000"/>
          <w:sz w:val="24"/>
          <w:szCs w:val="24"/>
        </w:rPr>
        <w:t xml:space="preserve"> </w:t>
      </w:r>
      <w:r w:rsidRPr="005E098A">
        <w:rPr>
          <w:rFonts w:ascii="Times New Roman" w:eastAsia="MS Mincho" w:hAnsi="Times New Roman" w:cs="Times New Roman"/>
          <w:sz w:val="24"/>
          <w:szCs w:val="24"/>
        </w:rPr>
        <w:t xml:space="preserve">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t>
      </w:r>
      <w:r w:rsidRPr="005E098A">
        <w:rPr>
          <w:rFonts w:ascii="Times New Roman" w:eastAsia="MS Mincho" w:hAnsi="Times New Roman" w:cs="Times New Roman"/>
          <w:strike/>
          <w:color w:val="FF0000"/>
          <w:sz w:val="24"/>
          <w:szCs w:val="24"/>
          <w:highlight w:val="yellow"/>
        </w:rPr>
        <w:t xml:space="preserve">is </w:t>
      </w:r>
      <w:r w:rsidRPr="005E098A">
        <w:rPr>
          <w:rFonts w:ascii="Times New Roman" w:eastAsia="MS Mincho" w:hAnsi="Times New Roman" w:cs="Times New Roman"/>
          <w:sz w:val="24"/>
          <w:szCs w:val="24"/>
          <w:highlight w:val="green"/>
        </w:rPr>
        <w:t>shall be equal to</w:t>
      </w:r>
      <w:r w:rsidRPr="005E098A">
        <w:rPr>
          <w:rFonts w:ascii="Times New Roman" w:eastAsia="MS Mincho" w:hAnsi="Times New Roman" w:cs="Times New Roman"/>
          <w:sz w:val="24"/>
          <w:szCs w:val="24"/>
        </w:rPr>
        <w:t xml:space="preserve"> 1 for </w:t>
      </w:r>
      <w:r w:rsidRPr="005E098A">
        <w:rPr>
          <w:rFonts w:ascii="Times New Roman" w:eastAsia="MS Mincho" w:hAnsi="Times New Roman" w:cs="Times New Roman"/>
          <w:sz w:val="24"/>
          <w:szCs w:val="24"/>
          <w:highlight w:val="green"/>
        </w:rPr>
        <w:t>the</w:t>
      </w:r>
      <w:r w:rsidRPr="005E098A">
        <w:rPr>
          <w:rFonts w:ascii="Times New Roman" w:eastAsia="MS Mincho" w:hAnsi="Times New Roman" w:cs="Times New Roman"/>
          <w:sz w:val="24"/>
          <w:szCs w:val="24"/>
        </w:rPr>
        <w:t xml:space="preserve"> arrays of all types of parameter sets</w:t>
      </w:r>
      <w:r w:rsidRPr="005E098A">
        <w:rPr>
          <w:rFonts w:ascii="Times New Roman" w:eastAsia="MS Mincho" w:hAnsi="Times New Roman" w:cs="Times New Roman"/>
          <w:strike/>
          <w:color w:val="FF0000"/>
          <w:sz w:val="24"/>
          <w:szCs w:val="24"/>
          <w:highlight w:val="yellow"/>
        </w:rPr>
        <w:t>, and 0 for all other arrays</w:t>
      </w:r>
      <w:r w:rsidRPr="005E098A">
        <w:rPr>
          <w:rFonts w:ascii="Times New Roman" w:eastAsia="MS Mincho" w:hAnsi="Times New Roman" w:cs="Times New Roman"/>
          <w:sz w:val="24"/>
          <w:szCs w:val="24"/>
        </w:rPr>
        <w:t xml:space="preserve">. When the sample entry name is </w:t>
      </w:r>
      <w:r w:rsidRPr="005E098A">
        <w:rPr>
          <w:rFonts w:ascii="Courier New" w:eastAsia="MS Mincho" w:hAnsi="Courier New" w:cs="Times New Roman"/>
          <w:noProof/>
          <w:sz w:val="24"/>
          <w:szCs w:val="24"/>
          <w:lang w:val="en-GB" w:eastAsia="ja-JP"/>
        </w:rPr>
        <w:t>'hev1'</w:t>
      </w:r>
      <w:r w:rsidRPr="005E098A">
        <w:rPr>
          <w:rFonts w:ascii="Times New Roman" w:eastAsia="MS Mincho" w:hAnsi="Times New Roman" w:cs="Times New Roman"/>
          <w:sz w:val="24"/>
          <w:szCs w:val="24"/>
        </w:rPr>
        <w:t xml:space="preserve">, the </w:t>
      </w:r>
      <w:r w:rsidRPr="005E098A">
        <w:rPr>
          <w:rFonts w:ascii="Times New Roman" w:eastAsia="MS Mincho" w:hAnsi="Times New Roman" w:cs="Times New Roman"/>
          <w:strike/>
          <w:color w:val="FF0000"/>
          <w:sz w:val="24"/>
          <w:szCs w:val="24"/>
          <w:highlight w:val="yellow"/>
        </w:rPr>
        <w:t>default</w:t>
      </w:r>
      <w:r w:rsidRPr="005E098A">
        <w:rPr>
          <w:rFonts w:ascii="Times New Roman" w:eastAsia="MS Mincho" w:hAnsi="Times New Roman" w:cs="Times New Roman"/>
          <w:sz w:val="24"/>
          <w:szCs w:val="24"/>
        </w:rPr>
        <w:t xml:space="preserve"> 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t>
      </w:r>
      <w:r w:rsidRPr="005E098A">
        <w:rPr>
          <w:rFonts w:ascii="Times New Roman" w:eastAsia="MS Mincho" w:hAnsi="Times New Roman" w:cs="Times New Roman"/>
          <w:sz w:val="24"/>
          <w:szCs w:val="24"/>
          <w:highlight w:val="green"/>
        </w:rPr>
        <w:t>shall be equal to 1 for the arrays of all types of parameter sets</w:t>
      </w:r>
      <w:r w:rsidRPr="005E098A">
        <w:rPr>
          <w:rFonts w:ascii="Times New Roman" w:eastAsia="MS Mincho" w:hAnsi="Times New Roman" w:cs="Times New Roman"/>
          <w:strike/>
          <w:color w:val="FF0000"/>
          <w:sz w:val="24"/>
          <w:szCs w:val="24"/>
          <w:highlight w:val="green"/>
        </w:rPr>
        <w:t xml:space="preserve"> </w:t>
      </w:r>
      <w:r w:rsidRPr="005E098A">
        <w:rPr>
          <w:rFonts w:ascii="Times New Roman" w:eastAsia="MS Mincho" w:hAnsi="Times New Roman" w:cs="Times New Roman"/>
          <w:strike/>
          <w:color w:val="FF0000"/>
          <w:sz w:val="24"/>
          <w:szCs w:val="24"/>
          <w:highlight w:val="yellow"/>
        </w:rPr>
        <w:t>is 0 for all arrays</w:t>
      </w:r>
      <w:r w:rsidRPr="005E098A">
        <w:rPr>
          <w:rFonts w:ascii="Times New Roman" w:eastAsia="MS Mincho" w:hAnsi="Times New Roman" w:cs="Times New Roman"/>
          <w:sz w:val="24"/>
          <w:szCs w:val="24"/>
        </w:rPr>
        <w:t>.</w:t>
      </w:r>
      <w:r w:rsidRPr="005E098A">
        <w:rPr>
          <w:rFonts w:ascii="Times New Roman" w:eastAsia="MS Mincho" w:hAnsi="Times New Roman" w:cs="Times New Roman"/>
          <w:sz w:val="24"/>
          <w:szCs w:val="24"/>
          <w:lang w:val="en-CA"/>
        </w:rPr>
        <w:t>"</w:t>
      </w:r>
    </w:p>
    <w:p w14:paraId="16E14294"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Change, in clause 9.5.3.1.1, the following:</w:t>
      </w:r>
    </w:p>
    <w:p w14:paraId="5AC3E8E1"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w:t>
      </w: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'lhv1'</w:t>
      </w:r>
      <w:r w:rsidRPr="005E098A">
        <w:rPr>
          <w:rFonts w:ascii="Times New Roman" w:eastAsia="MS Mincho" w:hAnsi="Times New Roman" w:cs="Times New Roman"/>
          <w:sz w:val="24"/>
          <w:szCs w:val="24"/>
        </w:rPr>
        <w:t xml:space="preserve">, the default and mandatory value of </w:t>
      </w:r>
      <w:proofErr w:type="spellStart"/>
      <w:r w:rsidRPr="005E098A">
        <w:rPr>
          <w:rFonts w:ascii="Times New Roman" w:eastAsia="MS Mincho" w:hAnsi="Times New Roman" w:cs="Times New Roman"/>
          <w:sz w:val="24"/>
          <w:szCs w:val="24"/>
        </w:rPr>
        <w:t>array_completeness</w:t>
      </w:r>
      <w:proofErr w:type="spellEnd"/>
      <w:r w:rsidRPr="005E098A">
        <w:rPr>
          <w:rFonts w:ascii="Times New Roman" w:eastAsia="MS Mincho" w:hAnsi="Times New Roman" w:cs="Times New Roman"/>
          <w:sz w:val="24"/>
          <w:szCs w:val="24"/>
        </w:rPr>
        <w:t xml:space="preserve"> is 1 for arrays of all types of parameter sets, and 0 for all other arrays. When the sample entry name is </w:t>
      </w:r>
      <w:r w:rsidRPr="005E098A">
        <w:rPr>
          <w:rFonts w:ascii="Courier New" w:eastAsia="MS Mincho" w:hAnsi="Courier New" w:cs="Times New Roman"/>
          <w:noProof/>
          <w:sz w:val="24"/>
          <w:szCs w:val="24"/>
          <w:lang w:val="en-GB" w:eastAsia="ja-JP"/>
        </w:rPr>
        <w:t>'lhe1'</w:t>
      </w:r>
      <w:r w:rsidRPr="005E098A">
        <w:rPr>
          <w:rFonts w:ascii="Times New Roman" w:eastAsia="MS Mincho" w:hAnsi="Times New Roman" w:cs="Times New Roman"/>
          <w:sz w:val="24"/>
          <w:szCs w:val="24"/>
        </w:rPr>
        <w:t xml:space="preserve">, the default value of </w:t>
      </w:r>
      <w:proofErr w:type="spellStart"/>
      <w:r w:rsidRPr="005E098A">
        <w:rPr>
          <w:rFonts w:ascii="Times New Roman" w:eastAsia="MS Mincho" w:hAnsi="Times New Roman" w:cs="Times New Roman"/>
          <w:sz w:val="24"/>
          <w:szCs w:val="24"/>
        </w:rPr>
        <w:t>array_completeness</w:t>
      </w:r>
      <w:proofErr w:type="spellEnd"/>
      <w:r w:rsidRPr="005E098A">
        <w:rPr>
          <w:rFonts w:ascii="Times New Roman" w:eastAsia="MS Mincho" w:hAnsi="Times New Roman" w:cs="Times New Roman"/>
          <w:sz w:val="24"/>
          <w:szCs w:val="24"/>
        </w:rPr>
        <w:t xml:space="preserve"> is 0 for all arrays.</w:t>
      </w:r>
      <w:r w:rsidRPr="005E098A">
        <w:rPr>
          <w:rFonts w:ascii="Times New Roman" w:eastAsia="MS Mincho" w:hAnsi="Times New Roman" w:cs="Times New Roman"/>
          <w:sz w:val="24"/>
          <w:szCs w:val="24"/>
          <w:lang w:val="en-CA"/>
        </w:rPr>
        <w:t>"</w:t>
      </w:r>
    </w:p>
    <w:p w14:paraId="28C9D3A9"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to</w:t>
      </w:r>
    </w:p>
    <w:p w14:paraId="61C9BEA7"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w:t>
      </w:r>
      <w:r w:rsidRPr="005E098A">
        <w:rPr>
          <w:rFonts w:ascii="Times New Roman" w:eastAsia="MS Mincho" w:hAnsi="Times New Roman" w:cs="Times New Roman"/>
          <w:sz w:val="24"/>
          <w:szCs w:val="24"/>
        </w:rPr>
        <w:t xml:space="preserve">When the sample entry name is </w:t>
      </w:r>
      <w:r w:rsidRPr="005E098A">
        <w:rPr>
          <w:rFonts w:ascii="Courier New" w:eastAsia="MS Mincho" w:hAnsi="Courier New" w:cs="Times New Roman"/>
          <w:noProof/>
          <w:sz w:val="24"/>
          <w:szCs w:val="24"/>
          <w:lang w:val="en-GB" w:eastAsia="ja-JP"/>
        </w:rPr>
        <w:t>'lhv1'</w:t>
      </w:r>
      <w:r w:rsidRPr="005E098A">
        <w:rPr>
          <w:rFonts w:ascii="Times New Roman" w:eastAsia="MS Mincho" w:hAnsi="Times New Roman" w:cs="Times New Roman"/>
          <w:sz w:val="24"/>
          <w:szCs w:val="24"/>
        </w:rPr>
        <w:t xml:space="preserve">, the </w:t>
      </w:r>
      <w:r w:rsidRPr="005E098A">
        <w:rPr>
          <w:rFonts w:ascii="Times New Roman" w:eastAsia="MS Mincho" w:hAnsi="Times New Roman" w:cs="Times New Roman"/>
          <w:strike/>
          <w:color w:val="FF0000"/>
          <w:sz w:val="24"/>
          <w:szCs w:val="24"/>
          <w:highlight w:val="yellow"/>
        </w:rPr>
        <w:t>default and mandatory</w:t>
      </w:r>
      <w:r w:rsidRPr="005E098A">
        <w:rPr>
          <w:rFonts w:ascii="Times New Roman" w:eastAsia="MS Mincho" w:hAnsi="Times New Roman" w:cs="Times New Roman"/>
          <w:strike/>
          <w:color w:val="FF0000"/>
          <w:sz w:val="24"/>
          <w:szCs w:val="24"/>
        </w:rPr>
        <w:t xml:space="preserve"> </w:t>
      </w:r>
      <w:r w:rsidRPr="005E098A">
        <w:rPr>
          <w:rFonts w:ascii="Times New Roman" w:eastAsia="MS Mincho" w:hAnsi="Times New Roman" w:cs="Times New Roman"/>
          <w:sz w:val="24"/>
          <w:szCs w:val="24"/>
        </w:rPr>
        <w:t xml:space="preserve">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t>
      </w:r>
      <w:r w:rsidRPr="005E098A">
        <w:rPr>
          <w:rFonts w:ascii="Times New Roman" w:eastAsia="MS Mincho" w:hAnsi="Times New Roman" w:cs="Times New Roman"/>
          <w:strike/>
          <w:color w:val="FF0000"/>
          <w:sz w:val="24"/>
          <w:szCs w:val="24"/>
          <w:highlight w:val="yellow"/>
        </w:rPr>
        <w:t xml:space="preserve">is </w:t>
      </w:r>
      <w:r w:rsidRPr="005E098A">
        <w:rPr>
          <w:rFonts w:ascii="Times New Roman" w:eastAsia="MS Mincho" w:hAnsi="Times New Roman" w:cs="Times New Roman"/>
          <w:sz w:val="24"/>
          <w:szCs w:val="24"/>
          <w:highlight w:val="green"/>
        </w:rPr>
        <w:t>shall be equal to</w:t>
      </w:r>
      <w:r w:rsidRPr="005E098A">
        <w:rPr>
          <w:rFonts w:ascii="Times New Roman" w:eastAsia="MS Mincho" w:hAnsi="Times New Roman" w:cs="Times New Roman"/>
          <w:sz w:val="24"/>
          <w:szCs w:val="24"/>
        </w:rPr>
        <w:t xml:space="preserve"> 1 for </w:t>
      </w:r>
      <w:r w:rsidRPr="005E098A">
        <w:rPr>
          <w:rFonts w:ascii="Times New Roman" w:eastAsia="MS Mincho" w:hAnsi="Times New Roman" w:cs="Times New Roman"/>
          <w:sz w:val="24"/>
          <w:szCs w:val="24"/>
          <w:highlight w:val="green"/>
        </w:rPr>
        <w:t>the</w:t>
      </w:r>
      <w:r w:rsidRPr="005E098A">
        <w:rPr>
          <w:rFonts w:ascii="Times New Roman" w:eastAsia="MS Mincho" w:hAnsi="Times New Roman" w:cs="Times New Roman"/>
          <w:sz w:val="24"/>
          <w:szCs w:val="24"/>
        </w:rPr>
        <w:t xml:space="preserve"> arrays of all types of parameter sets</w:t>
      </w:r>
      <w:r w:rsidRPr="005E098A">
        <w:rPr>
          <w:rFonts w:ascii="Times New Roman" w:eastAsia="MS Mincho" w:hAnsi="Times New Roman" w:cs="Times New Roman"/>
          <w:strike/>
          <w:color w:val="FF0000"/>
          <w:sz w:val="24"/>
          <w:szCs w:val="24"/>
          <w:highlight w:val="yellow"/>
        </w:rPr>
        <w:t>, and 0 for all other arrays</w:t>
      </w:r>
      <w:r w:rsidRPr="005E098A">
        <w:rPr>
          <w:rFonts w:ascii="Times New Roman" w:eastAsia="MS Mincho" w:hAnsi="Times New Roman" w:cs="Times New Roman"/>
          <w:sz w:val="24"/>
          <w:szCs w:val="24"/>
        </w:rPr>
        <w:t xml:space="preserve">. When the sample entry name is </w:t>
      </w:r>
      <w:r w:rsidRPr="005E098A">
        <w:rPr>
          <w:rFonts w:ascii="Courier New" w:eastAsia="MS Mincho" w:hAnsi="Courier New" w:cs="Times New Roman"/>
          <w:noProof/>
          <w:sz w:val="24"/>
          <w:szCs w:val="24"/>
          <w:lang w:val="en-GB" w:eastAsia="ja-JP"/>
        </w:rPr>
        <w:t>'lhe1'</w:t>
      </w:r>
      <w:r w:rsidRPr="005E098A">
        <w:rPr>
          <w:rFonts w:ascii="Times New Roman" w:eastAsia="MS Mincho" w:hAnsi="Times New Roman" w:cs="Times New Roman"/>
          <w:sz w:val="24"/>
          <w:szCs w:val="24"/>
        </w:rPr>
        <w:t xml:space="preserve">, the </w:t>
      </w:r>
      <w:r w:rsidRPr="005E098A">
        <w:rPr>
          <w:rFonts w:ascii="Times New Roman" w:eastAsia="MS Mincho" w:hAnsi="Times New Roman" w:cs="Times New Roman"/>
          <w:strike/>
          <w:color w:val="FF0000"/>
          <w:sz w:val="24"/>
          <w:szCs w:val="24"/>
          <w:highlight w:val="yellow"/>
        </w:rPr>
        <w:t>default</w:t>
      </w:r>
      <w:r w:rsidRPr="005E098A">
        <w:rPr>
          <w:rFonts w:ascii="Times New Roman" w:eastAsia="MS Mincho" w:hAnsi="Times New Roman" w:cs="Times New Roman"/>
          <w:sz w:val="24"/>
          <w:szCs w:val="24"/>
        </w:rPr>
        <w:t xml:space="preserve"> value of </w:t>
      </w: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t>
      </w:r>
      <w:r w:rsidRPr="005E098A">
        <w:rPr>
          <w:rFonts w:ascii="Times New Roman" w:eastAsia="MS Mincho" w:hAnsi="Times New Roman" w:cs="Times New Roman"/>
          <w:sz w:val="24"/>
          <w:szCs w:val="24"/>
          <w:highlight w:val="green"/>
        </w:rPr>
        <w:t>shall be equal to 1 for the arrays of all types of parameter sets</w:t>
      </w:r>
      <w:r w:rsidRPr="005E098A">
        <w:rPr>
          <w:rFonts w:ascii="Times New Roman" w:eastAsia="MS Mincho" w:hAnsi="Times New Roman" w:cs="Times New Roman"/>
          <w:strike/>
          <w:color w:val="FF0000"/>
          <w:sz w:val="24"/>
          <w:szCs w:val="24"/>
          <w:highlight w:val="green"/>
        </w:rPr>
        <w:t xml:space="preserve"> </w:t>
      </w:r>
      <w:r w:rsidRPr="005E098A">
        <w:rPr>
          <w:rFonts w:ascii="Times New Roman" w:eastAsia="MS Mincho" w:hAnsi="Times New Roman" w:cs="Times New Roman"/>
          <w:strike/>
          <w:color w:val="FF0000"/>
          <w:sz w:val="24"/>
          <w:szCs w:val="24"/>
          <w:highlight w:val="yellow"/>
        </w:rPr>
        <w:t>is 0 for all arrays</w:t>
      </w:r>
      <w:r w:rsidRPr="005E098A">
        <w:rPr>
          <w:rFonts w:ascii="Times New Roman" w:eastAsia="MS Mincho" w:hAnsi="Times New Roman" w:cs="Times New Roman"/>
          <w:sz w:val="24"/>
          <w:szCs w:val="24"/>
        </w:rPr>
        <w:t>.</w:t>
      </w:r>
      <w:r w:rsidRPr="005E098A">
        <w:rPr>
          <w:rFonts w:ascii="Times New Roman" w:eastAsia="MS Mincho" w:hAnsi="Times New Roman" w:cs="Times New Roman"/>
          <w:sz w:val="24"/>
          <w:szCs w:val="24"/>
          <w:lang w:val="en-CA"/>
        </w:rPr>
        <w:t>"</w:t>
      </w:r>
    </w:p>
    <w:p w14:paraId="13A3F8B8"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Change, in clause 8.3.3.1.3, the following:</w:t>
      </w:r>
    </w:p>
    <w:p w14:paraId="14895B7A"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rPr>
      </w:pP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when equal to 1 indicates that all NAL units of the given type are in the following array and none are in the stream; when equal to 0 indicates that additional NAL units of the indicated type may be in the stream; the default and permitted values are constrained by the sample entry name.</w:t>
      </w:r>
    </w:p>
    <w:p w14:paraId="7487065F"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rPr>
      </w:pPr>
      <w:r w:rsidRPr="005E098A">
        <w:rPr>
          <w:rFonts w:ascii="Times New Roman" w:eastAsia="MS Mincho" w:hAnsi="Times New Roman" w:cs="Times New Roman"/>
          <w:sz w:val="24"/>
          <w:szCs w:val="24"/>
        </w:rPr>
        <w:t>to the following:</w:t>
      </w:r>
    </w:p>
    <w:p w14:paraId="7B0C6D68"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rPr>
      </w:pPr>
      <w:r w:rsidRPr="005E098A">
        <w:rPr>
          <w:rFonts w:ascii="Courier New" w:eastAsia="MS Mincho" w:hAnsi="Courier New" w:cs="Times New Roman"/>
          <w:noProof/>
          <w:sz w:val="24"/>
          <w:szCs w:val="24"/>
          <w:lang w:val="en-GB" w:eastAsia="ja-JP"/>
        </w:rPr>
        <w:t>array_completeness</w:t>
      </w:r>
      <w:r w:rsidRPr="005E098A">
        <w:rPr>
          <w:rFonts w:ascii="Times New Roman" w:eastAsia="MS Mincho" w:hAnsi="Times New Roman" w:cs="Times New Roman"/>
          <w:sz w:val="24"/>
          <w:szCs w:val="24"/>
        </w:rPr>
        <w:t xml:space="preserve"> when equal to 1 indicates that all NAL units of the given type are in the following array and none are in the stream; when equal to 0 indicates that additional NAL units of the indicated type may be in the stream; the </w:t>
      </w:r>
      <w:r w:rsidRPr="005E098A">
        <w:rPr>
          <w:rFonts w:ascii="Times New Roman" w:eastAsia="MS Mincho" w:hAnsi="Times New Roman" w:cs="Times New Roman"/>
          <w:strike/>
          <w:color w:val="FF0000"/>
          <w:sz w:val="24"/>
          <w:szCs w:val="24"/>
          <w:highlight w:val="yellow"/>
        </w:rPr>
        <w:t>default and</w:t>
      </w:r>
      <w:r w:rsidRPr="005E098A">
        <w:rPr>
          <w:rFonts w:ascii="Times New Roman" w:eastAsia="MS Mincho" w:hAnsi="Times New Roman" w:cs="Times New Roman"/>
          <w:strike/>
          <w:color w:val="FF0000"/>
          <w:sz w:val="24"/>
          <w:szCs w:val="24"/>
        </w:rPr>
        <w:t xml:space="preserve"> </w:t>
      </w:r>
      <w:r w:rsidRPr="005E098A">
        <w:rPr>
          <w:rFonts w:ascii="Times New Roman" w:eastAsia="MS Mincho" w:hAnsi="Times New Roman" w:cs="Times New Roman"/>
          <w:sz w:val="24"/>
          <w:szCs w:val="24"/>
        </w:rPr>
        <w:t>permitted values are constrained by the sample entry name.</w:t>
      </w:r>
    </w:p>
    <w:p w14:paraId="26CE3B93" w14:textId="77777777" w:rsidR="005E098A" w:rsidRPr="005E098A" w:rsidRDefault="005E098A" w:rsidP="00E355CE">
      <w:pPr>
        <w:widowControl/>
        <w:numPr>
          <w:ilvl w:val="0"/>
          <w:numId w:val="3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after="160"/>
        <w:jc w:val="left"/>
        <w:textAlignment w:val="baseline"/>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Change, in clause 8.3.3.1.1, the following:</w:t>
      </w:r>
    </w:p>
    <w:p w14:paraId="50D03591"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level indication </w:t>
      </w:r>
      <w:r w:rsidRPr="005E098A">
        <w:rPr>
          <w:rFonts w:ascii="Courier New" w:eastAsia="MS Mincho" w:hAnsi="Courier New" w:cs="Times New Roman"/>
          <w:noProof/>
          <w:sz w:val="24"/>
          <w:szCs w:val="24"/>
          <w:lang w:val="en-GB" w:eastAsia="ja-JP"/>
        </w:rPr>
        <w:t xml:space="preserve">general_level_idc </w:t>
      </w:r>
      <w:r w:rsidRPr="005E098A">
        <w:rPr>
          <w:rFonts w:ascii="Times New Roman" w:eastAsia="MS Mincho" w:hAnsi="Times New Roman" w:cs="Times New Roman"/>
          <w:sz w:val="24"/>
          <w:szCs w:val="24"/>
        </w:rPr>
        <w:t>shall indicate a level of capability equal to or greater than the highest level indicated for the highest tier in all the parameter sets.</w:t>
      </w:r>
    </w:p>
    <w:p w14:paraId="5EA3DA3C"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rPr>
      </w:pPr>
      <w:r w:rsidRPr="005E098A">
        <w:rPr>
          <w:rFonts w:ascii="Times New Roman" w:eastAsia="MS Mincho" w:hAnsi="Times New Roman" w:cs="Times New Roman"/>
          <w:sz w:val="24"/>
          <w:szCs w:val="24"/>
        </w:rPr>
        <w:t>to the following:</w:t>
      </w:r>
    </w:p>
    <w:p w14:paraId="4EF8127A" w14:textId="77777777" w:rsidR="005E098A" w:rsidRPr="005E098A" w:rsidRDefault="005E098A" w:rsidP="005E098A">
      <w:pPr>
        <w:widowControl/>
        <w:autoSpaceDE/>
        <w:autoSpaceDN/>
        <w:spacing w:after="0"/>
        <w:ind w:left="1080"/>
        <w:rPr>
          <w:rFonts w:ascii="Times New Roman" w:eastAsia="MS Mincho" w:hAnsi="Times New Roman" w:cs="Times New Roman"/>
          <w:sz w:val="24"/>
          <w:szCs w:val="24"/>
        </w:rPr>
      </w:pPr>
      <w:r w:rsidRPr="005E098A">
        <w:rPr>
          <w:rFonts w:ascii="Times New Roman" w:eastAsia="MS Mincho" w:hAnsi="Times New Roman" w:cs="Times New Roman"/>
          <w:sz w:val="24"/>
          <w:szCs w:val="24"/>
        </w:rPr>
        <w:t xml:space="preserve">The level indication </w:t>
      </w:r>
      <w:r w:rsidRPr="005E098A">
        <w:rPr>
          <w:rFonts w:ascii="Courier New" w:eastAsia="MS Mincho" w:hAnsi="Courier New" w:cs="Times New Roman"/>
          <w:noProof/>
          <w:sz w:val="24"/>
          <w:szCs w:val="24"/>
          <w:lang w:val="en-GB" w:eastAsia="ja-JP"/>
        </w:rPr>
        <w:t xml:space="preserve">general_level_idc </w:t>
      </w:r>
      <w:r w:rsidRPr="005E098A">
        <w:rPr>
          <w:rFonts w:ascii="Times New Roman" w:eastAsia="MS Mincho" w:hAnsi="Times New Roman" w:cs="Times New Roman"/>
          <w:sz w:val="24"/>
          <w:szCs w:val="24"/>
        </w:rPr>
        <w:t xml:space="preserve">shall indicate a level of capability equal to or greater than the highest level </w:t>
      </w:r>
      <w:r w:rsidRPr="005E098A">
        <w:rPr>
          <w:rFonts w:ascii="Times New Roman" w:eastAsia="MS Mincho" w:hAnsi="Times New Roman" w:cs="Times New Roman"/>
          <w:strike/>
          <w:color w:val="FF0000"/>
          <w:sz w:val="24"/>
          <w:szCs w:val="24"/>
          <w:highlight w:val="yellow"/>
        </w:rPr>
        <w:t>indicated for the highest tier</w:t>
      </w:r>
      <w:r w:rsidRPr="005E098A">
        <w:rPr>
          <w:rFonts w:ascii="Times New Roman" w:eastAsia="MS Mincho" w:hAnsi="Times New Roman" w:cs="Times New Roman"/>
          <w:strike/>
          <w:color w:val="FF0000"/>
          <w:sz w:val="24"/>
          <w:szCs w:val="24"/>
        </w:rPr>
        <w:t xml:space="preserve"> </w:t>
      </w:r>
      <w:r w:rsidRPr="005E098A">
        <w:rPr>
          <w:rFonts w:ascii="Times New Roman" w:eastAsia="MS Mincho" w:hAnsi="Times New Roman" w:cs="Times New Roman"/>
          <w:sz w:val="24"/>
          <w:szCs w:val="24"/>
        </w:rPr>
        <w:t>in all the parameter sets.</w:t>
      </w:r>
    </w:p>
    <w:p w14:paraId="1DE9B4A1"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lang w:val="en-CA"/>
        </w:rPr>
      </w:pPr>
      <w:r w:rsidRPr="005E098A">
        <w:rPr>
          <w:rFonts w:ascii="Times New Roman" w:eastAsia="MS Mincho" w:hAnsi="Times New Roman" w:cs="Times New Roman"/>
          <w:sz w:val="24"/>
          <w:szCs w:val="24"/>
          <w:lang w:val="en-CA"/>
        </w:rPr>
        <w:t>Because the highest level of the highest tier could be lower than the highest level of the lowest tier, while level determines spatial resolution etc., which is of vital importance for determining the required decoding capability.</w:t>
      </w:r>
    </w:p>
    <w:p w14:paraId="29C343F4" w14:textId="77777777" w:rsidR="005E098A" w:rsidRPr="005E098A" w:rsidRDefault="005E098A" w:rsidP="005E098A">
      <w:pPr>
        <w:widowControl/>
        <w:autoSpaceDE/>
        <w:autoSpaceDN/>
        <w:spacing w:after="0"/>
        <w:ind w:left="720"/>
        <w:rPr>
          <w:rFonts w:ascii="Times New Roman" w:eastAsia="MS Mincho" w:hAnsi="Times New Roman" w:cs="Times New Roman"/>
          <w:sz w:val="24"/>
          <w:szCs w:val="24"/>
        </w:rPr>
      </w:pPr>
    </w:p>
    <w:p w14:paraId="4312BBB6" w14:textId="77777777" w:rsidR="005E098A" w:rsidRPr="005E098A" w:rsidRDefault="005E098A" w:rsidP="00893900">
      <w:pPr>
        <w:pStyle w:val="Heading1"/>
      </w:pPr>
      <w:bookmarkStart w:id="242" w:name="_Toc232234481"/>
      <w:bookmarkStart w:id="243" w:name="_Toc370302955"/>
      <w:bookmarkStart w:id="244" w:name="_Ref448766232"/>
      <w:bookmarkStart w:id="245" w:name="_Ref448910925"/>
      <w:bookmarkStart w:id="246" w:name="_Toc65228152"/>
      <w:bookmarkStart w:id="247" w:name="_Toc85229828"/>
      <w:bookmarkStart w:id="248" w:name="_Toc93672678"/>
      <w:bookmarkEnd w:id="241"/>
      <w:r w:rsidRPr="005E098A">
        <w:t>Visual width and height</w:t>
      </w:r>
      <w:bookmarkEnd w:id="242"/>
      <w:bookmarkEnd w:id="243"/>
      <w:bookmarkEnd w:id="244"/>
      <w:bookmarkEnd w:id="245"/>
      <w:bookmarkEnd w:id="246"/>
      <w:r w:rsidRPr="005E098A">
        <w:t xml:space="preserve"> (from m56800)</w:t>
      </w:r>
      <w:bookmarkEnd w:id="247"/>
      <w:bookmarkEnd w:id="248"/>
    </w:p>
    <w:p w14:paraId="40B80750" w14:textId="77777777" w:rsidR="005E098A" w:rsidRPr="005E098A" w:rsidRDefault="005E098A" w:rsidP="00E355CE">
      <w:pPr>
        <w:keepNext/>
        <w:keepLines/>
        <w:numPr>
          <w:ilvl w:val="1"/>
          <w:numId w:val="7"/>
        </w:numPr>
        <w:spacing w:before="40" w:after="0"/>
        <w:jc w:val="left"/>
        <w:outlineLvl w:val="1"/>
        <w:rPr>
          <w:rFonts w:asciiTheme="majorHAnsi" w:eastAsiaTheme="majorEastAsia" w:hAnsiTheme="majorHAnsi" w:cstheme="majorBidi"/>
          <w:sz w:val="26"/>
          <w:szCs w:val="26"/>
        </w:rPr>
      </w:pPr>
      <w:r w:rsidRPr="005E098A">
        <w:rPr>
          <w:rFonts w:asciiTheme="majorHAnsi" w:eastAsiaTheme="majorEastAsia" w:hAnsiTheme="majorHAnsi" w:cstheme="majorBidi"/>
          <w:sz w:val="26"/>
          <w:szCs w:val="26"/>
        </w:rPr>
        <w:t>Background</w:t>
      </w:r>
    </w:p>
    <w:p w14:paraId="6EFD6BDD" w14:textId="77777777" w:rsidR="005E098A" w:rsidRPr="005E098A" w:rsidRDefault="005E098A" w:rsidP="005E098A">
      <w:pPr>
        <w:spacing w:after="0"/>
        <w:jc w:val="left"/>
        <w:rPr>
          <w:rFonts w:ascii="Arial" w:hAnsi="Arial"/>
          <w:lang w:val="en-GB"/>
        </w:rPr>
      </w:pPr>
      <w:r w:rsidRPr="005E098A">
        <w:rPr>
          <w:rFonts w:ascii="Arial" w:hAnsi="Arial"/>
        </w:rPr>
        <w:t>The following paragraph has been removed from ISO/IEC 14496-15 (MDS19981/WG03N00149).</w:t>
      </w:r>
    </w:p>
    <w:p w14:paraId="0B1FFB65" w14:textId="77777777" w:rsidR="005E098A" w:rsidRPr="005E098A" w:rsidRDefault="005E098A" w:rsidP="005E098A">
      <w:pPr>
        <w:spacing w:after="0"/>
        <w:ind w:left="432" w:hanging="432"/>
        <w:jc w:val="left"/>
        <w:outlineLvl w:val="0"/>
        <w:rPr>
          <w:rFonts w:ascii="Arial" w:hAnsi="Arial"/>
          <w:b/>
          <w:bCs/>
          <w:sz w:val="24"/>
          <w:szCs w:val="24"/>
        </w:rPr>
      </w:pPr>
    </w:p>
    <w:p w14:paraId="64FBF9C7" w14:textId="77777777" w:rsidR="005E098A" w:rsidRPr="005E098A" w:rsidRDefault="005E098A" w:rsidP="00E355CE">
      <w:pPr>
        <w:keepNext/>
        <w:keepLines/>
        <w:numPr>
          <w:ilvl w:val="1"/>
          <w:numId w:val="7"/>
        </w:numPr>
        <w:spacing w:before="40" w:after="0"/>
        <w:jc w:val="left"/>
        <w:outlineLvl w:val="1"/>
        <w:rPr>
          <w:rFonts w:asciiTheme="majorHAnsi" w:eastAsiaTheme="majorEastAsia" w:hAnsiTheme="majorHAnsi" w:cstheme="majorBidi"/>
          <w:sz w:val="26"/>
          <w:szCs w:val="26"/>
        </w:rPr>
      </w:pPr>
      <w:r w:rsidRPr="005E098A">
        <w:rPr>
          <w:rFonts w:asciiTheme="majorHAnsi" w:eastAsiaTheme="majorEastAsia" w:hAnsiTheme="majorHAnsi" w:cstheme="majorBidi"/>
          <w:sz w:val="26"/>
          <w:szCs w:val="26"/>
        </w:rPr>
        <w:t>Text</w:t>
      </w:r>
    </w:p>
    <w:p w14:paraId="31AA27F4" w14:textId="77777777" w:rsidR="005E098A" w:rsidRPr="005E098A" w:rsidRDefault="005E098A" w:rsidP="005E098A">
      <w:pPr>
        <w:spacing w:after="0"/>
        <w:jc w:val="left"/>
        <w:rPr>
          <w:rFonts w:ascii="Arial" w:hAnsi="Arial"/>
        </w:rPr>
      </w:pPr>
      <w:r w:rsidRPr="005E098A">
        <w:rPr>
          <w:rFonts w:ascii="Arial" w:hAnsi="Arial"/>
        </w:rPr>
        <w:t xml:space="preserve">The width and height fields in a </w:t>
      </w:r>
      <w:proofErr w:type="spellStart"/>
      <w:r w:rsidRPr="005E098A">
        <w:rPr>
          <w:rFonts w:ascii="Courier New" w:hAnsi="Courier New" w:cs="Courier New"/>
        </w:rPr>
        <w:t>VisualSampleEntry</w:t>
      </w:r>
      <w:proofErr w:type="spellEnd"/>
      <w:r w:rsidRPr="005E098A">
        <w:rPr>
          <w:rFonts w:ascii="Arial" w:hAnsi="Arial"/>
        </w:rPr>
        <w:t xml:space="preserve"> shall correctly document the maximum cropped frame dimensions in any sample of the video stream that is described by that entry. </w:t>
      </w:r>
    </w:p>
    <w:p w14:paraId="67CB7B41" w14:textId="77777777" w:rsidR="005E098A" w:rsidRPr="005E098A" w:rsidRDefault="005E098A" w:rsidP="005E098A">
      <w:pPr>
        <w:adjustRightInd w:val="0"/>
        <w:spacing w:after="0" w:line="340" w:lineRule="atLeast"/>
        <w:jc w:val="left"/>
        <w:rPr>
          <w:rFonts w:ascii="Arial" w:hAnsi="Arial"/>
          <w:highlight w:val="yellow"/>
        </w:rPr>
      </w:pPr>
      <w:r w:rsidRPr="005E098A">
        <w:rPr>
          <w:rFonts w:ascii="Arial" w:hAnsi="Arial"/>
          <w:highlight w:val="yellow"/>
        </w:rPr>
        <w:t xml:space="preserve">[Ed. (MH): FI_14-015 &amp; FR02-018 resolution: Remove the following paragraph and add it to the 14496-15 </w:t>
      </w:r>
      <w:proofErr w:type="spellStart"/>
      <w:r w:rsidRPr="005E098A">
        <w:rPr>
          <w:rFonts w:ascii="Arial" w:hAnsi="Arial"/>
          <w:highlight w:val="yellow"/>
        </w:rPr>
        <w:t>TuC</w:t>
      </w:r>
      <w:proofErr w:type="spellEnd"/>
      <w:r w:rsidRPr="005E098A">
        <w:rPr>
          <w:rFonts w:ascii="Arial" w:hAnsi="Arial"/>
          <w:highlight w:val="yellow"/>
        </w:rPr>
        <w:t xml:space="preserve">.: </w:t>
      </w:r>
    </w:p>
    <w:p w14:paraId="04444EA0" w14:textId="77777777" w:rsidR="005E098A" w:rsidRPr="005E098A" w:rsidRDefault="005E098A" w:rsidP="005E098A">
      <w:pPr>
        <w:adjustRightInd w:val="0"/>
        <w:spacing w:after="0" w:line="340" w:lineRule="atLeast"/>
        <w:jc w:val="left"/>
        <w:rPr>
          <w:rFonts w:ascii="Arial" w:hAnsi="Arial"/>
          <w:highlight w:val="yellow"/>
        </w:rPr>
      </w:pPr>
      <w:r w:rsidRPr="005E098A">
        <w:rPr>
          <w:rFonts w:ascii="Arial" w:hAnsi="Arial"/>
          <w:highlight w:val="yellow"/>
        </w:rPr>
        <w:t xml:space="preserve">When there are samples whose exact cropped frame dimensions are less than the maximum cropped framed dimensions indicated in the associated </w:t>
      </w:r>
      <w:proofErr w:type="spellStart"/>
      <w:r w:rsidRPr="005E098A">
        <w:rPr>
          <w:rFonts w:ascii="Courier" w:hAnsi="Courier"/>
          <w:highlight w:val="yellow"/>
        </w:rPr>
        <w:t>VisualSampleEntry</w:t>
      </w:r>
      <w:proofErr w:type="spellEnd"/>
      <w:r w:rsidRPr="005E098A">
        <w:rPr>
          <w:rFonts w:ascii="Arial" w:hAnsi="Arial"/>
          <w:highlight w:val="yellow"/>
        </w:rPr>
        <w:t>, the picture dimensions sample group specified in ISO/IEC 14496-12 should be present.</w:t>
      </w:r>
    </w:p>
    <w:p w14:paraId="4B88F3B7" w14:textId="77777777" w:rsidR="005E098A" w:rsidRPr="005E098A" w:rsidRDefault="005E098A" w:rsidP="005E098A">
      <w:pPr>
        <w:adjustRightInd w:val="0"/>
        <w:spacing w:after="0" w:line="340" w:lineRule="atLeast"/>
        <w:jc w:val="left"/>
        <w:rPr>
          <w:rFonts w:ascii="Arial" w:hAnsi="Arial"/>
        </w:rPr>
      </w:pPr>
      <w:r w:rsidRPr="005E098A">
        <w:rPr>
          <w:rFonts w:ascii="Arial" w:hAnsi="Arial"/>
          <w:highlight w:val="yellow"/>
        </w:rPr>
        <w:t>]</w:t>
      </w:r>
    </w:p>
    <w:p w14:paraId="5FFA9808" w14:textId="77777777" w:rsidR="005E098A" w:rsidRPr="005E098A" w:rsidRDefault="005E098A" w:rsidP="005E098A">
      <w:pPr>
        <w:adjustRightInd w:val="0"/>
        <w:spacing w:after="0" w:line="340" w:lineRule="atLeast"/>
        <w:jc w:val="left"/>
        <w:rPr>
          <w:rFonts w:ascii="Arial" w:hAnsi="Arial"/>
        </w:rPr>
      </w:pPr>
      <w:r w:rsidRPr="005E098A">
        <w:rPr>
          <w:rFonts w:ascii="Arial" w:hAnsi="Arial"/>
        </w:rPr>
        <w:t xml:space="preserve">The width and height fields do </w:t>
      </w:r>
      <w:r w:rsidRPr="005E098A">
        <w:rPr>
          <w:rFonts w:ascii="Arial" w:hAnsi="Arial"/>
          <w:i/>
        </w:rPr>
        <w:t>not</w:t>
      </w:r>
      <w:r w:rsidRPr="005E098A">
        <w:rPr>
          <w:rFonts w:ascii="Arial" w:hAnsi="Arial"/>
        </w:rPr>
        <w:t xml:space="preserve"> reflect any changes in size caused by SEI messages such as pan-scan. The visual handling of SEI messages such as pan-scan is both optional and terminal-dependent.</w:t>
      </w:r>
    </w:p>
    <w:p w14:paraId="2BA761F8" w14:textId="77777777" w:rsidR="005E098A" w:rsidRPr="005E098A" w:rsidRDefault="005E098A" w:rsidP="005E098A">
      <w:pPr>
        <w:spacing w:after="0"/>
        <w:jc w:val="left"/>
        <w:rPr>
          <w:rFonts w:ascii="Arial" w:hAnsi="Arial"/>
        </w:rPr>
      </w:pPr>
      <w:r w:rsidRPr="005E098A">
        <w:rPr>
          <w:rFonts w:ascii="Arial" w:hAnsi="Arial"/>
        </w:rPr>
        <w:t>Note that the visual size in the SPS or PPS may be either frame or field size; in the sample entry, it is always the frame size.</w:t>
      </w:r>
    </w:p>
    <w:p w14:paraId="4F66329F" w14:textId="77777777" w:rsidR="005E098A" w:rsidRPr="005E098A" w:rsidRDefault="005E098A" w:rsidP="005E098A">
      <w:pPr>
        <w:spacing w:after="0"/>
        <w:jc w:val="left"/>
        <w:rPr>
          <w:rFonts w:ascii="Arial" w:hAnsi="Arial"/>
        </w:rPr>
      </w:pPr>
      <w:r w:rsidRPr="005E098A">
        <w:rPr>
          <w:rFonts w:ascii="Arial" w:hAnsi="Arial"/>
        </w:rPr>
        <w:t xml:space="preserve">The width and height fields in the track header may not be the same as the width and height fields in the one or more </w:t>
      </w:r>
      <w:r w:rsidRPr="005E098A">
        <w:rPr>
          <w:rFonts w:ascii="Courier New" w:hAnsi="Courier New"/>
          <w:noProof/>
          <w:lang w:val="en-GB" w:eastAsia="ja-JP"/>
        </w:rPr>
        <w:t>VisualSampleEntry</w:t>
      </w:r>
      <w:r w:rsidRPr="005E098A">
        <w:rPr>
          <w:rFonts w:ascii="Arial" w:hAnsi="Arial"/>
        </w:rPr>
        <w:t xml:space="preserve"> in the video track. As specified in the ISO Base Media File Format, if normalized visual presentation is needed, all the sequences are normalized to the track width and height for presentation.</w:t>
      </w:r>
    </w:p>
    <w:p w14:paraId="1EB0DB33" w14:textId="77777777" w:rsidR="005E098A" w:rsidRPr="005E098A" w:rsidRDefault="005E098A" w:rsidP="005E098A">
      <w:pPr>
        <w:spacing w:after="0"/>
        <w:jc w:val="left"/>
        <w:rPr>
          <w:rFonts w:ascii="Times New Roman" w:hAnsi="Times New Roman" w:cs="Times New Roman"/>
          <w:sz w:val="24"/>
          <w:lang w:val="en-GB"/>
        </w:rPr>
      </w:pPr>
    </w:p>
    <w:p w14:paraId="01D5FA6A" w14:textId="77777777" w:rsidR="005E098A" w:rsidRPr="005E098A" w:rsidRDefault="005E098A" w:rsidP="00893900">
      <w:pPr>
        <w:pStyle w:val="Heading1"/>
      </w:pPr>
      <w:bookmarkStart w:id="249" w:name="_Toc85229829"/>
      <w:bookmarkStart w:id="250" w:name="_Toc93672679"/>
      <w:r w:rsidRPr="005E098A">
        <w:t>EDRAP and Random access (from m56766)</w:t>
      </w:r>
      <w:bookmarkEnd w:id="249"/>
      <w:bookmarkEnd w:id="250"/>
    </w:p>
    <w:p w14:paraId="08F4618B" w14:textId="77777777" w:rsidR="005E098A" w:rsidRPr="005E098A" w:rsidRDefault="005E098A" w:rsidP="005E098A">
      <w:pPr>
        <w:spacing w:after="0"/>
        <w:outlineLvl w:val="0"/>
        <w:rPr>
          <w:rFonts w:ascii="Arial" w:hAnsi="Arial"/>
          <w:b/>
          <w:bCs/>
          <w:sz w:val="24"/>
          <w:szCs w:val="24"/>
        </w:rPr>
      </w:pPr>
    </w:p>
    <w:p w14:paraId="224ECB58" w14:textId="77777777" w:rsidR="005E098A" w:rsidRPr="005E098A" w:rsidRDefault="005E098A" w:rsidP="005E098A">
      <w:pPr>
        <w:spacing w:after="0"/>
        <w:rPr>
          <w:rFonts w:ascii="Arial" w:hAnsi="Arial"/>
        </w:rPr>
      </w:pPr>
      <w:r w:rsidRPr="005E098A">
        <w:rPr>
          <w:rFonts w:ascii="Arial" w:hAnsi="Arial"/>
        </w:rPr>
        <w:t>The ‘</w:t>
      </w:r>
      <w:proofErr w:type="spellStart"/>
      <w:r w:rsidRPr="005E098A">
        <w:rPr>
          <w:rFonts w:ascii="Arial" w:hAnsi="Arial"/>
        </w:rPr>
        <w:t>edrp</w:t>
      </w:r>
      <w:proofErr w:type="spellEnd"/>
      <w:r w:rsidRPr="005E098A">
        <w:rPr>
          <w:rFonts w:ascii="Arial" w:hAnsi="Arial"/>
        </w:rPr>
        <w:t xml:space="preserve">’ sample group from ISO/IEC 14496-12 </w:t>
      </w:r>
      <w:proofErr w:type="spellStart"/>
      <w:r w:rsidRPr="005E098A">
        <w:rPr>
          <w:rFonts w:ascii="Arial" w:hAnsi="Arial"/>
        </w:rPr>
        <w:t>TuC</w:t>
      </w:r>
      <w:proofErr w:type="spellEnd"/>
      <w:r w:rsidRPr="005E098A">
        <w:rPr>
          <w:rFonts w:ascii="Arial" w:hAnsi="Arial"/>
        </w:rPr>
        <w:t xml:space="preserve"> </w:t>
      </w:r>
      <w:r w:rsidRPr="005E098A">
        <w:rPr>
          <w:rFonts w:ascii="Arial" w:hAnsi="Arial"/>
        </w:rPr>
        <w:fldChar w:fldCharType="begin"/>
      </w:r>
      <w:r w:rsidRPr="005E098A">
        <w:rPr>
          <w:rFonts w:ascii="Arial" w:hAnsi="Arial"/>
        </w:rPr>
        <w:instrText xml:space="preserve"> REF _Ref69111031 \r \h  \* MERGEFORMAT </w:instrText>
      </w:r>
      <w:r w:rsidRPr="005E098A">
        <w:rPr>
          <w:rFonts w:ascii="Arial" w:hAnsi="Arial"/>
        </w:rPr>
      </w:r>
      <w:r w:rsidRPr="005E098A">
        <w:rPr>
          <w:rFonts w:ascii="Arial" w:hAnsi="Arial"/>
        </w:rPr>
        <w:fldChar w:fldCharType="separate"/>
      </w:r>
      <w:r w:rsidRPr="005E098A">
        <w:rPr>
          <w:rFonts w:ascii="Arial" w:hAnsi="Arial"/>
        </w:rPr>
        <w:t>[1]</w:t>
      </w:r>
      <w:r w:rsidRPr="005E098A">
        <w:rPr>
          <w:rFonts w:ascii="Arial" w:hAnsi="Arial"/>
        </w:rPr>
        <w:fldChar w:fldCharType="end"/>
      </w:r>
      <w:r w:rsidRPr="005E098A">
        <w:rPr>
          <w:rFonts w:ascii="Arial" w:hAnsi="Arial"/>
        </w:rPr>
        <w:t xml:space="preserve"> proposes to signal additional random access point in bitstream that could outperform DRAP in coding efficiency thank to the possibility to refer to previous EDRAP for inter prediction as represented in the figure below: </w:t>
      </w:r>
    </w:p>
    <w:p w14:paraId="43DBC221" w14:textId="77777777" w:rsidR="005E098A" w:rsidRPr="005E098A" w:rsidRDefault="005E098A" w:rsidP="005E098A">
      <w:pPr>
        <w:keepNext/>
        <w:spacing w:after="0"/>
        <w:jc w:val="center"/>
        <w:rPr>
          <w:rFonts w:ascii="Arial" w:hAnsi="Arial"/>
        </w:rPr>
      </w:pPr>
      <w:r w:rsidRPr="005E098A">
        <w:rPr>
          <w:rFonts w:ascii="Arial" w:hAnsi="Arial"/>
          <w:noProof/>
        </w:rPr>
        <w:drawing>
          <wp:inline distT="0" distB="0" distL="0" distR="0" wp14:anchorId="49365F5E" wp14:editId="45F576E2">
            <wp:extent cx="2475756" cy="1144814"/>
            <wp:effectExtent l="0" t="0" r="0" b="0"/>
            <wp:docPr id="37" name="Picture 3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Logo&#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93788" cy="1153152"/>
                    </a:xfrm>
                    <a:prstGeom prst="rect">
                      <a:avLst/>
                    </a:prstGeom>
                    <a:noFill/>
                  </pic:spPr>
                </pic:pic>
              </a:graphicData>
            </a:graphic>
          </wp:inline>
        </w:drawing>
      </w:r>
    </w:p>
    <w:p w14:paraId="60B34E68" w14:textId="77777777" w:rsidR="005E098A" w:rsidRPr="005E098A" w:rsidRDefault="005E098A" w:rsidP="005E098A">
      <w:pPr>
        <w:spacing w:after="200"/>
        <w:jc w:val="center"/>
        <w:rPr>
          <w:rFonts w:asciiTheme="minorHAnsi" w:eastAsiaTheme="minorEastAsia" w:hAnsiTheme="minorHAnsi" w:cstheme="minorBidi"/>
          <w:i/>
          <w:iCs/>
          <w:noProof/>
          <w:color w:val="44546A"/>
          <w:sz w:val="18"/>
          <w:szCs w:val="18"/>
          <w:lang w:val="en-CA" w:eastAsia="zh-CN"/>
        </w:rPr>
      </w:pPr>
      <w:r w:rsidRPr="005E098A">
        <w:rPr>
          <w:rFonts w:asciiTheme="minorHAnsi" w:eastAsiaTheme="minorEastAsia" w:hAnsiTheme="minorHAnsi" w:cstheme="minorBidi"/>
          <w:i/>
          <w:iCs/>
          <w:color w:val="44546A"/>
          <w:sz w:val="18"/>
          <w:szCs w:val="18"/>
        </w:rPr>
        <w:t xml:space="preserve">Figure </w:t>
      </w:r>
      <w:r w:rsidRPr="005E098A">
        <w:rPr>
          <w:rFonts w:asciiTheme="minorHAnsi" w:eastAsiaTheme="minorEastAsia" w:hAnsiTheme="minorHAnsi" w:cstheme="minorBidi"/>
          <w:i/>
          <w:iCs/>
          <w:color w:val="44546A"/>
          <w:sz w:val="18"/>
          <w:szCs w:val="18"/>
        </w:rPr>
        <w:fldChar w:fldCharType="begin"/>
      </w:r>
      <w:r w:rsidRPr="005E098A">
        <w:rPr>
          <w:rFonts w:asciiTheme="minorHAnsi" w:eastAsiaTheme="minorEastAsia" w:hAnsiTheme="minorHAnsi" w:cstheme="minorBidi"/>
          <w:i/>
          <w:iCs/>
          <w:color w:val="44546A"/>
          <w:sz w:val="18"/>
          <w:szCs w:val="18"/>
        </w:rPr>
        <w:instrText xml:space="preserve"> SEQ Figure \* ARABIC </w:instrText>
      </w:r>
      <w:r w:rsidRPr="005E098A">
        <w:rPr>
          <w:rFonts w:asciiTheme="minorHAnsi" w:eastAsiaTheme="minorEastAsia" w:hAnsiTheme="minorHAnsi" w:cstheme="minorBidi"/>
          <w:i/>
          <w:iCs/>
          <w:color w:val="44546A"/>
          <w:sz w:val="18"/>
          <w:szCs w:val="18"/>
        </w:rPr>
        <w:fldChar w:fldCharType="separate"/>
      </w:r>
      <w:r w:rsidRPr="005E098A">
        <w:rPr>
          <w:rFonts w:asciiTheme="minorHAnsi" w:eastAsiaTheme="minorEastAsia" w:hAnsiTheme="minorHAnsi" w:cstheme="minorBidi"/>
          <w:i/>
          <w:iCs/>
          <w:noProof/>
          <w:color w:val="44546A"/>
          <w:sz w:val="18"/>
          <w:szCs w:val="18"/>
        </w:rPr>
        <w:t>1</w:t>
      </w:r>
      <w:r w:rsidRPr="005E098A">
        <w:rPr>
          <w:rFonts w:asciiTheme="minorHAnsi" w:eastAsiaTheme="minorEastAsia" w:hAnsiTheme="minorHAnsi" w:cstheme="minorBidi"/>
          <w:i/>
          <w:iCs/>
          <w:noProof/>
          <w:color w:val="44546A"/>
          <w:sz w:val="18"/>
          <w:szCs w:val="18"/>
        </w:rPr>
        <w:fldChar w:fldCharType="end"/>
      </w:r>
      <w:r w:rsidRPr="005E098A">
        <w:rPr>
          <w:rFonts w:asciiTheme="minorHAnsi" w:eastAsiaTheme="minorEastAsia" w:hAnsiTheme="minorHAnsi" w:cstheme="minorBidi"/>
          <w:i/>
          <w:iCs/>
          <w:color w:val="44546A"/>
          <w:sz w:val="18"/>
          <w:szCs w:val="18"/>
        </w:rPr>
        <w:t>: I</w:t>
      </w:r>
      <w:r w:rsidRPr="005E098A">
        <w:rPr>
          <w:rFonts w:asciiTheme="minorHAnsi" w:eastAsiaTheme="minorEastAsia" w:hAnsiTheme="minorHAnsi" w:cstheme="minorBidi"/>
          <w:i/>
          <w:iCs/>
          <w:noProof/>
          <w:color w:val="44546A"/>
          <w:sz w:val="18"/>
          <w:szCs w:val="18"/>
          <w:lang w:val="en-CA" w:eastAsia="zh-CN"/>
        </w:rPr>
        <w:t>nter prediction reference relationship among the RAP pictures in the EDRAP case.</w:t>
      </w:r>
    </w:p>
    <w:p w14:paraId="59D3C8D7" w14:textId="77777777" w:rsidR="005E098A" w:rsidRPr="005E098A" w:rsidRDefault="005E098A" w:rsidP="005E098A">
      <w:pPr>
        <w:spacing w:after="0"/>
        <w:jc w:val="left"/>
        <w:rPr>
          <w:rFonts w:ascii="Arial" w:hAnsi="Arial"/>
          <w:lang w:val="en-CA" w:eastAsia="zh-CN"/>
        </w:rPr>
      </w:pPr>
    </w:p>
    <w:p w14:paraId="2CCCD0E0" w14:textId="77777777" w:rsidR="005E098A" w:rsidRPr="005E098A" w:rsidRDefault="005E098A" w:rsidP="005E098A">
      <w:pPr>
        <w:spacing w:after="0"/>
        <w:jc w:val="left"/>
        <w:rPr>
          <w:rFonts w:ascii="Arial" w:hAnsi="Arial"/>
          <w:lang w:val="en-CA" w:eastAsia="zh-CN"/>
        </w:rPr>
      </w:pPr>
      <w:r w:rsidRPr="005E098A">
        <w:rPr>
          <w:rFonts w:ascii="Arial" w:hAnsi="Arial"/>
          <w:lang w:val="en-CA" w:eastAsia="zh-CN"/>
        </w:rPr>
        <w:t xml:space="preserve">In current version of the Part-12 </w:t>
      </w:r>
      <w:proofErr w:type="spellStart"/>
      <w:r w:rsidRPr="005E098A">
        <w:rPr>
          <w:rFonts w:ascii="Arial" w:hAnsi="Arial"/>
          <w:lang w:val="en-CA" w:eastAsia="zh-CN"/>
        </w:rPr>
        <w:t>TuC</w:t>
      </w:r>
      <w:proofErr w:type="spellEnd"/>
      <w:r w:rsidRPr="005E098A">
        <w:rPr>
          <w:rFonts w:ascii="Arial" w:hAnsi="Arial"/>
          <w:lang w:val="en-CA" w:eastAsia="zh-CN"/>
        </w:rPr>
        <w:t xml:space="preserve">, no information is provided in case an EDRAP depends on APS NAL units present in prior samples. </w:t>
      </w:r>
    </w:p>
    <w:p w14:paraId="4875E303" w14:textId="77777777" w:rsidR="005E098A" w:rsidRPr="005E098A" w:rsidRDefault="005E098A" w:rsidP="005E098A">
      <w:pPr>
        <w:spacing w:after="0"/>
        <w:jc w:val="left"/>
        <w:rPr>
          <w:rFonts w:ascii="Arial" w:hAnsi="Arial"/>
          <w:lang w:val="en-CA" w:eastAsia="zh-CN"/>
        </w:rPr>
      </w:pPr>
    </w:p>
    <w:p w14:paraId="6D92C86C" w14:textId="77777777" w:rsidR="005E098A" w:rsidRPr="005E098A" w:rsidRDefault="005E098A" w:rsidP="005E098A">
      <w:pPr>
        <w:spacing w:after="0"/>
        <w:jc w:val="left"/>
        <w:rPr>
          <w:rFonts w:ascii="Arial" w:hAnsi="Arial"/>
          <w:lang w:val="en-CA" w:eastAsia="zh-CN"/>
        </w:rPr>
      </w:pPr>
      <w:r w:rsidRPr="005E098A">
        <w:rPr>
          <w:rFonts w:ascii="Arial" w:hAnsi="Arial"/>
          <w:lang w:val="en-CA" w:eastAsia="zh-CN"/>
        </w:rPr>
        <w:t xml:space="preserve">For example, the figure below is an example of such VVC bitstream. </w:t>
      </w:r>
    </w:p>
    <w:p w14:paraId="331FCB60" w14:textId="77777777" w:rsidR="005E098A" w:rsidRPr="005E098A" w:rsidRDefault="005E098A" w:rsidP="005E098A">
      <w:pPr>
        <w:spacing w:after="0"/>
        <w:jc w:val="left"/>
        <w:rPr>
          <w:rFonts w:ascii="Arial" w:hAnsi="Arial"/>
          <w:lang w:val="en-CA" w:eastAsia="zh-CN"/>
        </w:rPr>
      </w:pPr>
      <w:r w:rsidRPr="005E098A">
        <w:rPr>
          <w:rFonts w:ascii="Arial" w:hAnsi="Arial"/>
          <w:noProof/>
        </w:rPr>
        <w:drawing>
          <wp:inline distT="0" distB="0" distL="0" distR="0" wp14:anchorId="74DE9EDB" wp14:editId="1B8120D6">
            <wp:extent cx="6378254" cy="1308147"/>
            <wp:effectExtent l="0" t="0" r="0" b="6350"/>
            <wp:docPr id="120" name="Picture 12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120" descr="A picture containing logo&#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8425" cy="1314335"/>
                    </a:xfrm>
                    <a:prstGeom prst="rect">
                      <a:avLst/>
                    </a:prstGeom>
                    <a:noFill/>
                  </pic:spPr>
                </pic:pic>
              </a:graphicData>
            </a:graphic>
          </wp:inline>
        </w:drawing>
      </w:r>
    </w:p>
    <w:p w14:paraId="65C9EA54" w14:textId="77777777" w:rsidR="005E098A" w:rsidRPr="005E098A" w:rsidRDefault="005E098A" w:rsidP="005E098A">
      <w:pPr>
        <w:spacing w:after="0"/>
        <w:jc w:val="left"/>
        <w:rPr>
          <w:rFonts w:ascii="Arial" w:hAnsi="Arial"/>
          <w:lang w:val="en-CA" w:eastAsia="zh-CN"/>
        </w:rPr>
      </w:pPr>
    </w:p>
    <w:p w14:paraId="0E2F8B29" w14:textId="77777777" w:rsidR="005E098A" w:rsidRPr="005E098A" w:rsidRDefault="005E098A" w:rsidP="005E098A">
      <w:pPr>
        <w:spacing w:after="0"/>
        <w:rPr>
          <w:rFonts w:ascii="Arial" w:hAnsi="Arial"/>
          <w:lang w:val="en-CA" w:eastAsia="zh-CN"/>
        </w:rPr>
      </w:pPr>
      <w:r w:rsidRPr="005E098A">
        <w:rPr>
          <w:rFonts w:ascii="Arial" w:hAnsi="Arial"/>
          <w:lang w:val="en-CA" w:eastAsia="zh-CN"/>
        </w:rPr>
        <w:t>When Random Accessing from the EDRAP6 sample, the ‘</w:t>
      </w:r>
      <w:proofErr w:type="spellStart"/>
      <w:r w:rsidRPr="005E098A">
        <w:rPr>
          <w:rFonts w:ascii="Arial" w:hAnsi="Arial"/>
          <w:lang w:val="en-CA" w:eastAsia="zh-CN"/>
        </w:rPr>
        <w:t>edrp</w:t>
      </w:r>
      <w:proofErr w:type="spellEnd"/>
      <w:r w:rsidRPr="005E098A">
        <w:rPr>
          <w:rFonts w:ascii="Arial" w:hAnsi="Arial"/>
          <w:lang w:val="en-CA" w:eastAsia="zh-CN"/>
        </w:rPr>
        <w:t>’ sample group indicates that only IDR0 and EDRAP2 are needed for reference to decode the bitstream (yellow or grey arrows). The ‘</w:t>
      </w:r>
      <w:proofErr w:type="spellStart"/>
      <w:r w:rsidRPr="005E098A">
        <w:rPr>
          <w:rFonts w:ascii="Arial" w:hAnsi="Arial"/>
          <w:lang w:val="en-CA" w:eastAsia="zh-CN"/>
        </w:rPr>
        <w:t>edrp</w:t>
      </w:r>
      <w:proofErr w:type="spellEnd"/>
      <w:r w:rsidRPr="005E098A">
        <w:rPr>
          <w:rFonts w:ascii="Arial" w:hAnsi="Arial"/>
          <w:lang w:val="en-CA" w:eastAsia="zh-CN"/>
        </w:rPr>
        <w:t>’ sample group is silent about possible references to APS NAL units in previous samples (red arrows). For example, EDRAP6 may reference APSs that are not part of the sample used as references in the EDRAP as per section 11.3.4 of ISO/IEC 14496-15 (recalled hereafter for convenience):</w:t>
      </w:r>
    </w:p>
    <w:p w14:paraId="50FA53EC" w14:textId="77777777" w:rsidR="005E098A" w:rsidRPr="005E098A" w:rsidRDefault="005E098A" w:rsidP="005E098A">
      <w:pPr>
        <w:spacing w:after="0"/>
        <w:ind w:left="720"/>
        <w:jc w:val="left"/>
        <w:rPr>
          <w:rFonts w:ascii="Arial" w:hAnsi="Arial"/>
          <w:lang w:val="en-CA" w:eastAsia="zh-CN"/>
        </w:rPr>
      </w:pPr>
    </w:p>
    <w:p w14:paraId="2E726F22" w14:textId="77777777" w:rsidR="005E098A" w:rsidRPr="005E098A" w:rsidRDefault="005E098A" w:rsidP="005E098A">
      <w:pPr>
        <w:spacing w:after="0"/>
        <w:ind w:left="720"/>
        <w:jc w:val="left"/>
        <w:rPr>
          <w:rFonts w:ascii="Arial" w:hAnsi="Arial"/>
          <w:i/>
          <w:iCs/>
          <w:lang w:eastAsia="zh-CN"/>
        </w:rPr>
      </w:pPr>
      <w:r w:rsidRPr="005E098A">
        <w:rPr>
          <w:rFonts w:ascii="Arial" w:hAnsi="Arial"/>
          <w:i/>
          <w:iCs/>
          <w:lang w:eastAsia="zh-CN"/>
        </w:rPr>
        <w:t>When the sample entry name is 'vvc1'and the track does not have a track reference of type '</w:t>
      </w:r>
      <w:proofErr w:type="spellStart"/>
      <w:r w:rsidRPr="005E098A">
        <w:rPr>
          <w:rFonts w:ascii="Arial" w:hAnsi="Arial"/>
          <w:i/>
          <w:iCs/>
          <w:lang w:eastAsia="zh-CN"/>
        </w:rPr>
        <w:t>vvcN</w:t>
      </w:r>
      <w:proofErr w:type="spellEnd"/>
      <w:r w:rsidRPr="005E098A">
        <w:rPr>
          <w:rFonts w:ascii="Arial" w:hAnsi="Arial"/>
          <w:i/>
          <w:iCs/>
          <w:lang w:eastAsia="zh-CN"/>
        </w:rPr>
        <w:t>', the following applies:</w:t>
      </w:r>
    </w:p>
    <w:p w14:paraId="771E427D" w14:textId="77777777" w:rsidR="005E098A" w:rsidRPr="005E098A" w:rsidRDefault="005E098A" w:rsidP="00E355CE">
      <w:pPr>
        <w:widowControl/>
        <w:numPr>
          <w:ilvl w:val="0"/>
          <w:numId w:val="42"/>
        </w:numPr>
        <w:autoSpaceDE/>
        <w:autoSpaceDN/>
        <w:spacing w:after="0"/>
        <w:ind w:left="1440"/>
        <w:contextualSpacing/>
        <w:jc w:val="left"/>
        <w:rPr>
          <w:rFonts w:ascii="Arial" w:hAnsi="Arial"/>
          <w:i/>
          <w:iCs/>
          <w:lang w:eastAsia="zh-CN"/>
        </w:rPr>
      </w:pPr>
      <w:r w:rsidRPr="005E098A">
        <w:rPr>
          <w:rFonts w:ascii="Arial" w:hAnsi="Arial"/>
          <w:i/>
          <w:iCs/>
          <w:lang w:eastAsia="zh-CN"/>
        </w:rPr>
        <w:t>If the sample is a sync sample, all APSs needed for decoding that sample shall be included either in the sample entry or in the sample itself.</w:t>
      </w:r>
    </w:p>
    <w:p w14:paraId="5EE9BF20" w14:textId="77777777" w:rsidR="005E098A" w:rsidRPr="005E098A" w:rsidRDefault="005E098A" w:rsidP="00E355CE">
      <w:pPr>
        <w:widowControl/>
        <w:numPr>
          <w:ilvl w:val="0"/>
          <w:numId w:val="42"/>
        </w:numPr>
        <w:autoSpaceDE/>
        <w:autoSpaceDN/>
        <w:spacing w:after="0"/>
        <w:ind w:left="1440"/>
        <w:contextualSpacing/>
        <w:jc w:val="left"/>
        <w:rPr>
          <w:rFonts w:ascii="Arial" w:hAnsi="Arial"/>
          <w:i/>
          <w:iCs/>
          <w:lang w:eastAsia="zh-CN"/>
        </w:rPr>
      </w:pPr>
      <w:r w:rsidRPr="005E098A">
        <w:rPr>
          <w:rFonts w:ascii="Arial" w:hAnsi="Arial"/>
          <w:b/>
          <w:i/>
          <w:iCs/>
          <w:lang w:eastAsia="zh-CN"/>
        </w:rPr>
        <w:t>Otherwise (the sample is not a sync sample), all APSs needed for decoding the sample shall be included either in the sample entry or in any of the samples since the previous sync sample to the sample itself, inclusive.</w:t>
      </w:r>
    </w:p>
    <w:p w14:paraId="4856296F" w14:textId="77777777" w:rsidR="005E098A" w:rsidRPr="005E098A" w:rsidRDefault="005E098A" w:rsidP="005E098A">
      <w:pPr>
        <w:spacing w:after="0"/>
        <w:jc w:val="left"/>
        <w:rPr>
          <w:rFonts w:ascii="Arial" w:hAnsi="Arial"/>
          <w:i/>
          <w:iCs/>
          <w:lang w:eastAsia="zh-CN"/>
        </w:rPr>
      </w:pPr>
    </w:p>
    <w:p w14:paraId="2C805600" w14:textId="77777777" w:rsidR="005E098A" w:rsidRPr="005E098A" w:rsidRDefault="005E098A" w:rsidP="005E098A">
      <w:pPr>
        <w:spacing w:after="0"/>
        <w:jc w:val="left"/>
        <w:rPr>
          <w:rFonts w:ascii="Arial" w:hAnsi="Arial"/>
          <w:lang w:val="en-CA" w:eastAsia="zh-CN"/>
        </w:rPr>
      </w:pPr>
    </w:p>
    <w:p w14:paraId="52700D33" w14:textId="77777777" w:rsidR="005E098A" w:rsidRPr="005E098A" w:rsidRDefault="005E098A" w:rsidP="005E098A">
      <w:pPr>
        <w:spacing w:after="0"/>
        <w:jc w:val="left"/>
        <w:rPr>
          <w:rFonts w:ascii="Arial" w:hAnsi="Arial"/>
          <w:lang w:val="en-CA" w:eastAsia="zh-CN"/>
        </w:rPr>
      </w:pPr>
      <w:r w:rsidRPr="005E098A">
        <w:rPr>
          <w:rFonts w:ascii="Arial" w:hAnsi="Arial"/>
          <w:noProof/>
        </w:rPr>
        <w:drawing>
          <wp:inline distT="0" distB="0" distL="0" distR="0" wp14:anchorId="43D56D29" wp14:editId="6DC9994E">
            <wp:extent cx="6568552" cy="1244657"/>
            <wp:effectExtent l="0" t="0" r="0" b="0"/>
            <wp:docPr id="363" name="Picture 36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Picture 363" descr="A screenshot of a video game&#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588607" cy="1248457"/>
                    </a:xfrm>
                    <a:prstGeom prst="rect">
                      <a:avLst/>
                    </a:prstGeom>
                    <a:noFill/>
                  </pic:spPr>
                </pic:pic>
              </a:graphicData>
            </a:graphic>
          </wp:inline>
        </w:drawing>
      </w:r>
    </w:p>
    <w:p w14:paraId="2FB73725" w14:textId="77777777" w:rsidR="005E098A" w:rsidRPr="005E098A" w:rsidRDefault="005E098A" w:rsidP="005E098A">
      <w:pPr>
        <w:spacing w:after="0"/>
        <w:jc w:val="left"/>
        <w:rPr>
          <w:rFonts w:ascii="Arial" w:hAnsi="Arial"/>
          <w:lang w:val="en-CA" w:eastAsia="zh-CN"/>
        </w:rPr>
      </w:pPr>
    </w:p>
    <w:p w14:paraId="22CB4336" w14:textId="77777777" w:rsidR="005E098A" w:rsidRPr="005E098A" w:rsidRDefault="005E098A" w:rsidP="005E098A">
      <w:pPr>
        <w:spacing w:after="0"/>
        <w:jc w:val="left"/>
        <w:rPr>
          <w:rFonts w:ascii="Times New Roman" w:hAnsi="Times New Roman" w:cs="Times New Roman"/>
          <w:sz w:val="24"/>
          <w:lang w:val="en-GB"/>
        </w:rPr>
      </w:pPr>
    </w:p>
    <w:p w14:paraId="6ADE2E01" w14:textId="77777777" w:rsidR="005E098A" w:rsidRPr="005E098A" w:rsidRDefault="005E098A" w:rsidP="005E098A">
      <w:pPr>
        <w:spacing w:after="0"/>
        <w:jc w:val="left"/>
        <w:rPr>
          <w:rFonts w:ascii="Times New Roman" w:hAnsi="Times New Roman" w:cs="Times New Roman"/>
          <w:sz w:val="24"/>
          <w:lang w:val="en-GB"/>
        </w:rPr>
      </w:pPr>
      <w:r w:rsidRPr="005E098A">
        <w:rPr>
          <w:rFonts w:ascii="Times New Roman" w:hAnsi="Times New Roman" w:cs="Times New Roman"/>
          <w:sz w:val="24"/>
          <w:lang w:val="en-GB"/>
        </w:rPr>
        <w:t>From the discussion at MPEG #134 (</w:t>
      </w:r>
      <w:hyperlink r:id="rId20" w:history="1">
        <w:r w:rsidRPr="005E098A">
          <w:rPr>
            <w:rFonts w:ascii="Times New Roman" w:hAnsi="Times New Roman" w:cs="Times New Roman"/>
            <w:color w:val="0000FF"/>
            <w:sz w:val="24"/>
            <w:u w:val="single"/>
            <w:lang w:val="en-GB"/>
          </w:rPr>
          <w:t>http://mpegx.int-evry.fr/software/MPEG/Systems/FileFormat/NALuFF/-/issues/133</w:t>
        </w:r>
      </w:hyperlink>
      <w:r w:rsidRPr="005E098A">
        <w:rPr>
          <w:rFonts w:ascii="Times New Roman" w:hAnsi="Times New Roman" w:cs="Times New Roman"/>
          <w:sz w:val="24"/>
          <w:lang w:val="en-GB"/>
        </w:rPr>
        <w:t>), the following observation has been made:</w:t>
      </w:r>
    </w:p>
    <w:p w14:paraId="6897CFD3" w14:textId="77777777" w:rsidR="005E098A" w:rsidRPr="005E098A" w:rsidRDefault="005E098A" w:rsidP="005E098A">
      <w:pPr>
        <w:spacing w:after="0"/>
        <w:jc w:val="left"/>
        <w:rPr>
          <w:rFonts w:ascii="Times New Roman" w:hAnsi="Times New Roman" w:cs="Times New Roman"/>
          <w:sz w:val="24"/>
          <w:lang w:val="en-GB"/>
        </w:rPr>
      </w:pPr>
    </w:p>
    <w:p w14:paraId="230CCE69" w14:textId="77777777" w:rsidR="005E098A" w:rsidRPr="005E098A" w:rsidRDefault="005E098A" w:rsidP="005E098A">
      <w:pPr>
        <w:spacing w:after="0"/>
        <w:jc w:val="left"/>
        <w:rPr>
          <w:rFonts w:ascii="Times New Roman" w:hAnsi="Times New Roman" w:cs="Times New Roman"/>
          <w:sz w:val="24"/>
          <w:lang w:val="en-GB"/>
        </w:rPr>
      </w:pPr>
      <w:r w:rsidRPr="005E098A">
        <w:rPr>
          <w:rFonts w:ascii="Times New Roman" w:hAnsi="Times New Roman" w:cs="Times New Roman"/>
          <w:sz w:val="24"/>
          <w:lang w:val="en-GB"/>
        </w:rPr>
        <w:t>All non-VCL NAL units needed to decode the EDRAP should be referenced from the EDRAP sample group.</w:t>
      </w:r>
    </w:p>
    <w:p w14:paraId="3D57562E" w14:textId="77777777" w:rsidR="005E098A" w:rsidRPr="005E098A" w:rsidRDefault="005E098A" w:rsidP="005E098A">
      <w:pPr>
        <w:spacing w:after="0"/>
        <w:jc w:val="left"/>
        <w:rPr>
          <w:rFonts w:ascii="Times New Roman" w:hAnsi="Times New Roman" w:cs="Times New Roman"/>
          <w:sz w:val="24"/>
          <w:lang w:val="en-GB"/>
        </w:rPr>
      </w:pPr>
    </w:p>
    <w:p w14:paraId="5A91F9DA" w14:textId="77777777" w:rsidR="005E098A" w:rsidRPr="005E098A" w:rsidRDefault="005E098A" w:rsidP="00893900">
      <w:pPr>
        <w:pStyle w:val="Heading1"/>
      </w:pPr>
      <w:bookmarkStart w:id="251" w:name="_Toc85229830"/>
      <w:bookmarkStart w:id="252" w:name="_Toc93672680"/>
      <w:r w:rsidRPr="005E098A">
        <w:t>14496-15 VVC conformance test vectors update (from m57436)</w:t>
      </w:r>
      <w:bookmarkEnd w:id="251"/>
      <w:bookmarkEnd w:id="252"/>
    </w:p>
    <w:p w14:paraId="66340C84" w14:textId="77777777" w:rsidR="005E098A" w:rsidRPr="005E098A" w:rsidRDefault="005E098A" w:rsidP="005E098A">
      <w:pPr>
        <w:spacing w:after="0"/>
        <w:jc w:val="left"/>
        <w:rPr>
          <w:rFonts w:ascii="Times New Roman" w:hAnsi="Times New Roman" w:cs="Times New Roman"/>
          <w:sz w:val="24"/>
          <w:lang w:val="en-GB"/>
        </w:rPr>
      </w:pPr>
      <w:r w:rsidRPr="005E098A">
        <w:rPr>
          <w:rFonts w:ascii="Times New Roman" w:hAnsi="Times New Roman" w:cs="Times New Roman"/>
          <w:sz w:val="24"/>
          <w:lang w:val="en-GB"/>
        </w:rPr>
        <w:t>The following table gives the list of contributed conformance test vectors.  The VVC encoded bitstreams are conforming to v12.0 and/or v13.0 of the VTM software. The conformance files have been updated to fix some bugs and errors.</w:t>
      </w:r>
    </w:p>
    <w:p w14:paraId="75D10B0D" w14:textId="77777777" w:rsidR="005E098A" w:rsidRPr="005E098A" w:rsidRDefault="005E098A" w:rsidP="005E098A">
      <w:pPr>
        <w:spacing w:after="0"/>
        <w:jc w:val="left"/>
        <w:rPr>
          <w:rFonts w:ascii="Times New Roman" w:hAnsi="Times New Roman" w:cs="Times New Roman"/>
          <w:sz w:val="24"/>
          <w:lang w:val="en-GB"/>
        </w:rPr>
      </w:pPr>
    </w:p>
    <w:p w14:paraId="6FA1EF86" w14:textId="77777777" w:rsidR="005E098A" w:rsidRPr="005E098A" w:rsidRDefault="005E098A" w:rsidP="005E098A">
      <w:pPr>
        <w:spacing w:after="0"/>
        <w:jc w:val="left"/>
        <w:rPr>
          <w:rFonts w:ascii="Times New Roman" w:hAnsi="Times New Roman" w:cs="Times New Roman"/>
          <w:sz w:val="24"/>
          <w:lang w:val="en-GB"/>
        </w:rPr>
      </w:pPr>
      <w:r w:rsidRPr="005E098A">
        <w:rPr>
          <w:rFonts w:ascii="Times New Roman" w:hAnsi="Times New Roman" w:cs="Times New Roman"/>
          <w:sz w:val="24"/>
          <w:lang w:val="en-GB"/>
        </w:rPr>
        <w:t xml:space="preserve">Conformance bitstreams can be accessed via the following link: </w:t>
      </w:r>
    </w:p>
    <w:p w14:paraId="326EE6FC" w14:textId="77777777" w:rsidR="005E098A" w:rsidRPr="005E098A" w:rsidRDefault="005E098A" w:rsidP="005E098A">
      <w:pPr>
        <w:widowControl/>
        <w:autoSpaceDE/>
        <w:spacing w:after="0"/>
        <w:rPr>
          <w:rFonts w:ascii="Times New Roman" w:eastAsia="Times New Roman" w:hAnsi="Times New Roman" w:cs="Times New Roman"/>
          <w:sz w:val="20"/>
          <w:szCs w:val="20"/>
        </w:rPr>
      </w:pPr>
    </w:p>
    <w:p w14:paraId="63A01C66" w14:textId="77777777" w:rsidR="005E098A" w:rsidRPr="005E098A" w:rsidRDefault="005E098A" w:rsidP="005E098A">
      <w:pPr>
        <w:widowControl/>
        <w:autoSpaceDE/>
        <w:spacing w:after="0"/>
        <w:jc w:val="left"/>
        <w:rPr>
          <w:rFonts w:ascii="Times New Roman" w:eastAsia="Times New Roman" w:hAnsi="Times New Roman" w:cs="Times New Roman"/>
          <w:b/>
          <w:bCs/>
          <w:sz w:val="20"/>
          <w:szCs w:val="20"/>
        </w:rPr>
      </w:pPr>
      <w:hyperlink r:id="rId21" w:history="1">
        <w:r w:rsidRPr="005E098A">
          <w:rPr>
            <w:rFonts w:ascii="Times New Roman" w:eastAsia="Times New Roman" w:hAnsi="Times New Roman" w:cs="Times New Roman"/>
            <w:b/>
            <w:bCs/>
            <w:color w:val="0563C1"/>
            <w:sz w:val="20"/>
            <w:szCs w:val="20"/>
            <w:u w:val="single"/>
          </w:rPr>
          <w:t>https://mpegfs.int-evry.fr/mpegcontent/</w:t>
        </w:r>
      </w:hyperlink>
      <w:r w:rsidRPr="005E098A">
        <w:rPr>
          <w:rFonts w:ascii="Times New Roman" w:eastAsia="Times New Roman" w:hAnsi="Times New Roman" w:cs="Times New Roman"/>
          <w:b/>
          <w:bCs/>
          <w:sz w:val="20"/>
          <w:szCs w:val="20"/>
        </w:rPr>
        <w:t xml:space="preserve"> </w:t>
      </w:r>
      <w:r w:rsidRPr="005E098A">
        <w:rPr>
          <w:rFonts w:ascii="Times New Roman" w:eastAsia="Times New Roman" w:hAnsi="Times New Roman" w:cs="Times New Roman"/>
          <w:sz w:val="20"/>
          <w:szCs w:val="20"/>
        </w:rPr>
        <w:t>under</w:t>
      </w:r>
    </w:p>
    <w:p w14:paraId="106E6081" w14:textId="77777777" w:rsidR="005E098A" w:rsidRPr="005E098A" w:rsidRDefault="005E098A" w:rsidP="005E098A">
      <w:pPr>
        <w:widowControl/>
        <w:autoSpaceDE/>
        <w:spacing w:after="0"/>
        <w:rPr>
          <w:rFonts w:ascii="Times New Roman" w:eastAsia="Times New Roman" w:hAnsi="Times New Roman" w:cs="Times New Roman"/>
          <w:b/>
          <w:bCs/>
          <w:sz w:val="20"/>
          <w:szCs w:val="20"/>
        </w:rPr>
      </w:pPr>
      <w:r w:rsidRPr="005E098A">
        <w:rPr>
          <w:rFonts w:ascii="Times New Roman" w:eastAsia="Times New Roman" w:hAnsi="Times New Roman" w:cs="Times New Roman"/>
          <w:b/>
          <w:bCs/>
          <w:sz w:val="20"/>
          <w:szCs w:val="20"/>
        </w:rPr>
        <w:t>/MPEG-04/Part15-VVC_File_Format/</w:t>
      </w:r>
      <w:proofErr w:type="spellStart"/>
      <w:r w:rsidRPr="005E098A">
        <w:rPr>
          <w:rFonts w:ascii="Times New Roman" w:eastAsia="Times New Roman" w:hAnsi="Times New Roman" w:cs="Times New Roman"/>
          <w:b/>
          <w:bCs/>
          <w:sz w:val="20"/>
          <w:szCs w:val="20"/>
        </w:rPr>
        <w:t>ConformanceTestVectors</w:t>
      </w:r>
      <w:proofErr w:type="spellEnd"/>
      <w:r w:rsidRPr="005E098A">
        <w:rPr>
          <w:rFonts w:ascii="Times New Roman" w:eastAsia="Times New Roman" w:hAnsi="Times New Roman" w:cs="Times New Roman"/>
          <w:b/>
          <w:bCs/>
          <w:sz w:val="20"/>
          <w:szCs w:val="20"/>
        </w:rPr>
        <w:t>/Nokia/</w:t>
      </w:r>
    </w:p>
    <w:p w14:paraId="7578FA78" w14:textId="77777777" w:rsidR="005E098A" w:rsidRPr="005E098A" w:rsidRDefault="005E098A" w:rsidP="005E098A">
      <w:pPr>
        <w:widowControl/>
        <w:autoSpaceDE/>
        <w:spacing w:after="0"/>
        <w:rPr>
          <w:rFonts w:ascii="Times New Roman" w:eastAsia="Times New Roman" w:hAnsi="Times New Roman" w:cs="Times New Roman"/>
          <w:b/>
          <w:bCs/>
          <w:sz w:val="20"/>
          <w:szCs w:val="20"/>
        </w:rPr>
      </w:pPr>
    </w:p>
    <w:p w14:paraId="3D2DC3FB" w14:textId="77777777" w:rsidR="005E098A" w:rsidRPr="005E098A" w:rsidRDefault="005E098A" w:rsidP="005E098A">
      <w:pPr>
        <w:spacing w:after="0"/>
        <w:rPr>
          <w:rFonts w:ascii="Times New Roman" w:hAnsi="Times New Roman" w:cs="Times New Roman"/>
        </w:rPr>
      </w:pPr>
      <w:r w:rsidRPr="005E098A">
        <w:rPr>
          <w:rFonts w:ascii="Arial" w:hAnsi="Arial"/>
          <w:lang w:val="en-IN"/>
        </w:rPr>
        <w:t xml:space="preserve"> </w:t>
      </w:r>
      <w:r w:rsidRPr="005E098A">
        <w:rPr>
          <w:rFonts w:ascii="Arial" w:hAnsi="Arial"/>
          <w:noProof/>
        </w:rPr>
        <w:drawing>
          <wp:inline distT="0" distB="0" distL="0" distR="0" wp14:anchorId="6A0B3640" wp14:editId="4B2D2B43">
            <wp:extent cx="5725160" cy="3432175"/>
            <wp:effectExtent l="0" t="0" r="8890" b="0"/>
            <wp:docPr id="1"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25160" cy="3432175"/>
                    </a:xfrm>
                    <a:prstGeom prst="rect">
                      <a:avLst/>
                    </a:prstGeom>
                    <a:noFill/>
                    <a:ln>
                      <a:noFill/>
                    </a:ln>
                  </pic:spPr>
                </pic:pic>
              </a:graphicData>
            </a:graphic>
          </wp:inline>
        </w:drawing>
      </w:r>
      <w:r w:rsidRPr="005E098A">
        <w:rPr>
          <w:rFonts w:ascii="Arial" w:hAnsi="Arial"/>
        </w:rPr>
        <w:t xml:space="preserve"> </w:t>
      </w:r>
    </w:p>
    <w:p w14:paraId="1FC44DBA" w14:textId="77777777" w:rsidR="005E098A" w:rsidRPr="005E098A" w:rsidRDefault="005E098A" w:rsidP="005E098A">
      <w:pPr>
        <w:spacing w:after="0"/>
        <w:jc w:val="left"/>
        <w:rPr>
          <w:rFonts w:ascii="Times New Roman" w:hAnsi="Times New Roman" w:cs="Times New Roman"/>
          <w:sz w:val="24"/>
          <w:lang w:val="en-GB"/>
        </w:rPr>
      </w:pPr>
    </w:p>
    <w:p w14:paraId="48E68E5E" w14:textId="77777777" w:rsidR="005E098A" w:rsidRPr="005E098A" w:rsidRDefault="005E098A" w:rsidP="005E098A">
      <w:pPr>
        <w:spacing w:after="0"/>
        <w:jc w:val="left"/>
        <w:rPr>
          <w:rFonts w:ascii="Times New Roman" w:hAnsi="Times New Roman" w:cs="Times New Roman"/>
          <w:sz w:val="24"/>
          <w:lang w:val="en-GB"/>
        </w:rPr>
      </w:pPr>
      <w:r w:rsidRPr="005E098A">
        <w:rPr>
          <w:rFonts w:ascii="Times New Roman" w:hAnsi="Times New Roman" w:cs="Times New Roman"/>
          <w:sz w:val="24"/>
          <w:lang w:val="en-GB"/>
        </w:rPr>
        <w:t xml:space="preserve">Discussion is ongoing to cross-check the contributed test vectors: </w:t>
      </w:r>
      <w:hyperlink r:id="rId23" w:history="1">
        <w:r w:rsidRPr="005E098A">
          <w:rPr>
            <w:rFonts w:ascii="Times New Roman" w:hAnsi="Times New Roman" w:cs="Times New Roman"/>
            <w:color w:val="0000FF"/>
            <w:sz w:val="24"/>
            <w:u w:val="single"/>
            <w:lang w:val="en-GB"/>
          </w:rPr>
          <w:t>http://mpegx.int-evry.fr/software/MPEG/Systems/FileFormat/NALuFF/-/issues/154</w:t>
        </w:r>
      </w:hyperlink>
    </w:p>
    <w:p w14:paraId="4FF09605" w14:textId="77777777" w:rsidR="005E098A" w:rsidRPr="005E098A" w:rsidRDefault="005E098A" w:rsidP="005E098A">
      <w:pPr>
        <w:spacing w:after="0"/>
        <w:jc w:val="left"/>
        <w:rPr>
          <w:rFonts w:ascii="Times New Roman" w:hAnsi="Times New Roman" w:cs="Times New Roman"/>
          <w:sz w:val="24"/>
          <w:lang w:val="en-GB"/>
        </w:rPr>
      </w:pPr>
    </w:p>
    <w:p w14:paraId="5BB830E8" w14:textId="77777777" w:rsidR="005E098A" w:rsidRPr="005E098A" w:rsidRDefault="005E098A" w:rsidP="00893900">
      <w:pPr>
        <w:pStyle w:val="Heading1"/>
      </w:pPr>
      <w:bookmarkStart w:id="253" w:name="_Toc85229831"/>
      <w:bookmarkStart w:id="254" w:name="_Toc93672681"/>
      <w:r w:rsidRPr="005E098A">
        <w:t>Manifest and Prefix SEIs for AVC (#155)</w:t>
      </w:r>
      <w:bookmarkEnd w:id="253"/>
      <w:bookmarkEnd w:id="254"/>
    </w:p>
    <w:p w14:paraId="44390E1F" w14:textId="77777777" w:rsidR="005E098A" w:rsidRPr="005E098A" w:rsidRDefault="005E098A" w:rsidP="005E098A">
      <w:pPr>
        <w:widowControl/>
        <w:autoSpaceDE/>
        <w:autoSpaceDN/>
        <w:spacing w:before="100" w:beforeAutospacing="1" w:after="100" w:afterAutospacing="1"/>
        <w:jc w:val="left"/>
        <w:rPr>
          <w:rFonts w:ascii="Times New Roman" w:eastAsia="Times New Roman" w:hAnsi="Times New Roman" w:cs="Times New Roman"/>
          <w:sz w:val="24"/>
          <w:szCs w:val="24"/>
          <w:lang w:val="en-GB" w:eastAsia="zh-CN"/>
        </w:rPr>
      </w:pPr>
      <w:r w:rsidRPr="005E098A">
        <w:rPr>
          <w:rFonts w:ascii="Times New Roman" w:eastAsia="Times New Roman" w:hAnsi="Times New Roman" w:cs="Times New Roman"/>
          <w:sz w:val="24"/>
          <w:szCs w:val="24"/>
          <w:lang w:eastAsia="zh-CN"/>
        </w:rPr>
        <w:t xml:space="preserve">Tracked </w:t>
      </w:r>
      <w:r w:rsidRPr="005E098A">
        <w:rPr>
          <w:rFonts w:ascii="Times New Roman" w:eastAsia="Times New Roman" w:hAnsi="Times New Roman" w:cs="Times New Roman"/>
          <w:sz w:val="24"/>
          <w:szCs w:val="24"/>
          <w:lang w:val="en-GB" w:eastAsia="zh-CN"/>
        </w:rPr>
        <w:t xml:space="preserve">at: </w:t>
      </w:r>
      <w:hyperlink r:id="rId24" w:history="1">
        <w:r w:rsidRPr="005E098A">
          <w:rPr>
            <w:rFonts w:ascii="Times New Roman" w:eastAsia="Times New Roman" w:hAnsi="Times New Roman" w:cs="Times New Roman"/>
            <w:color w:val="0000FF"/>
            <w:sz w:val="24"/>
            <w:szCs w:val="24"/>
            <w:u w:val="single"/>
            <w:lang w:val="en-GB" w:eastAsia="zh-CN"/>
          </w:rPr>
          <w:t>http://mpegx.int-evry.fr/software/MPEG/Systems/FileFormat/NALuFF/-/issues/155</w:t>
        </w:r>
      </w:hyperlink>
    </w:p>
    <w:p w14:paraId="5BDF8CEF" w14:textId="77777777" w:rsidR="005E098A" w:rsidRPr="005E098A" w:rsidRDefault="005E098A" w:rsidP="00E355CE">
      <w:pPr>
        <w:pStyle w:val="Heading2"/>
        <w:rPr>
          <w:lang w:val="en-GB" w:eastAsia="zh-CN"/>
        </w:rPr>
      </w:pPr>
      <w:r w:rsidRPr="005E098A">
        <w:rPr>
          <w:lang w:val="en-GB" w:eastAsia="zh-CN"/>
        </w:rPr>
        <w:t>Initial question</w:t>
      </w:r>
    </w:p>
    <w:p w14:paraId="2A2E8637" w14:textId="77777777" w:rsidR="005E098A" w:rsidRPr="005E098A" w:rsidRDefault="005E098A" w:rsidP="005E098A">
      <w:pPr>
        <w:widowControl/>
        <w:autoSpaceDE/>
        <w:autoSpaceDN/>
        <w:spacing w:before="100" w:beforeAutospacing="1" w:after="100" w:afterAutospacing="1"/>
        <w:jc w:val="left"/>
        <w:rPr>
          <w:rFonts w:ascii="Times New Roman" w:eastAsia="Times New Roman" w:hAnsi="Times New Roman" w:cs="Times New Roman"/>
          <w:sz w:val="24"/>
          <w:szCs w:val="24"/>
          <w:lang w:eastAsia="zh-CN"/>
        </w:rPr>
      </w:pPr>
      <w:r w:rsidRPr="005E098A">
        <w:rPr>
          <w:rFonts w:ascii="Times New Roman" w:eastAsia="Times New Roman" w:hAnsi="Times New Roman" w:cs="Times New Roman"/>
          <w:sz w:val="24"/>
          <w:szCs w:val="24"/>
          <w:lang w:eastAsia="zh-CN"/>
        </w:rPr>
        <w:t xml:space="preserve">The latest amendment to 14496-15 provides a recommendation for the carriage of </w:t>
      </w:r>
      <w:r w:rsidRPr="005E098A">
        <w:rPr>
          <w:rFonts w:ascii="Courier New" w:eastAsia="Times New Roman" w:hAnsi="Courier New" w:cs="Courier New"/>
          <w:sz w:val="20"/>
          <w:szCs w:val="20"/>
          <w:lang w:eastAsia="zh-CN"/>
        </w:rPr>
        <w:t>SEI manifest</w:t>
      </w:r>
      <w:r w:rsidRPr="005E098A">
        <w:rPr>
          <w:rFonts w:ascii="Times New Roman" w:eastAsia="Times New Roman" w:hAnsi="Times New Roman" w:cs="Times New Roman"/>
          <w:sz w:val="24"/>
          <w:szCs w:val="24"/>
          <w:lang w:eastAsia="zh-CN"/>
        </w:rPr>
        <w:t xml:space="preserve"> and </w:t>
      </w:r>
      <w:r w:rsidRPr="005E098A">
        <w:rPr>
          <w:rFonts w:ascii="Courier New" w:eastAsia="Times New Roman" w:hAnsi="Courier New" w:cs="Courier New"/>
          <w:sz w:val="20"/>
          <w:szCs w:val="20"/>
          <w:lang w:eastAsia="zh-CN"/>
        </w:rPr>
        <w:t>SEI prefix indication</w:t>
      </w:r>
      <w:r w:rsidRPr="005E098A">
        <w:rPr>
          <w:rFonts w:ascii="Times New Roman" w:eastAsia="Times New Roman" w:hAnsi="Times New Roman" w:cs="Times New Roman"/>
          <w:sz w:val="24"/>
          <w:szCs w:val="24"/>
          <w:lang w:eastAsia="zh-CN"/>
        </w:rPr>
        <w:t xml:space="preserve"> SEI NAL units for HEVC. However, AVC also allows those SEIs to be present in the elementary stream. Should we add the same recommendation for AVC carriage to 14496-15?</w:t>
      </w:r>
    </w:p>
    <w:p w14:paraId="55DFBA34" w14:textId="77777777" w:rsidR="005E098A" w:rsidRPr="005E098A" w:rsidRDefault="005E098A" w:rsidP="005E098A">
      <w:pPr>
        <w:widowControl/>
        <w:autoSpaceDE/>
        <w:autoSpaceDN/>
        <w:spacing w:before="100" w:beforeAutospacing="1" w:after="100" w:afterAutospacing="1"/>
        <w:jc w:val="left"/>
        <w:rPr>
          <w:rFonts w:ascii="Times New Roman" w:eastAsia="Times New Roman" w:hAnsi="Times New Roman" w:cs="Times New Roman"/>
          <w:sz w:val="24"/>
          <w:szCs w:val="24"/>
          <w:lang w:eastAsia="zh-CN"/>
        </w:rPr>
      </w:pPr>
      <w:r w:rsidRPr="005E098A">
        <w:rPr>
          <w:rFonts w:ascii="Times New Roman" w:eastAsia="Times New Roman" w:hAnsi="Times New Roman" w:cs="Times New Roman"/>
          <w:sz w:val="24"/>
          <w:szCs w:val="24"/>
          <w:lang w:eastAsia="zh-CN"/>
        </w:rPr>
        <w:t>We could add the following paragraph to clause 5.3.3.1:</w:t>
      </w:r>
    </w:p>
    <w:p w14:paraId="02F74F03" w14:textId="77777777" w:rsidR="005E098A" w:rsidRPr="005E098A" w:rsidRDefault="005E098A" w:rsidP="005E098A">
      <w:pPr>
        <w:widowControl/>
        <w:autoSpaceDE/>
        <w:autoSpaceDN/>
        <w:spacing w:beforeAutospacing="1" w:after="0" w:afterAutospacing="1"/>
        <w:ind w:left="720"/>
        <w:jc w:val="left"/>
        <w:rPr>
          <w:rFonts w:ascii="Times New Roman" w:eastAsia="Times New Roman" w:hAnsi="Times New Roman" w:cs="Times New Roman"/>
          <w:sz w:val="24"/>
          <w:szCs w:val="24"/>
          <w:lang w:eastAsia="zh-CN"/>
        </w:rPr>
      </w:pPr>
      <w:r w:rsidRPr="005E098A">
        <w:rPr>
          <w:rFonts w:ascii="Times New Roman" w:eastAsia="Times New Roman" w:hAnsi="Times New Roman" w:cs="Times New Roman"/>
          <w:sz w:val="24"/>
          <w:szCs w:val="24"/>
          <w:lang w:eastAsia="zh-CN"/>
        </w:rPr>
        <w:t>When one or more SEI NAL units containing an SEI manifest SEI message and/or an SEI prefix indication SEI message are available, they should be stored in the array of picture parameter sets. Such SEIs should also be placed in a parameter set elementary stream.</w:t>
      </w:r>
    </w:p>
    <w:p w14:paraId="649ECBB4" w14:textId="77777777" w:rsidR="005E098A" w:rsidRPr="005E098A" w:rsidRDefault="005E098A" w:rsidP="005E098A">
      <w:pPr>
        <w:widowControl/>
        <w:autoSpaceDE/>
        <w:autoSpaceDN/>
        <w:spacing w:before="100" w:beforeAutospacing="1" w:after="100" w:afterAutospacing="1"/>
        <w:jc w:val="left"/>
        <w:rPr>
          <w:rFonts w:ascii="Times New Roman" w:eastAsia="Times New Roman" w:hAnsi="Times New Roman" w:cs="Times New Roman"/>
          <w:sz w:val="24"/>
          <w:szCs w:val="24"/>
          <w:lang w:eastAsia="zh-CN"/>
        </w:rPr>
      </w:pPr>
      <w:r w:rsidRPr="005E098A">
        <w:rPr>
          <w:rFonts w:ascii="Times New Roman" w:eastAsia="Times New Roman" w:hAnsi="Times New Roman" w:cs="Times New Roman"/>
          <w:sz w:val="24"/>
          <w:szCs w:val="24"/>
          <w:lang w:eastAsia="zh-CN"/>
        </w:rPr>
        <w:t>Or maybe it is even better to put such a recommendation in a general section of part 15 as this seems to apply for AVC, HEVC and maybe VVC?</w:t>
      </w:r>
    </w:p>
    <w:p w14:paraId="3AF99947" w14:textId="77777777" w:rsidR="005E098A" w:rsidRPr="005E098A" w:rsidRDefault="005E098A" w:rsidP="00E355CE">
      <w:pPr>
        <w:pStyle w:val="Heading2"/>
      </w:pPr>
      <w:r w:rsidRPr="005E098A">
        <w:t>Discussion conclusion</w:t>
      </w:r>
    </w:p>
    <w:p w14:paraId="1479FDF4" w14:textId="77777777" w:rsidR="005E098A" w:rsidRPr="005E098A" w:rsidRDefault="005E098A" w:rsidP="005E098A">
      <w:pPr>
        <w:widowControl/>
        <w:autoSpaceDE/>
        <w:autoSpaceDN/>
        <w:spacing w:beforeAutospacing="1" w:after="0" w:afterAutospacing="1"/>
        <w:jc w:val="left"/>
        <w:rPr>
          <w:rFonts w:ascii="Times New Roman" w:eastAsia="Times New Roman" w:hAnsi="Times New Roman" w:cs="Times New Roman"/>
          <w:sz w:val="24"/>
          <w:szCs w:val="24"/>
          <w:lang w:eastAsia="zh-CN"/>
        </w:rPr>
      </w:pPr>
      <w:r w:rsidRPr="005E098A">
        <w:rPr>
          <w:rFonts w:ascii="Times New Roman" w:eastAsia="Times New Roman" w:hAnsi="Times New Roman" w:cs="Times New Roman"/>
          <w:sz w:val="24"/>
          <w:szCs w:val="24"/>
          <w:lang w:eastAsia="zh-CN"/>
        </w:rPr>
        <w:t>Since both, Manifest and Prefix SEI apply to multiple codecs it was agreed to put this into a generic section.</w:t>
      </w:r>
    </w:p>
    <w:p w14:paraId="27104638" w14:textId="2818D7FA" w:rsidR="005E098A" w:rsidRDefault="0030238D" w:rsidP="00637359">
      <w:pPr>
        <w:pStyle w:val="Heading1"/>
        <w:rPr>
          <w:ins w:id="255" w:author="Emmanuel Thomas" w:date="2022-01-21T15:45:00Z"/>
          <w:lang w:eastAsia="zh-CN"/>
        </w:rPr>
        <w:pPrChange w:id="256" w:author="Emmanuel Thomas" w:date="2022-01-21T15:46:00Z">
          <w:pPr>
            <w:widowControl/>
            <w:autoSpaceDE/>
            <w:autoSpaceDN/>
            <w:spacing w:beforeAutospacing="1" w:after="0" w:afterAutospacing="1"/>
            <w:jc w:val="left"/>
          </w:pPr>
        </w:pPrChange>
      </w:pPr>
      <w:bookmarkStart w:id="257" w:name="_Toc93672682"/>
      <w:ins w:id="258" w:author="Emmanuel Thomas" w:date="2022-01-21T15:46:00Z">
        <w:r>
          <w:rPr>
            <w:lang w:eastAsia="zh-CN"/>
          </w:rPr>
          <w:t>Generic Codecs Parameter</w:t>
        </w:r>
      </w:ins>
      <w:ins w:id="259" w:author="Emmanuel Thomas" w:date="2022-01-21T15:50:00Z">
        <w:r w:rsidR="00007F67">
          <w:rPr>
            <w:lang w:eastAsia="zh-CN"/>
          </w:rPr>
          <w:t xml:space="preserve"> (from m</w:t>
        </w:r>
        <w:r w:rsidR="00007F67" w:rsidRPr="00007F67">
          <w:rPr>
            <w:lang w:eastAsia="zh-CN"/>
          </w:rPr>
          <w:t>59046</w:t>
        </w:r>
        <w:r w:rsidR="00007F67">
          <w:rPr>
            <w:lang w:eastAsia="zh-CN"/>
          </w:rPr>
          <w:t>)</w:t>
        </w:r>
      </w:ins>
      <w:bookmarkEnd w:id="257"/>
    </w:p>
    <w:p w14:paraId="5E16FAE8" w14:textId="77777777" w:rsidR="00B1784D" w:rsidRPr="00D06F57" w:rsidRDefault="00B1784D" w:rsidP="00637359">
      <w:pPr>
        <w:pStyle w:val="Heading2"/>
        <w:rPr>
          <w:ins w:id="260" w:author="Emmanuel Thomas" w:date="2022-01-21T15:45:00Z"/>
        </w:rPr>
        <w:pPrChange w:id="261" w:author="Emmanuel Thomas" w:date="2022-01-21T15:46:00Z">
          <w:pPr/>
        </w:pPrChange>
      </w:pPr>
      <w:ins w:id="262" w:author="Emmanuel Thomas" w:date="2022-01-21T15:45:00Z">
        <w:r w:rsidRPr="00D06F57">
          <w:t>EVC Codecs Parameter</w:t>
        </w:r>
      </w:ins>
    </w:p>
    <w:p w14:paraId="6D2B5BDE" w14:textId="77777777" w:rsidR="00B1784D" w:rsidRPr="00D06F57" w:rsidRDefault="00B1784D" w:rsidP="00B1784D">
      <w:pPr>
        <w:widowControl/>
        <w:autoSpaceDE/>
        <w:autoSpaceDN/>
        <w:spacing w:line="276" w:lineRule="auto"/>
        <w:rPr>
          <w:ins w:id="263" w:author="Emmanuel Thomas" w:date="2022-01-21T15:45:00Z"/>
          <w:rFonts w:eastAsia="Calibri" w:cs="Times New Roman"/>
          <w:lang w:val="en-GB"/>
        </w:rPr>
      </w:pPr>
      <w:ins w:id="264" w:author="Emmanuel Thomas" w:date="2022-01-21T15:45:00Z">
        <w:r w:rsidRPr="00D06F57">
          <w:rPr>
            <w:rFonts w:eastAsia="Calibri" w:cs="Times New Roman"/>
            <w:lang w:val="en-GB"/>
          </w:rPr>
          <w:t xml:space="preserve">DASH and other applications require defined values for the Codecs parameter specified in IETF RFC 6381 for ISO BMFF Media tracks. The </w:t>
        </w:r>
        <w:r w:rsidRPr="00D06F57">
          <w:rPr>
            <w:rFonts w:ascii="Courier New" w:eastAsia="Calibri" w:hAnsi="Courier New" w:cs="Courier New"/>
            <w:lang w:val="en-GB"/>
          </w:rPr>
          <w:t>'codecs'</w:t>
        </w:r>
        <w:r w:rsidRPr="00D06F57">
          <w:rPr>
            <w:rFonts w:eastAsia="Calibri" w:cs="Times New Roman"/>
            <w:lang w:val="en-GB"/>
          </w:rPr>
          <w:t xml:space="preserve"> parameter string for the EVC codec is defined as follows:</w:t>
        </w:r>
      </w:ins>
    </w:p>
    <w:p w14:paraId="337035CE" w14:textId="418BCEB4" w:rsidR="00B1784D" w:rsidRPr="00D06F57" w:rsidRDefault="00B1784D" w:rsidP="00637359">
      <w:pPr>
        <w:widowControl/>
        <w:autoSpaceDE/>
        <w:autoSpaceDN/>
        <w:spacing w:line="276" w:lineRule="auto"/>
        <w:jc w:val="left"/>
        <w:rPr>
          <w:ins w:id="265" w:author="Emmanuel Thomas" w:date="2022-01-21T15:45:00Z"/>
          <w:rFonts w:ascii="Courier New" w:eastAsia="Calibri" w:hAnsi="Courier New" w:cs="Courier New"/>
          <w:lang w:val="en-GB"/>
        </w:rPr>
        <w:pPrChange w:id="266" w:author="Emmanuel Thomas" w:date="2022-01-21T15:46:00Z">
          <w:pPr>
            <w:widowControl/>
            <w:autoSpaceDE/>
            <w:autoSpaceDN/>
            <w:spacing w:line="276" w:lineRule="auto"/>
          </w:pPr>
        </w:pPrChange>
      </w:pPr>
      <w:ins w:id="267" w:author="Emmanuel Thomas" w:date="2022-01-21T15:45:00Z">
        <w:r w:rsidRPr="00D06F57">
          <w:rPr>
            <w:rFonts w:ascii="Courier New" w:eastAsia="Calibri" w:hAnsi="Courier New" w:cs="Courier New"/>
            <w:lang w:val="en-GB"/>
          </w:rPr>
          <w:t>&lt;sample entry</w:t>
        </w:r>
      </w:ins>
      <w:ins w:id="268" w:author="Emmanuel Thomas" w:date="2022-01-21T15:46:00Z">
        <w:r w:rsidR="00637359">
          <w:rPr>
            <w:rFonts w:ascii="Courier New" w:eastAsia="Calibri" w:hAnsi="Courier New" w:cs="Courier New"/>
            <w:lang w:val="en-GB"/>
          </w:rPr>
          <w:t xml:space="preserve"> </w:t>
        </w:r>
      </w:ins>
      <w:ins w:id="269" w:author="Emmanuel Thomas" w:date="2022-01-21T15:45:00Z">
        <w:r w:rsidRPr="00D06F57">
          <w:rPr>
            <w:rFonts w:ascii="Courier New" w:eastAsia="Calibri" w:hAnsi="Courier New" w:cs="Courier New"/>
            <w:lang w:val="en-GB"/>
          </w:rPr>
          <w:t>4CC&gt;.&lt;key1&gt;&lt;value1&gt;.&lt;key2&gt;&lt;value2&gt;.….&lt;</w:t>
        </w:r>
        <w:proofErr w:type="spellStart"/>
        <w:r w:rsidRPr="00D06F57">
          <w:rPr>
            <w:rFonts w:ascii="Courier New" w:eastAsia="Calibri" w:hAnsi="Courier New" w:cs="Courier New"/>
            <w:lang w:val="en-GB"/>
          </w:rPr>
          <w:t>keyN</w:t>
        </w:r>
        <w:proofErr w:type="spellEnd"/>
        <w:r w:rsidRPr="00D06F57">
          <w:rPr>
            <w:rFonts w:ascii="Courier New" w:eastAsia="Calibri" w:hAnsi="Courier New" w:cs="Courier New"/>
            <w:lang w:val="en-GB"/>
          </w:rPr>
          <w:t>&gt;&lt;</w:t>
        </w:r>
        <w:proofErr w:type="spellStart"/>
        <w:r w:rsidRPr="00D06F57">
          <w:rPr>
            <w:rFonts w:ascii="Courier New" w:eastAsia="Calibri" w:hAnsi="Courier New" w:cs="Courier New"/>
            <w:lang w:val="en-GB"/>
          </w:rPr>
          <w:t>valueN</w:t>
        </w:r>
        <w:proofErr w:type="spellEnd"/>
        <w:r w:rsidRPr="00D06F57">
          <w:rPr>
            <w:rFonts w:ascii="Courier New" w:eastAsia="Calibri" w:hAnsi="Courier New" w:cs="Courier New"/>
            <w:lang w:val="en-GB"/>
          </w:rPr>
          <w:t>&gt;</w:t>
        </w:r>
      </w:ins>
    </w:p>
    <w:p w14:paraId="72CCF7E0" w14:textId="77777777" w:rsidR="00B1784D" w:rsidRPr="00D06F57" w:rsidRDefault="00B1784D" w:rsidP="00B1784D">
      <w:pPr>
        <w:widowControl/>
        <w:autoSpaceDE/>
        <w:autoSpaceDN/>
        <w:spacing w:line="276" w:lineRule="auto"/>
        <w:rPr>
          <w:ins w:id="270" w:author="Emmanuel Thomas" w:date="2022-01-21T15:45:00Z"/>
          <w:rFonts w:eastAsia="Calibri" w:cs="Times New Roman"/>
          <w:lang w:val="en-GB"/>
        </w:rPr>
      </w:pPr>
      <w:ins w:id="271" w:author="Emmanuel Thomas" w:date="2022-01-21T15:45:00Z">
        <w:r w:rsidRPr="00D06F57">
          <w:rPr>
            <w:rFonts w:eastAsia="Calibri" w:cs="Times New Roman"/>
            <w:lang w:val="en-GB"/>
          </w:rPr>
          <w:t xml:space="preserve">Keys are defined as 4CCs. An set of keys and the associated value pairs are defined in </w:t>
        </w:r>
        <w:r w:rsidRPr="00D06F57">
          <w:rPr>
            <w:rFonts w:eastAsia="Calibri" w:cs="Times New Roman"/>
            <w:highlight w:val="yellow"/>
            <w:lang w:val="en-GB"/>
          </w:rPr>
          <w:fldChar w:fldCharType="begin"/>
        </w:r>
        <w:r w:rsidRPr="00D06F57">
          <w:rPr>
            <w:rFonts w:eastAsia="Calibri" w:cs="Times New Roman"/>
            <w:highlight w:val="yellow"/>
            <w:lang w:val="en-GB"/>
          </w:rPr>
          <w:instrText xml:space="preserve"> REF _Ref64617434 \h </w:instrText>
        </w:r>
        <w:r w:rsidRPr="00D06F57">
          <w:rPr>
            <w:rFonts w:eastAsia="Calibri" w:cs="Times New Roman"/>
            <w:highlight w:val="yellow"/>
            <w:lang w:val="en-GB"/>
          </w:rPr>
        </w:r>
        <w:r w:rsidRPr="00D06F57">
          <w:rPr>
            <w:rFonts w:eastAsia="Calibri" w:cs="Times New Roman"/>
            <w:highlight w:val="yellow"/>
            <w:lang w:val="en-GB"/>
          </w:rPr>
          <w:fldChar w:fldCharType="separate"/>
        </w:r>
        <w:r w:rsidRPr="00D06F57">
          <w:rPr>
            <w:rFonts w:eastAsia="Calibri" w:cs="Times New Roman"/>
            <w:lang w:val="en-GB"/>
          </w:rPr>
          <w:t xml:space="preserve">Table </w:t>
        </w:r>
        <w:r w:rsidRPr="00D06F57">
          <w:rPr>
            <w:rFonts w:eastAsia="Calibri" w:cs="Times New Roman"/>
            <w:noProof/>
            <w:lang w:val="en-GB"/>
          </w:rPr>
          <w:t>1</w:t>
        </w:r>
        <w:r w:rsidRPr="00D06F57">
          <w:rPr>
            <w:rFonts w:eastAsia="Calibri" w:cs="Times New Roman"/>
            <w:highlight w:val="yellow"/>
            <w:lang w:val="en-GB"/>
          </w:rPr>
          <w:fldChar w:fldCharType="end"/>
        </w:r>
        <w:r w:rsidRPr="00D06F57">
          <w:rPr>
            <w:rFonts w:eastAsia="Calibri" w:cs="Times New Roman"/>
            <w:lang w:val="en-GB"/>
          </w:rPr>
          <w:t xml:space="preserve">. Additional keys may be specified as 4CCs. Preferably, keys are aligned with ISO/IEC 23091-2. </w:t>
        </w:r>
        <w:r w:rsidRPr="00D06F57">
          <w:rPr>
            <w:rFonts w:eastAsia="Calibri" w:cs="Times New Roman"/>
            <w:highlight w:val="yellow"/>
            <w:lang w:val="en-GB"/>
          </w:rPr>
          <w:t>[Ed. (MH/KB): If the keys derived from ISO/IEC 23091-2 are kept in this document, a normative reference to ISO/IEC 23091-2 has to be added.]</w:t>
        </w:r>
      </w:ins>
    </w:p>
    <w:p w14:paraId="3C4E36A0" w14:textId="77777777" w:rsidR="00B1784D" w:rsidRPr="00D06F57" w:rsidRDefault="00B1784D" w:rsidP="00B1784D">
      <w:pPr>
        <w:widowControl/>
        <w:autoSpaceDE/>
        <w:autoSpaceDN/>
        <w:spacing w:line="276" w:lineRule="auto"/>
        <w:rPr>
          <w:ins w:id="272" w:author="Emmanuel Thomas" w:date="2022-01-21T15:45:00Z"/>
          <w:rFonts w:eastAsia="Calibri" w:cs="Times New Roman"/>
          <w:lang w:val="en-GB"/>
        </w:rPr>
      </w:pPr>
      <w:ins w:id="273" w:author="Emmanuel Thomas" w:date="2022-01-21T15:45:00Z">
        <w:r w:rsidRPr="00D06F57">
          <w:rPr>
            <w:rFonts w:eastAsia="Calibri" w:cs="Times New Roman"/>
            <w:lang w:val="en-GB"/>
          </w:rPr>
          <w:t>If a specific key is not provided, then the value takes the default value specified in the table, or the value is unknown if no default is specified.</w:t>
        </w:r>
      </w:ins>
    </w:p>
    <w:p w14:paraId="0A1280D2" w14:textId="77777777" w:rsidR="00B1784D" w:rsidRDefault="00B1784D" w:rsidP="00B1784D">
      <w:pPr>
        <w:pStyle w:val="Note"/>
        <w:rPr>
          <w:ins w:id="274" w:author="Emmanuel Thomas" w:date="2022-01-21T15:45:00Z"/>
        </w:rPr>
      </w:pPr>
      <w:ins w:id="275" w:author="Emmanuel Thomas" w:date="2022-01-21T15:45:00Z">
        <w:r>
          <w:t xml:space="preserve">NOTE: The parameters from </w:t>
        </w:r>
        <w:r>
          <w:rPr>
            <w:rFonts w:ascii="Courier New" w:hAnsi="Courier New"/>
          </w:rPr>
          <w:t>'</w:t>
        </w:r>
        <w:proofErr w:type="spellStart"/>
        <w:r>
          <w:rPr>
            <w:rFonts w:ascii="Courier New" w:hAnsi="Courier New"/>
          </w:rPr>
          <w:t>vbit</w:t>
        </w:r>
        <w:proofErr w:type="spellEnd"/>
        <w:r>
          <w:rPr>
            <w:rFonts w:ascii="Courier New" w:hAnsi="Courier New"/>
          </w:rPr>
          <w:t>'</w:t>
        </w:r>
        <w:r>
          <w:t xml:space="preserve"> onwards in </w:t>
        </w:r>
        <w:r>
          <w:rPr>
            <w:highlight w:val="yellow"/>
          </w:rPr>
          <w:fldChar w:fldCharType="begin"/>
        </w:r>
        <w:r>
          <w:rPr>
            <w:highlight w:val="yellow"/>
          </w:rPr>
          <w:instrText xml:space="preserve"> REF _Ref64617434 \h </w:instrText>
        </w:r>
        <w:r>
          <w:rPr>
            <w:highlight w:val="yellow"/>
          </w:rPr>
        </w:r>
        <w:r>
          <w:rPr>
            <w:highlight w:val="yellow"/>
          </w:rPr>
          <w:fldChar w:fldCharType="separate"/>
        </w:r>
        <w:r>
          <w:t xml:space="preserve">Table </w:t>
        </w:r>
        <w:r>
          <w:rPr>
            <w:noProof/>
          </w:rPr>
          <w:t>1</w:t>
        </w:r>
        <w:r>
          <w:rPr>
            <w:highlight w:val="yellow"/>
          </w:rPr>
          <w:fldChar w:fldCharType="end"/>
        </w:r>
        <w:r>
          <w:t xml:space="preserve"> are not EVC specific and are applicable to any video codec. It is foreseen that these values are moved to ISO/IEC 14496-12 in future versions and may then be applicable to other video codecs as well. </w:t>
        </w:r>
        <w:r>
          <w:rPr>
            <w:highlight w:val="yellow"/>
          </w:rPr>
          <w:t xml:space="preserve">[Ed. (MH): FI_106-207 resolution: Keys from </w:t>
        </w:r>
        <w:proofErr w:type="spellStart"/>
        <w:r>
          <w:rPr>
            <w:highlight w:val="yellow"/>
          </w:rPr>
          <w:t>vbit</w:t>
        </w:r>
        <w:proofErr w:type="spellEnd"/>
        <w:r>
          <w:rPr>
            <w:highlight w:val="yellow"/>
          </w:rPr>
          <w:t xml:space="preserve"> onwards moved to ISO/IEC 14496-12.]</w:t>
        </w:r>
      </w:ins>
    </w:p>
    <w:p w14:paraId="02E4A52D" w14:textId="77777777" w:rsidR="00B1784D" w:rsidRPr="002155A8" w:rsidRDefault="00B1784D" w:rsidP="00806141">
      <w:pPr>
        <w:pStyle w:val="Caption"/>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120" w:line="276" w:lineRule="auto"/>
        <w:jc w:val="center"/>
        <w:textAlignment w:val="auto"/>
        <w:rPr>
          <w:ins w:id="276" w:author="Emmanuel Thomas" w:date="2022-01-21T15:45:00Z"/>
          <w:rFonts w:ascii="Cambria" w:eastAsia="Calibri" w:hAnsi="Cambria"/>
          <w:b/>
          <w:i w:val="0"/>
          <w:iCs w:val="0"/>
          <w:color w:val="auto"/>
          <w:sz w:val="22"/>
          <w:szCs w:val="22"/>
          <w:lang w:val="en-GB"/>
          <w:rPrChange w:id="277" w:author="Emmanuel Thomas" w:date="2022-01-21T15:47:00Z">
            <w:rPr>
              <w:ins w:id="278" w:author="Emmanuel Thomas" w:date="2022-01-21T15:45:00Z"/>
            </w:rPr>
          </w:rPrChange>
        </w:rPr>
        <w:pPrChange w:id="279" w:author="Emmanuel Thomas" w:date="2022-01-21T15:47:00Z">
          <w:pPr>
            <w:pStyle w:val="Caption"/>
          </w:pPr>
        </w:pPrChange>
      </w:pPr>
      <w:bookmarkStart w:id="280" w:name="_Ref64617434"/>
      <w:ins w:id="281" w:author="Emmanuel Thomas" w:date="2022-01-21T15:45:00Z">
        <w:r w:rsidRPr="002155A8">
          <w:rPr>
            <w:rFonts w:ascii="Cambria" w:eastAsia="Calibri" w:hAnsi="Cambria"/>
            <w:b/>
            <w:i w:val="0"/>
            <w:iCs w:val="0"/>
            <w:color w:val="auto"/>
            <w:sz w:val="22"/>
            <w:szCs w:val="22"/>
            <w:lang w:val="en-GB"/>
            <w:rPrChange w:id="282" w:author="Emmanuel Thomas" w:date="2022-01-21T15:47:00Z">
              <w:rPr/>
            </w:rPrChange>
          </w:rPr>
          <w:t xml:space="preserve">Table </w:t>
        </w:r>
        <w:r w:rsidRPr="002155A8">
          <w:rPr>
            <w:rFonts w:ascii="Cambria" w:eastAsia="Calibri" w:hAnsi="Cambria"/>
            <w:b/>
            <w:i w:val="0"/>
            <w:iCs w:val="0"/>
            <w:color w:val="auto"/>
            <w:sz w:val="22"/>
            <w:szCs w:val="22"/>
            <w:lang w:val="en-GB"/>
            <w:rPrChange w:id="283" w:author="Emmanuel Thomas" w:date="2022-01-21T15:47:00Z">
              <w:rPr/>
            </w:rPrChange>
          </w:rPr>
          <w:fldChar w:fldCharType="begin"/>
        </w:r>
        <w:r w:rsidRPr="002155A8">
          <w:rPr>
            <w:rFonts w:ascii="Cambria" w:eastAsia="Calibri" w:hAnsi="Cambria"/>
            <w:b/>
            <w:i w:val="0"/>
            <w:iCs w:val="0"/>
            <w:color w:val="auto"/>
            <w:sz w:val="22"/>
            <w:szCs w:val="22"/>
            <w:lang w:val="en-GB"/>
            <w:rPrChange w:id="284" w:author="Emmanuel Thomas" w:date="2022-01-21T15:47:00Z">
              <w:rPr/>
            </w:rPrChange>
          </w:rPr>
          <w:instrText xml:space="preserve"> SEQ Table \* ARABIC </w:instrText>
        </w:r>
        <w:r w:rsidRPr="002155A8">
          <w:rPr>
            <w:rFonts w:ascii="Cambria" w:eastAsia="Calibri" w:hAnsi="Cambria"/>
            <w:b/>
            <w:i w:val="0"/>
            <w:iCs w:val="0"/>
            <w:color w:val="auto"/>
            <w:sz w:val="22"/>
            <w:szCs w:val="22"/>
            <w:lang w:val="en-GB"/>
            <w:rPrChange w:id="285" w:author="Emmanuel Thomas" w:date="2022-01-21T15:47:00Z">
              <w:rPr/>
            </w:rPrChange>
          </w:rPr>
          <w:fldChar w:fldCharType="separate"/>
        </w:r>
        <w:r w:rsidRPr="002155A8">
          <w:rPr>
            <w:rFonts w:ascii="Cambria" w:eastAsia="Calibri" w:hAnsi="Cambria"/>
            <w:b/>
            <w:i w:val="0"/>
            <w:iCs w:val="0"/>
            <w:color w:val="auto"/>
            <w:sz w:val="22"/>
            <w:szCs w:val="22"/>
            <w:lang w:val="en-GB"/>
            <w:rPrChange w:id="286" w:author="Emmanuel Thomas" w:date="2022-01-21T15:47:00Z">
              <w:rPr>
                <w:noProof/>
              </w:rPr>
            </w:rPrChange>
          </w:rPr>
          <w:t>1</w:t>
        </w:r>
        <w:r w:rsidRPr="002155A8">
          <w:rPr>
            <w:rFonts w:ascii="Cambria" w:eastAsia="Calibri" w:hAnsi="Cambria"/>
            <w:b/>
            <w:i w:val="0"/>
            <w:iCs w:val="0"/>
            <w:color w:val="auto"/>
            <w:sz w:val="22"/>
            <w:szCs w:val="22"/>
            <w:lang w:val="en-GB"/>
            <w:rPrChange w:id="287" w:author="Emmanuel Thomas" w:date="2022-01-21T15:47:00Z">
              <w:rPr/>
            </w:rPrChange>
          </w:rPr>
          <w:fldChar w:fldCharType="end"/>
        </w:r>
        <w:bookmarkEnd w:id="280"/>
        <w:r w:rsidRPr="002155A8">
          <w:rPr>
            <w:rFonts w:ascii="Cambria" w:eastAsia="Calibri" w:hAnsi="Cambria"/>
            <w:b/>
            <w:i w:val="0"/>
            <w:iCs w:val="0"/>
            <w:color w:val="auto"/>
            <w:sz w:val="22"/>
            <w:szCs w:val="22"/>
            <w:lang w:val="en-GB"/>
            <w:rPrChange w:id="288" w:author="Emmanuel Thomas" w:date="2022-01-21T15:47:00Z">
              <w:rPr/>
            </w:rPrChange>
          </w:rPr>
          <w:t xml:space="preserve"> - Definition of Set of Keys and Values defined for EVC</w:t>
        </w:r>
      </w:ins>
    </w:p>
    <w:tbl>
      <w:tblPr>
        <w:tblStyle w:val="TableGrid"/>
        <w:tblW w:w="9741" w:type="dxa"/>
        <w:tblLayout w:type="fixed"/>
        <w:tblLook w:val="04A0" w:firstRow="1" w:lastRow="0" w:firstColumn="1" w:lastColumn="0" w:noHBand="0" w:noVBand="1"/>
        <w:tblPrChange w:id="289" w:author="Emmanuel Thomas" w:date="2022-01-21T15:48:00Z">
          <w:tblPr>
            <w:tblStyle w:val="TableGrid"/>
            <w:tblW w:w="0" w:type="auto"/>
            <w:tblLayout w:type="fixed"/>
            <w:tblLook w:val="04A0" w:firstRow="1" w:lastRow="0" w:firstColumn="1" w:lastColumn="0" w:noHBand="0" w:noVBand="1"/>
          </w:tblPr>
        </w:tblPrChange>
      </w:tblPr>
      <w:tblGrid>
        <w:gridCol w:w="985"/>
        <w:gridCol w:w="3420"/>
        <w:gridCol w:w="3812"/>
        <w:gridCol w:w="1524"/>
        <w:tblGridChange w:id="290">
          <w:tblGrid>
            <w:gridCol w:w="985"/>
            <w:gridCol w:w="3420"/>
            <w:gridCol w:w="4140"/>
            <w:gridCol w:w="1196"/>
          </w:tblGrid>
        </w:tblGridChange>
      </w:tblGrid>
      <w:tr w:rsidR="00B1784D" w14:paraId="57B4F1A0" w14:textId="77777777" w:rsidTr="002155A8">
        <w:trPr>
          <w:ins w:id="291"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Change w:id="292"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18A15B42" w14:textId="77777777" w:rsidR="00B1784D" w:rsidRPr="002155A8" w:rsidRDefault="00B1784D" w:rsidP="002155A8">
            <w:pPr>
              <w:spacing w:after="0"/>
              <w:jc w:val="center"/>
              <w:rPr>
                <w:ins w:id="293" w:author="Emmanuel Thomas" w:date="2022-01-21T15:45:00Z"/>
                <w:b/>
                <w:bCs/>
                <w:rPrChange w:id="294" w:author="Emmanuel Thomas" w:date="2022-01-21T15:48:00Z">
                  <w:rPr>
                    <w:ins w:id="295" w:author="Emmanuel Thomas" w:date="2022-01-21T15:45:00Z"/>
                  </w:rPr>
                </w:rPrChange>
              </w:rPr>
              <w:pPrChange w:id="296" w:author="Emmanuel Thomas" w:date="2022-01-21T15:48:00Z">
                <w:pPr/>
              </w:pPrChange>
            </w:pPr>
            <w:ins w:id="297" w:author="Emmanuel Thomas" w:date="2022-01-21T15:45:00Z">
              <w:r w:rsidRPr="002155A8">
                <w:rPr>
                  <w:b/>
                  <w:bCs/>
                  <w:rPrChange w:id="298" w:author="Emmanuel Thomas" w:date="2022-01-21T15:48:00Z">
                    <w:rPr/>
                  </w:rPrChange>
                </w:rPr>
                <w:t>Key</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Change w:id="299"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0136B765" w14:textId="77777777" w:rsidR="00B1784D" w:rsidRPr="002155A8" w:rsidRDefault="00B1784D" w:rsidP="002155A8">
            <w:pPr>
              <w:spacing w:after="0"/>
              <w:jc w:val="center"/>
              <w:rPr>
                <w:ins w:id="300" w:author="Emmanuel Thomas" w:date="2022-01-21T15:45:00Z"/>
                <w:b/>
                <w:bCs/>
                <w:rPrChange w:id="301" w:author="Emmanuel Thomas" w:date="2022-01-21T15:48:00Z">
                  <w:rPr>
                    <w:ins w:id="302" w:author="Emmanuel Thomas" w:date="2022-01-21T15:45:00Z"/>
                  </w:rPr>
                </w:rPrChange>
              </w:rPr>
              <w:pPrChange w:id="303" w:author="Emmanuel Thomas" w:date="2022-01-21T15:48:00Z">
                <w:pPr/>
              </w:pPrChange>
            </w:pPr>
            <w:ins w:id="304" w:author="Emmanuel Thomas" w:date="2022-01-21T15:45:00Z">
              <w:r w:rsidRPr="002155A8">
                <w:rPr>
                  <w:b/>
                  <w:bCs/>
                  <w:rPrChange w:id="305" w:author="Emmanuel Thomas" w:date="2022-01-21T15:48:00Z">
                    <w:rPr/>
                  </w:rPrChange>
                </w:rPr>
                <w:t>Key Definition</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Change w:id="306"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2B263B97" w14:textId="77777777" w:rsidR="00B1784D" w:rsidRPr="002155A8" w:rsidRDefault="00B1784D" w:rsidP="002155A8">
            <w:pPr>
              <w:spacing w:after="0"/>
              <w:jc w:val="center"/>
              <w:rPr>
                <w:ins w:id="307" w:author="Emmanuel Thomas" w:date="2022-01-21T15:45:00Z"/>
                <w:b/>
                <w:bCs/>
                <w:rPrChange w:id="308" w:author="Emmanuel Thomas" w:date="2022-01-21T15:48:00Z">
                  <w:rPr>
                    <w:ins w:id="309" w:author="Emmanuel Thomas" w:date="2022-01-21T15:45:00Z"/>
                  </w:rPr>
                </w:rPrChange>
              </w:rPr>
              <w:pPrChange w:id="310" w:author="Emmanuel Thomas" w:date="2022-01-21T15:48:00Z">
                <w:pPr/>
              </w:pPrChange>
            </w:pPr>
            <w:ins w:id="311" w:author="Emmanuel Thomas" w:date="2022-01-21T15:45:00Z">
              <w:r w:rsidRPr="002155A8">
                <w:rPr>
                  <w:b/>
                  <w:bCs/>
                  <w:rPrChange w:id="312" w:author="Emmanuel Thomas" w:date="2022-01-21T15:48:00Z">
                    <w:rPr/>
                  </w:rPrChange>
                </w:rPr>
                <w:t>Value</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Change w:id="313"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74C8D589" w14:textId="77777777" w:rsidR="00B1784D" w:rsidRPr="002155A8" w:rsidRDefault="00B1784D" w:rsidP="002155A8">
            <w:pPr>
              <w:spacing w:after="0"/>
              <w:jc w:val="center"/>
              <w:rPr>
                <w:ins w:id="314" w:author="Emmanuel Thomas" w:date="2022-01-21T15:45:00Z"/>
                <w:b/>
                <w:bCs/>
                <w:rPrChange w:id="315" w:author="Emmanuel Thomas" w:date="2022-01-21T15:48:00Z">
                  <w:rPr>
                    <w:ins w:id="316" w:author="Emmanuel Thomas" w:date="2022-01-21T15:45:00Z"/>
                  </w:rPr>
                </w:rPrChange>
              </w:rPr>
              <w:pPrChange w:id="317" w:author="Emmanuel Thomas" w:date="2022-01-21T15:48:00Z">
                <w:pPr/>
              </w:pPrChange>
            </w:pPr>
            <w:ins w:id="318" w:author="Emmanuel Thomas" w:date="2022-01-21T15:45:00Z">
              <w:r w:rsidRPr="002155A8">
                <w:rPr>
                  <w:b/>
                  <w:bCs/>
                  <w:rPrChange w:id="319" w:author="Emmanuel Thomas" w:date="2022-01-21T15:48:00Z">
                    <w:rPr/>
                  </w:rPrChange>
                </w:rPr>
                <w:t>Default Value</w:t>
              </w:r>
            </w:ins>
          </w:p>
        </w:tc>
      </w:tr>
      <w:tr w:rsidR="00B1784D" w14:paraId="3140F26C" w14:textId="77777777" w:rsidTr="002155A8">
        <w:trPr>
          <w:ins w:id="320"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321"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53A66B4E" w14:textId="77777777" w:rsidR="00B1784D" w:rsidRDefault="00B1784D" w:rsidP="008E1EE8">
            <w:pPr>
              <w:rPr>
                <w:ins w:id="322" w:author="Emmanuel Thomas" w:date="2022-01-21T15:45:00Z"/>
                <w:rFonts w:ascii="Courier New" w:hAnsi="Courier New" w:cs="Courier New"/>
              </w:rPr>
            </w:pPr>
            <w:ins w:id="323" w:author="Emmanuel Thomas" w:date="2022-01-21T15:45:00Z">
              <w:r>
                <w:rPr>
                  <w:rFonts w:ascii="Courier New" w:hAnsi="Courier New" w:cs="Courier New"/>
                </w:rPr>
                <w:t>'</w:t>
              </w:r>
              <w:proofErr w:type="spellStart"/>
              <w:r>
                <w:rPr>
                  <w:rFonts w:ascii="Courier New" w:hAnsi="Courier New" w:cs="Courier New"/>
                </w:rPr>
                <w:t>vprf</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324"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326F638E" w14:textId="77777777" w:rsidR="00B1784D" w:rsidRDefault="00B1784D" w:rsidP="008E1EE8">
            <w:pPr>
              <w:rPr>
                <w:ins w:id="325" w:author="Emmanuel Thomas" w:date="2022-01-21T15:45:00Z"/>
                <w:rFonts w:cs="Times New Roman"/>
              </w:rPr>
            </w:pPr>
            <w:ins w:id="326" w:author="Emmanuel Thomas" w:date="2022-01-21T15:45:00Z">
              <w:r>
                <w:t>Defines the video profile</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327"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764B1EB7" w14:textId="77777777" w:rsidR="00B1784D" w:rsidRDefault="00B1784D" w:rsidP="008E1EE8">
            <w:pPr>
              <w:rPr>
                <w:ins w:id="328" w:author="Emmanuel Thomas" w:date="2022-01-21T15:45:00Z"/>
                <w:rFonts w:ascii="Courier New" w:hAnsi="Courier New" w:cs="Courier New"/>
              </w:rPr>
            </w:pPr>
            <w:proofErr w:type="spellStart"/>
            <w:ins w:id="329" w:author="Emmanuel Thomas" w:date="2022-01-21T15:45:00Z">
              <w:r>
                <w:rPr>
                  <w:rFonts w:ascii="Courier New" w:hAnsi="Courier New" w:cs="Courier New"/>
                </w:rPr>
                <w:t>profile_idc</w:t>
              </w:r>
              <w:proofErr w:type="spellEnd"/>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330"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3AE65468" w14:textId="77777777" w:rsidR="00B1784D" w:rsidRDefault="00B1784D" w:rsidP="002155A8">
            <w:pPr>
              <w:jc w:val="center"/>
              <w:rPr>
                <w:ins w:id="331" w:author="Emmanuel Thomas" w:date="2022-01-21T15:45:00Z"/>
                <w:rFonts w:cs="Times New Roman"/>
              </w:rPr>
              <w:pPrChange w:id="332" w:author="Emmanuel Thomas" w:date="2022-01-21T15:48:00Z">
                <w:pPr/>
              </w:pPrChange>
            </w:pPr>
            <w:ins w:id="333" w:author="Emmanuel Thomas" w:date="2022-01-21T15:45:00Z">
              <w:r>
                <w:t>1</w:t>
              </w:r>
            </w:ins>
          </w:p>
        </w:tc>
      </w:tr>
      <w:tr w:rsidR="00B1784D" w14:paraId="181414B4" w14:textId="77777777" w:rsidTr="002155A8">
        <w:trPr>
          <w:ins w:id="334"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335"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23A0EE81" w14:textId="77777777" w:rsidR="00B1784D" w:rsidRDefault="00B1784D" w:rsidP="008E1EE8">
            <w:pPr>
              <w:rPr>
                <w:ins w:id="336" w:author="Emmanuel Thomas" w:date="2022-01-21T15:45:00Z"/>
                <w:rFonts w:ascii="Courier New" w:hAnsi="Courier New" w:cs="Courier New"/>
              </w:rPr>
            </w:pPr>
            <w:ins w:id="337" w:author="Emmanuel Thomas" w:date="2022-01-21T15:45:00Z">
              <w:r>
                <w:rPr>
                  <w:rFonts w:ascii="Courier New" w:hAnsi="Courier New" w:cs="Courier New"/>
                </w:rPr>
                <w:t>'</w:t>
              </w:r>
              <w:proofErr w:type="spellStart"/>
              <w:r>
                <w:rPr>
                  <w:rFonts w:ascii="Courier New" w:hAnsi="Courier New" w:cs="Courier New"/>
                </w:rPr>
                <w:t>vlev</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338"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6FEA9976" w14:textId="77777777" w:rsidR="00B1784D" w:rsidRDefault="00B1784D" w:rsidP="008E1EE8">
            <w:pPr>
              <w:rPr>
                <w:ins w:id="339" w:author="Emmanuel Thomas" w:date="2022-01-21T15:45:00Z"/>
                <w:rFonts w:cs="Times New Roman"/>
              </w:rPr>
            </w:pPr>
            <w:ins w:id="340" w:author="Emmanuel Thomas" w:date="2022-01-21T15:45:00Z">
              <w:r>
                <w:t>Defines the video level</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341"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160E3277" w14:textId="77777777" w:rsidR="00B1784D" w:rsidRDefault="00B1784D" w:rsidP="008E1EE8">
            <w:pPr>
              <w:rPr>
                <w:ins w:id="342" w:author="Emmanuel Thomas" w:date="2022-01-21T15:45:00Z"/>
                <w:rFonts w:ascii="Courier" w:hAnsi="Courier"/>
              </w:rPr>
            </w:pPr>
            <w:proofErr w:type="spellStart"/>
            <w:ins w:id="343" w:author="Emmanuel Thomas" w:date="2022-01-21T15:45:00Z">
              <w:r>
                <w:rPr>
                  <w:rFonts w:ascii="Courier" w:hAnsi="Courier" w:cs="Courier New"/>
                </w:rPr>
                <w:t>level</w:t>
              </w:r>
              <w:r>
                <w:rPr>
                  <w:rFonts w:ascii="Courier" w:hAnsi="Courier"/>
                </w:rPr>
                <w:t>_</w:t>
              </w:r>
              <w:r>
                <w:rPr>
                  <w:rFonts w:ascii="Courier" w:hAnsi="Courier" w:cs="Courier New"/>
                </w:rPr>
                <w:t>idc</w:t>
              </w:r>
              <w:proofErr w:type="spellEnd"/>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344"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39B2B69A" w14:textId="77777777" w:rsidR="00B1784D" w:rsidRDefault="00B1784D" w:rsidP="002155A8">
            <w:pPr>
              <w:jc w:val="center"/>
              <w:rPr>
                <w:ins w:id="345" w:author="Emmanuel Thomas" w:date="2022-01-21T15:45:00Z"/>
              </w:rPr>
              <w:pPrChange w:id="346" w:author="Emmanuel Thomas" w:date="2022-01-21T15:48:00Z">
                <w:pPr/>
              </w:pPrChange>
            </w:pPr>
            <w:ins w:id="347" w:author="Emmanuel Thomas" w:date="2022-01-21T15:45:00Z">
              <w:r>
                <w:t>51</w:t>
              </w:r>
            </w:ins>
          </w:p>
        </w:tc>
      </w:tr>
      <w:tr w:rsidR="00B1784D" w14:paraId="13B993F5" w14:textId="77777777" w:rsidTr="002155A8">
        <w:trPr>
          <w:ins w:id="348"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349"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556B004D" w14:textId="77777777" w:rsidR="00B1784D" w:rsidRDefault="00B1784D" w:rsidP="008E1EE8">
            <w:pPr>
              <w:rPr>
                <w:ins w:id="350" w:author="Emmanuel Thomas" w:date="2022-01-21T15:45:00Z"/>
                <w:rFonts w:ascii="Courier New" w:hAnsi="Courier New" w:cs="Courier New"/>
              </w:rPr>
            </w:pPr>
            <w:ins w:id="351" w:author="Emmanuel Thomas" w:date="2022-01-21T15:45:00Z">
              <w:r>
                <w:rPr>
                  <w:rFonts w:ascii="Courier New" w:hAnsi="Courier New" w:cs="Courier New"/>
                </w:rPr>
                <w:t>'</w:t>
              </w:r>
              <w:proofErr w:type="spellStart"/>
              <w:r>
                <w:rPr>
                  <w:rFonts w:ascii="Courier New" w:hAnsi="Courier New" w:cs="Courier New"/>
                </w:rPr>
                <w:t>vtoh</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352"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04F76BAF" w14:textId="77777777" w:rsidR="00B1784D" w:rsidRDefault="00B1784D" w:rsidP="008E1EE8">
            <w:pPr>
              <w:rPr>
                <w:ins w:id="353" w:author="Emmanuel Thomas" w:date="2022-01-21T15:45:00Z"/>
                <w:rFonts w:cs="Times New Roman"/>
              </w:rPr>
            </w:pPr>
            <w:ins w:id="354" w:author="Emmanuel Thomas" w:date="2022-01-21T15:45:00Z">
              <w:r>
                <w:t>Defines the toolset</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355"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22EAC6A8" w14:textId="77777777" w:rsidR="00B1784D" w:rsidRDefault="00B1784D" w:rsidP="008E1EE8">
            <w:pPr>
              <w:rPr>
                <w:ins w:id="356" w:author="Emmanuel Thomas" w:date="2022-01-21T15:45:00Z"/>
                <w:rFonts w:ascii="Times New Roman" w:hAnsi="Times New Roman"/>
              </w:rPr>
            </w:pPr>
            <w:proofErr w:type="spellStart"/>
            <w:ins w:id="357" w:author="Emmanuel Thomas" w:date="2022-01-21T15:45:00Z">
              <w:r>
                <w:rPr>
                  <w:rFonts w:ascii="Courier New" w:hAnsi="Courier New" w:cs="Courier New"/>
                </w:rPr>
                <w:t>toolset_idc_h</w:t>
              </w:r>
              <w:proofErr w:type="spellEnd"/>
              <w:r>
                <w:t xml:space="preserve"> in hex decimal</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358"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23D3E9B5" w14:textId="77777777" w:rsidR="00B1784D" w:rsidRDefault="00B1784D" w:rsidP="002155A8">
            <w:pPr>
              <w:jc w:val="center"/>
              <w:rPr>
                <w:ins w:id="359" w:author="Emmanuel Thomas" w:date="2022-01-21T15:45:00Z"/>
              </w:rPr>
              <w:pPrChange w:id="360" w:author="Emmanuel Thomas" w:date="2022-01-21T15:48:00Z">
                <w:pPr/>
              </w:pPrChange>
            </w:pPr>
            <w:ins w:id="361" w:author="Emmanuel Thomas" w:date="2022-01-21T15:45:00Z">
              <w:r>
                <w:t>x1FFFFF</w:t>
              </w:r>
            </w:ins>
          </w:p>
        </w:tc>
      </w:tr>
      <w:tr w:rsidR="00B1784D" w14:paraId="2B480AC0" w14:textId="77777777" w:rsidTr="002155A8">
        <w:trPr>
          <w:ins w:id="362"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363"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516DD141" w14:textId="77777777" w:rsidR="00B1784D" w:rsidRDefault="00B1784D" w:rsidP="008E1EE8">
            <w:pPr>
              <w:rPr>
                <w:ins w:id="364" w:author="Emmanuel Thomas" w:date="2022-01-21T15:45:00Z"/>
                <w:rFonts w:ascii="Courier New" w:hAnsi="Courier New" w:cs="Courier New"/>
              </w:rPr>
            </w:pPr>
            <w:ins w:id="365" w:author="Emmanuel Thomas" w:date="2022-01-21T15:45:00Z">
              <w:r>
                <w:rPr>
                  <w:rFonts w:ascii="Courier New" w:hAnsi="Courier New" w:cs="Courier New"/>
                </w:rPr>
                <w:t>'</w:t>
              </w:r>
              <w:proofErr w:type="spellStart"/>
              <w:r>
                <w:rPr>
                  <w:rFonts w:ascii="Courier New" w:hAnsi="Courier New" w:cs="Courier New"/>
                </w:rPr>
                <w:t>vtol</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366"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7D018DBD" w14:textId="77777777" w:rsidR="00B1784D" w:rsidRDefault="00B1784D" w:rsidP="008E1EE8">
            <w:pPr>
              <w:rPr>
                <w:ins w:id="367" w:author="Emmanuel Thomas" w:date="2022-01-21T15:45:00Z"/>
                <w:rFonts w:cs="Times New Roman"/>
              </w:rPr>
            </w:pPr>
            <w:ins w:id="368" w:author="Emmanuel Thomas" w:date="2022-01-21T15:45:00Z">
              <w:r>
                <w:t>Defines the toolset</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369"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3FA797C7" w14:textId="77777777" w:rsidR="00B1784D" w:rsidRDefault="00B1784D" w:rsidP="008E1EE8">
            <w:pPr>
              <w:rPr>
                <w:ins w:id="370" w:author="Emmanuel Thomas" w:date="2022-01-21T15:45:00Z"/>
                <w:rFonts w:ascii="Times New Roman" w:hAnsi="Times New Roman"/>
              </w:rPr>
            </w:pPr>
            <w:proofErr w:type="spellStart"/>
            <w:ins w:id="371" w:author="Emmanuel Thomas" w:date="2022-01-21T15:45:00Z">
              <w:r>
                <w:rPr>
                  <w:rFonts w:ascii="Courier New" w:hAnsi="Courier New" w:cs="Courier New"/>
                </w:rPr>
                <w:t>toolset_idc_l</w:t>
              </w:r>
              <w:proofErr w:type="spellEnd"/>
              <w:r>
                <w:t xml:space="preserve"> in hex decimal</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372"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1B767A8C" w14:textId="77777777" w:rsidR="00B1784D" w:rsidRDefault="00B1784D" w:rsidP="002155A8">
            <w:pPr>
              <w:jc w:val="center"/>
              <w:rPr>
                <w:ins w:id="373" w:author="Emmanuel Thomas" w:date="2022-01-21T15:45:00Z"/>
              </w:rPr>
              <w:pPrChange w:id="374" w:author="Emmanuel Thomas" w:date="2022-01-21T15:48:00Z">
                <w:pPr/>
              </w:pPrChange>
            </w:pPr>
            <w:ins w:id="375" w:author="Emmanuel Thomas" w:date="2022-01-21T15:45:00Z">
              <w:r>
                <w:t>x000000</w:t>
              </w:r>
            </w:ins>
          </w:p>
        </w:tc>
      </w:tr>
      <w:tr w:rsidR="00B1784D" w14:paraId="2F3DC09E" w14:textId="77777777" w:rsidTr="002155A8">
        <w:trPr>
          <w:ins w:id="376"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377"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05D142F1" w14:textId="77777777" w:rsidR="00B1784D" w:rsidRDefault="00B1784D" w:rsidP="008E1EE8">
            <w:pPr>
              <w:rPr>
                <w:ins w:id="378" w:author="Emmanuel Thomas" w:date="2022-01-21T15:45:00Z"/>
                <w:rFonts w:ascii="Courier New" w:hAnsi="Courier New" w:cs="Courier New"/>
              </w:rPr>
            </w:pPr>
            <w:ins w:id="379" w:author="Emmanuel Thomas" w:date="2022-01-21T15:45:00Z">
              <w:r>
                <w:rPr>
                  <w:rFonts w:ascii="Courier New" w:hAnsi="Courier New" w:cs="Courier New"/>
                </w:rPr>
                <w:t>'</w:t>
              </w:r>
              <w:proofErr w:type="spellStart"/>
              <w:r>
                <w:rPr>
                  <w:rFonts w:ascii="Courier New" w:hAnsi="Courier New" w:cs="Courier New"/>
                </w:rPr>
                <w:t>vbit</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380"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4801CD33" w14:textId="77777777" w:rsidR="00B1784D" w:rsidRDefault="00B1784D" w:rsidP="008E1EE8">
            <w:pPr>
              <w:rPr>
                <w:ins w:id="381" w:author="Emmanuel Thomas" w:date="2022-01-21T15:45:00Z"/>
                <w:rFonts w:cs="Times New Roman"/>
              </w:rPr>
            </w:pPr>
            <w:ins w:id="382" w:author="Emmanuel Thomas" w:date="2022-01-21T15:45:00Z">
              <w:r>
                <w:t>Defines the video bit depth for luma and chroma</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383"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0829F978" w14:textId="77777777" w:rsidR="00B1784D" w:rsidRDefault="00B1784D" w:rsidP="008E1EE8">
            <w:pPr>
              <w:rPr>
                <w:ins w:id="384" w:author="Emmanuel Thomas" w:date="2022-01-21T15:45:00Z"/>
                <w:rFonts w:ascii="Times New Roman" w:hAnsi="Times New Roman"/>
              </w:rPr>
            </w:pPr>
            <w:ins w:id="385" w:author="Emmanuel Thomas" w:date="2022-01-21T15:45:00Z">
              <w:r>
                <w:t>Value is a 2 digit decimal . The first digit is the luma bit depth minus 8. The second digit is the chroma bit depth minus 8</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386"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4D541F33" w14:textId="77777777" w:rsidR="00B1784D" w:rsidRDefault="00B1784D" w:rsidP="002155A8">
            <w:pPr>
              <w:jc w:val="center"/>
              <w:rPr>
                <w:ins w:id="387" w:author="Emmanuel Thomas" w:date="2022-01-21T15:45:00Z"/>
              </w:rPr>
              <w:pPrChange w:id="388" w:author="Emmanuel Thomas" w:date="2022-01-21T15:48:00Z">
                <w:pPr/>
              </w:pPrChange>
            </w:pPr>
            <w:ins w:id="389" w:author="Emmanuel Thomas" w:date="2022-01-21T15:45:00Z">
              <w:r>
                <w:t>unknown</w:t>
              </w:r>
            </w:ins>
          </w:p>
        </w:tc>
      </w:tr>
      <w:tr w:rsidR="00B1784D" w14:paraId="456AA32D" w14:textId="77777777" w:rsidTr="002155A8">
        <w:trPr>
          <w:ins w:id="390"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391"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6F13461C" w14:textId="77777777" w:rsidR="00B1784D" w:rsidRDefault="00B1784D" w:rsidP="008E1EE8">
            <w:pPr>
              <w:rPr>
                <w:ins w:id="392" w:author="Emmanuel Thomas" w:date="2022-01-21T15:45:00Z"/>
                <w:rFonts w:ascii="Courier New" w:hAnsi="Courier New" w:cs="Courier New"/>
              </w:rPr>
            </w:pPr>
            <w:ins w:id="393" w:author="Emmanuel Thomas" w:date="2022-01-21T15:45:00Z">
              <w:r>
                <w:rPr>
                  <w:rFonts w:ascii="Courier New" w:hAnsi="Courier New" w:cs="Courier New"/>
                </w:rPr>
                <w:t>'</w:t>
              </w:r>
              <w:proofErr w:type="spellStart"/>
              <w:r>
                <w:rPr>
                  <w:rFonts w:ascii="Courier New" w:hAnsi="Courier New" w:cs="Courier New"/>
                </w:rPr>
                <w:t>vcss</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394"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5175A2C5" w14:textId="77777777" w:rsidR="00B1784D" w:rsidRDefault="00B1784D" w:rsidP="008E1EE8">
            <w:pPr>
              <w:rPr>
                <w:ins w:id="395" w:author="Emmanuel Thomas" w:date="2022-01-21T15:45:00Z"/>
                <w:rFonts w:cs="Times New Roman"/>
              </w:rPr>
            </w:pPr>
            <w:ins w:id="396" w:author="Emmanuel Thomas" w:date="2022-01-21T15:45:00Z">
              <w:r>
                <w:t>Defines the chroma subsampling</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397"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28F2507C" w14:textId="77777777" w:rsidR="00B1784D" w:rsidRDefault="00B1784D" w:rsidP="008E1EE8">
            <w:pPr>
              <w:rPr>
                <w:ins w:id="398" w:author="Emmanuel Thomas" w:date="2022-01-21T15:45:00Z"/>
                <w:rFonts w:ascii="Times New Roman" w:hAnsi="Times New Roman"/>
              </w:rPr>
            </w:pPr>
            <w:ins w:id="399" w:author="Emmanuel Thomas" w:date="2022-01-21T15:45:00Z">
              <w:r>
                <w:t>The subsampling scheme is expressed as a three part ratio J:a:b (e.g. 4:2:2) that describes the number of luminance and chrominance samples in a conceptual region that is J pixels wide, and 2 pixels high. The parts are (in their respective order):</w:t>
              </w:r>
            </w:ins>
          </w:p>
          <w:p w14:paraId="7306749E" w14:textId="77777777" w:rsidR="00B1784D" w:rsidRDefault="00B1784D" w:rsidP="00B1784D">
            <w:pPr>
              <w:pStyle w:val="ListParagraph"/>
              <w:numPr>
                <w:ilvl w:val="0"/>
                <w:numId w:val="43"/>
              </w:numPr>
              <w:spacing w:line="276" w:lineRule="auto"/>
              <w:rPr>
                <w:ins w:id="400" w:author="Emmanuel Thomas" w:date="2022-01-21T15:45:00Z"/>
              </w:rPr>
            </w:pPr>
            <w:ins w:id="401" w:author="Emmanuel Thomas" w:date="2022-01-21T15:45:00Z">
              <w:r>
                <w:t>J: horizontal sampling reference (width of the conceptual region). Usually, 4.</w:t>
              </w:r>
            </w:ins>
          </w:p>
          <w:p w14:paraId="59B4CDDA" w14:textId="77777777" w:rsidR="00B1784D" w:rsidRDefault="00B1784D" w:rsidP="00B1784D">
            <w:pPr>
              <w:pStyle w:val="ListParagraph"/>
              <w:numPr>
                <w:ilvl w:val="0"/>
                <w:numId w:val="43"/>
              </w:numPr>
              <w:spacing w:line="276" w:lineRule="auto"/>
              <w:rPr>
                <w:ins w:id="402" w:author="Emmanuel Thomas" w:date="2022-01-21T15:45:00Z"/>
              </w:rPr>
            </w:pPr>
            <w:ins w:id="403" w:author="Emmanuel Thomas" w:date="2022-01-21T15:45:00Z">
              <w:r>
                <w:t xml:space="preserve">a: number of chrominance samples (Cr, </w:t>
              </w:r>
              <w:proofErr w:type="spellStart"/>
              <w:r>
                <w:t>Cb</w:t>
              </w:r>
              <w:proofErr w:type="spellEnd"/>
              <w:r>
                <w:t>) in the first row of J pixels.</w:t>
              </w:r>
            </w:ins>
          </w:p>
          <w:p w14:paraId="084A1929" w14:textId="77777777" w:rsidR="00B1784D" w:rsidRDefault="00B1784D" w:rsidP="00B1784D">
            <w:pPr>
              <w:pStyle w:val="ListParagraph"/>
              <w:numPr>
                <w:ilvl w:val="0"/>
                <w:numId w:val="43"/>
              </w:numPr>
              <w:spacing w:line="276" w:lineRule="auto"/>
              <w:rPr>
                <w:ins w:id="404" w:author="Emmanuel Thomas" w:date="2022-01-21T15:45:00Z"/>
              </w:rPr>
            </w:pPr>
            <w:ins w:id="405" w:author="Emmanuel Thomas" w:date="2022-01-21T15:45:00Z">
              <w:r>
                <w:t xml:space="preserve">b: number of changes of chrominance samples (Cr, </w:t>
              </w:r>
              <w:proofErr w:type="spellStart"/>
              <w:r>
                <w:t>Cb</w:t>
              </w:r>
              <w:proofErr w:type="spellEnd"/>
              <w:r>
                <w:t xml:space="preserve">) between first and second row of J pixels. </w:t>
              </w:r>
            </w:ins>
          </w:p>
          <w:p w14:paraId="1DB40221" w14:textId="77777777" w:rsidR="00B1784D" w:rsidRDefault="00B1784D" w:rsidP="008E1EE8">
            <w:pPr>
              <w:rPr>
                <w:ins w:id="406" w:author="Emmanuel Thomas" w:date="2022-01-21T15:45:00Z"/>
              </w:rPr>
            </w:pPr>
            <w:ins w:id="407" w:author="Emmanuel Thomas" w:date="2022-01-21T15:45:00Z">
              <w:r>
                <w:t>Then the value is as follows. The first digit is J, the second digit is a and the third digit is b.</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408"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1DC2635D" w14:textId="77777777" w:rsidR="00B1784D" w:rsidRDefault="00B1784D" w:rsidP="002155A8">
            <w:pPr>
              <w:jc w:val="center"/>
              <w:rPr>
                <w:ins w:id="409" w:author="Emmanuel Thomas" w:date="2022-01-21T15:45:00Z"/>
              </w:rPr>
              <w:pPrChange w:id="410" w:author="Emmanuel Thomas" w:date="2022-01-21T15:48:00Z">
                <w:pPr/>
              </w:pPrChange>
            </w:pPr>
            <w:ins w:id="411" w:author="Emmanuel Thomas" w:date="2022-01-21T15:45:00Z">
              <w:r>
                <w:t>420</w:t>
              </w:r>
            </w:ins>
          </w:p>
        </w:tc>
      </w:tr>
      <w:tr w:rsidR="00B1784D" w14:paraId="6E6912E5" w14:textId="77777777" w:rsidTr="002155A8">
        <w:trPr>
          <w:ins w:id="412"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413"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2702DEA0" w14:textId="77777777" w:rsidR="00B1784D" w:rsidRDefault="00B1784D" w:rsidP="008E1EE8">
            <w:pPr>
              <w:rPr>
                <w:ins w:id="414" w:author="Emmanuel Thomas" w:date="2022-01-21T15:45:00Z"/>
                <w:rFonts w:ascii="Courier New" w:hAnsi="Courier New" w:cs="Courier New"/>
              </w:rPr>
            </w:pPr>
            <w:ins w:id="415" w:author="Emmanuel Thomas" w:date="2022-01-21T15:45:00Z">
              <w:r>
                <w:rPr>
                  <w:rFonts w:ascii="Courier New" w:hAnsi="Courier New" w:cs="Courier New"/>
                </w:rPr>
                <w:t>'</w:t>
              </w:r>
              <w:proofErr w:type="spellStart"/>
              <w:r>
                <w:rPr>
                  <w:rFonts w:ascii="Courier New" w:hAnsi="Courier New" w:cs="Courier New"/>
                </w:rPr>
                <w:t>vcpr</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416"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34235B78" w14:textId="77777777" w:rsidR="00B1784D" w:rsidRDefault="00B1784D" w:rsidP="008E1EE8">
            <w:pPr>
              <w:rPr>
                <w:ins w:id="417" w:author="Emmanuel Thomas" w:date="2022-01-21T15:45:00Z"/>
                <w:rFonts w:cs="Times New Roman"/>
              </w:rPr>
            </w:pPr>
            <w:ins w:id="418" w:author="Emmanuel Thomas" w:date="2022-01-21T15:45:00Z">
              <w:r>
                <w:t xml:space="preserve">Defines </w:t>
              </w:r>
              <w:proofErr w:type="spellStart"/>
              <w:r>
                <w:t>colour</w:t>
              </w:r>
              <w:proofErr w:type="spellEnd"/>
              <w:r>
                <w:t xml:space="preserve"> primaries (</w:t>
              </w:r>
              <w:proofErr w:type="spellStart"/>
              <w:r>
                <w:rPr>
                  <w:rFonts w:ascii="Courier New" w:hAnsi="Courier New" w:cs="Courier New"/>
                </w:rPr>
                <w:t>ColourPrimaries</w:t>
              </w:r>
              <w:proofErr w:type="spellEnd"/>
              <w:r>
                <w:t>) as defined in ISO/IEC 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419"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4B78DF0A" w14:textId="77777777" w:rsidR="00B1784D" w:rsidRDefault="00B1784D" w:rsidP="008E1EE8">
            <w:pPr>
              <w:rPr>
                <w:ins w:id="420" w:author="Emmanuel Thomas" w:date="2022-01-21T15:45:00Z"/>
                <w:rFonts w:ascii="Times New Roman" w:hAnsi="Times New Roman"/>
              </w:rPr>
            </w:pPr>
            <w:ins w:id="421" w:author="Emmanuel Thomas" w:date="2022-01-21T15:45:00Z">
              <w:r>
                <w:t xml:space="preserve">Defines </w:t>
              </w:r>
              <w:proofErr w:type="spellStart"/>
              <w:r>
                <w:t>colour</w:t>
              </w:r>
              <w:proofErr w:type="spellEnd"/>
              <w:r>
                <w:t xml:space="preserve"> primaries (</w:t>
              </w:r>
              <w:proofErr w:type="spellStart"/>
              <w:r>
                <w:rPr>
                  <w:rFonts w:ascii="Courier New" w:hAnsi="Courier New" w:cs="Courier New"/>
                </w:rPr>
                <w:t>ColourPrimaries</w:t>
              </w:r>
              <w:proofErr w:type="spellEnd"/>
              <w:r>
                <w:t>) values as defined in ISO/IEC23091-2. Value is a 2 digit decimal with a possible preceding 0.</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422"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7711514E" w14:textId="77777777" w:rsidR="00B1784D" w:rsidRDefault="00B1784D" w:rsidP="002155A8">
            <w:pPr>
              <w:jc w:val="center"/>
              <w:rPr>
                <w:ins w:id="423" w:author="Emmanuel Thomas" w:date="2022-01-21T15:45:00Z"/>
              </w:rPr>
              <w:pPrChange w:id="424" w:author="Emmanuel Thomas" w:date="2022-01-21T15:48:00Z">
                <w:pPr/>
              </w:pPrChange>
            </w:pPr>
            <w:ins w:id="425" w:author="Emmanuel Thomas" w:date="2022-01-21T15:45:00Z">
              <w:r>
                <w:t>01</w:t>
              </w:r>
            </w:ins>
          </w:p>
        </w:tc>
      </w:tr>
      <w:tr w:rsidR="00B1784D" w14:paraId="455DB09F" w14:textId="77777777" w:rsidTr="002155A8">
        <w:trPr>
          <w:ins w:id="426"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427"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5006DB3E" w14:textId="77777777" w:rsidR="00B1784D" w:rsidRDefault="00B1784D" w:rsidP="008E1EE8">
            <w:pPr>
              <w:rPr>
                <w:ins w:id="428" w:author="Emmanuel Thomas" w:date="2022-01-21T15:45:00Z"/>
                <w:rFonts w:ascii="Courier New" w:hAnsi="Courier New" w:cs="Courier New"/>
              </w:rPr>
            </w:pPr>
            <w:ins w:id="429" w:author="Emmanuel Thomas" w:date="2022-01-21T15:45:00Z">
              <w:r>
                <w:rPr>
                  <w:rFonts w:ascii="Courier New" w:hAnsi="Courier New" w:cs="Courier New"/>
                </w:rPr>
                <w:t>'</w:t>
              </w:r>
              <w:proofErr w:type="spellStart"/>
              <w:r>
                <w:rPr>
                  <w:rFonts w:ascii="Courier New" w:hAnsi="Courier New" w:cs="Courier New"/>
                </w:rPr>
                <w:t>vtrc</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430"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3215C3B3" w14:textId="77777777" w:rsidR="00B1784D" w:rsidRDefault="00B1784D" w:rsidP="008E1EE8">
            <w:pPr>
              <w:rPr>
                <w:ins w:id="431" w:author="Emmanuel Thomas" w:date="2022-01-21T15:45:00Z"/>
                <w:rFonts w:cs="Times New Roman"/>
              </w:rPr>
            </w:pPr>
            <w:ins w:id="432" w:author="Emmanuel Thomas" w:date="2022-01-21T15:45:00Z">
              <w:r>
                <w:t>Defines transfer characteristics (</w:t>
              </w:r>
              <w:proofErr w:type="spellStart"/>
              <w:r>
                <w:rPr>
                  <w:rFonts w:ascii="Courier New" w:hAnsi="Courier New" w:cs="Courier New"/>
                </w:rPr>
                <w:t>TransferCharacteristics</w:t>
              </w:r>
              <w:proofErr w:type="spellEnd"/>
              <w:r>
                <w:t>) as defined in ISO/IEC23091-2.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433"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08016C45" w14:textId="77777777" w:rsidR="00B1784D" w:rsidRDefault="00B1784D" w:rsidP="008E1EE8">
            <w:pPr>
              <w:rPr>
                <w:ins w:id="434" w:author="Emmanuel Thomas" w:date="2022-01-21T15:45:00Z"/>
                <w:rFonts w:ascii="Times New Roman" w:hAnsi="Times New Roman"/>
              </w:rPr>
            </w:pPr>
            <w:ins w:id="435" w:author="Emmanuel Thomas" w:date="2022-01-21T15:45:00Z">
              <w:r>
                <w:t>Defines transfer characteristics (</w:t>
              </w:r>
              <w:proofErr w:type="spellStart"/>
              <w:r>
                <w:rPr>
                  <w:rFonts w:ascii="Courier New" w:hAnsi="Courier New" w:cs="Courier New"/>
                </w:rPr>
                <w:t>TransferCharacteristics</w:t>
              </w:r>
              <w:proofErr w:type="spellEnd"/>
              <w:r>
                <w:t>) values as defined in ISO/IEC23091-2. Value is a 2 digit decimal with a possible preceding 0.</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436"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39A3360F" w14:textId="77777777" w:rsidR="00B1784D" w:rsidRDefault="00B1784D" w:rsidP="002155A8">
            <w:pPr>
              <w:jc w:val="center"/>
              <w:rPr>
                <w:ins w:id="437" w:author="Emmanuel Thomas" w:date="2022-01-21T15:45:00Z"/>
              </w:rPr>
              <w:pPrChange w:id="438" w:author="Emmanuel Thomas" w:date="2022-01-21T15:48:00Z">
                <w:pPr/>
              </w:pPrChange>
            </w:pPr>
            <w:ins w:id="439" w:author="Emmanuel Thomas" w:date="2022-01-21T15:45:00Z">
              <w:r>
                <w:t>01</w:t>
              </w:r>
            </w:ins>
          </w:p>
        </w:tc>
      </w:tr>
      <w:tr w:rsidR="00B1784D" w14:paraId="1A77B9D8" w14:textId="77777777" w:rsidTr="002155A8">
        <w:trPr>
          <w:ins w:id="440"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441"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364D8F11" w14:textId="77777777" w:rsidR="00B1784D" w:rsidRDefault="00B1784D" w:rsidP="008E1EE8">
            <w:pPr>
              <w:rPr>
                <w:ins w:id="442" w:author="Emmanuel Thomas" w:date="2022-01-21T15:45:00Z"/>
                <w:rFonts w:ascii="Courier New" w:hAnsi="Courier New" w:cs="Courier New"/>
              </w:rPr>
            </w:pPr>
            <w:ins w:id="443" w:author="Emmanuel Thomas" w:date="2022-01-21T15:45:00Z">
              <w:r>
                <w:rPr>
                  <w:rFonts w:ascii="Courier New" w:hAnsi="Courier New" w:cs="Courier New"/>
                </w:rPr>
                <w:t>'</w:t>
              </w:r>
              <w:proofErr w:type="spellStart"/>
              <w:r>
                <w:rPr>
                  <w:rFonts w:ascii="Courier New" w:hAnsi="Courier New" w:cs="Courier New"/>
                </w:rPr>
                <w:t>vmac</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444"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587647B5" w14:textId="77777777" w:rsidR="00B1784D" w:rsidRDefault="00B1784D" w:rsidP="008E1EE8">
            <w:pPr>
              <w:rPr>
                <w:ins w:id="445" w:author="Emmanuel Thomas" w:date="2022-01-21T15:45:00Z"/>
                <w:rFonts w:cs="Times New Roman"/>
              </w:rPr>
            </w:pPr>
            <w:ins w:id="446" w:author="Emmanuel Thomas" w:date="2022-01-21T15:45:00Z">
              <w:r>
                <w:t>Defines matrix coefficients (</w:t>
              </w:r>
              <w:proofErr w:type="spellStart"/>
              <w:r>
                <w:rPr>
                  <w:rFonts w:ascii="Courier New" w:hAnsi="Courier New" w:cs="Courier New"/>
                </w:rPr>
                <w:t>MatrixCoefficients</w:t>
              </w:r>
              <w:proofErr w:type="spellEnd"/>
              <w:r>
                <w:t>) as defined in ISO/IEC23091-2.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447"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4CA9BE00" w14:textId="77777777" w:rsidR="00B1784D" w:rsidRDefault="00B1784D" w:rsidP="008E1EE8">
            <w:pPr>
              <w:rPr>
                <w:ins w:id="448" w:author="Emmanuel Thomas" w:date="2022-01-21T15:45:00Z"/>
                <w:rFonts w:ascii="Times New Roman" w:hAnsi="Times New Roman"/>
              </w:rPr>
            </w:pPr>
            <w:ins w:id="449" w:author="Emmanuel Thomas" w:date="2022-01-21T15:45:00Z">
              <w:r>
                <w:t>Defines matrix coefficients (</w:t>
              </w:r>
              <w:proofErr w:type="spellStart"/>
              <w:r>
                <w:rPr>
                  <w:rFonts w:ascii="Courier New" w:hAnsi="Courier New" w:cs="Courier New"/>
                </w:rPr>
                <w:t>MatrixCoefficients</w:t>
              </w:r>
              <w:proofErr w:type="spellEnd"/>
              <w:r>
                <w:t>) values as defined in ISO/IEC23091-2. Value is a 2 digit decimal with a possible preceding 0.</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450"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26EAD846" w14:textId="77777777" w:rsidR="00B1784D" w:rsidRDefault="00B1784D" w:rsidP="002155A8">
            <w:pPr>
              <w:jc w:val="center"/>
              <w:rPr>
                <w:ins w:id="451" w:author="Emmanuel Thomas" w:date="2022-01-21T15:45:00Z"/>
              </w:rPr>
              <w:pPrChange w:id="452" w:author="Emmanuel Thomas" w:date="2022-01-21T15:48:00Z">
                <w:pPr/>
              </w:pPrChange>
            </w:pPr>
            <w:ins w:id="453" w:author="Emmanuel Thomas" w:date="2022-01-21T15:45:00Z">
              <w:r>
                <w:t>01</w:t>
              </w:r>
            </w:ins>
          </w:p>
        </w:tc>
      </w:tr>
      <w:tr w:rsidR="00B1784D" w14:paraId="4C6B2E88" w14:textId="77777777" w:rsidTr="002155A8">
        <w:trPr>
          <w:ins w:id="454"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455"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7E2140B9" w14:textId="77777777" w:rsidR="00B1784D" w:rsidRDefault="00B1784D" w:rsidP="008E1EE8">
            <w:pPr>
              <w:rPr>
                <w:ins w:id="456" w:author="Emmanuel Thomas" w:date="2022-01-21T15:45:00Z"/>
                <w:rFonts w:ascii="Courier New" w:hAnsi="Courier New" w:cs="Courier New"/>
              </w:rPr>
            </w:pPr>
            <w:ins w:id="457" w:author="Emmanuel Thomas" w:date="2022-01-21T15:45:00Z">
              <w:r>
                <w:rPr>
                  <w:rFonts w:ascii="Courier New" w:hAnsi="Courier New" w:cs="Courier New"/>
                </w:rPr>
                <w:t>'</w:t>
              </w:r>
              <w:proofErr w:type="spellStart"/>
              <w:r>
                <w:rPr>
                  <w:rFonts w:ascii="Courier New" w:hAnsi="Courier New" w:cs="Courier New"/>
                </w:rPr>
                <w:t>vfrf</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458"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5CBCEE52" w14:textId="77777777" w:rsidR="00B1784D" w:rsidRDefault="00B1784D" w:rsidP="008E1EE8">
            <w:pPr>
              <w:rPr>
                <w:ins w:id="459" w:author="Emmanuel Thomas" w:date="2022-01-21T15:45:00Z"/>
                <w:rFonts w:cs="Times New Roman"/>
              </w:rPr>
            </w:pPr>
            <w:ins w:id="460" w:author="Emmanuel Thomas" w:date="2022-01-21T15:45:00Z">
              <w:r>
                <w:t xml:space="preserve">Defines </w:t>
              </w:r>
              <w:proofErr w:type="spellStart"/>
              <w:r>
                <w:rPr>
                  <w:rFonts w:ascii="Courier New" w:hAnsi="Courier New" w:cs="Courier New"/>
                </w:rPr>
                <w:t>VideoFullRangeFlag</w:t>
              </w:r>
              <w:proofErr w:type="spellEnd"/>
              <w:r>
                <w:t xml:space="preserve"> as defined in ISO/IEC23091-2.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461"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570F9608" w14:textId="77777777" w:rsidR="00B1784D" w:rsidRDefault="00B1784D" w:rsidP="008E1EE8">
            <w:pPr>
              <w:rPr>
                <w:ins w:id="462" w:author="Emmanuel Thomas" w:date="2022-01-21T15:45:00Z"/>
                <w:rFonts w:ascii="Times New Roman" w:hAnsi="Times New Roman"/>
              </w:rPr>
            </w:pPr>
            <w:ins w:id="463" w:author="Emmanuel Thomas" w:date="2022-01-21T15:45:00Z">
              <w:r>
                <w:t xml:space="preserve">Defines </w:t>
              </w:r>
              <w:proofErr w:type="spellStart"/>
              <w:r>
                <w:rPr>
                  <w:rFonts w:ascii="Courier New" w:hAnsi="Courier New" w:cs="Courier New"/>
                </w:rPr>
                <w:t>VideoFullRangeFlag</w:t>
              </w:r>
              <w:proofErr w:type="spellEnd"/>
              <w:r>
                <w:t xml:space="preserve"> as defined in ISO/IEC23091-2. Value is a 1 digit decimal restricted to values 1 or 0.</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464"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0BFB8D5F" w14:textId="77777777" w:rsidR="00B1784D" w:rsidRDefault="00B1784D" w:rsidP="002155A8">
            <w:pPr>
              <w:jc w:val="center"/>
              <w:rPr>
                <w:ins w:id="465" w:author="Emmanuel Thomas" w:date="2022-01-21T15:45:00Z"/>
              </w:rPr>
              <w:pPrChange w:id="466" w:author="Emmanuel Thomas" w:date="2022-01-21T15:48:00Z">
                <w:pPr/>
              </w:pPrChange>
            </w:pPr>
            <w:ins w:id="467" w:author="Emmanuel Thomas" w:date="2022-01-21T15:45:00Z">
              <w:r>
                <w:t>0</w:t>
              </w:r>
            </w:ins>
          </w:p>
        </w:tc>
      </w:tr>
      <w:tr w:rsidR="00B1784D" w14:paraId="55300A4E" w14:textId="77777777" w:rsidTr="002155A8">
        <w:trPr>
          <w:ins w:id="468"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469"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46E4FA03" w14:textId="77777777" w:rsidR="00B1784D" w:rsidRDefault="00B1784D" w:rsidP="008E1EE8">
            <w:pPr>
              <w:rPr>
                <w:ins w:id="470" w:author="Emmanuel Thomas" w:date="2022-01-21T15:45:00Z"/>
                <w:rFonts w:ascii="Courier New" w:hAnsi="Courier New" w:cs="Courier New"/>
              </w:rPr>
            </w:pPr>
            <w:ins w:id="471" w:author="Emmanuel Thomas" w:date="2022-01-21T15:45:00Z">
              <w:r>
                <w:rPr>
                  <w:rFonts w:ascii="Courier New" w:hAnsi="Courier New" w:cs="Courier New"/>
                </w:rPr>
                <w:t>'</w:t>
              </w:r>
              <w:proofErr w:type="spellStart"/>
              <w:r>
                <w:rPr>
                  <w:rFonts w:ascii="Courier New" w:hAnsi="Courier New" w:cs="Courier New"/>
                </w:rPr>
                <w:t>vfpq</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472"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5958206D" w14:textId="77777777" w:rsidR="00B1784D" w:rsidRDefault="00B1784D" w:rsidP="008E1EE8">
            <w:pPr>
              <w:rPr>
                <w:ins w:id="473" w:author="Emmanuel Thomas" w:date="2022-01-21T15:45:00Z"/>
                <w:rFonts w:cs="Times New Roman"/>
              </w:rPr>
            </w:pPr>
            <w:ins w:id="474" w:author="Emmanuel Thomas" w:date="2022-01-21T15:45:00Z">
              <w:r>
                <w:t>Defines video frame packing type (</w:t>
              </w:r>
              <w:proofErr w:type="spellStart"/>
              <w:r>
                <w:rPr>
                  <w:rFonts w:ascii="Courier New" w:hAnsi="Courier New" w:cs="Courier New"/>
                </w:rPr>
                <w:t>VideoFramePackingType</w:t>
              </w:r>
              <w:proofErr w:type="spellEnd"/>
              <w:r>
                <w:t xml:space="preserve">) as defined in ISO/IEC23091-2 together with the </w:t>
              </w:r>
              <w:proofErr w:type="spellStart"/>
              <w:r>
                <w:rPr>
                  <w:rFonts w:ascii="Courier New" w:hAnsi="Courier New" w:cs="Courier New"/>
                </w:rPr>
                <w:t>QuincunxSamplingFlag</w:t>
              </w:r>
              <w:proofErr w:type="spellEnd"/>
              <w:r>
                <w:t>.</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475"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24E0DF8C" w14:textId="77777777" w:rsidR="00B1784D" w:rsidRDefault="00B1784D" w:rsidP="008E1EE8">
            <w:pPr>
              <w:rPr>
                <w:ins w:id="476" w:author="Emmanuel Thomas" w:date="2022-01-21T15:45:00Z"/>
                <w:rFonts w:ascii="Times New Roman" w:hAnsi="Times New Roman"/>
              </w:rPr>
            </w:pPr>
            <w:ins w:id="477" w:author="Emmanuel Thomas" w:date="2022-01-21T15:45:00Z">
              <w:r>
                <w:t>Defines video frame packing type (</w:t>
              </w:r>
              <w:proofErr w:type="spellStart"/>
              <w:r>
                <w:rPr>
                  <w:rFonts w:ascii="Courier New" w:hAnsi="Courier New" w:cs="Courier New"/>
                </w:rPr>
                <w:t>VideoFramePackingType</w:t>
              </w:r>
              <w:proofErr w:type="spellEnd"/>
              <w:r>
                <w:t xml:space="preserve">) values as defined in ISO/IEC23091-2. Value is a 2 digit decimal with the first one being the </w:t>
              </w:r>
              <w:proofErr w:type="spellStart"/>
              <w:r>
                <w:rPr>
                  <w:rFonts w:ascii="Courier New" w:hAnsi="Courier New" w:cs="Courier New"/>
                </w:rPr>
                <w:t>QuincunxSamplingFlag</w:t>
              </w:r>
              <w:proofErr w:type="spellEnd"/>
              <w:r>
                <w:t xml:space="preserve"> and the second digit the </w:t>
              </w:r>
              <w:proofErr w:type="spellStart"/>
              <w:r>
                <w:rPr>
                  <w:rFonts w:ascii="Courier New" w:hAnsi="Courier New" w:cs="Courier New"/>
                </w:rPr>
                <w:t>VideoFramePackingType</w:t>
              </w:r>
              <w:proofErr w:type="spellEnd"/>
              <w:r>
                <w:t>.</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478"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61ECD18D" w14:textId="77777777" w:rsidR="00B1784D" w:rsidRDefault="00B1784D" w:rsidP="002155A8">
            <w:pPr>
              <w:jc w:val="left"/>
              <w:rPr>
                <w:ins w:id="479" w:author="Emmanuel Thomas" w:date="2022-01-21T15:45:00Z"/>
              </w:rPr>
              <w:pPrChange w:id="480" w:author="Emmanuel Thomas" w:date="2022-01-21T15:48:00Z">
                <w:pPr/>
              </w:pPrChange>
            </w:pPr>
            <w:ins w:id="481" w:author="Emmanuel Thomas" w:date="2022-01-21T15:45:00Z">
              <w:r>
                <w:t>If not present, then no frame packing is used.</w:t>
              </w:r>
            </w:ins>
          </w:p>
        </w:tc>
      </w:tr>
      <w:tr w:rsidR="00B1784D" w14:paraId="728EFC0F" w14:textId="77777777" w:rsidTr="002155A8">
        <w:trPr>
          <w:ins w:id="482"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483"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2F082462" w14:textId="77777777" w:rsidR="00B1784D" w:rsidRDefault="00B1784D" w:rsidP="008E1EE8">
            <w:pPr>
              <w:rPr>
                <w:ins w:id="484" w:author="Emmanuel Thomas" w:date="2022-01-21T15:45:00Z"/>
                <w:rFonts w:ascii="Courier New" w:hAnsi="Courier New" w:cs="Courier New"/>
              </w:rPr>
            </w:pPr>
            <w:ins w:id="485" w:author="Emmanuel Thomas" w:date="2022-01-21T15:45:00Z">
              <w:r>
                <w:rPr>
                  <w:rFonts w:ascii="Courier New" w:hAnsi="Courier New" w:cs="Courier New"/>
                </w:rPr>
                <w:t>'</w:t>
              </w:r>
              <w:proofErr w:type="spellStart"/>
              <w:r>
                <w:rPr>
                  <w:rFonts w:ascii="Courier New" w:hAnsi="Courier New" w:cs="Courier New"/>
                </w:rPr>
                <w:t>vpci</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486"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66689978" w14:textId="77777777" w:rsidR="00B1784D" w:rsidRDefault="00B1784D" w:rsidP="008E1EE8">
            <w:pPr>
              <w:rPr>
                <w:ins w:id="487" w:author="Emmanuel Thomas" w:date="2022-01-21T15:45:00Z"/>
                <w:rFonts w:cs="Times New Roman"/>
              </w:rPr>
            </w:pPr>
            <w:ins w:id="488" w:author="Emmanuel Thomas" w:date="2022-01-21T15:45:00Z">
              <w:r>
                <w:t xml:space="preserve">Defines </w:t>
              </w:r>
              <w:bookmarkStart w:id="489" w:name="_Ref348115275"/>
              <w:bookmarkStart w:id="490" w:name="_Toc427407616"/>
              <w:bookmarkStart w:id="491" w:name="_Toc472448651"/>
              <w:bookmarkStart w:id="492" w:name="_Toc480807770"/>
              <w:r>
                <w:t>Packed content interpretation</w:t>
              </w:r>
              <w:bookmarkEnd w:id="489"/>
              <w:bookmarkEnd w:id="490"/>
              <w:bookmarkEnd w:id="491"/>
              <w:bookmarkEnd w:id="492"/>
              <w:r>
                <w:t xml:space="preserve"> type (</w:t>
              </w:r>
              <w:proofErr w:type="spellStart"/>
              <w:r>
                <w:rPr>
                  <w:rFonts w:ascii="Courier New" w:hAnsi="Courier New" w:cs="Courier New"/>
                </w:rPr>
                <w:t>PackedContentInterpretationType</w:t>
              </w:r>
              <w:proofErr w:type="spellEnd"/>
              <w:r>
                <w:t>) as defined in ISO/IEC23091-2.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493"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55D47093" w14:textId="77777777" w:rsidR="00B1784D" w:rsidRDefault="00B1784D" w:rsidP="008E1EE8">
            <w:pPr>
              <w:rPr>
                <w:ins w:id="494" w:author="Emmanuel Thomas" w:date="2022-01-21T15:45:00Z"/>
                <w:rFonts w:ascii="Times New Roman" w:hAnsi="Times New Roman"/>
              </w:rPr>
            </w:pPr>
            <w:ins w:id="495" w:author="Emmanuel Thomas" w:date="2022-01-21T15:45:00Z">
              <w:r>
                <w:t>Packed content interpretation type (</w:t>
              </w:r>
              <w:proofErr w:type="spellStart"/>
              <w:r>
                <w:rPr>
                  <w:rFonts w:ascii="Courier New" w:hAnsi="Courier New" w:cs="Courier New"/>
                </w:rPr>
                <w:t>PackedContentInterpretationType</w:t>
              </w:r>
              <w:proofErr w:type="spellEnd"/>
              <w:r>
                <w:t>) as defined in ISO/IEC23091-2. Value is a 1 digit.</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496"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51EFAB64" w14:textId="77777777" w:rsidR="00B1784D" w:rsidRDefault="00B1784D" w:rsidP="002155A8">
            <w:pPr>
              <w:jc w:val="left"/>
              <w:rPr>
                <w:ins w:id="497" w:author="Emmanuel Thomas" w:date="2022-01-21T15:45:00Z"/>
              </w:rPr>
              <w:pPrChange w:id="498" w:author="Emmanuel Thomas" w:date="2022-01-21T15:48:00Z">
                <w:pPr/>
              </w:pPrChange>
            </w:pPr>
            <w:ins w:id="499" w:author="Emmanuel Thomas" w:date="2022-01-21T15:45:00Z">
              <w:r>
                <w:t>If not present, then no packed content is used.</w:t>
              </w:r>
            </w:ins>
          </w:p>
        </w:tc>
      </w:tr>
      <w:tr w:rsidR="00B1784D" w14:paraId="6F999780" w14:textId="77777777" w:rsidTr="002155A8">
        <w:trPr>
          <w:ins w:id="500" w:author="Emmanuel Thomas" w:date="2022-01-21T15:45:00Z"/>
        </w:trPr>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Change w:id="501" w:author="Emmanuel Thomas" w:date="2022-01-21T15:48:00Z">
              <w:tcPr>
                <w:tcW w:w="985" w:type="dxa"/>
                <w:tcBorders>
                  <w:top w:val="single" w:sz="4" w:space="0" w:color="auto"/>
                  <w:left w:val="single" w:sz="4" w:space="0" w:color="auto"/>
                  <w:bottom w:val="single" w:sz="4" w:space="0" w:color="auto"/>
                  <w:right w:val="single" w:sz="4" w:space="0" w:color="auto"/>
                </w:tcBorders>
                <w:hideMark/>
              </w:tcPr>
            </w:tcPrChange>
          </w:tcPr>
          <w:p w14:paraId="7268B864" w14:textId="77777777" w:rsidR="00B1784D" w:rsidRDefault="00B1784D" w:rsidP="008E1EE8">
            <w:pPr>
              <w:rPr>
                <w:ins w:id="502" w:author="Emmanuel Thomas" w:date="2022-01-21T15:45:00Z"/>
                <w:rFonts w:ascii="Courier New" w:hAnsi="Courier New" w:cs="Courier New"/>
              </w:rPr>
            </w:pPr>
            <w:ins w:id="503" w:author="Emmanuel Thomas" w:date="2022-01-21T15:45:00Z">
              <w:r>
                <w:rPr>
                  <w:rFonts w:ascii="Courier New" w:hAnsi="Courier New" w:cs="Courier New"/>
                </w:rPr>
                <w:t>'</w:t>
              </w:r>
              <w:proofErr w:type="spellStart"/>
              <w:r>
                <w:rPr>
                  <w:rFonts w:ascii="Courier New" w:hAnsi="Courier New" w:cs="Courier New"/>
                </w:rPr>
                <w:t>vsar</w:t>
              </w:r>
              <w:proofErr w:type="spellEnd"/>
              <w:r>
                <w:rPr>
                  <w:rFonts w:ascii="Courier New" w:hAnsi="Courier New" w:cs="Courier New"/>
                </w:rPr>
                <w:t>'</w:t>
              </w:r>
            </w:ins>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Change w:id="504" w:author="Emmanuel Thomas" w:date="2022-01-21T15:48:00Z">
              <w:tcPr>
                <w:tcW w:w="3420" w:type="dxa"/>
                <w:tcBorders>
                  <w:top w:val="single" w:sz="4" w:space="0" w:color="auto"/>
                  <w:left w:val="single" w:sz="4" w:space="0" w:color="auto"/>
                  <w:bottom w:val="single" w:sz="4" w:space="0" w:color="auto"/>
                  <w:right w:val="single" w:sz="4" w:space="0" w:color="auto"/>
                </w:tcBorders>
                <w:hideMark/>
              </w:tcPr>
            </w:tcPrChange>
          </w:tcPr>
          <w:p w14:paraId="3676D8BA" w14:textId="77777777" w:rsidR="00B1784D" w:rsidRDefault="00B1784D" w:rsidP="008E1EE8">
            <w:pPr>
              <w:rPr>
                <w:ins w:id="505" w:author="Emmanuel Thomas" w:date="2022-01-21T15:45:00Z"/>
                <w:rFonts w:cs="Times New Roman"/>
              </w:rPr>
            </w:pPr>
            <w:ins w:id="506" w:author="Emmanuel Thomas" w:date="2022-01-21T15:45:00Z">
              <w:r>
                <w:t xml:space="preserve">Defines </w:t>
              </w:r>
              <w:bookmarkStart w:id="507" w:name="_Ref300217771"/>
              <w:bookmarkStart w:id="508" w:name="_Toc427407617"/>
              <w:bookmarkStart w:id="509" w:name="_Toc472448652"/>
              <w:bookmarkStart w:id="510" w:name="_Toc480807771"/>
              <w:r>
                <w:t>Sample aspect ratio indicator</w:t>
              </w:r>
              <w:bookmarkEnd w:id="507"/>
              <w:bookmarkEnd w:id="508"/>
              <w:bookmarkEnd w:id="509"/>
              <w:bookmarkEnd w:id="510"/>
              <w:r>
                <w:t xml:space="preserve"> (</w:t>
              </w:r>
              <w:proofErr w:type="spellStart"/>
              <w:r>
                <w:rPr>
                  <w:rFonts w:ascii="Courier New" w:hAnsi="Courier New" w:cs="Courier New"/>
                </w:rPr>
                <w:t>SampleAspectRatio</w:t>
              </w:r>
              <w:proofErr w:type="spellEnd"/>
              <w:r>
                <w:t>) as defined in ISO/IEC23091-2.</w:t>
              </w:r>
            </w:ins>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Change w:id="511" w:author="Emmanuel Thomas" w:date="2022-01-21T15:48:00Z">
              <w:tcPr>
                <w:tcW w:w="4140" w:type="dxa"/>
                <w:tcBorders>
                  <w:top w:val="single" w:sz="4" w:space="0" w:color="auto"/>
                  <w:left w:val="single" w:sz="4" w:space="0" w:color="auto"/>
                  <w:bottom w:val="single" w:sz="4" w:space="0" w:color="auto"/>
                  <w:right w:val="single" w:sz="4" w:space="0" w:color="auto"/>
                </w:tcBorders>
                <w:hideMark/>
              </w:tcPr>
            </w:tcPrChange>
          </w:tcPr>
          <w:p w14:paraId="08652FEA" w14:textId="77777777" w:rsidR="00B1784D" w:rsidRDefault="00B1784D" w:rsidP="008E1EE8">
            <w:pPr>
              <w:rPr>
                <w:ins w:id="512" w:author="Emmanuel Thomas" w:date="2022-01-21T15:45:00Z"/>
                <w:rFonts w:ascii="Times New Roman" w:hAnsi="Times New Roman"/>
              </w:rPr>
            </w:pPr>
            <w:ins w:id="513" w:author="Emmanuel Thomas" w:date="2022-01-21T15:45:00Z">
              <w:r>
                <w:t>Defines Sample aspect ratio indicator (</w:t>
              </w:r>
              <w:proofErr w:type="spellStart"/>
              <w:r>
                <w:rPr>
                  <w:rFonts w:ascii="Courier New" w:hAnsi="Courier New" w:cs="Courier New"/>
                </w:rPr>
                <w:t>SampleAspectRatio</w:t>
              </w:r>
              <w:proofErr w:type="spellEnd"/>
              <w:r>
                <w:t>) values as defined in ISO/IEC23091-2. Value is a 2 digit decimal with a possible preceding 0.</w:t>
              </w:r>
            </w:ins>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Change w:id="514" w:author="Emmanuel Thomas" w:date="2022-01-21T15:48:00Z">
              <w:tcPr>
                <w:tcW w:w="1196" w:type="dxa"/>
                <w:tcBorders>
                  <w:top w:val="single" w:sz="4" w:space="0" w:color="auto"/>
                  <w:left w:val="single" w:sz="4" w:space="0" w:color="auto"/>
                  <w:bottom w:val="single" w:sz="4" w:space="0" w:color="auto"/>
                  <w:right w:val="single" w:sz="4" w:space="0" w:color="auto"/>
                </w:tcBorders>
                <w:hideMark/>
              </w:tcPr>
            </w:tcPrChange>
          </w:tcPr>
          <w:p w14:paraId="2CEBDD68" w14:textId="77777777" w:rsidR="00B1784D" w:rsidRDefault="00B1784D" w:rsidP="002155A8">
            <w:pPr>
              <w:jc w:val="center"/>
              <w:rPr>
                <w:ins w:id="515" w:author="Emmanuel Thomas" w:date="2022-01-21T15:45:00Z"/>
              </w:rPr>
              <w:pPrChange w:id="516" w:author="Emmanuel Thomas" w:date="2022-01-21T15:48:00Z">
                <w:pPr/>
              </w:pPrChange>
            </w:pPr>
            <w:ins w:id="517" w:author="Emmanuel Thomas" w:date="2022-01-21T15:45:00Z">
              <w:r>
                <w:t>01</w:t>
              </w:r>
            </w:ins>
          </w:p>
        </w:tc>
      </w:tr>
    </w:tbl>
    <w:p w14:paraId="7255F698" w14:textId="77777777" w:rsidR="00B1784D" w:rsidRDefault="00B1784D" w:rsidP="00B1784D">
      <w:pPr>
        <w:rPr>
          <w:ins w:id="518" w:author="Emmanuel Thomas" w:date="2022-01-21T15:45:00Z"/>
          <w:rFonts w:asciiTheme="minorHAnsi" w:hAnsiTheme="minorHAnsi" w:cstheme="minorBidi"/>
        </w:rPr>
      </w:pPr>
    </w:p>
    <w:p w14:paraId="66E2110A" w14:textId="77777777" w:rsidR="00B1784D" w:rsidRPr="00D06F57" w:rsidRDefault="00B1784D" w:rsidP="00B1784D">
      <w:pPr>
        <w:widowControl/>
        <w:autoSpaceDE/>
        <w:autoSpaceDN/>
        <w:spacing w:line="276" w:lineRule="auto"/>
        <w:rPr>
          <w:ins w:id="519" w:author="Emmanuel Thomas" w:date="2022-01-21T15:45:00Z"/>
          <w:rFonts w:eastAsia="Calibri" w:cs="Times New Roman"/>
          <w:lang w:val="en-GB"/>
        </w:rPr>
      </w:pPr>
      <w:ins w:id="520" w:author="Emmanuel Thomas" w:date="2022-01-21T15:45:00Z">
        <w:r w:rsidRPr="00D06F57">
          <w:rPr>
            <w:rFonts w:eastAsia="Calibri" w:cs="Times New Roman"/>
            <w:lang w:val="en-GB"/>
          </w:rPr>
          <w:t xml:space="preserve">For example, </w:t>
        </w:r>
        <w:r w:rsidRPr="00D06F57">
          <w:rPr>
            <w:rFonts w:ascii="Courier New" w:eastAsia="Calibri" w:hAnsi="Courier New" w:cs="Courier New"/>
            <w:lang w:val="en-GB"/>
          </w:rPr>
          <w:t>codecs="evc1.vprf3.vlev51.vto1FFFFF.vtoh000000.vbit20.vcss420.‌vcpr09.vtrc16.vmac09.vsar01"</w:t>
        </w:r>
        <w:r w:rsidRPr="00D06F57">
          <w:rPr>
            <w:rFonts w:eastAsia="Calibri" w:cs="Times New Roman"/>
            <w:lang w:val="en-GB"/>
          </w:rPr>
          <w:t xml:space="preserve"> represents EVC Main Profile, level 5.1, with 4:2:0 chroma subsampling co-located with (0, 0) luma sample, a restricted tool set, ITU-R BT.2100 </w:t>
        </w:r>
        <w:proofErr w:type="spellStart"/>
        <w:r w:rsidRPr="00D06F57">
          <w:rPr>
            <w:rFonts w:eastAsia="Calibri" w:cs="Times New Roman"/>
            <w:lang w:val="en-GB"/>
          </w:rPr>
          <w:t>color</w:t>
        </w:r>
        <w:proofErr w:type="spellEnd"/>
        <w:r w:rsidRPr="00D06F57">
          <w:rPr>
            <w:rFonts w:eastAsia="Calibri" w:cs="Times New Roman"/>
            <w:lang w:val="en-GB"/>
          </w:rPr>
          <w:t xml:space="preserve"> primaries, ITU-R BT.2100 PQ transfer characteristics, ITU-R BT.2100 </w:t>
        </w:r>
        <w:proofErr w:type="spellStart"/>
        <w:r w:rsidRPr="00D06F57">
          <w:rPr>
            <w:rFonts w:eastAsia="Calibri" w:cs="Times New Roman"/>
            <w:lang w:val="en-GB"/>
          </w:rPr>
          <w:t>YCbCr</w:t>
        </w:r>
        <w:proofErr w:type="spellEnd"/>
        <w:r w:rsidRPr="00D06F57">
          <w:rPr>
            <w:rFonts w:eastAsia="Calibri" w:cs="Times New Roman"/>
            <w:lang w:val="en-GB"/>
          </w:rPr>
          <w:t xml:space="preserve"> </w:t>
        </w:r>
        <w:proofErr w:type="spellStart"/>
        <w:r w:rsidRPr="00D06F57">
          <w:rPr>
            <w:rFonts w:eastAsia="Calibri" w:cs="Times New Roman"/>
            <w:lang w:val="en-GB"/>
          </w:rPr>
          <w:t>color</w:t>
        </w:r>
        <w:proofErr w:type="spellEnd"/>
        <w:r w:rsidRPr="00D06F57">
          <w:rPr>
            <w:rFonts w:eastAsia="Calibri" w:cs="Times New Roman"/>
            <w:lang w:val="en-GB"/>
          </w:rPr>
          <w:t xml:space="preserve"> matrix and sample aspect ratio 1:1. </w:t>
        </w:r>
        <w:r w:rsidRPr="00D06F57">
          <w:rPr>
            <w:rFonts w:eastAsia="Calibri" w:cs="Times New Roman"/>
            <w:highlight w:val="yellow"/>
            <w:lang w:val="en-GB"/>
          </w:rPr>
          <w:t xml:space="preserve">[Ed. (KB): If the keys derived from ISO/IEC 23091-2 are kept in this document, these ITU-Rs should be added to the </w:t>
        </w:r>
        <w:proofErr w:type="spellStart"/>
        <w:r w:rsidRPr="00D06F57">
          <w:rPr>
            <w:rFonts w:eastAsia="Calibri" w:cs="Times New Roman"/>
            <w:highlight w:val="yellow"/>
            <w:lang w:val="en-GB"/>
          </w:rPr>
          <w:t>Bibiography</w:t>
        </w:r>
        <w:proofErr w:type="spellEnd"/>
        <w:r w:rsidRPr="00D06F57">
          <w:rPr>
            <w:rFonts w:eastAsia="Calibri" w:cs="Times New Roman"/>
            <w:highlight w:val="yellow"/>
            <w:lang w:val="en-GB"/>
          </w:rPr>
          <w:t>.]</w:t>
        </w:r>
      </w:ins>
    </w:p>
    <w:p w14:paraId="09B49529" w14:textId="77777777" w:rsidR="00B1784D" w:rsidRPr="00D06F57" w:rsidRDefault="00B1784D" w:rsidP="00B1784D">
      <w:pPr>
        <w:widowControl/>
        <w:autoSpaceDE/>
        <w:autoSpaceDN/>
        <w:spacing w:line="276" w:lineRule="auto"/>
        <w:rPr>
          <w:ins w:id="521" w:author="Emmanuel Thomas" w:date="2022-01-21T15:45:00Z"/>
          <w:rFonts w:eastAsia="Calibri" w:cs="Times New Roman"/>
          <w:lang w:val="en-GB"/>
        </w:rPr>
      </w:pPr>
      <w:ins w:id="522" w:author="Emmanuel Thomas" w:date="2022-01-21T15:45:00Z">
        <w:r w:rsidRPr="00D06F57">
          <w:rPr>
            <w:rFonts w:eastAsia="Calibri" w:cs="Times New Roman"/>
            <w:lang w:val="en-GB"/>
          </w:rPr>
          <w:t xml:space="preserve">All keys in </w:t>
        </w:r>
        <w:r w:rsidRPr="00D06F57">
          <w:rPr>
            <w:rFonts w:eastAsia="Calibri" w:cs="Times New Roman"/>
            <w:highlight w:val="yellow"/>
            <w:lang w:val="en-GB"/>
          </w:rPr>
          <w:fldChar w:fldCharType="begin"/>
        </w:r>
        <w:r w:rsidRPr="00D06F57">
          <w:rPr>
            <w:rFonts w:eastAsia="Calibri" w:cs="Times New Roman"/>
            <w:lang w:val="en-GB"/>
          </w:rPr>
          <w:instrText xml:space="preserve"> REF _Ref64617434 \h </w:instrText>
        </w:r>
        <w:r w:rsidRPr="00D06F57">
          <w:rPr>
            <w:rFonts w:eastAsia="Calibri" w:cs="Times New Roman"/>
            <w:highlight w:val="yellow"/>
            <w:lang w:val="en-GB"/>
          </w:rPr>
        </w:r>
        <w:r w:rsidRPr="00D06F57">
          <w:rPr>
            <w:rFonts w:eastAsia="Calibri" w:cs="Times New Roman"/>
            <w:highlight w:val="yellow"/>
            <w:lang w:val="en-GB"/>
          </w:rPr>
          <w:fldChar w:fldCharType="separate"/>
        </w:r>
        <w:r w:rsidRPr="00D06F57">
          <w:rPr>
            <w:rFonts w:eastAsia="Calibri" w:cs="Times New Roman"/>
            <w:lang w:val="en-GB"/>
          </w:rPr>
          <w:t xml:space="preserve">Table </w:t>
        </w:r>
        <w:r w:rsidRPr="00D06F57">
          <w:rPr>
            <w:rFonts w:eastAsia="Calibri" w:cs="Times New Roman"/>
            <w:noProof/>
            <w:lang w:val="en-GB"/>
          </w:rPr>
          <w:t>1</w:t>
        </w:r>
        <w:r w:rsidRPr="00D06F57">
          <w:rPr>
            <w:rFonts w:eastAsia="Calibri" w:cs="Times New Roman"/>
            <w:highlight w:val="yellow"/>
            <w:lang w:val="en-GB"/>
          </w:rPr>
          <w:fldChar w:fldCharType="end"/>
        </w:r>
        <w:r w:rsidRPr="00D06F57">
          <w:rPr>
            <w:rFonts w:eastAsia="Calibri" w:cs="Times New Roman"/>
            <w:lang w:val="en-GB"/>
          </w:rPr>
          <w:t xml:space="preserve"> must be recognized, if the </w:t>
        </w:r>
        <w:r w:rsidRPr="00D06F57">
          <w:rPr>
            <w:rFonts w:ascii="Courier New" w:eastAsia="Calibri" w:hAnsi="Courier New" w:cs="Courier New"/>
            <w:lang w:val="en-GB"/>
          </w:rPr>
          <w:t>'evc1'</w:t>
        </w:r>
        <w:r w:rsidRPr="00D06F57">
          <w:rPr>
            <w:rFonts w:eastAsia="Calibri" w:cs="Times New Roman"/>
            <w:lang w:val="en-GB"/>
          </w:rPr>
          <w:t xml:space="preserve"> sample entry is recognized.</w:t>
        </w:r>
      </w:ins>
    </w:p>
    <w:p w14:paraId="04DF9FAA" w14:textId="2C5A7960" w:rsidR="00B1784D" w:rsidRPr="009509F0" w:rsidDel="009509F0" w:rsidRDefault="00B1784D" w:rsidP="009509F0">
      <w:pPr>
        <w:widowControl/>
        <w:autoSpaceDE/>
        <w:autoSpaceDN/>
        <w:spacing w:beforeAutospacing="1" w:after="0" w:afterAutospacing="1" w:line="276" w:lineRule="auto"/>
        <w:jc w:val="left"/>
        <w:rPr>
          <w:del w:id="523" w:author="Emmanuel Thomas" w:date="2022-01-21T15:49:00Z"/>
          <w:rFonts w:eastAsia="Calibri" w:cs="Times New Roman"/>
          <w:lang w:val="en-GB"/>
          <w:rPrChange w:id="524" w:author="Emmanuel Thomas" w:date="2022-01-21T15:49:00Z">
            <w:rPr>
              <w:del w:id="525" w:author="Emmanuel Thomas" w:date="2022-01-21T15:49:00Z"/>
              <w:rFonts w:ascii="Times New Roman" w:eastAsia="Times New Roman" w:hAnsi="Times New Roman" w:cs="Times New Roman"/>
              <w:sz w:val="24"/>
              <w:szCs w:val="24"/>
              <w:lang w:eastAsia="zh-CN"/>
            </w:rPr>
          </w:rPrChange>
        </w:rPr>
        <w:pPrChange w:id="526" w:author="Emmanuel Thomas" w:date="2022-01-21T15:49:00Z">
          <w:pPr>
            <w:widowControl/>
            <w:autoSpaceDE/>
            <w:autoSpaceDN/>
            <w:spacing w:beforeAutospacing="1" w:after="0" w:afterAutospacing="1"/>
            <w:jc w:val="left"/>
          </w:pPr>
        </w:pPrChange>
      </w:pPr>
      <w:ins w:id="527" w:author="Emmanuel Thomas" w:date="2022-01-21T15:45:00Z">
        <w:r w:rsidRPr="00D06F57">
          <w:rPr>
            <w:rFonts w:eastAsia="Calibri" w:cs="Times New Roman"/>
            <w:lang w:val="en-GB"/>
          </w:rPr>
          <w:t>If a key is not recognized, the key value pair is ignored.</w:t>
        </w:r>
      </w:ins>
    </w:p>
    <w:p w14:paraId="36629E3F" w14:textId="77777777" w:rsidR="005E098A" w:rsidRPr="005E098A" w:rsidDel="009509F0" w:rsidRDefault="005E098A" w:rsidP="005E098A">
      <w:pPr>
        <w:widowControl/>
        <w:autoSpaceDE/>
        <w:autoSpaceDN/>
        <w:spacing w:beforeAutospacing="1" w:after="0" w:afterAutospacing="1"/>
        <w:jc w:val="left"/>
        <w:rPr>
          <w:del w:id="528" w:author="Emmanuel Thomas" w:date="2022-01-21T15:49:00Z"/>
          <w:rFonts w:ascii="Times New Roman" w:eastAsia="Times New Roman" w:hAnsi="Times New Roman" w:cs="Times New Roman"/>
          <w:sz w:val="24"/>
          <w:szCs w:val="24"/>
          <w:lang w:eastAsia="zh-CN"/>
        </w:rPr>
      </w:pPr>
    </w:p>
    <w:p w14:paraId="039F881B" w14:textId="77777777" w:rsidR="00B1533C" w:rsidRDefault="00B1533C" w:rsidP="009509F0">
      <w:pPr>
        <w:rPr>
          <w:rFonts w:ascii="Times New Roman" w:hAnsi="Times New Roman" w:cs="Times New Roman"/>
          <w:sz w:val="24"/>
          <w:lang w:val="en-GB"/>
        </w:rPr>
      </w:pPr>
    </w:p>
    <w:sectPr w:rsidR="00B1533C" w:rsidSect="00BC1590">
      <w:headerReference w:type="default" r:id="rId25"/>
      <w:footerReference w:type="default" r:id="rId2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C106C" w14:textId="77777777" w:rsidR="009A675E" w:rsidRDefault="009A675E" w:rsidP="009E784A">
      <w:r>
        <w:separator/>
      </w:r>
    </w:p>
  </w:endnote>
  <w:endnote w:type="continuationSeparator" w:id="0">
    <w:p w14:paraId="15515F56" w14:textId="77777777" w:rsidR="009A675E" w:rsidRDefault="009A675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中ゴシックBBB">
    <w:altName w:val="Yu Gothic"/>
    <w:panose1 w:val="00000000000000000000"/>
    <w:charset w:val="80"/>
    <w:family w:val="modern"/>
    <w:notTrueType/>
    <w:pitch w:val="fixed"/>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Malgun Gothic">
    <w:altName w:val="맑은 고딕"/>
    <w:panose1 w:val="020B0503020000020004"/>
    <w:charset w:val="81"/>
    <w:family w:val="swiss"/>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BatangChe">
    <w:altName w:val="바탕체"/>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706C5"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A5CCD" w14:textId="77777777" w:rsidR="009A675E" w:rsidRDefault="009A675E" w:rsidP="009E784A">
      <w:r>
        <w:separator/>
      </w:r>
    </w:p>
  </w:footnote>
  <w:footnote w:type="continuationSeparator" w:id="0">
    <w:p w14:paraId="7B959531" w14:textId="77777777" w:rsidR="009A675E" w:rsidRDefault="009A675E"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706C5"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2C5496"/>
    <w:lvl w:ilvl="0">
      <w:start w:val="1"/>
      <w:numFmt w:val="decimal"/>
      <w:pStyle w:val="ListContinue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Lis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List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6" w15:restartNumberingAfterBreak="0">
    <w:nsid w:val="000A2866"/>
    <w:multiLevelType w:val="hybridMultilevel"/>
    <w:tmpl w:val="FB523A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9"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0" w15:restartNumberingAfterBreak="0">
    <w:nsid w:val="07711B7B"/>
    <w:multiLevelType w:val="hybridMultilevel"/>
    <w:tmpl w:val="765C1236"/>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327E3"/>
    <w:multiLevelType w:val="hybridMultilevel"/>
    <w:tmpl w:val="B274B330"/>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4C4D21"/>
    <w:multiLevelType w:val="hybridMultilevel"/>
    <w:tmpl w:val="563837B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B53086"/>
    <w:multiLevelType w:val="hybridMultilevel"/>
    <w:tmpl w:val="BF6054EA"/>
    <w:lvl w:ilvl="0" w:tplc="A830C074">
      <w:start w:val="2016"/>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2322A7"/>
    <w:multiLevelType w:val="multilevel"/>
    <w:tmpl w:val="153868B6"/>
    <w:lvl w:ilvl="0">
      <w:start w:val="11"/>
      <w:numFmt w:val="decimal"/>
      <w:lvlText w:val="%1"/>
      <w:lvlJc w:val="left"/>
      <w:pPr>
        <w:ind w:left="740" w:hanging="740"/>
      </w:pPr>
      <w:rPr>
        <w:rFonts w:hint="default"/>
      </w:rPr>
    </w:lvl>
    <w:lvl w:ilvl="1">
      <w:start w:val="8"/>
      <w:numFmt w:val="decimal"/>
      <w:lvlText w:val="%1.%2"/>
      <w:lvlJc w:val="left"/>
      <w:pPr>
        <w:ind w:left="740" w:hanging="740"/>
      </w:pPr>
      <w:rPr>
        <w:rFonts w:hint="default"/>
      </w:rPr>
    </w:lvl>
    <w:lvl w:ilvl="2">
      <w:start w:val="12"/>
      <w:numFmt w:val="decimal"/>
      <w:lvlText w:val="%1.%2.%3"/>
      <w:lvlJc w:val="left"/>
      <w:pPr>
        <w:ind w:left="740" w:hanging="740"/>
      </w:pPr>
      <w:rPr>
        <w:rFonts w:hint="default"/>
      </w:rPr>
    </w:lvl>
    <w:lvl w:ilvl="3">
      <w:start w:val="2"/>
      <w:numFmt w:val="decimal"/>
      <w:lvlText w:val="%1.%2.%3.%4"/>
      <w:lvlJc w:val="left"/>
      <w:pPr>
        <w:ind w:left="740" w:hanging="740"/>
      </w:pPr>
      <w:rPr>
        <w:rFonts w:hint="default"/>
      </w:rPr>
    </w:lvl>
    <w:lvl w:ilvl="4">
      <w:start w:val="1"/>
      <w:numFmt w:val="decimal"/>
      <w:lvlText w:val="%1.%2.%3.%4.%5"/>
      <w:lvlJc w:val="left"/>
      <w:pPr>
        <w:ind w:left="740" w:hanging="7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175316C"/>
    <w:multiLevelType w:val="hybridMultilevel"/>
    <w:tmpl w:val="65CC97B8"/>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6" w15:restartNumberingAfterBreak="0">
    <w:nsid w:val="27925230"/>
    <w:multiLevelType w:val="hybridMultilevel"/>
    <w:tmpl w:val="679A1F80"/>
    <w:lvl w:ilvl="0" w:tplc="FFFFFFFF">
      <w:start w:val="5"/>
      <w:numFmt w:val="bullet"/>
      <w:lvlText w:val="–"/>
      <w:lvlJc w:val="left"/>
      <w:pPr>
        <w:ind w:left="1490" w:hanging="360"/>
      </w:pPr>
      <w:rPr>
        <w:rFonts w:ascii="Times New Roman" w:eastAsia="Times New Roman" w:hAnsi="Times New Roman" w:hint="default"/>
        <w:b w:val="0"/>
        <w:i w:val="0"/>
        <w:sz w:val="20"/>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17"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18"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680197"/>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FF3389"/>
    <w:multiLevelType w:val="hybridMultilevel"/>
    <w:tmpl w:val="980ECC54"/>
    <w:lvl w:ilvl="0" w:tplc="040B0015">
      <w:start w:val="1"/>
      <w:numFmt w:val="upperLetter"/>
      <w:lvlText w:val="%1."/>
      <w:lvlJc w:val="left"/>
      <w:pPr>
        <w:ind w:left="360" w:hanging="360"/>
      </w:pPr>
      <w:rPr>
        <w:rFonts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1" w15:restartNumberingAfterBreak="0">
    <w:nsid w:val="38072969"/>
    <w:multiLevelType w:val="multilevel"/>
    <w:tmpl w:val="B1E41A70"/>
    <w:lvl w:ilvl="0">
      <w:start w:val="11"/>
      <w:numFmt w:val="decimal"/>
      <w:lvlText w:val="%1"/>
      <w:lvlJc w:val="left"/>
      <w:pPr>
        <w:ind w:left="620" w:hanging="620"/>
      </w:pPr>
      <w:rPr>
        <w:rFonts w:hint="default"/>
      </w:rPr>
    </w:lvl>
    <w:lvl w:ilvl="1">
      <w:start w:val="8"/>
      <w:numFmt w:val="decimal"/>
      <w:lvlText w:val="%1.%2"/>
      <w:lvlJc w:val="left"/>
      <w:pPr>
        <w:ind w:left="620" w:hanging="6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7D4433"/>
    <w:multiLevelType w:val="multilevel"/>
    <w:tmpl w:val="EF029DE6"/>
    <w:lvl w:ilvl="0">
      <w:start w:val="1"/>
      <w:numFmt w:val="bullet"/>
      <w:pStyle w:val="List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pStyle w:val="ListBullet3"/>
      <w:lvlText w:val=""/>
      <w:lvlJc w:val="left"/>
      <w:pPr>
        <w:ind w:left="1200" w:hanging="400"/>
      </w:pPr>
      <w:rPr>
        <w:rFonts w:ascii="Symbol" w:hAnsi="Symbol"/>
      </w:rPr>
    </w:lvl>
    <w:lvl w:ilvl="3">
      <w:start w:val="1"/>
      <w:numFmt w:val="bullet"/>
      <w:pStyle w:val="ListBullet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AA92DB0"/>
    <w:multiLevelType w:val="hybridMultilevel"/>
    <w:tmpl w:val="0AB4F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8307DB"/>
    <w:multiLevelType w:val="hybridMultilevel"/>
    <w:tmpl w:val="93D497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9864B2"/>
    <w:multiLevelType w:val="multilevel"/>
    <w:tmpl w:val="20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45B16185"/>
    <w:multiLevelType w:val="hybridMultilevel"/>
    <w:tmpl w:val="EAF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7" w15:restartNumberingAfterBreak="0">
    <w:nsid w:val="59CA5B0E"/>
    <w:multiLevelType w:val="hybridMultilevel"/>
    <w:tmpl w:val="3740DF1C"/>
    <w:lvl w:ilvl="0" w:tplc="D542D3A0">
      <w:start w:val="1"/>
      <w:numFmt w:val="upperLetter"/>
      <w:lvlText w:val="%1."/>
      <w:lvlJc w:val="left"/>
      <w:pPr>
        <w:ind w:left="360" w:hanging="360"/>
      </w:pPr>
      <w:rPr>
        <w:rFonts w:ascii="Cambria" w:hAnsi="Cambria" w:hint="default"/>
      </w:rPr>
    </w:lvl>
    <w:lvl w:ilvl="1" w:tplc="040B0019">
      <w:start w:val="1"/>
      <w:numFmt w:val="lowerLetter"/>
      <w:lvlText w:val="%2."/>
      <w:lvlJc w:val="left"/>
      <w:pPr>
        <w:ind w:left="1080" w:hanging="360"/>
      </w:pPr>
    </w:lvl>
    <w:lvl w:ilvl="2" w:tplc="040B001B">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8"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2B214D6"/>
    <w:multiLevelType w:val="hybridMultilevel"/>
    <w:tmpl w:val="0B38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6B9D417A"/>
    <w:multiLevelType w:val="hybridMultilevel"/>
    <w:tmpl w:val="3A901CCC"/>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2" w15:restartNumberingAfterBreak="0">
    <w:nsid w:val="70FD6070"/>
    <w:multiLevelType w:val="hybridMultilevel"/>
    <w:tmpl w:val="80603F7C"/>
    <w:lvl w:ilvl="0" w:tplc="0409000F">
      <w:start w:val="1"/>
      <w:numFmt w:val="decimal"/>
      <w:lvlText w:val="%1."/>
      <w:lvlJc w:val="left"/>
      <w:pPr>
        <w:ind w:left="360" w:hanging="360"/>
      </w:pPr>
    </w:lvl>
    <w:lvl w:ilvl="1" w:tplc="FFFFFFFF">
      <w:start w:val="5"/>
      <w:numFmt w:val="bullet"/>
      <w:lvlText w:val="–"/>
      <w:lvlJc w:val="left"/>
      <w:pPr>
        <w:ind w:left="1080" w:hanging="360"/>
      </w:pPr>
      <w:rPr>
        <w:rFonts w:ascii="Times New Roman" w:eastAsia="Times New Roman" w:hAnsi="Times New Roman" w:hint="default"/>
        <w:b w:val="0"/>
        <w:i w:val="0"/>
        <w:sz w:val="20"/>
      </w:rPr>
    </w:lvl>
    <w:lvl w:ilvl="2" w:tplc="04090003">
      <w:start w:val="1"/>
      <w:numFmt w:val="bullet"/>
      <w:lvlText w:val="o"/>
      <w:lvlJc w:val="left"/>
      <w:pPr>
        <w:ind w:left="1800" w:hanging="180"/>
      </w:pPr>
      <w:rPr>
        <w:rFonts w:ascii="Courier New" w:hAnsi="Courier New" w:cs="Courier New" w:hint="default"/>
        <w:b w:val="0"/>
        <w:i w:val="0"/>
        <w:sz w:val="20"/>
      </w:rPr>
    </w:lvl>
    <w:lvl w:ilvl="3" w:tplc="04090003">
      <w:start w:val="1"/>
      <w:numFmt w:val="bullet"/>
      <w:lvlText w:val="o"/>
      <w:lvlJc w:val="left"/>
      <w:pPr>
        <w:ind w:left="2520" w:hanging="360"/>
      </w:pPr>
      <w:rPr>
        <w:rFonts w:ascii="Courier New" w:hAnsi="Courier New" w:cs="Courier New"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436A2A"/>
    <w:multiLevelType w:val="hybridMultilevel"/>
    <w:tmpl w:val="1BE2327E"/>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72823A88"/>
    <w:multiLevelType w:val="multilevel"/>
    <w:tmpl w:val="433CCCB0"/>
    <w:lvl w:ilvl="0">
      <w:start w:val="11"/>
      <w:numFmt w:val="decimal"/>
      <w:lvlText w:val="%1"/>
      <w:lvlJc w:val="left"/>
      <w:pPr>
        <w:ind w:left="580" w:hanging="580"/>
      </w:pPr>
      <w:rPr>
        <w:rFonts w:hint="default"/>
      </w:rPr>
    </w:lvl>
    <w:lvl w:ilvl="1">
      <w:start w:val="8"/>
      <w:numFmt w:val="decimal"/>
      <w:lvlText w:val="%1.%2"/>
      <w:lvlJc w:val="left"/>
      <w:pPr>
        <w:ind w:left="580" w:hanging="58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28705AE"/>
    <w:multiLevelType w:val="hybridMultilevel"/>
    <w:tmpl w:val="472CEDB4"/>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36" w15:restartNumberingAfterBreak="0">
    <w:nsid w:val="72880A28"/>
    <w:multiLevelType w:val="multilevel"/>
    <w:tmpl w:val="9F5AB1AE"/>
    <w:lvl w:ilvl="0">
      <w:start w:val="1"/>
      <w:numFmt w:val="lowerLetter"/>
      <w:pStyle w:val="ListContinue"/>
      <w:lvlText w:val="%1)"/>
      <w:lvlJc w:val="left"/>
      <w:pPr>
        <w:tabs>
          <w:tab w:val="num" w:pos="360"/>
        </w:tabs>
        <w:ind w:left="400" w:hanging="400"/>
      </w:pPr>
    </w:lvl>
    <w:lvl w:ilvl="1">
      <w:start w:val="1"/>
      <w:numFmt w:val="decimal"/>
      <w:pStyle w:val="ListContinue2"/>
      <w:lvlText w:val="%2)"/>
      <w:lvlJc w:val="left"/>
      <w:pPr>
        <w:tabs>
          <w:tab w:val="num" w:pos="1080"/>
        </w:tabs>
        <w:ind w:left="800" w:hanging="400"/>
      </w:pPr>
    </w:lvl>
    <w:lvl w:ilvl="2">
      <w:start w:val="1"/>
      <w:numFmt w:val="lowerRoman"/>
      <w:pStyle w:val="ListContinue3"/>
      <w:lvlText w:val="%3)"/>
      <w:lvlJc w:val="left"/>
      <w:pPr>
        <w:tabs>
          <w:tab w:val="num" w:pos="1800"/>
        </w:tabs>
        <w:ind w:left="1200" w:hanging="400"/>
      </w:pPr>
    </w:lvl>
    <w:lvl w:ilvl="3">
      <w:start w:val="1"/>
      <w:numFmt w:val="upperRoman"/>
      <w:pStyle w:val="ListContinue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76F72502"/>
    <w:multiLevelType w:val="hybridMultilevel"/>
    <w:tmpl w:val="D2F0E308"/>
    <w:lvl w:ilvl="0" w:tplc="93269348">
      <w:start w:val="2"/>
      <w:numFmt w:val="bullet"/>
      <w:lvlText w:val="-"/>
      <w:lvlJc w:val="left"/>
      <w:pPr>
        <w:ind w:left="720" w:hanging="360"/>
      </w:pPr>
      <w:rPr>
        <w:rFonts w:ascii="Times New Roman" w:eastAsia="MS Mincho"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71D6B0B"/>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4"/>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9" w15:restartNumberingAfterBreak="0">
    <w:nsid w:val="7E0A19AE"/>
    <w:multiLevelType w:val="hybridMultilevel"/>
    <w:tmpl w:val="CFE080B4"/>
    <w:lvl w:ilvl="0" w:tplc="D94CE936">
      <w:start w:val="1"/>
      <w:numFmt w:val="decimal"/>
      <w:pStyle w:val="ListParagraph"/>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7F6A46F7"/>
    <w:multiLevelType w:val="multilevel"/>
    <w:tmpl w:val="DB3C233A"/>
    <w:lvl w:ilvl="0">
      <w:start w:val="1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5"/>
  </w:num>
  <w:num w:numId="2">
    <w:abstractNumId w:val="39"/>
  </w:num>
  <w:num w:numId="3">
    <w:abstractNumId w:val="38"/>
  </w:num>
  <w:num w:numId="4">
    <w:abstractNumId w:val="37"/>
  </w:num>
  <w:num w:numId="5">
    <w:abstractNumId w:val="22"/>
  </w:num>
  <w:num w:numId="6">
    <w:abstractNumId w:val="5"/>
  </w:num>
  <w:num w:numId="7">
    <w:abstractNumId w:val="8"/>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6"/>
  </w:num>
  <w:num w:numId="11">
    <w:abstractNumId w:val="12"/>
  </w:num>
  <w:num w:numId="12">
    <w:abstractNumId w:val="10"/>
  </w:num>
  <w:num w:numId="13">
    <w:abstractNumId w:val="40"/>
  </w:num>
  <w:num w:numId="14">
    <w:abstractNumId w:val="9"/>
  </w:num>
  <w:num w:numId="15">
    <w:abstractNumId w:val="7"/>
  </w:num>
  <w:num w:numId="16">
    <w:abstractNumId w:val="28"/>
  </w:num>
  <w:num w:numId="17">
    <w:abstractNumId w:val="4"/>
  </w:num>
  <w:num w:numId="18">
    <w:abstractNumId w:val="3"/>
  </w:num>
  <w:num w:numId="19">
    <w:abstractNumId w:val="2"/>
  </w:num>
  <w:num w:numId="20">
    <w:abstractNumId w:val="36"/>
  </w:num>
  <w:num w:numId="21">
    <w:abstractNumId w:val="0"/>
  </w:num>
  <w:num w:numId="22">
    <w:abstractNumId w:val="18"/>
  </w:num>
  <w:num w:numId="23">
    <w:abstractNumId w:val="1"/>
  </w:num>
  <w:num w:numId="24">
    <w:abstractNumId w:val="35"/>
  </w:num>
  <w:num w:numId="25">
    <w:abstractNumId w:val="30"/>
  </w:num>
  <w:num w:numId="26">
    <w:abstractNumId w:val="19"/>
  </w:num>
  <w:num w:numId="27">
    <w:abstractNumId w:val="33"/>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5"/>
  </w:num>
  <w:num w:numId="31">
    <w:abstractNumId w:val="31"/>
  </w:num>
  <w:num w:numId="32">
    <w:abstractNumId w:val="20"/>
  </w:num>
  <w:num w:numId="33">
    <w:abstractNumId w:val="27"/>
  </w:num>
  <w:num w:numId="34">
    <w:abstractNumId w:val="11"/>
  </w:num>
  <w:num w:numId="35">
    <w:abstractNumId w:val="13"/>
  </w:num>
  <w:num w:numId="36">
    <w:abstractNumId w:val="6"/>
  </w:num>
  <w:num w:numId="37">
    <w:abstractNumId w:val="21"/>
  </w:num>
  <w:num w:numId="38">
    <w:abstractNumId w:val="34"/>
  </w:num>
  <w:num w:numId="39">
    <w:abstractNumId w:val="14"/>
  </w:num>
  <w:num w:numId="40">
    <w:abstractNumId w:val="32"/>
  </w:num>
  <w:num w:numId="41">
    <w:abstractNumId w:val="16"/>
  </w:num>
  <w:num w:numId="42">
    <w:abstractNumId w:val="29"/>
  </w:num>
  <w:num w:numId="43">
    <w:abstractNumId w:val="23"/>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7F67"/>
    <w:rsid w:val="000706C5"/>
    <w:rsid w:val="000807C5"/>
    <w:rsid w:val="000968DA"/>
    <w:rsid w:val="000C4286"/>
    <w:rsid w:val="000C78E6"/>
    <w:rsid w:val="00107492"/>
    <w:rsid w:val="0017051E"/>
    <w:rsid w:val="0018563E"/>
    <w:rsid w:val="001902EF"/>
    <w:rsid w:val="00195FF0"/>
    <w:rsid w:val="00196997"/>
    <w:rsid w:val="001A0296"/>
    <w:rsid w:val="001E18A9"/>
    <w:rsid w:val="0020148F"/>
    <w:rsid w:val="002155A8"/>
    <w:rsid w:val="002448D6"/>
    <w:rsid w:val="00263789"/>
    <w:rsid w:val="0028638A"/>
    <w:rsid w:val="002B77C4"/>
    <w:rsid w:val="002C7B3C"/>
    <w:rsid w:val="0030238D"/>
    <w:rsid w:val="003109C6"/>
    <w:rsid w:val="003226C8"/>
    <w:rsid w:val="003319FC"/>
    <w:rsid w:val="00385C5D"/>
    <w:rsid w:val="003B0FC6"/>
    <w:rsid w:val="003F2D90"/>
    <w:rsid w:val="003F74E8"/>
    <w:rsid w:val="004019A5"/>
    <w:rsid w:val="004265C9"/>
    <w:rsid w:val="00431631"/>
    <w:rsid w:val="00460161"/>
    <w:rsid w:val="0048796F"/>
    <w:rsid w:val="004B40F3"/>
    <w:rsid w:val="004C352E"/>
    <w:rsid w:val="004E24BC"/>
    <w:rsid w:val="004E45B6"/>
    <w:rsid w:val="004E50BC"/>
    <w:rsid w:val="004F4B7E"/>
    <w:rsid w:val="004F5473"/>
    <w:rsid w:val="00540DEA"/>
    <w:rsid w:val="005612C2"/>
    <w:rsid w:val="00572D89"/>
    <w:rsid w:val="005C0E64"/>
    <w:rsid w:val="005C2A51"/>
    <w:rsid w:val="005C47A6"/>
    <w:rsid w:val="005E098A"/>
    <w:rsid w:val="00622C6C"/>
    <w:rsid w:val="0063127E"/>
    <w:rsid w:val="006334C9"/>
    <w:rsid w:val="00637359"/>
    <w:rsid w:val="00640106"/>
    <w:rsid w:val="00651912"/>
    <w:rsid w:val="00680708"/>
    <w:rsid w:val="00683305"/>
    <w:rsid w:val="006946B3"/>
    <w:rsid w:val="006C48B4"/>
    <w:rsid w:val="006D0E93"/>
    <w:rsid w:val="006F269A"/>
    <w:rsid w:val="007204A6"/>
    <w:rsid w:val="00783CB6"/>
    <w:rsid w:val="00794901"/>
    <w:rsid w:val="007E4D71"/>
    <w:rsid w:val="007F537F"/>
    <w:rsid w:val="008025AB"/>
    <w:rsid w:val="00804D88"/>
    <w:rsid w:val="00805670"/>
    <w:rsid w:val="00806141"/>
    <w:rsid w:val="00854B3F"/>
    <w:rsid w:val="0086014F"/>
    <w:rsid w:val="00866697"/>
    <w:rsid w:val="00881CCB"/>
    <w:rsid w:val="00893900"/>
    <w:rsid w:val="008E7795"/>
    <w:rsid w:val="009046CE"/>
    <w:rsid w:val="009509F0"/>
    <w:rsid w:val="00954B0D"/>
    <w:rsid w:val="009636E0"/>
    <w:rsid w:val="00980E7B"/>
    <w:rsid w:val="009839B8"/>
    <w:rsid w:val="009934C7"/>
    <w:rsid w:val="009A675E"/>
    <w:rsid w:val="009B09C2"/>
    <w:rsid w:val="009C464E"/>
    <w:rsid w:val="009C5AAC"/>
    <w:rsid w:val="009D534B"/>
    <w:rsid w:val="009D5D9F"/>
    <w:rsid w:val="009E3486"/>
    <w:rsid w:val="009E784A"/>
    <w:rsid w:val="00A232F6"/>
    <w:rsid w:val="00A42F50"/>
    <w:rsid w:val="00A95E5C"/>
    <w:rsid w:val="00AB179A"/>
    <w:rsid w:val="00AF59A4"/>
    <w:rsid w:val="00B10D58"/>
    <w:rsid w:val="00B1533C"/>
    <w:rsid w:val="00B1784D"/>
    <w:rsid w:val="00B24CCE"/>
    <w:rsid w:val="00B347BD"/>
    <w:rsid w:val="00B55E74"/>
    <w:rsid w:val="00B62642"/>
    <w:rsid w:val="00B97DBE"/>
    <w:rsid w:val="00BA60FC"/>
    <w:rsid w:val="00BC1590"/>
    <w:rsid w:val="00C955C7"/>
    <w:rsid w:val="00CB0B8E"/>
    <w:rsid w:val="00CB798F"/>
    <w:rsid w:val="00CD2E1C"/>
    <w:rsid w:val="00CD36BE"/>
    <w:rsid w:val="00CE118C"/>
    <w:rsid w:val="00CF1629"/>
    <w:rsid w:val="00D437AA"/>
    <w:rsid w:val="00D4754B"/>
    <w:rsid w:val="00D709E9"/>
    <w:rsid w:val="00D8511F"/>
    <w:rsid w:val="00DE1C49"/>
    <w:rsid w:val="00E320F0"/>
    <w:rsid w:val="00E355CE"/>
    <w:rsid w:val="00E41BD5"/>
    <w:rsid w:val="00E565AB"/>
    <w:rsid w:val="00E728EE"/>
    <w:rsid w:val="00E81AC6"/>
    <w:rsid w:val="00E843CE"/>
    <w:rsid w:val="00E9507F"/>
    <w:rsid w:val="00E965CC"/>
    <w:rsid w:val="00EA1211"/>
    <w:rsid w:val="00EA12EF"/>
    <w:rsid w:val="00EE50BC"/>
    <w:rsid w:val="00EF2D59"/>
    <w:rsid w:val="00F03713"/>
    <w:rsid w:val="00F03F9B"/>
    <w:rsid w:val="00F419DA"/>
    <w:rsid w:val="00F62C72"/>
    <w:rsid w:val="00F70420"/>
    <w:rsid w:val="00F73309"/>
    <w:rsid w:val="00FA5F10"/>
    <w:rsid w:val="00FC72E9"/>
    <w:rsid w:val="00FD4EDC"/>
    <w:rsid w:val="00FF2653"/>
    <w:rsid w:val="00FF48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9A"/>
    <w:pPr>
      <w:spacing w:after="240"/>
      <w:jc w:val="both"/>
    </w:pPr>
    <w:rPr>
      <w:rFonts w:ascii="Cambria" w:eastAsia="Arial" w:hAnsi="Cambria" w:cs="Arial"/>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866697"/>
    <w:pPr>
      <w:numPr>
        <w:numId w:val="1"/>
      </w:numPr>
      <w:spacing w:before="270"/>
      <w:ind w:left="431" w:hanging="431"/>
      <w:outlineLvl w:val="0"/>
    </w:pPr>
    <w:rPr>
      <w:b/>
      <w:bCs/>
      <w:sz w:val="26"/>
      <w:szCs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9D534B"/>
    <w:pPr>
      <w:keepNext/>
      <w:keepLines/>
      <w:numPr>
        <w:ilvl w:val="1"/>
        <w:numId w:val="1"/>
      </w:numPr>
      <w:spacing w:before="60"/>
      <w:ind w:left="578" w:hanging="578"/>
      <w:outlineLvl w:val="1"/>
    </w:pPr>
    <w:rPr>
      <w:rFonts w:asciiTheme="majorHAnsi" w:eastAsiaTheme="majorEastAsia" w:hAnsiTheme="majorHAnsi" w:cstheme="majorBidi"/>
      <w:b/>
      <w:sz w:val="24"/>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Heading 3,Alt+3"/>
    <w:basedOn w:val="Normal"/>
    <w:next w:val="Normal"/>
    <w:link w:val="Heading3Char"/>
    <w:uiPriority w:val="9"/>
    <w:unhideWhenUsed/>
    <w:qFormat/>
    <w:rsid w:val="009934C7"/>
    <w:pPr>
      <w:keepNext/>
      <w:keepLines/>
      <w:numPr>
        <w:ilvl w:val="2"/>
        <w:numId w:val="1"/>
      </w:numPr>
      <w:spacing w:before="60"/>
      <w:outlineLvl w:val="2"/>
    </w:pPr>
    <w:rPr>
      <w:rFonts w:asciiTheme="majorHAnsi" w:eastAsiaTheme="majorEastAsia" w:hAnsiTheme="majorHAnsi" w:cstheme="majorBidi"/>
      <w:b/>
      <w:szCs w:val="24"/>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heading 41"/>
    <w:basedOn w:val="Normal"/>
    <w:next w:val="Normal"/>
    <w:link w:val="Heading4Char"/>
    <w:uiPriority w:val="9"/>
    <w:unhideWhenUsed/>
    <w:qFormat/>
    <w:rsid w:val="007204A6"/>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Heading51"/>
    <w:basedOn w:val="Normal"/>
    <w:next w:val="Normal"/>
    <w:link w:val="Heading5Char"/>
    <w:uiPriority w:val="9"/>
    <w:unhideWhenUsed/>
    <w:qFormat/>
    <w:rsid w:val="007204A6"/>
    <w:pPr>
      <w:keepNext/>
      <w:keepLines/>
      <w:numPr>
        <w:ilvl w:val="4"/>
        <w:numId w:val="1"/>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Heading6">
    <w:name w:val="heading 6"/>
    <w:aliases w:val="h6,H6,H61,TOC header,Bullet list,sub-dash,sd,5,Appendix,T1,Heading6,h61,h62,Alt+6,Titre 6"/>
    <w:basedOn w:val="Normal"/>
    <w:next w:val="Normal"/>
    <w:link w:val="Heading6Char"/>
    <w:uiPriority w:val="9"/>
    <w:unhideWhenUsed/>
    <w:qFormat/>
    <w:rsid w:val="007204A6"/>
    <w:pPr>
      <w:keepNext/>
      <w:keepLines/>
      <w:numPr>
        <w:ilvl w:val="5"/>
        <w:numId w:val="1"/>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Heading7">
    <w:name w:val="heading 7"/>
    <w:aliases w:val="Bulleted list,L7,st,SDL title,h7,Annex level 1,Alt+7,Alt+71,Alt+72,Alt+73,Alt+74,Alt+75,Alt+76,Alt+77,Alt+78,Alt+79,Alt+710,Alt+711,Alt+712,Alt+713"/>
    <w:basedOn w:val="Normal"/>
    <w:next w:val="Normal"/>
    <w:link w:val="Heading7Char"/>
    <w:uiPriority w:val="9"/>
    <w:unhideWhenUsed/>
    <w:qFormat/>
    <w:rsid w:val="007204A6"/>
    <w:pPr>
      <w:keepNext/>
      <w:keepLines/>
      <w:numPr>
        <w:ilvl w:val="6"/>
        <w:numId w:val="1"/>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Heading8">
    <w:name w:val="heading 8"/>
    <w:aliases w:val="Legal Level 1.1.1.,Center Bold,Table Heading,Table,Tables,Annex level 2"/>
    <w:basedOn w:val="Normal"/>
    <w:next w:val="Normal"/>
    <w:link w:val="Heading8Char"/>
    <w:uiPriority w:val="9"/>
    <w:unhideWhenUsed/>
    <w:qFormat/>
    <w:rsid w:val="007204A6"/>
    <w:pPr>
      <w:keepNext/>
      <w:keepLines/>
      <w:numPr>
        <w:ilvl w:val="7"/>
        <w:numId w:val="1"/>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Figure Heading,FH,Titre 10,tt,ft,HF,Figures,Annex Level 3"/>
    <w:basedOn w:val="Normal"/>
    <w:next w:val="Normal"/>
    <w:link w:val="Heading9Char"/>
    <w:uiPriority w:val="9"/>
    <w:unhideWhenUsed/>
    <w:qFormat/>
    <w:rsid w:val="007204A6"/>
    <w:pPr>
      <w:keepNext/>
      <w:keepLines/>
      <w:numPr>
        <w:ilvl w:val="8"/>
        <w:numId w:val="1"/>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aliases w:val="Body Text Char1 Char,Body Text Char Char Char,Body Text Char1,Body Text Char Char"/>
    <w:basedOn w:val="Normal"/>
    <w:link w:val="BodyTextChar"/>
    <w:qFormat/>
    <w:pPr>
      <w:spacing w:before="1"/>
    </w:pPr>
    <w:rPr>
      <w:sz w:val="24"/>
      <w:szCs w:val="24"/>
    </w:rPr>
  </w:style>
  <w:style w:type="paragraph" w:styleId="Title">
    <w:name w:val="Title"/>
    <w:basedOn w:val="Normal"/>
    <w:link w:val="TitleChar"/>
    <w:qFormat/>
    <w:pPr>
      <w:spacing w:before="90"/>
      <w:ind w:left="1194"/>
    </w:pPr>
    <w:rPr>
      <w:b/>
      <w:bCs/>
      <w:sz w:val="29"/>
      <w:szCs w:val="29"/>
      <w:u w:val="single" w:color="000000"/>
    </w:rPr>
  </w:style>
  <w:style w:type="paragraph" w:styleId="ListParagraph">
    <w:name w:val="List Paragraph"/>
    <w:basedOn w:val="Normal"/>
    <w:link w:val="ListParagraphChar"/>
    <w:uiPriority w:val="34"/>
    <w:qFormat/>
    <w:rsid w:val="00FD4EDC"/>
    <w:pPr>
      <w:widowControl/>
      <w:numPr>
        <w:numId w:val="2"/>
      </w:numPr>
      <w:autoSpaceDE/>
      <w:autoSpaceDN/>
      <w:ind w:left="714" w:hanging="357"/>
      <w:contextualSpacing/>
    </w:pPr>
    <w:rPr>
      <w:lang w:eastAsia="zh-CN"/>
    </w:rPr>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aliases w:val="Body Text Char1 Char Char,Body Text Char Char Char Char,Body Text Char1 Char1,Body Text Char Char Char1"/>
    <w:basedOn w:val="DefaultParagraphFont"/>
    <w:link w:val="BodyText"/>
    <w:rsid w:val="00FF2653"/>
    <w:rPr>
      <w:rFonts w:ascii="Arial" w:eastAsia="Arial" w:hAnsi="Arial" w:cs="Arial"/>
      <w:sz w:val="24"/>
      <w:szCs w:val="24"/>
    </w:rPr>
  </w:style>
  <w:style w:type="character" w:styleId="Strong">
    <w:name w:val="Strong"/>
    <w:basedOn w:val="DefaultParagraphFont"/>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9D534B"/>
    <w:rPr>
      <w:rFonts w:asciiTheme="majorHAnsi" w:eastAsiaTheme="majorEastAsia" w:hAnsiTheme="majorHAnsi" w:cstheme="majorBidi"/>
      <w:b/>
      <w:sz w:val="24"/>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934C7"/>
    <w:rPr>
      <w:rFonts w:asciiTheme="majorHAnsi" w:eastAsiaTheme="majorEastAsia" w:hAnsiTheme="majorHAnsi" w:cstheme="majorBidi"/>
      <w:b/>
      <w:szCs w:val="24"/>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7204A6"/>
    <w:rPr>
      <w:rFonts w:asciiTheme="majorHAnsi" w:eastAsiaTheme="majorEastAsia" w:hAnsiTheme="majorHAnsi" w:cstheme="majorBidi"/>
      <w:i/>
      <w:iCs/>
      <w:color w:val="365F91" w:themeColor="accent1" w:themeShade="BF"/>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7204A6"/>
    <w:rPr>
      <w:rFonts w:asciiTheme="majorHAnsi" w:eastAsiaTheme="majorEastAsia" w:hAnsiTheme="majorHAnsi" w:cstheme="majorBidi"/>
      <w:color w:val="365F91" w:themeColor="accent1" w:themeShade="BF"/>
    </w:rPr>
  </w:style>
  <w:style w:type="character" w:customStyle="1" w:styleId="Heading6Char">
    <w:name w:val="Heading 6 Char"/>
    <w:aliases w:val="h6 Char,H6 Char,H61 Char,TOC header Char,Bullet list Char,sub-dash Char,sd Char,5 Char,Appendix Char,T1 Char,Heading6 Char,h61 Char,h62 Char,Alt+6 Char,Titre 6 Char"/>
    <w:basedOn w:val="DefaultParagraphFont"/>
    <w:link w:val="Heading6"/>
    <w:uiPriority w:val="9"/>
    <w:rsid w:val="007204A6"/>
    <w:rPr>
      <w:rFonts w:asciiTheme="majorHAnsi" w:eastAsiaTheme="majorEastAsia" w:hAnsiTheme="majorHAnsi" w:cstheme="majorBidi"/>
      <w:color w:val="243F60" w:themeColor="accent1" w:themeShade="7F"/>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7204A6"/>
    <w:rPr>
      <w:rFonts w:asciiTheme="majorHAnsi" w:eastAsiaTheme="majorEastAsia" w:hAnsiTheme="majorHAnsi" w:cstheme="majorBidi"/>
      <w:i/>
      <w:iCs/>
      <w:color w:val="243F60" w:themeColor="accent1" w:themeShade="7F"/>
    </w:rPr>
  </w:style>
  <w:style w:type="character" w:customStyle="1" w:styleId="Heading8Char">
    <w:name w:val="Heading 8 Char"/>
    <w:aliases w:val="Legal Level 1.1.1. Char,Center Bold Char,Table Heading Char,Table Char,Tables Char,Annex level 2 Char"/>
    <w:basedOn w:val="DefaultParagraphFont"/>
    <w:link w:val="Heading8"/>
    <w:uiPriority w:val="9"/>
    <w:rsid w:val="007204A6"/>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Figure Heading Char,FH Char,Titre 10 Char,tt Char,ft Char,HF Char,Figures Char,Annex Level 3 Char"/>
    <w:basedOn w:val="DefaultParagraphFont"/>
    <w:link w:val="Heading9"/>
    <w:uiPriority w:val="9"/>
    <w:rsid w:val="007204A6"/>
    <w:rPr>
      <w:rFonts w:asciiTheme="majorHAnsi" w:eastAsiaTheme="majorEastAsia" w:hAnsiTheme="majorHAnsi" w:cstheme="majorBidi"/>
      <w:i/>
      <w:iCs/>
      <w:color w:val="272727" w:themeColor="text1" w:themeTint="D8"/>
      <w:sz w:val="21"/>
      <w:szCs w:val="21"/>
    </w:rPr>
  </w:style>
  <w:style w:type="character" w:styleId="HTMLCode">
    <w:name w:val="HTML Code"/>
    <w:basedOn w:val="DefaultParagraphFont"/>
    <w:uiPriority w:val="99"/>
    <w:semiHidden/>
    <w:unhideWhenUsed/>
    <w:rsid w:val="00683305"/>
    <w:rPr>
      <w:rFonts w:ascii="Courier New" w:eastAsia="Times New Roman" w:hAnsi="Courier New" w:cs="Courier New"/>
      <w:sz w:val="20"/>
      <w:szCs w:val="20"/>
    </w:rPr>
  </w:style>
  <w:style w:type="character" w:customStyle="1" w:styleId="content">
    <w:name w:val="content"/>
    <w:basedOn w:val="DefaultParagraphFont"/>
    <w:rsid w:val="00683305"/>
  </w:style>
  <w:style w:type="paragraph" w:styleId="HTMLPreformatted">
    <w:name w:val="HTML Preformatted"/>
    <w:basedOn w:val="Normal"/>
    <w:link w:val="HTMLPreformattedChar"/>
    <w:unhideWhenUsed/>
    <w:rsid w:val="006833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683305"/>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683305"/>
    <w:rPr>
      <w:i/>
      <w:iCs/>
    </w:rPr>
  </w:style>
  <w:style w:type="paragraph" w:styleId="TOCHeading">
    <w:name w:val="TOC Heading"/>
    <w:basedOn w:val="Heading1"/>
    <w:next w:val="Normal"/>
    <w:uiPriority w:val="39"/>
    <w:unhideWhenUsed/>
    <w:qFormat/>
    <w:rsid w:val="00783CB6"/>
    <w:pPr>
      <w:keepNext/>
      <w:keepLines/>
      <w:widowControl/>
      <w:numPr>
        <w:numId w:val="0"/>
      </w:numPr>
      <w:autoSpaceDE/>
      <w:autoSpaceDN/>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007F67"/>
    <w:pPr>
      <w:tabs>
        <w:tab w:val="left" w:pos="660"/>
        <w:tab w:val="right" w:leader="dot" w:pos="9010"/>
      </w:tabs>
      <w:spacing w:after="100"/>
    </w:pPr>
  </w:style>
  <w:style w:type="paragraph" w:styleId="TOC2">
    <w:name w:val="toc 2"/>
    <w:basedOn w:val="Normal"/>
    <w:next w:val="Normal"/>
    <w:autoRedefine/>
    <w:uiPriority w:val="39"/>
    <w:unhideWhenUsed/>
    <w:rsid w:val="00783CB6"/>
    <w:pPr>
      <w:spacing w:after="100"/>
      <w:ind w:left="220"/>
    </w:pPr>
  </w:style>
  <w:style w:type="paragraph" w:styleId="TOC3">
    <w:name w:val="toc 3"/>
    <w:basedOn w:val="Normal"/>
    <w:next w:val="Normal"/>
    <w:autoRedefine/>
    <w:uiPriority w:val="39"/>
    <w:unhideWhenUsed/>
    <w:rsid w:val="00783CB6"/>
    <w:pPr>
      <w:spacing w:after="100"/>
      <w:ind w:left="440"/>
    </w:pPr>
  </w:style>
  <w:style w:type="table" w:styleId="TableGrid">
    <w:name w:val="Table Grid"/>
    <w:basedOn w:val="TableNormal"/>
    <w:uiPriority w:val="39"/>
    <w:rsid w:val="00FD4EDC"/>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nhideWhenUsed/>
    <w:qFormat/>
    <w:rsid w:val="00FD4ED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textAlignment w:val="baseline"/>
    </w:pPr>
    <w:rPr>
      <w:rFonts w:ascii="Times New Roman" w:eastAsia="Times New Roman" w:hAnsi="Times New Roman" w:cs="Times New Roman"/>
      <w:i/>
      <w:iCs/>
      <w:color w:val="1F497D" w:themeColor="text2"/>
      <w:sz w:val="18"/>
      <w:szCs w:val="18"/>
    </w:rPr>
  </w:style>
  <w:style w:type="paragraph" w:customStyle="1" w:styleId="Terms">
    <w:name w:val="Term(s)"/>
    <w:basedOn w:val="Normal"/>
    <w:next w:val="Normal"/>
    <w:uiPriority w:val="8"/>
    <w:rsid w:val="0048796F"/>
    <w:pPr>
      <w:keepNext/>
      <w:widowControl/>
      <w:tabs>
        <w:tab w:val="left" w:pos="403"/>
      </w:tabs>
      <w:suppressAutoHyphens/>
      <w:autoSpaceDE/>
      <w:autoSpaceDN/>
      <w:spacing w:after="0" w:line="240" w:lineRule="atLeast"/>
      <w:jc w:val="left"/>
    </w:pPr>
    <w:rPr>
      <w:rFonts w:eastAsia="Calibri" w:cs="Times New Roman"/>
      <w:b/>
      <w:lang w:val="en-GB"/>
    </w:rPr>
  </w:style>
  <w:style w:type="paragraph" w:customStyle="1" w:styleId="TermNum">
    <w:name w:val="TermNum"/>
    <w:basedOn w:val="Normal"/>
    <w:next w:val="Terms"/>
    <w:uiPriority w:val="7"/>
    <w:rsid w:val="0048796F"/>
    <w:pPr>
      <w:keepNext/>
      <w:widowControl/>
      <w:tabs>
        <w:tab w:val="left" w:pos="403"/>
      </w:tabs>
      <w:autoSpaceDE/>
      <w:autoSpaceDN/>
      <w:spacing w:after="0" w:line="240" w:lineRule="atLeast"/>
      <w:jc w:val="left"/>
    </w:pPr>
    <w:rPr>
      <w:rFonts w:eastAsia="Calibri" w:cs="Times New Roman"/>
      <w:b/>
      <w:lang w:val="en-GB"/>
    </w:rPr>
  </w:style>
  <w:style w:type="paragraph" w:customStyle="1" w:styleId="Note">
    <w:name w:val="Note"/>
    <w:basedOn w:val="Normal"/>
    <w:link w:val="NoteChar"/>
    <w:qFormat/>
    <w:rsid w:val="0048796F"/>
    <w:pPr>
      <w:widowControl/>
      <w:tabs>
        <w:tab w:val="left" w:pos="403"/>
      </w:tabs>
      <w:autoSpaceDE/>
      <w:autoSpaceDN/>
      <w:spacing w:line="240" w:lineRule="atLeast"/>
      <w:ind w:left="680" w:hanging="680"/>
    </w:pPr>
    <w:rPr>
      <w:rFonts w:eastAsia="Calibri" w:cs="Courier New"/>
      <w:sz w:val="20"/>
      <w:szCs w:val="20"/>
      <w:lang w:val="en-GB"/>
    </w:rPr>
  </w:style>
  <w:style w:type="character" w:customStyle="1" w:styleId="NoteChar">
    <w:name w:val="Note Char"/>
    <w:basedOn w:val="DefaultParagraphFont"/>
    <w:link w:val="Note"/>
    <w:rsid w:val="0048796F"/>
    <w:rPr>
      <w:rFonts w:ascii="Cambria" w:eastAsia="Calibri" w:hAnsi="Cambria" w:cs="Courier New"/>
      <w:sz w:val="20"/>
      <w:szCs w:val="20"/>
      <w:lang w:val="en-GB"/>
    </w:rPr>
  </w:style>
  <w:style w:type="numbering" w:customStyle="1" w:styleId="NoList1">
    <w:name w:val="No List1"/>
    <w:next w:val="NoList"/>
    <w:uiPriority w:val="99"/>
    <w:semiHidden/>
    <w:unhideWhenUsed/>
    <w:rsid w:val="005E098A"/>
  </w:style>
  <w:style w:type="table" w:customStyle="1" w:styleId="TableNormal11">
    <w:name w:val="Table Normal11"/>
    <w:uiPriority w:val="2"/>
    <w:semiHidden/>
    <w:unhideWhenUsed/>
    <w:qFormat/>
    <w:rsid w:val="005E098A"/>
    <w:tblPr>
      <w:tblInd w:w="0" w:type="dxa"/>
      <w:tblCellMar>
        <w:top w:w="0" w:type="dxa"/>
        <w:left w:w="0" w:type="dxa"/>
        <w:bottom w:w="0" w:type="dxa"/>
        <w:right w:w="0" w:type="dxa"/>
      </w:tblCellMar>
    </w:tblPr>
  </w:style>
  <w:style w:type="numbering" w:customStyle="1" w:styleId="NoList11">
    <w:name w:val="No List11"/>
    <w:next w:val="NoList"/>
    <w:uiPriority w:val="99"/>
    <w:semiHidden/>
    <w:unhideWhenUsed/>
    <w:rsid w:val="005E098A"/>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5E098A"/>
    <w:rPr>
      <w:rFonts w:ascii="Cambria" w:eastAsia="Arial" w:hAnsi="Cambria" w:cs="Arial"/>
      <w:b/>
      <w:bCs/>
      <w:sz w:val="26"/>
      <w:szCs w:val="24"/>
    </w:rPr>
  </w:style>
  <w:style w:type="table" w:customStyle="1" w:styleId="TableGrid1">
    <w:name w:val="Table Grid1"/>
    <w:basedOn w:val="TableNormal"/>
    <w:next w:val="TableGrid"/>
    <w:uiPriority w:val="39"/>
    <w:rsid w:val="005E098A"/>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E098A"/>
    <w:rPr>
      <w:sz w:val="16"/>
      <w:szCs w:val="16"/>
    </w:rPr>
  </w:style>
  <w:style w:type="paragraph" w:styleId="CommentText">
    <w:name w:val="annotation text"/>
    <w:basedOn w:val="Normal"/>
    <w:link w:val="CommentTextChar"/>
    <w:uiPriority w:val="99"/>
    <w:unhideWhenUsed/>
    <w:rsid w:val="005E098A"/>
    <w:pPr>
      <w:widowControl/>
      <w:autoSpaceDE/>
      <w:autoSpaceDN/>
      <w:spacing w:after="0"/>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5E098A"/>
    <w:rPr>
      <w:rFonts w:ascii="Times New Roman" w:eastAsia="MS Mincho" w:hAnsi="Times New Roman" w:cs="Times New Roman"/>
      <w:sz w:val="20"/>
      <w:szCs w:val="20"/>
    </w:rPr>
  </w:style>
  <w:style w:type="paragraph" w:styleId="BalloonText">
    <w:name w:val="Balloon Text"/>
    <w:basedOn w:val="Normal"/>
    <w:link w:val="BalloonTextChar"/>
    <w:uiPriority w:val="99"/>
    <w:semiHidden/>
    <w:unhideWhenUsed/>
    <w:rsid w:val="005E098A"/>
    <w:pPr>
      <w:widowControl/>
      <w:autoSpaceDE/>
      <w:autoSpaceDN/>
      <w:spacing w:after="0"/>
    </w:pPr>
    <w:rPr>
      <w:rFonts w:ascii="Times New Roman" w:eastAsia="MS Mincho" w:hAnsi="Times New Roman" w:cs="Times New Roman"/>
      <w:sz w:val="18"/>
      <w:szCs w:val="18"/>
    </w:rPr>
  </w:style>
  <w:style w:type="character" w:customStyle="1" w:styleId="BalloonTextChar">
    <w:name w:val="Balloon Text Char"/>
    <w:basedOn w:val="DefaultParagraphFont"/>
    <w:link w:val="BalloonText"/>
    <w:uiPriority w:val="99"/>
    <w:semiHidden/>
    <w:rsid w:val="005E098A"/>
    <w:rPr>
      <w:rFonts w:ascii="Times New Roman" w:eastAsia="MS Mincho" w:hAnsi="Times New Roman" w:cs="Times New Roman"/>
      <w:sz w:val="18"/>
      <w:szCs w:val="18"/>
    </w:rPr>
  </w:style>
  <w:style w:type="paragraph" w:styleId="CommentSubject">
    <w:name w:val="annotation subject"/>
    <w:basedOn w:val="CommentText"/>
    <w:next w:val="CommentText"/>
    <w:link w:val="CommentSubjectChar"/>
    <w:uiPriority w:val="99"/>
    <w:unhideWhenUsed/>
    <w:rsid w:val="005E098A"/>
    <w:rPr>
      <w:b/>
      <w:bCs/>
    </w:rPr>
  </w:style>
  <w:style w:type="character" w:customStyle="1" w:styleId="CommentSubjectChar">
    <w:name w:val="Comment Subject Char"/>
    <w:basedOn w:val="CommentTextChar"/>
    <w:link w:val="CommentSubject"/>
    <w:uiPriority w:val="99"/>
    <w:rsid w:val="005E098A"/>
    <w:rPr>
      <w:rFonts w:ascii="Times New Roman" w:eastAsia="MS Mincho" w:hAnsi="Times New Roman" w:cs="Times New Roman"/>
      <w:b/>
      <w:bCs/>
      <w:sz w:val="20"/>
      <w:szCs w:val="20"/>
    </w:rPr>
  </w:style>
  <w:style w:type="character" w:customStyle="1" w:styleId="ListParagraphChar">
    <w:name w:val="List Paragraph Char"/>
    <w:basedOn w:val="DefaultParagraphFont"/>
    <w:link w:val="ListParagraph"/>
    <w:uiPriority w:val="34"/>
    <w:qFormat/>
    <w:locked/>
    <w:rsid w:val="005E098A"/>
    <w:rPr>
      <w:rFonts w:ascii="Cambria" w:eastAsia="Arial" w:hAnsi="Cambria" w:cs="Arial"/>
      <w:lang w:eastAsia="zh-CN"/>
    </w:rPr>
  </w:style>
  <w:style w:type="paragraph" w:styleId="FootnoteText">
    <w:name w:val="footnote text"/>
    <w:basedOn w:val="Normal"/>
    <w:link w:val="FootnoteTextChar"/>
    <w:uiPriority w:val="99"/>
    <w:unhideWhenUsed/>
    <w:rsid w:val="005E098A"/>
    <w:pPr>
      <w:widowControl/>
      <w:autoSpaceDE/>
      <w:autoSpaceDN/>
      <w:spacing w:after="0"/>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rsid w:val="005E098A"/>
    <w:rPr>
      <w:rFonts w:ascii="Times New Roman" w:eastAsia="MS Mincho" w:hAnsi="Times New Roman" w:cs="Times New Roman"/>
      <w:sz w:val="20"/>
      <w:szCs w:val="20"/>
    </w:rPr>
  </w:style>
  <w:style w:type="character" w:styleId="FootnoteReference">
    <w:name w:val="footnote reference"/>
    <w:aliases w:val="Appel note de bas de p"/>
    <w:basedOn w:val="DefaultParagraphFont"/>
    <w:uiPriority w:val="99"/>
    <w:unhideWhenUsed/>
    <w:rsid w:val="005E098A"/>
    <w:rPr>
      <w:vertAlign w:val="superscript"/>
    </w:rPr>
  </w:style>
  <w:style w:type="character" w:styleId="PageNumber">
    <w:name w:val="page number"/>
    <w:basedOn w:val="DefaultParagraphFont"/>
    <w:unhideWhenUsed/>
    <w:rsid w:val="005E098A"/>
  </w:style>
  <w:style w:type="paragraph" w:styleId="Revision">
    <w:name w:val="Revision"/>
    <w:hidden/>
    <w:uiPriority w:val="71"/>
    <w:rsid w:val="005E098A"/>
    <w:pPr>
      <w:widowControl/>
      <w:autoSpaceDE/>
      <w:autoSpaceDN/>
    </w:pPr>
    <w:rPr>
      <w:rFonts w:ascii="Times New Roman" w:eastAsia="MS Mincho" w:hAnsi="Times New Roman" w:cs="Times New Roman"/>
      <w:sz w:val="24"/>
      <w:szCs w:val="24"/>
    </w:rPr>
  </w:style>
  <w:style w:type="paragraph" w:customStyle="1" w:styleId="FigureCaption1">
    <w:name w:val="FigureCaption1"/>
    <w:basedOn w:val="Normal"/>
    <w:next w:val="Normal"/>
    <w:unhideWhenUsed/>
    <w:qFormat/>
    <w:rsid w:val="005E098A"/>
    <w:pPr>
      <w:widowControl/>
      <w:autoSpaceDE/>
      <w:autoSpaceDN/>
      <w:spacing w:after="200"/>
    </w:pPr>
    <w:rPr>
      <w:rFonts w:ascii="Times New Roman" w:eastAsia="MS Mincho" w:hAnsi="Times New Roman" w:cs="Times New Roman"/>
      <w:i/>
      <w:iCs/>
      <w:color w:val="44546A"/>
      <w:sz w:val="18"/>
      <w:szCs w:val="18"/>
    </w:rPr>
  </w:style>
  <w:style w:type="character" w:customStyle="1" w:styleId="CaptionChar">
    <w:name w:val="Caption Char"/>
    <w:link w:val="Caption"/>
    <w:uiPriority w:val="35"/>
    <w:locked/>
    <w:rsid w:val="005E098A"/>
    <w:rPr>
      <w:rFonts w:ascii="Times New Roman" w:eastAsia="Times New Roman" w:hAnsi="Times New Roman" w:cs="Times New Roman"/>
      <w:i/>
      <w:iCs/>
      <w:color w:val="1F497D" w:themeColor="text2"/>
      <w:sz w:val="18"/>
      <w:szCs w:val="18"/>
    </w:rPr>
  </w:style>
  <w:style w:type="paragraph" w:customStyle="1" w:styleId="Default">
    <w:name w:val="Default"/>
    <w:rsid w:val="005E098A"/>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5E098A"/>
    <w:pPr>
      <w:keepNext/>
      <w:widowControl/>
      <w:suppressAutoHyphens/>
      <w:autoSpaceDE/>
      <w:autoSpaceDN/>
      <w:spacing w:before="120" w:after="120" w:line="230" w:lineRule="exact"/>
      <w:jc w:val="center"/>
    </w:pPr>
    <w:rPr>
      <w:rFonts w:ascii="Arial" w:eastAsia="MS Mincho" w:hAnsi="Arial" w:cs="Times New Roman"/>
      <w:b/>
      <w:sz w:val="20"/>
      <w:szCs w:val="20"/>
      <w:lang w:val="de-DE" w:eastAsia="ja-JP"/>
    </w:rPr>
  </w:style>
  <w:style w:type="character" w:customStyle="1" w:styleId="TabletitleChar">
    <w:name w:val="Table title Char"/>
    <w:link w:val="Tabletitle"/>
    <w:rsid w:val="005E098A"/>
    <w:rPr>
      <w:rFonts w:ascii="Arial" w:eastAsia="MS Mincho" w:hAnsi="Arial" w:cs="Times New Roman"/>
      <w:b/>
      <w:sz w:val="20"/>
      <w:szCs w:val="20"/>
      <w:lang w:val="de-DE" w:eastAsia="ja-JP"/>
    </w:rPr>
  </w:style>
  <w:style w:type="character" w:customStyle="1" w:styleId="ISOCode">
    <w:name w:val="ISOCode"/>
    <w:basedOn w:val="DefaultParagraphFont"/>
    <w:rsid w:val="005E098A"/>
    <w:rPr>
      <w:rFonts w:ascii="Courier New" w:hAnsi="Courier New" w:cs="Courier New"/>
      <w:b w:val="0"/>
      <w:i w:val="0"/>
      <w:sz w:val="22"/>
      <w:lang w:val="en-US"/>
    </w:rPr>
  </w:style>
  <w:style w:type="character" w:customStyle="1" w:styleId="TablebodyChar">
    <w:name w:val="Table body Char"/>
    <w:link w:val="Tablebody"/>
    <w:locked/>
    <w:rsid w:val="005E098A"/>
    <w:rPr>
      <w:rFonts w:ascii="Cambria" w:eastAsia="Calibri" w:hAnsi="Cambria"/>
      <w:lang w:val="en-GB"/>
    </w:rPr>
  </w:style>
  <w:style w:type="paragraph" w:customStyle="1" w:styleId="Tablebody">
    <w:name w:val="Table body"/>
    <w:basedOn w:val="Normal"/>
    <w:link w:val="TablebodyChar"/>
    <w:rsid w:val="005E098A"/>
    <w:pPr>
      <w:widowControl/>
      <w:autoSpaceDE/>
      <w:autoSpaceDN/>
      <w:spacing w:before="60" w:after="60" w:line="210" w:lineRule="atLeast"/>
      <w:jc w:val="left"/>
    </w:pPr>
    <w:rPr>
      <w:rFonts w:eastAsia="Calibri" w:cstheme="minorBidi"/>
      <w:lang w:val="en-GB"/>
    </w:rPr>
  </w:style>
  <w:style w:type="paragraph" w:customStyle="1" w:styleId="Tableheader">
    <w:name w:val="Table header"/>
    <w:basedOn w:val="Tablebody"/>
    <w:link w:val="TableheaderChar"/>
    <w:rsid w:val="005E098A"/>
  </w:style>
  <w:style w:type="character" w:customStyle="1" w:styleId="TableheaderChar">
    <w:name w:val="Table header Char"/>
    <w:basedOn w:val="TablebodyChar"/>
    <w:link w:val="Tableheader"/>
    <w:rsid w:val="005E098A"/>
    <w:rPr>
      <w:rFonts w:ascii="Cambria" w:eastAsia="Calibri" w:hAnsi="Cambria"/>
      <w:lang w:val="en-GB"/>
    </w:rPr>
  </w:style>
  <w:style w:type="character" w:customStyle="1" w:styleId="ISOCodebold">
    <w:name w:val="ISOCode_bold"/>
    <w:basedOn w:val="DefaultParagraphFont"/>
    <w:rsid w:val="005E098A"/>
    <w:rPr>
      <w:rFonts w:ascii="Courier New" w:hAnsi="Courier New" w:cs="Courier New"/>
      <w:b/>
      <w:i w:val="0"/>
      <w:sz w:val="22"/>
      <w:lang w:val="en-US"/>
    </w:rPr>
  </w:style>
  <w:style w:type="paragraph" w:customStyle="1" w:styleId="Noteindentcontinued">
    <w:name w:val="Note indent continued"/>
    <w:basedOn w:val="Normal"/>
    <w:qFormat/>
    <w:rsid w:val="005E098A"/>
    <w:pPr>
      <w:widowControl/>
      <w:tabs>
        <w:tab w:val="left" w:pos="1368"/>
      </w:tabs>
      <w:autoSpaceDE/>
      <w:autoSpaceDN/>
      <w:spacing w:line="220" w:lineRule="atLeast"/>
      <w:ind w:left="403"/>
    </w:pPr>
    <w:rPr>
      <w:rFonts w:eastAsia="Calibri" w:cs="Times New Roman"/>
      <w:sz w:val="20"/>
      <w:lang w:val="en-GB"/>
    </w:rPr>
  </w:style>
  <w:style w:type="paragraph" w:customStyle="1" w:styleId="ListNumber1">
    <w:name w:val="List Number 1"/>
    <w:basedOn w:val="Normal"/>
    <w:rsid w:val="005E098A"/>
    <w:pPr>
      <w:widowControl/>
      <w:tabs>
        <w:tab w:val="left" w:pos="403"/>
      </w:tabs>
      <w:autoSpaceDE/>
      <w:autoSpaceDN/>
      <w:spacing w:line="240" w:lineRule="atLeast"/>
      <w:ind w:left="403" w:hanging="403"/>
    </w:pPr>
    <w:rPr>
      <w:rFonts w:eastAsia="Calibri" w:cs="Times New Roman"/>
      <w:lang w:val="en-GB"/>
    </w:rPr>
  </w:style>
  <w:style w:type="paragraph" w:customStyle="1" w:styleId="ANNEX">
    <w:name w:val="ANNEX"/>
    <w:basedOn w:val="Normal"/>
    <w:rsid w:val="005E098A"/>
    <w:pPr>
      <w:widowControl/>
      <w:numPr>
        <w:numId w:val="3"/>
      </w:numPr>
      <w:autoSpaceDE/>
      <w:autoSpaceDN/>
      <w:spacing w:after="0"/>
    </w:pPr>
    <w:rPr>
      <w:rFonts w:ascii="Times New Roman" w:eastAsia="MS Mincho" w:hAnsi="Times New Roman" w:cs="Times New Roman"/>
      <w:sz w:val="24"/>
      <w:szCs w:val="24"/>
    </w:rPr>
  </w:style>
  <w:style w:type="paragraph" w:customStyle="1" w:styleId="a2">
    <w:name w:val="a2"/>
    <w:basedOn w:val="Normal"/>
    <w:uiPriority w:val="11"/>
    <w:rsid w:val="005E098A"/>
    <w:pPr>
      <w:widowControl/>
      <w:numPr>
        <w:ilvl w:val="1"/>
        <w:numId w:val="3"/>
      </w:numPr>
      <w:autoSpaceDE/>
      <w:autoSpaceDN/>
      <w:spacing w:after="0"/>
    </w:pPr>
    <w:rPr>
      <w:rFonts w:ascii="Times New Roman" w:eastAsia="MS Mincho" w:hAnsi="Times New Roman" w:cs="Times New Roman"/>
      <w:sz w:val="24"/>
      <w:szCs w:val="24"/>
    </w:rPr>
  </w:style>
  <w:style w:type="paragraph" w:customStyle="1" w:styleId="a3">
    <w:name w:val="a3"/>
    <w:basedOn w:val="Normal"/>
    <w:link w:val="a3Zchn"/>
    <w:uiPriority w:val="12"/>
    <w:rsid w:val="005E098A"/>
    <w:pPr>
      <w:widowControl/>
      <w:numPr>
        <w:ilvl w:val="2"/>
        <w:numId w:val="3"/>
      </w:numPr>
      <w:autoSpaceDE/>
      <w:autoSpaceDN/>
      <w:spacing w:after="0"/>
    </w:pPr>
    <w:rPr>
      <w:rFonts w:ascii="Times New Roman" w:eastAsia="MS Mincho" w:hAnsi="Times New Roman" w:cs="Times New Roman"/>
      <w:sz w:val="24"/>
      <w:szCs w:val="24"/>
    </w:rPr>
  </w:style>
  <w:style w:type="character" w:customStyle="1" w:styleId="a3Zchn">
    <w:name w:val="a3 Zchn"/>
    <w:link w:val="a3"/>
    <w:uiPriority w:val="12"/>
    <w:rsid w:val="005E098A"/>
    <w:rPr>
      <w:rFonts w:ascii="Times New Roman" w:eastAsia="MS Mincho" w:hAnsi="Times New Roman" w:cs="Times New Roman"/>
      <w:sz w:val="24"/>
      <w:szCs w:val="24"/>
    </w:rPr>
  </w:style>
  <w:style w:type="paragraph" w:customStyle="1" w:styleId="a4">
    <w:name w:val="a4"/>
    <w:basedOn w:val="Normal"/>
    <w:uiPriority w:val="13"/>
    <w:rsid w:val="005E098A"/>
    <w:pPr>
      <w:widowControl/>
      <w:numPr>
        <w:ilvl w:val="4"/>
        <w:numId w:val="3"/>
      </w:numPr>
      <w:autoSpaceDE/>
      <w:autoSpaceDN/>
      <w:spacing w:after="0"/>
    </w:pPr>
    <w:rPr>
      <w:rFonts w:ascii="Times New Roman" w:eastAsia="MS Mincho" w:hAnsi="Times New Roman" w:cs="Times New Roman"/>
      <w:sz w:val="24"/>
      <w:szCs w:val="24"/>
    </w:rPr>
  </w:style>
  <w:style w:type="paragraph" w:customStyle="1" w:styleId="a5">
    <w:name w:val="a5"/>
    <w:basedOn w:val="Normal"/>
    <w:uiPriority w:val="14"/>
    <w:rsid w:val="005E098A"/>
    <w:pPr>
      <w:widowControl/>
      <w:tabs>
        <w:tab w:val="num" w:pos="1080"/>
      </w:tabs>
      <w:autoSpaceDE/>
      <w:autoSpaceDN/>
      <w:spacing w:after="0"/>
    </w:pPr>
    <w:rPr>
      <w:rFonts w:ascii="Times New Roman" w:eastAsia="MS Mincho" w:hAnsi="Times New Roman" w:cs="Times New Roman"/>
      <w:sz w:val="24"/>
      <w:szCs w:val="24"/>
    </w:rPr>
  </w:style>
  <w:style w:type="paragraph" w:customStyle="1" w:styleId="a6">
    <w:name w:val="a6"/>
    <w:basedOn w:val="Normal"/>
    <w:rsid w:val="005E098A"/>
    <w:pPr>
      <w:widowControl/>
      <w:tabs>
        <w:tab w:val="num" w:pos="1440"/>
      </w:tabs>
      <w:autoSpaceDE/>
      <w:autoSpaceDN/>
      <w:spacing w:after="0"/>
    </w:pPr>
    <w:rPr>
      <w:rFonts w:ascii="Times New Roman" w:eastAsia="MS Mincho" w:hAnsi="Times New Roman" w:cs="Times New Roman"/>
      <w:sz w:val="24"/>
      <w:szCs w:val="24"/>
    </w:rPr>
  </w:style>
  <w:style w:type="paragraph" w:customStyle="1" w:styleId="TOCHeading1">
    <w:name w:val="TOC Heading1"/>
    <w:basedOn w:val="Heading1"/>
    <w:next w:val="Normal"/>
    <w:uiPriority w:val="39"/>
    <w:unhideWhenUsed/>
    <w:qFormat/>
    <w:rsid w:val="005E098A"/>
    <w:pPr>
      <w:keepNext/>
      <w:keepLines/>
      <w:widowControl/>
      <w:autoSpaceDE/>
      <w:autoSpaceDN/>
      <w:spacing w:before="240" w:after="0" w:line="259" w:lineRule="auto"/>
      <w:ind w:left="0" w:hanging="432"/>
      <w:jc w:val="left"/>
      <w:outlineLvl w:val="9"/>
    </w:pPr>
    <w:rPr>
      <w:rFonts w:ascii="Calibri Light" w:eastAsia="Yu Gothic Light" w:hAnsi="Calibri Light" w:cs="Times New Roman"/>
      <w:b w:val="0"/>
      <w:bCs w:val="0"/>
      <w:color w:val="2E74B5"/>
      <w:sz w:val="32"/>
      <w:szCs w:val="32"/>
    </w:rPr>
  </w:style>
  <w:style w:type="character" w:customStyle="1" w:styleId="codeChar">
    <w:name w:val="code Char"/>
    <w:rsid w:val="005E098A"/>
    <w:rPr>
      <w:rFonts w:ascii="Courier New" w:hAnsi="Courier New"/>
      <w:noProof/>
      <w:lang w:val="en-GB" w:eastAsia="ja-JP" w:bidi="ar-SA"/>
    </w:rPr>
  </w:style>
  <w:style w:type="paragraph" w:customStyle="1" w:styleId="Code">
    <w:name w:val="Code"/>
    <w:basedOn w:val="Normal"/>
    <w:qFormat/>
    <w:rsid w:val="005E098A"/>
    <w:pPr>
      <w:widowControl/>
      <w:tabs>
        <w:tab w:val="left" w:pos="403"/>
      </w:tabs>
      <w:autoSpaceDE/>
      <w:autoSpaceDN/>
      <w:spacing w:after="0" w:line="200" w:lineRule="atLeast"/>
      <w:jc w:val="left"/>
    </w:pPr>
    <w:rPr>
      <w:rFonts w:ascii="Courier New" w:eastAsia="Calibri" w:hAnsi="Courier New" w:cs="Times New Roman"/>
      <w:sz w:val="18"/>
      <w:lang w:val="en-GB"/>
    </w:rPr>
  </w:style>
  <w:style w:type="paragraph" w:customStyle="1" w:styleId="ForewordText">
    <w:name w:val="Foreword Text"/>
    <w:basedOn w:val="Normal"/>
    <w:link w:val="ForewordTextChar"/>
    <w:rsid w:val="005E098A"/>
    <w:pPr>
      <w:widowControl/>
      <w:autoSpaceDE/>
      <w:autoSpaceDN/>
      <w:spacing w:line="240" w:lineRule="atLeast"/>
    </w:pPr>
    <w:rPr>
      <w:rFonts w:eastAsia="Calibri" w:cs="Times New Roman"/>
      <w:lang w:val="fr-FR"/>
    </w:rPr>
  </w:style>
  <w:style w:type="character" w:customStyle="1" w:styleId="ForewordTextChar">
    <w:name w:val="Foreword Text Char"/>
    <w:link w:val="ForewordText"/>
    <w:locked/>
    <w:rsid w:val="005E098A"/>
    <w:rPr>
      <w:rFonts w:ascii="Cambria" w:eastAsia="Calibri" w:hAnsi="Cambria" w:cs="Times New Roman"/>
      <w:lang w:val="fr-FR"/>
    </w:rPr>
  </w:style>
  <w:style w:type="paragraph" w:customStyle="1" w:styleId="ANNEXN">
    <w:name w:val="ANNEXN"/>
    <w:basedOn w:val="ANNEX"/>
    <w:next w:val="Normal"/>
    <w:rsid w:val="005E098A"/>
    <w:pPr>
      <w:keepNext/>
      <w:pageBreakBefore/>
      <w:numPr>
        <w:numId w:val="14"/>
      </w:numPr>
      <w:spacing w:after="760" w:line="310" w:lineRule="exact"/>
      <w:jc w:val="center"/>
      <w:outlineLvl w:val="0"/>
    </w:pPr>
    <w:rPr>
      <w:rFonts w:ascii="Cambria" w:eastAsia="Calibri" w:hAnsi="Cambria"/>
      <w:b/>
      <w:sz w:val="28"/>
      <w:szCs w:val="22"/>
      <w:lang w:val="en-GB"/>
    </w:rPr>
  </w:style>
  <w:style w:type="paragraph" w:customStyle="1" w:styleId="ANNEXZ">
    <w:name w:val="ANNEXZ"/>
    <w:basedOn w:val="ANNEX"/>
    <w:next w:val="Normal"/>
    <w:rsid w:val="005E098A"/>
    <w:pPr>
      <w:keepNext/>
      <w:pageBreakBefore/>
      <w:spacing w:after="760" w:line="310" w:lineRule="exact"/>
      <w:jc w:val="center"/>
      <w:outlineLvl w:val="0"/>
    </w:pPr>
    <w:rPr>
      <w:rFonts w:ascii="Cambria" w:eastAsia="Calibri" w:hAnsi="Cambria"/>
      <w:b/>
      <w:sz w:val="28"/>
      <w:szCs w:val="22"/>
      <w:lang w:val="en-GB"/>
    </w:rPr>
  </w:style>
  <w:style w:type="character" w:customStyle="1" w:styleId="BodyText2Char">
    <w:name w:val="Body Text 2 Char"/>
    <w:basedOn w:val="DefaultParagraphFont"/>
    <w:link w:val="BodyText2"/>
    <w:rsid w:val="005E098A"/>
    <w:rPr>
      <w:rFonts w:ascii="Cambria" w:eastAsia="Calibri" w:hAnsi="Cambria"/>
      <w:sz w:val="16"/>
      <w:lang w:val="en-GB"/>
    </w:rPr>
  </w:style>
  <w:style w:type="paragraph" w:styleId="BodyText2">
    <w:name w:val="Body Text 2"/>
    <w:basedOn w:val="Normal"/>
    <w:link w:val="BodyText2Char"/>
    <w:rsid w:val="005E098A"/>
    <w:pPr>
      <w:widowControl/>
      <w:autoSpaceDE/>
      <w:autoSpaceDN/>
      <w:spacing w:before="60" w:after="60" w:line="190" w:lineRule="atLeast"/>
    </w:pPr>
    <w:rPr>
      <w:rFonts w:eastAsia="Calibri" w:cstheme="minorBidi"/>
      <w:sz w:val="16"/>
      <w:lang w:val="en-GB"/>
    </w:rPr>
  </w:style>
  <w:style w:type="character" w:customStyle="1" w:styleId="BodyText2Char1">
    <w:name w:val="Body Text 2 Char1"/>
    <w:basedOn w:val="DefaultParagraphFont"/>
    <w:uiPriority w:val="99"/>
    <w:semiHidden/>
    <w:rsid w:val="005E098A"/>
    <w:rPr>
      <w:rFonts w:ascii="Cambria" w:eastAsia="Arial" w:hAnsi="Cambria" w:cs="Arial"/>
    </w:rPr>
  </w:style>
  <w:style w:type="character" w:customStyle="1" w:styleId="BodyText3Char">
    <w:name w:val="Body Text 3 Char"/>
    <w:basedOn w:val="DefaultParagraphFont"/>
    <w:link w:val="BodyText3"/>
    <w:rsid w:val="005E098A"/>
    <w:rPr>
      <w:rFonts w:ascii="Cambria" w:eastAsia="Calibri" w:hAnsi="Cambria"/>
      <w:sz w:val="14"/>
      <w:lang w:val="en-GB"/>
    </w:rPr>
  </w:style>
  <w:style w:type="paragraph" w:styleId="BodyText3">
    <w:name w:val="Body Text 3"/>
    <w:basedOn w:val="Normal"/>
    <w:link w:val="BodyText3Char"/>
    <w:rsid w:val="005E098A"/>
    <w:pPr>
      <w:widowControl/>
      <w:autoSpaceDE/>
      <w:autoSpaceDN/>
      <w:spacing w:before="60" w:after="60" w:line="170" w:lineRule="atLeast"/>
    </w:pPr>
    <w:rPr>
      <w:rFonts w:eastAsia="Calibri" w:cstheme="minorBidi"/>
      <w:sz w:val="14"/>
      <w:lang w:val="en-GB"/>
    </w:rPr>
  </w:style>
  <w:style w:type="character" w:customStyle="1" w:styleId="BodyText3Char1">
    <w:name w:val="Body Text 3 Char1"/>
    <w:basedOn w:val="DefaultParagraphFont"/>
    <w:uiPriority w:val="99"/>
    <w:semiHidden/>
    <w:rsid w:val="005E098A"/>
    <w:rPr>
      <w:rFonts w:ascii="Cambria" w:eastAsia="Arial" w:hAnsi="Cambria" w:cs="Arial"/>
      <w:sz w:val="16"/>
      <w:szCs w:val="16"/>
    </w:rPr>
  </w:style>
  <w:style w:type="character" w:customStyle="1" w:styleId="BodyTextFirstIndentChar">
    <w:name w:val="Body Text First Indent Char"/>
    <w:basedOn w:val="BodyTextChar"/>
    <w:link w:val="BodyTextFirstIndent"/>
    <w:rsid w:val="005E098A"/>
    <w:rPr>
      <w:rFonts w:ascii="Cambria" w:eastAsia="Calibri" w:hAnsi="Cambria" w:cs="Arial"/>
      <w:sz w:val="18"/>
      <w:szCs w:val="24"/>
      <w:lang w:val="en-GB"/>
    </w:rPr>
  </w:style>
  <w:style w:type="paragraph" w:styleId="BodyTextFirstIndent">
    <w:name w:val="Body Text First Indent"/>
    <w:basedOn w:val="BodyText"/>
    <w:link w:val="BodyTextFirstIndentChar"/>
    <w:rsid w:val="005E098A"/>
    <w:pPr>
      <w:widowControl/>
      <w:autoSpaceDE/>
      <w:autoSpaceDN/>
      <w:spacing w:before="0" w:after="120" w:line="210" w:lineRule="atLeast"/>
      <w:ind w:firstLine="210"/>
    </w:pPr>
    <w:rPr>
      <w:rFonts w:eastAsia="Calibri"/>
      <w:sz w:val="18"/>
      <w:lang w:val="en-GB"/>
    </w:rPr>
  </w:style>
  <w:style w:type="character" w:customStyle="1" w:styleId="BodyTextFirstIndentChar1">
    <w:name w:val="Body Text First Indent Char1"/>
    <w:basedOn w:val="BodyTextChar"/>
    <w:uiPriority w:val="99"/>
    <w:semiHidden/>
    <w:rsid w:val="005E098A"/>
    <w:rPr>
      <w:rFonts w:ascii="Cambria" w:eastAsia="Arial" w:hAnsi="Cambria" w:cs="Arial"/>
      <w:sz w:val="24"/>
      <w:szCs w:val="24"/>
    </w:rPr>
  </w:style>
  <w:style w:type="character" w:customStyle="1" w:styleId="BodyTextIndentChar">
    <w:name w:val="Body Text Indent Char"/>
    <w:basedOn w:val="DefaultParagraphFont"/>
    <w:link w:val="BodyTextIndent"/>
    <w:rsid w:val="005E098A"/>
    <w:rPr>
      <w:rFonts w:ascii="Cambria" w:eastAsia="Calibri" w:hAnsi="Cambria"/>
      <w:lang w:val="en-GB"/>
    </w:rPr>
  </w:style>
  <w:style w:type="paragraph" w:styleId="BodyTextIndent">
    <w:name w:val="Body Text Indent"/>
    <w:basedOn w:val="Normal"/>
    <w:link w:val="BodyTextIndentChar"/>
    <w:rsid w:val="005E098A"/>
    <w:pPr>
      <w:widowControl/>
      <w:autoSpaceDE/>
      <w:autoSpaceDN/>
      <w:spacing w:after="120" w:line="276" w:lineRule="auto"/>
      <w:ind w:left="283"/>
    </w:pPr>
    <w:rPr>
      <w:rFonts w:eastAsia="Calibri" w:cstheme="minorBidi"/>
      <w:lang w:val="en-GB"/>
    </w:rPr>
  </w:style>
  <w:style w:type="character" w:customStyle="1" w:styleId="BodyTextIndentChar1">
    <w:name w:val="Body Text Indent Char1"/>
    <w:basedOn w:val="DefaultParagraphFont"/>
    <w:uiPriority w:val="99"/>
    <w:semiHidden/>
    <w:rsid w:val="005E098A"/>
    <w:rPr>
      <w:rFonts w:ascii="Cambria" w:eastAsia="Arial" w:hAnsi="Cambria" w:cs="Arial"/>
    </w:rPr>
  </w:style>
  <w:style w:type="character" w:customStyle="1" w:styleId="BodyTextFirstIndent2Char">
    <w:name w:val="Body Text First Indent 2 Char"/>
    <w:aliases w:val="Retrait corps et 1ère lig Char"/>
    <w:basedOn w:val="BodyTextIndentChar"/>
    <w:link w:val="BodyTextFirstIndent2"/>
    <w:rsid w:val="005E098A"/>
    <w:rPr>
      <w:rFonts w:ascii="Cambria" w:eastAsia="Calibri" w:hAnsi="Cambria"/>
      <w:lang w:val="en-GB"/>
    </w:rPr>
  </w:style>
  <w:style w:type="paragraph" w:styleId="BodyTextFirstIndent2">
    <w:name w:val="Body Text First Indent 2"/>
    <w:aliases w:val="Retrait corps et 1ère lig"/>
    <w:basedOn w:val="Normal"/>
    <w:link w:val="BodyTextFirstIndent2Char"/>
    <w:rsid w:val="005E098A"/>
    <w:pPr>
      <w:widowControl/>
      <w:autoSpaceDE/>
      <w:autoSpaceDN/>
      <w:spacing w:line="276" w:lineRule="auto"/>
      <w:ind w:firstLine="210"/>
    </w:pPr>
    <w:rPr>
      <w:rFonts w:eastAsia="Calibri" w:cstheme="minorBidi"/>
      <w:lang w:val="en-GB"/>
    </w:rPr>
  </w:style>
  <w:style w:type="character" w:customStyle="1" w:styleId="BodyTextFirstIndent2Char1">
    <w:name w:val="Body Text First Indent 2 Char1"/>
    <w:basedOn w:val="BodyTextIndentChar1"/>
    <w:uiPriority w:val="99"/>
    <w:semiHidden/>
    <w:rsid w:val="005E098A"/>
    <w:rPr>
      <w:rFonts w:ascii="Cambria" w:eastAsia="Arial" w:hAnsi="Cambria" w:cs="Arial"/>
    </w:rPr>
  </w:style>
  <w:style w:type="character" w:customStyle="1" w:styleId="BodyTextIndent2Char">
    <w:name w:val="Body Text Indent 2 Char"/>
    <w:basedOn w:val="DefaultParagraphFont"/>
    <w:link w:val="BodyTextIndent2"/>
    <w:rsid w:val="005E098A"/>
    <w:rPr>
      <w:rFonts w:ascii="Cambria" w:eastAsia="Calibri" w:hAnsi="Cambria"/>
      <w:lang w:val="en-GB"/>
    </w:rPr>
  </w:style>
  <w:style w:type="paragraph" w:styleId="BodyTextIndent2">
    <w:name w:val="Body Text Indent 2"/>
    <w:basedOn w:val="Normal"/>
    <w:link w:val="BodyTextIndent2Char"/>
    <w:rsid w:val="005E098A"/>
    <w:pPr>
      <w:widowControl/>
      <w:autoSpaceDE/>
      <w:autoSpaceDN/>
      <w:spacing w:after="120" w:line="480" w:lineRule="auto"/>
      <w:ind w:left="283"/>
    </w:pPr>
    <w:rPr>
      <w:rFonts w:eastAsia="Calibri" w:cstheme="minorBidi"/>
      <w:lang w:val="en-GB"/>
    </w:rPr>
  </w:style>
  <w:style w:type="character" w:customStyle="1" w:styleId="BodyTextIndent2Char1">
    <w:name w:val="Body Text Indent 2 Char1"/>
    <w:basedOn w:val="DefaultParagraphFont"/>
    <w:uiPriority w:val="99"/>
    <w:semiHidden/>
    <w:rsid w:val="005E098A"/>
    <w:rPr>
      <w:rFonts w:ascii="Cambria" w:eastAsia="Arial" w:hAnsi="Cambria" w:cs="Arial"/>
    </w:rPr>
  </w:style>
  <w:style w:type="character" w:customStyle="1" w:styleId="BodyTextIndent3Char">
    <w:name w:val="Body Text Indent 3 Char"/>
    <w:basedOn w:val="DefaultParagraphFont"/>
    <w:link w:val="BodyTextIndent3"/>
    <w:rsid w:val="005E098A"/>
    <w:rPr>
      <w:rFonts w:ascii="Cambria" w:eastAsia="Calibri" w:hAnsi="Cambria"/>
      <w:sz w:val="16"/>
      <w:lang w:val="en-GB"/>
    </w:rPr>
  </w:style>
  <w:style w:type="paragraph" w:styleId="BodyTextIndent3">
    <w:name w:val="Body Text Indent 3"/>
    <w:basedOn w:val="Normal"/>
    <w:link w:val="BodyTextIndent3Char"/>
    <w:rsid w:val="005E098A"/>
    <w:pPr>
      <w:widowControl/>
      <w:autoSpaceDE/>
      <w:autoSpaceDN/>
      <w:spacing w:after="120" w:line="276" w:lineRule="auto"/>
      <w:ind w:left="283"/>
    </w:pPr>
    <w:rPr>
      <w:rFonts w:eastAsia="Calibri" w:cstheme="minorBidi"/>
      <w:sz w:val="16"/>
      <w:lang w:val="en-GB"/>
    </w:rPr>
  </w:style>
  <w:style w:type="character" w:customStyle="1" w:styleId="BodyTextIndent3Char1">
    <w:name w:val="Body Text Indent 3 Char1"/>
    <w:basedOn w:val="DefaultParagraphFont"/>
    <w:uiPriority w:val="99"/>
    <w:semiHidden/>
    <w:rsid w:val="005E098A"/>
    <w:rPr>
      <w:rFonts w:ascii="Cambria" w:eastAsia="Arial" w:hAnsi="Cambria" w:cs="Arial"/>
      <w:sz w:val="16"/>
      <w:szCs w:val="16"/>
    </w:rPr>
  </w:style>
  <w:style w:type="character" w:customStyle="1" w:styleId="ClosingChar">
    <w:name w:val="Closing Char"/>
    <w:basedOn w:val="DefaultParagraphFont"/>
    <w:link w:val="Closing"/>
    <w:rsid w:val="005E098A"/>
    <w:rPr>
      <w:rFonts w:ascii="Cambria" w:eastAsia="Calibri" w:hAnsi="Cambria"/>
      <w:lang w:val="en-GB"/>
    </w:rPr>
  </w:style>
  <w:style w:type="paragraph" w:styleId="Closing">
    <w:name w:val="Closing"/>
    <w:basedOn w:val="Normal"/>
    <w:link w:val="ClosingChar"/>
    <w:rsid w:val="005E098A"/>
    <w:pPr>
      <w:widowControl/>
      <w:autoSpaceDE/>
      <w:autoSpaceDN/>
      <w:spacing w:line="276" w:lineRule="auto"/>
      <w:ind w:left="4252"/>
    </w:pPr>
    <w:rPr>
      <w:rFonts w:eastAsia="Calibri" w:cstheme="minorBidi"/>
      <w:lang w:val="en-GB"/>
    </w:rPr>
  </w:style>
  <w:style w:type="character" w:customStyle="1" w:styleId="ClosingChar1">
    <w:name w:val="Closing Char1"/>
    <w:basedOn w:val="DefaultParagraphFont"/>
    <w:uiPriority w:val="99"/>
    <w:semiHidden/>
    <w:rsid w:val="005E098A"/>
    <w:rPr>
      <w:rFonts w:ascii="Cambria" w:eastAsia="Arial" w:hAnsi="Cambria" w:cs="Arial"/>
    </w:rPr>
  </w:style>
  <w:style w:type="character" w:customStyle="1" w:styleId="DateChar">
    <w:name w:val="Date Char"/>
    <w:basedOn w:val="DefaultParagraphFont"/>
    <w:link w:val="Date"/>
    <w:rsid w:val="005E098A"/>
    <w:rPr>
      <w:rFonts w:ascii="Cambria" w:eastAsia="Calibri" w:hAnsi="Cambria"/>
      <w:lang w:val="en-GB"/>
    </w:rPr>
  </w:style>
  <w:style w:type="paragraph" w:styleId="Date">
    <w:name w:val="Date"/>
    <w:basedOn w:val="Normal"/>
    <w:next w:val="Normal"/>
    <w:link w:val="DateChar"/>
    <w:rsid w:val="005E098A"/>
    <w:pPr>
      <w:widowControl/>
      <w:autoSpaceDE/>
      <w:autoSpaceDN/>
      <w:spacing w:line="276" w:lineRule="auto"/>
    </w:pPr>
    <w:rPr>
      <w:rFonts w:eastAsia="Calibri" w:cstheme="minorBidi"/>
      <w:lang w:val="en-GB"/>
    </w:rPr>
  </w:style>
  <w:style w:type="character" w:customStyle="1" w:styleId="DateChar1">
    <w:name w:val="Date Char1"/>
    <w:basedOn w:val="DefaultParagraphFont"/>
    <w:uiPriority w:val="99"/>
    <w:semiHidden/>
    <w:rsid w:val="005E098A"/>
    <w:rPr>
      <w:rFonts w:ascii="Cambria" w:eastAsia="Arial" w:hAnsi="Cambria" w:cs="Arial"/>
    </w:rPr>
  </w:style>
  <w:style w:type="character" w:customStyle="1" w:styleId="DocumentMapChar">
    <w:name w:val="Document Map Char"/>
    <w:basedOn w:val="DefaultParagraphFont"/>
    <w:link w:val="DocumentMap"/>
    <w:semiHidden/>
    <w:rsid w:val="005E098A"/>
    <w:rPr>
      <w:rFonts w:ascii="Tahoma" w:eastAsia="Calibri" w:hAnsi="Tahoma"/>
      <w:shd w:val="clear" w:color="auto" w:fill="000080"/>
      <w:lang w:val="en-GB"/>
    </w:rPr>
  </w:style>
  <w:style w:type="paragraph" w:styleId="DocumentMap">
    <w:name w:val="Document Map"/>
    <w:basedOn w:val="Normal"/>
    <w:link w:val="DocumentMapChar"/>
    <w:semiHidden/>
    <w:rsid w:val="005E098A"/>
    <w:pPr>
      <w:widowControl/>
      <w:shd w:val="clear" w:color="auto" w:fill="000080"/>
      <w:autoSpaceDE/>
      <w:autoSpaceDN/>
      <w:spacing w:line="276" w:lineRule="auto"/>
    </w:pPr>
    <w:rPr>
      <w:rFonts w:ascii="Tahoma" w:eastAsia="Calibri" w:hAnsi="Tahoma" w:cstheme="minorBidi"/>
      <w:lang w:val="en-GB"/>
    </w:rPr>
  </w:style>
  <w:style w:type="character" w:customStyle="1" w:styleId="DocumentMapChar1">
    <w:name w:val="Document Map Char1"/>
    <w:basedOn w:val="DefaultParagraphFont"/>
    <w:uiPriority w:val="99"/>
    <w:semiHidden/>
    <w:rsid w:val="005E098A"/>
    <w:rPr>
      <w:rFonts w:ascii="Segoe UI" w:eastAsia="Arial" w:hAnsi="Segoe UI" w:cs="Segoe UI"/>
      <w:sz w:val="16"/>
      <w:szCs w:val="16"/>
    </w:rPr>
  </w:style>
  <w:style w:type="character" w:styleId="Emphasis">
    <w:name w:val="Emphasis"/>
    <w:qFormat/>
    <w:rsid w:val="005E098A"/>
    <w:rPr>
      <w:i/>
      <w:noProof w:val="0"/>
      <w:lang w:val="fr-FR"/>
    </w:rPr>
  </w:style>
  <w:style w:type="character" w:customStyle="1" w:styleId="EndnoteTextChar">
    <w:name w:val="Endnote Text Char"/>
    <w:basedOn w:val="DefaultParagraphFont"/>
    <w:link w:val="EndnoteText"/>
    <w:semiHidden/>
    <w:rsid w:val="005E098A"/>
    <w:rPr>
      <w:rFonts w:ascii="Cambria" w:eastAsia="Calibri" w:hAnsi="Cambria"/>
      <w:lang w:val="en-GB"/>
    </w:rPr>
  </w:style>
  <w:style w:type="paragraph" w:styleId="EndnoteText">
    <w:name w:val="endnote text"/>
    <w:basedOn w:val="Normal"/>
    <w:link w:val="EndnoteTextChar"/>
    <w:semiHidden/>
    <w:rsid w:val="005E098A"/>
    <w:pPr>
      <w:widowControl/>
      <w:autoSpaceDE/>
      <w:autoSpaceDN/>
      <w:spacing w:line="276" w:lineRule="auto"/>
    </w:pPr>
    <w:rPr>
      <w:rFonts w:eastAsia="Calibri" w:cstheme="minorBidi"/>
      <w:lang w:val="en-GB"/>
    </w:rPr>
  </w:style>
  <w:style w:type="character" w:customStyle="1" w:styleId="EndnoteTextChar1">
    <w:name w:val="Endnote Text Char1"/>
    <w:basedOn w:val="DefaultParagraphFont"/>
    <w:uiPriority w:val="99"/>
    <w:semiHidden/>
    <w:rsid w:val="005E098A"/>
    <w:rPr>
      <w:rFonts w:ascii="Cambria" w:eastAsia="Arial" w:hAnsi="Cambria" w:cs="Arial"/>
      <w:sz w:val="20"/>
      <w:szCs w:val="20"/>
    </w:rPr>
  </w:style>
  <w:style w:type="paragraph" w:styleId="List2">
    <w:name w:val="List 2"/>
    <w:basedOn w:val="Normal"/>
    <w:rsid w:val="005E098A"/>
    <w:pPr>
      <w:widowControl/>
      <w:numPr>
        <w:numId w:val="17"/>
      </w:numPr>
      <w:autoSpaceDE/>
      <w:autoSpaceDN/>
      <w:spacing w:line="276" w:lineRule="auto"/>
    </w:pPr>
    <w:rPr>
      <w:rFonts w:eastAsia="Calibri" w:cs="Times New Roman"/>
      <w:lang w:val="en-GB"/>
    </w:rPr>
  </w:style>
  <w:style w:type="paragraph" w:styleId="List3">
    <w:name w:val="List 3"/>
    <w:basedOn w:val="Normal"/>
    <w:rsid w:val="005E098A"/>
    <w:pPr>
      <w:widowControl/>
      <w:numPr>
        <w:numId w:val="18"/>
      </w:numPr>
      <w:autoSpaceDE/>
      <w:autoSpaceDN/>
      <w:spacing w:line="276" w:lineRule="auto"/>
    </w:pPr>
    <w:rPr>
      <w:rFonts w:eastAsia="Calibri" w:cs="Times New Roman"/>
      <w:lang w:val="en-GB"/>
    </w:rPr>
  </w:style>
  <w:style w:type="paragraph" w:styleId="List4">
    <w:name w:val="List 4"/>
    <w:basedOn w:val="Normal"/>
    <w:rsid w:val="005E098A"/>
    <w:pPr>
      <w:widowControl/>
      <w:numPr>
        <w:numId w:val="19"/>
      </w:numPr>
      <w:autoSpaceDE/>
      <w:autoSpaceDN/>
      <w:spacing w:line="276" w:lineRule="auto"/>
    </w:pPr>
    <w:rPr>
      <w:rFonts w:eastAsia="Calibri" w:cs="Times New Roman"/>
      <w:lang w:val="en-GB"/>
    </w:rPr>
  </w:style>
  <w:style w:type="paragraph" w:styleId="List5">
    <w:name w:val="List 5"/>
    <w:basedOn w:val="Normal"/>
    <w:rsid w:val="005E098A"/>
    <w:pPr>
      <w:widowControl/>
      <w:numPr>
        <w:numId w:val="23"/>
      </w:numPr>
      <w:autoSpaceDE/>
      <w:autoSpaceDN/>
      <w:spacing w:line="276" w:lineRule="auto"/>
    </w:pPr>
    <w:rPr>
      <w:rFonts w:eastAsia="Calibri" w:cs="Times New Roman"/>
      <w:lang w:val="en-GB"/>
    </w:rPr>
  </w:style>
  <w:style w:type="paragraph" w:styleId="ListBullet">
    <w:name w:val="List Bullet"/>
    <w:aliases w:val="UL"/>
    <w:basedOn w:val="Normal"/>
    <w:autoRedefine/>
    <w:rsid w:val="005E098A"/>
    <w:pPr>
      <w:widowControl/>
      <w:numPr>
        <w:numId w:val="5"/>
      </w:numPr>
      <w:autoSpaceDE/>
      <w:autoSpaceDN/>
      <w:spacing w:line="276" w:lineRule="auto"/>
    </w:pPr>
    <w:rPr>
      <w:rFonts w:eastAsia="Calibri" w:cs="Times New Roman"/>
      <w:lang w:val="en-GB"/>
    </w:rPr>
  </w:style>
  <w:style w:type="paragraph" w:styleId="ListBullet2">
    <w:name w:val="List Bullet 2"/>
    <w:basedOn w:val="Normal"/>
    <w:autoRedefine/>
    <w:rsid w:val="005E098A"/>
    <w:pPr>
      <w:widowControl/>
      <w:autoSpaceDE/>
      <w:autoSpaceDN/>
      <w:spacing w:line="276" w:lineRule="auto"/>
      <w:ind w:left="1200"/>
    </w:pPr>
    <w:rPr>
      <w:rFonts w:eastAsia="Calibri" w:cs="Times New Roman"/>
      <w:sz w:val="18"/>
      <w:szCs w:val="18"/>
      <w:lang w:val="en-GB"/>
    </w:rPr>
  </w:style>
  <w:style w:type="paragraph" w:styleId="ListBullet3">
    <w:name w:val="List Bullet 3"/>
    <w:basedOn w:val="Normal"/>
    <w:autoRedefine/>
    <w:rsid w:val="005E098A"/>
    <w:pPr>
      <w:widowControl/>
      <w:numPr>
        <w:ilvl w:val="2"/>
        <w:numId w:val="5"/>
      </w:numPr>
      <w:autoSpaceDE/>
      <w:autoSpaceDN/>
      <w:spacing w:line="276" w:lineRule="auto"/>
    </w:pPr>
    <w:rPr>
      <w:rFonts w:eastAsia="Calibri" w:cs="Times New Roman"/>
      <w:lang w:val="en-GB"/>
    </w:rPr>
  </w:style>
  <w:style w:type="paragraph" w:styleId="ListBullet4">
    <w:name w:val="List Bullet 4"/>
    <w:basedOn w:val="Normal"/>
    <w:autoRedefine/>
    <w:rsid w:val="005E098A"/>
    <w:pPr>
      <w:widowControl/>
      <w:numPr>
        <w:ilvl w:val="3"/>
        <w:numId w:val="5"/>
      </w:numPr>
      <w:autoSpaceDE/>
      <w:autoSpaceDN/>
      <w:spacing w:line="276" w:lineRule="auto"/>
    </w:pPr>
    <w:rPr>
      <w:rFonts w:eastAsia="Calibri" w:cs="Times New Roman"/>
      <w:lang w:val="en-GB"/>
    </w:rPr>
  </w:style>
  <w:style w:type="paragraph" w:styleId="ListContinue">
    <w:name w:val="List Continue"/>
    <w:aliases w:val="list 1,list-1"/>
    <w:basedOn w:val="Normal"/>
    <w:rsid w:val="005E098A"/>
    <w:pPr>
      <w:widowControl/>
      <w:numPr>
        <w:numId w:val="8"/>
      </w:numPr>
      <w:tabs>
        <w:tab w:val="left" w:pos="400"/>
      </w:tabs>
      <w:autoSpaceDE/>
      <w:autoSpaceDN/>
      <w:spacing w:line="276" w:lineRule="auto"/>
    </w:pPr>
    <w:rPr>
      <w:rFonts w:eastAsia="Calibri" w:cs="Times New Roman"/>
      <w:lang w:val="en-GB"/>
    </w:rPr>
  </w:style>
  <w:style w:type="paragraph" w:styleId="ListContinue2">
    <w:name w:val="List Continue 2"/>
    <w:aliases w:val="list-2"/>
    <w:basedOn w:val="ListContinue"/>
    <w:rsid w:val="005E098A"/>
    <w:pPr>
      <w:numPr>
        <w:ilvl w:val="1"/>
      </w:numPr>
      <w:tabs>
        <w:tab w:val="clear" w:pos="400"/>
        <w:tab w:val="left" w:pos="800"/>
      </w:tabs>
    </w:pPr>
  </w:style>
  <w:style w:type="paragraph" w:styleId="ListContinue3">
    <w:name w:val="List Continue 3"/>
    <w:basedOn w:val="ListContinue"/>
    <w:rsid w:val="005E098A"/>
    <w:pPr>
      <w:numPr>
        <w:ilvl w:val="2"/>
      </w:numPr>
      <w:tabs>
        <w:tab w:val="clear" w:pos="400"/>
        <w:tab w:val="left" w:pos="1200"/>
      </w:tabs>
    </w:pPr>
  </w:style>
  <w:style w:type="paragraph" w:styleId="ListContinue4">
    <w:name w:val="List Continue 4"/>
    <w:basedOn w:val="ListContinue"/>
    <w:rsid w:val="005E098A"/>
    <w:pPr>
      <w:numPr>
        <w:ilvl w:val="3"/>
      </w:numPr>
      <w:tabs>
        <w:tab w:val="clear" w:pos="400"/>
        <w:tab w:val="left" w:pos="1600"/>
      </w:tabs>
    </w:pPr>
  </w:style>
  <w:style w:type="paragraph" w:styleId="ListContinue5">
    <w:name w:val="List Continue 5"/>
    <w:basedOn w:val="Normal"/>
    <w:rsid w:val="005E098A"/>
    <w:pPr>
      <w:widowControl/>
      <w:numPr>
        <w:numId w:val="21"/>
      </w:numPr>
      <w:autoSpaceDE/>
      <w:autoSpaceDN/>
      <w:spacing w:after="120" w:line="276" w:lineRule="auto"/>
    </w:pPr>
    <w:rPr>
      <w:rFonts w:eastAsia="Calibri" w:cs="Times New Roman"/>
      <w:lang w:val="en-GB"/>
    </w:rPr>
  </w:style>
  <w:style w:type="character" w:customStyle="1" w:styleId="MacroTextChar">
    <w:name w:val="Macro Text Char"/>
    <w:basedOn w:val="DefaultParagraphFont"/>
    <w:link w:val="MacroText"/>
    <w:semiHidden/>
    <w:rsid w:val="005E098A"/>
    <w:rPr>
      <w:rFonts w:ascii="Courier New" w:hAnsi="Courier New"/>
      <w:lang w:val="en-GB" w:eastAsia="ja-JP"/>
    </w:rPr>
  </w:style>
  <w:style w:type="paragraph" w:styleId="MacroText">
    <w:name w:val="macro"/>
    <w:link w:val="MacroTextChar"/>
    <w:semiHidden/>
    <w:rsid w:val="005E098A"/>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hAnsi="Courier New"/>
      <w:lang w:val="en-GB" w:eastAsia="ja-JP"/>
    </w:rPr>
  </w:style>
  <w:style w:type="character" w:customStyle="1" w:styleId="MacroTextChar1">
    <w:name w:val="Macro Text Char1"/>
    <w:basedOn w:val="DefaultParagraphFont"/>
    <w:uiPriority w:val="99"/>
    <w:semiHidden/>
    <w:rsid w:val="005E098A"/>
    <w:rPr>
      <w:rFonts w:ascii="Consolas" w:eastAsia="Arial" w:hAnsi="Consolas" w:cs="Arial"/>
      <w:sz w:val="20"/>
      <w:szCs w:val="20"/>
    </w:rPr>
  </w:style>
  <w:style w:type="character" w:customStyle="1" w:styleId="MessageHeaderChar">
    <w:name w:val="Message Header Char"/>
    <w:basedOn w:val="DefaultParagraphFont"/>
    <w:link w:val="MessageHeader"/>
    <w:rsid w:val="005E098A"/>
    <w:rPr>
      <w:rFonts w:ascii="Cambria" w:eastAsia="Calibri" w:hAnsi="Cambria"/>
      <w:sz w:val="24"/>
      <w:shd w:val="pct20" w:color="auto" w:fill="auto"/>
      <w:lang w:val="en-GB"/>
    </w:rPr>
  </w:style>
  <w:style w:type="paragraph" w:styleId="MessageHeader">
    <w:name w:val="Message Header"/>
    <w:basedOn w:val="Normal"/>
    <w:link w:val="MessageHeaderChar"/>
    <w:rsid w:val="005E098A"/>
    <w:pPr>
      <w:widowControl/>
      <w:pBdr>
        <w:top w:val="single" w:sz="6" w:space="1" w:color="auto"/>
        <w:left w:val="single" w:sz="6" w:space="1" w:color="auto"/>
        <w:bottom w:val="single" w:sz="6" w:space="1" w:color="auto"/>
        <w:right w:val="single" w:sz="6" w:space="1" w:color="auto"/>
      </w:pBdr>
      <w:shd w:val="pct20" w:color="auto" w:fill="auto"/>
      <w:autoSpaceDE/>
      <w:autoSpaceDN/>
      <w:spacing w:line="276" w:lineRule="auto"/>
    </w:pPr>
    <w:rPr>
      <w:rFonts w:eastAsia="Calibri" w:cstheme="minorBidi"/>
      <w:sz w:val="24"/>
      <w:lang w:val="en-GB"/>
    </w:rPr>
  </w:style>
  <w:style w:type="character" w:customStyle="1" w:styleId="MessageHeaderChar1">
    <w:name w:val="Message Header Char1"/>
    <w:basedOn w:val="DefaultParagraphFont"/>
    <w:uiPriority w:val="99"/>
    <w:semiHidden/>
    <w:rsid w:val="005E098A"/>
    <w:rPr>
      <w:rFonts w:asciiTheme="majorHAnsi" w:eastAsiaTheme="majorEastAsia" w:hAnsiTheme="majorHAnsi" w:cstheme="majorBidi"/>
      <w:sz w:val="24"/>
      <w:szCs w:val="24"/>
      <w:shd w:val="pct20" w:color="auto" w:fill="auto"/>
    </w:rPr>
  </w:style>
  <w:style w:type="character" w:customStyle="1" w:styleId="NoteZchn">
    <w:name w:val="Note Zchn"/>
    <w:rsid w:val="005E098A"/>
    <w:rPr>
      <w:rFonts w:ascii="Cambria" w:eastAsia="Calibri" w:hAnsi="Cambria" w:cs="Times New Roman"/>
      <w:sz w:val="18"/>
      <w:lang w:val="en-GB"/>
    </w:rPr>
  </w:style>
  <w:style w:type="character" w:customStyle="1" w:styleId="NoteHeadingChar">
    <w:name w:val="Note Heading Char"/>
    <w:basedOn w:val="DefaultParagraphFont"/>
    <w:link w:val="NoteHeading"/>
    <w:rsid w:val="005E098A"/>
    <w:rPr>
      <w:rFonts w:ascii="Cambria" w:eastAsia="Calibri" w:hAnsi="Cambria"/>
      <w:lang w:val="en-GB"/>
    </w:rPr>
  </w:style>
  <w:style w:type="paragraph" w:styleId="NoteHeading">
    <w:name w:val="Note Heading"/>
    <w:basedOn w:val="Normal"/>
    <w:next w:val="Normal"/>
    <w:link w:val="NoteHeadingChar"/>
    <w:rsid w:val="005E098A"/>
    <w:pPr>
      <w:widowControl/>
      <w:autoSpaceDE/>
      <w:autoSpaceDN/>
      <w:spacing w:line="276" w:lineRule="auto"/>
    </w:pPr>
    <w:rPr>
      <w:rFonts w:eastAsia="Calibri" w:cstheme="minorBidi"/>
      <w:lang w:val="en-GB"/>
    </w:rPr>
  </w:style>
  <w:style w:type="character" w:customStyle="1" w:styleId="NoteHeadingChar1">
    <w:name w:val="Note Heading Char1"/>
    <w:basedOn w:val="DefaultParagraphFont"/>
    <w:uiPriority w:val="99"/>
    <w:semiHidden/>
    <w:rsid w:val="005E098A"/>
    <w:rPr>
      <w:rFonts w:ascii="Cambria" w:eastAsia="Arial" w:hAnsi="Cambria" w:cs="Arial"/>
    </w:rPr>
  </w:style>
  <w:style w:type="paragraph" w:customStyle="1" w:styleId="p3">
    <w:name w:val="p3"/>
    <w:basedOn w:val="Normal"/>
    <w:next w:val="Normal"/>
    <w:rsid w:val="005E098A"/>
    <w:pPr>
      <w:widowControl/>
      <w:tabs>
        <w:tab w:val="left" w:pos="720"/>
      </w:tabs>
      <w:autoSpaceDE/>
      <w:autoSpaceDN/>
      <w:spacing w:line="276" w:lineRule="auto"/>
    </w:pPr>
    <w:rPr>
      <w:rFonts w:eastAsia="Calibri" w:cs="Times New Roman"/>
      <w:lang w:val="en-GB"/>
    </w:rPr>
  </w:style>
  <w:style w:type="character" w:customStyle="1" w:styleId="PlainTextChar">
    <w:name w:val="Plain Text Char"/>
    <w:basedOn w:val="DefaultParagraphFont"/>
    <w:link w:val="PlainText"/>
    <w:rsid w:val="005E098A"/>
    <w:rPr>
      <w:rFonts w:ascii="Courier New" w:eastAsia="Calibri" w:hAnsi="Courier New"/>
      <w:lang w:val="en-GB"/>
    </w:rPr>
  </w:style>
  <w:style w:type="paragraph" w:styleId="PlainText">
    <w:name w:val="Plain Text"/>
    <w:basedOn w:val="Normal"/>
    <w:link w:val="PlainTextChar"/>
    <w:rsid w:val="005E098A"/>
    <w:pPr>
      <w:widowControl/>
      <w:autoSpaceDE/>
      <w:autoSpaceDN/>
      <w:spacing w:line="276" w:lineRule="auto"/>
    </w:pPr>
    <w:rPr>
      <w:rFonts w:ascii="Courier New" w:eastAsia="Calibri" w:hAnsi="Courier New" w:cstheme="minorBidi"/>
      <w:lang w:val="en-GB"/>
    </w:rPr>
  </w:style>
  <w:style w:type="character" w:customStyle="1" w:styleId="PlainTextChar1">
    <w:name w:val="Plain Text Char1"/>
    <w:basedOn w:val="DefaultParagraphFont"/>
    <w:uiPriority w:val="99"/>
    <w:semiHidden/>
    <w:rsid w:val="005E098A"/>
    <w:rPr>
      <w:rFonts w:ascii="Consolas" w:eastAsia="Arial" w:hAnsi="Consolas" w:cs="Arial"/>
      <w:sz w:val="21"/>
      <w:szCs w:val="21"/>
    </w:rPr>
  </w:style>
  <w:style w:type="character" w:customStyle="1" w:styleId="SalutationChar">
    <w:name w:val="Salutation Char"/>
    <w:basedOn w:val="DefaultParagraphFont"/>
    <w:link w:val="Salutation"/>
    <w:rsid w:val="005E098A"/>
    <w:rPr>
      <w:rFonts w:ascii="Cambria" w:eastAsia="Calibri" w:hAnsi="Cambria"/>
      <w:lang w:val="en-GB"/>
    </w:rPr>
  </w:style>
  <w:style w:type="paragraph" w:styleId="Salutation">
    <w:name w:val="Salutation"/>
    <w:basedOn w:val="Normal"/>
    <w:next w:val="Normal"/>
    <w:link w:val="SalutationChar"/>
    <w:rsid w:val="005E098A"/>
    <w:pPr>
      <w:widowControl/>
      <w:autoSpaceDE/>
      <w:autoSpaceDN/>
      <w:spacing w:line="276" w:lineRule="auto"/>
    </w:pPr>
    <w:rPr>
      <w:rFonts w:eastAsia="Calibri" w:cstheme="minorBidi"/>
      <w:lang w:val="en-GB"/>
    </w:rPr>
  </w:style>
  <w:style w:type="character" w:customStyle="1" w:styleId="SalutationChar1">
    <w:name w:val="Salutation Char1"/>
    <w:basedOn w:val="DefaultParagraphFont"/>
    <w:uiPriority w:val="99"/>
    <w:semiHidden/>
    <w:rsid w:val="005E098A"/>
    <w:rPr>
      <w:rFonts w:ascii="Cambria" w:eastAsia="Arial" w:hAnsi="Cambria" w:cs="Arial"/>
    </w:rPr>
  </w:style>
  <w:style w:type="character" w:customStyle="1" w:styleId="SignatureChar">
    <w:name w:val="Signature Char"/>
    <w:basedOn w:val="DefaultParagraphFont"/>
    <w:link w:val="Signature"/>
    <w:rsid w:val="005E098A"/>
    <w:rPr>
      <w:rFonts w:ascii="Cambria" w:eastAsia="Calibri" w:hAnsi="Cambria"/>
      <w:lang w:val="en-GB"/>
    </w:rPr>
  </w:style>
  <w:style w:type="paragraph" w:styleId="Signature">
    <w:name w:val="Signature"/>
    <w:basedOn w:val="Normal"/>
    <w:link w:val="SignatureChar"/>
    <w:rsid w:val="005E098A"/>
    <w:pPr>
      <w:widowControl/>
      <w:autoSpaceDE/>
      <w:autoSpaceDN/>
      <w:spacing w:line="276" w:lineRule="auto"/>
      <w:ind w:left="4252"/>
    </w:pPr>
    <w:rPr>
      <w:rFonts w:eastAsia="Calibri" w:cstheme="minorBidi"/>
      <w:lang w:val="en-GB"/>
    </w:rPr>
  </w:style>
  <w:style w:type="character" w:customStyle="1" w:styleId="SignatureChar1">
    <w:name w:val="Signature Char1"/>
    <w:basedOn w:val="DefaultParagraphFont"/>
    <w:uiPriority w:val="99"/>
    <w:semiHidden/>
    <w:rsid w:val="005E098A"/>
    <w:rPr>
      <w:rFonts w:ascii="Cambria" w:eastAsia="Arial" w:hAnsi="Cambria" w:cs="Arial"/>
    </w:rPr>
  </w:style>
  <w:style w:type="paragraph" w:styleId="Subtitle">
    <w:name w:val="Subtitle"/>
    <w:basedOn w:val="Normal"/>
    <w:link w:val="SubtitleChar"/>
    <w:qFormat/>
    <w:rsid w:val="005E098A"/>
    <w:pPr>
      <w:widowControl/>
      <w:autoSpaceDE/>
      <w:autoSpaceDN/>
      <w:spacing w:after="60" w:line="276" w:lineRule="auto"/>
      <w:jc w:val="center"/>
      <w:outlineLvl w:val="1"/>
    </w:pPr>
    <w:rPr>
      <w:rFonts w:eastAsia="Calibri" w:cs="Times New Roman"/>
      <w:sz w:val="24"/>
      <w:lang w:val="en-GB"/>
    </w:rPr>
  </w:style>
  <w:style w:type="character" w:customStyle="1" w:styleId="SubtitleChar">
    <w:name w:val="Subtitle Char"/>
    <w:basedOn w:val="DefaultParagraphFont"/>
    <w:link w:val="Subtitle"/>
    <w:rsid w:val="005E098A"/>
    <w:rPr>
      <w:rFonts w:ascii="Cambria" w:eastAsia="Calibri" w:hAnsi="Cambria" w:cs="Times New Roman"/>
      <w:sz w:val="24"/>
      <w:lang w:val="en-GB"/>
    </w:rPr>
  </w:style>
  <w:style w:type="character" w:customStyle="1" w:styleId="TitleChar">
    <w:name w:val="Title Char"/>
    <w:basedOn w:val="DefaultParagraphFont"/>
    <w:link w:val="Title"/>
    <w:rsid w:val="005E098A"/>
    <w:rPr>
      <w:rFonts w:ascii="Cambria" w:eastAsia="Arial" w:hAnsi="Cambria" w:cs="Arial"/>
      <w:b/>
      <w:bCs/>
      <w:sz w:val="29"/>
      <w:szCs w:val="29"/>
      <w:u w:val="single" w:color="000000"/>
    </w:rPr>
  </w:style>
  <w:style w:type="paragraph" w:customStyle="1" w:styleId="EditorsNote">
    <w:name w:val="Editors Note"/>
    <w:basedOn w:val="Normal"/>
    <w:rsid w:val="005E098A"/>
    <w:pPr>
      <w:widowControl/>
      <w:numPr>
        <w:numId w:val="7"/>
      </w:numPr>
      <w:pBdr>
        <w:top w:val="single" w:sz="4" w:space="1" w:color="auto"/>
        <w:left w:val="single" w:sz="4" w:space="4" w:color="auto"/>
        <w:bottom w:val="single" w:sz="4" w:space="1" w:color="auto"/>
        <w:right w:val="single" w:sz="4" w:space="4" w:color="auto"/>
      </w:pBdr>
      <w:shd w:val="clear" w:color="auto" w:fill="FFFF00"/>
      <w:tabs>
        <w:tab w:val="clear" w:pos="1440"/>
      </w:tabs>
      <w:autoSpaceDE/>
      <w:autoSpaceDN/>
      <w:spacing w:after="0"/>
      <w:ind w:left="0" w:firstLine="0"/>
    </w:pPr>
    <w:rPr>
      <w:rFonts w:ascii="Times New Roman" w:eastAsia="中ゴシックBBB" w:hAnsi="Times New Roman" w:cs="Times New Roman"/>
      <w:i/>
    </w:rPr>
  </w:style>
  <w:style w:type="paragraph" w:customStyle="1" w:styleId="DDL1">
    <w:name w:val="DDL1"/>
    <w:basedOn w:val="Normal"/>
    <w:link w:val="DDL1Char"/>
    <w:rsid w:val="005E098A"/>
    <w:pPr>
      <w:widowControl/>
      <w:pBdr>
        <w:top w:val="thinThickSmallGap" w:sz="12" w:space="1" w:color="auto"/>
        <w:left w:val="thinThickSmallGap" w:sz="12" w:space="4" w:color="auto"/>
        <w:bottom w:val="thickThinSmallGap" w:sz="12" w:space="1" w:color="auto"/>
        <w:right w:val="thickThinSmallGap" w:sz="12" w:space="4" w:color="auto"/>
      </w:pBdr>
      <w:shd w:val="clear" w:color="auto" w:fill="FFCC66"/>
      <w:autoSpaceDE/>
      <w:autoSpaceDN/>
      <w:spacing w:after="0" w:line="276" w:lineRule="auto"/>
      <w:jc w:val="left"/>
    </w:pPr>
    <w:rPr>
      <w:rFonts w:ascii="Courier New" w:eastAsia="Calibri" w:hAnsi="Courier New" w:cs="Times New Roman"/>
      <w:lang w:val="en-GB"/>
    </w:rPr>
  </w:style>
  <w:style w:type="character" w:customStyle="1" w:styleId="DDL1Char">
    <w:name w:val="DDL1 Char"/>
    <w:link w:val="DDL1"/>
    <w:rsid w:val="005E098A"/>
    <w:rPr>
      <w:rFonts w:ascii="Courier New" w:eastAsia="Calibri" w:hAnsi="Courier New" w:cs="Times New Roman"/>
      <w:shd w:val="clear" w:color="auto" w:fill="FFCC66"/>
      <w:lang w:val="en-GB"/>
    </w:rPr>
  </w:style>
  <w:style w:type="paragraph" w:customStyle="1" w:styleId="TitreAnnex">
    <w:name w:val="TitreAnnex"/>
    <w:basedOn w:val="Heading1"/>
    <w:next w:val="Normal"/>
    <w:rsid w:val="005E098A"/>
    <w:pPr>
      <w:keepNext/>
      <w:pageBreakBefore/>
      <w:widowControl/>
      <w:numPr>
        <w:numId w:val="6"/>
      </w:numPr>
      <w:tabs>
        <w:tab w:val="left" w:pos="1276"/>
      </w:tabs>
      <w:autoSpaceDE/>
      <w:autoSpaceDN/>
      <w:spacing w:before="120" w:after="60"/>
    </w:pPr>
    <w:rPr>
      <w:rFonts w:eastAsia="Times New Roman" w:cs="Times New Roman"/>
      <w:sz w:val="28"/>
      <w:szCs w:val="26"/>
      <w:lang w:val="en-GB"/>
    </w:rPr>
  </w:style>
  <w:style w:type="character" w:customStyle="1" w:styleId="E-mailSignatureChar">
    <w:name w:val="E-mail Signature Char"/>
    <w:basedOn w:val="DefaultParagraphFont"/>
    <w:link w:val="E-mailSignature"/>
    <w:rsid w:val="005E098A"/>
    <w:rPr>
      <w:rFonts w:ascii="Cambria" w:eastAsia="Calibri" w:hAnsi="Cambria"/>
      <w:lang w:val="en-GB"/>
    </w:rPr>
  </w:style>
  <w:style w:type="paragraph" w:styleId="E-mailSignature">
    <w:name w:val="E-mail Signature"/>
    <w:basedOn w:val="Normal"/>
    <w:link w:val="E-mailSignatureChar"/>
    <w:rsid w:val="005E098A"/>
    <w:pPr>
      <w:widowControl/>
      <w:autoSpaceDE/>
      <w:autoSpaceDN/>
      <w:spacing w:line="276" w:lineRule="auto"/>
    </w:pPr>
    <w:rPr>
      <w:rFonts w:eastAsia="Calibri" w:cstheme="minorBidi"/>
      <w:lang w:val="en-GB"/>
    </w:rPr>
  </w:style>
  <w:style w:type="character" w:customStyle="1" w:styleId="E-mailSignatureChar1">
    <w:name w:val="E-mail Signature Char1"/>
    <w:basedOn w:val="DefaultParagraphFont"/>
    <w:uiPriority w:val="99"/>
    <w:semiHidden/>
    <w:rsid w:val="005E098A"/>
    <w:rPr>
      <w:rFonts w:ascii="Cambria" w:eastAsia="Arial" w:hAnsi="Cambria" w:cs="Arial"/>
    </w:rPr>
  </w:style>
  <w:style w:type="character" w:customStyle="1" w:styleId="HTMLAddressChar">
    <w:name w:val="HTML Address Char"/>
    <w:basedOn w:val="DefaultParagraphFont"/>
    <w:link w:val="HTMLAddress"/>
    <w:rsid w:val="005E098A"/>
    <w:rPr>
      <w:rFonts w:ascii="Cambria" w:eastAsia="Calibri" w:hAnsi="Cambria"/>
      <w:i/>
      <w:iCs/>
      <w:lang w:val="en-GB"/>
    </w:rPr>
  </w:style>
  <w:style w:type="paragraph" w:styleId="HTMLAddress">
    <w:name w:val="HTML Address"/>
    <w:basedOn w:val="Normal"/>
    <w:link w:val="HTMLAddressChar"/>
    <w:rsid w:val="005E098A"/>
    <w:pPr>
      <w:widowControl/>
      <w:autoSpaceDE/>
      <w:autoSpaceDN/>
      <w:spacing w:line="276" w:lineRule="auto"/>
    </w:pPr>
    <w:rPr>
      <w:rFonts w:eastAsia="Calibri" w:cstheme="minorBidi"/>
      <w:i/>
      <w:iCs/>
      <w:lang w:val="en-GB"/>
    </w:rPr>
  </w:style>
  <w:style w:type="character" w:customStyle="1" w:styleId="HTMLAddressChar1">
    <w:name w:val="HTML Address Char1"/>
    <w:basedOn w:val="DefaultParagraphFont"/>
    <w:uiPriority w:val="99"/>
    <w:semiHidden/>
    <w:rsid w:val="005E098A"/>
    <w:rPr>
      <w:rFonts w:ascii="Cambria" w:eastAsia="Arial" w:hAnsi="Cambria" w:cs="Arial"/>
      <w:i/>
      <w:iCs/>
    </w:rPr>
  </w:style>
  <w:style w:type="character" w:customStyle="1" w:styleId="HTMLPreformattedChar1">
    <w:name w:val="HTML Preformatted Char1"/>
    <w:basedOn w:val="DefaultParagraphFont"/>
    <w:uiPriority w:val="99"/>
    <w:semiHidden/>
    <w:rsid w:val="005E098A"/>
    <w:rPr>
      <w:rFonts w:ascii="Consolas" w:eastAsia="Arial" w:hAnsi="Consolas" w:cs="Arial"/>
      <w:sz w:val="20"/>
      <w:szCs w:val="20"/>
    </w:rPr>
  </w:style>
  <w:style w:type="paragraph" w:customStyle="1" w:styleId="fields">
    <w:name w:val="fields"/>
    <w:basedOn w:val="Normal"/>
    <w:link w:val="fieldsZchn"/>
    <w:rsid w:val="005E098A"/>
    <w:pPr>
      <w:widowControl/>
      <w:tabs>
        <w:tab w:val="left" w:pos="1440"/>
        <w:tab w:val="left" w:pos="8010"/>
      </w:tabs>
      <w:autoSpaceDE/>
      <w:autoSpaceDN/>
      <w:spacing w:after="0"/>
      <w:ind w:left="720" w:hanging="360"/>
      <w:jc w:val="left"/>
    </w:pPr>
    <w:rPr>
      <w:rFonts w:eastAsia="Times New Roman" w:cs="Times New Roman"/>
      <w:lang w:val="en-GB"/>
    </w:rPr>
  </w:style>
  <w:style w:type="character" w:customStyle="1" w:styleId="fieldsZchn">
    <w:name w:val="fields Zchn"/>
    <w:link w:val="fields"/>
    <w:rsid w:val="005E098A"/>
    <w:rPr>
      <w:rFonts w:ascii="Cambria" w:eastAsia="Times New Roman" w:hAnsi="Cambria" w:cs="Times New Roman"/>
      <w:lang w:val="en-GB"/>
    </w:rPr>
  </w:style>
  <w:style w:type="paragraph" w:customStyle="1" w:styleId="Atom">
    <w:name w:val="Atom"/>
    <w:basedOn w:val="Normal"/>
    <w:rsid w:val="005E098A"/>
    <w:pPr>
      <w:keepNext/>
      <w:keepLines/>
      <w:widowControl/>
      <w:tabs>
        <w:tab w:val="left" w:pos="1440"/>
      </w:tabs>
      <w:autoSpaceDE/>
      <w:autoSpaceDN/>
      <w:spacing w:after="220"/>
      <w:jc w:val="left"/>
    </w:pPr>
    <w:rPr>
      <w:rFonts w:eastAsia="Times New Roman" w:cs="Times New Roman"/>
      <w:lang w:val="en-GB"/>
    </w:rPr>
  </w:style>
  <w:style w:type="paragraph" w:customStyle="1" w:styleId="code0">
    <w:name w:val="code"/>
    <w:basedOn w:val="Normal"/>
    <w:next w:val="Normal"/>
    <w:link w:val="codeZchn"/>
    <w:rsid w:val="005E098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jc w:val="left"/>
    </w:pPr>
    <w:rPr>
      <w:rFonts w:ascii="Courier New" w:eastAsia="Times New Roman" w:hAnsi="Courier New" w:cs="Times New Roman"/>
      <w:noProof/>
      <w:sz w:val="20"/>
      <w:szCs w:val="20"/>
      <w:lang w:val="en-GB"/>
    </w:rPr>
  </w:style>
  <w:style w:type="character" w:customStyle="1" w:styleId="codeZchn">
    <w:name w:val="code Zchn"/>
    <w:link w:val="code0"/>
    <w:rsid w:val="005E098A"/>
    <w:rPr>
      <w:rFonts w:ascii="Courier New" w:eastAsia="Times New Roman" w:hAnsi="Courier New" w:cs="Times New Roman"/>
      <w:noProof/>
      <w:sz w:val="20"/>
      <w:szCs w:val="20"/>
      <w:lang w:val="en-GB"/>
    </w:rPr>
  </w:style>
  <w:style w:type="paragraph" w:customStyle="1" w:styleId="lastfield">
    <w:name w:val="lastfield"/>
    <w:basedOn w:val="fields"/>
    <w:link w:val="lastfieldZchn"/>
    <w:rsid w:val="005E098A"/>
    <w:pPr>
      <w:spacing w:after="220"/>
      <w:jc w:val="both"/>
    </w:pPr>
    <w:rPr>
      <w:rFonts w:eastAsia="Batang"/>
      <w:lang w:eastAsia="ko-KR"/>
    </w:rPr>
  </w:style>
  <w:style w:type="character" w:customStyle="1" w:styleId="lastfieldZchn">
    <w:name w:val="lastfield Zchn"/>
    <w:link w:val="lastfield"/>
    <w:rsid w:val="005E098A"/>
    <w:rPr>
      <w:rFonts w:ascii="Cambria" w:eastAsia="Batang" w:hAnsi="Cambria" w:cs="Times New Roman"/>
      <w:lang w:val="en-GB" w:eastAsia="ko-KR"/>
    </w:rPr>
  </w:style>
  <w:style w:type="paragraph" w:customStyle="1" w:styleId="BoxHeading">
    <w:name w:val="BoxHeading"/>
    <w:basedOn w:val="Heading3"/>
    <w:rsid w:val="005E098A"/>
    <w:pPr>
      <w:keepLines w:val="0"/>
      <w:widowControl/>
      <w:numPr>
        <w:numId w:val="15"/>
      </w:numPr>
      <w:tabs>
        <w:tab w:val="left" w:pos="1080"/>
        <w:tab w:val="left" w:pos="1800"/>
        <w:tab w:val="left" w:pos="2520"/>
      </w:tabs>
      <w:autoSpaceDE/>
      <w:autoSpaceDN/>
      <w:spacing w:before="180" w:after="60"/>
      <w:jc w:val="left"/>
    </w:pPr>
    <w:rPr>
      <w:rFonts w:ascii="Times" w:eastAsia="MS Mincho" w:hAnsi="Times" w:cs="Times New Roman"/>
      <w:sz w:val="20"/>
      <w:szCs w:val="20"/>
      <w:lang w:val="en-GB"/>
    </w:rPr>
  </w:style>
  <w:style w:type="paragraph" w:customStyle="1" w:styleId="TableHeading">
    <w:name w:val="TableHeading"/>
    <w:basedOn w:val="TableCell"/>
    <w:rsid w:val="005E098A"/>
    <w:pPr>
      <w:numPr>
        <w:numId w:val="25"/>
      </w:numPr>
      <w:spacing w:before="60" w:after="60"/>
    </w:pPr>
    <w:rPr>
      <w:b/>
    </w:rPr>
  </w:style>
  <w:style w:type="paragraph" w:customStyle="1" w:styleId="TableCell">
    <w:name w:val="TableCell"/>
    <w:basedOn w:val="Normal"/>
    <w:rsid w:val="005E098A"/>
    <w:pPr>
      <w:keepNext/>
      <w:keepLines/>
      <w:widowControl/>
      <w:autoSpaceDE/>
      <w:autoSpaceDN/>
      <w:spacing w:after="20"/>
    </w:pPr>
    <w:rPr>
      <w:rFonts w:eastAsia="Calibri" w:cs="Times New Roman"/>
      <w:lang w:val="en-GB"/>
    </w:rPr>
  </w:style>
  <w:style w:type="paragraph" w:customStyle="1" w:styleId="tablesyntax">
    <w:name w:val="table syntax"/>
    <w:basedOn w:val="Normal"/>
    <w:rsid w:val="005E098A"/>
    <w:pPr>
      <w:keepNext/>
      <w:keepLines/>
      <w:widowControl/>
      <w:numPr>
        <w:numId w:val="24"/>
      </w:num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autoSpaceDN/>
      <w:spacing w:after="60"/>
      <w:ind w:right="104"/>
    </w:pPr>
    <w:rPr>
      <w:rFonts w:ascii="Times New Roman" w:eastAsia="Batang" w:hAnsi="Times New Roman" w:cs="Times New Roman"/>
      <w:lang w:val="en-GB" w:eastAsia="ko-KR"/>
    </w:rPr>
  </w:style>
  <w:style w:type="paragraph" w:customStyle="1" w:styleId="StyleHeading5Left">
    <w:name w:val="Style Heading 5 + Left"/>
    <w:basedOn w:val="Heading5"/>
    <w:rsid w:val="005E098A"/>
    <w:pPr>
      <w:keepLines w:val="0"/>
      <w:widowControl/>
      <w:tabs>
        <w:tab w:val="clear" w:pos="360"/>
        <w:tab w:val="num" w:pos="1008"/>
      </w:tabs>
      <w:suppressAutoHyphens/>
      <w:autoSpaceDE/>
      <w:autoSpaceDN/>
      <w:spacing w:before="60" w:line="230" w:lineRule="exact"/>
      <w:ind w:left="1008" w:hanging="1008"/>
      <w:jc w:val="left"/>
    </w:pPr>
    <w:rPr>
      <w:rFonts w:ascii="Cambria" w:eastAsia="Times New Roman" w:hAnsi="Cambria" w:cs="Times New Roman"/>
      <w:b/>
      <w:bCs/>
      <w:color w:val="auto"/>
      <w:sz w:val="20"/>
      <w:szCs w:val="20"/>
      <w:lang w:val="en-GB"/>
    </w:rPr>
  </w:style>
  <w:style w:type="paragraph" w:customStyle="1" w:styleId="Formel">
    <w:name w:val="Formel"/>
    <w:basedOn w:val="Normal"/>
    <w:rsid w:val="005E098A"/>
    <w:pPr>
      <w:widowControl/>
      <w:numPr>
        <w:numId w:val="9"/>
      </w:numPr>
      <w:tabs>
        <w:tab w:val="clear" w:pos="1182"/>
        <w:tab w:val="left" w:pos="567"/>
        <w:tab w:val="center" w:pos="3969"/>
        <w:tab w:val="right" w:pos="8222"/>
      </w:tabs>
      <w:autoSpaceDE/>
      <w:autoSpaceDN/>
      <w:spacing w:before="120" w:after="120"/>
      <w:ind w:left="0" w:firstLine="0"/>
      <w:jc w:val="left"/>
    </w:pPr>
    <w:rPr>
      <w:rFonts w:ascii="Times New Roman" w:eastAsia="Times New Roman" w:hAnsi="Times New Roman" w:cs="Times New Roman"/>
      <w:snapToGrid w:val="0"/>
      <w:lang w:eastAsia="sv-SE"/>
    </w:rPr>
  </w:style>
  <w:style w:type="paragraph" w:customStyle="1" w:styleId="00BodyText">
    <w:name w:val="00 BodyText"/>
    <w:basedOn w:val="Normal"/>
    <w:link w:val="00BodyTextChar"/>
    <w:rsid w:val="005E098A"/>
    <w:pPr>
      <w:widowControl/>
      <w:autoSpaceDE/>
      <w:autoSpaceDN/>
      <w:spacing w:after="220"/>
      <w:jc w:val="left"/>
    </w:pPr>
    <w:rPr>
      <w:rFonts w:eastAsia="Times New Roman" w:cs="Times New Roman"/>
      <w:lang w:val="en-GB"/>
    </w:rPr>
  </w:style>
  <w:style w:type="character" w:customStyle="1" w:styleId="00BodyTextChar">
    <w:name w:val="00 BodyText Char"/>
    <w:link w:val="00BodyText"/>
    <w:locked/>
    <w:rsid w:val="005E098A"/>
    <w:rPr>
      <w:rFonts w:ascii="Cambria" w:eastAsia="Times New Roman" w:hAnsi="Cambria" w:cs="Times New Roman"/>
      <w:lang w:val="en-GB"/>
    </w:rPr>
  </w:style>
  <w:style w:type="paragraph" w:customStyle="1" w:styleId="FormatvorlagecodeLateinCourier">
    <w:name w:val="Formatvorlage code + (Latein) Courier"/>
    <w:basedOn w:val="code0"/>
    <w:link w:val="FormatvorlagecodeLateinCourierZchn"/>
    <w:rsid w:val="005E098A"/>
    <w:pPr>
      <w:spacing w:before="240" w:after="240"/>
    </w:pPr>
  </w:style>
  <w:style w:type="character" w:customStyle="1" w:styleId="FormatvorlagecodeLateinCourierZchn">
    <w:name w:val="Formatvorlage code + (Latein) Courier Zchn"/>
    <w:basedOn w:val="codeZchn"/>
    <w:link w:val="FormatvorlagecodeLateinCourier"/>
    <w:rsid w:val="005E098A"/>
    <w:rPr>
      <w:rFonts w:ascii="Courier New" w:eastAsia="Times New Roman" w:hAnsi="Courier New" w:cs="Times New Roman"/>
      <w:noProof/>
      <w:sz w:val="20"/>
      <w:szCs w:val="20"/>
      <w:lang w:val="en-GB"/>
    </w:rPr>
  </w:style>
  <w:style w:type="paragraph" w:customStyle="1" w:styleId="AnnexC1">
    <w:name w:val="Annex C.1"/>
    <w:basedOn w:val="a2"/>
    <w:qFormat/>
    <w:rsid w:val="005E098A"/>
    <w:pPr>
      <w:keepNext/>
      <w:numPr>
        <w:ilvl w:val="0"/>
        <w:numId w:val="0"/>
      </w:numPr>
      <w:tabs>
        <w:tab w:val="num" w:pos="360"/>
        <w:tab w:val="left" w:pos="500"/>
        <w:tab w:val="left" w:pos="540"/>
        <w:tab w:val="left" w:pos="720"/>
      </w:tabs>
      <w:suppressAutoHyphens/>
      <w:spacing w:before="270" w:after="240" w:line="270" w:lineRule="exact"/>
      <w:jc w:val="left"/>
      <w:outlineLvl w:val="1"/>
    </w:pPr>
    <w:rPr>
      <w:rFonts w:ascii="Cambria" w:hAnsi="Cambria"/>
      <w:b/>
      <w:bCs/>
      <w:szCs w:val="26"/>
      <w:lang w:val="en-GB"/>
    </w:rPr>
  </w:style>
  <w:style w:type="character" w:customStyle="1" w:styleId="AVCBulletlevel3CharCharChar">
    <w:name w:val="AVC Bullet level 3 Char Char Char"/>
    <w:link w:val="AVCBulletlevel3CharChar"/>
    <w:rsid w:val="005E098A"/>
    <w:rPr>
      <w:rFonts w:eastAsia="SimSun" w:cs="Arial"/>
      <w:color w:val="0000FF"/>
      <w:kern w:val="2"/>
      <w:lang w:val="en-GB"/>
    </w:rPr>
  </w:style>
  <w:style w:type="paragraph" w:customStyle="1" w:styleId="AVCBulletlevel3CharChar">
    <w:name w:val="AVC Bullet level 3 Char Char"/>
    <w:basedOn w:val="Normal"/>
    <w:link w:val="AVCBulletlevel3CharCharChar"/>
    <w:rsid w:val="005E098A"/>
    <w:pPr>
      <w:widowControl/>
      <w:tabs>
        <w:tab w:val="left" w:pos="792"/>
        <w:tab w:val="left" w:pos="1588"/>
        <w:tab w:val="left" w:pos="2376"/>
        <w:tab w:val="left" w:pos="2779"/>
      </w:tabs>
      <w:overflowPunct w:val="0"/>
      <w:adjustRightInd w:val="0"/>
      <w:spacing w:before="136" w:after="0"/>
      <w:textAlignment w:val="baseline"/>
    </w:pPr>
    <w:rPr>
      <w:rFonts w:asciiTheme="minorHAnsi" w:eastAsia="SimSun" w:hAnsiTheme="minorHAnsi"/>
      <w:color w:val="0000FF"/>
      <w:kern w:val="2"/>
      <w:lang w:val="en-GB"/>
    </w:rPr>
  </w:style>
  <w:style w:type="paragraph" w:customStyle="1" w:styleId="AVCBulletlevel2">
    <w:name w:val="AVC Bullet level 2"/>
    <w:basedOn w:val="Normal"/>
    <w:link w:val="AVCBulletlevel2Char"/>
    <w:rsid w:val="005E098A"/>
    <w:pPr>
      <w:widowControl/>
      <w:tabs>
        <w:tab w:val="num" w:pos="794"/>
        <w:tab w:val="left" w:pos="1195"/>
        <w:tab w:val="left" w:pos="1588"/>
        <w:tab w:val="left" w:pos="1985"/>
        <w:tab w:val="left" w:pos="2376"/>
        <w:tab w:val="left" w:pos="2779"/>
      </w:tabs>
      <w:overflowPunct w:val="0"/>
      <w:adjustRightInd w:val="0"/>
      <w:spacing w:before="136" w:after="0"/>
      <w:ind w:left="794" w:hanging="391"/>
      <w:textAlignment w:val="baseline"/>
    </w:pPr>
    <w:rPr>
      <w:rFonts w:eastAsia="Times New Roman"/>
      <w:lang w:val="en-GB"/>
    </w:rPr>
  </w:style>
  <w:style w:type="character" w:customStyle="1" w:styleId="AVCBulletlevel2Char">
    <w:name w:val="AVC Bullet level 2 Char"/>
    <w:link w:val="AVCBulletlevel2"/>
    <w:rsid w:val="005E098A"/>
    <w:rPr>
      <w:rFonts w:ascii="Cambria" w:eastAsia="Times New Roman" w:hAnsi="Cambria" w:cs="Arial"/>
      <w:lang w:val="en-GB"/>
    </w:rPr>
  </w:style>
  <w:style w:type="paragraph" w:customStyle="1" w:styleId="MPEGHeader">
    <w:name w:val="MPEG Header"/>
    <w:next w:val="MPEGInfo"/>
    <w:rsid w:val="005E098A"/>
    <w:pPr>
      <w:widowControl/>
      <w:numPr>
        <w:numId w:val="22"/>
      </w:numPr>
      <w:autoSpaceDE/>
      <w:autoSpaceDN/>
      <w:spacing w:after="240"/>
      <w:jc w:val="center"/>
    </w:pPr>
    <w:rPr>
      <w:rFonts w:ascii="Times New Roman Bold" w:eastAsia="Times New Roman" w:hAnsi="Times New Roman Bold" w:cs="Times New Roman"/>
      <w:b/>
      <w:caps/>
      <w:sz w:val="28"/>
      <w:szCs w:val="28"/>
    </w:rPr>
  </w:style>
  <w:style w:type="paragraph" w:customStyle="1" w:styleId="MPEGInfo">
    <w:name w:val="MPEG Info"/>
    <w:next w:val="DocumentInfo"/>
    <w:rsid w:val="005E098A"/>
    <w:pPr>
      <w:widowControl/>
      <w:autoSpaceDE/>
      <w:autoSpaceDN/>
      <w:spacing w:after="480"/>
      <w:jc w:val="right"/>
    </w:pPr>
    <w:rPr>
      <w:rFonts w:ascii="Times New Roman" w:eastAsia="Times New Roman" w:hAnsi="Times New Roman" w:cs="Times New Roman"/>
      <w:b/>
      <w:sz w:val="24"/>
      <w:szCs w:val="24"/>
    </w:rPr>
  </w:style>
  <w:style w:type="paragraph" w:customStyle="1" w:styleId="DocumentInfo">
    <w:name w:val="Document Info"/>
    <w:next w:val="Normal"/>
    <w:rsid w:val="005E098A"/>
    <w:pPr>
      <w:widowControl/>
      <w:tabs>
        <w:tab w:val="left" w:pos="1134"/>
      </w:tabs>
      <w:suppressAutoHyphens/>
      <w:autoSpaceDE/>
      <w:autoSpaceDN/>
      <w:spacing w:after="240"/>
    </w:pPr>
    <w:rPr>
      <w:rFonts w:ascii="Times New Roman" w:eastAsia="Times New Roman" w:hAnsi="Times New Roman" w:cs="Times New Roman"/>
      <w:b/>
      <w:sz w:val="24"/>
      <w:szCs w:val="24"/>
    </w:rPr>
  </w:style>
  <w:style w:type="paragraph" w:customStyle="1" w:styleId="MediumGrid1-Accent21">
    <w:name w:val="Medium Grid 1 - Accent 21"/>
    <w:basedOn w:val="Normal"/>
    <w:uiPriority w:val="34"/>
    <w:qFormat/>
    <w:rsid w:val="005E098A"/>
    <w:pPr>
      <w:widowControl/>
      <w:autoSpaceDE/>
      <w:autoSpaceDN/>
      <w:spacing w:after="0"/>
      <w:ind w:left="720"/>
    </w:pPr>
    <w:rPr>
      <w:rFonts w:ascii="Times New Roman" w:eastAsia="Calibri" w:hAnsi="Times New Roman" w:cs="Times New Roman"/>
      <w:sz w:val="24"/>
      <w:szCs w:val="24"/>
    </w:rPr>
  </w:style>
  <w:style w:type="paragraph" w:customStyle="1" w:styleId="ColorfulList-Accent11">
    <w:name w:val="Colorful List - Accent 11"/>
    <w:basedOn w:val="Normal"/>
    <w:qFormat/>
    <w:rsid w:val="005E098A"/>
    <w:pPr>
      <w:widowControl/>
      <w:autoSpaceDE/>
      <w:autoSpaceDN/>
      <w:ind w:left="720"/>
      <w:contextualSpacing/>
      <w:jc w:val="left"/>
    </w:pPr>
    <w:rPr>
      <w:rFonts w:eastAsia="Times New Roman" w:cs="Times New Roman"/>
      <w:lang w:bidi="en-US"/>
    </w:rPr>
  </w:style>
  <w:style w:type="paragraph" w:customStyle="1" w:styleId="Corpsdetexte2">
    <w:name w:val="Corps de texte2"/>
    <w:basedOn w:val="Normal"/>
    <w:rsid w:val="005E098A"/>
    <w:pPr>
      <w:numPr>
        <w:numId w:val="16"/>
      </w:numPr>
      <w:autoSpaceDE/>
      <w:autoSpaceDN/>
      <w:spacing w:after="120"/>
      <w:jc w:val="left"/>
    </w:pPr>
    <w:rPr>
      <w:rFonts w:ascii="Times New Roman" w:eastAsia="Calibri" w:hAnsi="Times New Roman" w:cs="Times New Roman"/>
      <w:lang w:val="en-GB"/>
    </w:rPr>
  </w:style>
  <w:style w:type="paragraph" w:customStyle="1" w:styleId="Definition">
    <w:name w:val="Definition"/>
    <w:basedOn w:val="Normal"/>
    <w:rsid w:val="005E098A"/>
    <w:pPr>
      <w:widowControl/>
      <w:tabs>
        <w:tab w:val="left" w:pos="403"/>
      </w:tabs>
      <w:autoSpaceDE/>
      <w:autoSpaceDN/>
      <w:spacing w:line="240" w:lineRule="atLeast"/>
    </w:pPr>
    <w:rPr>
      <w:rFonts w:eastAsia="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g11.sc29.org/doc_end_user/current_document.php?id=75130&amp;id_meeting=183" TargetMode="External"/><Relationship Id="rId18" Type="http://schemas.openxmlformats.org/officeDocument/2006/relationships/image" Target="media/image3.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mpegfs.int-evry.fr/mpegcontent/"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image" Target="media/image2.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g11.sc29.org/doc_end_user/current_document.php?id=76249&amp;id_meeting=184" TargetMode="External"/><Relationship Id="rId20" Type="http://schemas.openxmlformats.org/officeDocument/2006/relationships/hyperlink" Target="http://mpegx.int-evry.fr/software/MPEG/Systems/FileFormat/NALuFF/-/issues/13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pegx.int-evry.fr/software/MPEG/Systems/FileFormat/NALuFF/-/issues/155" TargetMode="External"/><Relationship Id="rId5" Type="http://schemas.openxmlformats.org/officeDocument/2006/relationships/numbering" Target="numbering.xml"/><Relationship Id="rId15" Type="http://schemas.openxmlformats.org/officeDocument/2006/relationships/hyperlink" Target="http://wg11.sc29.org/doc_end_user/current_document.php?id=75250&amp;id_meeting=183" TargetMode="External"/><Relationship Id="rId23" Type="http://schemas.openxmlformats.org/officeDocument/2006/relationships/hyperlink" Target="http://mpegx.int-evry.fr/software/MPEG/Systems/FileFormat/NALuFF/-/issues/154"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g11.sc29.org/doc_end_user/current_document.php?id=74736&amp;id_meeting=182" TargetMode="External"/><Relationship Id="rId22" Type="http://schemas.openxmlformats.org/officeDocument/2006/relationships/image" Target="media/image5.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13ECAE-2DFD-4D7F-A6B0-A5E916B7A22B}">
  <ds:schemaRefs>
    <ds:schemaRef ds:uri="http://schemas.microsoft.com/sharepoint/v3/contenttype/forms"/>
  </ds:schemaRefs>
</ds:datastoreItem>
</file>

<file path=customXml/itemProps2.xml><?xml version="1.0" encoding="utf-8"?>
<ds:datastoreItem xmlns:ds="http://schemas.openxmlformats.org/officeDocument/2006/customXml" ds:itemID="{465BE036-D611-469F-9280-D3B90D78D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0BEE7E-350E-486E-B6D8-D720303CB8EA}">
  <ds:schemaRefs>
    <ds:schemaRef ds:uri="http://schemas.openxmlformats.org/officeDocument/2006/bibliography"/>
  </ds:schemaRefs>
</ds:datastoreItem>
</file>

<file path=customXml/itemProps4.xml><?xml version="1.0" encoding="utf-8"?>
<ds:datastoreItem xmlns:ds="http://schemas.openxmlformats.org/officeDocument/2006/customXml" ds:itemID="{71281A49-45D0-4F1A-A5E2-5B3199C0B86B}">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c872df49-ebad-488d-a324-025e4f6ab39d"/>
    <ds:schemaRef ds:uri="http://www.w3.org/XML/1998/namespace"/>
    <ds:schemaRef ds:uri="http://schemas.openxmlformats.org/package/2006/metadata/core-properties"/>
    <ds:schemaRef ds:uri="229579ab-57a9-4bef-bc1b-2624410c5e1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14070</Words>
  <Characters>80202</Characters>
  <Application>Microsoft Office Word</Application>
  <DocSecurity>0</DocSecurity>
  <Lines>668</Lines>
  <Paragraphs>188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NAL File Format</vt:lpstr>
      <vt:lpstr/>
    </vt:vector>
  </TitlesOfParts>
  <Manager/>
  <Company/>
  <LinksUpToDate>false</LinksUpToDate>
  <CharactersWithSpaces>94084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NAL File Format</dc:title>
  <dc:subject/>
  <dc:creator>Emmanuel Thomas</dc:creator>
  <cp:keywords/>
  <dc:description/>
  <cp:lastModifiedBy>Emmanuel Thomas</cp:lastModifiedBy>
  <cp:revision>86</cp:revision>
  <dcterms:created xsi:type="dcterms:W3CDTF">2021-07-16T01:47:00Z</dcterms:created>
  <dcterms:modified xsi:type="dcterms:W3CDTF">2022-01-21T14:51:00Z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0453</vt:lpwstr>
  </property>
  <property fmtid="{D5CDD505-2E9C-101B-9397-08002B2CF9AE}" pid="3" name="MDMSNumber">
    <vt:lpwstr>21169</vt:lpwstr>
  </property>
  <property fmtid="{D5CDD505-2E9C-101B-9397-08002B2CF9AE}" pid="4" name="ContentTypeId">
    <vt:lpwstr>0x010100598371A9B2F58942932503DC52E58014</vt:lpwstr>
  </property>
</Properties>
</file>