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09494" w14:textId="4C49A51B" w:rsidR="00A1499A" w:rsidRPr="00A1499A" w:rsidRDefault="00A1499A" w:rsidP="00DE3D5C">
      <w:pPr>
        <w:tabs>
          <w:tab w:val="left" w:pos="4589"/>
        </w:tabs>
        <w:autoSpaceDE w:val="0"/>
        <w:autoSpaceDN w:val="0"/>
        <w:spacing w:before="90" w:after="0" w:line="240" w:lineRule="auto"/>
        <w:jc w:val="right"/>
        <w:rPr>
          <w:rFonts w:ascii="Times New Roman" w:eastAsia="Arial" w:hAnsi="Times New Roman"/>
          <w:b/>
          <w:bCs/>
          <w:sz w:val="28"/>
          <w:szCs w:val="28"/>
          <w:u w:color="000000"/>
        </w:rPr>
      </w:pPr>
      <w:r w:rsidRPr="00A1499A">
        <w:rPr>
          <w:rFonts w:ascii="Arial" w:eastAsia="Arial" w:hAnsi="Arial" w:cs="Arial"/>
          <w:b/>
          <w:bCs/>
          <w:noProof/>
          <w:sz w:val="29"/>
          <w:szCs w:val="29"/>
          <w:u w:color="000000"/>
        </w:rPr>
        <w:drawing>
          <wp:anchor distT="0" distB="0" distL="114300" distR="114300" simplePos="0" relativeHeight="251664384" behindDoc="0" locked="0" layoutInCell="1" allowOverlap="1" wp14:anchorId="28A2D0B8" wp14:editId="092DF3EB">
            <wp:simplePos x="0" y="0"/>
            <wp:positionH relativeFrom="page">
              <wp:posOffset>632460</wp:posOffset>
            </wp:positionH>
            <wp:positionV relativeFrom="paragraph">
              <wp:posOffset>59690</wp:posOffset>
            </wp:positionV>
            <wp:extent cx="1239520" cy="537845"/>
            <wp:effectExtent l="0" t="0" r="0" b="0"/>
            <wp:wrapNone/>
            <wp:docPr id="9"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pic:spPr>
                </pic:pic>
              </a:graphicData>
            </a:graphic>
            <wp14:sizeRelH relativeFrom="page">
              <wp14:pctWidth>0</wp14:pctWidth>
            </wp14:sizeRelH>
            <wp14:sizeRelV relativeFrom="page">
              <wp14:pctHeight>0</wp14:pctHeight>
            </wp14:sizeRelV>
          </wp:anchor>
        </w:drawing>
      </w:r>
      <w:r w:rsidRPr="00A1499A">
        <w:rPr>
          <w:rFonts w:ascii="Times New Roman" w:eastAsia="Arial" w:hAnsi="Times New Roman"/>
          <w:b/>
          <w:bCs/>
          <w:w w:val="115"/>
          <w:sz w:val="28"/>
          <w:szCs w:val="28"/>
          <w:u w:val="thick" w:color="000000"/>
        </w:rPr>
        <w:t>ISO/IEC JTC 1/SC</w:t>
      </w:r>
      <w:r w:rsidRPr="00A1499A">
        <w:rPr>
          <w:rFonts w:ascii="Times New Roman" w:eastAsia="Arial" w:hAnsi="Times New Roman"/>
          <w:b/>
          <w:bCs/>
          <w:spacing w:val="-25"/>
          <w:w w:val="115"/>
          <w:sz w:val="28"/>
          <w:szCs w:val="28"/>
          <w:u w:val="thick" w:color="000000"/>
        </w:rPr>
        <w:t xml:space="preserve"> </w:t>
      </w:r>
      <w:r w:rsidRPr="00A1499A">
        <w:rPr>
          <w:rFonts w:ascii="Times New Roman" w:eastAsia="Arial" w:hAnsi="Times New Roman"/>
          <w:b/>
          <w:bCs/>
          <w:w w:val="115"/>
          <w:sz w:val="28"/>
          <w:szCs w:val="28"/>
          <w:u w:val="thick" w:color="000000"/>
        </w:rPr>
        <w:t>29/WG 03</w:t>
      </w:r>
      <w:r>
        <w:rPr>
          <w:rFonts w:ascii="Times New Roman" w:eastAsia="Arial" w:hAnsi="Times New Roman"/>
          <w:b/>
          <w:bCs/>
          <w:w w:val="115"/>
          <w:sz w:val="28"/>
          <w:szCs w:val="28"/>
          <w:u w:val="thick" w:color="000000"/>
        </w:rPr>
        <w:t xml:space="preserve"> </w:t>
      </w:r>
      <w:r w:rsidR="003712E8" w:rsidRPr="003712E8">
        <w:rPr>
          <w:rFonts w:ascii="Times New Roman" w:eastAsia="Arial" w:hAnsi="Times New Roman"/>
          <w:b/>
          <w:bCs/>
          <w:w w:val="115"/>
          <w:sz w:val="48"/>
          <w:szCs w:val="48"/>
          <w:u w:val="thick" w:color="000000"/>
        </w:rPr>
        <w:t>N</w:t>
      </w:r>
      <w:r w:rsidR="00F1226B">
        <w:rPr>
          <w:rFonts w:ascii="Times New Roman" w:eastAsia="Arial" w:hAnsi="Times New Roman"/>
          <w:b/>
          <w:bCs/>
          <w:w w:val="115"/>
          <w:sz w:val="48"/>
          <w:szCs w:val="48"/>
          <w:u w:val="thick" w:color="000000"/>
        </w:rPr>
        <w:fldChar w:fldCharType="begin"/>
      </w:r>
      <w:r w:rsidR="00F1226B">
        <w:rPr>
          <w:rFonts w:ascii="Times New Roman" w:eastAsia="Arial" w:hAnsi="Times New Roman"/>
          <w:b/>
          <w:bCs/>
          <w:w w:val="115"/>
          <w:sz w:val="48"/>
          <w:szCs w:val="48"/>
          <w:u w:val="thick" w:color="000000"/>
        </w:rPr>
        <w:instrText xml:space="preserve"> DOCPROPERTY  ISODocNum  \* MERGEFORMAT </w:instrText>
      </w:r>
      <w:r w:rsidR="00F1226B">
        <w:rPr>
          <w:rFonts w:ascii="Times New Roman" w:eastAsia="Arial" w:hAnsi="Times New Roman"/>
          <w:b/>
          <w:bCs/>
          <w:w w:val="115"/>
          <w:sz w:val="48"/>
          <w:szCs w:val="48"/>
          <w:u w:val="thick" w:color="000000"/>
        </w:rPr>
        <w:fldChar w:fldCharType="separate"/>
      </w:r>
      <w:r w:rsidR="00CF75CD">
        <w:rPr>
          <w:rFonts w:ascii="Times New Roman" w:eastAsia="Arial" w:hAnsi="Times New Roman"/>
          <w:b/>
          <w:bCs/>
          <w:w w:val="115"/>
          <w:sz w:val="48"/>
          <w:szCs w:val="48"/>
          <w:u w:val="thick" w:color="000000"/>
        </w:rPr>
        <w:t>0450</w:t>
      </w:r>
      <w:r w:rsidR="00F1226B">
        <w:rPr>
          <w:rFonts w:ascii="Times New Roman" w:eastAsia="Arial" w:hAnsi="Times New Roman"/>
          <w:b/>
          <w:bCs/>
          <w:w w:val="115"/>
          <w:sz w:val="48"/>
          <w:szCs w:val="48"/>
          <w:u w:val="thick" w:color="000000"/>
        </w:rPr>
        <w:fldChar w:fldCharType="end"/>
      </w:r>
    </w:p>
    <w:p w14:paraId="7B90C0E3" w14:textId="77777777" w:rsidR="00A1499A" w:rsidRPr="00A1499A" w:rsidRDefault="00A1499A" w:rsidP="00A1499A">
      <w:pPr>
        <w:autoSpaceDE w:val="0"/>
        <w:autoSpaceDN w:val="0"/>
        <w:spacing w:after="0" w:line="240" w:lineRule="auto"/>
        <w:jc w:val="left"/>
        <w:rPr>
          <w:rFonts w:ascii="Arial" w:eastAsia="Arial" w:hAnsi="Arial" w:cs="Arial"/>
          <w:b/>
          <w:sz w:val="20"/>
        </w:rPr>
      </w:pPr>
    </w:p>
    <w:p w14:paraId="7B44BD79" w14:textId="77777777" w:rsidR="00A1499A" w:rsidRPr="00A1499A" w:rsidRDefault="00A1499A" w:rsidP="00A1499A">
      <w:pPr>
        <w:autoSpaceDE w:val="0"/>
        <w:autoSpaceDN w:val="0"/>
        <w:spacing w:after="0" w:line="240" w:lineRule="auto"/>
        <w:jc w:val="left"/>
        <w:rPr>
          <w:rFonts w:ascii="Arial" w:eastAsia="Arial" w:hAnsi="Arial" w:cs="Arial"/>
          <w:b/>
          <w:sz w:val="20"/>
        </w:rPr>
      </w:pPr>
    </w:p>
    <w:p w14:paraId="1725B249" w14:textId="77777777" w:rsidR="00A1499A" w:rsidRPr="00A1499A" w:rsidRDefault="00A1499A" w:rsidP="00A1499A">
      <w:pPr>
        <w:autoSpaceDE w:val="0"/>
        <w:autoSpaceDN w:val="0"/>
        <w:spacing w:before="3" w:after="0" w:line="240" w:lineRule="auto"/>
        <w:jc w:val="left"/>
        <w:rPr>
          <w:rFonts w:ascii="Arial" w:eastAsia="Arial" w:hAnsi="Arial" w:cs="Arial"/>
          <w:b/>
          <w:sz w:val="23"/>
        </w:rPr>
      </w:pPr>
      <w:r w:rsidRPr="00A1499A">
        <w:rPr>
          <w:rFonts w:ascii="Arial" w:eastAsia="Arial" w:hAnsi="Arial" w:cs="Arial"/>
          <w:noProof/>
        </w:rPr>
        <mc:AlternateContent>
          <mc:Choice Requires="wps">
            <w:drawing>
              <wp:anchor distT="0" distB="0" distL="0" distR="0" simplePos="0" relativeHeight="251663360" behindDoc="1" locked="0" layoutInCell="1" allowOverlap="1" wp14:anchorId="42F34661" wp14:editId="09DFC012">
                <wp:simplePos x="0" y="0"/>
                <wp:positionH relativeFrom="page">
                  <wp:posOffset>704850</wp:posOffset>
                </wp:positionH>
                <wp:positionV relativeFrom="paragraph">
                  <wp:posOffset>201930</wp:posOffset>
                </wp:positionV>
                <wp:extent cx="6155055" cy="971550"/>
                <wp:effectExtent l="0" t="0" r="17145" b="19050"/>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941E023" w14:textId="77777777" w:rsidR="00855558" w:rsidRPr="00957BF8" w:rsidRDefault="00855558" w:rsidP="00A1499A">
                            <w:pPr>
                              <w:spacing w:before="80" w:line="360" w:lineRule="auto"/>
                              <w:ind w:right="50"/>
                              <w:jc w:val="center"/>
                              <w:rPr>
                                <w:rFonts w:ascii="Arial" w:hAnsi="Arial" w:cs="Arial"/>
                                <w:b/>
                                <w:sz w:val="28"/>
                                <w:szCs w:val="28"/>
                              </w:rPr>
                            </w:pPr>
                            <w:r w:rsidRPr="00957BF8">
                              <w:rPr>
                                <w:rFonts w:ascii="Arial" w:hAnsi="Arial" w:cs="Arial"/>
                                <w:b/>
                                <w:sz w:val="28"/>
                                <w:szCs w:val="28"/>
                              </w:rPr>
                              <w:t>ISO/IEC JTC 1/SC 29/WG 03</w:t>
                            </w:r>
                            <w:r w:rsidRPr="00957BF8">
                              <w:rPr>
                                <w:rFonts w:ascii="Arial" w:hAnsi="Arial" w:cs="Arial"/>
                                <w:b/>
                                <w:sz w:val="28"/>
                                <w:szCs w:val="28"/>
                              </w:rPr>
                              <w:br/>
                              <w:t xml:space="preserve">MPEG Systems </w:t>
                            </w:r>
                            <w:r w:rsidRPr="00957BF8">
                              <w:rPr>
                                <w:rFonts w:ascii="Arial" w:hAnsi="Arial" w:cs="Arial"/>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F34661"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JhcFg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" filled="f" strokeweight=".27094mm">
                <v:textbox inset="0,0,0,0">
                  <w:txbxContent>
                    <w:p w14:paraId="5941E023" w14:textId="77777777" w:rsidR="00855558" w:rsidRPr="00957BF8" w:rsidRDefault="00855558" w:rsidP="00A1499A">
                      <w:pPr>
                        <w:spacing w:before="80" w:line="360" w:lineRule="auto"/>
                        <w:ind w:right="50"/>
                        <w:jc w:val="center"/>
                        <w:rPr>
                          <w:rFonts w:ascii="Arial" w:hAnsi="Arial" w:cs="Arial"/>
                          <w:b/>
                          <w:sz w:val="28"/>
                          <w:szCs w:val="28"/>
                        </w:rPr>
                      </w:pPr>
                      <w:r w:rsidRPr="00957BF8">
                        <w:rPr>
                          <w:rFonts w:ascii="Arial" w:hAnsi="Arial" w:cs="Arial"/>
                          <w:b/>
                          <w:sz w:val="28"/>
                          <w:szCs w:val="28"/>
                        </w:rPr>
                        <w:t>ISO/IEC JTC 1/SC 29/WG 03</w:t>
                      </w:r>
                      <w:r w:rsidRPr="00957BF8">
                        <w:rPr>
                          <w:rFonts w:ascii="Arial" w:hAnsi="Arial" w:cs="Arial"/>
                          <w:b/>
                          <w:sz w:val="28"/>
                          <w:szCs w:val="28"/>
                        </w:rPr>
                        <w:br/>
                        <w:t xml:space="preserve">MPEG Systems </w:t>
                      </w:r>
                      <w:r w:rsidRPr="00957BF8">
                        <w:rPr>
                          <w:rFonts w:ascii="Arial" w:hAnsi="Arial" w:cs="Arial"/>
                          <w:b/>
                          <w:sz w:val="28"/>
                          <w:szCs w:val="28"/>
                        </w:rPr>
                        <w:br/>
                        <w:t>Convenorship: KATS (Korea, Republic of)</w:t>
                      </w:r>
                    </w:p>
                  </w:txbxContent>
                </v:textbox>
                <w10:wrap type="topAndBottom" anchorx="page"/>
              </v:shape>
            </w:pict>
          </mc:Fallback>
        </mc:AlternateContent>
      </w:r>
    </w:p>
    <w:p w14:paraId="1C356094" w14:textId="77777777" w:rsidR="00A1499A" w:rsidRPr="00A1499A" w:rsidRDefault="00A1499A" w:rsidP="00A1499A">
      <w:pPr>
        <w:autoSpaceDE w:val="0"/>
        <w:autoSpaceDN w:val="0"/>
        <w:spacing w:after="0" w:line="240" w:lineRule="auto"/>
        <w:jc w:val="left"/>
        <w:rPr>
          <w:rFonts w:ascii="Arial" w:eastAsia="Arial" w:hAnsi="Arial" w:cs="Arial"/>
          <w:b/>
          <w:sz w:val="20"/>
        </w:rPr>
      </w:pPr>
    </w:p>
    <w:p w14:paraId="46C6E13C" w14:textId="77777777" w:rsidR="00A1499A" w:rsidRPr="00A1499A" w:rsidRDefault="00A1499A" w:rsidP="00A1499A">
      <w:pPr>
        <w:autoSpaceDE w:val="0"/>
        <w:autoSpaceDN w:val="0"/>
        <w:spacing w:after="0" w:line="240" w:lineRule="auto"/>
        <w:jc w:val="left"/>
        <w:rPr>
          <w:rFonts w:ascii="Arial" w:eastAsia="Arial" w:hAnsi="Arial" w:cs="Arial"/>
          <w:b/>
          <w:sz w:val="21"/>
        </w:rPr>
      </w:pPr>
    </w:p>
    <w:p w14:paraId="56BBA1F9" w14:textId="77777777" w:rsidR="00A1499A" w:rsidRPr="00CF4E42" w:rsidRDefault="00A1499A" w:rsidP="00A1499A">
      <w:pPr>
        <w:tabs>
          <w:tab w:val="left" w:pos="3099"/>
        </w:tabs>
        <w:autoSpaceDE w:val="0"/>
        <w:autoSpaceDN w:val="0"/>
        <w:spacing w:before="103" w:after="0" w:line="240" w:lineRule="auto"/>
        <w:ind w:left="104"/>
        <w:jc w:val="left"/>
        <w:rPr>
          <w:rFonts w:ascii="Times New Roman" w:eastAsia="Arial" w:hAnsi="Times New Roman"/>
          <w:snapToGrid w:val="0"/>
          <w:sz w:val="24"/>
          <w:szCs w:val="24"/>
          <w:lang w:val="en-GB"/>
        </w:rPr>
      </w:pPr>
      <w:r w:rsidRPr="00CF4E42">
        <w:rPr>
          <w:rFonts w:ascii="Times New Roman" w:eastAsia="Arial" w:hAnsi="Times New Roman"/>
          <w:b/>
          <w:snapToGrid w:val="0"/>
          <w:sz w:val="24"/>
          <w:szCs w:val="24"/>
          <w:lang w:val="en-GB"/>
        </w:rPr>
        <w:t>Document</w:t>
      </w:r>
      <w:r w:rsidRPr="00CF4E42">
        <w:rPr>
          <w:rFonts w:ascii="Times New Roman" w:eastAsia="Arial" w:hAnsi="Times New Roman"/>
          <w:b/>
          <w:snapToGrid w:val="0"/>
          <w:spacing w:val="14"/>
          <w:sz w:val="24"/>
          <w:szCs w:val="24"/>
          <w:lang w:val="en-GB"/>
        </w:rPr>
        <w:t xml:space="preserve"> </w:t>
      </w:r>
      <w:r w:rsidRPr="00CF4E42">
        <w:rPr>
          <w:rFonts w:ascii="Times New Roman" w:eastAsia="Arial" w:hAnsi="Times New Roman"/>
          <w:b/>
          <w:snapToGrid w:val="0"/>
          <w:sz w:val="24"/>
          <w:szCs w:val="24"/>
          <w:lang w:val="en-GB"/>
        </w:rPr>
        <w:t>type:</w:t>
      </w:r>
      <w:r w:rsidRPr="00CF4E42">
        <w:rPr>
          <w:rFonts w:ascii="Times New Roman" w:eastAsia="Arial" w:hAnsi="Times New Roman"/>
          <w:snapToGrid w:val="0"/>
          <w:sz w:val="24"/>
          <w:szCs w:val="24"/>
          <w:lang w:val="en-GB"/>
        </w:rPr>
        <w:tab/>
        <w:t>Output Document</w:t>
      </w:r>
    </w:p>
    <w:p w14:paraId="7741ABDD" w14:textId="77777777" w:rsidR="00A1499A" w:rsidRPr="00CF4E42" w:rsidRDefault="00A1499A" w:rsidP="00A1499A">
      <w:pPr>
        <w:autoSpaceDE w:val="0"/>
        <w:autoSpaceDN w:val="0"/>
        <w:spacing w:before="1" w:after="0" w:line="240" w:lineRule="auto"/>
        <w:jc w:val="left"/>
        <w:rPr>
          <w:rFonts w:ascii="Times New Roman" w:eastAsia="Arial" w:hAnsi="Times New Roman"/>
          <w:snapToGrid w:val="0"/>
          <w:sz w:val="24"/>
          <w:szCs w:val="24"/>
          <w:lang w:val="en-GB"/>
        </w:rPr>
      </w:pPr>
    </w:p>
    <w:p w14:paraId="2D6B3865" w14:textId="6B83EB43" w:rsidR="00A1499A" w:rsidRPr="003712E8" w:rsidRDefault="00A1499A" w:rsidP="00A1499A">
      <w:pPr>
        <w:tabs>
          <w:tab w:val="left" w:pos="3099"/>
        </w:tabs>
        <w:autoSpaceDE w:val="0"/>
        <w:autoSpaceDN w:val="0"/>
        <w:spacing w:before="1" w:after="0" w:line="252" w:lineRule="auto"/>
        <w:ind w:left="3099" w:right="214" w:hanging="2996"/>
        <w:jc w:val="left"/>
        <w:rPr>
          <w:rFonts w:ascii="Times New Roman" w:eastAsia="Arial" w:hAnsi="Times New Roman"/>
          <w:snapToGrid w:val="0"/>
          <w:sz w:val="24"/>
          <w:szCs w:val="24"/>
          <w:lang w:val="en-GB"/>
        </w:rPr>
      </w:pPr>
      <w:r w:rsidRPr="003712E8">
        <w:rPr>
          <w:rFonts w:ascii="Times New Roman" w:eastAsia="Arial" w:hAnsi="Times New Roman"/>
          <w:b/>
          <w:snapToGrid w:val="0"/>
          <w:sz w:val="24"/>
          <w:szCs w:val="24"/>
          <w:lang w:val="en-GB"/>
        </w:rPr>
        <w:t>Title:</w:t>
      </w:r>
      <w:r w:rsidRPr="003712E8">
        <w:rPr>
          <w:rFonts w:ascii="Times New Roman" w:eastAsia="Arial" w:hAnsi="Times New Roman"/>
          <w:snapToGrid w:val="0"/>
          <w:sz w:val="24"/>
          <w:szCs w:val="24"/>
          <w:lang w:val="en-GB"/>
        </w:rPr>
        <w:tab/>
      </w:r>
      <w:r>
        <w:rPr>
          <w:rFonts w:ascii="Times New Roman" w:eastAsia="Arial" w:hAnsi="Times New Roman"/>
          <w:snapToGrid w:val="0"/>
          <w:sz w:val="24"/>
          <w:szCs w:val="24"/>
          <w:lang w:val="fr-FR"/>
        </w:rPr>
        <w:fldChar w:fldCharType="begin"/>
      </w:r>
      <w:r w:rsidRPr="003712E8">
        <w:rPr>
          <w:rFonts w:ascii="Times New Roman" w:eastAsia="Arial" w:hAnsi="Times New Roman"/>
          <w:snapToGrid w:val="0"/>
          <w:sz w:val="24"/>
          <w:szCs w:val="24"/>
          <w:lang w:val="en-GB"/>
        </w:rPr>
        <w:instrText xml:space="preserve"> DOCPROPERTY  Title  \* MERGEFORMAT </w:instrText>
      </w:r>
      <w:r>
        <w:rPr>
          <w:rFonts w:ascii="Times New Roman" w:eastAsia="Arial" w:hAnsi="Times New Roman"/>
          <w:snapToGrid w:val="0"/>
          <w:sz w:val="24"/>
          <w:szCs w:val="24"/>
          <w:lang w:val="fr-FR"/>
        </w:rPr>
        <w:fldChar w:fldCharType="separate"/>
      </w:r>
      <w:r w:rsidR="00CF75CD">
        <w:rPr>
          <w:rFonts w:ascii="Times New Roman" w:eastAsia="Arial" w:hAnsi="Times New Roman"/>
          <w:snapToGrid w:val="0"/>
          <w:sz w:val="24"/>
          <w:szCs w:val="24"/>
          <w:lang w:val="en-GB"/>
        </w:rPr>
        <w:t>Technologies under Consideration for Derived visual tracks including further visual derivations</w:t>
      </w:r>
      <w:r>
        <w:rPr>
          <w:rFonts w:ascii="Times New Roman" w:eastAsia="Arial" w:hAnsi="Times New Roman"/>
          <w:snapToGrid w:val="0"/>
          <w:sz w:val="24"/>
          <w:szCs w:val="24"/>
          <w:lang w:val="fr-FR"/>
        </w:rPr>
        <w:fldChar w:fldCharType="end"/>
      </w:r>
    </w:p>
    <w:p w14:paraId="055F3EF4" w14:textId="77777777" w:rsidR="00A1499A" w:rsidRPr="003712E8" w:rsidRDefault="00A1499A" w:rsidP="00A1499A">
      <w:pPr>
        <w:autoSpaceDE w:val="0"/>
        <w:autoSpaceDN w:val="0"/>
        <w:spacing w:before="6" w:after="0" w:line="240" w:lineRule="auto"/>
        <w:jc w:val="left"/>
        <w:rPr>
          <w:rFonts w:ascii="Times New Roman" w:eastAsia="Arial" w:hAnsi="Times New Roman"/>
          <w:snapToGrid w:val="0"/>
          <w:sz w:val="24"/>
          <w:szCs w:val="24"/>
          <w:lang w:val="en-GB"/>
        </w:rPr>
      </w:pPr>
    </w:p>
    <w:p w14:paraId="31FEDC53" w14:textId="77777777" w:rsidR="00A1499A" w:rsidRPr="00A1499A" w:rsidRDefault="00A1499A" w:rsidP="00A1499A">
      <w:pPr>
        <w:tabs>
          <w:tab w:val="left" w:pos="3099"/>
        </w:tabs>
        <w:autoSpaceDE w:val="0"/>
        <w:autoSpaceDN w:val="0"/>
        <w:spacing w:before="1" w:after="0" w:line="252" w:lineRule="auto"/>
        <w:ind w:left="3099" w:right="214" w:hanging="2996"/>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Status:</w:t>
      </w:r>
      <w:r w:rsidRPr="00A1499A">
        <w:rPr>
          <w:rFonts w:ascii="Times New Roman" w:eastAsia="Arial" w:hAnsi="Times New Roman"/>
          <w:snapToGrid w:val="0"/>
          <w:sz w:val="24"/>
          <w:szCs w:val="24"/>
        </w:rPr>
        <w:tab/>
        <w:t>Approved</w:t>
      </w:r>
    </w:p>
    <w:p w14:paraId="19573326" w14:textId="77777777"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p>
    <w:p w14:paraId="4151E7DC" w14:textId="1BF7EC30"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Date</w:t>
      </w:r>
      <w:r w:rsidRPr="00A1499A">
        <w:rPr>
          <w:rFonts w:ascii="Times New Roman" w:eastAsia="Arial" w:hAnsi="Times New Roman"/>
          <w:b/>
          <w:snapToGrid w:val="0"/>
          <w:spacing w:val="-16"/>
          <w:sz w:val="24"/>
          <w:szCs w:val="24"/>
        </w:rPr>
        <w:t xml:space="preserve"> </w:t>
      </w:r>
      <w:r w:rsidRPr="00A1499A">
        <w:rPr>
          <w:rFonts w:ascii="Times New Roman" w:eastAsia="Arial" w:hAnsi="Times New Roman"/>
          <w:b/>
          <w:snapToGrid w:val="0"/>
          <w:sz w:val="24"/>
          <w:szCs w:val="24"/>
        </w:rPr>
        <w:t>of</w:t>
      </w:r>
      <w:r w:rsidRPr="00A1499A">
        <w:rPr>
          <w:rFonts w:ascii="Times New Roman" w:eastAsia="Arial" w:hAnsi="Times New Roman"/>
          <w:b/>
          <w:snapToGrid w:val="0"/>
          <w:spacing w:val="-16"/>
          <w:sz w:val="24"/>
          <w:szCs w:val="24"/>
        </w:rPr>
        <w:t xml:space="preserve"> </w:t>
      </w:r>
      <w:r w:rsidRPr="00A1499A">
        <w:rPr>
          <w:rFonts w:ascii="Times New Roman" w:eastAsia="Arial" w:hAnsi="Times New Roman"/>
          <w:b/>
          <w:snapToGrid w:val="0"/>
          <w:sz w:val="24"/>
          <w:szCs w:val="24"/>
        </w:rPr>
        <w:t>document:</w:t>
      </w:r>
      <w:r w:rsidRPr="00A1499A">
        <w:rPr>
          <w:rFonts w:ascii="Times New Roman" w:eastAsia="Arial" w:hAnsi="Times New Roman"/>
          <w:snapToGrid w:val="0"/>
          <w:sz w:val="24"/>
          <w:szCs w:val="24"/>
        </w:rPr>
        <w:tab/>
      </w:r>
      <w:r w:rsidR="006C61D6">
        <w:rPr>
          <w:rFonts w:ascii="Times New Roman" w:eastAsia="Arial" w:hAnsi="Times New Roman"/>
          <w:snapToGrid w:val="0"/>
          <w:sz w:val="24"/>
          <w:szCs w:val="24"/>
        </w:rPr>
        <w:t>2022-01-21</w:t>
      </w:r>
    </w:p>
    <w:p w14:paraId="7E38BF74" w14:textId="77777777" w:rsidR="00A1499A" w:rsidRPr="00A1499A" w:rsidRDefault="00A1499A" w:rsidP="00A1499A">
      <w:pPr>
        <w:autoSpaceDE w:val="0"/>
        <w:autoSpaceDN w:val="0"/>
        <w:spacing w:before="1" w:after="0" w:line="240" w:lineRule="auto"/>
        <w:jc w:val="left"/>
        <w:rPr>
          <w:rFonts w:ascii="Times New Roman" w:eastAsia="Arial" w:hAnsi="Times New Roman"/>
          <w:snapToGrid w:val="0"/>
          <w:sz w:val="24"/>
          <w:szCs w:val="24"/>
        </w:rPr>
      </w:pPr>
    </w:p>
    <w:p w14:paraId="6215D1DB" w14:textId="77777777"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Source:</w:t>
      </w:r>
      <w:r w:rsidRPr="00A1499A">
        <w:rPr>
          <w:rFonts w:ascii="Times New Roman" w:eastAsia="Arial" w:hAnsi="Times New Roman"/>
          <w:snapToGrid w:val="0"/>
          <w:sz w:val="24"/>
          <w:szCs w:val="24"/>
        </w:rPr>
        <w:tab/>
        <w:t>ISO/IEC JTC 1/SC 29/WG 03</w:t>
      </w:r>
    </w:p>
    <w:p w14:paraId="7A209D31" w14:textId="77777777" w:rsidR="00A1499A" w:rsidRPr="00A1499A" w:rsidRDefault="00A1499A" w:rsidP="00A1499A">
      <w:pPr>
        <w:autoSpaceDE w:val="0"/>
        <w:autoSpaceDN w:val="0"/>
        <w:spacing w:before="1" w:after="0" w:line="240" w:lineRule="auto"/>
        <w:jc w:val="left"/>
        <w:rPr>
          <w:rFonts w:ascii="Times New Roman" w:eastAsia="Arial" w:hAnsi="Times New Roman"/>
          <w:snapToGrid w:val="0"/>
          <w:sz w:val="24"/>
          <w:szCs w:val="24"/>
        </w:rPr>
      </w:pPr>
    </w:p>
    <w:p w14:paraId="78F14DD9" w14:textId="2E3BEEEC"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No.</w:t>
      </w:r>
      <w:r w:rsidRPr="00A1499A">
        <w:rPr>
          <w:rFonts w:ascii="Times New Roman" w:eastAsia="Arial" w:hAnsi="Times New Roman"/>
          <w:b/>
          <w:snapToGrid w:val="0"/>
          <w:spacing w:val="5"/>
          <w:sz w:val="24"/>
          <w:szCs w:val="24"/>
        </w:rPr>
        <w:t xml:space="preserve"> </w:t>
      </w:r>
      <w:r w:rsidRPr="00A1499A">
        <w:rPr>
          <w:rFonts w:ascii="Times New Roman" w:eastAsia="Arial" w:hAnsi="Times New Roman"/>
          <w:b/>
          <w:snapToGrid w:val="0"/>
          <w:sz w:val="24"/>
          <w:szCs w:val="24"/>
        </w:rPr>
        <w:t>of</w:t>
      </w:r>
      <w:r w:rsidRPr="00A1499A">
        <w:rPr>
          <w:rFonts w:ascii="Times New Roman" w:eastAsia="Arial" w:hAnsi="Times New Roman"/>
          <w:b/>
          <w:snapToGrid w:val="0"/>
          <w:spacing w:val="6"/>
          <w:sz w:val="24"/>
          <w:szCs w:val="24"/>
        </w:rPr>
        <w:t xml:space="preserve"> </w:t>
      </w:r>
      <w:r w:rsidRPr="00A1499A">
        <w:rPr>
          <w:rFonts w:ascii="Times New Roman" w:eastAsia="Arial" w:hAnsi="Times New Roman"/>
          <w:b/>
          <w:snapToGrid w:val="0"/>
          <w:sz w:val="24"/>
          <w:szCs w:val="24"/>
        </w:rPr>
        <w:t>pages:</w:t>
      </w:r>
      <w:r w:rsidRPr="00A1499A">
        <w:rPr>
          <w:rFonts w:ascii="Times New Roman" w:eastAsia="Arial" w:hAnsi="Times New Roman"/>
          <w:snapToGrid w:val="0"/>
          <w:sz w:val="24"/>
          <w:szCs w:val="24"/>
        </w:rPr>
        <w:tab/>
      </w:r>
      <w:r w:rsidRPr="00A1499A">
        <w:rPr>
          <w:rFonts w:ascii="Times New Roman" w:eastAsia="Arial" w:hAnsi="Times New Roman"/>
          <w:snapToGrid w:val="0"/>
          <w:sz w:val="24"/>
          <w:szCs w:val="24"/>
        </w:rPr>
        <w:fldChar w:fldCharType="begin"/>
      </w:r>
      <w:r w:rsidRPr="00A1499A">
        <w:rPr>
          <w:rFonts w:ascii="Times New Roman" w:eastAsia="Arial" w:hAnsi="Times New Roman"/>
          <w:snapToGrid w:val="0"/>
          <w:sz w:val="24"/>
          <w:szCs w:val="24"/>
        </w:rPr>
        <w:instrText xml:space="preserve"> NUMPAGES  \* Arabic  \* MERGEFORMAT </w:instrText>
      </w:r>
      <w:r w:rsidRPr="00A1499A">
        <w:rPr>
          <w:rFonts w:ascii="Times New Roman" w:eastAsia="Arial" w:hAnsi="Times New Roman"/>
          <w:snapToGrid w:val="0"/>
          <w:sz w:val="24"/>
          <w:szCs w:val="24"/>
        </w:rPr>
        <w:fldChar w:fldCharType="separate"/>
      </w:r>
      <w:r w:rsidR="00CF75CD">
        <w:rPr>
          <w:rFonts w:ascii="Times New Roman" w:eastAsia="Arial" w:hAnsi="Times New Roman"/>
          <w:noProof/>
          <w:snapToGrid w:val="0"/>
          <w:sz w:val="24"/>
          <w:szCs w:val="24"/>
        </w:rPr>
        <w:t>21</w:t>
      </w:r>
      <w:r w:rsidRPr="00A1499A">
        <w:rPr>
          <w:rFonts w:ascii="Times New Roman" w:eastAsia="Arial" w:hAnsi="Times New Roman"/>
          <w:snapToGrid w:val="0"/>
          <w:sz w:val="24"/>
          <w:szCs w:val="24"/>
        </w:rPr>
        <w:fldChar w:fldCharType="end"/>
      </w:r>
      <w:r w:rsidRPr="00A1499A">
        <w:rPr>
          <w:rFonts w:ascii="Times New Roman" w:eastAsia="Arial" w:hAnsi="Times New Roman"/>
          <w:snapToGrid w:val="0"/>
          <w:sz w:val="24"/>
          <w:szCs w:val="24"/>
        </w:rPr>
        <w:t xml:space="preserve"> (with cover</w:t>
      </w:r>
      <w:r w:rsidRPr="00A1499A">
        <w:rPr>
          <w:rFonts w:ascii="Times New Roman" w:eastAsia="Arial" w:hAnsi="Times New Roman"/>
          <w:snapToGrid w:val="0"/>
          <w:spacing w:val="-10"/>
          <w:sz w:val="24"/>
          <w:szCs w:val="24"/>
        </w:rPr>
        <w:t xml:space="preserve"> </w:t>
      </w:r>
      <w:r w:rsidRPr="00A1499A">
        <w:rPr>
          <w:rFonts w:ascii="Times New Roman" w:eastAsia="Arial" w:hAnsi="Times New Roman"/>
          <w:snapToGrid w:val="0"/>
          <w:sz w:val="24"/>
          <w:szCs w:val="24"/>
        </w:rPr>
        <w:t>page)</w:t>
      </w:r>
    </w:p>
    <w:p w14:paraId="5C4482D4" w14:textId="77777777" w:rsidR="00A1499A" w:rsidRPr="00A1499A" w:rsidRDefault="00A1499A" w:rsidP="00A1499A">
      <w:pPr>
        <w:autoSpaceDE w:val="0"/>
        <w:autoSpaceDN w:val="0"/>
        <w:spacing w:before="1" w:after="0" w:line="240" w:lineRule="auto"/>
        <w:jc w:val="left"/>
        <w:rPr>
          <w:rFonts w:ascii="Times New Roman" w:eastAsia="Arial" w:hAnsi="Times New Roman"/>
          <w:snapToGrid w:val="0"/>
          <w:sz w:val="24"/>
          <w:szCs w:val="24"/>
        </w:rPr>
      </w:pPr>
    </w:p>
    <w:p w14:paraId="4B5BE8BD" w14:textId="77777777"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Email</w:t>
      </w:r>
      <w:r w:rsidRPr="00A1499A">
        <w:rPr>
          <w:rFonts w:ascii="Times New Roman" w:eastAsia="Arial" w:hAnsi="Times New Roman"/>
          <w:b/>
          <w:snapToGrid w:val="0"/>
          <w:spacing w:val="5"/>
          <w:sz w:val="24"/>
          <w:szCs w:val="24"/>
        </w:rPr>
        <w:t xml:space="preserve"> </w:t>
      </w:r>
      <w:r w:rsidRPr="00A1499A">
        <w:rPr>
          <w:rFonts w:ascii="Times New Roman" w:eastAsia="Arial" w:hAnsi="Times New Roman"/>
          <w:b/>
          <w:snapToGrid w:val="0"/>
          <w:sz w:val="24"/>
          <w:szCs w:val="24"/>
        </w:rPr>
        <w:t>of</w:t>
      </w:r>
      <w:r w:rsidRPr="00A1499A">
        <w:rPr>
          <w:rFonts w:ascii="Times New Roman" w:eastAsia="Arial" w:hAnsi="Times New Roman"/>
          <w:b/>
          <w:snapToGrid w:val="0"/>
          <w:spacing w:val="6"/>
          <w:sz w:val="24"/>
          <w:szCs w:val="24"/>
        </w:rPr>
        <w:t xml:space="preserve"> </w:t>
      </w:r>
      <w:r w:rsidRPr="00A1499A">
        <w:rPr>
          <w:rFonts w:ascii="Times New Roman" w:eastAsia="Arial" w:hAnsi="Times New Roman"/>
          <w:b/>
          <w:snapToGrid w:val="0"/>
          <w:sz w:val="24"/>
          <w:szCs w:val="24"/>
        </w:rPr>
        <w:t>Convenor:</w:t>
      </w:r>
      <w:r w:rsidRPr="00A1499A">
        <w:rPr>
          <w:rFonts w:ascii="Times New Roman" w:eastAsia="Arial" w:hAnsi="Times New Roman"/>
          <w:snapToGrid w:val="0"/>
          <w:sz w:val="24"/>
          <w:szCs w:val="24"/>
        </w:rPr>
        <w:tab/>
      </w:r>
      <w:proofErr w:type="spellStart"/>
      <w:proofErr w:type="gramStart"/>
      <w:r w:rsidRPr="00A1499A">
        <w:rPr>
          <w:rFonts w:ascii="Times New Roman" w:eastAsia="Arial" w:hAnsi="Times New Roman"/>
          <w:snapToGrid w:val="0"/>
          <w:sz w:val="24"/>
          <w:szCs w:val="24"/>
        </w:rPr>
        <w:t>young.L</w:t>
      </w:r>
      <w:proofErr w:type="spellEnd"/>
      <w:proofErr w:type="gramEnd"/>
      <w:r w:rsidRPr="00A1499A">
        <w:rPr>
          <w:rFonts w:ascii="Times New Roman" w:eastAsia="Arial" w:hAnsi="Times New Roman"/>
          <w:snapToGrid w:val="0"/>
          <w:sz w:val="24"/>
          <w:szCs w:val="24"/>
        </w:rPr>
        <w:t xml:space="preserve"> @ </w:t>
      </w:r>
      <w:proofErr w:type="spellStart"/>
      <w:r w:rsidRPr="00A1499A">
        <w:rPr>
          <w:rFonts w:ascii="Times New Roman" w:eastAsia="Arial" w:hAnsi="Times New Roman"/>
          <w:snapToGrid w:val="0"/>
          <w:sz w:val="24"/>
          <w:szCs w:val="24"/>
        </w:rPr>
        <w:t>samsung</w:t>
      </w:r>
      <w:proofErr w:type="spellEnd"/>
      <w:r w:rsidRPr="00A1499A">
        <w:rPr>
          <w:rFonts w:ascii="Times New Roman" w:eastAsia="Arial" w:hAnsi="Times New Roman"/>
          <w:snapToGrid w:val="0"/>
          <w:sz w:val="24"/>
          <w:szCs w:val="24"/>
        </w:rPr>
        <w:t xml:space="preserve"> . com</w:t>
      </w:r>
    </w:p>
    <w:p w14:paraId="1FFC7FD1" w14:textId="77777777" w:rsidR="00A1499A" w:rsidRPr="00A1499A" w:rsidRDefault="00A1499A" w:rsidP="00A1499A">
      <w:pPr>
        <w:autoSpaceDE w:val="0"/>
        <w:autoSpaceDN w:val="0"/>
        <w:spacing w:before="1" w:after="0" w:line="240" w:lineRule="auto"/>
        <w:jc w:val="left"/>
        <w:rPr>
          <w:rFonts w:ascii="Times New Roman" w:eastAsia="Arial" w:hAnsi="Times New Roman"/>
          <w:snapToGrid w:val="0"/>
          <w:sz w:val="24"/>
          <w:szCs w:val="24"/>
        </w:rPr>
      </w:pPr>
    </w:p>
    <w:p w14:paraId="34C030A5" w14:textId="7FBD77A5"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color w:val="0000EE"/>
          <w:sz w:val="24"/>
          <w:szCs w:val="24"/>
        </w:rPr>
      </w:pPr>
      <w:r w:rsidRPr="00A1499A">
        <w:rPr>
          <w:rFonts w:ascii="Times New Roman" w:eastAsia="Arial" w:hAnsi="Times New Roman"/>
          <w:b/>
          <w:snapToGrid w:val="0"/>
          <w:sz w:val="24"/>
          <w:szCs w:val="24"/>
        </w:rPr>
        <w:t>Committee</w:t>
      </w:r>
      <w:r w:rsidRPr="00A1499A">
        <w:rPr>
          <w:rFonts w:ascii="Times New Roman" w:eastAsia="Arial" w:hAnsi="Times New Roman"/>
          <w:b/>
          <w:snapToGrid w:val="0"/>
          <w:spacing w:val="-6"/>
          <w:sz w:val="24"/>
          <w:szCs w:val="24"/>
        </w:rPr>
        <w:t xml:space="preserve"> </w:t>
      </w:r>
      <w:r w:rsidRPr="00A1499A">
        <w:rPr>
          <w:rFonts w:ascii="Times New Roman" w:eastAsia="Arial" w:hAnsi="Times New Roman"/>
          <w:b/>
          <w:snapToGrid w:val="0"/>
          <w:sz w:val="24"/>
          <w:szCs w:val="24"/>
        </w:rPr>
        <w:t>URL:</w:t>
      </w:r>
      <w:r w:rsidRPr="00A1499A">
        <w:rPr>
          <w:rFonts w:ascii="Times New Roman" w:eastAsia="Arial" w:hAnsi="Times New Roman"/>
          <w:snapToGrid w:val="0"/>
          <w:sz w:val="24"/>
          <w:szCs w:val="24"/>
        </w:rPr>
        <w:tab/>
      </w:r>
      <w:hyperlink r:id="rId9" w:history="1">
        <w:r w:rsidRPr="00A1499A">
          <w:rPr>
            <w:rFonts w:ascii="Times New Roman" w:eastAsia="Arial" w:hAnsi="Times New Roman"/>
            <w:snapToGrid w:val="0"/>
            <w:color w:val="0000FF"/>
            <w:u w:val="single"/>
          </w:rPr>
          <w:t>https://isotc.iso.org/livelink/livelink/open/jtc1sc29wg3</w:t>
        </w:r>
      </w:hyperlink>
    </w:p>
    <w:p w14:paraId="4C16FADD" w14:textId="77777777"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color w:val="0000EE"/>
          <w:w w:val="120"/>
          <w:sz w:val="24"/>
          <w:szCs w:val="24"/>
          <w:u w:val="single" w:color="0000EE"/>
        </w:rPr>
      </w:pPr>
    </w:p>
    <w:p w14:paraId="2DE3A989" w14:textId="77777777" w:rsidR="00EA32D4" w:rsidRDefault="00EA32D4" w:rsidP="00EA32D4">
      <w:pPr>
        <w:rPr>
          <w:rFonts w:ascii="Arial" w:eastAsia="Arial" w:hAnsi="Arial" w:cs="Arial"/>
          <w:sz w:val="20"/>
          <w:szCs w:val="20"/>
        </w:rPr>
      </w:pPr>
      <w:r>
        <w:rPr>
          <w:rFonts w:ascii="Arial" w:eastAsia="Arial" w:hAnsi="Arial" w:cs="Arial"/>
          <w:sz w:val="20"/>
          <w:szCs w:val="20"/>
        </w:rPr>
        <w:br w:type="page"/>
      </w:r>
    </w:p>
    <w:p w14:paraId="367A57B7" w14:textId="77777777" w:rsidR="00EA32D4" w:rsidRPr="00CC5CE4" w:rsidRDefault="00EA32D4">
      <w:pPr>
        <w:widowControl/>
        <w:spacing w:after="0" w:line="240" w:lineRule="auto"/>
        <w:rPr>
          <w:rFonts w:eastAsia="Times New Roman"/>
          <w:b/>
          <w:bCs/>
          <w:spacing w:val="1"/>
          <w:w w:val="112"/>
          <w:sz w:val="24"/>
          <w:szCs w:val="24"/>
        </w:rPr>
      </w:pPr>
    </w:p>
    <w:p w14:paraId="37F5B76F" w14:textId="77777777" w:rsidR="003712E8" w:rsidRPr="003712E8" w:rsidRDefault="003712E8" w:rsidP="003712E8">
      <w:pPr>
        <w:widowControl/>
        <w:autoSpaceDE w:val="0"/>
        <w:autoSpaceDN w:val="0"/>
        <w:spacing w:after="0" w:line="240" w:lineRule="auto"/>
        <w:jc w:val="center"/>
        <w:rPr>
          <w:rFonts w:ascii="Times New Roman" w:eastAsia="SimSun" w:hAnsi="Times New Roman"/>
          <w:b/>
          <w:sz w:val="28"/>
          <w:szCs w:val="24"/>
          <w:lang w:val="en-GB" w:eastAsia="zh-CN"/>
        </w:rPr>
      </w:pPr>
      <w:r w:rsidRPr="003712E8">
        <w:rPr>
          <w:rFonts w:ascii="Times New Roman" w:eastAsia="SimSun" w:hAnsi="Times New Roman"/>
          <w:b/>
          <w:sz w:val="28"/>
          <w:szCs w:val="24"/>
          <w:lang w:val="en-GB" w:eastAsia="zh-CN"/>
        </w:rPr>
        <w:t>INTERNATIONAL ORGANIZATION FOR STANDARDIZATION</w:t>
      </w:r>
    </w:p>
    <w:p w14:paraId="688AE8B3" w14:textId="77777777" w:rsidR="003712E8" w:rsidRPr="003712E8" w:rsidRDefault="003712E8" w:rsidP="003712E8">
      <w:pPr>
        <w:widowControl/>
        <w:autoSpaceDE w:val="0"/>
        <w:autoSpaceDN w:val="0"/>
        <w:spacing w:after="0" w:line="240" w:lineRule="auto"/>
        <w:jc w:val="center"/>
        <w:rPr>
          <w:rFonts w:ascii="Times New Roman" w:eastAsia="SimSun" w:hAnsi="Times New Roman"/>
          <w:b/>
          <w:sz w:val="28"/>
          <w:szCs w:val="24"/>
          <w:lang w:val="en-GB" w:eastAsia="zh-CN"/>
        </w:rPr>
      </w:pPr>
      <w:r w:rsidRPr="003712E8">
        <w:rPr>
          <w:rFonts w:ascii="Times New Roman" w:eastAsia="SimSun" w:hAnsi="Times New Roman"/>
          <w:b/>
          <w:sz w:val="28"/>
          <w:szCs w:val="24"/>
          <w:lang w:val="en-GB" w:eastAsia="zh-CN"/>
        </w:rPr>
        <w:t>ORGANISATION INTERNATIONALE DE NORMALISATION</w:t>
      </w:r>
    </w:p>
    <w:p w14:paraId="340E10E4" w14:textId="77777777" w:rsidR="003712E8" w:rsidRPr="003712E8" w:rsidRDefault="003712E8" w:rsidP="003712E8">
      <w:pPr>
        <w:widowControl/>
        <w:autoSpaceDE w:val="0"/>
        <w:autoSpaceDN w:val="0"/>
        <w:spacing w:after="0" w:line="240" w:lineRule="auto"/>
        <w:jc w:val="center"/>
        <w:rPr>
          <w:rFonts w:ascii="Times New Roman" w:eastAsia="SimSun" w:hAnsi="Times New Roman"/>
          <w:b/>
          <w:sz w:val="28"/>
          <w:szCs w:val="24"/>
          <w:lang w:val="en-GB" w:eastAsia="zh-CN"/>
        </w:rPr>
      </w:pPr>
      <w:r w:rsidRPr="003712E8">
        <w:rPr>
          <w:rFonts w:ascii="Times New Roman" w:eastAsia="SimSun" w:hAnsi="Times New Roman"/>
          <w:b/>
          <w:sz w:val="28"/>
          <w:szCs w:val="24"/>
          <w:lang w:val="en-GB" w:eastAsia="zh-CN"/>
        </w:rPr>
        <w:t>ISO/IEC JTC 1/SC 29/WG 03 MPEG SYSTEMS</w:t>
      </w:r>
    </w:p>
    <w:p w14:paraId="1AAAC9F4" w14:textId="77777777" w:rsidR="003712E8" w:rsidRPr="003712E8" w:rsidRDefault="003712E8" w:rsidP="003712E8">
      <w:pPr>
        <w:autoSpaceDE w:val="0"/>
        <w:autoSpaceDN w:val="0"/>
        <w:spacing w:after="0" w:line="240" w:lineRule="auto"/>
        <w:jc w:val="left"/>
        <w:rPr>
          <w:rFonts w:ascii="Times New Roman" w:eastAsia="Arial" w:hAnsi="Times New Roman"/>
          <w:lang w:val="en-GB"/>
        </w:rPr>
      </w:pPr>
    </w:p>
    <w:p w14:paraId="2512684A" w14:textId="404FE0B0" w:rsidR="003712E8" w:rsidRPr="003712E8" w:rsidRDefault="003712E8" w:rsidP="003712E8">
      <w:pPr>
        <w:widowControl/>
        <w:autoSpaceDE w:val="0"/>
        <w:autoSpaceDN w:val="0"/>
        <w:spacing w:after="0" w:line="240" w:lineRule="auto"/>
        <w:jc w:val="right"/>
        <w:rPr>
          <w:rFonts w:ascii="Times New Roman" w:eastAsia="SimSun" w:hAnsi="Times New Roman"/>
          <w:b/>
          <w:sz w:val="48"/>
          <w:szCs w:val="24"/>
          <w:lang w:val="en-GB" w:eastAsia="zh-CN"/>
        </w:rPr>
      </w:pPr>
      <w:r w:rsidRPr="003712E8">
        <w:rPr>
          <w:rFonts w:ascii="Times New Roman" w:eastAsia="SimSun" w:hAnsi="Times New Roman"/>
          <w:b/>
          <w:sz w:val="28"/>
          <w:szCs w:val="24"/>
          <w:lang w:val="en-GB" w:eastAsia="zh-CN"/>
        </w:rPr>
        <w:t xml:space="preserve">ISO/IEC JTC 1/SC 29/WG 03 </w:t>
      </w:r>
      <w:r w:rsidRPr="003712E8">
        <w:rPr>
          <w:rFonts w:ascii="Times New Roman" w:eastAsia="SimSun" w:hAnsi="Times New Roman"/>
          <w:b/>
          <w:sz w:val="48"/>
          <w:szCs w:val="24"/>
          <w:lang w:val="en-GB" w:eastAsia="zh-CN"/>
        </w:rPr>
        <w:t>N</w:t>
      </w:r>
      <w:r w:rsidR="00F1226B">
        <w:rPr>
          <w:rFonts w:ascii="Times New Roman" w:eastAsia="SimSun" w:hAnsi="Times New Roman"/>
          <w:b/>
          <w:sz w:val="48"/>
          <w:szCs w:val="24"/>
          <w:lang w:val="en-GB" w:eastAsia="zh-CN"/>
        </w:rPr>
        <w:fldChar w:fldCharType="begin"/>
      </w:r>
      <w:r w:rsidR="00F1226B">
        <w:rPr>
          <w:rFonts w:ascii="Times New Roman" w:eastAsia="SimSun" w:hAnsi="Times New Roman"/>
          <w:b/>
          <w:sz w:val="48"/>
          <w:szCs w:val="24"/>
          <w:lang w:val="en-GB" w:eastAsia="zh-CN"/>
        </w:rPr>
        <w:instrText xml:space="preserve"> DOCPROPERTY  ISODocNum  \* MERGEFORMAT </w:instrText>
      </w:r>
      <w:r w:rsidR="00F1226B">
        <w:rPr>
          <w:rFonts w:ascii="Times New Roman" w:eastAsia="SimSun" w:hAnsi="Times New Roman"/>
          <w:b/>
          <w:sz w:val="48"/>
          <w:szCs w:val="24"/>
          <w:lang w:val="en-GB" w:eastAsia="zh-CN"/>
        </w:rPr>
        <w:fldChar w:fldCharType="separate"/>
      </w:r>
      <w:r w:rsidR="00CF75CD">
        <w:rPr>
          <w:rFonts w:ascii="Times New Roman" w:eastAsia="SimSun" w:hAnsi="Times New Roman"/>
          <w:b/>
          <w:sz w:val="48"/>
          <w:szCs w:val="24"/>
          <w:lang w:val="en-GB" w:eastAsia="zh-CN"/>
        </w:rPr>
        <w:t>0450</w:t>
      </w:r>
      <w:r w:rsidR="00F1226B">
        <w:rPr>
          <w:rFonts w:ascii="Times New Roman" w:eastAsia="SimSun" w:hAnsi="Times New Roman"/>
          <w:b/>
          <w:sz w:val="48"/>
          <w:szCs w:val="24"/>
          <w:lang w:val="en-GB" w:eastAsia="zh-CN"/>
        </w:rPr>
        <w:fldChar w:fldCharType="end"/>
      </w:r>
    </w:p>
    <w:p w14:paraId="4E379FC5" w14:textId="536B9EA5" w:rsidR="003712E8" w:rsidRPr="003712E8" w:rsidRDefault="00957BF8" w:rsidP="003712E8">
      <w:pPr>
        <w:widowControl/>
        <w:autoSpaceDE w:val="0"/>
        <w:autoSpaceDN w:val="0"/>
        <w:spacing w:after="0" w:line="240" w:lineRule="auto"/>
        <w:jc w:val="right"/>
        <w:rPr>
          <w:rFonts w:ascii="Times New Roman" w:eastAsia="SimSun" w:hAnsi="Times New Roman"/>
          <w:b/>
          <w:sz w:val="28"/>
          <w:szCs w:val="24"/>
          <w:lang w:val="en-GB" w:eastAsia="zh-CN"/>
        </w:rPr>
      </w:pPr>
      <w:r w:rsidRPr="00957BF8">
        <w:rPr>
          <w:rFonts w:ascii="Times New Roman" w:eastAsia="SimSun" w:hAnsi="Times New Roman"/>
          <w:b/>
          <w:sz w:val="28"/>
          <w:szCs w:val="24"/>
          <w:lang w:val="en-GB" w:eastAsia="zh-CN"/>
        </w:rPr>
        <w:fldChar w:fldCharType="begin"/>
      </w:r>
      <w:r w:rsidRPr="00957BF8">
        <w:rPr>
          <w:rFonts w:ascii="Times New Roman" w:eastAsia="SimSun" w:hAnsi="Times New Roman"/>
          <w:b/>
          <w:sz w:val="28"/>
          <w:szCs w:val="24"/>
          <w:lang w:val="en-GB" w:eastAsia="zh-CN"/>
        </w:rPr>
        <w:instrText xml:space="preserve"> SAVEDATE \@ "MMMM yyyy" \* MERGEFORMAT </w:instrText>
      </w:r>
      <w:r w:rsidRPr="00957BF8">
        <w:rPr>
          <w:rFonts w:ascii="Times New Roman" w:eastAsia="SimSun" w:hAnsi="Times New Roman"/>
          <w:b/>
          <w:sz w:val="28"/>
          <w:szCs w:val="24"/>
          <w:lang w:val="en-GB" w:eastAsia="zh-CN"/>
        </w:rPr>
        <w:fldChar w:fldCharType="separate"/>
      </w:r>
      <w:r w:rsidR="00CF75CD">
        <w:rPr>
          <w:rFonts w:ascii="Times New Roman" w:eastAsia="SimSun" w:hAnsi="Times New Roman"/>
          <w:b/>
          <w:noProof/>
          <w:sz w:val="28"/>
          <w:szCs w:val="24"/>
          <w:lang w:val="en-GB" w:eastAsia="zh-CN"/>
        </w:rPr>
        <w:t>January 2022</w:t>
      </w:r>
      <w:r w:rsidRPr="00957BF8">
        <w:rPr>
          <w:rFonts w:ascii="Times New Roman" w:eastAsia="SimSun" w:hAnsi="Times New Roman"/>
          <w:b/>
          <w:sz w:val="28"/>
          <w:szCs w:val="24"/>
          <w:lang w:val="en-GB" w:eastAsia="zh-CN"/>
        </w:rPr>
        <w:fldChar w:fldCharType="end"/>
      </w:r>
      <w:r w:rsidR="003712E8" w:rsidRPr="003712E8">
        <w:rPr>
          <w:rFonts w:ascii="Times New Roman" w:eastAsia="SimSun" w:hAnsi="Times New Roman"/>
          <w:b/>
          <w:sz w:val="28"/>
          <w:szCs w:val="24"/>
          <w:lang w:val="en-GB" w:eastAsia="zh-CN"/>
        </w:rPr>
        <w:t>, Virtual</w:t>
      </w:r>
    </w:p>
    <w:p w14:paraId="46F92DF2" w14:textId="77777777" w:rsidR="003712E8" w:rsidRPr="003712E8" w:rsidRDefault="003712E8" w:rsidP="003712E8">
      <w:pPr>
        <w:widowControl/>
        <w:autoSpaceDE w:val="0"/>
        <w:autoSpaceDN w:val="0"/>
        <w:spacing w:after="0" w:line="240" w:lineRule="auto"/>
        <w:jc w:val="right"/>
        <w:rPr>
          <w:rFonts w:ascii="Times New Roman" w:eastAsia="SimSun" w:hAnsi="Times New Roman"/>
          <w:b/>
          <w:sz w:val="28"/>
          <w:szCs w:val="24"/>
          <w:lang w:val="en-GB" w:eastAsia="zh-CN"/>
        </w:rPr>
      </w:pPr>
    </w:p>
    <w:p w14:paraId="60646D89" w14:textId="77777777" w:rsidR="003712E8" w:rsidRPr="003712E8" w:rsidRDefault="003712E8" w:rsidP="003712E8">
      <w:pPr>
        <w:widowControl/>
        <w:autoSpaceDE w:val="0"/>
        <w:autoSpaceDN w:val="0"/>
        <w:spacing w:after="0" w:line="240" w:lineRule="auto"/>
        <w:jc w:val="right"/>
        <w:rPr>
          <w:rFonts w:ascii="Times New Roman" w:eastAsia="SimSun" w:hAnsi="Times New Roman"/>
          <w:b/>
          <w:sz w:val="28"/>
          <w:szCs w:val="24"/>
          <w:lang w:val="en-GB" w:eastAsia="zh-CN"/>
        </w:rPr>
      </w:pPr>
    </w:p>
    <w:tbl>
      <w:tblPr>
        <w:tblW w:w="9072" w:type="dxa"/>
        <w:tblLook w:val="01E0" w:firstRow="1" w:lastRow="1" w:firstColumn="1" w:lastColumn="1" w:noHBand="0" w:noVBand="0"/>
      </w:tblPr>
      <w:tblGrid>
        <w:gridCol w:w="1890"/>
        <w:gridCol w:w="7182"/>
      </w:tblGrid>
      <w:tr w:rsidR="003712E8" w:rsidRPr="003712E8" w14:paraId="0C52CC6F" w14:textId="77777777" w:rsidTr="00957BF8">
        <w:tc>
          <w:tcPr>
            <w:tcW w:w="1890" w:type="dxa"/>
            <w:hideMark/>
          </w:tcPr>
          <w:p w14:paraId="07CB0BB2"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rPr>
              <w:t>Title</w:t>
            </w:r>
          </w:p>
        </w:tc>
        <w:tc>
          <w:tcPr>
            <w:tcW w:w="7182" w:type="dxa"/>
            <w:hideMark/>
          </w:tcPr>
          <w:p w14:paraId="138C66DC" w14:textId="631094E6"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highlight w:val="yellow"/>
              </w:rPr>
            </w:pPr>
            <w:r w:rsidRPr="00F83CFA">
              <w:rPr>
                <w:rFonts w:ascii="Times New Roman" w:eastAsia="Arial" w:hAnsi="Times New Roman"/>
                <w:b/>
                <w:sz w:val="24"/>
                <w:szCs w:val="24"/>
              </w:rPr>
              <w:fldChar w:fldCharType="begin"/>
            </w:r>
            <w:r w:rsidRPr="00F83CFA">
              <w:rPr>
                <w:rFonts w:ascii="Times New Roman" w:eastAsia="Arial" w:hAnsi="Times New Roman"/>
                <w:b/>
                <w:sz w:val="24"/>
                <w:szCs w:val="24"/>
              </w:rPr>
              <w:instrText xml:space="preserve"> DOCPROPERTY  Title  \* MERGEFORMAT </w:instrText>
            </w:r>
            <w:r w:rsidRPr="00F83CFA">
              <w:rPr>
                <w:rFonts w:ascii="Times New Roman" w:eastAsia="Arial" w:hAnsi="Times New Roman"/>
                <w:b/>
                <w:sz w:val="24"/>
                <w:szCs w:val="24"/>
              </w:rPr>
              <w:fldChar w:fldCharType="separate"/>
            </w:r>
            <w:r w:rsidR="00CF75CD">
              <w:rPr>
                <w:rFonts w:ascii="Times New Roman" w:eastAsia="Arial" w:hAnsi="Times New Roman"/>
                <w:b/>
                <w:sz w:val="24"/>
                <w:szCs w:val="24"/>
              </w:rPr>
              <w:t>Technologies under Consideration for Derived visual tracks including further visual derivations</w:t>
            </w:r>
            <w:r w:rsidRPr="00F83CFA">
              <w:rPr>
                <w:rFonts w:ascii="Times New Roman" w:eastAsia="Arial" w:hAnsi="Times New Roman"/>
                <w:b/>
                <w:sz w:val="24"/>
                <w:szCs w:val="24"/>
              </w:rPr>
              <w:fldChar w:fldCharType="end"/>
            </w:r>
          </w:p>
        </w:tc>
      </w:tr>
      <w:tr w:rsidR="003712E8" w:rsidRPr="003712E8" w14:paraId="116C1E19" w14:textId="77777777" w:rsidTr="00957BF8">
        <w:tc>
          <w:tcPr>
            <w:tcW w:w="1890" w:type="dxa"/>
            <w:hideMark/>
          </w:tcPr>
          <w:p w14:paraId="5F796EE0"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rPr>
              <w:t>Source</w:t>
            </w:r>
          </w:p>
        </w:tc>
        <w:tc>
          <w:tcPr>
            <w:tcW w:w="7182" w:type="dxa"/>
            <w:hideMark/>
          </w:tcPr>
          <w:p w14:paraId="509F7C30"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lang w:val="fr-FR"/>
              </w:rPr>
              <w:t xml:space="preserve">WG 03, </w:t>
            </w:r>
            <w:r w:rsidRPr="003712E8">
              <w:rPr>
                <w:rFonts w:ascii="Times New Roman" w:eastAsia="Arial" w:hAnsi="Times New Roman"/>
                <w:b/>
                <w:sz w:val="24"/>
                <w:szCs w:val="24"/>
              </w:rPr>
              <w:t>MPEG Systems</w:t>
            </w:r>
          </w:p>
        </w:tc>
      </w:tr>
      <w:tr w:rsidR="003F42F9" w:rsidRPr="003712E8" w14:paraId="1507DF95" w14:textId="77777777" w:rsidTr="00957BF8">
        <w:tc>
          <w:tcPr>
            <w:tcW w:w="1890" w:type="dxa"/>
          </w:tcPr>
          <w:p w14:paraId="7D393AAD" w14:textId="77777777" w:rsidR="003F42F9" w:rsidRPr="003712E8" w:rsidRDefault="003F42F9" w:rsidP="00FB73D4">
            <w:pPr>
              <w:suppressAutoHyphens/>
              <w:autoSpaceDE w:val="0"/>
              <w:autoSpaceDN w:val="0"/>
              <w:spacing w:after="0" w:line="240" w:lineRule="auto"/>
              <w:jc w:val="left"/>
              <w:rPr>
                <w:rFonts w:ascii="Times New Roman" w:eastAsia="Arial" w:hAnsi="Times New Roman"/>
                <w:b/>
                <w:sz w:val="24"/>
                <w:szCs w:val="24"/>
              </w:rPr>
            </w:pPr>
            <w:r>
              <w:rPr>
                <w:rFonts w:ascii="Times New Roman" w:eastAsia="Arial" w:hAnsi="Times New Roman"/>
                <w:b/>
                <w:sz w:val="24"/>
                <w:szCs w:val="24"/>
              </w:rPr>
              <w:t>Editors</w:t>
            </w:r>
          </w:p>
        </w:tc>
        <w:tc>
          <w:tcPr>
            <w:tcW w:w="7182" w:type="dxa"/>
          </w:tcPr>
          <w:p w14:paraId="178CF10B" w14:textId="77777777" w:rsidR="003F42F9" w:rsidRDefault="003F42F9" w:rsidP="00FB73D4">
            <w:pPr>
              <w:suppressAutoHyphens/>
              <w:autoSpaceDE w:val="0"/>
              <w:autoSpaceDN w:val="0"/>
              <w:spacing w:after="0" w:line="240" w:lineRule="auto"/>
              <w:jc w:val="left"/>
              <w:rPr>
                <w:rFonts w:ascii="Times New Roman" w:eastAsia="Arial" w:hAnsi="Times New Roman"/>
                <w:b/>
                <w:sz w:val="24"/>
                <w:szCs w:val="24"/>
                <w:lang w:val="fr-FR"/>
              </w:rPr>
            </w:pPr>
            <w:r>
              <w:rPr>
                <w:rFonts w:ascii="Times New Roman" w:eastAsia="Arial" w:hAnsi="Times New Roman"/>
                <w:b/>
                <w:sz w:val="24"/>
                <w:szCs w:val="24"/>
                <w:lang w:val="fr-FR"/>
              </w:rPr>
              <w:t>Frédéric Mazé</w:t>
            </w:r>
          </w:p>
        </w:tc>
      </w:tr>
      <w:tr w:rsidR="003712E8" w:rsidRPr="003712E8" w14:paraId="4F1EAA70" w14:textId="77777777" w:rsidTr="00957BF8">
        <w:tc>
          <w:tcPr>
            <w:tcW w:w="1890" w:type="dxa"/>
            <w:hideMark/>
          </w:tcPr>
          <w:p w14:paraId="7BCB64B1"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rPr>
              <w:t>Status</w:t>
            </w:r>
          </w:p>
        </w:tc>
        <w:tc>
          <w:tcPr>
            <w:tcW w:w="7182" w:type="dxa"/>
            <w:hideMark/>
          </w:tcPr>
          <w:p w14:paraId="44E2E2AC"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lang w:val="fr-FR"/>
              </w:rPr>
            </w:pPr>
            <w:proofErr w:type="spellStart"/>
            <w:r w:rsidRPr="003712E8">
              <w:rPr>
                <w:rFonts w:ascii="Times New Roman" w:eastAsia="Arial" w:hAnsi="Times New Roman"/>
                <w:b/>
                <w:sz w:val="24"/>
                <w:szCs w:val="24"/>
                <w:lang w:val="fr-FR"/>
              </w:rPr>
              <w:t>Approved</w:t>
            </w:r>
            <w:proofErr w:type="spellEnd"/>
          </w:p>
        </w:tc>
      </w:tr>
      <w:tr w:rsidR="003712E8" w:rsidRPr="003712E8" w14:paraId="1E8E4C3D" w14:textId="77777777" w:rsidTr="00957BF8">
        <w:tc>
          <w:tcPr>
            <w:tcW w:w="1890" w:type="dxa"/>
            <w:hideMark/>
          </w:tcPr>
          <w:p w14:paraId="667D6F3D"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rPr>
              <w:t>Serial Number</w:t>
            </w:r>
          </w:p>
        </w:tc>
        <w:tc>
          <w:tcPr>
            <w:tcW w:w="7182" w:type="dxa"/>
            <w:hideMark/>
          </w:tcPr>
          <w:p w14:paraId="75216E38" w14:textId="62B2108F" w:rsidR="00F83CFA" w:rsidRPr="003712E8" w:rsidRDefault="00F1226B" w:rsidP="003712E8">
            <w:pPr>
              <w:suppressAutoHyphens/>
              <w:autoSpaceDE w:val="0"/>
              <w:autoSpaceDN w:val="0"/>
              <w:spacing w:after="0" w:line="240" w:lineRule="auto"/>
              <w:jc w:val="left"/>
              <w:rPr>
                <w:rFonts w:ascii="Times New Roman" w:eastAsia="Arial" w:hAnsi="Times New Roman"/>
                <w:b/>
                <w:sz w:val="24"/>
                <w:szCs w:val="24"/>
                <w:lang w:val="fr-FR"/>
              </w:rPr>
            </w:pPr>
            <w:r>
              <w:rPr>
                <w:rFonts w:ascii="Times New Roman" w:eastAsia="Arial" w:hAnsi="Times New Roman"/>
                <w:b/>
                <w:sz w:val="24"/>
                <w:szCs w:val="24"/>
                <w:lang w:val="fr-FR"/>
              </w:rPr>
              <w:fldChar w:fldCharType="begin"/>
            </w:r>
            <w:r>
              <w:rPr>
                <w:rFonts w:ascii="Times New Roman" w:eastAsia="Arial" w:hAnsi="Times New Roman"/>
                <w:b/>
                <w:sz w:val="24"/>
                <w:szCs w:val="24"/>
                <w:lang w:val="fr-FR"/>
              </w:rPr>
              <w:instrText xml:space="preserve"> DOCPROPERTY  MPEGDocNum  \* MERGEFORMAT </w:instrText>
            </w:r>
            <w:r>
              <w:rPr>
                <w:rFonts w:ascii="Times New Roman" w:eastAsia="Arial" w:hAnsi="Times New Roman"/>
                <w:b/>
                <w:sz w:val="24"/>
                <w:szCs w:val="24"/>
                <w:lang w:val="fr-FR"/>
              </w:rPr>
              <w:fldChar w:fldCharType="separate"/>
            </w:r>
            <w:r w:rsidR="00CF75CD">
              <w:rPr>
                <w:rFonts w:ascii="Times New Roman" w:eastAsia="Arial" w:hAnsi="Times New Roman"/>
                <w:b/>
                <w:sz w:val="24"/>
                <w:szCs w:val="24"/>
                <w:lang w:val="fr-FR"/>
              </w:rPr>
              <w:t>21166</w:t>
            </w:r>
            <w:r>
              <w:rPr>
                <w:rFonts w:ascii="Times New Roman" w:eastAsia="Arial" w:hAnsi="Times New Roman"/>
                <w:b/>
                <w:sz w:val="24"/>
                <w:szCs w:val="24"/>
                <w:lang w:val="fr-FR"/>
              </w:rPr>
              <w:fldChar w:fldCharType="end"/>
            </w:r>
          </w:p>
        </w:tc>
      </w:tr>
    </w:tbl>
    <w:p w14:paraId="540F773B" w14:textId="77777777" w:rsidR="003712E8" w:rsidRPr="003712E8" w:rsidRDefault="003712E8" w:rsidP="003712E8">
      <w:pPr>
        <w:autoSpaceDE w:val="0"/>
        <w:autoSpaceDN w:val="0"/>
        <w:spacing w:after="0" w:line="240" w:lineRule="auto"/>
        <w:jc w:val="left"/>
        <w:rPr>
          <w:rFonts w:ascii="Times New Roman" w:eastAsia="Arial" w:hAnsi="Times New Roman"/>
          <w:sz w:val="24"/>
        </w:rPr>
      </w:pPr>
    </w:p>
    <w:p w14:paraId="3C93935E" w14:textId="77777777" w:rsidR="00CB6FF9" w:rsidRPr="00251473" w:rsidRDefault="00CB6FF9" w:rsidP="00CB6FF9">
      <w:pPr>
        <w:widowControl/>
        <w:spacing w:after="0" w:line="240" w:lineRule="auto"/>
        <w:rPr>
          <w:rFonts w:eastAsia="SimSun"/>
          <w:sz w:val="24"/>
          <w:szCs w:val="24"/>
          <w:lang w:val="en-GB" w:eastAsia="zh-CN"/>
        </w:rPr>
      </w:pPr>
    </w:p>
    <w:p w14:paraId="048959FD" w14:textId="77777777" w:rsidR="00A741D6" w:rsidRPr="00251473" w:rsidRDefault="00A741D6" w:rsidP="00A741D6">
      <w:pPr>
        <w:rPr>
          <w:rFonts w:cs="Calibri"/>
          <w:b/>
          <w:sz w:val="32"/>
          <w:szCs w:val="32"/>
          <w:lang w:val="en-GB"/>
        </w:rPr>
      </w:pPr>
      <w:r w:rsidRPr="00251473">
        <w:rPr>
          <w:rFonts w:cs="Calibri"/>
          <w:b/>
          <w:sz w:val="32"/>
          <w:szCs w:val="32"/>
          <w:lang w:val="en-GB"/>
        </w:rPr>
        <w:t>Abstract</w:t>
      </w:r>
    </w:p>
    <w:p w14:paraId="73155620" w14:textId="410BB60D" w:rsidR="004E7487" w:rsidRDefault="004E7487" w:rsidP="004E7487">
      <w:r>
        <w:t xml:space="preserve">This document collects following candidate technologies for the </w:t>
      </w:r>
      <w:r w:rsidR="00B01F47">
        <w:t>Derived visual tracks</w:t>
      </w:r>
      <w:r w:rsidRPr="00DC72FE">
        <w:t xml:space="preserve"> </w:t>
      </w:r>
      <w:r>
        <w:t>(ISO/IEC 2300</w:t>
      </w:r>
      <w:r w:rsidR="00B01F47">
        <w:t>1</w:t>
      </w:r>
      <w:r>
        <w:t>-1</w:t>
      </w:r>
      <w:r w:rsidR="00B01F47">
        <w:t>6</w:t>
      </w:r>
      <w:r>
        <w:t>):</w:t>
      </w:r>
    </w:p>
    <w:p w14:paraId="455D02C0" w14:textId="6B49A5AC" w:rsidR="00CF75CD" w:rsidRDefault="00C353B5">
      <w:pPr>
        <w:pStyle w:val="TOC1"/>
        <w:tabs>
          <w:tab w:val="left" w:pos="480"/>
          <w:tab w:val="right" w:leader="dot" w:pos="9004"/>
        </w:tabs>
        <w:rPr>
          <w:ins w:id="0" w:author="Frederic Maze" w:date="2022-01-21T12:49:00Z"/>
          <w:rFonts w:asciiTheme="minorHAnsi" w:eastAsiaTheme="minorEastAsia" w:hAnsiTheme="minorHAnsi" w:cstheme="minorBidi"/>
          <w:noProof/>
          <w:lang w:val="fr-FR" w:eastAsia="fr-FR"/>
        </w:rPr>
      </w:pPr>
      <w:r>
        <w:fldChar w:fldCharType="begin"/>
      </w:r>
      <w:r>
        <w:instrText xml:space="preserve"> TOC \h \z \t "Heading 1;1;Heading 2;2" </w:instrText>
      </w:r>
      <w:r>
        <w:fldChar w:fldCharType="separate"/>
      </w:r>
      <w:ins w:id="1" w:author="Frederic Maze" w:date="2022-01-21T12:49:00Z">
        <w:r w:rsidR="00CF75CD" w:rsidRPr="00993B49">
          <w:rPr>
            <w:rStyle w:val="Hyperlink"/>
            <w:noProof/>
          </w:rPr>
          <w:fldChar w:fldCharType="begin"/>
        </w:r>
        <w:r w:rsidR="00CF75CD" w:rsidRPr="00993B49">
          <w:rPr>
            <w:rStyle w:val="Hyperlink"/>
            <w:noProof/>
          </w:rPr>
          <w:instrText xml:space="preserve"> </w:instrText>
        </w:r>
        <w:r w:rsidR="00CF75CD">
          <w:rPr>
            <w:noProof/>
          </w:rPr>
          <w:instrText>HYPERLINK \l "_Toc93661814"</w:instrText>
        </w:r>
        <w:r w:rsidR="00CF75CD" w:rsidRPr="00993B49">
          <w:rPr>
            <w:rStyle w:val="Hyperlink"/>
            <w:noProof/>
          </w:rPr>
          <w:instrText xml:space="preserve"> </w:instrText>
        </w:r>
        <w:r w:rsidR="00CF75CD" w:rsidRPr="00993B49">
          <w:rPr>
            <w:rStyle w:val="Hyperlink"/>
            <w:noProof/>
          </w:rPr>
        </w:r>
        <w:r w:rsidR="00CF75CD" w:rsidRPr="00993B49">
          <w:rPr>
            <w:rStyle w:val="Hyperlink"/>
            <w:noProof/>
          </w:rPr>
          <w:fldChar w:fldCharType="separate"/>
        </w:r>
        <w:r w:rsidR="00CF75CD" w:rsidRPr="00993B49">
          <w:rPr>
            <w:rStyle w:val="Hyperlink"/>
            <w:noProof/>
            <w14:scene3d>
              <w14:camera w14:prst="orthographicFront"/>
              <w14:lightRig w14:rig="threePt" w14:dir="t">
                <w14:rot w14:lat="0" w14:lon="0" w14:rev="0"/>
              </w14:lightRig>
            </w14:scene3d>
          </w:rPr>
          <w:t>1.</w:t>
        </w:r>
        <w:r w:rsidR="00CF75CD">
          <w:rPr>
            <w:rFonts w:asciiTheme="minorHAnsi" w:eastAsiaTheme="minorEastAsia" w:hAnsiTheme="minorHAnsi" w:cstheme="minorBidi"/>
            <w:noProof/>
            <w:lang w:val="fr-FR" w:eastAsia="fr-FR"/>
          </w:rPr>
          <w:tab/>
        </w:r>
        <w:r w:rsidR="00CF75CD" w:rsidRPr="00993B49">
          <w:rPr>
            <w:rStyle w:val="Hyperlink"/>
            <w:noProof/>
          </w:rPr>
          <w:t>Transform operations under study</w:t>
        </w:r>
        <w:r w:rsidR="00CF75CD">
          <w:rPr>
            <w:noProof/>
            <w:webHidden/>
          </w:rPr>
          <w:tab/>
        </w:r>
        <w:r w:rsidR="00CF75CD">
          <w:rPr>
            <w:noProof/>
            <w:webHidden/>
          </w:rPr>
          <w:fldChar w:fldCharType="begin"/>
        </w:r>
        <w:r w:rsidR="00CF75CD">
          <w:rPr>
            <w:noProof/>
            <w:webHidden/>
          </w:rPr>
          <w:instrText xml:space="preserve"> PAGEREF _Toc93661814 \h </w:instrText>
        </w:r>
        <w:r w:rsidR="00CF75CD">
          <w:rPr>
            <w:noProof/>
            <w:webHidden/>
          </w:rPr>
        </w:r>
      </w:ins>
      <w:r w:rsidR="00CF75CD">
        <w:rPr>
          <w:noProof/>
          <w:webHidden/>
        </w:rPr>
        <w:fldChar w:fldCharType="separate"/>
      </w:r>
      <w:ins w:id="2" w:author="Frederic Maze" w:date="2022-01-21T12:49:00Z">
        <w:r w:rsidR="00CF75CD">
          <w:rPr>
            <w:noProof/>
            <w:webHidden/>
          </w:rPr>
          <w:t>3</w:t>
        </w:r>
        <w:r w:rsidR="00CF75CD">
          <w:rPr>
            <w:noProof/>
            <w:webHidden/>
          </w:rPr>
          <w:fldChar w:fldCharType="end"/>
        </w:r>
        <w:r w:rsidR="00CF75CD" w:rsidRPr="00993B49">
          <w:rPr>
            <w:rStyle w:val="Hyperlink"/>
            <w:noProof/>
          </w:rPr>
          <w:fldChar w:fldCharType="end"/>
        </w:r>
      </w:ins>
    </w:p>
    <w:p w14:paraId="1C3F6AD3" w14:textId="08D97BA5" w:rsidR="00CF75CD" w:rsidRDefault="00CF75CD">
      <w:pPr>
        <w:pStyle w:val="TOC2"/>
        <w:tabs>
          <w:tab w:val="left" w:pos="880"/>
          <w:tab w:val="right" w:leader="dot" w:pos="9004"/>
        </w:tabs>
        <w:rPr>
          <w:ins w:id="3" w:author="Frederic Maze" w:date="2022-01-21T12:49:00Z"/>
          <w:rFonts w:asciiTheme="minorHAnsi" w:eastAsiaTheme="minorEastAsia" w:hAnsiTheme="minorHAnsi" w:cstheme="minorBidi"/>
          <w:noProof/>
          <w:lang w:val="fr-FR" w:eastAsia="fr-FR"/>
        </w:rPr>
      </w:pPr>
      <w:ins w:id="4" w:author="Frederic Maze" w:date="2022-01-21T12:49:00Z">
        <w:r w:rsidRPr="00993B49">
          <w:rPr>
            <w:rStyle w:val="Hyperlink"/>
            <w:noProof/>
          </w:rPr>
          <w:fldChar w:fldCharType="begin"/>
        </w:r>
        <w:r w:rsidRPr="00993B49">
          <w:rPr>
            <w:rStyle w:val="Hyperlink"/>
            <w:noProof/>
          </w:rPr>
          <w:instrText xml:space="preserve"> </w:instrText>
        </w:r>
        <w:r>
          <w:rPr>
            <w:noProof/>
          </w:rPr>
          <w:instrText>HYPERLINK \l "_Toc93661815"</w:instrText>
        </w:r>
        <w:r w:rsidRPr="00993B49">
          <w:rPr>
            <w:rStyle w:val="Hyperlink"/>
            <w:noProof/>
          </w:rPr>
          <w:instrText xml:space="preserve"> </w:instrText>
        </w:r>
        <w:r w:rsidRPr="00993B49">
          <w:rPr>
            <w:rStyle w:val="Hyperlink"/>
            <w:noProof/>
          </w:rPr>
        </w:r>
        <w:r w:rsidRPr="00993B49">
          <w:rPr>
            <w:rStyle w:val="Hyperlink"/>
            <w:noProof/>
          </w:rPr>
          <w:fldChar w:fldCharType="separate"/>
        </w:r>
        <w:r w:rsidRPr="00993B49">
          <w:rPr>
            <w:rStyle w:val="Hyperlink"/>
            <w:noProof/>
          </w:rPr>
          <w:t>1.1</w:t>
        </w:r>
        <w:r>
          <w:rPr>
            <w:rFonts w:asciiTheme="minorHAnsi" w:eastAsiaTheme="minorEastAsia" w:hAnsiTheme="minorHAnsi" w:cstheme="minorBidi"/>
            <w:noProof/>
            <w:lang w:val="fr-FR" w:eastAsia="fr-FR"/>
          </w:rPr>
          <w:tab/>
        </w:r>
        <w:r w:rsidRPr="00993B49">
          <w:rPr>
            <w:rStyle w:val="Hyperlink"/>
            <w:noProof/>
          </w:rPr>
          <w:t>Contrast</w:t>
        </w:r>
        <w:r>
          <w:rPr>
            <w:noProof/>
            <w:webHidden/>
          </w:rPr>
          <w:tab/>
        </w:r>
        <w:r>
          <w:rPr>
            <w:noProof/>
            <w:webHidden/>
          </w:rPr>
          <w:fldChar w:fldCharType="begin"/>
        </w:r>
        <w:r>
          <w:rPr>
            <w:noProof/>
            <w:webHidden/>
          </w:rPr>
          <w:instrText xml:space="preserve"> PAGEREF _Toc93661815 \h </w:instrText>
        </w:r>
        <w:r>
          <w:rPr>
            <w:noProof/>
            <w:webHidden/>
          </w:rPr>
        </w:r>
      </w:ins>
      <w:r>
        <w:rPr>
          <w:noProof/>
          <w:webHidden/>
        </w:rPr>
        <w:fldChar w:fldCharType="separate"/>
      </w:r>
      <w:ins w:id="5" w:author="Frederic Maze" w:date="2022-01-21T12:49:00Z">
        <w:r>
          <w:rPr>
            <w:noProof/>
            <w:webHidden/>
          </w:rPr>
          <w:t>3</w:t>
        </w:r>
        <w:r>
          <w:rPr>
            <w:noProof/>
            <w:webHidden/>
          </w:rPr>
          <w:fldChar w:fldCharType="end"/>
        </w:r>
        <w:r w:rsidRPr="00993B49">
          <w:rPr>
            <w:rStyle w:val="Hyperlink"/>
            <w:noProof/>
          </w:rPr>
          <w:fldChar w:fldCharType="end"/>
        </w:r>
      </w:ins>
    </w:p>
    <w:p w14:paraId="47F1E9C8" w14:textId="51D3A6FD" w:rsidR="00CF75CD" w:rsidRDefault="00CF75CD">
      <w:pPr>
        <w:pStyle w:val="TOC2"/>
        <w:tabs>
          <w:tab w:val="left" w:pos="880"/>
          <w:tab w:val="right" w:leader="dot" w:pos="9004"/>
        </w:tabs>
        <w:rPr>
          <w:ins w:id="6" w:author="Frederic Maze" w:date="2022-01-21T12:49:00Z"/>
          <w:rFonts w:asciiTheme="minorHAnsi" w:eastAsiaTheme="minorEastAsia" w:hAnsiTheme="minorHAnsi" w:cstheme="minorBidi"/>
          <w:noProof/>
          <w:lang w:val="fr-FR" w:eastAsia="fr-FR"/>
        </w:rPr>
      </w:pPr>
      <w:ins w:id="7" w:author="Frederic Maze" w:date="2022-01-21T12:49:00Z">
        <w:r w:rsidRPr="00993B49">
          <w:rPr>
            <w:rStyle w:val="Hyperlink"/>
            <w:noProof/>
          </w:rPr>
          <w:fldChar w:fldCharType="begin"/>
        </w:r>
        <w:r w:rsidRPr="00993B49">
          <w:rPr>
            <w:rStyle w:val="Hyperlink"/>
            <w:noProof/>
          </w:rPr>
          <w:instrText xml:space="preserve"> </w:instrText>
        </w:r>
        <w:r>
          <w:rPr>
            <w:noProof/>
          </w:rPr>
          <w:instrText>HYPERLINK \l "_Toc93661816"</w:instrText>
        </w:r>
        <w:r w:rsidRPr="00993B49">
          <w:rPr>
            <w:rStyle w:val="Hyperlink"/>
            <w:noProof/>
          </w:rPr>
          <w:instrText xml:space="preserve"> </w:instrText>
        </w:r>
        <w:r w:rsidRPr="00993B49">
          <w:rPr>
            <w:rStyle w:val="Hyperlink"/>
            <w:noProof/>
          </w:rPr>
        </w:r>
        <w:r w:rsidRPr="00993B49">
          <w:rPr>
            <w:rStyle w:val="Hyperlink"/>
            <w:noProof/>
          </w:rPr>
          <w:fldChar w:fldCharType="separate"/>
        </w:r>
        <w:r w:rsidRPr="00993B49">
          <w:rPr>
            <w:rStyle w:val="Hyperlink"/>
            <w:noProof/>
          </w:rPr>
          <w:t>1.2</w:t>
        </w:r>
        <w:r>
          <w:rPr>
            <w:rFonts w:asciiTheme="minorHAnsi" w:eastAsiaTheme="minorEastAsia" w:hAnsiTheme="minorHAnsi" w:cstheme="minorBidi"/>
            <w:noProof/>
            <w:lang w:val="fr-FR" w:eastAsia="fr-FR"/>
          </w:rPr>
          <w:tab/>
        </w:r>
        <w:r w:rsidRPr="00993B49">
          <w:rPr>
            <w:rStyle w:val="Hyperlink"/>
            <w:noProof/>
          </w:rPr>
          <w:t>Dynamic Track Overlay Composition</w:t>
        </w:r>
        <w:r>
          <w:rPr>
            <w:noProof/>
            <w:webHidden/>
          </w:rPr>
          <w:tab/>
        </w:r>
        <w:r>
          <w:rPr>
            <w:noProof/>
            <w:webHidden/>
          </w:rPr>
          <w:fldChar w:fldCharType="begin"/>
        </w:r>
        <w:r>
          <w:rPr>
            <w:noProof/>
            <w:webHidden/>
          </w:rPr>
          <w:instrText xml:space="preserve"> PAGEREF _Toc93661816 \h </w:instrText>
        </w:r>
        <w:r>
          <w:rPr>
            <w:noProof/>
            <w:webHidden/>
          </w:rPr>
        </w:r>
      </w:ins>
      <w:r>
        <w:rPr>
          <w:noProof/>
          <w:webHidden/>
        </w:rPr>
        <w:fldChar w:fldCharType="separate"/>
      </w:r>
      <w:ins w:id="8" w:author="Frederic Maze" w:date="2022-01-21T12:49:00Z">
        <w:r>
          <w:rPr>
            <w:noProof/>
            <w:webHidden/>
          </w:rPr>
          <w:t>3</w:t>
        </w:r>
        <w:r>
          <w:rPr>
            <w:noProof/>
            <w:webHidden/>
          </w:rPr>
          <w:fldChar w:fldCharType="end"/>
        </w:r>
        <w:r w:rsidRPr="00993B49">
          <w:rPr>
            <w:rStyle w:val="Hyperlink"/>
            <w:noProof/>
          </w:rPr>
          <w:fldChar w:fldCharType="end"/>
        </w:r>
      </w:ins>
    </w:p>
    <w:p w14:paraId="26A28249" w14:textId="66E98618" w:rsidR="00CF75CD" w:rsidRDefault="00CF75CD">
      <w:pPr>
        <w:pStyle w:val="TOC2"/>
        <w:tabs>
          <w:tab w:val="left" w:pos="880"/>
          <w:tab w:val="right" w:leader="dot" w:pos="9004"/>
        </w:tabs>
        <w:rPr>
          <w:ins w:id="9" w:author="Frederic Maze" w:date="2022-01-21T12:49:00Z"/>
          <w:rFonts w:asciiTheme="minorHAnsi" w:eastAsiaTheme="minorEastAsia" w:hAnsiTheme="minorHAnsi" w:cstheme="minorBidi"/>
          <w:noProof/>
          <w:lang w:val="fr-FR" w:eastAsia="fr-FR"/>
        </w:rPr>
      </w:pPr>
      <w:ins w:id="10" w:author="Frederic Maze" w:date="2022-01-21T12:49:00Z">
        <w:r w:rsidRPr="00993B49">
          <w:rPr>
            <w:rStyle w:val="Hyperlink"/>
            <w:noProof/>
          </w:rPr>
          <w:fldChar w:fldCharType="begin"/>
        </w:r>
        <w:r w:rsidRPr="00993B49">
          <w:rPr>
            <w:rStyle w:val="Hyperlink"/>
            <w:noProof/>
          </w:rPr>
          <w:instrText xml:space="preserve"> </w:instrText>
        </w:r>
        <w:r>
          <w:rPr>
            <w:noProof/>
          </w:rPr>
          <w:instrText>HYPERLINK \l "_Toc93661817"</w:instrText>
        </w:r>
        <w:r w:rsidRPr="00993B49">
          <w:rPr>
            <w:rStyle w:val="Hyperlink"/>
            <w:noProof/>
          </w:rPr>
          <w:instrText xml:space="preserve"> </w:instrText>
        </w:r>
        <w:r w:rsidRPr="00993B49">
          <w:rPr>
            <w:rStyle w:val="Hyperlink"/>
            <w:noProof/>
          </w:rPr>
        </w:r>
        <w:r w:rsidRPr="00993B49">
          <w:rPr>
            <w:rStyle w:val="Hyperlink"/>
            <w:noProof/>
          </w:rPr>
          <w:fldChar w:fldCharType="separate"/>
        </w:r>
        <w:r w:rsidRPr="00993B49">
          <w:rPr>
            <w:rStyle w:val="Hyperlink"/>
            <w:noProof/>
          </w:rPr>
          <w:t>1.3</w:t>
        </w:r>
        <w:r>
          <w:rPr>
            <w:rFonts w:asciiTheme="minorHAnsi" w:eastAsiaTheme="minorEastAsia" w:hAnsiTheme="minorHAnsi" w:cstheme="minorBidi"/>
            <w:noProof/>
            <w:lang w:val="fr-FR" w:eastAsia="fr-FR"/>
          </w:rPr>
          <w:tab/>
        </w:r>
        <w:r w:rsidRPr="00993B49">
          <w:rPr>
            <w:rStyle w:val="Hyperlink"/>
            <w:noProof/>
          </w:rPr>
          <w:t>Transformation Matrix Composition</w:t>
        </w:r>
        <w:r>
          <w:rPr>
            <w:noProof/>
            <w:webHidden/>
          </w:rPr>
          <w:tab/>
        </w:r>
        <w:r>
          <w:rPr>
            <w:noProof/>
            <w:webHidden/>
          </w:rPr>
          <w:fldChar w:fldCharType="begin"/>
        </w:r>
        <w:r>
          <w:rPr>
            <w:noProof/>
            <w:webHidden/>
          </w:rPr>
          <w:instrText xml:space="preserve"> PAGEREF _Toc93661817 \h </w:instrText>
        </w:r>
        <w:r>
          <w:rPr>
            <w:noProof/>
            <w:webHidden/>
          </w:rPr>
        </w:r>
      </w:ins>
      <w:r>
        <w:rPr>
          <w:noProof/>
          <w:webHidden/>
        </w:rPr>
        <w:fldChar w:fldCharType="separate"/>
      </w:r>
      <w:ins w:id="11" w:author="Frederic Maze" w:date="2022-01-21T12:49:00Z">
        <w:r>
          <w:rPr>
            <w:noProof/>
            <w:webHidden/>
          </w:rPr>
          <w:t>3</w:t>
        </w:r>
        <w:r>
          <w:rPr>
            <w:noProof/>
            <w:webHidden/>
          </w:rPr>
          <w:fldChar w:fldCharType="end"/>
        </w:r>
        <w:r w:rsidRPr="00993B49">
          <w:rPr>
            <w:rStyle w:val="Hyperlink"/>
            <w:noProof/>
          </w:rPr>
          <w:fldChar w:fldCharType="end"/>
        </w:r>
      </w:ins>
    </w:p>
    <w:p w14:paraId="436D0230" w14:textId="5B18480C" w:rsidR="00CF75CD" w:rsidRDefault="00CF75CD">
      <w:pPr>
        <w:pStyle w:val="TOC2"/>
        <w:tabs>
          <w:tab w:val="left" w:pos="880"/>
          <w:tab w:val="right" w:leader="dot" w:pos="9004"/>
        </w:tabs>
        <w:rPr>
          <w:ins w:id="12" w:author="Frederic Maze" w:date="2022-01-21T12:49:00Z"/>
          <w:rFonts w:asciiTheme="minorHAnsi" w:eastAsiaTheme="minorEastAsia" w:hAnsiTheme="minorHAnsi" w:cstheme="minorBidi"/>
          <w:noProof/>
          <w:lang w:val="fr-FR" w:eastAsia="fr-FR"/>
        </w:rPr>
      </w:pPr>
      <w:ins w:id="13" w:author="Frederic Maze" w:date="2022-01-21T12:49:00Z">
        <w:r w:rsidRPr="00993B49">
          <w:rPr>
            <w:rStyle w:val="Hyperlink"/>
            <w:noProof/>
          </w:rPr>
          <w:fldChar w:fldCharType="begin"/>
        </w:r>
        <w:r w:rsidRPr="00993B49">
          <w:rPr>
            <w:rStyle w:val="Hyperlink"/>
            <w:noProof/>
          </w:rPr>
          <w:instrText xml:space="preserve"> </w:instrText>
        </w:r>
        <w:r>
          <w:rPr>
            <w:noProof/>
          </w:rPr>
          <w:instrText>HYPERLINK \l "_Toc93661818"</w:instrText>
        </w:r>
        <w:r w:rsidRPr="00993B49">
          <w:rPr>
            <w:rStyle w:val="Hyperlink"/>
            <w:noProof/>
          </w:rPr>
          <w:instrText xml:space="preserve"> </w:instrText>
        </w:r>
        <w:r w:rsidRPr="00993B49">
          <w:rPr>
            <w:rStyle w:val="Hyperlink"/>
            <w:noProof/>
          </w:rPr>
        </w:r>
        <w:r w:rsidRPr="00993B49">
          <w:rPr>
            <w:rStyle w:val="Hyperlink"/>
            <w:noProof/>
          </w:rPr>
          <w:fldChar w:fldCharType="separate"/>
        </w:r>
        <w:r w:rsidRPr="00993B49">
          <w:rPr>
            <w:rStyle w:val="Hyperlink"/>
            <w:noProof/>
          </w:rPr>
          <w:t>1.4</w:t>
        </w:r>
        <w:r>
          <w:rPr>
            <w:rFonts w:asciiTheme="minorHAnsi" w:eastAsiaTheme="minorEastAsia" w:hAnsiTheme="minorHAnsi" w:cstheme="minorBidi"/>
            <w:noProof/>
            <w:lang w:val="fr-FR" w:eastAsia="fr-FR"/>
          </w:rPr>
          <w:tab/>
        </w:r>
        <w:r w:rsidRPr="00993B49">
          <w:rPr>
            <w:rStyle w:val="Hyperlink"/>
            <w:noProof/>
          </w:rPr>
          <w:t>Track Grouping Composition</w:t>
        </w:r>
        <w:r>
          <w:rPr>
            <w:noProof/>
            <w:webHidden/>
          </w:rPr>
          <w:tab/>
        </w:r>
        <w:r>
          <w:rPr>
            <w:noProof/>
            <w:webHidden/>
          </w:rPr>
          <w:fldChar w:fldCharType="begin"/>
        </w:r>
        <w:r>
          <w:rPr>
            <w:noProof/>
            <w:webHidden/>
          </w:rPr>
          <w:instrText xml:space="preserve"> PAGEREF _Toc93661818 \h </w:instrText>
        </w:r>
        <w:r>
          <w:rPr>
            <w:noProof/>
            <w:webHidden/>
          </w:rPr>
        </w:r>
      </w:ins>
      <w:r>
        <w:rPr>
          <w:noProof/>
          <w:webHidden/>
        </w:rPr>
        <w:fldChar w:fldCharType="separate"/>
      </w:r>
      <w:ins w:id="14" w:author="Frederic Maze" w:date="2022-01-21T12:49:00Z">
        <w:r>
          <w:rPr>
            <w:noProof/>
            <w:webHidden/>
          </w:rPr>
          <w:t>4</w:t>
        </w:r>
        <w:r>
          <w:rPr>
            <w:noProof/>
            <w:webHidden/>
          </w:rPr>
          <w:fldChar w:fldCharType="end"/>
        </w:r>
        <w:r w:rsidRPr="00993B49">
          <w:rPr>
            <w:rStyle w:val="Hyperlink"/>
            <w:noProof/>
          </w:rPr>
          <w:fldChar w:fldCharType="end"/>
        </w:r>
      </w:ins>
    </w:p>
    <w:p w14:paraId="47F9B2D8" w14:textId="152D13E5" w:rsidR="00CF75CD" w:rsidRDefault="00CF75CD">
      <w:pPr>
        <w:pStyle w:val="TOC2"/>
        <w:tabs>
          <w:tab w:val="left" w:pos="880"/>
          <w:tab w:val="right" w:leader="dot" w:pos="9004"/>
        </w:tabs>
        <w:rPr>
          <w:ins w:id="15" w:author="Frederic Maze" w:date="2022-01-21T12:49:00Z"/>
          <w:rFonts w:asciiTheme="minorHAnsi" w:eastAsiaTheme="minorEastAsia" w:hAnsiTheme="minorHAnsi" w:cstheme="minorBidi"/>
          <w:noProof/>
          <w:lang w:val="fr-FR" w:eastAsia="fr-FR"/>
        </w:rPr>
      </w:pPr>
      <w:ins w:id="16" w:author="Frederic Maze" w:date="2022-01-21T12:49:00Z">
        <w:r w:rsidRPr="00993B49">
          <w:rPr>
            <w:rStyle w:val="Hyperlink"/>
            <w:noProof/>
          </w:rPr>
          <w:fldChar w:fldCharType="begin"/>
        </w:r>
        <w:r w:rsidRPr="00993B49">
          <w:rPr>
            <w:rStyle w:val="Hyperlink"/>
            <w:noProof/>
          </w:rPr>
          <w:instrText xml:space="preserve"> </w:instrText>
        </w:r>
        <w:r>
          <w:rPr>
            <w:noProof/>
          </w:rPr>
          <w:instrText>HYPERLINK \l "_Toc93661819"</w:instrText>
        </w:r>
        <w:r w:rsidRPr="00993B49">
          <w:rPr>
            <w:rStyle w:val="Hyperlink"/>
            <w:noProof/>
          </w:rPr>
          <w:instrText xml:space="preserve"> </w:instrText>
        </w:r>
        <w:r w:rsidRPr="00993B49">
          <w:rPr>
            <w:rStyle w:val="Hyperlink"/>
            <w:noProof/>
          </w:rPr>
        </w:r>
        <w:r w:rsidRPr="00993B49">
          <w:rPr>
            <w:rStyle w:val="Hyperlink"/>
            <w:noProof/>
          </w:rPr>
          <w:fldChar w:fldCharType="separate"/>
        </w:r>
        <w:r w:rsidRPr="00993B49">
          <w:rPr>
            <w:rStyle w:val="Hyperlink"/>
            <w:noProof/>
          </w:rPr>
          <w:t>1.5</w:t>
        </w:r>
        <w:r>
          <w:rPr>
            <w:rFonts w:asciiTheme="minorHAnsi" w:eastAsiaTheme="minorEastAsia" w:hAnsiTheme="minorHAnsi" w:cstheme="minorBidi"/>
            <w:noProof/>
            <w:lang w:val="fr-FR" w:eastAsia="fr-FR"/>
          </w:rPr>
          <w:tab/>
        </w:r>
        <w:r w:rsidRPr="00993B49">
          <w:rPr>
            <w:rStyle w:val="Hyperlink"/>
            <w:noProof/>
          </w:rPr>
          <w:t>Matrix Transformations</w:t>
        </w:r>
        <w:r>
          <w:rPr>
            <w:noProof/>
            <w:webHidden/>
          </w:rPr>
          <w:tab/>
        </w:r>
        <w:r>
          <w:rPr>
            <w:noProof/>
            <w:webHidden/>
          </w:rPr>
          <w:fldChar w:fldCharType="begin"/>
        </w:r>
        <w:r>
          <w:rPr>
            <w:noProof/>
            <w:webHidden/>
          </w:rPr>
          <w:instrText xml:space="preserve"> PAGEREF _Toc93661819 \h </w:instrText>
        </w:r>
        <w:r>
          <w:rPr>
            <w:noProof/>
            <w:webHidden/>
          </w:rPr>
        </w:r>
      </w:ins>
      <w:r>
        <w:rPr>
          <w:noProof/>
          <w:webHidden/>
        </w:rPr>
        <w:fldChar w:fldCharType="separate"/>
      </w:r>
      <w:ins w:id="17" w:author="Frederic Maze" w:date="2022-01-21T12:49:00Z">
        <w:r>
          <w:rPr>
            <w:noProof/>
            <w:webHidden/>
          </w:rPr>
          <w:t>5</w:t>
        </w:r>
        <w:r>
          <w:rPr>
            <w:noProof/>
            <w:webHidden/>
          </w:rPr>
          <w:fldChar w:fldCharType="end"/>
        </w:r>
        <w:r w:rsidRPr="00993B49">
          <w:rPr>
            <w:rStyle w:val="Hyperlink"/>
            <w:noProof/>
          </w:rPr>
          <w:fldChar w:fldCharType="end"/>
        </w:r>
      </w:ins>
    </w:p>
    <w:p w14:paraId="514EE647" w14:textId="72086791" w:rsidR="00CF75CD" w:rsidRDefault="00CF75CD">
      <w:pPr>
        <w:pStyle w:val="TOC1"/>
        <w:tabs>
          <w:tab w:val="left" w:pos="480"/>
          <w:tab w:val="right" w:leader="dot" w:pos="9004"/>
        </w:tabs>
        <w:rPr>
          <w:ins w:id="18" w:author="Frederic Maze" w:date="2022-01-21T12:49:00Z"/>
          <w:rFonts w:asciiTheme="minorHAnsi" w:eastAsiaTheme="minorEastAsia" w:hAnsiTheme="minorHAnsi" w:cstheme="minorBidi"/>
          <w:noProof/>
          <w:lang w:val="fr-FR" w:eastAsia="fr-FR"/>
        </w:rPr>
      </w:pPr>
      <w:ins w:id="19" w:author="Frederic Maze" w:date="2022-01-21T12:49:00Z">
        <w:r w:rsidRPr="00993B49">
          <w:rPr>
            <w:rStyle w:val="Hyperlink"/>
            <w:noProof/>
          </w:rPr>
          <w:fldChar w:fldCharType="begin"/>
        </w:r>
        <w:r w:rsidRPr="00993B49">
          <w:rPr>
            <w:rStyle w:val="Hyperlink"/>
            <w:noProof/>
          </w:rPr>
          <w:instrText xml:space="preserve"> </w:instrText>
        </w:r>
        <w:r>
          <w:rPr>
            <w:noProof/>
          </w:rPr>
          <w:instrText>HYPERLINK \l "_Toc93661820"</w:instrText>
        </w:r>
        <w:r w:rsidRPr="00993B49">
          <w:rPr>
            <w:rStyle w:val="Hyperlink"/>
            <w:noProof/>
          </w:rPr>
          <w:instrText xml:space="preserve"> </w:instrText>
        </w:r>
        <w:r w:rsidRPr="00993B49">
          <w:rPr>
            <w:rStyle w:val="Hyperlink"/>
            <w:noProof/>
          </w:rPr>
        </w:r>
        <w:r w:rsidRPr="00993B49">
          <w:rPr>
            <w:rStyle w:val="Hyperlink"/>
            <w:noProof/>
          </w:rPr>
          <w:fldChar w:fldCharType="separate"/>
        </w:r>
        <w:r w:rsidRPr="00993B49">
          <w:rPr>
            <w:rStyle w:val="Hyperlink"/>
            <w:noProof/>
            <w14:scene3d>
              <w14:camera w14:prst="orthographicFront"/>
              <w14:lightRig w14:rig="threePt" w14:dir="t">
                <w14:rot w14:lat="0" w14:lon="0" w14:rev="0"/>
              </w14:lightRig>
            </w14:scene3d>
          </w:rPr>
          <w:t>2.</w:t>
        </w:r>
        <w:r>
          <w:rPr>
            <w:rFonts w:asciiTheme="minorHAnsi" w:eastAsiaTheme="minorEastAsia" w:hAnsiTheme="minorHAnsi" w:cstheme="minorBidi"/>
            <w:noProof/>
            <w:lang w:val="fr-FR" w:eastAsia="fr-FR"/>
          </w:rPr>
          <w:tab/>
        </w:r>
        <w:r w:rsidRPr="00993B49">
          <w:rPr>
            <w:rStyle w:val="Hyperlink"/>
            <w:noProof/>
          </w:rPr>
          <w:t>Derivation transformations to support Immersive Media Processing</w:t>
        </w:r>
        <w:r>
          <w:rPr>
            <w:noProof/>
            <w:webHidden/>
          </w:rPr>
          <w:tab/>
        </w:r>
        <w:r>
          <w:rPr>
            <w:noProof/>
            <w:webHidden/>
          </w:rPr>
          <w:fldChar w:fldCharType="begin"/>
        </w:r>
        <w:r>
          <w:rPr>
            <w:noProof/>
            <w:webHidden/>
          </w:rPr>
          <w:instrText xml:space="preserve"> PAGEREF _Toc93661820 \h </w:instrText>
        </w:r>
        <w:r>
          <w:rPr>
            <w:noProof/>
            <w:webHidden/>
          </w:rPr>
        </w:r>
      </w:ins>
      <w:r>
        <w:rPr>
          <w:noProof/>
          <w:webHidden/>
        </w:rPr>
        <w:fldChar w:fldCharType="separate"/>
      </w:r>
      <w:ins w:id="20" w:author="Frederic Maze" w:date="2022-01-21T12:49:00Z">
        <w:r>
          <w:rPr>
            <w:noProof/>
            <w:webHidden/>
          </w:rPr>
          <w:t>5</w:t>
        </w:r>
        <w:r>
          <w:rPr>
            <w:noProof/>
            <w:webHidden/>
          </w:rPr>
          <w:fldChar w:fldCharType="end"/>
        </w:r>
        <w:r w:rsidRPr="00993B49">
          <w:rPr>
            <w:rStyle w:val="Hyperlink"/>
            <w:noProof/>
          </w:rPr>
          <w:fldChar w:fldCharType="end"/>
        </w:r>
      </w:ins>
    </w:p>
    <w:p w14:paraId="5AE51B84" w14:textId="3E98C2C8" w:rsidR="00CF75CD" w:rsidRDefault="00CF75CD">
      <w:pPr>
        <w:pStyle w:val="TOC2"/>
        <w:tabs>
          <w:tab w:val="left" w:pos="880"/>
          <w:tab w:val="right" w:leader="dot" w:pos="9004"/>
        </w:tabs>
        <w:rPr>
          <w:ins w:id="21" w:author="Frederic Maze" w:date="2022-01-21T12:49:00Z"/>
          <w:rFonts w:asciiTheme="minorHAnsi" w:eastAsiaTheme="minorEastAsia" w:hAnsiTheme="minorHAnsi" w:cstheme="minorBidi"/>
          <w:noProof/>
          <w:lang w:val="fr-FR" w:eastAsia="fr-FR"/>
        </w:rPr>
      </w:pPr>
      <w:ins w:id="22" w:author="Frederic Maze" w:date="2022-01-21T12:49:00Z">
        <w:r w:rsidRPr="00993B49">
          <w:rPr>
            <w:rStyle w:val="Hyperlink"/>
            <w:noProof/>
          </w:rPr>
          <w:fldChar w:fldCharType="begin"/>
        </w:r>
        <w:r w:rsidRPr="00993B49">
          <w:rPr>
            <w:rStyle w:val="Hyperlink"/>
            <w:noProof/>
          </w:rPr>
          <w:instrText xml:space="preserve"> </w:instrText>
        </w:r>
        <w:r>
          <w:rPr>
            <w:noProof/>
          </w:rPr>
          <w:instrText>HYPERLINK \l "_Toc93661821"</w:instrText>
        </w:r>
        <w:r w:rsidRPr="00993B49">
          <w:rPr>
            <w:rStyle w:val="Hyperlink"/>
            <w:noProof/>
          </w:rPr>
          <w:instrText xml:space="preserve"> </w:instrText>
        </w:r>
        <w:r w:rsidRPr="00993B49">
          <w:rPr>
            <w:rStyle w:val="Hyperlink"/>
            <w:noProof/>
          </w:rPr>
        </w:r>
        <w:r w:rsidRPr="00993B49">
          <w:rPr>
            <w:rStyle w:val="Hyperlink"/>
            <w:noProof/>
          </w:rPr>
          <w:fldChar w:fldCharType="separate"/>
        </w:r>
        <w:r w:rsidRPr="00993B49">
          <w:rPr>
            <w:rStyle w:val="Hyperlink"/>
            <w:noProof/>
          </w:rPr>
          <w:t>2.1</w:t>
        </w:r>
        <w:r>
          <w:rPr>
            <w:rFonts w:asciiTheme="minorHAnsi" w:eastAsiaTheme="minorEastAsia" w:hAnsiTheme="minorHAnsi" w:cstheme="minorBidi"/>
            <w:noProof/>
            <w:lang w:val="fr-FR" w:eastAsia="fr-FR"/>
          </w:rPr>
          <w:tab/>
        </w:r>
        <w:r w:rsidRPr="00993B49">
          <w:rPr>
            <w:rStyle w:val="Hyperlink"/>
            <w:noProof/>
          </w:rPr>
          <w:t>Stitching</w:t>
        </w:r>
        <w:r>
          <w:rPr>
            <w:noProof/>
            <w:webHidden/>
          </w:rPr>
          <w:tab/>
        </w:r>
        <w:r>
          <w:rPr>
            <w:noProof/>
            <w:webHidden/>
          </w:rPr>
          <w:fldChar w:fldCharType="begin"/>
        </w:r>
        <w:r>
          <w:rPr>
            <w:noProof/>
            <w:webHidden/>
          </w:rPr>
          <w:instrText xml:space="preserve"> PAGEREF _Toc93661821 \h </w:instrText>
        </w:r>
        <w:r>
          <w:rPr>
            <w:noProof/>
            <w:webHidden/>
          </w:rPr>
        </w:r>
      </w:ins>
      <w:r>
        <w:rPr>
          <w:noProof/>
          <w:webHidden/>
        </w:rPr>
        <w:fldChar w:fldCharType="separate"/>
      </w:r>
      <w:ins w:id="23" w:author="Frederic Maze" w:date="2022-01-21T12:49:00Z">
        <w:r>
          <w:rPr>
            <w:noProof/>
            <w:webHidden/>
          </w:rPr>
          <w:t>5</w:t>
        </w:r>
        <w:r>
          <w:rPr>
            <w:noProof/>
            <w:webHidden/>
          </w:rPr>
          <w:fldChar w:fldCharType="end"/>
        </w:r>
        <w:r w:rsidRPr="00993B49">
          <w:rPr>
            <w:rStyle w:val="Hyperlink"/>
            <w:noProof/>
          </w:rPr>
          <w:fldChar w:fldCharType="end"/>
        </w:r>
      </w:ins>
    </w:p>
    <w:p w14:paraId="225D7C1C" w14:textId="581EC77F" w:rsidR="00CF75CD" w:rsidRDefault="00CF75CD">
      <w:pPr>
        <w:pStyle w:val="TOC2"/>
        <w:tabs>
          <w:tab w:val="left" w:pos="880"/>
          <w:tab w:val="right" w:leader="dot" w:pos="9004"/>
        </w:tabs>
        <w:rPr>
          <w:ins w:id="24" w:author="Frederic Maze" w:date="2022-01-21T12:49:00Z"/>
          <w:rFonts w:asciiTheme="minorHAnsi" w:eastAsiaTheme="minorEastAsia" w:hAnsiTheme="minorHAnsi" w:cstheme="minorBidi"/>
          <w:noProof/>
          <w:lang w:val="fr-FR" w:eastAsia="fr-FR"/>
        </w:rPr>
      </w:pPr>
      <w:ins w:id="25" w:author="Frederic Maze" w:date="2022-01-21T12:49:00Z">
        <w:r w:rsidRPr="00993B49">
          <w:rPr>
            <w:rStyle w:val="Hyperlink"/>
            <w:noProof/>
          </w:rPr>
          <w:fldChar w:fldCharType="begin"/>
        </w:r>
        <w:r w:rsidRPr="00993B49">
          <w:rPr>
            <w:rStyle w:val="Hyperlink"/>
            <w:noProof/>
          </w:rPr>
          <w:instrText xml:space="preserve"> </w:instrText>
        </w:r>
        <w:r>
          <w:rPr>
            <w:noProof/>
          </w:rPr>
          <w:instrText>HYPERLINK \l "_Toc93661822"</w:instrText>
        </w:r>
        <w:r w:rsidRPr="00993B49">
          <w:rPr>
            <w:rStyle w:val="Hyperlink"/>
            <w:noProof/>
          </w:rPr>
          <w:instrText xml:space="preserve"> </w:instrText>
        </w:r>
        <w:r w:rsidRPr="00993B49">
          <w:rPr>
            <w:rStyle w:val="Hyperlink"/>
            <w:noProof/>
          </w:rPr>
        </w:r>
        <w:r w:rsidRPr="00993B49">
          <w:rPr>
            <w:rStyle w:val="Hyperlink"/>
            <w:noProof/>
          </w:rPr>
          <w:fldChar w:fldCharType="separate"/>
        </w:r>
        <w:r w:rsidRPr="00993B49">
          <w:rPr>
            <w:rStyle w:val="Hyperlink"/>
            <w:noProof/>
          </w:rPr>
          <w:t>2.2</w:t>
        </w:r>
        <w:r>
          <w:rPr>
            <w:rFonts w:asciiTheme="minorHAnsi" w:eastAsiaTheme="minorEastAsia" w:hAnsiTheme="minorHAnsi" w:cstheme="minorBidi"/>
            <w:noProof/>
            <w:lang w:val="fr-FR" w:eastAsia="fr-FR"/>
          </w:rPr>
          <w:tab/>
        </w:r>
        <w:r w:rsidRPr="00993B49">
          <w:rPr>
            <w:rStyle w:val="Hyperlink"/>
            <w:noProof/>
          </w:rPr>
          <w:t>Projection</w:t>
        </w:r>
        <w:r>
          <w:rPr>
            <w:noProof/>
            <w:webHidden/>
          </w:rPr>
          <w:tab/>
        </w:r>
        <w:r>
          <w:rPr>
            <w:noProof/>
            <w:webHidden/>
          </w:rPr>
          <w:fldChar w:fldCharType="begin"/>
        </w:r>
        <w:r>
          <w:rPr>
            <w:noProof/>
            <w:webHidden/>
          </w:rPr>
          <w:instrText xml:space="preserve"> PAGEREF _Toc93661822 \h </w:instrText>
        </w:r>
        <w:r>
          <w:rPr>
            <w:noProof/>
            <w:webHidden/>
          </w:rPr>
        </w:r>
      </w:ins>
      <w:r>
        <w:rPr>
          <w:noProof/>
          <w:webHidden/>
        </w:rPr>
        <w:fldChar w:fldCharType="separate"/>
      </w:r>
      <w:ins w:id="26" w:author="Frederic Maze" w:date="2022-01-21T12:49:00Z">
        <w:r>
          <w:rPr>
            <w:noProof/>
            <w:webHidden/>
          </w:rPr>
          <w:t>6</w:t>
        </w:r>
        <w:r>
          <w:rPr>
            <w:noProof/>
            <w:webHidden/>
          </w:rPr>
          <w:fldChar w:fldCharType="end"/>
        </w:r>
        <w:r w:rsidRPr="00993B49">
          <w:rPr>
            <w:rStyle w:val="Hyperlink"/>
            <w:noProof/>
          </w:rPr>
          <w:fldChar w:fldCharType="end"/>
        </w:r>
      </w:ins>
    </w:p>
    <w:p w14:paraId="776EF9E3" w14:textId="436B4B8A" w:rsidR="00CF75CD" w:rsidRDefault="00CF75CD">
      <w:pPr>
        <w:pStyle w:val="TOC2"/>
        <w:tabs>
          <w:tab w:val="left" w:pos="880"/>
          <w:tab w:val="right" w:leader="dot" w:pos="9004"/>
        </w:tabs>
        <w:rPr>
          <w:ins w:id="27" w:author="Frederic Maze" w:date="2022-01-21T12:49:00Z"/>
          <w:rFonts w:asciiTheme="minorHAnsi" w:eastAsiaTheme="minorEastAsia" w:hAnsiTheme="minorHAnsi" w:cstheme="minorBidi"/>
          <w:noProof/>
          <w:lang w:val="fr-FR" w:eastAsia="fr-FR"/>
        </w:rPr>
      </w:pPr>
      <w:ins w:id="28" w:author="Frederic Maze" w:date="2022-01-21T12:49:00Z">
        <w:r w:rsidRPr="00993B49">
          <w:rPr>
            <w:rStyle w:val="Hyperlink"/>
            <w:noProof/>
          </w:rPr>
          <w:fldChar w:fldCharType="begin"/>
        </w:r>
        <w:r w:rsidRPr="00993B49">
          <w:rPr>
            <w:rStyle w:val="Hyperlink"/>
            <w:noProof/>
          </w:rPr>
          <w:instrText xml:space="preserve"> </w:instrText>
        </w:r>
        <w:r>
          <w:rPr>
            <w:noProof/>
          </w:rPr>
          <w:instrText>HYPERLINK \l "_Toc93661823"</w:instrText>
        </w:r>
        <w:r w:rsidRPr="00993B49">
          <w:rPr>
            <w:rStyle w:val="Hyperlink"/>
            <w:noProof/>
          </w:rPr>
          <w:instrText xml:space="preserve"> </w:instrText>
        </w:r>
        <w:r w:rsidRPr="00993B49">
          <w:rPr>
            <w:rStyle w:val="Hyperlink"/>
            <w:noProof/>
          </w:rPr>
        </w:r>
        <w:r w:rsidRPr="00993B49">
          <w:rPr>
            <w:rStyle w:val="Hyperlink"/>
            <w:noProof/>
          </w:rPr>
          <w:fldChar w:fldCharType="separate"/>
        </w:r>
        <w:r w:rsidRPr="00993B49">
          <w:rPr>
            <w:rStyle w:val="Hyperlink"/>
            <w:noProof/>
          </w:rPr>
          <w:t>2.3</w:t>
        </w:r>
        <w:r>
          <w:rPr>
            <w:rFonts w:asciiTheme="minorHAnsi" w:eastAsiaTheme="minorEastAsia" w:hAnsiTheme="minorHAnsi" w:cstheme="minorBidi"/>
            <w:noProof/>
            <w:lang w:val="fr-FR" w:eastAsia="fr-FR"/>
          </w:rPr>
          <w:tab/>
        </w:r>
        <w:r w:rsidRPr="00993B49">
          <w:rPr>
            <w:rStyle w:val="Hyperlink"/>
            <w:noProof/>
          </w:rPr>
          <w:t>Packing</w:t>
        </w:r>
        <w:r>
          <w:rPr>
            <w:noProof/>
            <w:webHidden/>
          </w:rPr>
          <w:tab/>
        </w:r>
        <w:r>
          <w:rPr>
            <w:noProof/>
            <w:webHidden/>
          </w:rPr>
          <w:fldChar w:fldCharType="begin"/>
        </w:r>
        <w:r>
          <w:rPr>
            <w:noProof/>
            <w:webHidden/>
          </w:rPr>
          <w:instrText xml:space="preserve"> PAGEREF _Toc93661823 \h </w:instrText>
        </w:r>
        <w:r>
          <w:rPr>
            <w:noProof/>
            <w:webHidden/>
          </w:rPr>
        </w:r>
      </w:ins>
      <w:r>
        <w:rPr>
          <w:noProof/>
          <w:webHidden/>
        </w:rPr>
        <w:fldChar w:fldCharType="separate"/>
      </w:r>
      <w:ins w:id="29" w:author="Frederic Maze" w:date="2022-01-21T12:49:00Z">
        <w:r>
          <w:rPr>
            <w:noProof/>
            <w:webHidden/>
          </w:rPr>
          <w:t>7</w:t>
        </w:r>
        <w:r>
          <w:rPr>
            <w:noProof/>
            <w:webHidden/>
          </w:rPr>
          <w:fldChar w:fldCharType="end"/>
        </w:r>
        <w:r w:rsidRPr="00993B49">
          <w:rPr>
            <w:rStyle w:val="Hyperlink"/>
            <w:noProof/>
          </w:rPr>
          <w:fldChar w:fldCharType="end"/>
        </w:r>
      </w:ins>
    </w:p>
    <w:p w14:paraId="777570BF" w14:textId="07F72B12" w:rsidR="00CF75CD" w:rsidRDefault="00CF75CD">
      <w:pPr>
        <w:pStyle w:val="TOC2"/>
        <w:tabs>
          <w:tab w:val="left" w:pos="880"/>
          <w:tab w:val="right" w:leader="dot" w:pos="9004"/>
        </w:tabs>
        <w:rPr>
          <w:ins w:id="30" w:author="Frederic Maze" w:date="2022-01-21T12:49:00Z"/>
          <w:rFonts w:asciiTheme="minorHAnsi" w:eastAsiaTheme="minorEastAsia" w:hAnsiTheme="minorHAnsi" w:cstheme="minorBidi"/>
          <w:noProof/>
          <w:lang w:val="fr-FR" w:eastAsia="fr-FR"/>
        </w:rPr>
      </w:pPr>
      <w:ins w:id="31" w:author="Frederic Maze" w:date="2022-01-21T12:49:00Z">
        <w:r w:rsidRPr="00993B49">
          <w:rPr>
            <w:rStyle w:val="Hyperlink"/>
            <w:noProof/>
          </w:rPr>
          <w:fldChar w:fldCharType="begin"/>
        </w:r>
        <w:r w:rsidRPr="00993B49">
          <w:rPr>
            <w:rStyle w:val="Hyperlink"/>
            <w:noProof/>
          </w:rPr>
          <w:instrText xml:space="preserve"> </w:instrText>
        </w:r>
        <w:r>
          <w:rPr>
            <w:noProof/>
          </w:rPr>
          <w:instrText>HYPERLINK \l "_Toc93661824"</w:instrText>
        </w:r>
        <w:r w:rsidRPr="00993B49">
          <w:rPr>
            <w:rStyle w:val="Hyperlink"/>
            <w:noProof/>
          </w:rPr>
          <w:instrText xml:space="preserve"> </w:instrText>
        </w:r>
        <w:r w:rsidRPr="00993B49">
          <w:rPr>
            <w:rStyle w:val="Hyperlink"/>
            <w:noProof/>
          </w:rPr>
        </w:r>
        <w:r w:rsidRPr="00993B49">
          <w:rPr>
            <w:rStyle w:val="Hyperlink"/>
            <w:noProof/>
          </w:rPr>
          <w:fldChar w:fldCharType="separate"/>
        </w:r>
        <w:r w:rsidRPr="00993B49">
          <w:rPr>
            <w:rStyle w:val="Hyperlink"/>
            <w:noProof/>
          </w:rPr>
          <w:t>2.4</w:t>
        </w:r>
        <w:r>
          <w:rPr>
            <w:rFonts w:asciiTheme="minorHAnsi" w:eastAsiaTheme="minorEastAsia" w:hAnsiTheme="minorHAnsi" w:cstheme="minorBidi"/>
            <w:noProof/>
            <w:lang w:val="fr-FR" w:eastAsia="fr-FR"/>
          </w:rPr>
          <w:tab/>
        </w:r>
        <w:r w:rsidRPr="00993B49">
          <w:rPr>
            <w:rStyle w:val="Hyperlink"/>
            <w:noProof/>
          </w:rPr>
          <w:t>Viewport</w:t>
        </w:r>
        <w:r>
          <w:rPr>
            <w:noProof/>
            <w:webHidden/>
          </w:rPr>
          <w:tab/>
        </w:r>
        <w:r>
          <w:rPr>
            <w:noProof/>
            <w:webHidden/>
          </w:rPr>
          <w:fldChar w:fldCharType="begin"/>
        </w:r>
        <w:r>
          <w:rPr>
            <w:noProof/>
            <w:webHidden/>
          </w:rPr>
          <w:instrText xml:space="preserve"> PAGEREF _Toc93661824 \h </w:instrText>
        </w:r>
        <w:r>
          <w:rPr>
            <w:noProof/>
            <w:webHidden/>
          </w:rPr>
        </w:r>
      </w:ins>
      <w:r>
        <w:rPr>
          <w:noProof/>
          <w:webHidden/>
        </w:rPr>
        <w:fldChar w:fldCharType="separate"/>
      </w:r>
      <w:ins w:id="32" w:author="Frederic Maze" w:date="2022-01-21T12:49:00Z">
        <w:r>
          <w:rPr>
            <w:noProof/>
            <w:webHidden/>
          </w:rPr>
          <w:t>8</w:t>
        </w:r>
        <w:r>
          <w:rPr>
            <w:noProof/>
            <w:webHidden/>
          </w:rPr>
          <w:fldChar w:fldCharType="end"/>
        </w:r>
        <w:r w:rsidRPr="00993B49">
          <w:rPr>
            <w:rStyle w:val="Hyperlink"/>
            <w:noProof/>
          </w:rPr>
          <w:fldChar w:fldCharType="end"/>
        </w:r>
      </w:ins>
    </w:p>
    <w:p w14:paraId="6F73562E" w14:textId="084402B8" w:rsidR="00CF75CD" w:rsidRDefault="00CF75CD">
      <w:pPr>
        <w:pStyle w:val="TOC1"/>
        <w:tabs>
          <w:tab w:val="left" w:pos="480"/>
          <w:tab w:val="right" w:leader="dot" w:pos="9004"/>
        </w:tabs>
        <w:rPr>
          <w:ins w:id="33" w:author="Frederic Maze" w:date="2022-01-21T12:49:00Z"/>
          <w:rFonts w:asciiTheme="minorHAnsi" w:eastAsiaTheme="minorEastAsia" w:hAnsiTheme="minorHAnsi" w:cstheme="minorBidi"/>
          <w:noProof/>
          <w:lang w:val="fr-FR" w:eastAsia="fr-FR"/>
        </w:rPr>
      </w:pPr>
      <w:ins w:id="34" w:author="Frederic Maze" w:date="2022-01-21T12:49:00Z">
        <w:r w:rsidRPr="00993B49">
          <w:rPr>
            <w:rStyle w:val="Hyperlink"/>
            <w:noProof/>
          </w:rPr>
          <w:fldChar w:fldCharType="begin"/>
        </w:r>
        <w:r w:rsidRPr="00993B49">
          <w:rPr>
            <w:rStyle w:val="Hyperlink"/>
            <w:noProof/>
          </w:rPr>
          <w:instrText xml:space="preserve"> </w:instrText>
        </w:r>
        <w:r>
          <w:rPr>
            <w:noProof/>
          </w:rPr>
          <w:instrText>HYPERLINK \l "_Toc93661825"</w:instrText>
        </w:r>
        <w:r w:rsidRPr="00993B49">
          <w:rPr>
            <w:rStyle w:val="Hyperlink"/>
            <w:noProof/>
          </w:rPr>
          <w:instrText xml:space="preserve"> </w:instrText>
        </w:r>
        <w:r w:rsidRPr="00993B49">
          <w:rPr>
            <w:rStyle w:val="Hyperlink"/>
            <w:noProof/>
          </w:rPr>
        </w:r>
        <w:r w:rsidRPr="00993B49">
          <w:rPr>
            <w:rStyle w:val="Hyperlink"/>
            <w:noProof/>
          </w:rPr>
          <w:fldChar w:fldCharType="separate"/>
        </w:r>
        <w:r w:rsidRPr="00993B49">
          <w:rPr>
            <w:rStyle w:val="Hyperlink"/>
            <w:noProof/>
            <w14:scene3d>
              <w14:camera w14:prst="orthographicFront"/>
              <w14:lightRig w14:rig="threePt" w14:dir="t">
                <w14:rot w14:lat="0" w14:lon="0" w14:rev="0"/>
              </w14:lightRig>
            </w14:scene3d>
          </w:rPr>
          <w:t>3.</w:t>
        </w:r>
        <w:r>
          <w:rPr>
            <w:rFonts w:asciiTheme="minorHAnsi" w:eastAsiaTheme="minorEastAsia" w:hAnsiTheme="minorHAnsi" w:cstheme="minorBidi"/>
            <w:noProof/>
            <w:lang w:val="fr-FR" w:eastAsia="fr-FR"/>
          </w:rPr>
          <w:tab/>
        </w:r>
        <w:r w:rsidRPr="00993B49">
          <w:rPr>
            <w:rStyle w:val="Hyperlink"/>
            <w:noProof/>
          </w:rPr>
          <w:t>Derived Immersive Tracks</w:t>
        </w:r>
        <w:r>
          <w:rPr>
            <w:noProof/>
            <w:webHidden/>
          </w:rPr>
          <w:tab/>
        </w:r>
        <w:r>
          <w:rPr>
            <w:noProof/>
            <w:webHidden/>
          </w:rPr>
          <w:fldChar w:fldCharType="begin"/>
        </w:r>
        <w:r>
          <w:rPr>
            <w:noProof/>
            <w:webHidden/>
          </w:rPr>
          <w:instrText xml:space="preserve"> PAGEREF _Toc93661825 \h </w:instrText>
        </w:r>
        <w:r>
          <w:rPr>
            <w:noProof/>
            <w:webHidden/>
          </w:rPr>
        </w:r>
      </w:ins>
      <w:r>
        <w:rPr>
          <w:noProof/>
          <w:webHidden/>
        </w:rPr>
        <w:fldChar w:fldCharType="separate"/>
      </w:r>
      <w:ins w:id="35" w:author="Frederic Maze" w:date="2022-01-21T12:49:00Z">
        <w:r>
          <w:rPr>
            <w:noProof/>
            <w:webHidden/>
          </w:rPr>
          <w:t>8</w:t>
        </w:r>
        <w:r>
          <w:rPr>
            <w:noProof/>
            <w:webHidden/>
          </w:rPr>
          <w:fldChar w:fldCharType="end"/>
        </w:r>
        <w:r w:rsidRPr="00993B49">
          <w:rPr>
            <w:rStyle w:val="Hyperlink"/>
            <w:noProof/>
          </w:rPr>
          <w:fldChar w:fldCharType="end"/>
        </w:r>
      </w:ins>
    </w:p>
    <w:p w14:paraId="36BE1A39" w14:textId="697BD5AD" w:rsidR="00CF75CD" w:rsidRDefault="00CF75CD">
      <w:pPr>
        <w:pStyle w:val="TOC2"/>
        <w:tabs>
          <w:tab w:val="left" w:pos="880"/>
          <w:tab w:val="right" w:leader="dot" w:pos="9004"/>
        </w:tabs>
        <w:rPr>
          <w:ins w:id="36" w:author="Frederic Maze" w:date="2022-01-21T12:49:00Z"/>
          <w:rFonts w:asciiTheme="minorHAnsi" w:eastAsiaTheme="minorEastAsia" w:hAnsiTheme="minorHAnsi" w:cstheme="minorBidi"/>
          <w:noProof/>
          <w:lang w:val="fr-FR" w:eastAsia="fr-FR"/>
        </w:rPr>
      </w:pPr>
      <w:ins w:id="37" w:author="Frederic Maze" w:date="2022-01-21T12:49:00Z">
        <w:r w:rsidRPr="00993B49">
          <w:rPr>
            <w:rStyle w:val="Hyperlink"/>
            <w:noProof/>
          </w:rPr>
          <w:fldChar w:fldCharType="begin"/>
        </w:r>
        <w:r w:rsidRPr="00993B49">
          <w:rPr>
            <w:rStyle w:val="Hyperlink"/>
            <w:noProof/>
          </w:rPr>
          <w:instrText xml:space="preserve"> </w:instrText>
        </w:r>
        <w:r>
          <w:rPr>
            <w:noProof/>
          </w:rPr>
          <w:instrText>HYPERLINK \l "_Toc93661826"</w:instrText>
        </w:r>
        <w:r w:rsidRPr="00993B49">
          <w:rPr>
            <w:rStyle w:val="Hyperlink"/>
            <w:noProof/>
          </w:rPr>
          <w:instrText xml:space="preserve"> </w:instrText>
        </w:r>
        <w:r w:rsidRPr="00993B49">
          <w:rPr>
            <w:rStyle w:val="Hyperlink"/>
            <w:noProof/>
          </w:rPr>
        </w:r>
        <w:r w:rsidRPr="00993B49">
          <w:rPr>
            <w:rStyle w:val="Hyperlink"/>
            <w:noProof/>
          </w:rPr>
          <w:fldChar w:fldCharType="separate"/>
        </w:r>
        <w:r w:rsidRPr="00993B49">
          <w:rPr>
            <w:rStyle w:val="Hyperlink"/>
            <w:noProof/>
          </w:rPr>
          <w:t>3.1</w:t>
        </w:r>
        <w:r>
          <w:rPr>
            <w:rFonts w:asciiTheme="minorHAnsi" w:eastAsiaTheme="minorEastAsia" w:hAnsiTheme="minorHAnsi" w:cstheme="minorBidi"/>
            <w:noProof/>
            <w:lang w:val="fr-FR" w:eastAsia="fr-FR"/>
          </w:rPr>
          <w:tab/>
        </w:r>
        <w:r w:rsidRPr="00993B49">
          <w:rPr>
            <w:rStyle w:val="Hyperlink"/>
            <w:noProof/>
          </w:rPr>
          <w:t>Motivation</w:t>
        </w:r>
        <w:r>
          <w:rPr>
            <w:noProof/>
            <w:webHidden/>
          </w:rPr>
          <w:tab/>
        </w:r>
        <w:r>
          <w:rPr>
            <w:noProof/>
            <w:webHidden/>
          </w:rPr>
          <w:fldChar w:fldCharType="begin"/>
        </w:r>
        <w:r>
          <w:rPr>
            <w:noProof/>
            <w:webHidden/>
          </w:rPr>
          <w:instrText xml:space="preserve"> PAGEREF _Toc93661826 \h </w:instrText>
        </w:r>
        <w:r>
          <w:rPr>
            <w:noProof/>
            <w:webHidden/>
          </w:rPr>
        </w:r>
      </w:ins>
      <w:r>
        <w:rPr>
          <w:noProof/>
          <w:webHidden/>
        </w:rPr>
        <w:fldChar w:fldCharType="separate"/>
      </w:r>
      <w:ins w:id="38" w:author="Frederic Maze" w:date="2022-01-21T12:49:00Z">
        <w:r>
          <w:rPr>
            <w:noProof/>
            <w:webHidden/>
          </w:rPr>
          <w:t>9</w:t>
        </w:r>
        <w:r>
          <w:rPr>
            <w:noProof/>
            <w:webHidden/>
          </w:rPr>
          <w:fldChar w:fldCharType="end"/>
        </w:r>
        <w:r w:rsidRPr="00993B49">
          <w:rPr>
            <w:rStyle w:val="Hyperlink"/>
            <w:noProof/>
          </w:rPr>
          <w:fldChar w:fldCharType="end"/>
        </w:r>
      </w:ins>
    </w:p>
    <w:p w14:paraId="3600CBC2" w14:textId="66A40BC1" w:rsidR="00CF75CD" w:rsidRDefault="00CF75CD">
      <w:pPr>
        <w:pStyle w:val="TOC2"/>
        <w:tabs>
          <w:tab w:val="left" w:pos="880"/>
          <w:tab w:val="right" w:leader="dot" w:pos="9004"/>
        </w:tabs>
        <w:rPr>
          <w:ins w:id="39" w:author="Frederic Maze" w:date="2022-01-21T12:49:00Z"/>
          <w:rFonts w:asciiTheme="minorHAnsi" w:eastAsiaTheme="minorEastAsia" w:hAnsiTheme="minorHAnsi" w:cstheme="minorBidi"/>
          <w:noProof/>
          <w:lang w:val="fr-FR" w:eastAsia="fr-FR"/>
        </w:rPr>
      </w:pPr>
      <w:ins w:id="40" w:author="Frederic Maze" w:date="2022-01-21T12:49:00Z">
        <w:r w:rsidRPr="00993B49">
          <w:rPr>
            <w:rStyle w:val="Hyperlink"/>
            <w:noProof/>
          </w:rPr>
          <w:fldChar w:fldCharType="begin"/>
        </w:r>
        <w:r w:rsidRPr="00993B49">
          <w:rPr>
            <w:rStyle w:val="Hyperlink"/>
            <w:noProof/>
          </w:rPr>
          <w:instrText xml:space="preserve"> </w:instrText>
        </w:r>
        <w:r>
          <w:rPr>
            <w:noProof/>
          </w:rPr>
          <w:instrText>HYPERLINK \l "_Toc93661827"</w:instrText>
        </w:r>
        <w:r w:rsidRPr="00993B49">
          <w:rPr>
            <w:rStyle w:val="Hyperlink"/>
            <w:noProof/>
          </w:rPr>
          <w:instrText xml:space="preserve"> </w:instrText>
        </w:r>
        <w:r w:rsidRPr="00993B49">
          <w:rPr>
            <w:rStyle w:val="Hyperlink"/>
            <w:noProof/>
          </w:rPr>
        </w:r>
        <w:r w:rsidRPr="00993B49">
          <w:rPr>
            <w:rStyle w:val="Hyperlink"/>
            <w:noProof/>
          </w:rPr>
          <w:fldChar w:fldCharType="separate"/>
        </w:r>
        <w:r w:rsidRPr="00993B49">
          <w:rPr>
            <w:rStyle w:val="Hyperlink"/>
            <w:noProof/>
          </w:rPr>
          <w:t>3.2</w:t>
        </w:r>
        <w:r>
          <w:rPr>
            <w:rFonts w:asciiTheme="minorHAnsi" w:eastAsiaTheme="minorEastAsia" w:hAnsiTheme="minorHAnsi" w:cstheme="minorBidi"/>
            <w:noProof/>
            <w:lang w:val="fr-FR" w:eastAsia="fr-FR"/>
          </w:rPr>
          <w:tab/>
        </w:r>
        <w:r w:rsidRPr="00993B49">
          <w:rPr>
            <w:rStyle w:val="Hyperlink"/>
            <w:noProof/>
          </w:rPr>
          <w:t>Proposal text</w:t>
        </w:r>
        <w:r>
          <w:rPr>
            <w:noProof/>
            <w:webHidden/>
          </w:rPr>
          <w:tab/>
        </w:r>
        <w:r>
          <w:rPr>
            <w:noProof/>
            <w:webHidden/>
          </w:rPr>
          <w:fldChar w:fldCharType="begin"/>
        </w:r>
        <w:r>
          <w:rPr>
            <w:noProof/>
            <w:webHidden/>
          </w:rPr>
          <w:instrText xml:space="preserve"> PAGEREF _Toc93661827 \h </w:instrText>
        </w:r>
        <w:r>
          <w:rPr>
            <w:noProof/>
            <w:webHidden/>
          </w:rPr>
        </w:r>
      </w:ins>
      <w:r>
        <w:rPr>
          <w:noProof/>
          <w:webHidden/>
        </w:rPr>
        <w:fldChar w:fldCharType="separate"/>
      </w:r>
      <w:ins w:id="41" w:author="Frederic Maze" w:date="2022-01-21T12:49:00Z">
        <w:r>
          <w:rPr>
            <w:noProof/>
            <w:webHidden/>
          </w:rPr>
          <w:t>9</w:t>
        </w:r>
        <w:r>
          <w:rPr>
            <w:noProof/>
            <w:webHidden/>
          </w:rPr>
          <w:fldChar w:fldCharType="end"/>
        </w:r>
        <w:r w:rsidRPr="00993B49">
          <w:rPr>
            <w:rStyle w:val="Hyperlink"/>
            <w:noProof/>
          </w:rPr>
          <w:fldChar w:fldCharType="end"/>
        </w:r>
      </w:ins>
    </w:p>
    <w:p w14:paraId="01481022" w14:textId="57959D27" w:rsidR="003C061B" w:rsidRDefault="00C353B5" w:rsidP="00D13D23">
      <w:r>
        <w:lastRenderedPageBreak/>
        <w:fldChar w:fldCharType="end"/>
      </w:r>
      <w:bookmarkStart w:id="42" w:name="_Toc6418931"/>
      <w:bookmarkStart w:id="43" w:name="_Toc6419125"/>
      <w:bookmarkStart w:id="44" w:name="_Toc6419313"/>
      <w:bookmarkStart w:id="45" w:name="_Toc6419501"/>
      <w:bookmarkStart w:id="46" w:name="_Toc6914802"/>
      <w:bookmarkStart w:id="47" w:name="_Toc6418932"/>
      <w:bookmarkStart w:id="48" w:name="_Toc6419126"/>
      <w:bookmarkStart w:id="49" w:name="_Toc6419314"/>
      <w:bookmarkStart w:id="50" w:name="_Toc6419502"/>
      <w:bookmarkStart w:id="51" w:name="_Toc6914803"/>
      <w:bookmarkStart w:id="52" w:name="_Toc6418933"/>
      <w:bookmarkStart w:id="53" w:name="_Toc6419127"/>
      <w:bookmarkStart w:id="54" w:name="_Toc6419315"/>
      <w:bookmarkStart w:id="55" w:name="_Toc6419503"/>
      <w:bookmarkStart w:id="56" w:name="_Toc6914804"/>
      <w:bookmarkStart w:id="57" w:name="_Toc6418934"/>
      <w:bookmarkStart w:id="58" w:name="_Toc6419128"/>
      <w:bookmarkStart w:id="59" w:name="_Toc6419316"/>
      <w:bookmarkStart w:id="60" w:name="_Toc6419504"/>
      <w:bookmarkStart w:id="61" w:name="_Toc6914805"/>
      <w:bookmarkStart w:id="62" w:name="_Toc6418935"/>
      <w:bookmarkStart w:id="63" w:name="_Toc6419129"/>
      <w:bookmarkStart w:id="64" w:name="_Toc6419317"/>
      <w:bookmarkStart w:id="65" w:name="_Toc6419505"/>
      <w:bookmarkStart w:id="66" w:name="_Toc6914806"/>
      <w:bookmarkStart w:id="67" w:name="_Toc6418936"/>
      <w:bookmarkStart w:id="68" w:name="_Toc6419130"/>
      <w:bookmarkStart w:id="69" w:name="_Toc6419318"/>
      <w:bookmarkStart w:id="70" w:name="_Toc6419506"/>
      <w:bookmarkStart w:id="71" w:name="_Toc6914807"/>
      <w:bookmarkStart w:id="72" w:name="_Toc6418937"/>
      <w:bookmarkStart w:id="73" w:name="_Toc6419131"/>
      <w:bookmarkStart w:id="74" w:name="_Toc6419319"/>
      <w:bookmarkStart w:id="75" w:name="_Toc6419507"/>
      <w:bookmarkStart w:id="76" w:name="_Toc6914808"/>
      <w:bookmarkStart w:id="77" w:name="_Toc6418938"/>
      <w:bookmarkStart w:id="78" w:name="_Toc6419132"/>
      <w:bookmarkStart w:id="79" w:name="_Toc6419320"/>
      <w:bookmarkStart w:id="80" w:name="_Toc6419508"/>
      <w:bookmarkStart w:id="81" w:name="_Toc6914809"/>
      <w:bookmarkStart w:id="82" w:name="_Toc6418939"/>
      <w:bookmarkStart w:id="83" w:name="_Toc6419133"/>
      <w:bookmarkStart w:id="84" w:name="_Toc6419321"/>
      <w:bookmarkStart w:id="85" w:name="_Toc6419509"/>
      <w:bookmarkStart w:id="86" w:name="_Toc6914810"/>
      <w:bookmarkStart w:id="87" w:name="_Toc6418940"/>
      <w:bookmarkStart w:id="88" w:name="_Toc6419134"/>
      <w:bookmarkStart w:id="89" w:name="_Toc6419322"/>
      <w:bookmarkStart w:id="90" w:name="_Toc6419510"/>
      <w:bookmarkStart w:id="91" w:name="_Toc6914811"/>
      <w:bookmarkStart w:id="92" w:name="_Toc6418941"/>
      <w:bookmarkStart w:id="93" w:name="_Toc6419135"/>
      <w:bookmarkStart w:id="94" w:name="_Toc6419323"/>
      <w:bookmarkStart w:id="95" w:name="_Toc6419511"/>
      <w:bookmarkStart w:id="96" w:name="_Toc6914812"/>
      <w:bookmarkStart w:id="97" w:name="_Toc6418942"/>
      <w:bookmarkStart w:id="98" w:name="_Toc6419136"/>
      <w:bookmarkStart w:id="99" w:name="_Toc6419324"/>
      <w:bookmarkStart w:id="100" w:name="_Toc6419512"/>
      <w:bookmarkStart w:id="101" w:name="_Toc6914813"/>
      <w:bookmarkStart w:id="102" w:name="_Toc6418943"/>
      <w:bookmarkStart w:id="103" w:name="_Toc6419137"/>
      <w:bookmarkStart w:id="104" w:name="_Toc6419325"/>
      <w:bookmarkStart w:id="105" w:name="_Toc6419513"/>
      <w:bookmarkStart w:id="106" w:name="_Toc6914814"/>
      <w:bookmarkStart w:id="107" w:name="_Toc6418944"/>
      <w:bookmarkStart w:id="108" w:name="_Toc6419138"/>
      <w:bookmarkStart w:id="109" w:name="_Toc6419326"/>
      <w:bookmarkStart w:id="110" w:name="_Toc6419514"/>
      <w:bookmarkStart w:id="111" w:name="_Toc6914815"/>
      <w:bookmarkStart w:id="112" w:name="_Toc6418945"/>
      <w:bookmarkStart w:id="113" w:name="_Toc6419139"/>
      <w:bookmarkStart w:id="114" w:name="_Toc6419327"/>
      <w:bookmarkStart w:id="115" w:name="_Toc6419515"/>
      <w:bookmarkStart w:id="116" w:name="_Toc6914816"/>
      <w:bookmarkStart w:id="117" w:name="_Toc6418946"/>
      <w:bookmarkStart w:id="118" w:name="_Toc6419140"/>
      <w:bookmarkStart w:id="119" w:name="_Toc6419328"/>
      <w:bookmarkStart w:id="120" w:name="_Toc6419516"/>
      <w:bookmarkStart w:id="121" w:name="_Toc6914817"/>
      <w:bookmarkStart w:id="122" w:name="_Toc6418947"/>
      <w:bookmarkStart w:id="123" w:name="_Toc6419141"/>
      <w:bookmarkStart w:id="124" w:name="_Toc6419329"/>
      <w:bookmarkStart w:id="125" w:name="_Toc6419517"/>
      <w:bookmarkStart w:id="126" w:name="_Toc6914818"/>
      <w:bookmarkStart w:id="127" w:name="_Toc6418948"/>
      <w:bookmarkStart w:id="128" w:name="_Toc6419142"/>
      <w:bookmarkStart w:id="129" w:name="_Toc6419330"/>
      <w:bookmarkStart w:id="130" w:name="_Toc6419518"/>
      <w:bookmarkStart w:id="131" w:name="_Toc6914819"/>
      <w:bookmarkStart w:id="132" w:name="_Toc6418949"/>
      <w:bookmarkStart w:id="133" w:name="_Toc6419143"/>
      <w:bookmarkStart w:id="134" w:name="_Toc6419331"/>
      <w:bookmarkStart w:id="135" w:name="_Toc6419519"/>
      <w:bookmarkStart w:id="136" w:name="_Toc6914820"/>
      <w:bookmarkStart w:id="137" w:name="_Toc6418950"/>
      <w:bookmarkStart w:id="138" w:name="_Toc6419144"/>
      <w:bookmarkStart w:id="139" w:name="_Toc6419332"/>
      <w:bookmarkStart w:id="140" w:name="_Toc6419520"/>
      <w:bookmarkStart w:id="141" w:name="_Toc6914821"/>
      <w:bookmarkStart w:id="142" w:name="_Toc6418951"/>
      <w:bookmarkStart w:id="143" w:name="_Toc6419145"/>
      <w:bookmarkStart w:id="144" w:name="_Toc6419333"/>
      <w:bookmarkStart w:id="145" w:name="_Toc6419521"/>
      <w:bookmarkStart w:id="146" w:name="_Toc6914822"/>
      <w:bookmarkStart w:id="147" w:name="_Toc6418952"/>
      <w:bookmarkStart w:id="148" w:name="_Toc6419146"/>
      <w:bookmarkStart w:id="149" w:name="_Toc6419334"/>
      <w:bookmarkStart w:id="150" w:name="_Toc6419522"/>
      <w:bookmarkStart w:id="151" w:name="_Toc6914823"/>
      <w:bookmarkStart w:id="152" w:name="_Toc6418953"/>
      <w:bookmarkStart w:id="153" w:name="_Toc6419147"/>
      <w:bookmarkStart w:id="154" w:name="_Toc6419335"/>
      <w:bookmarkStart w:id="155" w:name="_Toc6419523"/>
      <w:bookmarkStart w:id="156" w:name="_Toc6914824"/>
      <w:bookmarkStart w:id="157" w:name="_Toc6418954"/>
      <w:bookmarkStart w:id="158" w:name="_Toc6419148"/>
      <w:bookmarkStart w:id="159" w:name="_Toc6419336"/>
      <w:bookmarkStart w:id="160" w:name="_Toc6419524"/>
      <w:bookmarkStart w:id="161" w:name="_Toc6914825"/>
      <w:bookmarkStart w:id="162" w:name="_Toc6418955"/>
      <w:bookmarkStart w:id="163" w:name="_Toc6419149"/>
      <w:bookmarkStart w:id="164" w:name="_Toc6419337"/>
      <w:bookmarkStart w:id="165" w:name="_Toc6419525"/>
      <w:bookmarkStart w:id="166" w:name="_Toc6914826"/>
      <w:bookmarkStart w:id="167" w:name="_Toc6418956"/>
      <w:bookmarkStart w:id="168" w:name="_Toc6419150"/>
      <w:bookmarkStart w:id="169" w:name="_Toc6419338"/>
      <w:bookmarkStart w:id="170" w:name="_Toc6419526"/>
      <w:bookmarkStart w:id="171" w:name="_Toc6914827"/>
      <w:bookmarkStart w:id="172" w:name="_Toc6418957"/>
      <w:bookmarkStart w:id="173" w:name="_Toc6419151"/>
      <w:bookmarkStart w:id="174" w:name="_Toc6419339"/>
      <w:bookmarkStart w:id="175" w:name="_Toc6419527"/>
      <w:bookmarkStart w:id="176" w:name="_Toc6914828"/>
      <w:bookmarkStart w:id="177" w:name="_Toc6418958"/>
      <w:bookmarkStart w:id="178" w:name="_Toc6419152"/>
      <w:bookmarkStart w:id="179" w:name="_Toc6419340"/>
      <w:bookmarkStart w:id="180" w:name="_Toc6419528"/>
      <w:bookmarkStart w:id="181" w:name="_Toc6914829"/>
      <w:bookmarkStart w:id="182" w:name="_Toc6418959"/>
      <w:bookmarkStart w:id="183" w:name="_Toc6419153"/>
      <w:bookmarkStart w:id="184" w:name="_Toc6419341"/>
      <w:bookmarkStart w:id="185" w:name="_Toc6419529"/>
      <w:bookmarkStart w:id="186" w:name="_Toc6914830"/>
      <w:bookmarkStart w:id="187" w:name="_Toc6418960"/>
      <w:bookmarkStart w:id="188" w:name="_Toc6419154"/>
      <w:bookmarkStart w:id="189" w:name="_Toc6419342"/>
      <w:bookmarkStart w:id="190" w:name="_Toc6419530"/>
      <w:bookmarkStart w:id="191" w:name="_Toc6914831"/>
      <w:bookmarkStart w:id="192" w:name="_Toc6418961"/>
      <w:bookmarkStart w:id="193" w:name="_Toc6419155"/>
      <w:bookmarkStart w:id="194" w:name="_Toc6419343"/>
      <w:bookmarkStart w:id="195" w:name="_Toc6419531"/>
      <w:bookmarkStart w:id="196" w:name="_Toc6914832"/>
      <w:bookmarkStart w:id="197" w:name="_Toc6418962"/>
      <w:bookmarkStart w:id="198" w:name="_Toc6419156"/>
      <w:bookmarkStart w:id="199" w:name="_Toc6419344"/>
      <w:bookmarkStart w:id="200" w:name="_Toc6419532"/>
      <w:bookmarkStart w:id="201" w:name="_Toc6914833"/>
      <w:bookmarkStart w:id="202" w:name="_Toc6418963"/>
      <w:bookmarkStart w:id="203" w:name="_Toc6419157"/>
      <w:bookmarkStart w:id="204" w:name="_Toc6419345"/>
      <w:bookmarkStart w:id="205" w:name="_Toc6419533"/>
      <w:bookmarkStart w:id="206" w:name="_Toc6914834"/>
      <w:bookmarkStart w:id="207" w:name="_Toc6418964"/>
      <w:bookmarkStart w:id="208" w:name="_Toc6419158"/>
      <w:bookmarkStart w:id="209" w:name="_Toc6419346"/>
      <w:bookmarkStart w:id="210" w:name="_Toc6419534"/>
      <w:bookmarkStart w:id="211" w:name="_Toc6914835"/>
      <w:bookmarkStart w:id="212" w:name="_Toc6418965"/>
      <w:bookmarkStart w:id="213" w:name="_Toc6419159"/>
      <w:bookmarkStart w:id="214" w:name="_Toc6419347"/>
      <w:bookmarkStart w:id="215" w:name="_Toc6419535"/>
      <w:bookmarkStart w:id="216" w:name="_Toc6914836"/>
      <w:bookmarkStart w:id="217" w:name="_Toc6418966"/>
      <w:bookmarkStart w:id="218" w:name="_Toc6419160"/>
      <w:bookmarkStart w:id="219" w:name="_Toc6419348"/>
      <w:bookmarkStart w:id="220" w:name="_Toc6419536"/>
      <w:bookmarkStart w:id="221" w:name="_Toc6914837"/>
      <w:bookmarkStart w:id="222" w:name="_Toc6418967"/>
      <w:bookmarkStart w:id="223" w:name="_Toc6419161"/>
      <w:bookmarkStart w:id="224" w:name="_Toc6419349"/>
      <w:bookmarkStart w:id="225" w:name="_Toc6419537"/>
      <w:bookmarkStart w:id="226" w:name="_Toc6914838"/>
      <w:bookmarkStart w:id="227" w:name="_Toc6418968"/>
      <w:bookmarkStart w:id="228" w:name="_Toc6419162"/>
      <w:bookmarkStart w:id="229" w:name="_Toc6419350"/>
      <w:bookmarkStart w:id="230" w:name="_Toc6419538"/>
      <w:bookmarkStart w:id="231" w:name="_Toc6914839"/>
      <w:bookmarkStart w:id="232" w:name="_Toc6418970"/>
      <w:bookmarkStart w:id="233" w:name="_Toc6419164"/>
      <w:bookmarkStart w:id="234" w:name="_Toc6419352"/>
      <w:bookmarkStart w:id="235" w:name="_Toc6419540"/>
      <w:bookmarkStart w:id="236" w:name="_Toc6914841"/>
      <w:bookmarkStart w:id="237" w:name="_Toc6418971"/>
      <w:bookmarkStart w:id="238" w:name="_Toc6419165"/>
      <w:bookmarkStart w:id="239" w:name="_Toc6419353"/>
      <w:bookmarkStart w:id="240" w:name="_Toc6419541"/>
      <w:bookmarkStart w:id="241" w:name="_Toc6914842"/>
      <w:bookmarkStart w:id="242" w:name="_Toc6418972"/>
      <w:bookmarkStart w:id="243" w:name="_Toc6419166"/>
      <w:bookmarkStart w:id="244" w:name="_Toc6419354"/>
      <w:bookmarkStart w:id="245" w:name="_Toc6419542"/>
      <w:bookmarkStart w:id="246" w:name="_Toc6914843"/>
      <w:bookmarkStart w:id="247" w:name="_Toc6418973"/>
      <w:bookmarkStart w:id="248" w:name="_Toc6419167"/>
      <w:bookmarkStart w:id="249" w:name="_Toc6419355"/>
      <w:bookmarkStart w:id="250" w:name="_Toc6419543"/>
      <w:bookmarkStart w:id="251" w:name="_Toc6914844"/>
      <w:bookmarkStart w:id="252" w:name="_Toc6418974"/>
      <w:bookmarkStart w:id="253" w:name="_Toc6419168"/>
      <w:bookmarkStart w:id="254" w:name="_Toc6419356"/>
      <w:bookmarkStart w:id="255" w:name="_Toc6419544"/>
      <w:bookmarkStart w:id="256" w:name="_Toc6914845"/>
      <w:bookmarkStart w:id="257" w:name="_Toc6418975"/>
      <w:bookmarkStart w:id="258" w:name="_Toc6419169"/>
      <w:bookmarkStart w:id="259" w:name="_Toc6419357"/>
      <w:bookmarkStart w:id="260" w:name="_Toc6419545"/>
      <w:bookmarkStart w:id="261" w:name="_Toc6914846"/>
      <w:bookmarkStart w:id="262" w:name="_Toc6418976"/>
      <w:bookmarkStart w:id="263" w:name="_Toc6419170"/>
      <w:bookmarkStart w:id="264" w:name="_Toc6419358"/>
      <w:bookmarkStart w:id="265" w:name="_Toc6419546"/>
      <w:bookmarkStart w:id="266" w:name="_Toc6914847"/>
      <w:bookmarkStart w:id="267" w:name="_Toc6418977"/>
      <w:bookmarkStart w:id="268" w:name="_Toc6419171"/>
      <w:bookmarkStart w:id="269" w:name="_Toc6419359"/>
      <w:bookmarkStart w:id="270" w:name="_Toc6419547"/>
      <w:bookmarkStart w:id="271" w:name="_Toc6914848"/>
      <w:bookmarkStart w:id="272" w:name="_Toc6418980"/>
      <w:bookmarkStart w:id="273" w:name="_Toc6419174"/>
      <w:bookmarkStart w:id="274" w:name="_Toc6419362"/>
      <w:bookmarkStart w:id="275" w:name="_Toc6419550"/>
      <w:bookmarkStart w:id="276" w:name="_Toc6914851"/>
      <w:bookmarkStart w:id="277" w:name="_Toc6418981"/>
      <w:bookmarkStart w:id="278" w:name="_Toc6419175"/>
      <w:bookmarkStart w:id="279" w:name="_Toc6419363"/>
      <w:bookmarkStart w:id="280" w:name="_Toc6419551"/>
      <w:bookmarkStart w:id="281" w:name="_Toc6914852"/>
      <w:bookmarkStart w:id="282" w:name="_Toc6418982"/>
      <w:bookmarkStart w:id="283" w:name="_Toc6419176"/>
      <w:bookmarkStart w:id="284" w:name="_Toc6419364"/>
      <w:bookmarkStart w:id="285" w:name="_Toc6419552"/>
      <w:bookmarkStart w:id="286" w:name="_Toc6914853"/>
      <w:bookmarkStart w:id="287" w:name="_Toc6418983"/>
      <w:bookmarkStart w:id="288" w:name="_Toc6419177"/>
      <w:bookmarkStart w:id="289" w:name="_Toc6419365"/>
      <w:bookmarkStart w:id="290" w:name="_Toc6419553"/>
      <w:bookmarkStart w:id="291" w:name="_Toc6914854"/>
      <w:bookmarkStart w:id="292" w:name="_Toc6418984"/>
      <w:bookmarkStart w:id="293" w:name="_Toc6419178"/>
      <w:bookmarkStart w:id="294" w:name="_Toc6419366"/>
      <w:bookmarkStart w:id="295" w:name="_Toc6419554"/>
      <w:bookmarkStart w:id="296" w:name="_Toc6914855"/>
      <w:bookmarkStart w:id="297" w:name="_Toc6418985"/>
      <w:bookmarkStart w:id="298" w:name="_Toc6419179"/>
      <w:bookmarkStart w:id="299" w:name="_Toc6419367"/>
      <w:bookmarkStart w:id="300" w:name="_Toc6419555"/>
      <w:bookmarkStart w:id="301" w:name="_Toc6914856"/>
      <w:bookmarkStart w:id="302" w:name="_Toc6418986"/>
      <w:bookmarkStart w:id="303" w:name="_Toc6419180"/>
      <w:bookmarkStart w:id="304" w:name="_Toc6419368"/>
      <w:bookmarkStart w:id="305" w:name="_Toc6419556"/>
      <w:bookmarkStart w:id="306" w:name="_Toc6914857"/>
      <w:bookmarkStart w:id="307" w:name="_Toc6418987"/>
      <w:bookmarkStart w:id="308" w:name="_Toc6419181"/>
      <w:bookmarkStart w:id="309" w:name="_Toc6419369"/>
      <w:bookmarkStart w:id="310" w:name="_Toc6419557"/>
      <w:bookmarkStart w:id="311" w:name="_Toc6914858"/>
      <w:bookmarkStart w:id="312" w:name="_Toc6418988"/>
      <w:bookmarkStart w:id="313" w:name="_Toc6419182"/>
      <w:bookmarkStart w:id="314" w:name="_Toc6419370"/>
      <w:bookmarkStart w:id="315" w:name="_Toc6419558"/>
      <w:bookmarkStart w:id="316" w:name="_Toc6914859"/>
      <w:bookmarkStart w:id="317" w:name="_Toc6418989"/>
      <w:bookmarkStart w:id="318" w:name="_Toc6419183"/>
      <w:bookmarkStart w:id="319" w:name="_Toc6419371"/>
      <w:bookmarkStart w:id="320" w:name="_Toc6419559"/>
      <w:bookmarkStart w:id="321" w:name="_Toc6914860"/>
      <w:bookmarkStart w:id="322" w:name="_Toc6418990"/>
      <w:bookmarkStart w:id="323" w:name="_Toc6419184"/>
      <w:bookmarkStart w:id="324" w:name="_Toc6419372"/>
      <w:bookmarkStart w:id="325" w:name="_Toc6419560"/>
      <w:bookmarkStart w:id="326" w:name="_Toc6914861"/>
      <w:bookmarkStart w:id="327" w:name="_Toc6418991"/>
      <w:bookmarkStart w:id="328" w:name="_Toc6419185"/>
      <w:bookmarkStart w:id="329" w:name="_Toc6419373"/>
      <w:bookmarkStart w:id="330" w:name="_Toc6419561"/>
      <w:bookmarkStart w:id="331" w:name="_Toc6914862"/>
      <w:bookmarkStart w:id="332" w:name="_Toc6418992"/>
      <w:bookmarkStart w:id="333" w:name="_Toc6419186"/>
      <w:bookmarkStart w:id="334" w:name="_Toc6419374"/>
      <w:bookmarkStart w:id="335" w:name="_Toc6419562"/>
      <w:bookmarkStart w:id="336" w:name="_Toc6914863"/>
      <w:bookmarkStart w:id="337" w:name="_Toc6418993"/>
      <w:bookmarkStart w:id="338" w:name="_Toc6419187"/>
      <w:bookmarkStart w:id="339" w:name="_Toc6419375"/>
      <w:bookmarkStart w:id="340" w:name="_Toc6419563"/>
      <w:bookmarkStart w:id="341" w:name="_Toc6914864"/>
      <w:bookmarkStart w:id="342" w:name="_Toc6418994"/>
      <w:bookmarkStart w:id="343" w:name="_Toc6419188"/>
      <w:bookmarkStart w:id="344" w:name="_Toc6419376"/>
      <w:bookmarkStart w:id="345" w:name="_Toc6419564"/>
      <w:bookmarkStart w:id="346" w:name="_Toc6914865"/>
      <w:bookmarkStart w:id="347" w:name="_Toc6418995"/>
      <w:bookmarkStart w:id="348" w:name="_Toc6419189"/>
      <w:bookmarkStart w:id="349" w:name="_Toc6419377"/>
      <w:bookmarkStart w:id="350" w:name="_Toc6419565"/>
      <w:bookmarkStart w:id="351" w:name="_Toc6914866"/>
      <w:bookmarkStart w:id="352" w:name="_Toc6418996"/>
      <w:bookmarkStart w:id="353" w:name="_Toc6419190"/>
      <w:bookmarkStart w:id="354" w:name="_Toc6419378"/>
      <w:bookmarkStart w:id="355" w:name="_Toc6419566"/>
      <w:bookmarkStart w:id="356" w:name="_Toc6914867"/>
      <w:bookmarkStart w:id="357" w:name="_Toc6418997"/>
      <w:bookmarkStart w:id="358" w:name="_Toc6419191"/>
      <w:bookmarkStart w:id="359" w:name="_Toc6419379"/>
      <w:bookmarkStart w:id="360" w:name="_Toc6419567"/>
      <w:bookmarkStart w:id="361" w:name="_Toc6914868"/>
      <w:bookmarkStart w:id="362" w:name="_Toc6418998"/>
      <w:bookmarkStart w:id="363" w:name="_Toc6419192"/>
      <w:bookmarkStart w:id="364" w:name="_Toc6419380"/>
      <w:bookmarkStart w:id="365" w:name="_Toc6419568"/>
      <w:bookmarkStart w:id="366" w:name="_Toc6914869"/>
      <w:bookmarkStart w:id="367" w:name="_Toc6418999"/>
      <w:bookmarkStart w:id="368" w:name="_Toc6419193"/>
      <w:bookmarkStart w:id="369" w:name="_Toc6419381"/>
      <w:bookmarkStart w:id="370" w:name="_Toc6419569"/>
      <w:bookmarkStart w:id="371" w:name="_Toc6914870"/>
      <w:bookmarkStart w:id="372" w:name="_Toc6419000"/>
      <w:bookmarkStart w:id="373" w:name="_Toc6419194"/>
      <w:bookmarkStart w:id="374" w:name="_Toc6419382"/>
      <w:bookmarkStart w:id="375" w:name="_Toc6419570"/>
      <w:bookmarkStart w:id="376" w:name="_Toc6914871"/>
      <w:bookmarkStart w:id="377" w:name="_Toc6419001"/>
      <w:bookmarkStart w:id="378" w:name="_Toc6419195"/>
      <w:bookmarkStart w:id="379" w:name="_Toc6419383"/>
      <w:bookmarkStart w:id="380" w:name="_Toc6419571"/>
      <w:bookmarkStart w:id="381" w:name="_Toc6914872"/>
      <w:bookmarkStart w:id="382" w:name="_Toc6419002"/>
      <w:bookmarkStart w:id="383" w:name="_Toc6419196"/>
      <w:bookmarkStart w:id="384" w:name="_Toc6419384"/>
      <w:bookmarkStart w:id="385" w:name="_Toc6419572"/>
      <w:bookmarkStart w:id="386" w:name="_Toc6914873"/>
      <w:bookmarkStart w:id="387" w:name="_Toc6419003"/>
      <w:bookmarkStart w:id="388" w:name="_Toc6419197"/>
      <w:bookmarkStart w:id="389" w:name="_Toc6419385"/>
      <w:bookmarkStart w:id="390" w:name="_Toc6419573"/>
      <w:bookmarkStart w:id="391" w:name="_Toc6914874"/>
      <w:bookmarkStart w:id="392" w:name="_Toc6419004"/>
      <w:bookmarkStart w:id="393" w:name="_Toc6419198"/>
      <w:bookmarkStart w:id="394" w:name="_Toc6419386"/>
      <w:bookmarkStart w:id="395" w:name="_Toc6419574"/>
      <w:bookmarkStart w:id="396" w:name="_Toc6914875"/>
      <w:bookmarkStart w:id="397" w:name="_Toc6419005"/>
      <w:bookmarkStart w:id="398" w:name="_Toc6419199"/>
      <w:bookmarkStart w:id="399" w:name="_Toc6419387"/>
      <w:bookmarkStart w:id="400" w:name="_Toc6419575"/>
      <w:bookmarkStart w:id="401" w:name="_Toc6914876"/>
      <w:bookmarkStart w:id="402" w:name="_Toc6419006"/>
      <w:bookmarkStart w:id="403" w:name="_Toc6419200"/>
      <w:bookmarkStart w:id="404" w:name="_Toc6419388"/>
      <w:bookmarkStart w:id="405" w:name="_Toc6419576"/>
      <w:bookmarkStart w:id="406" w:name="_Toc6914877"/>
      <w:bookmarkStart w:id="407" w:name="_Toc6419007"/>
      <w:bookmarkStart w:id="408" w:name="_Toc6419201"/>
      <w:bookmarkStart w:id="409" w:name="_Toc6419389"/>
      <w:bookmarkStart w:id="410" w:name="_Toc6419577"/>
      <w:bookmarkStart w:id="411" w:name="_Toc6914878"/>
      <w:bookmarkStart w:id="412" w:name="_Toc6419008"/>
      <w:bookmarkStart w:id="413" w:name="_Toc6419202"/>
      <w:bookmarkStart w:id="414" w:name="_Toc6419390"/>
      <w:bookmarkStart w:id="415" w:name="_Toc6419578"/>
      <w:bookmarkStart w:id="416" w:name="_Toc6914879"/>
      <w:bookmarkStart w:id="417" w:name="_Toc6419009"/>
      <w:bookmarkStart w:id="418" w:name="_Toc6419203"/>
      <w:bookmarkStart w:id="419" w:name="_Toc6419391"/>
      <w:bookmarkStart w:id="420" w:name="_Toc6419579"/>
      <w:bookmarkStart w:id="421" w:name="_Toc6914880"/>
      <w:bookmarkStart w:id="422" w:name="_Toc6419010"/>
      <w:bookmarkStart w:id="423" w:name="_Toc6419204"/>
      <w:bookmarkStart w:id="424" w:name="_Toc6419392"/>
      <w:bookmarkStart w:id="425" w:name="_Toc6419580"/>
      <w:bookmarkStart w:id="426" w:name="_Toc6914881"/>
      <w:bookmarkStart w:id="427" w:name="_Toc6419011"/>
      <w:bookmarkStart w:id="428" w:name="_Toc6419205"/>
      <w:bookmarkStart w:id="429" w:name="_Toc6419393"/>
      <w:bookmarkStart w:id="430" w:name="_Toc6419581"/>
      <w:bookmarkStart w:id="431" w:name="_Toc6914882"/>
      <w:bookmarkStart w:id="432" w:name="_Toc6419012"/>
      <w:bookmarkStart w:id="433" w:name="_Toc6419206"/>
      <w:bookmarkStart w:id="434" w:name="_Toc6419394"/>
      <w:bookmarkStart w:id="435" w:name="_Toc6419582"/>
      <w:bookmarkStart w:id="436" w:name="_Toc6914883"/>
      <w:bookmarkStart w:id="437" w:name="_Toc6419013"/>
      <w:bookmarkStart w:id="438" w:name="_Toc6419207"/>
      <w:bookmarkStart w:id="439" w:name="_Toc6419395"/>
      <w:bookmarkStart w:id="440" w:name="_Toc6419583"/>
      <w:bookmarkStart w:id="441" w:name="_Toc6914884"/>
      <w:bookmarkStart w:id="442" w:name="_Toc6419014"/>
      <w:bookmarkStart w:id="443" w:name="_Toc6419208"/>
      <w:bookmarkStart w:id="444" w:name="_Toc6419396"/>
      <w:bookmarkStart w:id="445" w:name="_Toc6419584"/>
      <w:bookmarkStart w:id="446" w:name="_Toc6914885"/>
      <w:bookmarkStart w:id="447" w:name="_Toc6419015"/>
      <w:bookmarkStart w:id="448" w:name="_Toc6419209"/>
      <w:bookmarkStart w:id="449" w:name="_Toc6419397"/>
      <w:bookmarkStart w:id="450" w:name="_Toc6419585"/>
      <w:bookmarkStart w:id="451" w:name="_Toc6914886"/>
      <w:bookmarkStart w:id="452" w:name="_Toc6419016"/>
      <w:bookmarkStart w:id="453" w:name="_Toc6419210"/>
      <w:bookmarkStart w:id="454" w:name="_Toc6419398"/>
      <w:bookmarkStart w:id="455" w:name="_Toc6419586"/>
      <w:bookmarkStart w:id="456" w:name="_Toc6914887"/>
      <w:bookmarkStart w:id="457" w:name="_Toc6419017"/>
      <w:bookmarkStart w:id="458" w:name="_Toc6419211"/>
      <w:bookmarkStart w:id="459" w:name="_Toc6419399"/>
      <w:bookmarkStart w:id="460" w:name="_Toc6419587"/>
      <w:bookmarkStart w:id="461" w:name="_Toc6914888"/>
      <w:bookmarkStart w:id="462" w:name="_Toc6419018"/>
      <w:bookmarkStart w:id="463" w:name="_Toc6419212"/>
      <w:bookmarkStart w:id="464" w:name="_Toc6419400"/>
      <w:bookmarkStart w:id="465" w:name="_Toc6419588"/>
      <w:bookmarkStart w:id="466" w:name="_Toc6914889"/>
      <w:bookmarkStart w:id="467" w:name="_Toc6419019"/>
      <w:bookmarkStart w:id="468" w:name="_Toc6419213"/>
      <w:bookmarkStart w:id="469" w:name="_Toc6419401"/>
      <w:bookmarkStart w:id="470" w:name="_Toc6419589"/>
      <w:bookmarkStart w:id="471" w:name="_Toc6914890"/>
      <w:bookmarkStart w:id="472" w:name="_Toc6419020"/>
      <w:bookmarkStart w:id="473" w:name="_Toc6419214"/>
      <w:bookmarkStart w:id="474" w:name="_Toc6419402"/>
      <w:bookmarkStart w:id="475" w:name="_Toc6419590"/>
      <w:bookmarkStart w:id="476" w:name="_Toc6914891"/>
      <w:bookmarkStart w:id="477" w:name="_Toc6419021"/>
      <w:bookmarkStart w:id="478" w:name="_Toc6419215"/>
      <w:bookmarkStart w:id="479" w:name="_Toc6419403"/>
      <w:bookmarkStart w:id="480" w:name="_Toc6419591"/>
      <w:bookmarkStart w:id="481" w:name="_Toc6914892"/>
      <w:bookmarkStart w:id="482" w:name="_Toc6419022"/>
      <w:bookmarkStart w:id="483" w:name="_Toc6419216"/>
      <w:bookmarkStart w:id="484" w:name="_Toc6419404"/>
      <w:bookmarkStart w:id="485" w:name="_Toc6419592"/>
      <w:bookmarkStart w:id="486" w:name="_Toc6914893"/>
      <w:bookmarkStart w:id="487" w:name="_Toc6419023"/>
      <w:bookmarkStart w:id="488" w:name="_Toc6419217"/>
      <w:bookmarkStart w:id="489" w:name="_Toc6419405"/>
      <w:bookmarkStart w:id="490" w:name="_Toc6419593"/>
      <w:bookmarkStart w:id="491" w:name="_Toc6914894"/>
      <w:bookmarkStart w:id="492" w:name="_Toc6419024"/>
      <w:bookmarkStart w:id="493" w:name="_Toc6419218"/>
      <w:bookmarkStart w:id="494" w:name="_Toc6419406"/>
      <w:bookmarkStart w:id="495" w:name="_Toc6419594"/>
      <w:bookmarkStart w:id="496" w:name="_Toc6914895"/>
      <w:bookmarkStart w:id="497" w:name="_Toc6419025"/>
      <w:bookmarkStart w:id="498" w:name="_Toc6419219"/>
      <w:bookmarkStart w:id="499" w:name="_Toc6419407"/>
      <w:bookmarkStart w:id="500" w:name="_Toc6419595"/>
      <w:bookmarkStart w:id="501" w:name="_Toc6914896"/>
      <w:bookmarkStart w:id="502" w:name="_Toc6419026"/>
      <w:bookmarkStart w:id="503" w:name="_Toc6419220"/>
      <w:bookmarkStart w:id="504" w:name="_Toc6419408"/>
      <w:bookmarkStart w:id="505" w:name="_Toc6419596"/>
      <w:bookmarkStart w:id="506" w:name="_Toc6914897"/>
      <w:bookmarkStart w:id="507" w:name="_Toc6419027"/>
      <w:bookmarkStart w:id="508" w:name="_Toc6419221"/>
      <w:bookmarkStart w:id="509" w:name="_Toc6419409"/>
      <w:bookmarkStart w:id="510" w:name="_Toc6419597"/>
      <w:bookmarkStart w:id="511" w:name="_Toc6914898"/>
      <w:bookmarkStart w:id="512" w:name="_Toc6419028"/>
      <w:bookmarkStart w:id="513" w:name="_Toc6419222"/>
      <w:bookmarkStart w:id="514" w:name="_Toc6419410"/>
      <w:bookmarkStart w:id="515" w:name="_Toc6419598"/>
      <w:bookmarkStart w:id="516" w:name="_Toc6914899"/>
      <w:bookmarkStart w:id="517" w:name="_Toc6419029"/>
      <w:bookmarkStart w:id="518" w:name="_Toc6419223"/>
      <w:bookmarkStart w:id="519" w:name="_Toc6419411"/>
      <w:bookmarkStart w:id="520" w:name="_Toc6419599"/>
      <w:bookmarkStart w:id="521" w:name="_Toc6914900"/>
      <w:bookmarkStart w:id="522" w:name="_Toc6419030"/>
      <w:bookmarkStart w:id="523" w:name="_Toc6419224"/>
      <w:bookmarkStart w:id="524" w:name="_Toc6419412"/>
      <w:bookmarkStart w:id="525" w:name="_Toc6419600"/>
      <w:bookmarkStart w:id="526" w:name="_Toc6914901"/>
      <w:bookmarkStart w:id="527" w:name="_Toc6419031"/>
      <w:bookmarkStart w:id="528" w:name="_Toc6419225"/>
      <w:bookmarkStart w:id="529" w:name="_Toc6419413"/>
      <w:bookmarkStart w:id="530" w:name="_Toc6419601"/>
      <w:bookmarkStart w:id="531" w:name="_Toc6914902"/>
      <w:bookmarkStart w:id="532" w:name="_Toc6419032"/>
      <w:bookmarkStart w:id="533" w:name="_Toc6419226"/>
      <w:bookmarkStart w:id="534" w:name="_Toc6419414"/>
      <w:bookmarkStart w:id="535" w:name="_Toc6419602"/>
      <w:bookmarkStart w:id="536" w:name="_Toc6914903"/>
      <w:bookmarkStart w:id="537" w:name="_Toc6419033"/>
      <w:bookmarkStart w:id="538" w:name="_Toc6419227"/>
      <w:bookmarkStart w:id="539" w:name="_Toc6419415"/>
      <w:bookmarkStart w:id="540" w:name="_Toc6419603"/>
      <w:bookmarkStart w:id="541" w:name="_Toc6914904"/>
      <w:bookmarkStart w:id="542" w:name="_Toc6419034"/>
      <w:bookmarkStart w:id="543" w:name="_Toc6419228"/>
      <w:bookmarkStart w:id="544" w:name="_Toc6419416"/>
      <w:bookmarkStart w:id="545" w:name="_Toc6419604"/>
      <w:bookmarkStart w:id="546" w:name="_Toc6914905"/>
      <w:bookmarkStart w:id="547" w:name="_Toc6419035"/>
      <w:bookmarkStart w:id="548" w:name="_Toc6419229"/>
      <w:bookmarkStart w:id="549" w:name="_Toc6419417"/>
      <w:bookmarkStart w:id="550" w:name="_Toc6419605"/>
      <w:bookmarkStart w:id="551" w:name="_Toc6914906"/>
      <w:bookmarkStart w:id="552" w:name="_Toc6419036"/>
      <w:bookmarkStart w:id="553" w:name="_Toc6419230"/>
      <w:bookmarkStart w:id="554" w:name="_Toc6419418"/>
      <w:bookmarkStart w:id="555" w:name="_Toc6419606"/>
      <w:bookmarkStart w:id="556" w:name="_Toc6914907"/>
      <w:bookmarkStart w:id="557" w:name="_Toc6419037"/>
      <w:bookmarkStart w:id="558" w:name="_Toc6419231"/>
      <w:bookmarkStart w:id="559" w:name="_Toc6419419"/>
      <w:bookmarkStart w:id="560" w:name="_Toc6419607"/>
      <w:bookmarkStart w:id="561" w:name="_Toc6914908"/>
      <w:bookmarkStart w:id="562" w:name="_Toc6419038"/>
      <w:bookmarkStart w:id="563" w:name="_Toc6419232"/>
      <w:bookmarkStart w:id="564" w:name="_Toc6419420"/>
      <w:bookmarkStart w:id="565" w:name="_Toc6419608"/>
      <w:bookmarkStart w:id="566" w:name="_Toc6914909"/>
      <w:bookmarkStart w:id="567" w:name="_Toc6419041"/>
      <w:bookmarkStart w:id="568" w:name="_Toc6419235"/>
      <w:bookmarkStart w:id="569" w:name="_Toc6419423"/>
      <w:bookmarkStart w:id="570" w:name="_Toc6419611"/>
      <w:bookmarkStart w:id="571" w:name="_Toc6914912"/>
      <w:bookmarkStart w:id="572" w:name="_Toc6419042"/>
      <w:bookmarkStart w:id="573" w:name="_Toc6419236"/>
      <w:bookmarkStart w:id="574" w:name="_Toc6419424"/>
      <w:bookmarkStart w:id="575" w:name="_Toc6419612"/>
      <w:bookmarkStart w:id="576" w:name="_Toc6914913"/>
      <w:bookmarkStart w:id="577" w:name="_Toc6419043"/>
      <w:bookmarkStart w:id="578" w:name="_Toc6419237"/>
      <w:bookmarkStart w:id="579" w:name="_Toc6419425"/>
      <w:bookmarkStart w:id="580" w:name="_Toc6419613"/>
      <w:bookmarkStart w:id="581" w:name="_Toc6914914"/>
      <w:bookmarkStart w:id="582" w:name="_Toc6419044"/>
      <w:bookmarkStart w:id="583" w:name="_Toc6419238"/>
      <w:bookmarkStart w:id="584" w:name="_Toc6419426"/>
      <w:bookmarkStart w:id="585" w:name="_Toc6419614"/>
      <w:bookmarkStart w:id="586" w:name="_Toc6914915"/>
      <w:bookmarkStart w:id="587" w:name="_Toc6419045"/>
      <w:bookmarkStart w:id="588" w:name="_Toc6419239"/>
      <w:bookmarkStart w:id="589" w:name="_Toc6419427"/>
      <w:bookmarkStart w:id="590" w:name="_Toc6419615"/>
      <w:bookmarkStart w:id="591" w:name="_Toc6914916"/>
      <w:bookmarkStart w:id="592" w:name="_Toc6419046"/>
      <w:bookmarkStart w:id="593" w:name="_Toc6419240"/>
      <w:bookmarkStart w:id="594" w:name="_Toc6419428"/>
      <w:bookmarkStart w:id="595" w:name="_Toc6419616"/>
      <w:bookmarkStart w:id="596" w:name="_Toc6914917"/>
      <w:bookmarkStart w:id="597" w:name="_Toc6419047"/>
      <w:bookmarkStart w:id="598" w:name="_Toc6419241"/>
      <w:bookmarkStart w:id="599" w:name="_Toc6419429"/>
      <w:bookmarkStart w:id="600" w:name="_Toc6419617"/>
      <w:bookmarkStart w:id="601" w:name="_Toc6914918"/>
      <w:bookmarkStart w:id="602" w:name="_Toc6419048"/>
      <w:bookmarkStart w:id="603" w:name="_Toc6419242"/>
      <w:bookmarkStart w:id="604" w:name="_Toc6419430"/>
      <w:bookmarkStart w:id="605" w:name="_Toc6419618"/>
      <w:bookmarkStart w:id="606" w:name="_Toc6914919"/>
      <w:bookmarkStart w:id="607" w:name="_Toc6419049"/>
      <w:bookmarkStart w:id="608" w:name="_Toc6419243"/>
      <w:bookmarkStart w:id="609" w:name="_Toc6419431"/>
      <w:bookmarkStart w:id="610" w:name="_Toc6419619"/>
      <w:bookmarkStart w:id="611" w:name="_Toc6914920"/>
      <w:bookmarkStart w:id="612" w:name="_Toc6419050"/>
      <w:bookmarkStart w:id="613" w:name="_Toc6419244"/>
      <w:bookmarkStart w:id="614" w:name="_Toc6419432"/>
      <w:bookmarkStart w:id="615" w:name="_Toc6419620"/>
      <w:bookmarkStart w:id="616" w:name="_Toc6914921"/>
      <w:bookmarkStart w:id="617" w:name="_Toc6419051"/>
      <w:bookmarkStart w:id="618" w:name="_Toc6419245"/>
      <w:bookmarkStart w:id="619" w:name="_Toc6419433"/>
      <w:bookmarkStart w:id="620" w:name="_Toc6419621"/>
      <w:bookmarkStart w:id="621" w:name="_Toc6914922"/>
      <w:bookmarkStart w:id="622" w:name="_Toc6419052"/>
      <w:bookmarkStart w:id="623" w:name="_Toc6419246"/>
      <w:bookmarkStart w:id="624" w:name="_Toc6419434"/>
      <w:bookmarkStart w:id="625" w:name="_Toc6419622"/>
      <w:bookmarkStart w:id="626" w:name="_Toc6914923"/>
      <w:bookmarkStart w:id="627" w:name="_Toc6419053"/>
      <w:bookmarkStart w:id="628" w:name="_Toc6419247"/>
      <w:bookmarkStart w:id="629" w:name="_Toc6419435"/>
      <w:bookmarkStart w:id="630" w:name="_Toc6419623"/>
      <w:bookmarkStart w:id="631" w:name="_Toc6914924"/>
      <w:bookmarkStart w:id="632" w:name="_Toc6419054"/>
      <w:bookmarkStart w:id="633" w:name="_Toc6419248"/>
      <w:bookmarkStart w:id="634" w:name="_Toc6419436"/>
      <w:bookmarkStart w:id="635" w:name="_Toc6419624"/>
      <w:bookmarkStart w:id="636" w:name="_Toc6914925"/>
      <w:bookmarkStart w:id="637" w:name="_Toc6419055"/>
      <w:bookmarkStart w:id="638" w:name="_Toc6419249"/>
      <w:bookmarkStart w:id="639" w:name="_Toc6419437"/>
      <w:bookmarkStart w:id="640" w:name="_Toc6419625"/>
      <w:bookmarkStart w:id="641" w:name="_Toc6914926"/>
      <w:bookmarkStart w:id="642" w:name="_Toc6419056"/>
      <w:bookmarkStart w:id="643" w:name="_Toc6419250"/>
      <w:bookmarkStart w:id="644" w:name="_Toc6419438"/>
      <w:bookmarkStart w:id="645" w:name="_Toc6419626"/>
      <w:bookmarkStart w:id="646" w:name="_Toc6914927"/>
      <w:bookmarkStart w:id="647" w:name="_Toc6419057"/>
      <w:bookmarkStart w:id="648" w:name="_Toc6419251"/>
      <w:bookmarkStart w:id="649" w:name="_Toc6419439"/>
      <w:bookmarkStart w:id="650" w:name="_Toc6419627"/>
      <w:bookmarkStart w:id="651" w:name="_Toc6914928"/>
      <w:bookmarkStart w:id="652" w:name="_Toc6419058"/>
      <w:bookmarkStart w:id="653" w:name="_Toc6419252"/>
      <w:bookmarkStart w:id="654" w:name="_Toc6419440"/>
      <w:bookmarkStart w:id="655" w:name="_Toc6419628"/>
      <w:bookmarkStart w:id="656" w:name="_Toc6914929"/>
      <w:bookmarkStart w:id="657" w:name="_Toc6419059"/>
      <w:bookmarkStart w:id="658" w:name="_Toc6419253"/>
      <w:bookmarkStart w:id="659" w:name="_Toc6419441"/>
      <w:bookmarkStart w:id="660" w:name="_Toc6419629"/>
      <w:bookmarkStart w:id="661" w:name="_Toc6914930"/>
      <w:bookmarkStart w:id="662" w:name="_Toc6419060"/>
      <w:bookmarkStart w:id="663" w:name="_Toc6419254"/>
      <w:bookmarkStart w:id="664" w:name="_Toc6419442"/>
      <w:bookmarkStart w:id="665" w:name="_Toc6419630"/>
      <w:bookmarkStart w:id="666" w:name="_Toc6914931"/>
      <w:bookmarkStart w:id="667" w:name="_Toc6419061"/>
      <w:bookmarkStart w:id="668" w:name="_Toc6419255"/>
      <w:bookmarkStart w:id="669" w:name="_Toc6419443"/>
      <w:bookmarkStart w:id="670" w:name="_Toc6419631"/>
      <w:bookmarkStart w:id="671" w:name="_Toc6914932"/>
      <w:bookmarkStart w:id="672" w:name="_Toc6419062"/>
      <w:bookmarkStart w:id="673" w:name="_Toc6419256"/>
      <w:bookmarkStart w:id="674" w:name="_Toc6419444"/>
      <w:bookmarkStart w:id="675" w:name="_Toc6419632"/>
      <w:bookmarkStart w:id="676" w:name="_Toc6914933"/>
      <w:bookmarkStart w:id="677" w:name="_Toc6419063"/>
      <w:bookmarkStart w:id="678" w:name="_Toc6419257"/>
      <w:bookmarkStart w:id="679" w:name="_Toc6419445"/>
      <w:bookmarkStart w:id="680" w:name="_Toc6419633"/>
      <w:bookmarkStart w:id="681" w:name="_Toc6914934"/>
      <w:bookmarkStart w:id="682" w:name="_Toc6419064"/>
      <w:bookmarkStart w:id="683" w:name="_Toc6419258"/>
      <w:bookmarkStart w:id="684" w:name="_Toc6419446"/>
      <w:bookmarkStart w:id="685" w:name="_Toc6419634"/>
      <w:bookmarkStart w:id="686" w:name="_Toc6914935"/>
      <w:bookmarkStart w:id="687" w:name="_Toc6419065"/>
      <w:bookmarkStart w:id="688" w:name="_Toc6419259"/>
      <w:bookmarkStart w:id="689" w:name="_Toc6419447"/>
      <w:bookmarkStart w:id="690" w:name="_Toc6419635"/>
      <w:bookmarkStart w:id="691" w:name="_Toc6914936"/>
      <w:bookmarkStart w:id="692" w:name="_Toc6419066"/>
      <w:bookmarkStart w:id="693" w:name="_Toc6419260"/>
      <w:bookmarkStart w:id="694" w:name="_Toc6419448"/>
      <w:bookmarkStart w:id="695" w:name="_Toc6419636"/>
      <w:bookmarkStart w:id="696" w:name="_Toc6914937"/>
      <w:bookmarkStart w:id="697" w:name="_Toc6419067"/>
      <w:bookmarkStart w:id="698" w:name="_Toc6419261"/>
      <w:bookmarkStart w:id="699" w:name="_Toc6419449"/>
      <w:bookmarkStart w:id="700" w:name="_Toc6419637"/>
      <w:bookmarkStart w:id="701" w:name="_Toc6914938"/>
      <w:bookmarkStart w:id="702" w:name="_Toc6419068"/>
      <w:bookmarkStart w:id="703" w:name="_Toc6419262"/>
      <w:bookmarkStart w:id="704" w:name="_Toc6419450"/>
      <w:bookmarkStart w:id="705" w:name="_Toc6419638"/>
      <w:bookmarkStart w:id="706" w:name="_Toc6914939"/>
      <w:bookmarkStart w:id="707" w:name="_Toc6419069"/>
      <w:bookmarkStart w:id="708" w:name="_Toc6419263"/>
      <w:bookmarkStart w:id="709" w:name="_Toc6419451"/>
      <w:bookmarkStart w:id="710" w:name="_Toc6419639"/>
      <w:bookmarkStart w:id="711" w:name="_Toc6914940"/>
      <w:bookmarkStart w:id="712" w:name="_Toc6419070"/>
      <w:bookmarkStart w:id="713" w:name="_Toc6419264"/>
      <w:bookmarkStart w:id="714" w:name="_Toc6419452"/>
      <w:bookmarkStart w:id="715" w:name="_Toc6419640"/>
      <w:bookmarkStart w:id="716" w:name="_Toc6914941"/>
      <w:bookmarkStart w:id="717" w:name="_Toc6419071"/>
      <w:bookmarkStart w:id="718" w:name="_Toc6419265"/>
      <w:bookmarkStart w:id="719" w:name="_Toc6419453"/>
      <w:bookmarkStart w:id="720" w:name="_Toc6419641"/>
      <w:bookmarkStart w:id="721" w:name="_Toc6914942"/>
      <w:bookmarkStart w:id="722" w:name="_Toc6419072"/>
      <w:bookmarkStart w:id="723" w:name="_Toc6419266"/>
      <w:bookmarkStart w:id="724" w:name="_Toc6419454"/>
      <w:bookmarkStart w:id="725" w:name="_Toc6419642"/>
      <w:bookmarkStart w:id="726" w:name="_Toc6914943"/>
      <w:bookmarkStart w:id="727" w:name="_Toc6419073"/>
      <w:bookmarkStart w:id="728" w:name="_Toc6419267"/>
      <w:bookmarkStart w:id="729" w:name="_Toc6419455"/>
      <w:bookmarkStart w:id="730" w:name="_Toc6419643"/>
      <w:bookmarkStart w:id="731" w:name="_Toc6914944"/>
      <w:bookmarkStart w:id="732" w:name="_Toc6419074"/>
      <w:bookmarkStart w:id="733" w:name="_Toc6419268"/>
      <w:bookmarkStart w:id="734" w:name="_Toc6419456"/>
      <w:bookmarkStart w:id="735" w:name="_Toc6419644"/>
      <w:bookmarkStart w:id="736" w:name="_Toc6914945"/>
      <w:bookmarkStart w:id="737" w:name="_Toc6419075"/>
      <w:bookmarkStart w:id="738" w:name="_Toc6419269"/>
      <w:bookmarkStart w:id="739" w:name="_Toc6419457"/>
      <w:bookmarkStart w:id="740" w:name="_Toc6419645"/>
      <w:bookmarkStart w:id="741" w:name="_Toc6914946"/>
      <w:bookmarkStart w:id="742" w:name="_Toc6419076"/>
      <w:bookmarkStart w:id="743" w:name="_Toc6419270"/>
      <w:bookmarkStart w:id="744" w:name="_Toc6419458"/>
      <w:bookmarkStart w:id="745" w:name="_Toc6419646"/>
      <w:bookmarkStart w:id="746" w:name="_Toc6914947"/>
      <w:bookmarkStart w:id="747" w:name="_Toc6419077"/>
      <w:bookmarkStart w:id="748" w:name="_Toc6419271"/>
      <w:bookmarkStart w:id="749" w:name="_Toc6419459"/>
      <w:bookmarkStart w:id="750" w:name="_Toc6419647"/>
      <w:bookmarkStart w:id="751" w:name="_Toc6914948"/>
      <w:bookmarkStart w:id="752" w:name="_Toc6419078"/>
      <w:bookmarkStart w:id="753" w:name="_Toc6419272"/>
      <w:bookmarkStart w:id="754" w:name="_Toc6419460"/>
      <w:bookmarkStart w:id="755" w:name="_Toc6419648"/>
      <w:bookmarkStart w:id="756" w:name="_Toc6914949"/>
      <w:bookmarkStart w:id="757" w:name="_Toc6419079"/>
      <w:bookmarkStart w:id="758" w:name="_Toc6419273"/>
      <w:bookmarkStart w:id="759" w:name="_Toc6419461"/>
      <w:bookmarkStart w:id="760" w:name="_Toc6419649"/>
      <w:bookmarkStart w:id="761" w:name="_Toc6914950"/>
      <w:bookmarkStart w:id="762" w:name="_Toc6419080"/>
      <w:bookmarkStart w:id="763" w:name="_Toc6419274"/>
      <w:bookmarkStart w:id="764" w:name="_Toc6419462"/>
      <w:bookmarkStart w:id="765" w:name="_Toc6419650"/>
      <w:bookmarkStart w:id="766" w:name="_Toc6914951"/>
      <w:bookmarkStart w:id="767" w:name="_Toc6419081"/>
      <w:bookmarkStart w:id="768" w:name="_Toc6419275"/>
      <w:bookmarkStart w:id="769" w:name="_Toc6419463"/>
      <w:bookmarkStart w:id="770" w:name="_Toc6419651"/>
      <w:bookmarkStart w:id="771" w:name="_Toc6914952"/>
      <w:bookmarkStart w:id="772" w:name="_Toc6419082"/>
      <w:bookmarkStart w:id="773" w:name="_Toc6419276"/>
      <w:bookmarkStart w:id="774" w:name="_Toc6419464"/>
      <w:bookmarkStart w:id="775" w:name="_Toc6419652"/>
      <w:bookmarkStart w:id="776" w:name="_Toc6914953"/>
      <w:bookmarkStart w:id="777" w:name="_Toc6419083"/>
      <w:bookmarkStart w:id="778" w:name="_Toc6419277"/>
      <w:bookmarkStart w:id="779" w:name="_Toc6419465"/>
      <w:bookmarkStart w:id="780" w:name="_Toc6419653"/>
      <w:bookmarkStart w:id="781" w:name="_Toc6914954"/>
      <w:bookmarkStart w:id="782" w:name="_Toc6419084"/>
      <w:bookmarkStart w:id="783" w:name="_Toc6419278"/>
      <w:bookmarkStart w:id="784" w:name="_Toc6419466"/>
      <w:bookmarkStart w:id="785" w:name="_Toc6419654"/>
      <w:bookmarkStart w:id="786" w:name="_Toc6914955"/>
      <w:bookmarkStart w:id="787" w:name="_Toc6419085"/>
      <w:bookmarkStart w:id="788" w:name="_Toc6419279"/>
      <w:bookmarkStart w:id="789" w:name="_Toc6419467"/>
      <w:bookmarkStart w:id="790" w:name="_Toc6419655"/>
      <w:bookmarkStart w:id="791" w:name="_Toc6914956"/>
      <w:bookmarkStart w:id="792" w:name="_Toc6419086"/>
      <w:bookmarkStart w:id="793" w:name="_Toc6419280"/>
      <w:bookmarkStart w:id="794" w:name="_Toc6419468"/>
      <w:bookmarkStart w:id="795" w:name="_Toc6419656"/>
      <w:bookmarkStart w:id="796" w:name="_Toc6914957"/>
      <w:bookmarkStart w:id="797" w:name="_Toc6419087"/>
      <w:bookmarkStart w:id="798" w:name="_Toc6419281"/>
      <w:bookmarkStart w:id="799" w:name="_Toc6419469"/>
      <w:bookmarkStart w:id="800" w:name="_Toc6419657"/>
      <w:bookmarkStart w:id="801" w:name="_Toc6914958"/>
      <w:bookmarkStart w:id="802" w:name="_Toc6419088"/>
      <w:bookmarkStart w:id="803" w:name="_Toc6419282"/>
      <w:bookmarkStart w:id="804" w:name="_Toc6419470"/>
      <w:bookmarkStart w:id="805" w:name="_Toc6419658"/>
      <w:bookmarkStart w:id="806" w:name="_Toc6914959"/>
      <w:bookmarkStart w:id="807" w:name="_Hlk12282110"/>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p>
    <w:p w14:paraId="64E89A72" w14:textId="3ED6950D" w:rsidR="00B01F47" w:rsidRPr="00B01F47" w:rsidRDefault="00B01F47" w:rsidP="00B01F47">
      <w:pPr>
        <w:pStyle w:val="Heading1"/>
        <w:numPr>
          <w:ilvl w:val="0"/>
          <w:numId w:val="16"/>
        </w:numPr>
      </w:pPr>
      <w:bookmarkStart w:id="808" w:name="_Toc93661814"/>
      <w:r w:rsidRPr="00B01F47">
        <w:t xml:space="preserve">Transform operations </w:t>
      </w:r>
      <w:r w:rsidR="000A0F64">
        <w:t>under study</w:t>
      </w:r>
      <w:bookmarkEnd w:id="808"/>
    </w:p>
    <w:p w14:paraId="48AFC300" w14:textId="3E63CA6C" w:rsidR="000F5212" w:rsidRPr="002073EF" w:rsidRDefault="000F5212" w:rsidP="00E23BF7">
      <w:r w:rsidRPr="000F5212">
        <w:t xml:space="preserve">See also: </w:t>
      </w:r>
      <w:hyperlink r:id="rId10" w:history="1">
        <w:r w:rsidRPr="00AA0D79">
          <w:rPr>
            <w:rStyle w:val="Hyperlink"/>
          </w:rPr>
          <w:t>http://mpegx.int-evry.fr/software/MPEG/Systems/FileFormat/DerivedVis/issues/5</w:t>
        </w:r>
      </w:hyperlink>
    </w:p>
    <w:p w14:paraId="02FCCAFA" w14:textId="65C37ADD" w:rsidR="002073EF" w:rsidRDefault="002073EF" w:rsidP="00F17B4B">
      <w:pPr>
        <w:pStyle w:val="Heading2"/>
        <w:numPr>
          <w:ilvl w:val="1"/>
          <w:numId w:val="16"/>
        </w:numPr>
        <w:rPr>
          <w:lang w:val="en-US"/>
        </w:rPr>
      </w:pPr>
      <w:bookmarkStart w:id="809" w:name="_Toc93661815"/>
      <w:r>
        <w:rPr>
          <w:lang w:val="en-US"/>
        </w:rPr>
        <w:t>Contrast</w:t>
      </w:r>
      <w:bookmarkEnd w:id="809"/>
    </w:p>
    <w:tbl>
      <w:tblPr>
        <w:tblStyle w:val="TableGrid"/>
        <w:tblW w:w="0" w:type="auto"/>
        <w:tblLook w:val="04A0" w:firstRow="1" w:lastRow="0" w:firstColumn="1" w:lastColumn="0" w:noHBand="0" w:noVBand="1"/>
      </w:tblPr>
      <w:tblGrid>
        <w:gridCol w:w="2983"/>
        <w:gridCol w:w="2982"/>
        <w:gridCol w:w="3039"/>
      </w:tblGrid>
      <w:tr w:rsidR="002073EF" w14:paraId="3BC4AA30" w14:textId="77777777" w:rsidTr="00C8530C">
        <w:tc>
          <w:tcPr>
            <w:tcW w:w="2983" w:type="dxa"/>
            <w:tcBorders>
              <w:top w:val="single" w:sz="4" w:space="0" w:color="auto"/>
              <w:left w:val="single" w:sz="4" w:space="0" w:color="auto"/>
              <w:bottom w:val="single" w:sz="4" w:space="0" w:color="auto"/>
              <w:right w:val="single" w:sz="4" w:space="0" w:color="auto"/>
            </w:tcBorders>
            <w:hideMark/>
          </w:tcPr>
          <w:p w14:paraId="44154A40" w14:textId="77777777" w:rsidR="002073EF" w:rsidRDefault="002073EF" w:rsidP="00C8530C">
            <w:pPr>
              <w:rPr>
                <w:b/>
                <w:bCs/>
                <w:i/>
                <w:iCs/>
                <w:lang w:val="en-GB"/>
              </w:rPr>
            </w:pPr>
            <w:r>
              <w:rPr>
                <w:b/>
                <w:bCs/>
                <w:i/>
                <w:iCs/>
                <w:lang w:val="en-GB"/>
              </w:rPr>
              <w:t>Operation</w:t>
            </w:r>
          </w:p>
        </w:tc>
        <w:tc>
          <w:tcPr>
            <w:tcW w:w="2982" w:type="dxa"/>
            <w:tcBorders>
              <w:top w:val="single" w:sz="4" w:space="0" w:color="auto"/>
              <w:left w:val="single" w:sz="4" w:space="0" w:color="auto"/>
              <w:bottom w:val="single" w:sz="4" w:space="0" w:color="auto"/>
              <w:right w:val="single" w:sz="4" w:space="0" w:color="auto"/>
            </w:tcBorders>
            <w:hideMark/>
          </w:tcPr>
          <w:p w14:paraId="7FCE6418" w14:textId="77777777" w:rsidR="002073EF" w:rsidRDefault="002073EF" w:rsidP="00C8530C">
            <w:pPr>
              <w:rPr>
                <w:b/>
                <w:bCs/>
                <w:i/>
                <w:iCs/>
                <w:lang w:val="en-GB"/>
              </w:rPr>
            </w:pPr>
            <w:r>
              <w:rPr>
                <w:b/>
                <w:bCs/>
                <w:i/>
                <w:iCs/>
                <w:lang w:val="en-GB"/>
              </w:rPr>
              <w:t>Inputs</w:t>
            </w:r>
          </w:p>
        </w:tc>
        <w:tc>
          <w:tcPr>
            <w:tcW w:w="3039" w:type="dxa"/>
            <w:tcBorders>
              <w:top w:val="single" w:sz="4" w:space="0" w:color="auto"/>
              <w:left w:val="single" w:sz="4" w:space="0" w:color="auto"/>
              <w:bottom w:val="single" w:sz="4" w:space="0" w:color="auto"/>
              <w:right w:val="single" w:sz="4" w:space="0" w:color="auto"/>
            </w:tcBorders>
            <w:hideMark/>
          </w:tcPr>
          <w:p w14:paraId="2BE2EDAC" w14:textId="77777777" w:rsidR="002073EF" w:rsidRDefault="002073EF" w:rsidP="00C8530C">
            <w:pPr>
              <w:rPr>
                <w:b/>
                <w:bCs/>
                <w:i/>
                <w:iCs/>
                <w:lang w:val="en-GB"/>
              </w:rPr>
            </w:pPr>
            <w:r>
              <w:rPr>
                <w:b/>
                <w:bCs/>
                <w:i/>
                <w:iCs/>
                <w:lang w:val="en-GB"/>
              </w:rPr>
              <w:t>Parameters</w:t>
            </w:r>
          </w:p>
        </w:tc>
      </w:tr>
      <w:tr w:rsidR="002073EF" w14:paraId="737626EC" w14:textId="77777777" w:rsidTr="00C8530C">
        <w:tc>
          <w:tcPr>
            <w:tcW w:w="2983" w:type="dxa"/>
            <w:tcBorders>
              <w:top w:val="single" w:sz="4" w:space="0" w:color="auto"/>
              <w:left w:val="single" w:sz="4" w:space="0" w:color="auto"/>
              <w:bottom w:val="single" w:sz="4" w:space="0" w:color="auto"/>
              <w:right w:val="single" w:sz="4" w:space="0" w:color="auto"/>
            </w:tcBorders>
            <w:hideMark/>
          </w:tcPr>
          <w:p w14:paraId="02C1D0F4" w14:textId="77777777" w:rsidR="002073EF" w:rsidRDefault="002073EF" w:rsidP="00C8530C">
            <w:pPr>
              <w:rPr>
                <w:lang w:val="en-GB"/>
              </w:rPr>
            </w:pPr>
            <w:r>
              <w:rPr>
                <w:lang w:val="en-GB"/>
              </w:rPr>
              <w:t>Contrast</w:t>
            </w:r>
          </w:p>
        </w:tc>
        <w:tc>
          <w:tcPr>
            <w:tcW w:w="2982" w:type="dxa"/>
            <w:tcBorders>
              <w:top w:val="single" w:sz="4" w:space="0" w:color="auto"/>
              <w:left w:val="single" w:sz="4" w:space="0" w:color="auto"/>
              <w:bottom w:val="single" w:sz="4" w:space="0" w:color="auto"/>
              <w:right w:val="single" w:sz="4" w:space="0" w:color="auto"/>
            </w:tcBorders>
            <w:hideMark/>
          </w:tcPr>
          <w:p w14:paraId="6079C820" w14:textId="77777777" w:rsidR="002073EF" w:rsidRDefault="002073EF" w:rsidP="00C8530C">
            <w:pPr>
              <w:rPr>
                <w:lang w:val="en-GB"/>
              </w:rPr>
            </w:pPr>
            <w:r>
              <w:rPr>
                <w:lang w:val="en-GB"/>
              </w:rPr>
              <w:t>1</w:t>
            </w:r>
          </w:p>
        </w:tc>
        <w:tc>
          <w:tcPr>
            <w:tcW w:w="3039" w:type="dxa"/>
            <w:tcBorders>
              <w:top w:val="single" w:sz="4" w:space="0" w:color="auto"/>
              <w:left w:val="single" w:sz="4" w:space="0" w:color="auto"/>
              <w:bottom w:val="single" w:sz="4" w:space="0" w:color="auto"/>
              <w:right w:val="single" w:sz="4" w:space="0" w:color="auto"/>
            </w:tcBorders>
            <w:hideMark/>
          </w:tcPr>
          <w:p w14:paraId="3AFF6944" w14:textId="77777777" w:rsidR="002073EF" w:rsidRDefault="002073EF" w:rsidP="002073EF">
            <w:pPr>
              <w:pStyle w:val="ListParagraph"/>
              <w:numPr>
                <w:ilvl w:val="0"/>
                <w:numId w:val="22"/>
              </w:numPr>
              <w:spacing w:before="160"/>
              <w:textAlignment w:val="auto"/>
              <w:rPr>
                <w:lang w:val="en-GB"/>
              </w:rPr>
            </w:pPr>
            <w:r>
              <w:rPr>
                <w:lang w:val="en-GB"/>
              </w:rPr>
              <w:t>Signed adjustment</w:t>
            </w:r>
          </w:p>
        </w:tc>
      </w:tr>
    </w:tbl>
    <w:p w14:paraId="174D57FD" w14:textId="77777777" w:rsidR="002073EF" w:rsidRPr="002073EF" w:rsidRDefault="002073EF" w:rsidP="002073EF"/>
    <w:p w14:paraId="56718810" w14:textId="77777777" w:rsidR="00B01F47" w:rsidRPr="00F17B4B" w:rsidRDefault="00B01F47" w:rsidP="00F17B4B">
      <w:pPr>
        <w:pStyle w:val="Heading2"/>
        <w:numPr>
          <w:ilvl w:val="1"/>
          <w:numId w:val="16"/>
        </w:numPr>
      </w:pPr>
      <w:bookmarkStart w:id="810" w:name="_Toc55925455"/>
      <w:bookmarkStart w:id="811" w:name="_Toc55925456"/>
      <w:bookmarkStart w:id="812" w:name="_Toc55925457"/>
      <w:bookmarkStart w:id="813" w:name="_Toc55925458"/>
      <w:bookmarkStart w:id="814" w:name="_Toc55925459"/>
      <w:bookmarkStart w:id="815" w:name="_Toc55925460"/>
      <w:bookmarkStart w:id="816" w:name="_Toc55925461"/>
      <w:bookmarkStart w:id="817" w:name="_Toc55925462"/>
      <w:bookmarkStart w:id="818" w:name="_Toc55925463"/>
      <w:bookmarkStart w:id="819" w:name="_Toc55925464"/>
      <w:bookmarkStart w:id="820" w:name="_Toc55925465"/>
      <w:bookmarkStart w:id="821" w:name="_Toc55925466"/>
      <w:bookmarkStart w:id="822" w:name="_Toc55925467"/>
      <w:bookmarkStart w:id="823" w:name="_Toc55925468"/>
      <w:bookmarkStart w:id="824" w:name="_Toc55925581"/>
      <w:bookmarkStart w:id="825" w:name="_Ref488741357"/>
      <w:bookmarkStart w:id="826" w:name="_Toc93661816"/>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r w:rsidRPr="00F17B4B">
        <w:t>Dynamic Track Overlay Composition</w:t>
      </w:r>
      <w:bookmarkEnd w:id="826"/>
    </w:p>
    <w:p w14:paraId="5E614323" w14:textId="77777777" w:rsidR="00B01F47" w:rsidRPr="00F17B4B" w:rsidRDefault="00B01F47" w:rsidP="00F17B4B">
      <w:pPr>
        <w:pStyle w:val="Heading3"/>
        <w:numPr>
          <w:ilvl w:val="2"/>
          <w:numId w:val="16"/>
        </w:numPr>
      </w:pPr>
      <w:r w:rsidRPr="00F17B4B">
        <w:t>Definition</w:t>
      </w:r>
    </w:p>
    <w:p w14:paraId="59067797" w14:textId="0FD1A74D" w:rsidR="00763BC6" w:rsidRDefault="00B01F47" w:rsidP="00B01F47">
      <w:pPr>
        <w:pStyle w:val="Atom"/>
        <w:tabs>
          <w:tab w:val="left" w:pos="2410"/>
        </w:tabs>
      </w:pPr>
      <w:r>
        <w:t>Box Type:</w:t>
      </w:r>
      <w:r>
        <w:tab/>
      </w:r>
      <w:r>
        <w:rPr>
          <w:rFonts w:ascii="Courier" w:hAnsi="Courier"/>
        </w:rPr>
        <w:t>'</w:t>
      </w:r>
      <w:proofErr w:type="spellStart"/>
      <w:r>
        <w:rPr>
          <w:rFonts w:ascii="Courier" w:hAnsi="Courier"/>
        </w:rPr>
        <w:t>dtoc</w:t>
      </w:r>
      <w:proofErr w:type="spellEnd"/>
      <w:r>
        <w:rPr>
          <w:rFonts w:ascii="Courier" w:hAnsi="Courier"/>
        </w:rPr>
        <w:t>'</w:t>
      </w:r>
      <w:r>
        <w:br/>
        <w:t xml:space="preserve">Mandatory (per sample): </w:t>
      </w:r>
      <w:r>
        <w:tab/>
        <w:t>No</w:t>
      </w:r>
      <w:r>
        <w:br/>
        <w:t>Quantity (per sample):</w:t>
      </w:r>
      <w:r>
        <w:tab/>
        <w:t>Any</w:t>
      </w:r>
      <w:r w:rsidR="00763BC6">
        <w:br/>
        <w:t>Inputs:</w:t>
      </w:r>
      <w:r w:rsidR="00763BC6">
        <w:tab/>
        <w:t>(1) visual track, (2) overlay timed metadata track</w:t>
      </w:r>
    </w:p>
    <w:p w14:paraId="077AFC5B" w14:textId="39A7B137" w:rsidR="00B01F47" w:rsidRDefault="00B01F47" w:rsidP="00B01F47">
      <w:pPr>
        <w:rPr>
          <w:lang w:val="en-GB"/>
        </w:rPr>
      </w:pPr>
      <w:r>
        <w:rPr>
          <w:lang w:val="en-GB"/>
        </w:rPr>
        <w:t xml:space="preserve">The dynamic track overlay composition </w:t>
      </w:r>
      <w:r w:rsidR="00565434">
        <w:rPr>
          <w:rFonts w:ascii="Courier" w:hAnsi="Courier" w:cs="Courier"/>
          <w:lang w:val="en-GB"/>
        </w:rPr>
        <w:t>'</w:t>
      </w:r>
      <w:proofErr w:type="spellStart"/>
      <w:r w:rsidR="00565434">
        <w:rPr>
          <w:rFonts w:ascii="Courier" w:hAnsi="Courier"/>
          <w:lang w:val="en-GB"/>
        </w:rPr>
        <w:t>dtoc</w:t>
      </w:r>
      <w:proofErr w:type="spellEnd"/>
      <w:r w:rsidR="00565434">
        <w:rPr>
          <w:rFonts w:ascii="Courier" w:hAnsi="Courier" w:cs="Courier"/>
          <w:lang w:val="en-GB"/>
        </w:rPr>
        <w:t>'</w:t>
      </w:r>
      <w:r w:rsidR="00565434">
        <w:rPr>
          <w:lang w:val="en-GB"/>
        </w:rPr>
        <w:t xml:space="preserve"> derivation transformation</w:t>
      </w:r>
      <w:r>
        <w:rPr>
          <w:lang w:val="en-GB"/>
        </w:rPr>
        <w:t xml:space="preserve">, when present, requires that the number of </w:t>
      </w:r>
      <w:r w:rsidR="00763BC6">
        <w:rPr>
          <w:lang w:val="en-GB"/>
        </w:rPr>
        <w:t>inputs</w:t>
      </w:r>
      <w:r>
        <w:rPr>
          <w:lang w:val="en-GB"/>
        </w:rPr>
        <w:t xml:space="preserve"> is equal to 2, and the first input is a visual track and the second input is an overlay timed metadata track. </w:t>
      </w:r>
    </w:p>
    <w:p w14:paraId="142FD9EC" w14:textId="7146615F" w:rsidR="00B01F47" w:rsidRDefault="00B01F47" w:rsidP="00B01F47">
      <w:pPr>
        <w:rPr>
          <w:lang w:val="en-GB"/>
        </w:rPr>
      </w:pPr>
      <w:r>
        <w:rPr>
          <w:lang w:val="en-GB"/>
        </w:rPr>
        <w:t xml:space="preserve">This </w:t>
      </w:r>
      <w:r w:rsidR="00565434">
        <w:rPr>
          <w:lang w:val="en-GB"/>
        </w:rPr>
        <w:t>derivation transformation</w:t>
      </w:r>
      <w:r>
        <w:rPr>
          <w:lang w:val="en-GB"/>
        </w:rPr>
        <w:t xml:space="preserve"> defines a derived visual track, each of whose samples is a sample of the first input track as a background, overlaid with sample images of other visual tracks, according to the timed metadata </w:t>
      </w:r>
      <w:proofErr w:type="spellStart"/>
      <w:r>
        <w:rPr>
          <w:lang w:val="en-GB"/>
        </w:rPr>
        <w:t>signaled</w:t>
      </w:r>
      <w:proofErr w:type="spellEnd"/>
      <w:r>
        <w:rPr>
          <w:lang w:val="en-GB"/>
        </w:rPr>
        <w:t xml:space="preserve"> in the second metadata track.</w:t>
      </w:r>
    </w:p>
    <w:p w14:paraId="0AC7E251" w14:textId="341263E9" w:rsidR="00B01F47" w:rsidRDefault="00B01F47" w:rsidP="00B01F47">
      <w:pPr>
        <w:rPr>
          <w:lang w:val="en-GB"/>
        </w:rPr>
      </w:pPr>
      <w:r>
        <w:rPr>
          <w:lang w:val="en-GB"/>
        </w:rPr>
        <w:t xml:space="preserve">Note that the possible blending is not </w:t>
      </w:r>
      <w:proofErr w:type="spellStart"/>
      <w:r>
        <w:rPr>
          <w:lang w:val="en-GB"/>
        </w:rPr>
        <w:t>signaled</w:t>
      </w:r>
      <w:proofErr w:type="spellEnd"/>
      <w:r>
        <w:rPr>
          <w:lang w:val="en-GB"/>
        </w:rPr>
        <w:t xml:space="preserve">. It should be included in the overlay timed metadata track definition in future versions of </w:t>
      </w:r>
      <w:r w:rsidR="00956C9E">
        <w:rPr>
          <w:lang w:val="en-GB"/>
        </w:rPr>
        <w:t>ISO/IEC 23090-2</w:t>
      </w:r>
      <w:r>
        <w:rPr>
          <w:lang w:val="en-GB"/>
        </w:rPr>
        <w:t xml:space="preserve">. </w:t>
      </w:r>
    </w:p>
    <w:p w14:paraId="3141FE04" w14:textId="77777777" w:rsidR="00B01F47" w:rsidRPr="00F17B4B" w:rsidRDefault="00B01F47" w:rsidP="00F17B4B">
      <w:pPr>
        <w:pStyle w:val="Heading3"/>
        <w:numPr>
          <w:ilvl w:val="2"/>
          <w:numId w:val="16"/>
        </w:numPr>
      </w:pPr>
      <w:r w:rsidRPr="00F17B4B">
        <w:t>Syntax</w:t>
      </w:r>
    </w:p>
    <w:p w14:paraId="4BBAA8F5" w14:textId="694F49A7" w:rsidR="00B01F47" w:rsidRDefault="00B01F47" w:rsidP="00B01F47">
      <w:pPr>
        <w:pStyle w:val="code"/>
      </w:pPr>
      <w:r>
        <w:t xml:space="preserve">aligned(8) class DynamicTrackOverlayComposition </w:t>
      </w:r>
      <w:r>
        <w:br/>
        <w:t>extends VisualDerivationBase ('dtoc'</w:t>
      </w:r>
      <w:r w:rsidR="00565434">
        <w:t>, flags</w:t>
      </w:r>
      <w:r>
        <w:t>) {</w:t>
      </w:r>
      <w:r>
        <w:br/>
        <w:t>}</w:t>
      </w:r>
    </w:p>
    <w:p w14:paraId="70FA0588" w14:textId="77777777" w:rsidR="00B01F47" w:rsidRPr="00F17B4B" w:rsidRDefault="00B01F47" w:rsidP="00F17B4B">
      <w:pPr>
        <w:pStyle w:val="Heading2"/>
        <w:numPr>
          <w:ilvl w:val="1"/>
          <w:numId w:val="16"/>
        </w:numPr>
      </w:pPr>
      <w:bookmarkStart w:id="827" w:name="_Toc46922562"/>
      <w:bookmarkStart w:id="828" w:name="_Toc46922650"/>
      <w:bookmarkStart w:id="829" w:name="_Toc46922568"/>
      <w:bookmarkStart w:id="830" w:name="_Toc46922656"/>
      <w:bookmarkStart w:id="831" w:name="_Toc46922572"/>
      <w:bookmarkStart w:id="832" w:name="_Toc46922660"/>
      <w:bookmarkStart w:id="833" w:name="_Toc46922575"/>
      <w:bookmarkStart w:id="834" w:name="_Toc46922663"/>
      <w:bookmarkStart w:id="835" w:name="_Toc46922578"/>
      <w:bookmarkStart w:id="836" w:name="_Toc46922666"/>
      <w:bookmarkStart w:id="837" w:name="_Toc93661817"/>
      <w:bookmarkEnd w:id="825"/>
      <w:bookmarkEnd w:id="827"/>
      <w:bookmarkEnd w:id="828"/>
      <w:bookmarkEnd w:id="829"/>
      <w:bookmarkEnd w:id="830"/>
      <w:bookmarkEnd w:id="831"/>
      <w:bookmarkEnd w:id="832"/>
      <w:bookmarkEnd w:id="833"/>
      <w:bookmarkEnd w:id="834"/>
      <w:bookmarkEnd w:id="835"/>
      <w:bookmarkEnd w:id="836"/>
      <w:r w:rsidRPr="00F17B4B">
        <w:t>Transformation Matrix Composition</w:t>
      </w:r>
      <w:bookmarkEnd w:id="837"/>
    </w:p>
    <w:p w14:paraId="6AFAB26C" w14:textId="77777777" w:rsidR="00B01F47" w:rsidRPr="00B416FC" w:rsidRDefault="00B01F47" w:rsidP="00B416FC">
      <w:pPr>
        <w:pStyle w:val="Heading3"/>
        <w:numPr>
          <w:ilvl w:val="2"/>
          <w:numId w:val="16"/>
        </w:numPr>
      </w:pPr>
      <w:r w:rsidRPr="00B416FC">
        <w:t>Definition</w:t>
      </w:r>
    </w:p>
    <w:p w14:paraId="1808D4D9" w14:textId="3EEF717F" w:rsidR="000D08CC" w:rsidRDefault="00B01F47" w:rsidP="00B01F47">
      <w:pPr>
        <w:pStyle w:val="Atom"/>
        <w:tabs>
          <w:tab w:val="left" w:pos="2410"/>
        </w:tabs>
      </w:pPr>
      <w:r>
        <w:t>Box Type:</w:t>
      </w:r>
      <w:r>
        <w:tab/>
      </w:r>
      <w:r>
        <w:rPr>
          <w:rFonts w:ascii="Courier" w:hAnsi="Courier"/>
        </w:rPr>
        <w:t>'</w:t>
      </w:r>
      <w:proofErr w:type="spellStart"/>
      <w:r>
        <w:rPr>
          <w:rFonts w:ascii="Courier" w:hAnsi="Courier"/>
        </w:rPr>
        <w:t>tmcp</w:t>
      </w:r>
      <w:proofErr w:type="spellEnd"/>
      <w:r>
        <w:rPr>
          <w:rFonts w:ascii="Courier" w:hAnsi="Courier"/>
        </w:rPr>
        <w:t>'</w:t>
      </w:r>
      <w:r>
        <w:br/>
        <w:t xml:space="preserve">Mandatory (per sample): </w:t>
      </w:r>
      <w:r>
        <w:tab/>
        <w:t>No</w:t>
      </w:r>
      <w:r>
        <w:br/>
        <w:t>Quantity (per sample):</w:t>
      </w:r>
      <w:r>
        <w:tab/>
        <w:t>Any</w:t>
      </w:r>
      <w:r w:rsidR="000D08CC">
        <w:br/>
        <w:t>Inputs:</w:t>
      </w:r>
      <w:r w:rsidR="000D08CC">
        <w:tab/>
      </w:r>
      <w:r w:rsidR="00504E7D" w:rsidRPr="00504E7D">
        <w:t>At least one (1)</w:t>
      </w:r>
    </w:p>
    <w:p w14:paraId="2A1CF356" w14:textId="12DED99A" w:rsidR="00B01F47" w:rsidRDefault="00565434" w:rsidP="00B01F47">
      <w:pPr>
        <w:rPr>
          <w:lang w:val="en-GB"/>
        </w:rPr>
      </w:pPr>
      <w:r>
        <w:rPr>
          <w:lang w:val="en-GB"/>
        </w:rPr>
        <w:t xml:space="preserve">The </w:t>
      </w:r>
      <w:r>
        <w:rPr>
          <w:rFonts w:ascii="Courier" w:hAnsi="Courier" w:cs="Courier"/>
          <w:lang w:val="en-GB"/>
        </w:rPr>
        <w:t>'</w:t>
      </w:r>
      <w:proofErr w:type="spellStart"/>
      <w:r>
        <w:rPr>
          <w:rFonts w:ascii="Courier" w:hAnsi="Courier" w:cs="Courier"/>
          <w:lang w:val="en-GB"/>
        </w:rPr>
        <w:t>tmcp</w:t>
      </w:r>
      <w:proofErr w:type="spellEnd"/>
      <w:r>
        <w:rPr>
          <w:rFonts w:ascii="Courier" w:hAnsi="Courier" w:cs="Courier"/>
          <w:lang w:val="en-GB"/>
        </w:rPr>
        <w:t>'</w:t>
      </w:r>
      <w:r>
        <w:rPr>
          <w:lang w:val="en-GB"/>
        </w:rPr>
        <w:t xml:space="preserve"> derivation transformation,</w:t>
      </w:r>
      <w:r w:rsidR="00B01F47">
        <w:rPr>
          <w:lang w:val="en-GB"/>
        </w:rPr>
        <w:t xml:space="preserve"> when present, requires that the number of </w:t>
      </w:r>
      <w:r w:rsidR="000D08CC">
        <w:rPr>
          <w:lang w:val="en-GB"/>
        </w:rPr>
        <w:t>inputs</w:t>
      </w:r>
      <w:r w:rsidR="00B01F47">
        <w:rPr>
          <w:lang w:val="en-GB"/>
        </w:rPr>
        <w:t xml:space="preserve"> is greater or equal to 1, and the input</w:t>
      </w:r>
      <w:r w:rsidR="000D08CC">
        <w:rPr>
          <w:lang w:val="en-GB"/>
        </w:rPr>
        <w:t>s</w:t>
      </w:r>
      <w:r w:rsidR="00B01F47">
        <w:rPr>
          <w:lang w:val="en-GB"/>
        </w:rPr>
        <w:t xml:space="preserve"> are visual tracks. </w:t>
      </w:r>
    </w:p>
    <w:p w14:paraId="33AFE5F6" w14:textId="31680DEC" w:rsidR="00B01F47" w:rsidRDefault="00B01F47" w:rsidP="00B01F47">
      <w:pPr>
        <w:rPr>
          <w:lang w:val="en-GB"/>
        </w:rPr>
      </w:pPr>
      <w:r>
        <w:rPr>
          <w:lang w:val="en-GB"/>
        </w:rPr>
        <w:t xml:space="preserve">This </w:t>
      </w:r>
      <w:r w:rsidR="00222654">
        <w:rPr>
          <w:lang w:val="en-GB"/>
        </w:rPr>
        <w:t>derivation transformation</w:t>
      </w:r>
      <w:r>
        <w:rPr>
          <w:lang w:val="en-GB"/>
        </w:rPr>
        <w:t xml:space="preserve"> defines a derived visual track, each of whose sample images is a </w:t>
      </w:r>
      <w:r>
        <w:rPr>
          <w:lang w:val="en-GB"/>
        </w:rPr>
        <w:lastRenderedPageBreak/>
        <w:t xml:space="preserve">larger canvas overlaid with sample images of one or more input tracks in the layering order that is same as the order they are listed, i.e., the bottom-most input image first and the top-most input image last. The size of the canvas is specified by </w:t>
      </w:r>
      <w:r>
        <w:rPr>
          <w:rFonts w:ascii="Courier" w:hAnsi="Courier"/>
          <w:noProof/>
          <w:sz w:val="20"/>
          <w:szCs w:val="20"/>
          <w:lang w:val="en-GB"/>
        </w:rPr>
        <w:t>output_width</w:t>
      </w:r>
      <w:r>
        <w:rPr>
          <w:lang w:val="en-GB"/>
        </w:rPr>
        <w:t xml:space="preserve"> and </w:t>
      </w:r>
      <w:proofErr w:type="spellStart"/>
      <w:r>
        <w:rPr>
          <w:rFonts w:ascii="Courier" w:hAnsi="Courier"/>
          <w:noProof/>
          <w:sz w:val="20"/>
          <w:szCs w:val="20"/>
          <w:lang w:val="en-GB"/>
        </w:rPr>
        <w:t>output_height</w:t>
      </w:r>
      <w:r>
        <w:rPr>
          <w:lang w:val="en-GB"/>
        </w:rPr>
        <w:t>.The</w:t>
      </w:r>
      <w:proofErr w:type="spellEnd"/>
      <w:r>
        <w:rPr>
          <w:lang w:val="en-GB"/>
        </w:rPr>
        <w:t xml:space="preserve"> time-parallel samples of all input tracks are spatially arranged onto the canvas according to the syntax and semantics of the matrix values in the input track headers; that is, the sizes and locations of sample images of the input tracks are specified by </w:t>
      </w:r>
      <w:r>
        <w:rPr>
          <w:rFonts w:ascii="Courier" w:hAnsi="Courier"/>
          <w:noProof/>
          <w:sz w:val="20"/>
          <w:szCs w:val="20"/>
          <w:lang w:val="en-GB"/>
        </w:rPr>
        <w:t>width</w:t>
      </w:r>
      <w:r>
        <w:rPr>
          <w:lang w:val="en-GB"/>
        </w:rPr>
        <w:t xml:space="preserve">, </w:t>
      </w:r>
      <w:r>
        <w:rPr>
          <w:rFonts w:ascii="Courier" w:hAnsi="Courier"/>
          <w:noProof/>
          <w:sz w:val="20"/>
          <w:szCs w:val="20"/>
          <w:lang w:val="en-GB"/>
        </w:rPr>
        <w:t>height</w:t>
      </w:r>
      <w:r>
        <w:rPr>
          <w:lang w:val="en-GB"/>
        </w:rPr>
        <w:t xml:space="preserve">, and </w:t>
      </w:r>
      <w:r>
        <w:rPr>
          <w:rFonts w:ascii="Courier" w:hAnsi="Courier"/>
          <w:noProof/>
          <w:sz w:val="20"/>
          <w:szCs w:val="20"/>
          <w:lang w:val="en-GB"/>
        </w:rPr>
        <w:t>matrix</w:t>
      </w:r>
      <w:r>
        <w:rPr>
          <w:noProof/>
          <w:sz w:val="20"/>
          <w:szCs w:val="20"/>
          <w:lang w:val="en-GB" w:eastAsia="ko-KR"/>
        </w:rPr>
        <w:t xml:space="preserve"> </w:t>
      </w:r>
      <w:r>
        <w:rPr>
          <w:rFonts w:eastAsia="Times New Roman"/>
          <w:lang w:val="en-GB" w:eastAsia="zh-TW"/>
        </w:rPr>
        <w:t xml:space="preserve">within </w:t>
      </w:r>
      <w:proofErr w:type="spellStart"/>
      <w:r>
        <w:rPr>
          <w:rFonts w:ascii="Courier" w:hAnsi="Courier"/>
          <w:sz w:val="20"/>
          <w:lang w:val="en-GB"/>
        </w:rPr>
        <w:t>TrackHeaderBox</w:t>
      </w:r>
      <w:proofErr w:type="spellEnd"/>
      <w:r>
        <w:rPr>
          <w:lang w:val="en-GB"/>
        </w:rPr>
        <w:t>.</w:t>
      </w:r>
      <w:r w:rsidR="00565434">
        <w:rPr>
          <w:lang w:val="en-GB"/>
        </w:rPr>
        <w:t xml:space="preserve"> </w:t>
      </w:r>
      <w:r w:rsidR="00565434" w:rsidRPr="00565434">
        <w:rPr>
          <w:lang w:val="en-GB"/>
        </w:rPr>
        <w:t>Any portion of an arra</w:t>
      </w:r>
      <w:r w:rsidR="00F71C2C">
        <w:rPr>
          <w:lang w:val="en-GB"/>
        </w:rPr>
        <w:t>n</w:t>
      </w:r>
      <w:r w:rsidR="00565434" w:rsidRPr="00565434">
        <w:rPr>
          <w:lang w:val="en-GB"/>
        </w:rPr>
        <w:t>ged input image that is out of the canvas will be ignored.</w:t>
      </w:r>
    </w:p>
    <w:p w14:paraId="7E15DF49" w14:textId="77777777" w:rsidR="00B01F47" w:rsidRDefault="00B01F47" w:rsidP="00B01F47">
      <w:pPr>
        <w:pStyle w:val="Note"/>
        <w:ind w:left="720"/>
        <w:rPr>
          <w:shd w:val="pct15" w:color="auto" w:fill="FFFFFF"/>
        </w:rPr>
      </w:pPr>
      <w:r>
        <w:t>NOTE</w:t>
      </w:r>
      <w:r>
        <w:tab/>
        <w:t>The canvas/image/video background is used for the situation where the input sample images do not cover the entire canvas background. This is useful, for example, for 360</w:t>
      </w:r>
      <w:r>
        <w:sym w:font="Symbol" w:char="F0B0"/>
      </w:r>
      <w:r>
        <w:t xml:space="preserve"> VR content where the VR video does not cover the entire spherical surface.</w:t>
      </w:r>
    </w:p>
    <w:p w14:paraId="2823FA51" w14:textId="77777777" w:rsidR="00B01F47" w:rsidRPr="00B416FC" w:rsidRDefault="00B01F47" w:rsidP="00B416FC">
      <w:pPr>
        <w:pStyle w:val="Heading3"/>
        <w:numPr>
          <w:ilvl w:val="2"/>
          <w:numId w:val="16"/>
        </w:numPr>
      </w:pPr>
      <w:r w:rsidRPr="00B416FC">
        <w:t>Syntax</w:t>
      </w:r>
    </w:p>
    <w:p w14:paraId="0746C694" w14:textId="144408D9" w:rsidR="00B01F47" w:rsidRPr="004D254C" w:rsidRDefault="00B01F47" w:rsidP="00B01F47">
      <w:pPr>
        <w:pStyle w:val="code"/>
      </w:pPr>
      <w:r>
        <w:t xml:space="preserve">aligned(8) class TrackMatrixComposition </w:t>
      </w:r>
      <w:r>
        <w:br/>
      </w:r>
      <w:r w:rsidRPr="00DA1872">
        <w:t>extends VisualDerivationBase ('tmcp'</w:t>
      </w:r>
      <w:r w:rsidR="0044206B" w:rsidRPr="00DA1872">
        <w:t>, flags</w:t>
      </w:r>
      <w:r w:rsidRPr="00DA1872">
        <w:t>) {</w:t>
      </w:r>
      <w:r w:rsidRPr="00DA1872">
        <w:br/>
      </w:r>
      <w:r w:rsidRPr="004D254C">
        <w:t>}</w:t>
      </w:r>
    </w:p>
    <w:p w14:paraId="05437571" w14:textId="77777777" w:rsidR="00B01F47" w:rsidRPr="00B416FC" w:rsidRDefault="00B01F47" w:rsidP="00B416FC">
      <w:pPr>
        <w:pStyle w:val="Heading2"/>
        <w:numPr>
          <w:ilvl w:val="1"/>
          <w:numId w:val="16"/>
        </w:numPr>
      </w:pPr>
      <w:bookmarkStart w:id="838" w:name="_Toc46922587"/>
      <w:bookmarkStart w:id="839" w:name="_Toc46922675"/>
      <w:bookmarkStart w:id="840" w:name="_Toc46922590"/>
      <w:bookmarkStart w:id="841" w:name="_Toc46922678"/>
      <w:bookmarkStart w:id="842" w:name="_Toc46922591"/>
      <w:bookmarkStart w:id="843" w:name="_Toc46922679"/>
      <w:bookmarkStart w:id="844" w:name="_Toc46922592"/>
      <w:bookmarkStart w:id="845" w:name="_Toc46922680"/>
      <w:bookmarkStart w:id="846" w:name="_Toc46922603"/>
      <w:bookmarkStart w:id="847" w:name="_Toc46922691"/>
      <w:bookmarkStart w:id="848" w:name="_Toc46922604"/>
      <w:bookmarkStart w:id="849" w:name="_Toc46922692"/>
      <w:bookmarkStart w:id="850" w:name="_Toc93661818"/>
      <w:bookmarkEnd w:id="838"/>
      <w:bookmarkEnd w:id="839"/>
      <w:bookmarkEnd w:id="840"/>
      <w:bookmarkEnd w:id="841"/>
      <w:bookmarkEnd w:id="842"/>
      <w:bookmarkEnd w:id="843"/>
      <w:bookmarkEnd w:id="844"/>
      <w:bookmarkEnd w:id="845"/>
      <w:bookmarkEnd w:id="846"/>
      <w:bookmarkEnd w:id="847"/>
      <w:bookmarkEnd w:id="848"/>
      <w:bookmarkEnd w:id="849"/>
      <w:r w:rsidRPr="00B416FC">
        <w:t>Track Grouping Composition</w:t>
      </w:r>
      <w:bookmarkEnd w:id="850"/>
    </w:p>
    <w:p w14:paraId="15B5FECE" w14:textId="77777777" w:rsidR="00B01F47" w:rsidRPr="00B416FC" w:rsidRDefault="00B01F47" w:rsidP="00B416FC">
      <w:pPr>
        <w:pStyle w:val="Heading3"/>
        <w:numPr>
          <w:ilvl w:val="2"/>
          <w:numId w:val="16"/>
        </w:numPr>
      </w:pPr>
      <w:r w:rsidRPr="00B416FC">
        <w:t>Definition</w:t>
      </w:r>
    </w:p>
    <w:p w14:paraId="01FCD4B8" w14:textId="02E1EDDB" w:rsidR="00B01F47" w:rsidRDefault="00B01F47" w:rsidP="00B01F47">
      <w:pPr>
        <w:pStyle w:val="Atom"/>
        <w:tabs>
          <w:tab w:val="left" w:pos="2410"/>
        </w:tabs>
      </w:pPr>
      <w:r>
        <w:t>Box Type:</w:t>
      </w:r>
      <w:r>
        <w:tab/>
      </w:r>
      <w:r>
        <w:rPr>
          <w:rFonts w:ascii="Courier" w:hAnsi="Courier"/>
        </w:rPr>
        <w:t>'</w:t>
      </w:r>
      <w:proofErr w:type="spellStart"/>
      <w:r>
        <w:rPr>
          <w:rFonts w:ascii="Courier" w:hAnsi="Courier"/>
        </w:rPr>
        <w:t>tgcp</w:t>
      </w:r>
      <w:proofErr w:type="spellEnd"/>
      <w:r>
        <w:rPr>
          <w:rFonts w:ascii="Courier" w:hAnsi="Courier"/>
        </w:rPr>
        <w:t>'</w:t>
      </w:r>
      <w:r>
        <w:br/>
        <w:t xml:space="preserve">Mandatory (per sample): </w:t>
      </w:r>
      <w:r>
        <w:tab/>
        <w:t>No</w:t>
      </w:r>
      <w:r>
        <w:br/>
        <w:t>Quantity (per sample):</w:t>
      </w:r>
      <w:r>
        <w:tab/>
        <w:t>Any</w:t>
      </w:r>
      <w:r w:rsidR="00A965A5">
        <w:br/>
        <w:t>Inputs:</w:t>
      </w:r>
      <w:r w:rsidR="00A965A5">
        <w:tab/>
      </w:r>
      <w:r w:rsidR="00504E7D" w:rsidRPr="00CF4E42">
        <w:t>At least one (1)</w:t>
      </w:r>
    </w:p>
    <w:p w14:paraId="578998F0" w14:textId="2EFD266A" w:rsidR="00B01F47" w:rsidRDefault="004D254C" w:rsidP="00B01F47">
      <w:pPr>
        <w:rPr>
          <w:lang w:val="en-GB"/>
        </w:rPr>
      </w:pPr>
      <w:r w:rsidRPr="00F2086F">
        <w:rPr>
          <w:lang w:val="en-GB"/>
        </w:rPr>
        <w:t xml:space="preserve">The </w:t>
      </w:r>
      <w:r w:rsidRPr="00F2086F">
        <w:rPr>
          <w:rFonts w:ascii="Courier" w:hAnsi="Courier" w:cs="Courier"/>
          <w:lang w:val="en-GB"/>
        </w:rPr>
        <w:t>'</w:t>
      </w:r>
      <w:proofErr w:type="spellStart"/>
      <w:r w:rsidRPr="00F2086F">
        <w:rPr>
          <w:rFonts w:ascii="Courier" w:hAnsi="Courier" w:cs="Courier"/>
          <w:lang w:val="en-GB"/>
        </w:rPr>
        <w:t>tgcp</w:t>
      </w:r>
      <w:proofErr w:type="spellEnd"/>
      <w:r w:rsidRPr="00F2086F">
        <w:rPr>
          <w:rFonts w:ascii="Courier" w:hAnsi="Courier" w:cs="Courier"/>
          <w:lang w:val="en-GB"/>
        </w:rPr>
        <w:t>'</w:t>
      </w:r>
      <w:r w:rsidRPr="00F2086F">
        <w:rPr>
          <w:lang w:val="en-GB"/>
        </w:rPr>
        <w:t xml:space="preserve"> derivation transformation</w:t>
      </w:r>
      <w:r>
        <w:rPr>
          <w:lang w:val="en-GB"/>
        </w:rPr>
        <w:t>,</w:t>
      </w:r>
      <w:r w:rsidR="00B01F47">
        <w:rPr>
          <w:lang w:val="en-GB"/>
        </w:rPr>
        <w:t xml:space="preserve"> when present, requires that the number of </w:t>
      </w:r>
      <w:r w:rsidR="00721FCB">
        <w:rPr>
          <w:lang w:val="en-GB"/>
        </w:rPr>
        <w:t>inputs</w:t>
      </w:r>
      <w:r w:rsidR="00B01F47">
        <w:rPr>
          <w:lang w:val="en-GB"/>
        </w:rPr>
        <w:t xml:space="preserve"> is greater or equal to 1, and the input</w:t>
      </w:r>
      <w:r w:rsidR="00721FCB">
        <w:rPr>
          <w:lang w:val="en-GB"/>
        </w:rPr>
        <w:t>s</w:t>
      </w:r>
      <w:r w:rsidR="00B01F47">
        <w:rPr>
          <w:lang w:val="en-GB"/>
        </w:rPr>
        <w:t xml:space="preserve"> are visual tracks. All the input tracks shall belong to a same track group, all containing the sub-picture composition Track Group Box </w:t>
      </w:r>
      <w:r w:rsidR="00F2086F">
        <w:rPr>
          <w:rFonts w:ascii="Courier" w:eastAsia="Times New Roman" w:hAnsi="Courier" w:cs="Courier"/>
          <w:sz w:val="20"/>
          <w:szCs w:val="20"/>
          <w:lang w:val="en-GB"/>
        </w:rPr>
        <w:t>'</w:t>
      </w:r>
      <w:r w:rsidR="00F2086F">
        <w:rPr>
          <w:rFonts w:ascii="Courier" w:hAnsi="Courier"/>
          <w:noProof/>
          <w:sz w:val="20"/>
          <w:szCs w:val="20"/>
          <w:lang w:val="en-GB"/>
        </w:rPr>
        <w:t>2dsr</w:t>
      </w:r>
      <w:r w:rsidR="00F2086F">
        <w:rPr>
          <w:rFonts w:ascii="Courier" w:eastAsia="Times New Roman" w:hAnsi="Courier" w:cs="Courier"/>
          <w:sz w:val="20"/>
          <w:szCs w:val="20"/>
          <w:lang w:val="en-GB"/>
        </w:rPr>
        <w:t>'</w:t>
      </w:r>
      <w:r w:rsidR="00F2086F">
        <w:rPr>
          <w:lang w:val="en-GB"/>
        </w:rPr>
        <w:t xml:space="preserve"> </w:t>
      </w:r>
      <w:r w:rsidR="00B01F47">
        <w:rPr>
          <w:lang w:val="en-GB"/>
        </w:rPr>
        <w:t xml:space="preserve">in </w:t>
      </w:r>
      <w:r w:rsidR="00F2086F">
        <w:rPr>
          <w:lang w:val="en-GB"/>
        </w:rPr>
        <w:t>ISO/IEC 23090-2</w:t>
      </w:r>
      <w:r w:rsidR="00B01F47">
        <w:rPr>
          <w:lang w:val="en-GB"/>
        </w:rPr>
        <w:t xml:space="preserve"> with a same</w:t>
      </w:r>
      <w:r w:rsidR="00B01F47">
        <w:rPr>
          <w:rFonts w:ascii="Courier" w:eastAsia="Times New Roman" w:hAnsi="Courier" w:cs="Courier"/>
          <w:sz w:val="20"/>
          <w:szCs w:val="20"/>
          <w:lang w:val="en-GB"/>
        </w:rPr>
        <w:t xml:space="preserve"> </w:t>
      </w:r>
      <w:proofErr w:type="spellStart"/>
      <w:r w:rsidR="00B01F47">
        <w:rPr>
          <w:rFonts w:ascii="Courier" w:eastAsia="Times New Roman" w:hAnsi="Courier" w:cs="Courier"/>
          <w:sz w:val="20"/>
          <w:szCs w:val="20"/>
          <w:lang w:val="en-GB"/>
        </w:rPr>
        <w:t>track_group_id</w:t>
      </w:r>
      <w:proofErr w:type="spellEnd"/>
      <w:r w:rsidR="00B01F47">
        <w:rPr>
          <w:rFonts w:eastAsia="Times New Roman"/>
          <w:sz w:val="20"/>
          <w:szCs w:val="20"/>
          <w:lang w:val="en-GB"/>
        </w:rPr>
        <w:t xml:space="preserve"> </w:t>
      </w:r>
      <w:r w:rsidR="00B01F47">
        <w:rPr>
          <w:lang w:val="en-GB"/>
        </w:rPr>
        <w:t xml:space="preserve">value, but no any two of the tracks belong to a same alternate track group (i.e., they contain no </w:t>
      </w:r>
      <w:proofErr w:type="spellStart"/>
      <w:r w:rsidR="00F2086F" w:rsidRPr="00F2086F">
        <w:rPr>
          <w:rFonts w:ascii="Courier New" w:hAnsi="Courier New" w:cs="Courier New"/>
          <w:lang w:val="en-GB"/>
        </w:rPr>
        <w:t>TrackHeaderBox</w:t>
      </w:r>
      <w:proofErr w:type="spellEnd"/>
      <w:r w:rsidR="00B01F47">
        <w:rPr>
          <w:lang w:val="en-GB"/>
        </w:rPr>
        <w:t xml:space="preserve"> with a same non-zero </w:t>
      </w:r>
      <w:proofErr w:type="spellStart"/>
      <w:r w:rsidR="00B01F47">
        <w:rPr>
          <w:rFonts w:ascii="Courier" w:eastAsia="Times New Roman" w:hAnsi="Courier" w:cs="Courier"/>
          <w:sz w:val="20"/>
          <w:szCs w:val="20"/>
          <w:lang w:val="en-GB"/>
        </w:rPr>
        <w:t>alternate_group</w:t>
      </w:r>
      <w:proofErr w:type="spellEnd"/>
      <w:r w:rsidR="00B01F47">
        <w:rPr>
          <w:lang w:val="en-GB"/>
        </w:rPr>
        <w:t xml:space="preserve"> value that indicates they belong to a same alternate group for the purpose of selecting only one from the alternate group). </w:t>
      </w:r>
    </w:p>
    <w:p w14:paraId="54BD026F" w14:textId="2DC1208E" w:rsidR="00B01F47" w:rsidRDefault="00B01F47" w:rsidP="00B01F47">
      <w:pPr>
        <w:rPr>
          <w:lang w:val="en-GB"/>
        </w:rPr>
      </w:pPr>
      <w:r>
        <w:rPr>
          <w:lang w:val="en-GB"/>
        </w:rPr>
        <w:t xml:space="preserve">This </w:t>
      </w:r>
      <w:r w:rsidR="00F2086F">
        <w:rPr>
          <w:lang w:val="en-GB"/>
        </w:rPr>
        <w:t>derivation transformation</w:t>
      </w:r>
      <w:r>
        <w:rPr>
          <w:lang w:val="en-GB"/>
        </w:rPr>
        <w:t xml:space="preserve"> defines a derived visual track, each of whose sample images is a larger canvas overlaid with sample images of one or more input tracks in the layering order that is same as the order they are listed, i.e., the bottom-most input image first and the top-most input image last. The time-parallel samples of all tracks of the same sub-picture composition track group are spatially arranged according to the syntax and semantics of the track group; that is, the size of the canvas is specified by </w:t>
      </w:r>
      <w:r>
        <w:rPr>
          <w:rFonts w:ascii="Courier" w:hAnsi="Courier"/>
          <w:noProof/>
          <w:sz w:val="20"/>
          <w:szCs w:val="20"/>
          <w:lang w:val="en-GB"/>
        </w:rPr>
        <w:t>composition_width</w:t>
      </w:r>
      <w:r>
        <w:rPr>
          <w:lang w:val="en-GB"/>
        </w:rPr>
        <w:t xml:space="preserve"> and </w:t>
      </w:r>
      <w:r>
        <w:rPr>
          <w:rFonts w:ascii="Courier" w:hAnsi="Courier"/>
          <w:noProof/>
          <w:sz w:val="20"/>
          <w:szCs w:val="20"/>
          <w:lang w:val="en-GB"/>
        </w:rPr>
        <w:t>composition_height</w:t>
      </w:r>
      <w:r>
        <w:rPr>
          <w:lang w:val="en-GB"/>
        </w:rPr>
        <w:t xml:space="preserve">, and the sizes and locations of sample images of the input tracks are specified by </w:t>
      </w:r>
      <w:r>
        <w:rPr>
          <w:rFonts w:ascii="Courier" w:hAnsi="Courier"/>
          <w:noProof/>
          <w:sz w:val="20"/>
          <w:szCs w:val="20"/>
          <w:lang w:val="en-GB"/>
        </w:rPr>
        <w:t>track_width</w:t>
      </w:r>
      <w:r>
        <w:rPr>
          <w:lang w:val="en-GB"/>
        </w:rPr>
        <w:t xml:space="preserve">, </w:t>
      </w:r>
      <w:r>
        <w:rPr>
          <w:rFonts w:ascii="Courier" w:hAnsi="Courier"/>
          <w:noProof/>
          <w:sz w:val="20"/>
          <w:szCs w:val="20"/>
          <w:lang w:val="en-GB"/>
        </w:rPr>
        <w:t>track_height</w:t>
      </w:r>
      <w:r>
        <w:rPr>
          <w:lang w:val="en-GB"/>
        </w:rPr>
        <w:t xml:space="preserve">, </w:t>
      </w:r>
      <w:r>
        <w:rPr>
          <w:rFonts w:ascii="Courier" w:hAnsi="Courier"/>
          <w:noProof/>
          <w:sz w:val="20"/>
          <w:szCs w:val="20"/>
          <w:lang w:val="en-GB"/>
        </w:rPr>
        <w:t>track_x</w:t>
      </w:r>
      <w:r>
        <w:rPr>
          <w:noProof/>
          <w:sz w:val="20"/>
          <w:szCs w:val="20"/>
          <w:lang w:val="en-GB" w:eastAsia="ko-KR"/>
        </w:rPr>
        <w:t xml:space="preserve"> </w:t>
      </w:r>
      <w:r>
        <w:rPr>
          <w:lang w:val="en-GB"/>
        </w:rPr>
        <w:t xml:space="preserve">and </w:t>
      </w:r>
      <w:r>
        <w:rPr>
          <w:rFonts w:ascii="Courier" w:hAnsi="Courier"/>
          <w:noProof/>
          <w:sz w:val="20"/>
          <w:szCs w:val="20"/>
          <w:lang w:val="en-GB"/>
        </w:rPr>
        <w:t>track_y</w:t>
      </w:r>
      <w:r>
        <w:rPr>
          <w:noProof/>
          <w:sz w:val="20"/>
          <w:szCs w:val="20"/>
          <w:lang w:val="en-GB" w:eastAsia="ko-KR"/>
        </w:rPr>
        <w:t xml:space="preserve"> </w:t>
      </w:r>
      <w:r>
        <w:rPr>
          <w:lang w:val="en-GB"/>
        </w:rPr>
        <w:t xml:space="preserve">in the associated sub-picture composition track group box </w:t>
      </w:r>
      <w:r w:rsidR="00F2086F" w:rsidRPr="00F2086F">
        <w:rPr>
          <w:rFonts w:ascii="Courier" w:eastAsia="Times New Roman" w:hAnsi="Courier" w:cs="Courier"/>
          <w:sz w:val="20"/>
          <w:szCs w:val="20"/>
          <w:lang w:val="en-GB"/>
        </w:rPr>
        <w:t>'</w:t>
      </w:r>
      <w:r w:rsidR="00F2086F" w:rsidRPr="00F2086F">
        <w:rPr>
          <w:rFonts w:ascii="Courier" w:hAnsi="Courier"/>
          <w:noProof/>
          <w:sz w:val="20"/>
          <w:szCs w:val="20"/>
          <w:lang w:val="en-GB"/>
        </w:rPr>
        <w:t>2dsr</w:t>
      </w:r>
      <w:r w:rsidR="00F2086F" w:rsidRPr="00F2086F">
        <w:rPr>
          <w:rFonts w:ascii="Courier" w:eastAsia="Times New Roman" w:hAnsi="Courier" w:cs="Courier"/>
          <w:sz w:val="20"/>
          <w:szCs w:val="20"/>
          <w:lang w:val="en-GB"/>
        </w:rPr>
        <w:t>'</w:t>
      </w:r>
      <w:r w:rsidR="00F2086F" w:rsidRPr="00F2086F">
        <w:rPr>
          <w:lang w:val="en-GB"/>
        </w:rPr>
        <w:t xml:space="preserve"> </w:t>
      </w:r>
      <w:r w:rsidRPr="00F2086F">
        <w:rPr>
          <w:lang w:val="en-GB"/>
        </w:rPr>
        <w:t xml:space="preserve">in </w:t>
      </w:r>
      <w:r w:rsidR="00F2086F" w:rsidRPr="00F2086F">
        <w:rPr>
          <w:lang w:val="en-GB"/>
        </w:rPr>
        <w:t>ISO/IEC 23090-2</w:t>
      </w:r>
      <w:r w:rsidRPr="00F2086F">
        <w:rPr>
          <w:lang w:val="en-GB"/>
        </w:rPr>
        <w:t>.</w:t>
      </w:r>
    </w:p>
    <w:p w14:paraId="72132E98" w14:textId="650AA8C6" w:rsidR="00B01F47" w:rsidRDefault="00B01F47" w:rsidP="00B01F47">
      <w:pPr>
        <w:rPr>
          <w:lang w:val="en-GB"/>
        </w:rPr>
      </w:pPr>
      <w:r>
        <w:rPr>
          <w:lang w:val="en-GB"/>
        </w:rPr>
        <w:t xml:space="preserve">This </w:t>
      </w:r>
      <w:r w:rsidR="00F2086F">
        <w:rPr>
          <w:lang w:val="en-GB"/>
        </w:rPr>
        <w:t>derivation transformation</w:t>
      </w:r>
      <w:r>
        <w:rPr>
          <w:lang w:val="en-GB"/>
        </w:rPr>
        <w:t xml:space="preserve"> supports specifying a single </w:t>
      </w:r>
      <w:proofErr w:type="spellStart"/>
      <w:r>
        <w:rPr>
          <w:lang w:val="en-GB"/>
        </w:rPr>
        <w:t>color</w:t>
      </w:r>
      <w:proofErr w:type="spellEnd"/>
      <w:r>
        <w:rPr>
          <w:lang w:val="en-GB"/>
        </w:rPr>
        <w:t xml:space="preserve"> canvas background or a single image background, and </w:t>
      </w:r>
      <w:proofErr w:type="spellStart"/>
      <w:r>
        <w:rPr>
          <w:lang w:val="en-GB"/>
        </w:rPr>
        <w:t>signaling</w:t>
      </w:r>
      <w:proofErr w:type="spellEnd"/>
      <w:r>
        <w:rPr>
          <w:lang w:val="en-GB"/>
        </w:rPr>
        <w:t xml:space="preserve"> the image overlay blending.  </w:t>
      </w:r>
    </w:p>
    <w:p w14:paraId="64EF67FD" w14:textId="77777777" w:rsidR="00B01F47" w:rsidRPr="00B416FC" w:rsidRDefault="00B01F47" w:rsidP="00B416FC">
      <w:pPr>
        <w:pStyle w:val="Heading3"/>
        <w:numPr>
          <w:ilvl w:val="2"/>
          <w:numId w:val="16"/>
        </w:numPr>
      </w:pPr>
      <w:r w:rsidRPr="00B416FC">
        <w:lastRenderedPageBreak/>
        <w:t>Syntax</w:t>
      </w:r>
    </w:p>
    <w:p w14:paraId="4F754EF8" w14:textId="02441806" w:rsidR="00B01F47" w:rsidRDefault="00B01F47" w:rsidP="00B01F47">
      <w:pPr>
        <w:pStyle w:val="code"/>
      </w:pPr>
      <w:r>
        <w:t xml:space="preserve">aligned(8) class SubPictureTrackGroupComposition </w:t>
      </w:r>
      <w:r>
        <w:br/>
        <w:t>extends VisualDerivationBase ('tgcp'</w:t>
      </w:r>
      <w:r w:rsidR="000516E3">
        <w:t>, flags</w:t>
      </w:r>
      <w:r>
        <w:t>) {</w:t>
      </w:r>
      <w:r>
        <w:br/>
        <w:t>}</w:t>
      </w:r>
    </w:p>
    <w:p w14:paraId="37F666BF" w14:textId="77777777" w:rsidR="00B01F47" w:rsidRPr="00B416FC" w:rsidRDefault="00B01F47" w:rsidP="00B416FC">
      <w:pPr>
        <w:pStyle w:val="Heading2"/>
        <w:numPr>
          <w:ilvl w:val="1"/>
          <w:numId w:val="16"/>
        </w:numPr>
      </w:pPr>
      <w:bookmarkStart w:id="851" w:name="_Toc46922610"/>
      <w:bookmarkStart w:id="852" w:name="_Toc46922698"/>
      <w:bookmarkStart w:id="853" w:name="_Toc46922611"/>
      <w:bookmarkStart w:id="854" w:name="_Toc46922699"/>
      <w:bookmarkStart w:id="855" w:name="_Toc46922613"/>
      <w:bookmarkStart w:id="856" w:name="_Toc46922701"/>
      <w:bookmarkStart w:id="857" w:name="_Toc46922626"/>
      <w:bookmarkStart w:id="858" w:name="_Toc46922714"/>
      <w:bookmarkStart w:id="859" w:name="_Toc46922627"/>
      <w:bookmarkStart w:id="860" w:name="_Toc46922715"/>
      <w:bookmarkStart w:id="861" w:name="_Toc93661819"/>
      <w:bookmarkEnd w:id="851"/>
      <w:bookmarkEnd w:id="852"/>
      <w:bookmarkEnd w:id="853"/>
      <w:bookmarkEnd w:id="854"/>
      <w:bookmarkEnd w:id="855"/>
      <w:bookmarkEnd w:id="856"/>
      <w:bookmarkEnd w:id="857"/>
      <w:bookmarkEnd w:id="858"/>
      <w:bookmarkEnd w:id="859"/>
      <w:bookmarkEnd w:id="860"/>
      <w:r w:rsidRPr="00B416FC">
        <w:t>Matrix Transformations</w:t>
      </w:r>
      <w:bookmarkEnd w:id="861"/>
    </w:p>
    <w:p w14:paraId="02D06D74" w14:textId="77777777" w:rsidR="00B01F47" w:rsidRPr="00B416FC" w:rsidRDefault="00B01F47" w:rsidP="00B416FC">
      <w:pPr>
        <w:pStyle w:val="Heading3"/>
        <w:numPr>
          <w:ilvl w:val="2"/>
          <w:numId w:val="16"/>
        </w:numPr>
      </w:pPr>
      <w:r w:rsidRPr="00B416FC">
        <w:t>Definition</w:t>
      </w:r>
    </w:p>
    <w:p w14:paraId="1103BA3C" w14:textId="1C62404C" w:rsidR="00B01F47" w:rsidRDefault="00B01F47" w:rsidP="00B01F47">
      <w:pPr>
        <w:pStyle w:val="Atom"/>
        <w:tabs>
          <w:tab w:val="left" w:pos="2410"/>
        </w:tabs>
      </w:pPr>
      <w:r>
        <w:t>Box Type:</w:t>
      </w:r>
      <w:r>
        <w:tab/>
      </w:r>
      <w:r>
        <w:rPr>
          <w:rFonts w:ascii="Courier" w:hAnsi="Courier"/>
        </w:rPr>
        <w:t>'matt'</w:t>
      </w:r>
      <w:r>
        <w:br/>
        <w:t xml:space="preserve">Mandatory (per sample): </w:t>
      </w:r>
      <w:r>
        <w:tab/>
        <w:t>No</w:t>
      </w:r>
      <w:r>
        <w:br/>
        <w:t>Quantity (per sample):</w:t>
      </w:r>
      <w:r>
        <w:tab/>
        <w:t>Any</w:t>
      </w:r>
      <w:r w:rsidR="00504E7D">
        <w:br/>
        <w:t>Inputs</w:t>
      </w:r>
      <w:r w:rsidR="00504E7D">
        <w:tab/>
        <w:t>One (1)</w:t>
      </w:r>
    </w:p>
    <w:p w14:paraId="570C4107" w14:textId="05E47E52" w:rsidR="00B01F47" w:rsidRDefault="00B01F47" w:rsidP="00B01F47">
      <w:r>
        <w:t xml:space="preserve">The sample matrix transformation </w:t>
      </w:r>
      <w:r>
        <w:rPr>
          <w:rFonts w:ascii="Courier" w:hAnsi="Courier" w:cs="Courier"/>
        </w:rPr>
        <w:t>'matt'</w:t>
      </w:r>
      <w:r>
        <w:t xml:space="preserve"> </w:t>
      </w:r>
      <w:r w:rsidR="00252EC1">
        <w:t>derivation transformation</w:t>
      </w:r>
      <w:r>
        <w:t xml:space="preserve"> transforms the </w:t>
      </w:r>
      <w:r w:rsidR="00532F66" w:rsidRPr="00532F66">
        <w:t>input image item or sample of an input track</w:t>
      </w:r>
      <w:r>
        <w:t xml:space="preserve"> according to the transformation defined by a 3x3 matrix.</w:t>
      </w:r>
    </w:p>
    <w:p w14:paraId="0C2780FD" w14:textId="77777777" w:rsidR="00B01F47" w:rsidRPr="00B416FC" w:rsidRDefault="00B01F47" w:rsidP="00B416FC">
      <w:pPr>
        <w:pStyle w:val="Heading3"/>
        <w:numPr>
          <w:ilvl w:val="2"/>
          <w:numId w:val="16"/>
        </w:numPr>
      </w:pPr>
      <w:r w:rsidRPr="00B416FC">
        <w:t>Syntax</w:t>
      </w:r>
    </w:p>
    <w:p w14:paraId="628C1C69" w14:textId="5195C0E6" w:rsidR="00B01F47" w:rsidRDefault="00B01F47" w:rsidP="00B01F47">
      <w:pPr>
        <w:pStyle w:val="code"/>
        <w:spacing w:before="0" w:after="160"/>
      </w:pPr>
      <w:r>
        <w:t xml:space="preserve">aligned(8) class MatrixTransformation </w:t>
      </w:r>
      <w:r>
        <w:br/>
        <w:t>extends VisualDerivationBase (‘matt’</w:t>
      </w:r>
      <w:r w:rsidR="00252EC1">
        <w:t>, flags</w:t>
      </w:r>
      <w:r>
        <w:t>) {</w:t>
      </w:r>
      <w:r>
        <w:br/>
      </w:r>
      <w:r>
        <w:tab/>
        <w:t>int (32)[9] matrix;</w:t>
      </w:r>
      <w:r>
        <w:br/>
        <w:t>}</w:t>
      </w:r>
    </w:p>
    <w:p w14:paraId="342AD252" w14:textId="77777777" w:rsidR="00B01F47" w:rsidRPr="00B416FC" w:rsidRDefault="00B01F47" w:rsidP="00B416FC">
      <w:pPr>
        <w:pStyle w:val="Heading3"/>
        <w:numPr>
          <w:ilvl w:val="2"/>
          <w:numId w:val="16"/>
        </w:numPr>
      </w:pPr>
      <w:r w:rsidRPr="00B416FC">
        <w:t>Semantics</w:t>
      </w:r>
    </w:p>
    <w:p w14:paraId="69D35606" w14:textId="29CEBDDF" w:rsidR="00B01F47" w:rsidRDefault="00B01F47" w:rsidP="00B01F47">
      <w:pPr>
        <w:pStyle w:val="fields"/>
        <w:rPr>
          <w:lang w:val="fr-FR"/>
        </w:rPr>
      </w:pPr>
      <w:proofErr w:type="gramStart"/>
      <w:r>
        <w:rPr>
          <w:rFonts w:ascii="Courier" w:hAnsi="Courier"/>
          <w:sz w:val="20"/>
          <w:lang w:val="fr-FR"/>
        </w:rPr>
        <w:t>matrix</w:t>
      </w:r>
      <w:proofErr w:type="gramEnd"/>
      <w:r>
        <w:rPr>
          <w:rFonts w:ascii="Courier" w:hAnsi="Courier"/>
          <w:sz w:val="20"/>
          <w:lang w:val="fr-FR"/>
        </w:rPr>
        <w:t xml:space="preserve"> </w:t>
      </w:r>
      <w:proofErr w:type="spellStart"/>
      <w:r>
        <w:rPr>
          <w:lang w:val="fr-FR"/>
        </w:rPr>
        <w:t>specifies</w:t>
      </w:r>
      <w:proofErr w:type="spellEnd"/>
      <w:r>
        <w:rPr>
          <w:lang w:val="fr-FR"/>
        </w:rPr>
        <w:t xml:space="preserve"> a 3x3 transformation matrix {a,</w:t>
      </w:r>
      <w:r w:rsidR="00252EC1">
        <w:rPr>
          <w:lang w:val="fr-FR"/>
        </w:rPr>
        <w:t xml:space="preserve"> </w:t>
      </w:r>
      <w:r>
        <w:rPr>
          <w:lang w:val="fr-FR"/>
        </w:rPr>
        <w:t>b,</w:t>
      </w:r>
      <w:r w:rsidR="00252EC1">
        <w:rPr>
          <w:lang w:val="fr-FR"/>
        </w:rPr>
        <w:t xml:space="preserve"> </w:t>
      </w:r>
      <w:r>
        <w:rPr>
          <w:lang w:val="fr-FR"/>
        </w:rPr>
        <w:t>u, c,</w:t>
      </w:r>
      <w:r w:rsidR="00252EC1">
        <w:rPr>
          <w:lang w:val="fr-FR"/>
        </w:rPr>
        <w:t xml:space="preserve"> </w:t>
      </w:r>
      <w:r>
        <w:rPr>
          <w:lang w:val="fr-FR"/>
        </w:rPr>
        <w:t>d,</w:t>
      </w:r>
      <w:r w:rsidR="00252EC1">
        <w:rPr>
          <w:lang w:val="fr-FR"/>
        </w:rPr>
        <w:t xml:space="preserve"> </w:t>
      </w:r>
      <w:r>
        <w:rPr>
          <w:lang w:val="fr-FR"/>
        </w:rPr>
        <w:t>v, x,</w:t>
      </w:r>
      <w:r w:rsidR="00252EC1">
        <w:rPr>
          <w:lang w:val="fr-FR"/>
        </w:rPr>
        <w:t xml:space="preserve"> </w:t>
      </w:r>
      <w:r>
        <w:rPr>
          <w:lang w:val="fr-FR"/>
        </w:rPr>
        <w:t>y,</w:t>
      </w:r>
      <w:r w:rsidR="00252EC1">
        <w:rPr>
          <w:lang w:val="fr-FR"/>
        </w:rPr>
        <w:t xml:space="preserve"> </w:t>
      </w:r>
      <w:r>
        <w:rPr>
          <w:lang w:val="fr-FR"/>
        </w:rPr>
        <w:t>w}.</w:t>
      </w:r>
    </w:p>
    <w:p w14:paraId="6B9813E5" w14:textId="77777777" w:rsidR="00B01F47" w:rsidRDefault="00B01F47" w:rsidP="00B01F47">
      <w:pPr>
        <w:widowControl/>
        <w:spacing w:after="0" w:line="240" w:lineRule="auto"/>
        <w:rPr>
          <w:rFonts w:ascii="Times New Roman" w:eastAsia="SimSun" w:hAnsi="Times New Roman"/>
          <w:sz w:val="24"/>
          <w:szCs w:val="24"/>
          <w:lang w:val="fr-FR" w:eastAsia="zh-CN"/>
        </w:rPr>
      </w:pPr>
    </w:p>
    <w:p w14:paraId="18E7918A" w14:textId="775E41DA" w:rsidR="00AD03F2" w:rsidRDefault="003961A8" w:rsidP="00866C0F">
      <w:pPr>
        <w:pStyle w:val="Heading1"/>
      </w:pPr>
      <w:bookmarkStart w:id="862" w:name="_Toc55925586"/>
      <w:bookmarkStart w:id="863" w:name="_Toc55925587"/>
      <w:bookmarkStart w:id="864" w:name="_Toc55925588"/>
      <w:bookmarkStart w:id="865" w:name="_Toc55925589"/>
      <w:bookmarkStart w:id="866" w:name="_Toc55925590"/>
      <w:bookmarkStart w:id="867" w:name="_Toc55925591"/>
      <w:bookmarkStart w:id="868" w:name="_Toc55925592"/>
      <w:bookmarkStart w:id="869" w:name="_Toc55925593"/>
      <w:bookmarkStart w:id="870" w:name="_Toc55925594"/>
      <w:bookmarkStart w:id="871" w:name="_Toc55925595"/>
      <w:bookmarkStart w:id="872" w:name="_Toc55925596"/>
      <w:bookmarkStart w:id="873" w:name="_Toc55925597"/>
      <w:bookmarkStart w:id="874" w:name="_Toc93661820"/>
      <w:bookmarkEnd w:id="807"/>
      <w:bookmarkEnd w:id="862"/>
      <w:bookmarkEnd w:id="863"/>
      <w:bookmarkEnd w:id="864"/>
      <w:bookmarkEnd w:id="865"/>
      <w:bookmarkEnd w:id="866"/>
      <w:bookmarkEnd w:id="867"/>
      <w:bookmarkEnd w:id="868"/>
      <w:bookmarkEnd w:id="869"/>
      <w:bookmarkEnd w:id="870"/>
      <w:bookmarkEnd w:id="871"/>
      <w:bookmarkEnd w:id="872"/>
      <w:bookmarkEnd w:id="873"/>
      <w:r>
        <w:t>Derivation tran</w:t>
      </w:r>
      <w:r w:rsidR="00866C0F">
        <w:t>sformations to support Immersive Media Processing</w:t>
      </w:r>
      <w:bookmarkEnd w:id="874"/>
    </w:p>
    <w:p w14:paraId="2A41EA7A" w14:textId="77777777" w:rsidR="00125257" w:rsidRDefault="00866C0F" w:rsidP="00866C0F">
      <w:r>
        <w:t xml:space="preserve">See also: </w:t>
      </w:r>
    </w:p>
    <w:p w14:paraId="1A35099B" w14:textId="15596CE0" w:rsidR="00125257" w:rsidRPr="00125257" w:rsidRDefault="00CF75CD" w:rsidP="00125257">
      <w:pPr>
        <w:pStyle w:val="ListParagraph"/>
        <w:numPr>
          <w:ilvl w:val="0"/>
          <w:numId w:val="24"/>
        </w:numPr>
        <w:rPr>
          <w:rStyle w:val="Hyperlink"/>
          <w:color w:val="auto"/>
          <w:u w:val="none"/>
        </w:rPr>
      </w:pPr>
      <w:hyperlink r:id="rId11" w:history="1">
        <w:r w:rsidR="00125257" w:rsidRPr="00125257">
          <w:rPr>
            <w:rStyle w:val="Hyperlink"/>
          </w:rPr>
          <w:t>http://mpegx.int-evry.fr/software/MPEG/Systems/FileFormat/DerivedVis/issues/18</w:t>
        </w:r>
      </w:hyperlink>
    </w:p>
    <w:p w14:paraId="7611312B" w14:textId="22B28679" w:rsidR="00866C0F" w:rsidRDefault="00CF75CD" w:rsidP="00125257">
      <w:pPr>
        <w:pStyle w:val="ListParagraph"/>
        <w:numPr>
          <w:ilvl w:val="0"/>
          <w:numId w:val="24"/>
        </w:numPr>
      </w:pPr>
      <w:hyperlink r:id="rId12" w:history="1">
        <w:r w:rsidR="00125257" w:rsidRPr="00125257">
          <w:rPr>
            <w:rStyle w:val="Hyperlink"/>
          </w:rPr>
          <w:t>http://mpegx.int-evry.fr/software/MPEG/Systems/FileFormat/DerivedVis/issues/7</w:t>
        </w:r>
      </w:hyperlink>
    </w:p>
    <w:p w14:paraId="286EC986" w14:textId="025A54DF" w:rsidR="00C966AF" w:rsidRDefault="00C966AF" w:rsidP="00C966AF">
      <w:pPr>
        <w:pStyle w:val="Heading2"/>
      </w:pPr>
      <w:bookmarkStart w:id="875" w:name="_Toc62206527"/>
      <w:bookmarkStart w:id="876" w:name="_Toc62206975"/>
      <w:bookmarkStart w:id="877" w:name="_Toc93661821"/>
      <w:bookmarkEnd w:id="875"/>
      <w:bookmarkEnd w:id="876"/>
      <w:r w:rsidRPr="00C966AF">
        <w:t>Stitching</w:t>
      </w:r>
      <w:bookmarkEnd w:id="877"/>
    </w:p>
    <w:p w14:paraId="3D35F3E5" w14:textId="77777777" w:rsidR="00C966AF" w:rsidRPr="00C966AF" w:rsidRDefault="00C966AF" w:rsidP="00E23BF7">
      <w:pPr>
        <w:pStyle w:val="Heading3"/>
      </w:pPr>
      <w:r w:rsidRPr="00C966AF">
        <w:t>Definition</w:t>
      </w:r>
    </w:p>
    <w:p w14:paraId="59DA6657" w14:textId="2F85F432" w:rsidR="00C966AF" w:rsidRPr="00850D98" w:rsidRDefault="00C966AF" w:rsidP="00C966AF">
      <w:pPr>
        <w:pStyle w:val="Atom"/>
        <w:tabs>
          <w:tab w:val="left" w:pos="2410"/>
        </w:tabs>
      </w:pPr>
      <w:r w:rsidRPr="00850D98">
        <w:t>Box Type:</w:t>
      </w:r>
      <w:r w:rsidRPr="00850D98">
        <w:tab/>
      </w:r>
      <w:r w:rsidRPr="00850D98">
        <w:rPr>
          <w:rFonts w:ascii="Courier" w:hAnsi="Courier"/>
        </w:rPr>
        <w:t>'</w:t>
      </w:r>
      <w:proofErr w:type="spellStart"/>
      <w:r w:rsidRPr="00850D98">
        <w:rPr>
          <w:rFonts w:ascii="Courier" w:hAnsi="Courier"/>
        </w:rPr>
        <w:t>stch</w:t>
      </w:r>
      <w:proofErr w:type="spellEnd"/>
      <w:r w:rsidRPr="00850D98">
        <w:rPr>
          <w:rFonts w:ascii="Courier" w:hAnsi="Courier"/>
        </w:rPr>
        <w:t>'</w:t>
      </w:r>
      <w:r w:rsidRPr="00850D98">
        <w:br/>
        <w:t xml:space="preserve">Mandatory (per sample): </w:t>
      </w:r>
      <w:r w:rsidRPr="00850D98">
        <w:tab/>
        <w:t xml:space="preserve">No </w:t>
      </w:r>
      <w:r w:rsidRPr="00850D98">
        <w:br/>
        <w:t>Quantity (per sample):</w:t>
      </w:r>
      <w:r w:rsidRPr="00850D98">
        <w:tab/>
        <w:t>Any</w:t>
      </w:r>
      <w:r w:rsidR="00630140">
        <w:br/>
        <w:t>Inputs:</w:t>
      </w:r>
      <w:r w:rsidR="00630140">
        <w:tab/>
      </w:r>
      <w:r w:rsidR="00FC42DE">
        <w:t>(1) visual input A, (2) visual input B</w:t>
      </w:r>
    </w:p>
    <w:p w14:paraId="2A9502C1" w14:textId="05718DF3" w:rsidR="00C966AF" w:rsidRPr="00850D98" w:rsidRDefault="00C966AF" w:rsidP="00C966AF">
      <w:r w:rsidRPr="00850D98">
        <w:t xml:space="preserve">The </w:t>
      </w:r>
      <w:r w:rsidR="00FC42DE" w:rsidRPr="00FC42DE">
        <w:rPr>
          <w:rStyle w:val="codeChar"/>
        </w:rPr>
        <w:t>Stitching</w:t>
      </w:r>
      <w:r w:rsidR="00FC42DE" w:rsidRPr="00850D98" w:rsidDel="00FC42DE">
        <w:t xml:space="preserve"> </w:t>
      </w:r>
      <w:r w:rsidR="00FC42DE">
        <w:t xml:space="preserve">derivation transformation </w:t>
      </w:r>
      <w:r w:rsidRPr="00850D98">
        <w:t xml:space="preserve">provides information for the process of stitching images of </w:t>
      </w:r>
      <w:r w:rsidR="00D77D77">
        <w:t xml:space="preserve">two visual </w:t>
      </w:r>
      <w:r w:rsidRPr="00850D98">
        <w:t>input</w:t>
      </w:r>
      <w:r w:rsidR="00D77D77">
        <w:t>s</w:t>
      </w:r>
      <w:r w:rsidRPr="00850D98">
        <w:t xml:space="preserve"> and map them onto to a projection surface to form a stitched visual </w:t>
      </w:r>
      <w:r w:rsidR="00D77D77">
        <w:t>output</w:t>
      </w:r>
      <w:r w:rsidRPr="00850D98">
        <w:t>.</w:t>
      </w:r>
    </w:p>
    <w:p w14:paraId="6374A101" w14:textId="5597A482" w:rsidR="00C966AF" w:rsidRPr="00850D98" w:rsidRDefault="00C966AF" w:rsidP="00C966AF">
      <w:r w:rsidRPr="00850D98">
        <w:t xml:space="preserve">This </w:t>
      </w:r>
      <w:r w:rsidR="00D77D77">
        <w:t>derivation transformation</w:t>
      </w:r>
      <w:r w:rsidRPr="00850D98">
        <w:t xml:space="preserve"> specifies width</w:t>
      </w:r>
      <w:r w:rsidR="00854E53">
        <w:t>,</w:t>
      </w:r>
      <w:r w:rsidRPr="00850D98">
        <w:t xml:space="preserve"> </w:t>
      </w:r>
      <w:r w:rsidR="00632B48" w:rsidRPr="0037127E">
        <w:rPr>
          <w:rStyle w:val="codeChar"/>
        </w:rPr>
        <w:t>visual_widthA</w:t>
      </w:r>
      <w:r w:rsidR="00854E53">
        <w:t xml:space="preserve"> and </w:t>
      </w:r>
      <w:r w:rsidR="00854E53" w:rsidRPr="0037127E">
        <w:rPr>
          <w:rStyle w:val="codeChar"/>
        </w:rPr>
        <w:t>visual_widthB</w:t>
      </w:r>
      <w:r w:rsidR="00854E53">
        <w:t>,</w:t>
      </w:r>
      <w:r w:rsidRPr="00850D98">
        <w:t xml:space="preserve"> and height</w:t>
      </w:r>
      <w:r w:rsidR="00854E53">
        <w:t xml:space="preserve">, </w:t>
      </w:r>
      <w:r w:rsidR="00854E53" w:rsidRPr="0037127E">
        <w:rPr>
          <w:rStyle w:val="codeChar"/>
        </w:rPr>
        <w:t>visual_heightA</w:t>
      </w:r>
      <w:r w:rsidR="00854E53">
        <w:t xml:space="preserve"> and </w:t>
      </w:r>
      <w:r w:rsidR="00854E53" w:rsidRPr="0037127E">
        <w:rPr>
          <w:rStyle w:val="codeChar"/>
        </w:rPr>
        <w:t>visual_heightB</w:t>
      </w:r>
      <w:r w:rsidR="00854E53">
        <w:t>,</w:t>
      </w:r>
      <w:r w:rsidRPr="00850D98">
        <w:t xml:space="preserve"> of each of the </w:t>
      </w:r>
      <w:r w:rsidR="00D77D77">
        <w:t xml:space="preserve">two visual </w:t>
      </w:r>
      <w:r w:rsidRPr="00850D98">
        <w:t>input</w:t>
      </w:r>
      <w:r w:rsidR="00D77D77">
        <w:t>s</w:t>
      </w:r>
      <w:r w:rsidRPr="00850D98">
        <w:t xml:space="preserve">, </w:t>
      </w:r>
      <w:r w:rsidR="00630140">
        <w:t xml:space="preserve">and </w:t>
      </w:r>
      <w:r w:rsidRPr="00850D98">
        <w:t xml:space="preserve">a projection surface type of a derived sample resulting from stitching corresponding </w:t>
      </w:r>
      <w:r w:rsidR="00E46C00">
        <w:t>images</w:t>
      </w:r>
      <w:r w:rsidR="00E46C00" w:rsidRPr="00850D98">
        <w:t xml:space="preserve"> </w:t>
      </w:r>
      <w:r w:rsidRPr="00850D98">
        <w:t xml:space="preserve">of the </w:t>
      </w:r>
      <w:r w:rsidR="00C15612">
        <w:t xml:space="preserve">two </w:t>
      </w:r>
      <w:r w:rsidR="00D77D77">
        <w:t xml:space="preserve">visual </w:t>
      </w:r>
      <w:r w:rsidRPr="00850D98">
        <w:t>input</w:t>
      </w:r>
      <w:r w:rsidR="00D77D77">
        <w:t>s</w:t>
      </w:r>
      <w:r w:rsidRPr="00850D98">
        <w:t>.</w:t>
      </w:r>
    </w:p>
    <w:p w14:paraId="1AEF6B2A" w14:textId="77777777" w:rsidR="00C966AF" w:rsidRPr="000450D0" w:rsidRDefault="00C966AF" w:rsidP="000450D0">
      <w:pPr>
        <w:pStyle w:val="Heading3"/>
      </w:pPr>
      <w:r w:rsidRPr="000450D0">
        <w:lastRenderedPageBreak/>
        <w:t>Syntax</w:t>
      </w:r>
    </w:p>
    <w:p w14:paraId="6DEED903" w14:textId="1EBD136C" w:rsidR="00C966AF" w:rsidRPr="00850D98" w:rsidRDefault="00C966AF" w:rsidP="00C966AF">
      <w:pPr>
        <w:pStyle w:val="code"/>
      </w:pPr>
      <w:r w:rsidRPr="00850D98">
        <w:t>aligned(8) class Stitching</w:t>
      </w:r>
      <w:r w:rsidRPr="00850D98">
        <w:br/>
        <w:t xml:space="preserve">extends </w:t>
      </w:r>
      <w:r w:rsidR="00D77D77">
        <w:t>VisualDerivationBase</w:t>
      </w:r>
      <w:r w:rsidRPr="00850D98">
        <w:t>('stch'</w:t>
      </w:r>
      <w:r w:rsidR="00D77D77">
        <w:t>, flags</w:t>
      </w:r>
      <w:r w:rsidRPr="00850D98">
        <w:t>){</w:t>
      </w:r>
      <w:r w:rsidR="00D77D77">
        <w:br/>
      </w:r>
      <w:r w:rsidRPr="00850D98">
        <w:tab/>
        <w:t xml:space="preserve">unsigned int(16) </w:t>
      </w:r>
      <w:r w:rsidR="00D77D77">
        <w:t>visual</w:t>
      </w:r>
      <w:r w:rsidRPr="00850D98">
        <w:t>_width</w:t>
      </w:r>
      <w:r w:rsidR="00D77D77">
        <w:t>A</w:t>
      </w:r>
      <w:r w:rsidRPr="00850D98">
        <w:t>;</w:t>
      </w:r>
      <w:r w:rsidR="00863BE5">
        <w:tab/>
        <w:t>// parameter 1</w:t>
      </w:r>
      <w:r w:rsidRPr="00850D98">
        <w:br/>
      </w:r>
      <w:r w:rsidRPr="00850D98">
        <w:tab/>
        <w:t xml:space="preserve">unsigned int(16) </w:t>
      </w:r>
      <w:r w:rsidR="00D77D77">
        <w:t>visual</w:t>
      </w:r>
      <w:r w:rsidRPr="00850D98">
        <w:t>_height</w:t>
      </w:r>
      <w:r w:rsidR="00D77D77">
        <w:t>A</w:t>
      </w:r>
      <w:r w:rsidRPr="00850D98">
        <w:t>;</w:t>
      </w:r>
      <w:r w:rsidR="00863BE5">
        <w:tab/>
        <w:t>// parameter 2</w:t>
      </w:r>
      <w:r w:rsidRPr="00850D98">
        <w:br/>
      </w:r>
      <w:r w:rsidR="00D77D77" w:rsidRPr="00850D98">
        <w:tab/>
        <w:t xml:space="preserve">unsigned int(16) </w:t>
      </w:r>
      <w:r w:rsidR="00D77D77">
        <w:t>visual</w:t>
      </w:r>
      <w:r w:rsidR="00D77D77" w:rsidRPr="00850D98">
        <w:t>_width</w:t>
      </w:r>
      <w:r w:rsidR="00D77D77">
        <w:t>B</w:t>
      </w:r>
      <w:r w:rsidR="00D77D77" w:rsidRPr="00850D98">
        <w:t>;</w:t>
      </w:r>
      <w:r w:rsidR="00863BE5">
        <w:tab/>
        <w:t>// parameter 3</w:t>
      </w:r>
      <w:r w:rsidR="00D77D77" w:rsidRPr="00850D98">
        <w:br/>
      </w:r>
      <w:r w:rsidR="00D77D77" w:rsidRPr="00850D98">
        <w:tab/>
        <w:t xml:space="preserve">unsigned int(16) </w:t>
      </w:r>
      <w:r w:rsidR="00D77D77">
        <w:t>visual</w:t>
      </w:r>
      <w:r w:rsidR="00D77D77" w:rsidRPr="00850D98">
        <w:t>_height</w:t>
      </w:r>
      <w:r w:rsidR="00D77D77">
        <w:t>B</w:t>
      </w:r>
      <w:r w:rsidR="00D77D77" w:rsidRPr="00850D98">
        <w:t>;</w:t>
      </w:r>
      <w:r w:rsidR="00863BE5">
        <w:tab/>
        <w:t>// parameter 4</w:t>
      </w:r>
      <w:r w:rsidR="00D77D77">
        <w:br/>
      </w:r>
      <w:r w:rsidR="005172CB" w:rsidRPr="00850D98">
        <w:tab/>
      </w:r>
      <w:r w:rsidR="0083411B">
        <w:t>bit</w:t>
      </w:r>
      <w:r w:rsidR="005172CB" w:rsidRPr="00850D98">
        <w:t>(4)</w:t>
      </w:r>
      <w:r w:rsidR="005172CB">
        <w:t xml:space="preserve"> reserved</w:t>
      </w:r>
      <w:r w:rsidR="001C1A4B">
        <w:t xml:space="preserve"> = 0</w:t>
      </w:r>
      <w:r w:rsidR="005172CB">
        <w:t>;</w:t>
      </w:r>
      <w:r w:rsidR="00863BE5">
        <w:tab/>
      </w:r>
      <w:r w:rsidR="00863BE5">
        <w:tab/>
      </w:r>
      <w:r w:rsidR="00863BE5">
        <w:tab/>
      </w:r>
      <w:r w:rsidR="00863BE5">
        <w:tab/>
      </w:r>
      <w:r w:rsidR="00863BE5">
        <w:tab/>
        <w:t>// not a parameter</w:t>
      </w:r>
      <w:r w:rsidR="005172CB">
        <w:br/>
      </w:r>
      <w:r w:rsidR="00D54AF3" w:rsidRPr="00850D98">
        <w:tab/>
      </w:r>
      <w:r w:rsidRPr="00850D98">
        <w:t>unsigned int(4) projection_surface_type</w:t>
      </w:r>
      <w:r w:rsidR="00863BE5" w:rsidRPr="00850D98">
        <w:t>;</w:t>
      </w:r>
      <w:r w:rsidR="00863BE5">
        <w:tab/>
        <w:t>// parameter 5</w:t>
      </w:r>
      <w:r w:rsidRPr="00850D98">
        <w:br/>
        <w:t>}</w:t>
      </w:r>
    </w:p>
    <w:p w14:paraId="7F082F1D" w14:textId="77777777" w:rsidR="00C966AF" w:rsidRPr="00850D98" w:rsidRDefault="00C966AF" w:rsidP="000450D0">
      <w:pPr>
        <w:pStyle w:val="Heading3"/>
      </w:pPr>
      <w:r w:rsidRPr="00850D98">
        <w:t>Semantics</w:t>
      </w:r>
    </w:p>
    <w:p w14:paraId="78046271" w14:textId="63A402AC" w:rsidR="00C966AF" w:rsidRPr="00850D98" w:rsidRDefault="002B10DE" w:rsidP="00C966AF">
      <w:pPr>
        <w:pStyle w:val="lastfield"/>
        <w:spacing w:after="0"/>
        <w:rPr>
          <w:rFonts w:ascii="Courier" w:hAnsi="Courier" w:cs="Courier New"/>
        </w:rPr>
      </w:pPr>
      <w:r>
        <w:rPr>
          <w:rFonts w:ascii="Courier" w:hAnsi="Courier" w:cs="Courier New"/>
          <w:lang w:val="en-US"/>
        </w:rPr>
        <w:t>visual</w:t>
      </w:r>
      <w:r w:rsidR="00C966AF" w:rsidRPr="00850D98">
        <w:rPr>
          <w:rFonts w:ascii="Courier" w:hAnsi="Courier" w:cs="Courier New"/>
        </w:rPr>
        <w:t>_</w:t>
      </w:r>
      <w:proofErr w:type="spellStart"/>
      <w:r w:rsidR="00C966AF" w:rsidRPr="00850D98">
        <w:rPr>
          <w:rFonts w:ascii="Courier" w:hAnsi="Courier" w:cs="Courier New"/>
        </w:rPr>
        <w:t>width</w:t>
      </w:r>
      <w:r>
        <w:rPr>
          <w:rFonts w:ascii="Courier" w:hAnsi="Courier" w:cs="Courier New"/>
        </w:rPr>
        <w:t>A</w:t>
      </w:r>
      <w:proofErr w:type="spellEnd"/>
      <w:r>
        <w:t>,</w:t>
      </w:r>
      <w:r w:rsidRPr="00850D98">
        <w:t xml:space="preserve"> </w:t>
      </w:r>
      <w:proofErr w:type="spellStart"/>
      <w:r>
        <w:rPr>
          <w:rFonts w:ascii="Courier" w:hAnsi="Courier" w:cs="Courier New"/>
        </w:rPr>
        <w:t>visual</w:t>
      </w:r>
      <w:r w:rsidR="00C966AF" w:rsidRPr="00850D98">
        <w:rPr>
          <w:rFonts w:ascii="Courier" w:hAnsi="Courier" w:cs="Courier New"/>
        </w:rPr>
        <w:t>_height</w:t>
      </w:r>
      <w:r>
        <w:rPr>
          <w:rFonts w:ascii="Courier" w:hAnsi="Courier" w:cs="Courier New"/>
        </w:rPr>
        <w:t>A</w:t>
      </w:r>
      <w:proofErr w:type="spellEnd"/>
      <w:r>
        <w:t xml:space="preserve">, </w:t>
      </w:r>
      <w:r>
        <w:rPr>
          <w:rFonts w:ascii="Courier" w:hAnsi="Courier" w:cs="Courier New"/>
          <w:lang w:val="en-US"/>
        </w:rPr>
        <w:t>visual</w:t>
      </w:r>
      <w:r w:rsidRPr="00850D98">
        <w:rPr>
          <w:rFonts w:ascii="Courier" w:hAnsi="Courier" w:cs="Courier New"/>
        </w:rPr>
        <w:t>_</w:t>
      </w:r>
      <w:proofErr w:type="spellStart"/>
      <w:r w:rsidRPr="00850D98">
        <w:rPr>
          <w:rFonts w:ascii="Courier" w:hAnsi="Courier" w:cs="Courier New"/>
        </w:rPr>
        <w:t>width</w:t>
      </w:r>
      <w:r>
        <w:rPr>
          <w:rFonts w:ascii="Courier" w:hAnsi="Courier" w:cs="Courier New"/>
        </w:rPr>
        <w:t>B</w:t>
      </w:r>
      <w:proofErr w:type="spellEnd"/>
      <w:r>
        <w:t xml:space="preserve"> and</w:t>
      </w:r>
      <w:r w:rsidRPr="00850D98">
        <w:t xml:space="preserve"> </w:t>
      </w:r>
      <w:proofErr w:type="spellStart"/>
      <w:r>
        <w:rPr>
          <w:rFonts w:ascii="Courier" w:hAnsi="Courier" w:cs="Courier New"/>
        </w:rPr>
        <w:t>visual</w:t>
      </w:r>
      <w:r w:rsidRPr="00850D98">
        <w:rPr>
          <w:rFonts w:ascii="Courier" w:hAnsi="Courier" w:cs="Courier New"/>
        </w:rPr>
        <w:t>_height</w:t>
      </w:r>
      <w:r>
        <w:rPr>
          <w:rFonts w:ascii="Courier" w:hAnsi="Courier" w:cs="Courier New"/>
        </w:rPr>
        <w:t>B</w:t>
      </w:r>
      <w:proofErr w:type="spellEnd"/>
      <w:r>
        <w:rPr>
          <w:rFonts w:ascii="Courier" w:hAnsi="Courier" w:cs="Courier New"/>
        </w:rPr>
        <w:t xml:space="preserve"> </w:t>
      </w:r>
      <w:r w:rsidR="00C966AF" w:rsidRPr="00850D98">
        <w:t xml:space="preserve">specify, respectively, the width and height of the </w:t>
      </w:r>
      <w:r>
        <w:t>two visual inputs</w:t>
      </w:r>
      <w:r w:rsidRPr="00850D98">
        <w:t xml:space="preserve"> </w:t>
      </w:r>
      <w:r w:rsidR="00C966AF" w:rsidRPr="00850D98">
        <w:t xml:space="preserve">in units of luma samples. </w:t>
      </w:r>
    </w:p>
    <w:p w14:paraId="5B419371" w14:textId="26075F7F" w:rsidR="00C966AF" w:rsidRDefault="00C966AF" w:rsidP="00C966AF">
      <w:pPr>
        <w:pStyle w:val="lastfield"/>
        <w:spacing w:after="0"/>
      </w:pPr>
      <w:proofErr w:type="spellStart"/>
      <w:r w:rsidRPr="00850D98">
        <w:rPr>
          <w:rFonts w:ascii="Courier" w:hAnsi="Courier" w:cs="Courier New"/>
        </w:rPr>
        <w:t>projection_surface_type</w:t>
      </w:r>
      <w:proofErr w:type="spellEnd"/>
      <w:r w:rsidRPr="00850D98">
        <w:t xml:space="preserve"> specifies a type of surface the stitched </w:t>
      </w:r>
      <w:r w:rsidR="00A2757E">
        <w:t>image</w:t>
      </w:r>
      <w:r w:rsidR="00A2757E" w:rsidRPr="00850D98">
        <w:t xml:space="preserve"> </w:t>
      </w:r>
      <w:r w:rsidRPr="00850D98">
        <w:t>is to be projected onto, according to the following table.</w:t>
      </w:r>
    </w:p>
    <w:p w14:paraId="1003753C" w14:textId="77777777" w:rsidR="000C3017" w:rsidRPr="00850D98" w:rsidRDefault="000C3017" w:rsidP="00C966AF">
      <w:pPr>
        <w:pStyle w:val="lastfield"/>
        <w:spacing w:after="0"/>
      </w:pPr>
    </w:p>
    <w:tbl>
      <w:tblPr>
        <w:tblStyle w:val="TableGrid"/>
        <w:tblW w:w="0" w:type="auto"/>
        <w:tblInd w:w="1165" w:type="dxa"/>
        <w:tblLook w:val="04A0" w:firstRow="1" w:lastRow="0" w:firstColumn="1" w:lastColumn="0" w:noHBand="0" w:noVBand="1"/>
      </w:tblPr>
      <w:tblGrid>
        <w:gridCol w:w="3150"/>
        <w:gridCol w:w="3484"/>
      </w:tblGrid>
      <w:tr w:rsidR="00C966AF" w:rsidRPr="00850D98" w14:paraId="2D13B77D" w14:textId="77777777" w:rsidTr="00851C93">
        <w:trPr>
          <w:trHeight w:val="386"/>
        </w:trPr>
        <w:tc>
          <w:tcPr>
            <w:tcW w:w="3150" w:type="dxa"/>
          </w:tcPr>
          <w:p w14:paraId="7DC242C5" w14:textId="77777777" w:rsidR="00C966AF" w:rsidRPr="00850D98" w:rsidRDefault="00C966AF" w:rsidP="00851C93">
            <w:pPr>
              <w:pStyle w:val="lastfield"/>
              <w:spacing w:after="0"/>
              <w:ind w:left="0" w:firstLine="0"/>
              <w:jc w:val="center"/>
              <w:rPr>
                <w:rFonts w:ascii="Times New Roman" w:hAnsi="Times New Roman"/>
                <w:b/>
              </w:rPr>
            </w:pPr>
            <w:r w:rsidRPr="00850D98">
              <w:rPr>
                <w:rFonts w:ascii="Times New Roman" w:hAnsi="Times New Roman"/>
                <w:b/>
              </w:rPr>
              <w:t>Value</w:t>
            </w:r>
          </w:p>
        </w:tc>
        <w:tc>
          <w:tcPr>
            <w:tcW w:w="3484" w:type="dxa"/>
          </w:tcPr>
          <w:p w14:paraId="20886EE9" w14:textId="77777777" w:rsidR="00C966AF" w:rsidRPr="00850D98" w:rsidRDefault="00C966AF" w:rsidP="00851C93">
            <w:pPr>
              <w:pStyle w:val="lastfield"/>
              <w:spacing w:after="0"/>
              <w:ind w:left="0" w:firstLine="0"/>
              <w:jc w:val="center"/>
              <w:rPr>
                <w:rFonts w:ascii="Times New Roman" w:hAnsi="Times New Roman"/>
                <w:b/>
              </w:rPr>
            </w:pPr>
            <w:r w:rsidRPr="00850D98">
              <w:rPr>
                <w:rFonts w:ascii="Times New Roman" w:hAnsi="Times New Roman"/>
                <w:b/>
              </w:rPr>
              <w:t>Projection Surface</w:t>
            </w:r>
          </w:p>
        </w:tc>
      </w:tr>
      <w:tr w:rsidR="00C966AF" w:rsidRPr="00850D98" w14:paraId="218837EA" w14:textId="77777777" w:rsidTr="00851C93">
        <w:tc>
          <w:tcPr>
            <w:tcW w:w="3150" w:type="dxa"/>
          </w:tcPr>
          <w:p w14:paraId="6872FDE4"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0</w:t>
            </w:r>
          </w:p>
        </w:tc>
        <w:tc>
          <w:tcPr>
            <w:tcW w:w="3484" w:type="dxa"/>
          </w:tcPr>
          <w:p w14:paraId="1E82F89C" w14:textId="77777777" w:rsidR="00C966AF" w:rsidRPr="00850D98" w:rsidRDefault="00C966AF" w:rsidP="00851C93">
            <w:pPr>
              <w:pStyle w:val="NormalH2"/>
              <w:numPr>
                <w:ilvl w:val="0"/>
                <w:numId w:val="0"/>
              </w:numPr>
              <w:ind w:left="576" w:hanging="576"/>
              <w:jc w:val="center"/>
              <w:rPr>
                <w:rFonts w:eastAsia="Batang"/>
                <w:bCs w:val="0"/>
                <w:iCs w:val="0"/>
                <w:szCs w:val="20"/>
                <w:lang w:eastAsia="ko-KR"/>
              </w:rPr>
            </w:pPr>
            <w:r w:rsidRPr="00850D98">
              <w:rPr>
                <w:rFonts w:eastAsia="Batang"/>
                <w:bCs w:val="0"/>
                <w:iCs w:val="0"/>
                <w:szCs w:val="20"/>
                <w:lang w:eastAsia="ko-KR"/>
              </w:rPr>
              <w:t>Rectilinear</w:t>
            </w:r>
          </w:p>
        </w:tc>
      </w:tr>
      <w:tr w:rsidR="00C966AF" w:rsidRPr="00850D98" w14:paraId="1172F82F" w14:textId="77777777" w:rsidTr="00851C93">
        <w:tc>
          <w:tcPr>
            <w:tcW w:w="3150" w:type="dxa"/>
          </w:tcPr>
          <w:p w14:paraId="01D5CB2D" w14:textId="77777777" w:rsidR="00C966AF" w:rsidRPr="00850D98" w:rsidRDefault="00C966AF" w:rsidP="00851C93">
            <w:pPr>
              <w:pStyle w:val="lastfield"/>
              <w:tabs>
                <w:tab w:val="clear" w:pos="8010"/>
                <w:tab w:val="left" w:pos="1901"/>
              </w:tabs>
              <w:spacing w:after="0"/>
              <w:ind w:left="0" w:firstLine="0"/>
              <w:jc w:val="center"/>
              <w:rPr>
                <w:rFonts w:ascii="Times New Roman" w:hAnsi="Times New Roman"/>
              </w:rPr>
            </w:pPr>
            <w:r w:rsidRPr="00850D98">
              <w:rPr>
                <w:rFonts w:ascii="Times New Roman" w:hAnsi="Times New Roman"/>
              </w:rPr>
              <w:t>1</w:t>
            </w:r>
          </w:p>
        </w:tc>
        <w:tc>
          <w:tcPr>
            <w:tcW w:w="3484" w:type="dxa"/>
          </w:tcPr>
          <w:p w14:paraId="01E0358C"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Spherical</w:t>
            </w:r>
          </w:p>
        </w:tc>
      </w:tr>
      <w:tr w:rsidR="00C966AF" w:rsidRPr="00850D98" w14:paraId="0102D405" w14:textId="77777777" w:rsidTr="00851C93">
        <w:tc>
          <w:tcPr>
            <w:tcW w:w="3150" w:type="dxa"/>
          </w:tcPr>
          <w:p w14:paraId="02A7CFA8" w14:textId="77777777" w:rsidR="00C966AF" w:rsidRPr="00850D98" w:rsidRDefault="00C966AF" w:rsidP="00851C93">
            <w:pPr>
              <w:pStyle w:val="lastfield"/>
              <w:tabs>
                <w:tab w:val="clear" w:pos="8010"/>
                <w:tab w:val="left" w:pos="1901"/>
              </w:tabs>
              <w:spacing w:after="0"/>
              <w:ind w:left="0" w:firstLine="0"/>
              <w:jc w:val="center"/>
              <w:rPr>
                <w:rFonts w:ascii="Times New Roman" w:hAnsi="Times New Roman"/>
              </w:rPr>
            </w:pPr>
            <w:r w:rsidRPr="00850D98">
              <w:rPr>
                <w:rFonts w:ascii="Times New Roman" w:hAnsi="Times New Roman"/>
              </w:rPr>
              <w:t>2</w:t>
            </w:r>
          </w:p>
        </w:tc>
        <w:tc>
          <w:tcPr>
            <w:tcW w:w="3484" w:type="dxa"/>
          </w:tcPr>
          <w:p w14:paraId="7AD60ECD"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Cylindered</w:t>
            </w:r>
          </w:p>
        </w:tc>
      </w:tr>
      <w:tr w:rsidR="00C966AF" w:rsidRPr="00850D98" w14:paraId="0BB300A3" w14:textId="77777777" w:rsidTr="00851C93">
        <w:tc>
          <w:tcPr>
            <w:tcW w:w="3150" w:type="dxa"/>
          </w:tcPr>
          <w:p w14:paraId="648C7A70" w14:textId="77777777" w:rsidR="00C966AF" w:rsidRPr="00850D98" w:rsidRDefault="00C966AF" w:rsidP="00851C93">
            <w:pPr>
              <w:pStyle w:val="lastfield"/>
              <w:tabs>
                <w:tab w:val="clear" w:pos="8010"/>
                <w:tab w:val="left" w:pos="1901"/>
              </w:tabs>
              <w:spacing w:after="0"/>
              <w:ind w:left="0" w:firstLine="0"/>
              <w:jc w:val="center"/>
              <w:rPr>
                <w:rFonts w:ascii="Times New Roman" w:hAnsi="Times New Roman"/>
              </w:rPr>
            </w:pPr>
            <w:r w:rsidRPr="00850D98">
              <w:rPr>
                <w:rFonts w:ascii="Times New Roman" w:hAnsi="Times New Roman"/>
              </w:rPr>
              <w:t>3</w:t>
            </w:r>
          </w:p>
        </w:tc>
        <w:tc>
          <w:tcPr>
            <w:tcW w:w="3484" w:type="dxa"/>
          </w:tcPr>
          <w:p w14:paraId="7C42047C"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Cubic</w:t>
            </w:r>
          </w:p>
        </w:tc>
      </w:tr>
      <w:tr w:rsidR="00C966AF" w:rsidRPr="00850D98" w14:paraId="145E62AF" w14:textId="77777777" w:rsidTr="00851C93">
        <w:tc>
          <w:tcPr>
            <w:tcW w:w="3150" w:type="dxa"/>
          </w:tcPr>
          <w:p w14:paraId="6D2C1CCB" w14:textId="77777777" w:rsidR="00C966AF" w:rsidRPr="00850D98" w:rsidRDefault="00C966AF" w:rsidP="00851C93">
            <w:pPr>
              <w:pStyle w:val="lastfield"/>
              <w:tabs>
                <w:tab w:val="clear" w:pos="8010"/>
                <w:tab w:val="left" w:pos="1901"/>
              </w:tabs>
              <w:spacing w:after="0"/>
              <w:ind w:left="0" w:firstLine="0"/>
              <w:jc w:val="center"/>
              <w:rPr>
                <w:rFonts w:ascii="Times New Roman" w:hAnsi="Times New Roman"/>
              </w:rPr>
            </w:pPr>
            <w:r w:rsidRPr="00850D98">
              <w:rPr>
                <w:rFonts w:ascii="Times New Roman" w:hAnsi="Times New Roman"/>
              </w:rPr>
              <w:t>4 ~ 15</w:t>
            </w:r>
          </w:p>
        </w:tc>
        <w:tc>
          <w:tcPr>
            <w:tcW w:w="3484" w:type="dxa"/>
          </w:tcPr>
          <w:p w14:paraId="50597EB2"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Reserved</w:t>
            </w:r>
          </w:p>
        </w:tc>
      </w:tr>
    </w:tbl>
    <w:p w14:paraId="4F589F78" w14:textId="77777777" w:rsidR="00C966AF" w:rsidRPr="00850D98" w:rsidRDefault="00C966AF" w:rsidP="00C966AF"/>
    <w:p w14:paraId="15EA9ECE" w14:textId="568F9A15" w:rsidR="00C966AF" w:rsidRPr="00256274" w:rsidRDefault="00C966AF" w:rsidP="00256274">
      <w:pPr>
        <w:pStyle w:val="Heading2"/>
      </w:pPr>
      <w:bookmarkStart w:id="878" w:name="_Toc93661822"/>
      <w:r w:rsidRPr="00256274">
        <w:t>Projection</w:t>
      </w:r>
      <w:bookmarkEnd w:id="878"/>
    </w:p>
    <w:p w14:paraId="64DB0C77" w14:textId="77777777" w:rsidR="00C966AF" w:rsidRPr="00256274" w:rsidRDefault="00C966AF" w:rsidP="00256274">
      <w:pPr>
        <w:pStyle w:val="Heading3"/>
      </w:pPr>
      <w:r w:rsidRPr="00256274">
        <w:t>Definition</w:t>
      </w:r>
    </w:p>
    <w:p w14:paraId="427A23F2" w14:textId="03E74AE8" w:rsidR="00C966AF" w:rsidRPr="00850D98" w:rsidRDefault="00C966AF" w:rsidP="00C966AF">
      <w:pPr>
        <w:pStyle w:val="Atom"/>
        <w:tabs>
          <w:tab w:val="left" w:pos="2410"/>
        </w:tabs>
      </w:pPr>
      <w:r w:rsidRPr="00850D98">
        <w:t>Box Type:</w:t>
      </w:r>
      <w:r w:rsidRPr="00850D98">
        <w:tab/>
      </w:r>
      <w:r w:rsidRPr="00850D98">
        <w:rPr>
          <w:rFonts w:ascii="Courier" w:hAnsi="Courier"/>
        </w:rPr>
        <w:t>'</w:t>
      </w:r>
      <w:proofErr w:type="spellStart"/>
      <w:r w:rsidRPr="00850D98">
        <w:rPr>
          <w:rFonts w:ascii="Courier" w:hAnsi="Courier"/>
        </w:rPr>
        <w:t>proj</w:t>
      </w:r>
      <w:proofErr w:type="spellEnd"/>
      <w:r w:rsidRPr="00850D98">
        <w:rPr>
          <w:rFonts w:ascii="Courier" w:hAnsi="Courier"/>
        </w:rPr>
        <w:t>'</w:t>
      </w:r>
      <w:r w:rsidRPr="00850D98">
        <w:br/>
        <w:t xml:space="preserve">Mandatory (per sample): </w:t>
      </w:r>
      <w:r w:rsidRPr="00850D98">
        <w:tab/>
        <w:t>No</w:t>
      </w:r>
      <w:r w:rsidRPr="00850D98">
        <w:br/>
        <w:t>Quantity (per sample):</w:t>
      </w:r>
      <w:r w:rsidRPr="00850D98">
        <w:tab/>
        <w:t>Any</w:t>
      </w:r>
      <w:r w:rsidR="00256274">
        <w:br/>
        <w:t>Inputs</w:t>
      </w:r>
      <w:r w:rsidR="00256274">
        <w:tab/>
        <w:t xml:space="preserve">One </w:t>
      </w:r>
    </w:p>
    <w:p w14:paraId="62C1D846" w14:textId="26E67DEC" w:rsidR="00C966AF" w:rsidRPr="00850D98" w:rsidRDefault="00C966AF" w:rsidP="00C966AF">
      <w:r w:rsidRPr="00850D98">
        <w:t xml:space="preserve">The </w:t>
      </w:r>
      <w:r w:rsidR="00B731D5" w:rsidRPr="00B731D5">
        <w:rPr>
          <w:rStyle w:val="codeChar"/>
        </w:rPr>
        <w:t>Projection</w:t>
      </w:r>
      <w:r w:rsidR="00B731D5" w:rsidRPr="00850D98" w:rsidDel="00B731D5">
        <w:t xml:space="preserve"> </w:t>
      </w:r>
      <w:r w:rsidR="00B731D5">
        <w:t xml:space="preserve">derivation transformation </w:t>
      </w:r>
      <w:r w:rsidRPr="00850D98">
        <w:t xml:space="preserve">provides information for the process of projecting images of an input track onto a 2D plane to form a derived track, according to a projection format such as the </w:t>
      </w:r>
      <w:proofErr w:type="spellStart"/>
      <w:r w:rsidRPr="00850D98">
        <w:t>Equi</w:t>
      </w:r>
      <w:proofErr w:type="spellEnd"/>
      <w:r w:rsidRPr="00850D98">
        <w:t xml:space="preserve">-rectangular Projection (ERP) and Cube Map Projection (CMP) as given in </w:t>
      </w:r>
      <w:r w:rsidR="00256274">
        <w:t>ISO/IEC 23090-2</w:t>
      </w:r>
      <w:r w:rsidRPr="00850D98">
        <w:t xml:space="preserve">. An indicator </w:t>
      </w:r>
      <w:r w:rsidRPr="00850D98">
        <w:rPr>
          <w:rFonts w:ascii="Courier" w:hAnsi="Courier"/>
          <w:noProof/>
          <w:sz w:val="20"/>
          <w:szCs w:val="20"/>
        </w:rPr>
        <w:t>is_reverse</w:t>
      </w:r>
      <w:r w:rsidRPr="00850D98">
        <w:t xml:space="preserve"> is used to indicate whether the operation is a (forward) projection construction or reverse projection one.</w:t>
      </w:r>
    </w:p>
    <w:p w14:paraId="0554319C" w14:textId="7E217D72" w:rsidR="00C966AF" w:rsidRPr="00850D98" w:rsidRDefault="00C966AF" w:rsidP="00C966AF">
      <w:r w:rsidRPr="00850D98">
        <w:t xml:space="preserve">This </w:t>
      </w:r>
      <w:r w:rsidR="006D6E31">
        <w:t>derivation transformation</w:t>
      </w:r>
      <w:r w:rsidRPr="00850D98">
        <w:t xml:space="preserve"> given below assumes the input and (derived) output tracks are an </w:t>
      </w:r>
      <w:r w:rsidR="00256274">
        <w:t>ISO/IEC 23090-2</w:t>
      </w:r>
      <w:r w:rsidRPr="00850D98">
        <w:t xml:space="preserve"> compliant tracks. When the operation is a (forward) projection construction (</w:t>
      </w:r>
      <w:proofErr w:type="spellStart"/>
      <w:r w:rsidRPr="00850D98">
        <w:rPr>
          <w:rFonts w:ascii="Courier" w:hAnsi="Courier"/>
          <w:noProof/>
          <w:sz w:val="20"/>
          <w:szCs w:val="20"/>
        </w:rPr>
        <w:t>is_reverse</w:t>
      </w:r>
      <w:proofErr w:type="spellEnd"/>
      <w:r w:rsidRPr="00850D98">
        <w:rPr>
          <w:rFonts w:ascii="Courier" w:hAnsi="Courier"/>
          <w:noProof/>
          <w:sz w:val="20"/>
          <w:szCs w:val="20"/>
        </w:rPr>
        <w:t xml:space="preserve"> == 0</w:t>
      </w:r>
      <w:r w:rsidRPr="00850D98">
        <w:t xml:space="preserve">), the input track is an un-projected picture track, the output track is a projected picture track, and the projection format packing structure </w:t>
      </w:r>
      <w:r w:rsidRPr="00850D98">
        <w:rPr>
          <w:rFonts w:ascii="Courier" w:hAnsi="Courier"/>
          <w:noProof/>
          <w:sz w:val="20"/>
          <w:szCs w:val="20"/>
        </w:rPr>
        <w:t>ProjectionFormatStruct()</w:t>
      </w:r>
      <w:r w:rsidRPr="00850D98">
        <w:t xml:space="preserve"> is signaled (within </w:t>
      </w:r>
      <w:r w:rsidRPr="00E23BF7">
        <w:rPr>
          <w:rFonts w:ascii="Courier" w:hAnsi="Courier"/>
          <w:noProof/>
          <w:sz w:val="20"/>
          <w:szCs w:val="20"/>
          <w:lang w:val="en-GB"/>
        </w:rPr>
        <w:t>ProjectionFormatProperty</w:t>
      </w:r>
      <w:r w:rsidRPr="00850D98">
        <w:t>) to indicate the projection format in the projected pictures. When the operation is a reverse projection construction (</w:t>
      </w:r>
      <w:proofErr w:type="spellStart"/>
      <w:r w:rsidRPr="00850D98">
        <w:rPr>
          <w:rFonts w:ascii="Courier" w:hAnsi="Courier"/>
          <w:noProof/>
          <w:sz w:val="20"/>
          <w:szCs w:val="20"/>
        </w:rPr>
        <w:t>is_reverse</w:t>
      </w:r>
      <w:proofErr w:type="spellEnd"/>
      <w:r w:rsidRPr="00850D98">
        <w:rPr>
          <w:rFonts w:ascii="Courier" w:hAnsi="Courier"/>
          <w:noProof/>
          <w:sz w:val="20"/>
          <w:szCs w:val="20"/>
        </w:rPr>
        <w:t xml:space="preserve"> == 0</w:t>
      </w:r>
      <w:r w:rsidRPr="00850D98">
        <w:t xml:space="preserve">), the input track is a projected picture track which has a projection format item property containing a </w:t>
      </w:r>
      <w:r w:rsidRPr="00850D98">
        <w:rPr>
          <w:rFonts w:ascii="Courier" w:hAnsi="Courier"/>
          <w:noProof/>
          <w:sz w:val="20"/>
          <w:szCs w:val="20"/>
        </w:rPr>
        <w:t>ProjectionFormatStruct()</w:t>
      </w:r>
      <w:r w:rsidRPr="00850D98">
        <w:t xml:space="preserve"> structure, the output track is an un-projected picture track, and it is the projection format structure </w:t>
      </w:r>
      <w:r w:rsidRPr="00850D98">
        <w:rPr>
          <w:rFonts w:ascii="Courier" w:hAnsi="Courier"/>
          <w:noProof/>
          <w:sz w:val="20"/>
          <w:szCs w:val="20"/>
        </w:rPr>
        <w:lastRenderedPageBreak/>
        <w:t>ProjectionFormatStruct()</w:t>
      </w:r>
      <w:r w:rsidRPr="00850D98">
        <w:t xml:space="preserve"> in the input track is used to indicate the projection format in the projected pictures. </w:t>
      </w:r>
    </w:p>
    <w:p w14:paraId="05C6D1FE" w14:textId="77777777" w:rsidR="00C966AF" w:rsidRPr="00256274" w:rsidRDefault="00C966AF" w:rsidP="00256274">
      <w:pPr>
        <w:pStyle w:val="Heading3"/>
      </w:pPr>
      <w:r w:rsidRPr="00256274">
        <w:t>Syntax</w:t>
      </w:r>
    </w:p>
    <w:p w14:paraId="7CEEC471" w14:textId="2B27C751" w:rsidR="00C966AF" w:rsidRPr="00850D98" w:rsidRDefault="00C966AF" w:rsidP="00E23BF7">
      <w:pPr>
        <w:pStyle w:val="code"/>
      </w:pPr>
      <w:r w:rsidRPr="00850D98">
        <w:t>aligned(8) class Projection</w:t>
      </w:r>
      <w:r w:rsidRPr="00850D98">
        <w:br/>
        <w:t xml:space="preserve">extends </w:t>
      </w:r>
      <w:r w:rsidR="006D6E31">
        <w:t>VisualDerivationBase</w:t>
      </w:r>
      <w:r w:rsidRPr="00850D98">
        <w:t>('proj'</w:t>
      </w:r>
      <w:r w:rsidR="006D6E31">
        <w:t>, flags</w:t>
      </w:r>
      <w:r w:rsidRPr="00850D98">
        <w:t>) {</w:t>
      </w:r>
      <w:r w:rsidRPr="00850D98">
        <w:br/>
      </w:r>
      <w:r w:rsidRPr="00850D98">
        <w:tab/>
        <w:t>bit(1) is_reverse</w:t>
      </w:r>
      <w:r w:rsidR="006D6E31" w:rsidRPr="00850D98">
        <w:t>;</w:t>
      </w:r>
      <w:r w:rsidR="006D6E31">
        <w:tab/>
      </w:r>
      <w:r w:rsidR="006D6E31">
        <w:tab/>
      </w:r>
      <w:r w:rsidR="006D6E31">
        <w:tab/>
      </w:r>
      <w:r w:rsidR="006D6E31">
        <w:tab/>
      </w:r>
      <w:r w:rsidR="006D6E31">
        <w:tab/>
        <w:t>// parameter 1</w:t>
      </w:r>
      <w:r w:rsidRPr="00850D98">
        <w:br/>
      </w:r>
      <w:r w:rsidRPr="00850D98">
        <w:tab/>
        <w:t>bit(2) reserved = 0</w:t>
      </w:r>
      <w:r w:rsidR="008455FC" w:rsidRPr="00850D98">
        <w:t>;</w:t>
      </w:r>
      <w:r w:rsidR="008455FC">
        <w:tab/>
      </w:r>
      <w:r w:rsidR="008455FC">
        <w:tab/>
      </w:r>
      <w:r w:rsidR="008455FC">
        <w:tab/>
      </w:r>
      <w:r w:rsidR="008455FC">
        <w:tab/>
      </w:r>
      <w:r w:rsidR="008455FC">
        <w:tab/>
        <w:t>// not a parameter</w:t>
      </w:r>
      <w:r w:rsidRPr="00850D98">
        <w:br/>
      </w:r>
      <w:r w:rsidRPr="00850D98">
        <w:tab/>
        <w:t>unsigned int(5) projection_type</w:t>
      </w:r>
      <w:r w:rsidR="006D6E31" w:rsidRPr="00850D98">
        <w:t>;</w:t>
      </w:r>
      <w:r w:rsidR="006D6E31">
        <w:tab/>
        <w:t>// parameter 2</w:t>
      </w:r>
      <w:r w:rsidRPr="00850D98">
        <w:br/>
        <w:t>}</w:t>
      </w:r>
    </w:p>
    <w:p w14:paraId="6EF31A56" w14:textId="77777777" w:rsidR="00C966AF" w:rsidRPr="00256274" w:rsidRDefault="00C966AF" w:rsidP="00256274">
      <w:pPr>
        <w:pStyle w:val="Heading3"/>
      </w:pPr>
      <w:r w:rsidRPr="00256274">
        <w:t>Semantics</w:t>
      </w:r>
    </w:p>
    <w:p w14:paraId="7F4635AC" w14:textId="77777777" w:rsidR="00C966AF" w:rsidRPr="00850D98" w:rsidRDefault="00C966AF" w:rsidP="00C966AF">
      <w:pPr>
        <w:pStyle w:val="lastfield"/>
        <w:spacing w:after="0"/>
        <w:jc w:val="left"/>
      </w:pPr>
      <w:proofErr w:type="spellStart"/>
      <w:r w:rsidRPr="00850D98">
        <w:rPr>
          <w:rFonts w:ascii="Courier" w:hAnsi="Courier" w:cs="Courier New"/>
        </w:rPr>
        <w:t>is_reverse</w:t>
      </w:r>
      <w:proofErr w:type="spellEnd"/>
      <w:r w:rsidRPr="00850D98">
        <w:t xml:space="preserve"> </w:t>
      </w:r>
      <w:r w:rsidRPr="00850D98">
        <w:rPr>
          <w:rFonts w:ascii="Times New Roman" w:hAnsi="Times New Roman"/>
          <w:szCs w:val="24"/>
          <w:lang w:val="en-US" w:eastAsia="zh-CN"/>
        </w:rPr>
        <w:t>indicates if the operation is a (forward) projection (</w:t>
      </w:r>
      <w:r w:rsidRPr="00850D98">
        <w:rPr>
          <w:rFonts w:ascii="Courier" w:hAnsi="Courier" w:cs="Courier"/>
        </w:rPr>
        <w:t>'=0'</w:t>
      </w:r>
      <w:r w:rsidRPr="00850D98">
        <w:rPr>
          <w:rFonts w:ascii="Times New Roman" w:hAnsi="Times New Roman"/>
          <w:szCs w:val="24"/>
          <w:lang w:val="en-US" w:eastAsia="zh-CN"/>
        </w:rPr>
        <w:t>) or a reverse projection (</w:t>
      </w:r>
      <w:r w:rsidRPr="00850D98">
        <w:rPr>
          <w:rFonts w:ascii="Courier" w:hAnsi="Courier" w:cs="Courier"/>
        </w:rPr>
        <w:t>'=1'</w:t>
      </w:r>
      <w:r w:rsidRPr="00850D98">
        <w:rPr>
          <w:rFonts w:ascii="Times New Roman" w:hAnsi="Times New Roman"/>
          <w:szCs w:val="24"/>
          <w:lang w:val="en-US" w:eastAsia="zh-CN"/>
        </w:rPr>
        <w:t>).</w:t>
      </w:r>
      <w:r w:rsidRPr="00850D98">
        <w:t xml:space="preserve"> </w:t>
      </w:r>
    </w:p>
    <w:p w14:paraId="4385FEFF" w14:textId="6F152691" w:rsidR="00C966AF" w:rsidRPr="00850D98" w:rsidRDefault="00C966AF" w:rsidP="00C966AF">
      <w:pPr>
        <w:pStyle w:val="fields"/>
        <w:ind w:left="360" w:firstLine="0"/>
        <w:jc w:val="left"/>
      </w:pPr>
      <w:proofErr w:type="spellStart"/>
      <w:r w:rsidRPr="00850D98">
        <w:rPr>
          <w:rFonts w:ascii="Courier" w:hAnsi="Courier" w:cs="Courier New"/>
        </w:rPr>
        <w:t>projection_type</w:t>
      </w:r>
      <w:proofErr w:type="spellEnd"/>
      <w:r w:rsidRPr="00850D98">
        <w:t xml:space="preserve"> </w:t>
      </w:r>
      <w:r w:rsidR="00256274">
        <w:rPr>
          <w:rFonts w:ascii="Times New Roman" w:hAnsi="Times New Roman"/>
          <w:szCs w:val="24"/>
          <w:lang w:val="en-US"/>
        </w:rPr>
        <w:t>has</w:t>
      </w:r>
      <w:r w:rsidR="00256274" w:rsidRPr="00850D98">
        <w:rPr>
          <w:rFonts w:ascii="Times New Roman" w:hAnsi="Times New Roman"/>
          <w:szCs w:val="24"/>
          <w:lang w:val="en-US"/>
        </w:rPr>
        <w:t xml:space="preserve"> </w:t>
      </w:r>
      <w:r w:rsidRPr="00850D98">
        <w:rPr>
          <w:rFonts w:ascii="Times New Roman" w:hAnsi="Times New Roman"/>
          <w:szCs w:val="24"/>
          <w:lang w:val="en-US"/>
        </w:rPr>
        <w:t xml:space="preserve">the same syntax and semantics as defined in </w:t>
      </w:r>
      <w:r w:rsidR="00256274">
        <w:t>ISO/IEC 23090-2</w:t>
      </w:r>
      <w:r w:rsidRPr="00850D98">
        <w:rPr>
          <w:rFonts w:ascii="Times New Roman" w:hAnsi="Times New Roman"/>
          <w:szCs w:val="24"/>
          <w:lang w:val="en-US"/>
        </w:rPr>
        <w:t>.</w:t>
      </w:r>
    </w:p>
    <w:p w14:paraId="06944BB1" w14:textId="77777777" w:rsidR="00C966AF" w:rsidRPr="00850D98" w:rsidRDefault="00C966AF" w:rsidP="00C966AF">
      <w:pPr>
        <w:pStyle w:val="lastfield"/>
        <w:spacing w:after="0"/>
        <w:ind w:left="0" w:firstLine="0"/>
      </w:pPr>
    </w:p>
    <w:p w14:paraId="02286A9F" w14:textId="4A65D654" w:rsidR="00C966AF" w:rsidRPr="00C80F43" w:rsidRDefault="00C966AF" w:rsidP="00C80F43">
      <w:pPr>
        <w:pStyle w:val="Heading2"/>
      </w:pPr>
      <w:bookmarkStart w:id="879" w:name="_Toc93661823"/>
      <w:r w:rsidRPr="00C80F43">
        <w:t>Packing</w:t>
      </w:r>
      <w:bookmarkEnd w:id="879"/>
    </w:p>
    <w:p w14:paraId="638EF468" w14:textId="77777777" w:rsidR="00C966AF" w:rsidRPr="00850D98" w:rsidRDefault="00C966AF" w:rsidP="00C966AF">
      <w:pPr>
        <w:pStyle w:val="Heading3"/>
        <w:widowControl/>
        <w:numPr>
          <w:ilvl w:val="2"/>
          <w:numId w:val="3"/>
        </w:numPr>
        <w:spacing w:line="240" w:lineRule="auto"/>
        <w:jc w:val="left"/>
      </w:pPr>
      <w:r w:rsidRPr="00850D98">
        <w:t>Definition</w:t>
      </w:r>
    </w:p>
    <w:p w14:paraId="7E431EC9" w14:textId="301632E9" w:rsidR="00C966AF" w:rsidRPr="00850D98" w:rsidRDefault="00C966AF" w:rsidP="00C966AF">
      <w:pPr>
        <w:pStyle w:val="Atom"/>
        <w:tabs>
          <w:tab w:val="left" w:pos="2410"/>
        </w:tabs>
      </w:pPr>
      <w:r w:rsidRPr="00850D98">
        <w:t>Box Type:</w:t>
      </w:r>
      <w:r w:rsidRPr="00850D98">
        <w:tab/>
      </w:r>
      <w:r w:rsidRPr="00850D98">
        <w:rPr>
          <w:rFonts w:ascii="Courier" w:hAnsi="Courier"/>
        </w:rPr>
        <w:t>'pack'</w:t>
      </w:r>
      <w:r w:rsidRPr="00850D98">
        <w:br/>
        <w:t xml:space="preserve">Mandatory (per sample): </w:t>
      </w:r>
      <w:r w:rsidRPr="00850D98">
        <w:tab/>
        <w:t>No</w:t>
      </w:r>
      <w:r w:rsidRPr="00850D98">
        <w:br/>
        <w:t>Quantity (per sample):</w:t>
      </w:r>
      <w:r w:rsidRPr="00850D98">
        <w:tab/>
        <w:t>Any</w:t>
      </w:r>
      <w:r w:rsidR="00C80F43">
        <w:br/>
        <w:t>Inputs:</w:t>
      </w:r>
      <w:r w:rsidR="00C80F43">
        <w:tab/>
        <w:t>One</w:t>
      </w:r>
    </w:p>
    <w:p w14:paraId="7000F02A" w14:textId="43287B24" w:rsidR="00C966AF" w:rsidRPr="00850D98" w:rsidRDefault="00C966AF" w:rsidP="00C966AF">
      <w:r w:rsidRPr="00850D98">
        <w:t xml:space="preserve">The </w:t>
      </w:r>
      <w:r w:rsidR="00C55EB9" w:rsidRPr="006B440E">
        <w:rPr>
          <w:rStyle w:val="codeChar"/>
        </w:rPr>
        <w:t>Packing</w:t>
      </w:r>
      <w:r w:rsidR="00C55EB9" w:rsidRPr="00850D98">
        <w:t xml:space="preserve"> </w:t>
      </w:r>
      <w:r w:rsidR="00C55EB9">
        <w:t xml:space="preserve">derivation transformation </w:t>
      </w:r>
      <w:r w:rsidRPr="00850D98">
        <w:t xml:space="preserve">provides information for the process of transformation, resizing, and relocating of regions of an input track to form a derived track, according to a packing scheme such as the region-wise packing given in </w:t>
      </w:r>
      <w:r w:rsidR="00C80F43">
        <w:t>ISO/IEC 23090-2</w:t>
      </w:r>
      <w:r w:rsidRPr="00850D98">
        <w:t xml:space="preserve">. An indicator </w:t>
      </w:r>
      <w:r w:rsidRPr="00850D98">
        <w:rPr>
          <w:rFonts w:ascii="Courier" w:hAnsi="Courier"/>
          <w:noProof/>
          <w:sz w:val="20"/>
          <w:szCs w:val="20"/>
        </w:rPr>
        <w:t>is_reverse</w:t>
      </w:r>
      <w:r w:rsidRPr="00850D98">
        <w:t xml:space="preserve"> is used to indicate whether the operation is a (forward) packing construction or reverse unpacking one.</w:t>
      </w:r>
    </w:p>
    <w:p w14:paraId="443904C9" w14:textId="1AC9E592" w:rsidR="00C966AF" w:rsidRPr="00850D98" w:rsidRDefault="00C966AF" w:rsidP="00C966AF">
      <w:r w:rsidRPr="00850D98">
        <w:t xml:space="preserve">This </w:t>
      </w:r>
      <w:r w:rsidR="009130AE">
        <w:t>derivation transformation</w:t>
      </w:r>
      <w:r w:rsidRPr="00850D98">
        <w:t xml:space="preserve"> given below assumes the input and (derived) output tracks are an </w:t>
      </w:r>
      <w:r w:rsidR="002627A4">
        <w:t>ISO/IEC 23090-2</w:t>
      </w:r>
      <w:r w:rsidRPr="00850D98">
        <w:t xml:space="preserve"> compliant tracks. When the operation is a (forward) packing construction (</w:t>
      </w:r>
      <w:proofErr w:type="spellStart"/>
      <w:r w:rsidRPr="00850D98">
        <w:rPr>
          <w:rFonts w:ascii="Courier" w:hAnsi="Courier"/>
          <w:noProof/>
          <w:sz w:val="20"/>
          <w:szCs w:val="20"/>
        </w:rPr>
        <w:t>is_reverse</w:t>
      </w:r>
      <w:proofErr w:type="spellEnd"/>
      <w:r w:rsidRPr="00850D98">
        <w:rPr>
          <w:rFonts w:ascii="Courier" w:hAnsi="Courier"/>
          <w:noProof/>
          <w:sz w:val="20"/>
          <w:szCs w:val="20"/>
        </w:rPr>
        <w:t xml:space="preserve"> == 0</w:t>
      </w:r>
      <w:r w:rsidRPr="00850D98">
        <w:t xml:space="preserve">), the input track is a projected picture track, the output track is a packed picture track, and the region-wise packing structure </w:t>
      </w:r>
      <w:r w:rsidRPr="00850D98">
        <w:rPr>
          <w:rFonts w:ascii="Courier" w:hAnsi="Courier"/>
          <w:noProof/>
          <w:sz w:val="20"/>
          <w:szCs w:val="20"/>
        </w:rPr>
        <w:t>RegionWisePackingStruct()</w:t>
      </w:r>
      <w:r w:rsidRPr="00850D98">
        <w:t xml:space="preserve"> is signaled to indicate the location, shape, and size of each packed region in the packed pictures. When the operation is a reverse packing (or unpacking) construction (</w:t>
      </w:r>
      <w:proofErr w:type="spellStart"/>
      <w:r w:rsidRPr="00850D98">
        <w:rPr>
          <w:rFonts w:ascii="Courier" w:hAnsi="Courier"/>
          <w:noProof/>
          <w:sz w:val="20"/>
          <w:szCs w:val="20"/>
        </w:rPr>
        <w:t>is_reverse</w:t>
      </w:r>
      <w:proofErr w:type="spellEnd"/>
      <w:r w:rsidRPr="00850D98">
        <w:rPr>
          <w:rFonts w:ascii="Courier" w:hAnsi="Courier"/>
          <w:noProof/>
          <w:sz w:val="20"/>
          <w:szCs w:val="20"/>
        </w:rPr>
        <w:t xml:space="preserve"> == 0</w:t>
      </w:r>
      <w:r w:rsidRPr="00850D98">
        <w:t xml:space="preserve">), the input track is a packed picture track which has a </w:t>
      </w:r>
      <w:bookmarkStart w:id="880" w:name="_Ref500232134"/>
      <w:r w:rsidRPr="00850D98">
        <w:t>region-wise packing item property</w:t>
      </w:r>
      <w:bookmarkEnd w:id="880"/>
      <w:r w:rsidRPr="00850D98">
        <w:t xml:space="preserve"> containing a </w:t>
      </w:r>
      <w:r w:rsidRPr="00850D98">
        <w:rPr>
          <w:rFonts w:ascii="Courier" w:hAnsi="Courier"/>
          <w:noProof/>
          <w:sz w:val="20"/>
          <w:szCs w:val="20"/>
        </w:rPr>
        <w:t>RegionWisePackingStruct()</w:t>
      </w:r>
      <w:r w:rsidRPr="00850D98">
        <w:t xml:space="preserve"> structure, the output track is a projected picture track, and it is the region-wise packing structure </w:t>
      </w:r>
      <w:r w:rsidRPr="00850D98">
        <w:rPr>
          <w:rFonts w:ascii="Courier" w:hAnsi="Courier"/>
          <w:noProof/>
          <w:sz w:val="20"/>
          <w:szCs w:val="20"/>
        </w:rPr>
        <w:t>RegionWisePackingStruct()</w:t>
      </w:r>
      <w:r w:rsidRPr="00850D98">
        <w:t xml:space="preserve"> in the input track is used to indicate the location, shape, and size of each packed region in the packed pictures. </w:t>
      </w:r>
    </w:p>
    <w:p w14:paraId="2F3DCB15" w14:textId="77777777" w:rsidR="00C966AF" w:rsidRPr="002627A4" w:rsidRDefault="00C966AF" w:rsidP="002627A4">
      <w:pPr>
        <w:pStyle w:val="Heading3"/>
      </w:pPr>
      <w:r w:rsidRPr="002627A4">
        <w:lastRenderedPageBreak/>
        <w:t>Syntax</w:t>
      </w:r>
    </w:p>
    <w:p w14:paraId="70A49E52" w14:textId="0CA26F15" w:rsidR="00C966AF" w:rsidRPr="00850D98" w:rsidRDefault="00C966AF" w:rsidP="00E23BF7">
      <w:pPr>
        <w:pStyle w:val="code"/>
      </w:pPr>
      <w:r w:rsidRPr="00850D98">
        <w:t xml:space="preserve">aligned(8) class Packing </w:t>
      </w:r>
      <w:r w:rsidRPr="00850D98">
        <w:br/>
        <w:t xml:space="preserve">extends </w:t>
      </w:r>
      <w:r w:rsidR="009130AE">
        <w:t>VisualDerivationBase</w:t>
      </w:r>
      <w:r w:rsidRPr="00850D98">
        <w:t>('pack'</w:t>
      </w:r>
      <w:r w:rsidR="009130AE">
        <w:t>, flags</w:t>
      </w:r>
      <w:r w:rsidRPr="00850D98">
        <w:t>) {</w:t>
      </w:r>
      <w:r w:rsidRPr="00850D98">
        <w:br/>
      </w:r>
      <w:r w:rsidRPr="00850D98">
        <w:tab/>
        <w:t>bit(1) is_reverse</w:t>
      </w:r>
      <w:r w:rsidR="009130AE" w:rsidRPr="00850D98">
        <w:t>;</w:t>
      </w:r>
      <w:r w:rsidR="009130AE">
        <w:tab/>
      </w:r>
      <w:r w:rsidR="009130AE">
        <w:tab/>
      </w:r>
      <w:r w:rsidR="009130AE">
        <w:tab/>
        <w:t>// parameter 1</w:t>
      </w:r>
      <w:r w:rsidRPr="00850D98">
        <w:br/>
      </w:r>
      <w:r w:rsidRPr="00850D98">
        <w:tab/>
        <w:t xml:space="preserve">bit(7) reserved = 0; </w:t>
      </w:r>
      <w:r w:rsidR="009130AE">
        <w:tab/>
      </w:r>
      <w:r w:rsidR="009130AE">
        <w:tab/>
        <w:t>// not a parameter</w:t>
      </w:r>
      <w:r w:rsidRPr="00850D98">
        <w:br/>
      </w:r>
      <w:r w:rsidRPr="00850D98">
        <w:tab/>
        <w:t xml:space="preserve">if (is_reverse == 0) </w:t>
      </w:r>
      <w:r w:rsidRPr="00850D98">
        <w:br/>
      </w:r>
      <w:r w:rsidRPr="00850D98">
        <w:tab/>
      </w:r>
      <w:r w:rsidRPr="00850D98">
        <w:tab/>
        <w:t>RegionWisePackingStruct();</w:t>
      </w:r>
      <w:r w:rsidRPr="00850D98">
        <w:br/>
        <w:t xml:space="preserve">} </w:t>
      </w:r>
      <w:r w:rsidRPr="00850D98">
        <w:br/>
      </w:r>
    </w:p>
    <w:p w14:paraId="765AAABE" w14:textId="77777777" w:rsidR="00C966AF" w:rsidRPr="002627A4" w:rsidRDefault="00C966AF" w:rsidP="002627A4">
      <w:pPr>
        <w:pStyle w:val="Heading3"/>
      </w:pPr>
      <w:r w:rsidRPr="002627A4">
        <w:t>Semantics</w:t>
      </w:r>
    </w:p>
    <w:p w14:paraId="0F553E14" w14:textId="1DAE4DB7" w:rsidR="00C966AF" w:rsidRPr="00850D98" w:rsidRDefault="00C966AF" w:rsidP="00C966AF">
      <w:pPr>
        <w:pStyle w:val="lastfield"/>
        <w:spacing w:after="0"/>
        <w:jc w:val="left"/>
      </w:pPr>
      <w:proofErr w:type="spellStart"/>
      <w:r w:rsidRPr="00850D98">
        <w:rPr>
          <w:rFonts w:ascii="Courier" w:hAnsi="Courier" w:cs="Courier New"/>
        </w:rPr>
        <w:t>is_reverse</w:t>
      </w:r>
      <w:proofErr w:type="spellEnd"/>
      <w:r w:rsidRPr="00850D98">
        <w:t xml:space="preserve"> </w:t>
      </w:r>
      <w:r w:rsidRPr="00850D98">
        <w:rPr>
          <w:rFonts w:ascii="Times New Roman" w:hAnsi="Times New Roman"/>
          <w:szCs w:val="24"/>
          <w:lang w:val="en-US" w:eastAsia="zh-CN"/>
        </w:rPr>
        <w:t>indicates if the operation is a (forward) packing (</w:t>
      </w:r>
      <w:r w:rsidRPr="00850D98">
        <w:rPr>
          <w:rFonts w:ascii="Courier" w:hAnsi="Courier" w:cs="Courier"/>
        </w:rPr>
        <w:t>'=0'</w:t>
      </w:r>
      <w:r w:rsidRPr="00850D98">
        <w:rPr>
          <w:rFonts w:ascii="Times New Roman" w:hAnsi="Times New Roman"/>
          <w:szCs w:val="24"/>
          <w:lang w:val="en-US" w:eastAsia="zh-CN"/>
        </w:rPr>
        <w:t>) or a reverse packing (</w:t>
      </w:r>
      <w:r w:rsidRPr="00850D98">
        <w:rPr>
          <w:rFonts w:ascii="Courier" w:hAnsi="Courier" w:cs="Courier"/>
        </w:rPr>
        <w:t>'=1'</w:t>
      </w:r>
      <w:r w:rsidRPr="00850D98">
        <w:rPr>
          <w:rFonts w:ascii="Times New Roman" w:hAnsi="Times New Roman"/>
          <w:szCs w:val="24"/>
          <w:lang w:val="en-US" w:eastAsia="zh-CN"/>
        </w:rPr>
        <w:t>).</w:t>
      </w:r>
    </w:p>
    <w:p w14:paraId="543B2CE7" w14:textId="35720D28" w:rsidR="00C966AF" w:rsidRPr="00850D98" w:rsidRDefault="00C966AF" w:rsidP="00C966AF">
      <w:pPr>
        <w:pStyle w:val="fields"/>
        <w:jc w:val="left"/>
      </w:pPr>
      <w:r w:rsidRPr="00850D98">
        <w:rPr>
          <w:rFonts w:ascii="Courier" w:hAnsi="Courier"/>
          <w:noProof/>
          <w:lang w:eastAsia="en-US"/>
        </w:rPr>
        <w:t>RegionWisePackingStruct()</w:t>
      </w:r>
      <w:r w:rsidRPr="00850D98">
        <w:rPr>
          <w:rFonts w:ascii="Times New Roman" w:hAnsi="Times New Roman"/>
          <w:szCs w:val="24"/>
          <w:lang w:val="en-US"/>
        </w:rPr>
        <w:t xml:space="preserve"> has the same semantics as the metadata defined in </w:t>
      </w:r>
      <w:r w:rsidR="002627A4">
        <w:t>ISO/IEC 23090-2</w:t>
      </w:r>
      <w:r w:rsidRPr="00850D98">
        <w:rPr>
          <w:rFonts w:ascii="Times New Roman" w:hAnsi="Times New Roman"/>
          <w:szCs w:val="24"/>
          <w:lang w:val="en-US"/>
        </w:rPr>
        <w:t>.</w:t>
      </w:r>
    </w:p>
    <w:p w14:paraId="281065DE" w14:textId="2FEF71EB" w:rsidR="00C966AF" w:rsidRPr="002627A4" w:rsidRDefault="00C966AF" w:rsidP="002627A4">
      <w:pPr>
        <w:pStyle w:val="Heading2"/>
      </w:pPr>
      <w:bookmarkStart w:id="881" w:name="_Toc55925602"/>
      <w:bookmarkStart w:id="882" w:name="_Toc55925603"/>
      <w:bookmarkStart w:id="883" w:name="_Toc55925604"/>
      <w:bookmarkStart w:id="884" w:name="_Toc55925605"/>
      <w:bookmarkStart w:id="885" w:name="_Toc55925606"/>
      <w:bookmarkStart w:id="886" w:name="_Toc55925607"/>
      <w:bookmarkStart w:id="887" w:name="_Toc55925608"/>
      <w:bookmarkStart w:id="888" w:name="_Toc55925609"/>
      <w:bookmarkStart w:id="889" w:name="_Toc55925610"/>
      <w:bookmarkStart w:id="890" w:name="_Toc55925611"/>
      <w:bookmarkStart w:id="891" w:name="_Toc55925612"/>
      <w:bookmarkStart w:id="892" w:name="_Toc55925613"/>
      <w:bookmarkStart w:id="893" w:name="_Toc55925614"/>
      <w:bookmarkStart w:id="894" w:name="_Toc55925615"/>
      <w:bookmarkStart w:id="895" w:name="_Toc55925616"/>
      <w:bookmarkStart w:id="896" w:name="_Toc55925617"/>
      <w:bookmarkStart w:id="897" w:name="_Toc55925618"/>
      <w:bookmarkStart w:id="898" w:name="_Toc55925619"/>
      <w:bookmarkStart w:id="899" w:name="_Toc55925620"/>
      <w:bookmarkStart w:id="900" w:name="_Toc55925621"/>
      <w:bookmarkStart w:id="901" w:name="_Toc55925622"/>
      <w:bookmarkStart w:id="902" w:name="_Toc55925623"/>
      <w:bookmarkStart w:id="903" w:name="_Toc93661824"/>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r w:rsidRPr="002627A4">
        <w:t>Viewport</w:t>
      </w:r>
      <w:bookmarkEnd w:id="903"/>
    </w:p>
    <w:p w14:paraId="1820C6CC" w14:textId="77777777" w:rsidR="00C966AF" w:rsidRPr="002627A4" w:rsidRDefault="00C966AF" w:rsidP="002627A4">
      <w:pPr>
        <w:pStyle w:val="Heading3"/>
      </w:pPr>
      <w:r w:rsidRPr="002627A4">
        <w:t>Definition</w:t>
      </w:r>
    </w:p>
    <w:p w14:paraId="3C774F16" w14:textId="3682F93C" w:rsidR="00C966AF" w:rsidRPr="00850D98" w:rsidRDefault="00C966AF" w:rsidP="00C966AF">
      <w:pPr>
        <w:pStyle w:val="Atom"/>
        <w:tabs>
          <w:tab w:val="left" w:pos="2410"/>
        </w:tabs>
      </w:pPr>
      <w:r w:rsidRPr="00850D98">
        <w:t>Box Type:</w:t>
      </w:r>
      <w:r w:rsidRPr="00850D98">
        <w:tab/>
      </w:r>
      <w:r w:rsidRPr="00850D98">
        <w:rPr>
          <w:rFonts w:ascii="Courier" w:hAnsi="Courier"/>
        </w:rPr>
        <w:t>'</w:t>
      </w:r>
      <w:proofErr w:type="spellStart"/>
      <w:r w:rsidRPr="00850D98">
        <w:rPr>
          <w:rFonts w:ascii="Courier" w:hAnsi="Courier"/>
        </w:rPr>
        <w:t>vpot</w:t>
      </w:r>
      <w:proofErr w:type="spellEnd"/>
      <w:r w:rsidRPr="00850D98">
        <w:rPr>
          <w:rFonts w:ascii="Courier" w:hAnsi="Courier"/>
        </w:rPr>
        <w:t>'</w:t>
      </w:r>
      <w:r w:rsidRPr="00850D98">
        <w:br/>
        <w:t xml:space="preserve">Mandatory (per sample): </w:t>
      </w:r>
      <w:r w:rsidRPr="00850D98">
        <w:tab/>
        <w:t>No</w:t>
      </w:r>
      <w:r w:rsidRPr="00850D98">
        <w:br/>
        <w:t>Quantity (per sample):</w:t>
      </w:r>
      <w:r w:rsidRPr="00850D98">
        <w:tab/>
        <w:t>Any</w:t>
      </w:r>
      <w:r w:rsidR="002627A4">
        <w:br/>
        <w:t>Inputs:</w:t>
      </w:r>
      <w:r w:rsidR="002627A4">
        <w:tab/>
        <w:t>(1) visual track, (2) spatial region timed metadata track</w:t>
      </w:r>
    </w:p>
    <w:p w14:paraId="4821C3B4" w14:textId="4E8C303A" w:rsidR="00C966AF" w:rsidRPr="00850D98" w:rsidRDefault="00C966AF" w:rsidP="00C966AF">
      <w:r w:rsidRPr="00850D98">
        <w:t xml:space="preserve">The </w:t>
      </w:r>
      <w:r w:rsidR="00EF7BC4" w:rsidRPr="006B440E">
        <w:rPr>
          <w:rStyle w:val="codeChar"/>
        </w:rPr>
        <w:t>Viewport</w:t>
      </w:r>
      <w:r w:rsidR="00EF7BC4">
        <w:t xml:space="preserve"> derivation transformation</w:t>
      </w:r>
      <w:r w:rsidRPr="00850D98">
        <w:t xml:space="preserve"> constructs (or extracts) viewport sample images from spherical sample images of an input omnidirectional video track, according to a viewport definition such as the one for a (timed) sphere region given in </w:t>
      </w:r>
      <w:r w:rsidR="002627A4">
        <w:t>ISO/IEC 23090-2</w:t>
      </w:r>
      <w:r w:rsidRPr="00850D98">
        <w:t>.</w:t>
      </w:r>
    </w:p>
    <w:p w14:paraId="6BD767F1" w14:textId="0DEA4765" w:rsidR="00C966AF" w:rsidRPr="00850D98" w:rsidRDefault="00C966AF" w:rsidP="00C966AF">
      <w:r w:rsidRPr="00850D98">
        <w:t xml:space="preserve">The input </w:t>
      </w:r>
      <w:r w:rsidR="00AA3DD3">
        <w:t>track</w:t>
      </w:r>
      <w:r w:rsidR="00AA3DD3" w:rsidRPr="00850D98">
        <w:t xml:space="preserve"> </w:t>
      </w:r>
      <w:r w:rsidRPr="00850D98">
        <w:t xml:space="preserve">for the corresponding image operation shall be an omnidirectional video track and a sphere region timed metadata track, such as the </w:t>
      </w:r>
      <w:r w:rsidRPr="00850D98">
        <w:rPr>
          <w:rFonts w:ascii="Courier" w:hAnsi="Courier"/>
        </w:rPr>
        <w:t>'</w:t>
      </w:r>
      <w:proofErr w:type="spellStart"/>
      <w:r w:rsidRPr="00850D98">
        <w:rPr>
          <w:rFonts w:ascii="Courier" w:hAnsi="Courier"/>
        </w:rPr>
        <w:t>rosc</w:t>
      </w:r>
      <w:proofErr w:type="spellEnd"/>
      <w:r w:rsidRPr="00850D98">
        <w:rPr>
          <w:rFonts w:ascii="Courier" w:hAnsi="Courier"/>
        </w:rPr>
        <w:t>'</w:t>
      </w:r>
      <w:r w:rsidRPr="00850D98">
        <w:t xml:space="preserve"> (sphere region) or </w:t>
      </w:r>
      <w:r w:rsidRPr="00850D98">
        <w:rPr>
          <w:rFonts w:ascii="Courier" w:hAnsi="Courier"/>
        </w:rPr>
        <w:t>'</w:t>
      </w:r>
      <w:proofErr w:type="spellStart"/>
      <w:r w:rsidRPr="00850D98">
        <w:rPr>
          <w:rFonts w:ascii="Courier" w:hAnsi="Courier"/>
        </w:rPr>
        <w:t>rcvp</w:t>
      </w:r>
      <w:proofErr w:type="spellEnd"/>
      <w:r w:rsidRPr="00850D98">
        <w:rPr>
          <w:rFonts w:ascii="Courier" w:hAnsi="Courier"/>
        </w:rPr>
        <w:t>'</w:t>
      </w:r>
      <w:r w:rsidRPr="00850D98">
        <w:t xml:space="preserve"> (recommended viewport) timed metadata track, </w:t>
      </w:r>
      <w:r w:rsidRPr="00850D98">
        <w:rPr>
          <w:szCs w:val="20"/>
          <w:lang w:val="en-CA"/>
        </w:rPr>
        <w:t xml:space="preserve">with a </w:t>
      </w:r>
      <w:r w:rsidRPr="00850D98">
        <w:rPr>
          <w:rFonts w:ascii="Courier" w:hAnsi="Courier"/>
          <w:szCs w:val="20"/>
          <w:lang w:val="en-CA"/>
        </w:rPr>
        <w:t>'</w:t>
      </w:r>
      <w:proofErr w:type="spellStart"/>
      <w:r w:rsidRPr="00850D98">
        <w:rPr>
          <w:rFonts w:ascii="Courier" w:hAnsi="Courier"/>
          <w:szCs w:val="20"/>
          <w:lang w:val="en-CA"/>
        </w:rPr>
        <w:t>cdsc</w:t>
      </w:r>
      <w:proofErr w:type="spellEnd"/>
      <w:r w:rsidRPr="00850D98">
        <w:rPr>
          <w:rFonts w:ascii="Courier" w:hAnsi="Courier"/>
          <w:szCs w:val="20"/>
          <w:lang w:val="en-CA"/>
        </w:rPr>
        <w:t>'</w:t>
      </w:r>
      <w:r w:rsidRPr="00850D98">
        <w:rPr>
          <w:szCs w:val="20"/>
          <w:lang w:val="en-CA"/>
        </w:rPr>
        <w:t xml:space="preserve"> track reference to the video track. </w:t>
      </w:r>
    </w:p>
    <w:p w14:paraId="5226C9AF" w14:textId="7361D401" w:rsidR="00C966AF" w:rsidRPr="00850D98" w:rsidRDefault="00C966AF" w:rsidP="00C966AF">
      <w:r w:rsidRPr="00850D98">
        <w:t xml:space="preserve">The </w:t>
      </w:r>
      <w:r w:rsidR="00AA3DD3" w:rsidRPr="00C22BCB">
        <w:rPr>
          <w:rStyle w:val="codeChar"/>
        </w:rPr>
        <w:t>Viewport</w:t>
      </w:r>
      <w:r w:rsidR="00AA3DD3">
        <w:t xml:space="preserve"> derivation transformation</w:t>
      </w:r>
      <w:r w:rsidR="00AA3DD3" w:rsidRPr="00850D98">
        <w:t xml:space="preserve"> </w:t>
      </w:r>
      <w:r w:rsidRPr="00850D98">
        <w:t xml:space="preserve">uses the sphere region metadata of the timed metadata track to extract viewport samples from the samples of the input video track. In other words, the sphere region metadata track is applied prescriptively to the video track that is the input entity for the </w:t>
      </w:r>
      <w:r w:rsidR="00AA3DD3" w:rsidRPr="00C22BCB">
        <w:rPr>
          <w:rStyle w:val="codeChar"/>
        </w:rPr>
        <w:t>Viewport</w:t>
      </w:r>
      <w:r w:rsidR="00AA3DD3">
        <w:t xml:space="preserve"> derivation </w:t>
      </w:r>
      <w:proofErr w:type="gramStart"/>
      <w:r w:rsidR="00AA3DD3">
        <w:t>transformation</w:t>
      </w:r>
      <w:r w:rsidR="00AA3DD3" w:rsidRPr="00850D98">
        <w:t xml:space="preserve"> </w:t>
      </w:r>
      <w:r w:rsidRPr="00850D98">
        <w:t>.</w:t>
      </w:r>
      <w:proofErr w:type="gramEnd"/>
      <w:r w:rsidRPr="00850D98">
        <w:t xml:space="preserve"> The output of the image operation contains only the sphere region specified by the sphere region metadata track.</w:t>
      </w:r>
    </w:p>
    <w:p w14:paraId="3E416622" w14:textId="77777777" w:rsidR="00C966AF" w:rsidRPr="002627A4" w:rsidRDefault="00C966AF" w:rsidP="002627A4">
      <w:pPr>
        <w:pStyle w:val="Heading3"/>
      </w:pPr>
      <w:r w:rsidRPr="002627A4">
        <w:t>Syntax</w:t>
      </w:r>
    </w:p>
    <w:p w14:paraId="6DF7F46D" w14:textId="0B0F2254" w:rsidR="00C966AF" w:rsidRPr="00850D98" w:rsidRDefault="00C966AF" w:rsidP="00C966AF">
      <w:pPr>
        <w:pStyle w:val="code"/>
        <w:spacing w:before="0" w:after="0"/>
      </w:pPr>
      <w:r w:rsidRPr="00850D98">
        <w:t xml:space="preserve">aligned(8) class Viewport </w:t>
      </w:r>
      <w:r w:rsidRPr="00850D98">
        <w:br/>
        <w:t xml:space="preserve">extends </w:t>
      </w:r>
      <w:r w:rsidR="00AA3DD3">
        <w:t>VisualDerivationBase</w:t>
      </w:r>
      <w:r w:rsidRPr="00850D98">
        <w:t>('vpot'</w:t>
      </w:r>
      <w:r w:rsidR="00AA3DD3">
        <w:t>, flags</w:t>
      </w:r>
      <w:r w:rsidRPr="00850D98">
        <w:t>) {</w:t>
      </w:r>
    </w:p>
    <w:p w14:paraId="5C68DDC6" w14:textId="77777777" w:rsidR="00C966AF" w:rsidRPr="00850D98" w:rsidRDefault="00C966AF" w:rsidP="00C966AF">
      <w:pPr>
        <w:pStyle w:val="code"/>
        <w:spacing w:before="0" w:after="0"/>
      </w:pPr>
      <w:r w:rsidRPr="00850D98">
        <w:t>}</w:t>
      </w:r>
    </w:p>
    <w:p w14:paraId="3B062A98" w14:textId="1EB46DA1" w:rsidR="00866C0F" w:rsidRDefault="00866C0F"/>
    <w:p w14:paraId="0ADE8612" w14:textId="295E8797" w:rsidR="00F86385" w:rsidRDefault="00F86385" w:rsidP="005D531D">
      <w:pPr>
        <w:pStyle w:val="Heading1"/>
      </w:pPr>
      <w:bookmarkStart w:id="904" w:name="_Toc93661825"/>
      <w:r>
        <w:t>Derived Immersive Tracks</w:t>
      </w:r>
      <w:bookmarkEnd w:id="904"/>
    </w:p>
    <w:p w14:paraId="47C881EB" w14:textId="35DD932B" w:rsidR="00F86385" w:rsidRDefault="00F86385" w:rsidP="00F86385">
      <w:r>
        <w:t xml:space="preserve">See also: </w:t>
      </w:r>
      <w:hyperlink r:id="rId13" w:history="1">
        <w:r w:rsidRPr="00F86385">
          <w:rPr>
            <w:rStyle w:val="Hyperlink"/>
          </w:rPr>
          <w:t>http://mpegx.int-evry.fr/software/MPEG/Systems/FileFormat/DerivedVis/issues/17</w:t>
        </w:r>
      </w:hyperlink>
    </w:p>
    <w:p w14:paraId="7562628E" w14:textId="2DF98734" w:rsidR="008F679C" w:rsidRDefault="008F679C" w:rsidP="008F679C">
      <w:pPr>
        <w:pStyle w:val="Heading2"/>
      </w:pPr>
      <w:bookmarkStart w:id="905" w:name="_Toc93661826"/>
      <w:r>
        <w:lastRenderedPageBreak/>
        <w:t>Motivation</w:t>
      </w:r>
      <w:bookmarkEnd w:id="905"/>
    </w:p>
    <w:p w14:paraId="30273BCB" w14:textId="34F617FD" w:rsidR="008F679C" w:rsidRPr="000C2E3B" w:rsidRDefault="008F679C" w:rsidP="008F679C">
      <w:pPr>
        <w:rPr>
          <w:rFonts w:ascii="Times New Roman" w:eastAsia="MS Mincho" w:hAnsi="Times New Roman"/>
          <w:sz w:val="24"/>
          <w:szCs w:val="24"/>
        </w:rPr>
      </w:pPr>
      <w:r>
        <w:t>A derived visual track is defined as a “video or picture track contains a timed sequence of derived samples”, where a derived sample as a “sample containing an ordered list of derivation operations”. Thus, any output track generated by a derived visual track from its input tracks will be either a video or picture track.</w:t>
      </w:r>
      <w:r>
        <w:rPr>
          <w:highlight w:val="yellow"/>
        </w:rPr>
        <w:t xml:space="preserve">  </w:t>
      </w:r>
    </w:p>
    <w:p w14:paraId="2ED2030C" w14:textId="1063AFD7" w:rsidR="008F679C" w:rsidRDefault="008F679C" w:rsidP="008F679C">
      <w:r>
        <w:t>Therefore, derived visual tracks are not applicable to derivation or generation of output tracks that are “visual”, but not video or picture, tracks such as those volumetric visual tracks newly defined for “</w:t>
      </w:r>
      <w:hyperlink r:id="rId14" w:history="1">
        <w:r>
          <w:rPr>
            <w:rStyle w:val="Hyperlink"/>
          </w:rPr>
          <w:t>Carriage of Visual Volumetric Video-based Coding Data</w:t>
        </w:r>
      </w:hyperlink>
      <w:r>
        <w:t>” (carriage of V3C data</w:t>
      </w:r>
      <w:ins w:id="906" w:author="Frederic Maze" w:date="2022-01-20T10:16:00Z">
        <w:r w:rsidR="00571AAF">
          <w:t>, MPEG-I part 10</w:t>
        </w:r>
      </w:ins>
      <w:r>
        <w:t xml:space="preserve">), including carriage of Video-based Point Cloud Compression and Visual Volumetric Video-based Coding (MPEG-I part 5) and Immersive Video (MPEG-I part 12). </w:t>
      </w:r>
    </w:p>
    <w:p w14:paraId="261F914B" w14:textId="77777777" w:rsidR="008F679C" w:rsidRDefault="008F679C" w:rsidP="008F679C">
      <w:r>
        <w:t xml:space="preserve">This proposal is to provide a definition of derived immersive tracks and a list of (3D, immersive) derivation transformations corresponding to the list of (2D, visual) derivation transformations currently provided </w:t>
      </w:r>
    </w:p>
    <w:p w14:paraId="62680262" w14:textId="6AB47A18" w:rsidR="008F679C" w:rsidRDefault="008F679C" w:rsidP="000C2E3B">
      <w:pPr>
        <w:pStyle w:val="Heading2"/>
      </w:pPr>
      <w:bookmarkStart w:id="907" w:name="_Toc93661827"/>
      <w:r>
        <w:t>Proposal</w:t>
      </w:r>
      <w:r w:rsidR="0044381B">
        <w:rPr>
          <w:lang w:val="en-US"/>
        </w:rPr>
        <w:t xml:space="preserve"> text</w:t>
      </w:r>
      <w:bookmarkEnd w:id="907"/>
    </w:p>
    <w:p w14:paraId="26D68A2E" w14:textId="10387EE0" w:rsidR="005D531D" w:rsidRDefault="005D531D" w:rsidP="005D531D">
      <w:pPr>
        <w:rPr>
          <w:rFonts w:ascii="Times New Roman" w:eastAsia="MS Mincho" w:hAnsi="Times New Roman"/>
          <w:sz w:val="24"/>
          <w:szCs w:val="24"/>
        </w:rPr>
      </w:pPr>
      <w:r>
        <w:t>A derived immersive track, like its derived visual track counterpart, describes a timed sequence of derived samples composed of an ordered list of derivation operations, each derivation operation applying a derivation transformation for the duration of the derived sample on an ordered list of visual inputs represented in the same presentation.</w:t>
      </w:r>
    </w:p>
    <w:p w14:paraId="35EDA8E1" w14:textId="77777777" w:rsidR="005D531D" w:rsidRDefault="005D531D" w:rsidP="005D531D">
      <w:r>
        <w:rPr>
          <w:highlight w:val="yellow"/>
        </w:rPr>
        <w:t>A derived immersive track shall be an immersive media track</w:t>
      </w:r>
      <w:r>
        <w:t xml:space="preserve"> (with the </w:t>
      </w:r>
      <w:r>
        <w:rPr>
          <w:lang w:val="en-GB" w:eastAsia="ko-KR"/>
        </w:rPr>
        <w:t xml:space="preserve">the </w:t>
      </w:r>
      <w:r>
        <w:rPr>
          <w:rFonts w:ascii="Courier" w:hAnsi="Courier" w:cs="Courier New"/>
          <w:lang w:val="en-GB" w:eastAsia="ko-KR"/>
        </w:rPr>
        <w:t>'</w:t>
      </w:r>
      <w:proofErr w:type="spellStart"/>
      <w:r>
        <w:rPr>
          <w:rFonts w:ascii="Courier New" w:hAnsi="Courier New" w:cs="Courier New"/>
          <w:highlight w:val="yellow"/>
          <w:lang w:val="en-GB" w:eastAsia="ko-KR"/>
        </w:rPr>
        <w:t>volv</w:t>
      </w:r>
      <w:proofErr w:type="spellEnd"/>
      <w:r>
        <w:rPr>
          <w:rFonts w:ascii="Courier" w:hAnsi="Courier" w:cs="Courier New"/>
          <w:lang w:val="en-GB" w:eastAsia="ko-KR"/>
        </w:rPr>
        <w:t>'</w:t>
      </w:r>
      <w:r>
        <w:t xml:space="preserve"> handler type in the </w:t>
      </w:r>
      <w:r>
        <w:rPr>
          <w:rStyle w:val="codeChar"/>
        </w:rPr>
        <w:t>HandlerBox</w:t>
      </w:r>
      <w:r>
        <w:t xml:space="preserve"> of the </w:t>
      </w:r>
      <w:r>
        <w:rPr>
          <w:rStyle w:val="codeChar"/>
        </w:rPr>
        <w:t>MediaBox</w:t>
      </w:r>
      <w:r>
        <w:t xml:space="preserve"> as defined in ISO/IEC 14496</w:t>
      </w:r>
      <w:r>
        <w:noBreakHyphen/>
        <w:t xml:space="preserve">12). A derived immersive track is identified by its containing sample entry of type </w:t>
      </w:r>
      <w:r>
        <w:rPr>
          <w:rStyle w:val="codeChar"/>
          <w:highlight w:val="yellow"/>
        </w:rPr>
        <w:t>'ditk'</w:t>
      </w:r>
      <w:r>
        <w:rPr>
          <w:rStyle w:val="codeChar"/>
        </w:rPr>
        <w:t xml:space="preserve"> </w:t>
      </w:r>
      <w:r>
        <w:rPr>
          <w:rStyle w:val="codeChar"/>
          <w:highlight w:val="yellow"/>
        </w:rPr>
        <w:t>DerivedImmersiveSampleEntry</w:t>
      </w:r>
      <w:r>
        <w:t xml:space="preserve">. Each sample described by a </w:t>
      </w:r>
      <w:r>
        <w:rPr>
          <w:rStyle w:val="codeChar"/>
          <w:highlight w:val="yellow"/>
        </w:rPr>
        <w:t>DerivedImmersiveSampleEntry</w:t>
      </w:r>
      <w:r>
        <w:t xml:space="preserve"> is a derived sample. </w:t>
      </w:r>
    </w:p>
    <w:p w14:paraId="0AA483E3" w14:textId="77777777" w:rsidR="005D531D" w:rsidRDefault="005D531D" w:rsidP="005D531D">
      <w:r>
        <w:t xml:space="preserve">A derived visual track shall include a </w:t>
      </w:r>
      <w:r>
        <w:rPr>
          <w:rStyle w:val="codeChar"/>
        </w:rPr>
        <w:t>TrackReferenceTypeBox</w:t>
      </w:r>
      <w:r>
        <w:t xml:space="preserve"> with </w:t>
      </w:r>
      <w:r>
        <w:rPr>
          <w:rStyle w:val="codeChar"/>
        </w:rPr>
        <w:t>reference_type</w:t>
      </w:r>
      <w:r>
        <w:t xml:space="preserve"> equal to </w:t>
      </w:r>
      <w:r>
        <w:rPr>
          <w:rStyle w:val="codeChar"/>
        </w:rPr>
        <w:t>'</w:t>
      </w:r>
      <w:r>
        <w:rPr>
          <w:rStyle w:val="codeChar"/>
          <w:highlight w:val="yellow"/>
        </w:rPr>
        <w:t>ditk</w:t>
      </w:r>
      <w:r>
        <w:rPr>
          <w:rStyle w:val="codeChar"/>
        </w:rPr>
        <w:t>'</w:t>
      </w:r>
      <w:r>
        <w:t xml:space="preserve"> referring to all its input tracks. Each reference shall be one of:</w:t>
      </w:r>
    </w:p>
    <w:p w14:paraId="6464583B" w14:textId="77777777" w:rsidR="005D531D" w:rsidRDefault="005D531D" w:rsidP="005D531D">
      <w:pPr>
        <w:pStyle w:val="ListParagraph"/>
        <w:numPr>
          <w:ilvl w:val="0"/>
          <w:numId w:val="27"/>
        </w:numPr>
        <w:spacing w:before="160"/>
        <w:textAlignment w:val="auto"/>
        <w:rPr>
          <w:lang w:val="en-GB"/>
        </w:rPr>
      </w:pPr>
      <w:r>
        <w:rPr>
          <w:lang w:val="en-GB"/>
        </w:rPr>
        <w:t xml:space="preserve">the </w:t>
      </w:r>
      <w:r>
        <w:rPr>
          <w:rStyle w:val="codeChar"/>
        </w:rPr>
        <w:t>track_ID</w:t>
      </w:r>
      <w:r>
        <w:rPr>
          <w:lang w:val="en-GB"/>
        </w:rPr>
        <w:t xml:space="preserve"> of a track used by derived samples in the track, or, if unified IDs are in use as defined by ISO/IEC 14496</w:t>
      </w:r>
      <w:r>
        <w:rPr>
          <w:lang w:val="en-GB"/>
        </w:rPr>
        <w:noBreakHyphen/>
        <w:t xml:space="preserve">12, a </w:t>
      </w:r>
      <w:r>
        <w:rPr>
          <w:rStyle w:val="codeChar"/>
        </w:rPr>
        <w:t>track_group_id</w:t>
      </w:r>
      <w:r>
        <w:rPr>
          <w:lang w:val="en-GB"/>
        </w:rPr>
        <w:t>;</w:t>
      </w:r>
    </w:p>
    <w:p w14:paraId="7899B52F" w14:textId="77777777" w:rsidR="005D531D" w:rsidRDefault="005D531D" w:rsidP="005D531D">
      <w:pPr>
        <w:pStyle w:val="ListParagraph"/>
        <w:numPr>
          <w:ilvl w:val="0"/>
          <w:numId w:val="27"/>
        </w:numPr>
        <w:spacing w:before="160"/>
        <w:textAlignment w:val="auto"/>
        <w:rPr>
          <w:lang w:val="en-GB"/>
        </w:rPr>
      </w:pPr>
      <w:r>
        <w:rPr>
          <w:lang w:val="en-GB"/>
        </w:rPr>
        <w:t xml:space="preserve">the </w:t>
      </w:r>
      <w:r>
        <w:rPr>
          <w:rStyle w:val="codeChar"/>
        </w:rPr>
        <w:t xml:space="preserve">item_ID </w:t>
      </w:r>
      <w:r>
        <w:rPr>
          <w:lang w:val="en-GB"/>
        </w:rPr>
        <w:t xml:space="preserve">of an image item, in the file-level </w:t>
      </w:r>
      <w:r>
        <w:rPr>
          <w:rStyle w:val="codeChar"/>
        </w:rPr>
        <w:t>MetaBox</w:t>
      </w:r>
      <w:r>
        <w:rPr>
          <w:lang w:val="en-GB"/>
        </w:rPr>
        <w:t>, used by derived samples in the track.</w:t>
      </w:r>
    </w:p>
    <w:p w14:paraId="3BC8BF8A" w14:textId="77777777" w:rsidR="005D531D" w:rsidRDefault="005D531D" w:rsidP="005D531D">
      <w:r>
        <w:t xml:space="preserve">An ID value in the track references is resolved to a </w:t>
      </w:r>
      <w:r>
        <w:rPr>
          <w:rStyle w:val="codeChar"/>
        </w:rPr>
        <w:t>track_ID</w:t>
      </w:r>
      <w:r>
        <w:t xml:space="preserve"> whenever the file contains a track with such ID, is resolved to a </w:t>
      </w:r>
      <w:r>
        <w:rPr>
          <w:rStyle w:val="codeChar"/>
        </w:rPr>
        <w:t>track_group_id</w:t>
      </w:r>
      <w:r>
        <w:t xml:space="preserve"> whenever unified IDs are in use and the file contains a track group with such ID, and is resolved to an </w:t>
      </w:r>
      <w:r>
        <w:rPr>
          <w:rStyle w:val="codeChar"/>
        </w:rPr>
        <w:t>item_ID</w:t>
      </w:r>
      <w:r>
        <w:t xml:space="preserve"> otherwise. </w:t>
      </w:r>
    </w:p>
    <w:p w14:paraId="1F68E787" w14:textId="77777777" w:rsidR="005D531D" w:rsidRDefault="005D531D" w:rsidP="005D531D">
      <w:pPr>
        <w:pStyle w:val="Note"/>
      </w:pPr>
      <w:r>
        <w:t>NOTE 1</w:t>
      </w:r>
      <w:r>
        <w:tab/>
        <w:t xml:space="preserve">A </w:t>
      </w:r>
      <w:r>
        <w:rPr>
          <w:rStyle w:val="codeChar"/>
        </w:rPr>
        <w:t>track_ID</w:t>
      </w:r>
      <w:r>
        <w:t xml:space="preserve"> may be an ID of a derived immersive track or a derived visual track.</w:t>
      </w:r>
    </w:p>
    <w:p w14:paraId="1686EA15" w14:textId="77777777" w:rsidR="005D531D" w:rsidRDefault="005D531D" w:rsidP="005D531D">
      <w:r>
        <w:t>If a referenced track is a member of an alternate group, or if the reference is to a track group, then the reader should pick a track from the group as the input to the derived immersive track. Similarly, if a referenced image item is a member of an alternate group, then the reader should pick an image item from the group as the input to the derived immersive track.</w:t>
      </w:r>
    </w:p>
    <w:p w14:paraId="7F901D75" w14:textId="1EF87C88" w:rsidR="00571AAF" w:rsidRDefault="00571AAF" w:rsidP="00571AAF">
      <w:pPr>
        <w:rPr>
          <w:ins w:id="908" w:author="Frederic Maze" w:date="2022-01-20T10:16:00Z"/>
        </w:rPr>
      </w:pPr>
      <w:ins w:id="909" w:author="Frederic Maze" w:date="2022-01-20T10:16:00Z">
        <w:r>
          <w:lastRenderedPageBreak/>
          <w:t xml:space="preserve">If a reference track represents an entry point to a collection of associated tracks, such as a V3C </w:t>
        </w:r>
        <w:proofErr w:type="spellStart"/>
        <w:r>
          <w:t>altas</w:t>
        </w:r>
        <w:proofErr w:type="spellEnd"/>
        <w:r>
          <w:t xml:space="preserve"> track that is associated with other geometry, attribute and occupancy tracks, as shown in the multi-track encapsulated V3C data container</w:t>
        </w:r>
      </w:ins>
      <w:ins w:id="910" w:author="Frederic Maze" w:date="2022-01-20T10:19:00Z">
        <w:r>
          <w:t xml:space="preserve"> illustrated in </w:t>
        </w:r>
        <w:r>
          <w:fldChar w:fldCharType="begin"/>
        </w:r>
        <w:r>
          <w:instrText xml:space="preserve"> REF _Ref93566380 \h </w:instrText>
        </w:r>
      </w:ins>
      <w:r>
        <w:fldChar w:fldCharType="separate"/>
      </w:r>
      <w:ins w:id="911" w:author="Frederic Maze" w:date="2022-01-21T12:49:00Z">
        <w:r w:rsidR="00CF75CD">
          <w:t xml:space="preserve">Figure </w:t>
        </w:r>
        <w:r w:rsidR="00CF75CD">
          <w:rPr>
            <w:noProof/>
          </w:rPr>
          <w:t>1</w:t>
        </w:r>
      </w:ins>
      <w:ins w:id="912" w:author="Frederic Maze" w:date="2022-01-20T10:19:00Z">
        <w:r>
          <w:fldChar w:fldCharType="end"/>
        </w:r>
      </w:ins>
      <w:ins w:id="913" w:author="Frederic Maze" w:date="2022-01-20T10:16:00Z">
        <w:r>
          <w:t xml:space="preserve">, the reader should consider all the associated tracks for its derivation operations. </w:t>
        </w:r>
      </w:ins>
    </w:p>
    <w:p w14:paraId="73DF5804" w14:textId="77777777" w:rsidR="00571AAF" w:rsidRDefault="00571AAF" w:rsidP="00571AAF">
      <w:pPr>
        <w:keepNext/>
        <w:jc w:val="center"/>
        <w:rPr>
          <w:ins w:id="914" w:author="Frederic Maze" w:date="2022-01-20T10:17:00Z"/>
        </w:rPr>
      </w:pPr>
      <w:ins w:id="915" w:author="Frederic Maze" w:date="2022-01-20T10:16:00Z">
        <w:r>
          <w:rPr>
            <w:noProof/>
          </w:rPr>
          <w:drawing>
            <wp:inline distT="0" distB="0" distL="0" distR="0" wp14:anchorId="6DC02674" wp14:editId="11CDA3CC">
              <wp:extent cx="5715000" cy="23336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5000" cy="2333625"/>
                      </a:xfrm>
                      <a:prstGeom prst="rect">
                        <a:avLst/>
                      </a:prstGeom>
                      <a:noFill/>
                      <a:ln>
                        <a:noFill/>
                      </a:ln>
                    </pic:spPr>
                  </pic:pic>
                </a:graphicData>
              </a:graphic>
            </wp:inline>
          </w:drawing>
        </w:r>
      </w:ins>
    </w:p>
    <w:p w14:paraId="56C7124E" w14:textId="434793A7" w:rsidR="00571AAF" w:rsidRDefault="00571AAF" w:rsidP="00571AAF">
      <w:pPr>
        <w:pStyle w:val="Caption"/>
        <w:jc w:val="center"/>
        <w:rPr>
          <w:ins w:id="916" w:author="Frederic Maze" w:date="2022-01-20T10:16:00Z"/>
        </w:rPr>
      </w:pPr>
      <w:bookmarkStart w:id="917" w:name="_Ref93566380"/>
      <w:ins w:id="918" w:author="Frederic Maze" w:date="2022-01-20T10:17:00Z">
        <w:r>
          <w:t xml:space="preserve">Figure </w:t>
        </w:r>
        <w:r>
          <w:fldChar w:fldCharType="begin"/>
        </w:r>
        <w:r>
          <w:instrText xml:space="preserve"> SEQ Figure \* ARABIC </w:instrText>
        </w:r>
      </w:ins>
      <w:r>
        <w:fldChar w:fldCharType="separate"/>
      </w:r>
      <w:ins w:id="919" w:author="Frederic Maze" w:date="2022-01-21T12:49:00Z">
        <w:r w:rsidR="00CF75CD">
          <w:rPr>
            <w:noProof/>
          </w:rPr>
          <w:t>1</w:t>
        </w:r>
      </w:ins>
      <w:ins w:id="920" w:author="Frederic Maze" w:date="2022-01-20T10:17:00Z">
        <w:r>
          <w:fldChar w:fldCharType="end"/>
        </w:r>
      </w:ins>
      <w:bookmarkEnd w:id="917"/>
      <w:ins w:id="921" w:author="Frederic Maze" w:date="2022-01-20T10:18:00Z">
        <w:r>
          <w:t xml:space="preserve"> – Example of multi-track encapsulated V3C data container</w:t>
        </w:r>
      </w:ins>
    </w:p>
    <w:p w14:paraId="2A50F123" w14:textId="77777777" w:rsidR="005D531D" w:rsidRDefault="005D531D" w:rsidP="005D531D">
      <w:r>
        <w:t xml:space="preserve">A derived sample contains an ordered list of the derivation operations to be performed, each derivation operation applying a derivation transformation on an ordered list of input tracks. The </w:t>
      </w:r>
      <w:r>
        <w:rPr>
          <w:rStyle w:val="codeChar"/>
        </w:rPr>
        <w:t>layer</w:t>
      </w:r>
      <w:r>
        <w:t xml:space="preserve"> syntax element in </w:t>
      </w:r>
      <w:r>
        <w:rPr>
          <w:rStyle w:val="codeChar"/>
        </w:rPr>
        <w:t>TrackHeaderBox</w:t>
      </w:r>
      <w:r>
        <w:t xml:space="preserve"> has no impact on ordering the input tracks for derived samples.</w:t>
      </w:r>
    </w:p>
    <w:p w14:paraId="69EA53D3" w14:textId="77777777" w:rsidR="005D531D" w:rsidRDefault="005D531D" w:rsidP="005D531D">
      <w:r>
        <w:t xml:space="preserve">The four-character codes of derivation transformation from all derivation operations used by the derived samples in the track are listed in the </w:t>
      </w:r>
      <w:r>
        <w:rPr>
          <w:rStyle w:val="codeChar"/>
        </w:rPr>
        <w:t>DerivedImmersiveSampleEntry</w:t>
      </w:r>
      <w:r>
        <w:t xml:space="preserve">, and also default inputs and parameter values can be supplied there. A derived sample in the track may use all or some of the derivation operations listed in the linked </w:t>
      </w:r>
      <w:r>
        <w:rPr>
          <w:rStyle w:val="codeChar"/>
        </w:rPr>
        <w:t>DerivedImmersiveSampleEntry</w:t>
      </w:r>
      <w:r>
        <w:t xml:space="preserve">, but derived samples shall not use a derivation operation not listed in the sample entry. </w:t>
      </w:r>
    </w:p>
    <w:p w14:paraId="2EBD385F" w14:textId="77777777" w:rsidR="005D531D" w:rsidRDefault="005D531D" w:rsidP="005D531D">
      <w:r>
        <w:t>The derived sample durations document the time over which the derivation represented by the ordered list of derivation operations is active. Therefore, the number of samples defined in a derived immersive track does not necessarily match 1:1 with the number of input image items or samples of input tracks that are being transformed. A single derivation duration may span multiple samples in the source track(s), and also derivation transformations in derived samples may have 'internal time structure' (e.g. a cross-fade) so the immersive media may change during the sample duration. This is in contrast to 'classic video'.</w:t>
      </w:r>
    </w:p>
    <w:p w14:paraId="22D12A64" w14:textId="77777777" w:rsidR="005D531D" w:rsidRDefault="005D531D" w:rsidP="005D531D">
      <w:r>
        <w:t xml:space="preserve">Derived immersive tracks do not use composition-time re-ordering on input tracks. They </w:t>
      </w:r>
      <w:bookmarkStart w:id="922" w:name="_Hlk40441087"/>
      <w:r>
        <w:t>operate on the composition timeline (i.e. before the application of edit lists) of their input tracks (including on derived immersive tracks when used as visual inputs)</w:t>
      </w:r>
      <w:bookmarkEnd w:id="922"/>
      <w:r>
        <w:t>. However, the input tracks shall not have edit lists. Any edit lists of the input tracks shall be ignored if present.</w:t>
      </w:r>
    </w:p>
    <w:p w14:paraId="4D5407AF" w14:textId="77777777" w:rsidR="005D531D" w:rsidRDefault="005D531D" w:rsidP="005D531D">
      <w:pPr>
        <w:pStyle w:val="Note"/>
      </w:pPr>
      <w:r>
        <w:t>NOTE 2</w:t>
      </w:r>
      <w:r>
        <w:tab/>
        <w:t xml:space="preserve">When time-alignment adjustment between input tracks is needed, signed composition offsets in input tracks may be used. </w:t>
      </w:r>
    </w:p>
    <w:p w14:paraId="2BB797BF" w14:textId="77777777" w:rsidR="005D531D" w:rsidRDefault="005D531D" w:rsidP="005D531D">
      <w:pPr>
        <w:pStyle w:val="Note"/>
      </w:pPr>
      <w:r>
        <w:lastRenderedPageBreak/>
        <w:t>NOTE 3</w:t>
      </w:r>
      <w:r>
        <w:tab/>
        <w:t>A derived immersive track may have an edit list; thus, a derived immersive track using the identity transform, and with an edit-list, can provide a visual output that is a temporal re-mapping of the input track.</w:t>
      </w:r>
    </w:p>
    <w:p w14:paraId="3D4545B1" w14:textId="75F7D0C4" w:rsidR="005D531D" w:rsidRDefault="005D531D" w:rsidP="005D531D">
      <w:r>
        <w:t xml:space="preserve">The inputs for a derivation operation in a derived sample can be either input image items from file-level </w:t>
      </w:r>
      <w:r>
        <w:rPr>
          <w:rStyle w:val="codeChar"/>
        </w:rPr>
        <w:t>MetaBox</w:t>
      </w:r>
      <w:r>
        <w:t xml:space="preserve"> or intervals (possibly spanning multiple samples) of input video tracks, image sequence tracks, </w:t>
      </w:r>
      <w:del w:id="923" w:author="Frederic Maze" w:date="2022-01-20T10:20:00Z">
        <w:r w:rsidDel="0021236E">
          <w:delText xml:space="preserve">or </w:delText>
        </w:r>
      </w:del>
      <w:r>
        <w:t xml:space="preserve">metadata tracks, </w:t>
      </w:r>
      <w:ins w:id="924" w:author="Frederic Maze" w:date="2022-01-20T10:20:00Z">
        <w:r w:rsidR="0021236E">
          <w:t xml:space="preserve">or immersive media (entry point) tracks, </w:t>
        </w:r>
      </w:ins>
      <w:r>
        <w:t xml:space="preserve">the visual output of a preceding derivation operation or a default input fill picture. </w:t>
      </w:r>
    </w:p>
    <w:p w14:paraId="085C41A1" w14:textId="77777777" w:rsidR="005D531D" w:rsidRDefault="005D531D" w:rsidP="005D531D">
      <w:r>
        <w:t xml:space="preserve">Transformative item properties or transformations (e.g. clean aperture, track matrix </w:t>
      </w:r>
      <w:proofErr w:type="spellStart"/>
      <w:r>
        <w:t>etc</w:t>
      </w:r>
      <w:proofErr w:type="spellEnd"/>
      <w:r>
        <w:t>…) associated with input image items or samples of input tracks are always applied before performing the derivation operation.</w:t>
      </w:r>
    </w:p>
    <w:p w14:paraId="564E6965" w14:textId="77777777" w:rsidR="005D531D" w:rsidRDefault="005D531D" w:rsidP="005D531D">
      <w:pPr>
        <w:pStyle w:val="Note"/>
      </w:pPr>
      <w:r>
        <w:t>NOTE 4</w:t>
      </w:r>
      <w:r>
        <w:tab/>
        <w:t>If a derived sample needs to refer to one explicit sample value in a referred track (other than the time-aligned sample value), an item may be created and referred to that has the same data as the desired sample value.</w:t>
      </w:r>
    </w:p>
    <w:p w14:paraId="192E3278" w14:textId="77777777" w:rsidR="005D531D" w:rsidRDefault="005D531D" w:rsidP="005D531D">
      <w:r>
        <w:t xml:space="preserve">The visual inputs in a derived sample shall have consistent pixel aspect ratio and bit depth. The input image items, samples of input tracks or derived samples may have various width and height as well as depth (for 3D cases). When differences in width, height and depth result in pixels that never get ‘painted’ by a derivation operation, those empty pixels are filled according to the value of </w:t>
      </w:r>
      <w:r>
        <w:rPr>
          <w:rStyle w:val="codeChar"/>
        </w:rPr>
        <w:t>default_derivation_input</w:t>
      </w:r>
      <w:r>
        <w:t xml:space="preserve"> parameter </w:t>
      </w:r>
      <w:proofErr w:type="spellStart"/>
      <w:r>
        <w:t>signalled</w:t>
      </w:r>
      <w:proofErr w:type="spellEnd"/>
      <w:r>
        <w:t xml:space="preserve"> in </w:t>
      </w:r>
      <w:r>
        <w:rPr>
          <w:rStyle w:val="codeChar"/>
        </w:rPr>
        <w:t>Derived</w:t>
      </w:r>
      <w:r>
        <w:rPr>
          <w:rStyle w:val="codeChar"/>
          <w:highlight w:val="green"/>
        </w:rPr>
        <w:t>Visual</w:t>
      </w:r>
      <w:r>
        <w:rPr>
          <w:rStyle w:val="codeChar"/>
        </w:rPr>
        <w:t>TrackConfigRecord</w:t>
      </w:r>
      <w:r>
        <w:t xml:space="preserve"> (black, white or grey pixels). When differences in width, height and depth result in pixels that end up outside the visual output size by a derivation operation, those pixels are cropped. This default </w:t>
      </w:r>
      <w:proofErr w:type="spellStart"/>
      <w:r>
        <w:t>behaviour</w:t>
      </w:r>
      <w:proofErr w:type="spellEnd"/>
      <w:r>
        <w:t xml:space="preserve"> may be overridden by derivation operation specifications.</w:t>
      </w:r>
    </w:p>
    <w:p w14:paraId="306FC3F2" w14:textId="77777777" w:rsidR="005D531D" w:rsidRDefault="005D531D" w:rsidP="005D531D">
      <w:r>
        <w:t>A derived sample is reconstructed by performing the specified derivation operations in sequence. Some derivation operations can be marked as non-essential which indicates that the derivation operation may be skipped by the reader. However, the operations marked as essential shall be used in order to obtain a valid derived sample.</w:t>
      </w:r>
    </w:p>
    <w:p w14:paraId="4D79881F" w14:textId="77777777" w:rsidR="005D531D" w:rsidRDefault="005D531D" w:rsidP="005D531D">
      <w:r>
        <w:t>When more than one derivation operation is listed in a derived sample, the derivation operation that is not first in the list may include the output result (e.g. the visual output) of any of the previous derivation operations, only new inputs, or a combination of both.</w:t>
      </w:r>
    </w:p>
    <w:p w14:paraId="108C7170" w14:textId="77777777" w:rsidR="005D531D" w:rsidRDefault="005D531D" w:rsidP="005D531D">
      <w:r>
        <w:t xml:space="preserve">In many cases the source tracks pointed to by the </w:t>
      </w:r>
      <w:r>
        <w:rPr>
          <w:rStyle w:val="codeChar"/>
          <w:highlight w:val="yellow"/>
        </w:rPr>
        <w:t>'ditk'</w:t>
      </w:r>
      <w:r>
        <w:t xml:space="preserve"> track reference are not intended for display. When a track is not intended for display, </w:t>
      </w:r>
      <w:r>
        <w:rPr>
          <w:rStyle w:val="codeChar"/>
        </w:rPr>
        <w:t>track_in_movie</w:t>
      </w:r>
      <w:r>
        <w:t xml:space="preserve"> shall be equal to 0 for that track.</w:t>
      </w:r>
    </w:p>
    <w:p w14:paraId="52A37944" w14:textId="38C98776" w:rsidR="005D531D" w:rsidRDefault="005D531D" w:rsidP="005D531D">
      <w:r>
        <w:t>The visual output of a derived sample is the output from the last derivation operation in the sample. If there is no derivation operation, an empty derived sample (</w:t>
      </w:r>
      <w:proofErr w:type="gramStart"/>
      <w:r>
        <w:t>i.e.</w:t>
      </w:r>
      <w:proofErr w:type="gramEnd"/>
      <w:r>
        <w:t xml:space="preserve"> sample size of 0) is equivalent to an empty edit, i.e., there is no visual output from the derived immersive track at that time.</w:t>
      </w:r>
      <w:ins w:id="925" w:author="Frederic Maze" w:date="2022-01-20T10:21:00Z">
        <w:r w:rsidR="0021236E">
          <w:t xml:space="preserve"> </w:t>
        </w:r>
        <w:bookmarkStart w:id="926" w:name="_Hlk93568289"/>
        <w:r w:rsidR="0021236E">
          <w:t>If a derived immersive track has an input track that is associated with other tracks in collection to carry immersive content (e.g., V3CD or G-PCC) and transforms them into same immersive types (i.e., V3CD to V3CD or G-PCC to G-PCC), then its output track or tracks after applying derivation operation(s) in the derived immersive track will carry output immersive content in the same track encapsulation manner.</w:t>
        </w:r>
      </w:ins>
      <w:ins w:id="927" w:author="Frederic Maze" w:date="2022-01-20T10:37:00Z">
        <w:r w:rsidR="00222F4C">
          <w:t xml:space="preserve"> </w:t>
        </w:r>
        <w:bookmarkEnd w:id="926"/>
        <w:r w:rsidR="00222F4C" w:rsidRPr="00743097">
          <w:rPr>
            <w:highlight w:val="yellow"/>
          </w:rPr>
          <w:t>[Ed. Note</w:t>
        </w:r>
      </w:ins>
      <w:ins w:id="928" w:author="Frederic Maze" w:date="2022-01-20T11:13:00Z">
        <w:r w:rsidR="00743097">
          <w:rPr>
            <w:highlight w:val="yellow"/>
          </w:rPr>
          <w:t xml:space="preserve"> (MPEG#137)</w:t>
        </w:r>
      </w:ins>
      <w:ins w:id="929" w:author="Frederic Maze" w:date="2022-01-20T10:37:00Z">
        <w:r w:rsidR="00222F4C" w:rsidRPr="00743097">
          <w:rPr>
            <w:highlight w:val="yellow"/>
          </w:rPr>
          <w:t>: this preceding paragraph</w:t>
        </w:r>
      </w:ins>
      <w:ins w:id="930" w:author="Frederic Maze" w:date="2022-01-20T10:38:00Z">
        <w:r w:rsidR="00222F4C" w:rsidRPr="00743097">
          <w:rPr>
            <w:highlight w:val="yellow"/>
          </w:rPr>
          <w:t xml:space="preserve"> </w:t>
        </w:r>
      </w:ins>
      <w:ins w:id="931" w:author="Frederic Maze" w:date="2022-01-20T11:23:00Z">
        <w:r w:rsidR="004411E6">
          <w:rPr>
            <w:highlight w:val="yellow"/>
          </w:rPr>
          <w:t>doesn’t seem consistent with derived track principle</w:t>
        </w:r>
      </w:ins>
      <w:ins w:id="932" w:author="Frederic Maze" w:date="2022-01-20T10:38:00Z">
        <w:r w:rsidR="00222F4C" w:rsidRPr="00743097">
          <w:rPr>
            <w:highlight w:val="yellow"/>
          </w:rPr>
          <w:t xml:space="preserve"> since the </w:t>
        </w:r>
        <w:proofErr w:type="spellStart"/>
        <w:r w:rsidR="00222F4C" w:rsidRPr="00743097">
          <w:rPr>
            <w:highlight w:val="yellow"/>
          </w:rPr>
          <w:t>ouput</w:t>
        </w:r>
        <w:proofErr w:type="spellEnd"/>
        <w:r w:rsidR="00222F4C" w:rsidRPr="00743097">
          <w:rPr>
            <w:highlight w:val="yellow"/>
          </w:rPr>
          <w:t xml:space="preserve"> </w:t>
        </w:r>
      </w:ins>
      <w:ins w:id="933" w:author="Frederic Maze" w:date="2022-01-20T10:39:00Z">
        <w:r w:rsidR="00222F4C" w:rsidRPr="00743097">
          <w:rPr>
            <w:highlight w:val="yellow"/>
          </w:rPr>
          <w:t>after applying</w:t>
        </w:r>
      </w:ins>
      <w:ins w:id="934" w:author="Frederic Maze" w:date="2022-01-20T10:38:00Z">
        <w:r w:rsidR="00222F4C" w:rsidRPr="00743097">
          <w:rPr>
            <w:highlight w:val="yellow"/>
          </w:rPr>
          <w:t xml:space="preserve"> derivation operation(s)</w:t>
        </w:r>
      </w:ins>
      <w:ins w:id="935" w:author="Frederic Maze" w:date="2022-01-20T10:39:00Z">
        <w:r w:rsidR="00222F4C" w:rsidRPr="00743097">
          <w:rPr>
            <w:highlight w:val="yellow"/>
          </w:rPr>
          <w:t xml:space="preserve"> of a derived track </w:t>
        </w:r>
      </w:ins>
      <w:ins w:id="936" w:author="Frederic Maze" w:date="2022-01-20T11:24:00Z">
        <w:r w:rsidR="004411E6">
          <w:rPr>
            <w:highlight w:val="yellow"/>
          </w:rPr>
          <w:t>cannot be</w:t>
        </w:r>
      </w:ins>
      <w:ins w:id="937" w:author="Frederic Maze" w:date="2022-01-20T10:41:00Z">
        <w:r w:rsidR="00222F4C" w:rsidRPr="00743097">
          <w:rPr>
            <w:highlight w:val="yellow"/>
          </w:rPr>
          <w:t xml:space="preserve"> a track</w:t>
        </w:r>
      </w:ins>
      <w:ins w:id="938" w:author="Frederic Maze" w:date="2022-01-20T11:24:00Z">
        <w:r w:rsidR="004411E6">
          <w:rPr>
            <w:highlight w:val="yellow"/>
          </w:rPr>
          <w:t>, but is a frame or sequence of frames</w:t>
        </w:r>
      </w:ins>
      <w:ins w:id="939" w:author="Frederic Maze" w:date="2022-01-20T10:41:00Z">
        <w:r w:rsidR="00222F4C" w:rsidRPr="00743097">
          <w:rPr>
            <w:highlight w:val="yellow"/>
          </w:rPr>
          <w:t>]</w:t>
        </w:r>
      </w:ins>
    </w:p>
    <w:p w14:paraId="17FAF79A" w14:textId="44251B29" w:rsidR="005D531D" w:rsidRDefault="005D531D" w:rsidP="005D531D">
      <w:r>
        <w:lastRenderedPageBreak/>
        <w:t>Using derived immersive tracks, it is possible to build either a chain of derivation operations on one single derived immersive track or a hierarchy of multiple derived immersive as well as visual tracks when they are used as an input to another derived immersive or visual track. The latter should only be used when each derived immersive or visual track in the hierarchy is also needed on its own.</w:t>
      </w:r>
    </w:p>
    <w:p w14:paraId="11F99BD3" w14:textId="77777777" w:rsidR="005D531D" w:rsidRDefault="005D531D" w:rsidP="005D531D">
      <w:pPr>
        <w:keepNext/>
        <w:widowControl/>
        <w:numPr>
          <w:ilvl w:val="0"/>
          <w:numId w:val="26"/>
        </w:numPr>
        <w:tabs>
          <w:tab w:val="num" w:pos="360"/>
          <w:tab w:val="left" w:pos="400"/>
          <w:tab w:val="num" w:pos="432"/>
          <w:tab w:val="left" w:pos="560"/>
        </w:tabs>
        <w:suppressAutoHyphens/>
        <w:spacing w:before="270" w:after="240" w:line="270" w:lineRule="atLeast"/>
        <w:ind w:left="0" w:firstLine="0"/>
        <w:jc w:val="left"/>
        <w:outlineLvl w:val="0"/>
        <w:rPr>
          <w:b/>
          <w:sz w:val="26"/>
          <w:lang w:val="en-GB" w:eastAsia="ja-JP"/>
        </w:rPr>
      </w:pPr>
      <w:bookmarkStart w:id="940" w:name="_Toc56600867"/>
      <w:r>
        <w:rPr>
          <w:b/>
          <w:sz w:val="26"/>
          <w:lang w:val="en-GB" w:eastAsia="ja-JP"/>
        </w:rPr>
        <w:t>Derivation transformations</w:t>
      </w:r>
      <w:bookmarkEnd w:id="940"/>
    </w:p>
    <w:p w14:paraId="2FDBAF11"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b/>
          <w:sz w:val="24"/>
          <w:lang w:val="en-GB"/>
        </w:rPr>
      </w:pPr>
      <w:bookmarkStart w:id="941" w:name="_Toc56600868"/>
      <w:r>
        <w:rPr>
          <w:b/>
          <w:lang w:val="en-GB" w:eastAsia="ja-JP"/>
        </w:rPr>
        <w:t>Overview</w:t>
      </w:r>
      <w:bookmarkEnd w:id="941"/>
    </w:p>
    <w:p w14:paraId="19D7E89C" w14:textId="4B0F8A5D" w:rsidR="005D531D" w:rsidRDefault="005D531D" w:rsidP="005D531D">
      <w:pPr>
        <w:tabs>
          <w:tab w:val="left" w:pos="403"/>
        </w:tabs>
        <w:spacing w:after="240" w:line="240" w:lineRule="atLeast"/>
        <w:rPr>
          <w:lang w:val="en-GB"/>
        </w:rPr>
      </w:pPr>
      <w:r>
        <w:rPr>
          <w:lang w:val="en-GB"/>
        </w:rPr>
        <w:fldChar w:fldCharType="begin"/>
      </w:r>
      <w:r>
        <w:rPr>
          <w:lang w:val="en-GB"/>
        </w:rPr>
        <w:instrText xml:space="preserve"> REF _Ref40704518 </w:instrText>
      </w:r>
      <w:r>
        <w:rPr>
          <w:lang w:val="en-GB"/>
        </w:rPr>
        <w:fldChar w:fldCharType="separate"/>
      </w:r>
      <w:r w:rsidR="00CF75CD">
        <w:rPr>
          <w:b/>
          <w:iCs/>
          <w:szCs w:val="18"/>
          <w:lang w:val="en-GB"/>
        </w:rPr>
        <w:t xml:space="preserve">Table </w:t>
      </w:r>
      <w:r w:rsidR="00CF75CD">
        <w:rPr>
          <w:b/>
          <w:iCs/>
          <w:noProof/>
          <w:szCs w:val="18"/>
          <w:lang w:val="en-GB"/>
        </w:rPr>
        <w:t>1</w:t>
      </w:r>
      <w:r>
        <w:rPr>
          <w:lang w:val="en-GB"/>
        </w:rPr>
        <w:fldChar w:fldCharType="end"/>
      </w:r>
      <w:r>
        <w:rPr>
          <w:lang w:val="en-GB"/>
        </w:rPr>
        <w:t xml:space="preserve"> is the list of basic derivation transformations defined for derived immersive tracks. Further derivation transformations may be defined in derived specifications or added in future editions. The four-character codes of derivation transformations can and should be registered with the maintenance agency as defined in ISO/IEC 14496</w:t>
      </w:r>
      <w:r>
        <w:rPr>
          <w:lang w:val="en-GB"/>
        </w:rPr>
        <w:noBreakHyphen/>
        <w:t xml:space="preserve">12. Vendor-specific derivation transformation may also be defined by using the code </w:t>
      </w:r>
      <w:r>
        <w:rPr>
          <w:rFonts w:ascii="Courier New" w:hAnsi="Courier New" w:cs="Courier New"/>
          <w:noProof/>
          <w:lang w:val="en-GB" w:eastAsia="ja-JP"/>
        </w:rPr>
        <w:t xml:space="preserve">'uuid' </w:t>
      </w:r>
      <w:r>
        <w:rPr>
          <w:lang w:val="en-GB"/>
        </w:rPr>
        <w:t>and an extended type UUID identifying the vendor-specific derivation transformation.</w:t>
      </w:r>
    </w:p>
    <w:p w14:paraId="0B035C73" w14:textId="7B0A5D46" w:rsidR="005D531D" w:rsidRDefault="005D531D" w:rsidP="005D531D">
      <w:pPr>
        <w:keepNext/>
        <w:tabs>
          <w:tab w:val="left" w:pos="403"/>
        </w:tabs>
        <w:jc w:val="center"/>
        <w:rPr>
          <w:b/>
          <w:iCs/>
          <w:szCs w:val="18"/>
          <w:lang w:val="en-GB"/>
        </w:rPr>
      </w:pPr>
      <w:bookmarkStart w:id="942" w:name="_Ref40704518"/>
      <w:r>
        <w:rPr>
          <w:b/>
          <w:iCs/>
          <w:szCs w:val="18"/>
          <w:lang w:val="en-GB"/>
        </w:rPr>
        <w:t xml:space="preserve">Table </w:t>
      </w:r>
      <w:r>
        <w:fldChar w:fldCharType="begin"/>
      </w:r>
      <w:r>
        <w:rPr>
          <w:b/>
          <w:iCs/>
          <w:szCs w:val="18"/>
          <w:lang w:val="en-GB"/>
        </w:rPr>
        <w:instrText xml:space="preserve"> SEQ Table \* ARABIC </w:instrText>
      </w:r>
      <w:r>
        <w:fldChar w:fldCharType="separate"/>
      </w:r>
      <w:r w:rsidR="00CF75CD">
        <w:rPr>
          <w:b/>
          <w:iCs/>
          <w:noProof/>
          <w:szCs w:val="18"/>
          <w:lang w:val="en-GB"/>
        </w:rPr>
        <w:t>1</w:t>
      </w:r>
      <w:r>
        <w:fldChar w:fldCharType="end"/>
      </w:r>
      <w:bookmarkEnd w:id="942"/>
      <w:r>
        <w:rPr>
          <w:b/>
          <w:iCs/>
          <w:szCs w:val="18"/>
          <w:lang w:val="en-GB"/>
        </w:rPr>
        <w:t>:  List of basic derivation transformations</w:t>
      </w:r>
    </w:p>
    <w:tbl>
      <w:tblPr>
        <w:tblStyle w:val="TableGrid"/>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963"/>
        <w:gridCol w:w="2172"/>
        <w:gridCol w:w="3849"/>
      </w:tblGrid>
      <w:tr w:rsidR="005D531D" w14:paraId="3A693133" w14:textId="77777777" w:rsidTr="005D531D">
        <w:tc>
          <w:tcPr>
            <w:tcW w:w="3116" w:type="dxa"/>
            <w:tcBorders>
              <w:top w:val="single" w:sz="12" w:space="0" w:color="auto"/>
              <w:left w:val="single" w:sz="12" w:space="0" w:color="auto"/>
              <w:bottom w:val="single" w:sz="4" w:space="0" w:color="auto"/>
              <w:right w:val="single" w:sz="4" w:space="0" w:color="auto"/>
            </w:tcBorders>
            <w:hideMark/>
          </w:tcPr>
          <w:p w14:paraId="1AFE6EF6" w14:textId="77777777" w:rsidR="005D531D" w:rsidRDefault="005D531D">
            <w:pPr>
              <w:tabs>
                <w:tab w:val="left" w:pos="403"/>
              </w:tabs>
              <w:spacing w:after="240" w:line="240" w:lineRule="atLeast"/>
              <w:rPr>
                <w:b/>
                <w:bCs/>
                <w:i/>
                <w:iCs/>
                <w:lang w:val="en-GB"/>
              </w:rPr>
            </w:pPr>
            <w:r>
              <w:rPr>
                <w:b/>
                <w:bCs/>
                <w:i/>
                <w:iCs/>
                <w:lang w:val="en-GB"/>
              </w:rPr>
              <w:t>Operation</w:t>
            </w:r>
          </w:p>
        </w:tc>
        <w:tc>
          <w:tcPr>
            <w:tcW w:w="2256" w:type="dxa"/>
            <w:tcBorders>
              <w:top w:val="single" w:sz="12" w:space="0" w:color="auto"/>
              <w:left w:val="single" w:sz="4" w:space="0" w:color="auto"/>
              <w:bottom w:val="single" w:sz="4" w:space="0" w:color="auto"/>
              <w:right w:val="single" w:sz="4" w:space="0" w:color="auto"/>
            </w:tcBorders>
            <w:hideMark/>
          </w:tcPr>
          <w:p w14:paraId="2DF39C46" w14:textId="77777777" w:rsidR="005D531D" w:rsidRDefault="005D531D">
            <w:pPr>
              <w:tabs>
                <w:tab w:val="left" w:pos="403"/>
              </w:tabs>
              <w:spacing w:after="240" w:line="240" w:lineRule="atLeast"/>
              <w:rPr>
                <w:b/>
                <w:bCs/>
                <w:i/>
                <w:iCs/>
                <w:lang w:val="en-GB"/>
              </w:rPr>
            </w:pPr>
            <w:r>
              <w:rPr>
                <w:b/>
                <w:bCs/>
                <w:i/>
                <w:iCs/>
                <w:lang w:val="en-GB"/>
              </w:rPr>
              <w:t>Inputs</w:t>
            </w:r>
          </w:p>
        </w:tc>
        <w:tc>
          <w:tcPr>
            <w:tcW w:w="3978" w:type="dxa"/>
            <w:tcBorders>
              <w:top w:val="single" w:sz="12" w:space="0" w:color="auto"/>
              <w:left w:val="single" w:sz="4" w:space="0" w:color="auto"/>
              <w:bottom w:val="single" w:sz="4" w:space="0" w:color="auto"/>
              <w:right w:val="single" w:sz="12" w:space="0" w:color="auto"/>
            </w:tcBorders>
            <w:hideMark/>
          </w:tcPr>
          <w:p w14:paraId="75BEF927" w14:textId="77777777" w:rsidR="005D531D" w:rsidRDefault="005D531D">
            <w:pPr>
              <w:tabs>
                <w:tab w:val="left" w:pos="403"/>
              </w:tabs>
              <w:spacing w:after="240" w:line="240" w:lineRule="atLeast"/>
              <w:rPr>
                <w:b/>
                <w:bCs/>
                <w:i/>
                <w:iCs/>
                <w:lang w:val="en-GB"/>
              </w:rPr>
            </w:pPr>
            <w:r>
              <w:rPr>
                <w:b/>
                <w:bCs/>
                <w:i/>
                <w:iCs/>
                <w:lang w:val="en-GB"/>
              </w:rPr>
              <w:t>Parameters</w:t>
            </w:r>
          </w:p>
        </w:tc>
      </w:tr>
      <w:tr w:rsidR="005D531D" w14:paraId="38E36F75"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709137E2" w14:textId="77777777" w:rsidR="005D531D" w:rsidRDefault="005D531D">
            <w:pPr>
              <w:tabs>
                <w:tab w:val="left" w:pos="403"/>
              </w:tabs>
              <w:spacing w:after="240" w:line="240" w:lineRule="atLeast"/>
              <w:rPr>
                <w:lang w:val="en-GB"/>
              </w:rPr>
            </w:pPr>
            <w:r>
              <w:rPr>
                <w:lang w:val="en-GB"/>
              </w:rPr>
              <w:t>Identity</w:t>
            </w:r>
          </w:p>
        </w:tc>
        <w:tc>
          <w:tcPr>
            <w:tcW w:w="2256" w:type="dxa"/>
            <w:tcBorders>
              <w:top w:val="single" w:sz="4" w:space="0" w:color="auto"/>
              <w:left w:val="single" w:sz="4" w:space="0" w:color="auto"/>
              <w:bottom w:val="single" w:sz="4" w:space="0" w:color="auto"/>
              <w:right w:val="single" w:sz="4" w:space="0" w:color="auto"/>
            </w:tcBorders>
            <w:hideMark/>
          </w:tcPr>
          <w:p w14:paraId="0E19C873"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0E2B9442" w14:textId="77777777" w:rsidR="005D531D" w:rsidRDefault="005D531D">
            <w:pPr>
              <w:tabs>
                <w:tab w:val="left" w:pos="403"/>
              </w:tabs>
              <w:spacing w:after="240" w:line="240" w:lineRule="atLeast"/>
              <w:rPr>
                <w:lang w:val="en-GB"/>
              </w:rPr>
            </w:pPr>
            <w:r>
              <w:rPr>
                <w:lang w:val="en-GB"/>
              </w:rPr>
              <w:t>(none)</w:t>
            </w:r>
          </w:p>
        </w:tc>
      </w:tr>
      <w:tr w:rsidR="005D531D" w14:paraId="23C1956D"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0837C049" w14:textId="77777777" w:rsidR="005D531D" w:rsidRDefault="005D531D">
            <w:pPr>
              <w:tabs>
                <w:tab w:val="left" w:pos="403"/>
              </w:tabs>
              <w:spacing w:after="240" w:line="240" w:lineRule="atLeast"/>
              <w:rPr>
                <w:lang w:val="en-GB"/>
              </w:rPr>
            </w:pPr>
            <w:r>
              <w:rPr>
                <w:lang w:val="en-GB"/>
              </w:rPr>
              <w:t>sRGB Fill</w:t>
            </w:r>
          </w:p>
        </w:tc>
        <w:tc>
          <w:tcPr>
            <w:tcW w:w="2256" w:type="dxa"/>
            <w:tcBorders>
              <w:top w:val="single" w:sz="4" w:space="0" w:color="auto"/>
              <w:left w:val="single" w:sz="4" w:space="0" w:color="auto"/>
              <w:bottom w:val="single" w:sz="4" w:space="0" w:color="auto"/>
              <w:right w:val="single" w:sz="4" w:space="0" w:color="auto"/>
            </w:tcBorders>
            <w:hideMark/>
          </w:tcPr>
          <w:p w14:paraId="5DD86FC2" w14:textId="77777777" w:rsidR="005D531D" w:rsidRDefault="005D531D">
            <w:pPr>
              <w:tabs>
                <w:tab w:val="left" w:pos="403"/>
              </w:tabs>
              <w:spacing w:after="240" w:line="240" w:lineRule="atLeast"/>
              <w:rPr>
                <w:lang w:val="en-GB"/>
              </w:rPr>
            </w:pPr>
            <w:r>
              <w:rPr>
                <w:lang w:val="en-GB"/>
              </w:rPr>
              <w:t>0</w:t>
            </w:r>
          </w:p>
        </w:tc>
        <w:tc>
          <w:tcPr>
            <w:tcW w:w="3978" w:type="dxa"/>
            <w:tcBorders>
              <w:top w:val="single" w:sz="4" w:space="0" w:color="auto"/>
              <w:left w:val="single" w:sz="4" w:space="0" w:color="auto"/>
              <w:bottom w:val="single" w:sz="4" w:space="0" w:color="auto"/>
              <w:right w:val="single" w:sz="12" w:space="0" w:color="auto"/>
            </w:tcBorders>
            <w:hideMark/>
          </w:tcPr>
          <w:p w14:paraId="53444B01" w14:textId="77777777" w:rsidR="005D531D" w:rsidRDefault="005D531D" w:rsidP="005D531D">
            <w:pPr>
              <w:numPr>
                <w:ilvl w:val="0"/>
                <w:numId w:val="28"/>
              </w:numPr>
              <w:tabs>
                <w:tab w:val="left" w:pos="403"/>
              </w:tabs>
              <w:autoSpaceDN w:val="0"/>
              <w:spacing w:before="160"/>
              <w:contextualSpacing/>
              <w:rPr>
                <w:lang w:val="en-GB"/>
              </w:rPr>
            </w:pPr>
            <w:r>
              <w:rPr>
                <w:lang w:val="en-GB"/>
              </w:rPr>
              <w:t>Red fill</w:t>
            </w:r>
          </w:p>
          <w:p w14:paraId="7DFE43EB" w14:textId="77777777" w:rsidR="005D531D" w:rsidRDefault="005D531D" w:rsidP="005D531D">
            <w:pPr>
              <w:numPr>
                <w:ilvl w:val="0"/>
                <w:numId w:val="28"/>
              </w:numPr>
              <w:tabs>
                <w:tab w:val="left" w:pos="403"/>
              </w:tabs>
              <w:autoSpaceDN w:val="0"/>
              <w:spacing w:before="160"/>
              <w:contextualSpacing/>
              <w:rPr>
                <w:lang w:val="en-GB"/>
              </w:rPr>
            </w:pPr>
            <w:r>
              <w:rPr>
                <w:lang w:val="en-GB"/>
              </w:rPr>
              <w:t>Green fill</w:t>
            </w:r>
          </w:p>
          <w:p w14:paraId="1E80976B" w14:textId="77777777" w:rsidR="005D531D" w:rsidRDefault="005D531D" w:rsidP="005D531D">
            <w:pPr>
              <w:numPr>
                <w:ilvl w:val="0"/>
                <w:numId w:val="28"/>
              </w:numPr>
              <w:tabs>
                <w:tab w:val="left" w:pos="403"/>
              </w:tabs>
              <w:autoSpaceDN w:val="0"/>
              <w:spacing w:before="160"/>
              <w:contextualSpacing/>
              <w:rPr>
                <w:lang w:val="en-GB"/>
              </w:rPr>
            </w:pPr>
            <w:r>
              <w:rPr>
                <w:lang w:val="en-GB"/>
              </w:rPr>
              <w:t>Blue fill</w:t>
            </w:r>
          </w:p>
          <w:p w14:paraId="463D9FE3" w14:textId="77777777" w:rsidR="005D531D" w:rsidRDefault="005D531D" w:rsidP="005D531D">
            <w:pPr>
              <w:numPr>
                <w:ilvl w:val="0"/>
                <w:numId w:val="28"/>
              </w:numPr>
              <w:tabs>
                <w:tab w:val="left" w:pos="403"/>
              </w:tabs>
              <w:autoSpaceDN w:val="0"/>
              <w:spacing w:before="160"/>
              <w:contextualSpacing/>
              <w:rPr>
                <w:lang w:val="en-GB"/>
              </w:rPr>
            </w:pPr>
            <w:r>
              <w:rPr>
                <w:lang w:val="en-GB"/>
              </w:rPr>
              <w:t>Opacity</w:t>
            </w:r>
          </w:p>
          <w:p w14:paraId="452BB443" w14:textId="77777777" w:rsidR="005D531D" w:rsidRDefault="005D531D" w:rsidP="005D531D">
            <w:pPr>
              <w:numPr>
                <w:ilvl w:val="0"/>
                <w:numId w:val="28"/>
              </w:numPr>
              <w:tabs>
                <w:tab w:val="left" w:pos="403"/>
              </w:tabs>
              <w:autoSpaceDN w:val="0"/>
              <w:spacing w:before="160"/>
              <w:contextualSpacing/>
              <w:rPr>
                <w:lang w:val="en-GB"/>
              </w:rPr>
            </w:pPr>
            <w:r>
              <w:rPr>
                <w:lang w:val="en-GB"/>
              </w:rPr>
              <w:t>Output width</w:t>
            </w:r>
          </w:p>
          <w:p w14:paraId="38AF3E4A" w14:textId="77777777" w:rsidR="005D531D" w:rsidRDefault="005D531D" w:rsidP="005D531D">
            <w:pPr>
              <w:numPr>
                <w:ilvl w:val="0"/>
                <w:numId w:val="28"/>
              </w:numPr>
              <w:tabs>
                <w:tab w:val="left" w:pos="403"/>
              </w:tabs>
              <w:autoSpaceDN w:val="0"/>
              <w:spacing w:before="160"/>
              <w:contextualSpacing/>
              <w:rPr>
                <w:lang w:val="en-GB"/>
              </w:rPr>
            </w:pPr>
            <w:r>
              <w:rPr>
                <w:lang w:val="en-GB"/>
              </w:rPr>
              <w:t>Output height</w:t>
            </w:r>
          </w:p>
          <w:p w14:paraId="35F56F74" w14:textId="77777777" w:rsidR="005D531D" w:rsidRDefault="005D531D" w:rsidP="005D531D">
            <w:pPr>
              <w:numPr>
                <w:ilvl w:val="0"/>
                <w:numId w:val="28"/>
              </w:numPr>
              <w:tabs>
                <w:tab w:val="left" w:pos="403"/>
              </w:tabs>
              <w:autoSpaceDN w:val="0"/>
              <w:spacing w:before="160"/>
              <w:contextualSpacing/>
              <w:rPr>
                <w:lang w:val="en-GB"/>
              </w:rPr>
            </w:pPr>
            <w:r>
              <w:rPr>
                <w:highlight w:val="yellow"/>
                <w:lang w:val="en-GB"/>
              </w:rPr>
              <w:t>Output depth</w:t>
            </w:r>
          </w:p>
        </w:tc>
      </w:tr>
      <w:tr w:rsidR="005D531D" w14:paraId="5887E125"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548E39BC" w14:textId="77777777" w:rsidR="005D531D" w:rsidRDefault="005D531D">
            <w:pPr>
              <w:tabs>
                <w:tab w:val="left" w:pos="403"/>
              </w:tabs>
              <w:spacing w:after="240" w:line="240" w:lineRule="atLeast"/>
              <w:rPr>
                <w:lang w:val="en-GB"/>
              </w:rPr>
            </w:pPr>
            <w:r>
              <w:rPr>
                <w:lang w:val="en-GB"/>
              </w:rPr>
              <w:t>Dissolve</w:t>
            </w:r>
          </w:p>
        </w:tc>
        <w:tc>
          <w:tcPr>
            <w:tcW w:w="2256" w:type="dxa"/>
            <w:tcBorders>
              <w:top w:val="single" w:sz="4" w:space="0" w:color="auto"/>
              <w:left w:val="single" w:sz="4" w:space="0" w:color="auto"/>
              <w:bottom w:val="single" w:sz="4" w:space="0" w:color="auto"/>
              <w:right w:val="single" w:sz="4" w:space="0" w:color="auto"/>
            </w:tcBorders>
            <w:hideMark/>
          </w:tcPr>
          <w:p w14:paraId="6F49B18B" w14:textId="77777777" w:rsidR="005D531D" w:rsidRDefault="005D531D">
            <w:pPr>
              <w:tabs>
                <w:tab w:val="left" w:pos="403"/>
              </w:tabs>
              <w:spacing w:after="240" w:line="240" w:lineRule="atLeast"/>
              <w:rPr>
                <w:lang w:val="en-GB"/>
              </w:rPr>
            </w:pPr>
            <w:r>
              <w:rPr>
                <w:lang w:val="en-GB"/>
              </w:rPr>
              <w:t>2 (from, to)</w:t>
            </w:r>
          </w:p>
        </w:tc>
        <w:tc>
          <w:tcPr>
            <w:tcW w:w="3978" w:type="dxa"/>
            <w:tcBorders>
              <w:top w:val="single" w:sz="4" w:space="0" w:color="auto"/>
              <w:left w:val="single" w:sz="4" w:space="0" w:color="auto"/>
              <w:bottom w:val="single" w:sz="4" w:space="0" w:color="auto"/>
              <w:right w:val="single" w:sz="12" w:space="0" w:color="auto"/>
            </w:tcBorders>
            <w:hideMark/>
          </w:tcPr>
          <w:p w14:paraId="792D0FF0" w14:textId="77777777" w:rsidR="005D531D" w:rsidRDefault="005D531D" w:rsidP="005D531D">
            <w:pPr>
              <w:numPr>
                <w:ilvl w:val="0"/>
                <w:numId w:val="29"/>
              </w:numPr>
              <w:tabs>
                <w:tab w:val="left" w:pos="403"/>
              </w:tabs>
              <w:autoSpaceDN w:val="0"/>
              <w:spacing w:before="160"/>
              <w:contextualSpacing/>
              <w:rPr>
                <w:lang w:val="en-GB"/>
              </w:rPr>
            </w:pPr>
            <w:r>
              <w:rPr>
                <w:lang w:val="en-GB"/>
              </w:rPr>
              <w:t>Initial proportion</w:t>
            </w:r>
          </w:p>
          <w:p w14:paraId="50C96080" w14:textId="77777777" w:rsidR="005D531D" w:rsidRDefault="005D531D" w:rsidP="005D531D">
            <w:pPr>
              <w:numPr>
                <w:ilvl w:val="0"/>
                <w:numId w:val="29"/>
              </w:numPr>
              <w:tabs>
                <w:tab w:val="left" w:pos="403"/>
              </w:tabs>
              <w:autoSpaceDN w:val="0"/>
              <w:spacing w:before="160"/>
              <w:contextualSpacing/>
              <w:rPr>
                <w:lang w:val="en-GB"/>
              </w:rPr>
            </w:pPr>
            <w:r>
              <w:rPr>
                <w:lang w:val="en-GB"/>
              </w:rPr>
              <w:t>Final proportion</w:t>
            </w:r>
          </w:p>
        </w:tc>
      </w:tr>
      <w:tr w:rsidR="005D531D" w14:paraId="0A58DD27"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6FD52FB1" w14:textId="77777777" w:rsidR="005D531D" w:rsidRDefault="005D531D">
            <w:pPr>
              <w:tabs>
                <w:tab w:val="left" w:pos="403"/>
              </w:tabs>
              <w:spacing w:after="240" w:line="240" w:lineRule="atLeast"/>
              <w:rPr>
                <w:lang w:val="en-GB"/>
              </w:rPr>
            </w:pPr>
            <w:r>
              <w:rPr>
                <w:lang w:val="en-GB"/>
              </w:rPr>
              <w:t>Crop</w:t>
            </w:r>
          </w:p>
        </w:tc>
        <w:tc>
          <w:tcPr>
            <w:tcW w:w="2256" w:type="dxa"/>
            <w:tcBorders>
              <w:top w:val="single" w:sz="4" w:space="0" w:color="auto"/>
              <w:left w:val="single" w:sz="4" w:space="0" w:color="auto"/>
              <w:bottom w:val="single" w:sz="4" w:space="0" w:color="auto"/>
              <w:right w:val="single" w:sz="4" w:space="0" w:color="auto"/>
            </w:tcBorders>
            <w:hideMark/>
          </w:tcPr>
          <w:p w14:paraId="60937EAD"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156FA9E9" w14:textId="77777777" w:rsidR="005D531D" w:rsidRDefault="005D531D" w:rsidP="005D531D">
            <w:pPr>
              <w:numPr>
                <w:ilvl w:val="0"/>
                <w:numId w:val="30"/>
              </w:numPr>
              <w:tabs>
                <w:tab w:val="left" w:pos="403"/>
              </w:tabs>
              <w:autoSpaceDN w:val="0"/>
              <w:spacing w:before="160"/>
              <w:contextualSpacing/>
              <w:rPr>
                <w:lang w:val="en-GB"/>
              </w:rPr>
            </w:pPr>
            <w:r>
              <w:rPr>
                <w:lang w:val="en-GB"/>
              </w:rPr>
              <w:t>Width numerator</w:t>
            </w:r>
          </w:p>
          <w:p w14:paraId="77D61B2B" w14:textId="77777777" w:rsidR="005D531D" w:rsidRDefault="005D531D" w:rsidP="005D531D">
            <w:pPr>
              <w:numPr>
                <w:ilvl w:val="0"/>
                <w:numId w:val="30"/>
              </w:numPr>
              <w:tabs>
                <w:tab w:val="left" w:pos="403"/>
              </w:tabs>
              <w:autoSpaceDN w:val="0"/>
              <w:spacing w:before="160"/>
              <w:contextualSpacing/>
              <w:rPr>
                <w:lang w:val="en-GB"/>
              </w:rPr>
            </w:pPr>
            <w:r>
              <w:rPr>
                <w:lang w:val="en-GB"/>
              </w:rPr>
              <w:t>Width denominator</w:t>
            </w:r>
          </w:p>
          <w:p w14:paraId="6BDD446B" w14:textId="77777777" w:rsidR="005D531D" w:rsidRDefault="005D531D" w:rsidP="005D531D">
            <w:pPr>
              <w:numPr>
                <w:ilvl w:val="0"/>
                <w:numId w:val="30"/>
              </w:numPr>
              <w:tabs>
                <w:tab w:val="left" w:pos="403"/>
              </w:tabs>
              <w:autoSpaceDN w:val="0"/>
              <w:spacing w:before="160"/>
              <w:contextualSpacing/>
              <w:rPr>
                <w:lang w:val="en-GB"/>
              </w:rPr>
            </w:pPr>
            <w:r>
              <w:rPr>
                <w:lang w:val="en-GB"/>
              </w:rPr>
              <w:t>Height numerator</w:t>
            </w:r>
          </w:p>
          <w:p w14:paraId="2296AA32" w14:textId="77777777" w:rsidR="005D531D" w:rsidRDefault="005D531D" w:rsidP="005D531D">
            <w:pPr>
              <w:numPr>
                <w:ilvl w:val="0"/>
                <w:numId w:val="30"/>
              </w:numPr>
              <w:tabs>
                <w:tab w:val="left" w:pos="403"/>
              </w:tabs>
              <w:autoSpaceDN w:val="0"/>
              <w:spacing w:before="160"/>
              <w:contextualSpacing/>
              <w:rPr>
                <w:lang w:val="en-GB"/>
              </w:rPr>
            </w:pPr>
            <w:r>
              <w:rPr>
                <w:lang w:val="en-GB"/>
              </w:rPr>
              <w:t>Height denominator</w:t>
            </w:r>
          </w:p>
          <w:p w14:paraId="090BF43E" w14:textId="77777777" w:rsidR="005D531D" w:rsidRDefault="005D531D" w:rsidP="005D531D">
            <w:pPr>
              <w:numPr>
                <w:ilvl w:val="0"/>
                <w:numId w:val="30"/>
              </w:numPr>
              <w:tabs>
                <w:tab w:val="left" w:pos="403"/>
              </w:tabs>
              <w:autoSpaceDN w:val="0"/>
              <w:spacing w:before="160"/>
              <w:contextualSpacing/>
              <w:rPr>
                <w:highlight w:val="yellow"/>
                <w:lang w:val="en-GB"/>
              </w:rPr>
            </w:pPr>
            <w:r>
              <w:rPr>
                <w:highlight w:val="yellow"/>
                <w:lang w:val="en-GB"/>
              </w:rPr>
              <w:t>Depth numerator</w:t>
            </w:r>
          </w:p>
          <w:p w14:paraId="2AA5AB38" w14:textId="77777777" w:rsidR="005D531D" w:rsidRDefault="005D531D" w:rsidP="005D531D">
            <w:pPr>
              <w:numPr>
                <w:ilvl w:val="0"/>
                <w:numId w:val="30"/>
              </w:numPr>
              <w:tabs>
                <w:tab w:val="left" w:pos="403"/>
              </w:tabs>
              <w:autoSpaceDN w:val="0"/>
              <w:spacing w:before="160"/>
              <w:contextualSpacing/>
              <w:rPr>
                <w:highlight w:val="yellow"/>
                <w:lang w:val="en-GB"/>
              </w:rPr>
            </w:pPr>
            <w:r>
              <w:rPr>
                <w:highlight w:val="yellow"/>
                <w:lang w:val="en-GB"/>
              </w:rPr>
              <w:t>Depth denominator</w:t>
            </w:r>
          </w:p>
          <w:p w14:paraId="30A63BC4" w14:textId="77777777" w:rsidR="005D531D" w:rsidRDefault="005D531D" w:rsidP="005D531D">
            <w:pPr>
              <w:numPr>
                <w:ilvl w:val="0"/>
                <w:numId w:val="30"/>
              </w:numPr>
              <w:tabs>
                <w:tab w:val="left" w:pos="403"/>
              </w:tabs>
              <w:autoSpaceDN w:val="0"/>
              <w:spacing w:before="160"/>
              <w:contextualSpacing/>
              <w:rPr>
                <w:lang w:val="en-GB"/>
              </w:rPr>
            </w:pPr>
            <w:r>
              <w:rPr>
                <w:lang w:val="en-GB"/>
              </w:rPr>
              <w:t>X offset numerator</w:t>
            </w:r>
          </w:p>
          <w:p w14:paraId="744F9F6C" w14:textId="77777777" w:rsidR="005D531D" w:rsidRDefault="005D531D" w:rsidP="005D531D">
            <w:pPr>
              <w:numPr>
                <w:ilvl w:val="0"/>
                <w:numId w:val="30"/>
              </w:numPr>
              <w:tabs>
                <w:tab w:val="left" w:pos="403"/>
              </w:tabs>
              <w:autoSpaceDN w:val="0"/>
              <w:spacing w:before="160"/>
              <w:contextualSpacing/>
              <w:rPr>
                <w:lang w:val="en-GB"/>
              </w:rPr>
            </w:pPr>
            <w:r>
              <w:rPr>
                <w:lang w:val="en-GB"/>
              </w:rPr>
              <w:t>X offset denominator</w:t>
            </w:r>
          </w:p>
          <w:p w14:paraId="2DA3EE8B" w14:textId="77777777" w:rsidR="005D531D" w:rsidRDefault="005D531D" w:rsidP="005D531D">
            <w:pPr>
              <w:numPr>
                <w:ilvl w:val="0"/>
                <w:numId w:val="30"/>
              </w:numPr>
              <w:tabs>
                <w:tab w:val="left" w:pos="403"/>
              </w:tabs>
              <w:autoSpaceDN w:val="0"/>
              <w:spacing w:before="160"/>
              <w:contextualSpacing/>
              <w:rPr>
                <w:lang w:val="en-GB"/>
              </w:rPr>
            </w:pPr>
            <w:r>
              <w:rPr>
                <w:lang w:val="en-GB"/>
              </w:rPr>
              <w:t>Y offset numerator</w:t>
            </w:r>
          </w:p>
          <w:p w14:paraId="05030B2A" w14:textId="77777777" w:rsidR="005D531D" w:rsidRDefault="005D531D" w:rsidP="005D531D">
            <w:pPr>
              <w:numPr>
                <w:ilvl w:val="0"/>
                <w:numId w:val="30"/>
              </w:numPr>
              <w:tabs>
                <w:tab w:val="left" w:pos="403"/>
              </w:tabs>
              <w:autoSpaceDN w:val="0"/>
              <w:spacing w:before="160"/>
              <w:contextualSpacing/>
              <w:rPr>
                <w:lang w:val="en-GB"/>
              </w:rPr>
            </w:pPr>
            <w:r>
              <w:rPr>
                <w:lang w:val="en-GB"/>
              </w:rPr>
              <w:t>Y offset denominator</w:t>
            </w:r>
          </w:p>
          <w:p w14:paraId="60CFF45E" w14:textId="77777777" w:rsidR="005D531D" w:rsidRDefault="005D531D" w:rsidP="005D531D">
            <w:pPr>
              <w:numPr>
                <w:ilvl w:val="0"/>
                <w:numId w:val="30"/>
              </w:numPr>
              <w:tabs>
                <w:tab w:val="left" w:pos="403"/>
              </w:tabs>
              <w:autoSpaceDN w:val="0"/>
              <w:spacing w:before="160"/>
              <w:contextualSpacing/>
              <w:rPr>
                <w:highlight w:val="yellow"/>
                <w:lang w:val="en-GB"/>
              </w:rPr>
            </w:pPr>
            <w:r>
              <w:rPr>
                <w:highlight w:val="yellow"/>
                <w:lang w:val="en-GB"/>
              </w:rPr>
              <w:t>Z offset numerator</w:t>
            </w:r>
          </w:p>
          <w:p w14:paraId="24DE9723" w14:textId="77777777" w:rsidR="005D531D" w:rsidRDefault="005D531D" w:rsidP="005D531D">
            <w:pPr>
              <w:numPr>
                <w:ilvl w:val="0"/>
                <w:numId w:val="30"/>
              </w:numPr>
              <w:tabs>
                <w:tab w:val="left" w:pos="403"/>
              </w:tabs>
              <w:autoSpaceDN w:val="0"/>
              <w:spacing w:before="160"/>
              <w:contextualSpacing/>
              <w:rPr>
                <w:lang w:val="en-GB"/>
              </w:rPr>
            </w:pPr>
            <w:r>
              <w:rPr>
                <w:highlight w:val="yellow"/>
                <w:lang w:val="en-GB"/>
              </w:rPr>
              <w:t>Z offset denominator</w:t>
            </w:r>
          </w:p>
        </w:tc>
      </w:tr>
      <w:tr w:rsidR="005D531D" w:rsidRPr="00FD06E5" w14:paraId="63EFC2EE"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0E28E6EE" w14:textId="77777777" w:rsidR="005D531D" w:rsidRDefault="005D531D">
            <w:pPr>
              <w:tabs>
                <w:tab w:val="left" w:pos="403"/>
              </w:tabs>
              <w:spacing w:after="240" w:line="240" w:lineRule="atLeast"/>
              <w:rPr>
                <w:lang w:val="en-GB"/>
              </w:rPr>
            </w:pPr>
            <w:r>
              <w:rPr>
                <w:lang w:val="en-GB"/>
              </w:rPr>
              <w:t>Rotate</w:t>
            </w:r>
          </w:p>
        </w:tc>
        <w:tc>
          <w:tcPr>
            <w:tcW w:w="2256" w:type="dxa"/>
            <w:tcBorders>
              <w:top w:val="single" w:sz="4" w:space="0" w:color="auto"/>
              <w:left w:val="single" w:sz="4" w:space="0" w:color="auto"/>
              <w:bottom w:val="single" w:sz="4" w:space="0" w:color="auto"/>
              <w:right w:val="single" w:sz="4" w:space="0" w:color="auto"/>
            </w:tcBorders>
            <w:hideMark/>
          </w:tcPr>
          <w:p w14:paraId="522FF00F"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141940C0" w14:textId="77777777" w:rsidR="005D531D" w:rsidRPr="005D531D" w:rsidRDefault="005D531D" w:rsidP="005D531D">
            <w:pPr>
              <w:numPr>
                <w:ilvl w:val="0"/>
                <w:numId w:val="31"/>
              </w:numPr>
              <w:tabs>
                <w:tab w:val="left" w:pos="403"/>
              </w:tabs>
              <w:autoSpaceDN w:val="0"/>
              <w:spacing w:before="160"/>
              <w:contextualSpacing/>
              <w:rPr>
                <w:lang w:val="fr-FR"/>
              </w:rPr>
            </w:pPr>
            <w:r w:rsidRPr="005D531D">
              <w:rPr>
                <w:highlight w:val="yellow"/>
                <w:lang w:val="fr-FR"/>
              </w:rPr>
              <w:t>X-Y</w:t>
            </w:r>
            <w:r w:rsidRPr="005D531D">
              <w:rPr>
                <w:lang w:val="fr-FR"/>
              </w:rPr>
              <w:t xml:space="preserve"> Angle (0º, 90º, 180º, 270º)</w:t>
            </w:r>
          </w:p>
          <w:p w14:paraId="27D5BC4D" w14:textId="77777777" w:rsidR="005D531D" w:rsidRDefault="005D531D" w:rsidP="005D531D">
            <w:pPr>
              <w:numPr>
                <w:ilvl w:val="0"/>
                <w:numId w:val="31"/>
              </w:numPr>
              <w:tabs>
                <w:tab w:val="left" w:pos="403"/>
              </w:tabs>
              <w:autoSpaceDN w:val="0"/>
              <w:spacing w:before="160"/>
              <w:contextualSpacing/>
              <w:rPr>
                <w:highlight w:val="yellow"/>
                <w:lang w:val="en-GB"/>
              </w:rPr>
            </w:pPr>
            <w:r>
              <w:rPr>
                <w:highlight w:val="yellow"/>
                <w:lang w:val="en-GB"/>
              </w:rPr>
              <w:t>X-Z Angle (0º, 90º, 180º, 270º)</w:t>
            </w:r>
          </w:p>
          <w:p w14:paraId="4DA59270" w14:textId="77777777" w:rsidR="005D531D" w:rsidRPr="005D531D" w:rsidRDefault="005D531D" w:rsidP="005D531D">
            <w:pPr>
              <w:numPr>
                <w:ilvl w:val="0"/>
                <w:numId w:val="31"/>
              </w:numPr>
              <w:tabs>
                <w:tab w:val="left" w:pos="403"/>
              </w:tabs>
              <w:autoSpaceDN w:val="0"/>
              <w:spacing w:before="160"/>
              <w:contextualSpacing/>
              <w:rPr>
                <w:lang w:val="fr-FR"/>
              </w:rPr>
            </w:pPr>
            <w:r w:rsidRPr="005D531D">
              <w:rPr>
                <w:highlight w:val="yellow"/>
                <w:lang w:val="fr-FR"/>
              </w:rPr>
              <w:t>Y-Z Angle (0º, 90º, 180º, 270º)</w:t>
            </w:r>
          </w:p>
        </w:tc>
      </w:tr>
      <w:tr w:rsidR="005D531D" w14:paraId="5FA612E1"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0016020D" w14:textId="77777777" w:rsidR="005D531D" w:rsidRDefault="005D531D">
            <w:pPr>
              <w:tabs>
                <w:tab w:val="left" w:pos="403"/>
              </w:tabs>
              <w:spacing w:after="240" w:line="240" w:lineRule="atLeast"/>
              <w:rPr>
                <w:lang w:val="en-GB"/>
              </w:rPr>
            </w:pPr>
            <w:r>
              <w:rPr>
                <w:lang w:val="en-GB"/>
              </w:rPr>
              <w:lastRenderedPageBreak/>
              <w:t>Mirror</w:t>
            </w:r>
          </w:p>
        </w:tc>
        <w:tc>
          <w:tcPr>
            <w:tcW w:w="2256" w:type="dxa"/>
            <w:tcBorders>
              <w:top w:val="single" w:sz="4" w:space="0" w:color="auto"/>
              <w:left w:val="single" w:sz="4" w:space="0" w:color="auto"/>
              <w:bottom w:val="single" w:sz="4" w:space="0" w:color="auto"/>
              <w:right w:val="single" w:sz="4" w:space="0" w:color="auto"/>
            </w:tcBorders>
            <w:hideMark/>
          </w:tcPr>
          <w:p w14:paraId="67595B2D"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6A0BBEDD" w14:textId="77777777" w:rsidR="005D531D" w:rsidRDefault="005D531D" w:rsidP="005D531D">
            <w:pPr>
              <w:numPr>
                <w:ilvl w:val="0"/>
                <w:numId w:val="32"/>
              </w:numPr>
              <w:tabs>
                <w:tab w:val="left" w:pos="403"/>
              </w:tabs>
              <w:autoSpaceDN w:val="0"/>
              <w:spacing w:before="160"/>
              <w:contextualSpacing/>
              <w:rPr>
                <w:lang w:val="en-GB"/>
              </w:rPr>
            </w:pPr>
            <w:r>
              <w:rPr>
                <w:lang w:val="en-GB"/>
              </w:rPr>
              <w:t xml:space="preserve">Horizontal, Vertical or </w:t>
            </w:r>
            <w:r>
              <w:rPr>
                <w:highlight w:val="yellow"/>
                <w:lang w:val="en-GB"/>
              </w:rPr>
              <w:t>Stacked</w:t>
            </w:r>
            <w:r>
              <w:rPr>
                <w:lang w:val="en-GB"/>
              </w:rPr>
              <w:t xml:space="preserve"> mirroring</w:t>
            </w:r>
          </w:p>
        </w:tc>
      </w:tr>
      <w:tr w:rsidR="005D531D" w14:paraId="6AD7DDF0"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012F1F7A" w14:textId="77777777" w:rsidR="005D531D" w:rsidRDefault="005D531D">
            <w:pPr>
              <w:tabs>
                <w:tab w:val="left" w:pos="403"/>
              </w:tabs>
              <w:spacing w:after="240" w:line="240" w:lineRule="atLeast"/>
              <w:rPr>
                <w:lang w:val="en-GB"/>
              </w:rPr>
            </w:pPr>
            <w:r>
              <w:rPr>
                <w:lang w:val="en-GB"/>
              </w:rPr>
              <w:t>Scaling</w:t>
            </w:r>
          </w:p>
        </w:tc>
        <w:tc>
          <w:tcPr>
            <w:tcW w:w="2256" w:type="dxa"/>
            <w:tcBorders>
              <w:top w:val="single" w:sz="4" w:space="0" w:color="auto"/>
              <w:left w:val="single" w:sz="4" w:space="0" w:color="auto"/>
              <w:bottom w:val="single" w:sz="4" w:space="0" w:color="auto"/>
              <w:right w:val="single" w:sz="4" w:space="0" w:color="auto"/>
            </w:tcBorders>
            <w:hideMark/>
          </w:tcPr>
          <w:p w14:paraId="07D747B7"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68E6FA64" w14:textId="77777777" w:rsidR="005D531D" w:rsidRDefault="005D531D" w:rsidP="005D531D">
            <w:pPr>
              <w:numPr>
                <w:ilvl w:val="0"/>
                <w:numId w:val="33"/>
              </w:numPr>
              <w:tabs>
                <w:tab w:val="left" w:pos="403"/>
              </w:tabs>
              <w:autoSpaceDN w:val="0"/>
              <w:spacing w:before="160"/>
              <w:contextualSpacing/>
              <w:rPr>
                <w:lang w:val="en-GB"/>
              </w:rPr>
            </w:pPr>
            <w:r>
              <w:rPr>
                <w:lang w:val="en-GB"/>
              </w:rPr>
              <w:t>Target width numerator</w:t>
            </w:r>
          </w:p>
          <w:p w14:paraId="0020BB8A" w14:textId="77777777" w:rsidR="005D531D" w:rsidRDefault="005D531D" w:rsidP="005D531D">
            <w:pPr>
              <w:numPr>
                <w:ilvl w:val="0"/>
                <w:numId w:val="33"/>
              </w:numPr>
              <w:tabs>
                <w:tab w:val="left" w:pos="403"/>
              </w:tabs>
              <w:autoSpaceDN w:val="0"/>
              <w:spacing w:before="160"/>
              <w:contextualSpacing/>
              <w:rPr>
                <w:lang w:val="en-GB"/>
              </w:rPr>
            </w:pPr>
            <w:r>
              <w:rPr>
                <w:lang w:val="en-GB"/>
              </w:rPr>
              <w:t>Target width denominator</w:t>
            </w:r>
          </w:p>
          <w:p w14:paraId="02C759D4" w14:textId="77777777" w:rsidR="005D531D" w:rsidRDefault="005D531D" w:rsidP="005D531D">
            <w:pPr>
              <w:numPr>
                <w:ilvl w:val="0"/>
                <w:numId w:val="33"/>
              </w:numPr>
              <w:tabs>
                <w:tab w:val="left" w:pos="403"/>
              </w:tabs>
              <w:autoSpaceDN w:val="0"/>
              <w:spacing w:before="160"/>
              <w:contextualSpacing/>
              <w:rPr>
                <w:lang w:val="en-GB"/>
              </w:rPr>
            </w:pPr>
            <w:r>
              <w:rPr>
                <w:lang w:val="en-GB"/>
              </w:rPr>
              <w:t>Target height numerator</w:t>
            </w:r>
          </w:p>
          <w:p w14:paraId="34CDD270" w14:textId="77777777" w:rsidR="005D531D" w:rsidRDefault="005D531D" w:rsidP="005D531D">
            <w:pPr>
              <w:numPr>
                <w:ilvl w:val="0"/>
                <w:numId w:val="33"/>
              </w:numPr>
              <w:tabs>
                <w:tab w:val="left" w:pos="403"/>
              </w:tabs>
              <w:autoSpaceDN w:val="0"/>
              <w:spacing w:before="160"/>
              <w:contextualSpacing/>
              <w:rPr>
                <w:lang w:val="en-GB"/>
              </w:rPr>
            </w:pPr>
            <w:r>
              <w:rPr>
                <w:lang w:val="en-GB"/>
              </w:rPr>
              <w:t>Target height denominator</w:t>
            </w:r>
          </w:p>
          <w:p w14:paraId="570EF249" w14:textId="77777777" w:rsidR="005D531D" w:rsidRDefault="005D531D" w:rsidP="005D531D">
            <w:pPr>
              <w:numPr>
                <w:ilvl w:val="0"/>
                <w:numId w:val="33"/>
              </w:numPr>
              <w:tabs>
                <w:tab w:val="left" w:pos="403"/>
              </w:tabs>
              <w:autoSpaceDN w:val="0"/>
              <w:spacing w:before="160"/>
              <w:contextualSpacing/>
              <w:rPr>
                <w:highlight w:val="yellow"/>
                <w:lang w:val="en-GB"/>
              </w:rPr>
            </w:pPr>
            <w:r>
              <w:rPr>
                <w:highlight w:val="yellow"/>
                <w:lang w:val="en-GB"/>
              </w:rPr>
              <w:t>Target depth numerator</w:t>
            </w:r>
          </w:p>
          <w:p w14:paraId="7371ABC7" w14:textId="77777777" w:rsidR="005D531D" w:rsidRDefault="005D531D" w:rsidP="005D531D">
            <w:pPr>
              <w:numPr>
                <w:ilvl w:val="0"/>
                <w:numId w:val="33"/>
              </w:numPr>
              <w:tabs>
                <w:tab w:val="left" w:pos="403"/>
              </w:tabs>
              <w:autoSpaceDN w:val="0"/>
              <w:spacing w:before="160"/>
              <w:contextualSpacing/>
              <w:rPr>
                <w:lang w:val="en-GB"/>
              </w:rPr>
            </w:pPr>
            <w:r>
              <w:rPr>
                <w:highlight w:val="yellow"/>
                <w:lang w:val="en-GB"/>
              </w:rPr>
              <w:t>Target depth denominator</w:t>
            </w:r>
          </w:p>
        </w:tc>
      </w:tr>
      <w:tr w:rsidR="005D531D" w14:paraId="4710E73E"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766A28B6" w14:textId="77777777" w:rsidR="005D531D" w:rsidRDefault="005D531D">
            <w:pPr>
              <w:tabs>
                <w:tab w:val="left" w:pos="403"/>
              </w:tabs>
              <w:spacing w:after="240" w:line="240" w:lineRule="atLeast"/>
              <w:rPr>
                <w:lang w:val="en-GB"/>
              </w:rPr>
            </w:pPr>
            <w:r>
              <w:rPr>
                <w:lang w:val="en-GB"/>
              </w:rPr>
              <w:t>Region-of-interest</w:t>
            </w:r>
          </w:p>
        </w:tc>
        <w:tc>
          <w:tcPr>
            <w:tcW w:w="2256" w:type="dxa"/>
            <w:tcBorders>
              <w:top w:val="single" w:sz="4" w:space="0" w:color="auto"/>
              <w:left w:val="single" w:sz="4" w:space="0" w:color="auto"/>
              <w:bottom w:val="single" w:sz="4" w:space="0" w:color="auto"/>
              <w:right w:val="single" w:sz="4" w:space="0" w:color="auto"/>
            </w:tcBorders>
            <w:hideMark/>
          </w:tcPr>
          <w:p w14:paraId="61A8B6F1" w14:textId="77777777" w:rsidR="005D531D" w:rsidRDefault="005D531D">
            <w:pPr>
              <w:tabs>
                <w:tab w:val="left" w:pos="403"/>
              </w:tabs>
              <w:spacing w:after="240" w:line="240" w:lineRule="atLeast"/>
              <w:rPr>
                <w:lang w:val="en-GB"/>
              </w:rPr>
            </w:pPr>
            <w:r>
              <w:rPr>
                <w:lang w:val="en-GB"/>
              </w:rPr>
              <w:t>2 (</w:t>
            </w:r>
            <w:r>
              <w:rPr>
                <w:highlight w:val="yellow"/>
                <w:lang w:val="en-GB"/>
              </w:rPr>
              <w:t>immersive</w:t>
            </w:r>
            <w:r>
              <w:rPr>
                <w:lang w:val="en-GB"/>
              </w:rPr>
              <w:t xml:space="preserve"> visual track, ROI metadata)</w:t>
            </w:r>
          </w:p>
        </w:tc>
        <w:tc>
          <w:tcPr>
            <w:tcW w:w="3978" w:type="dxa"/>
            <w:tcBorders>
              <w:top w:val="single" w:sz="4" w:space="0" w:color="auto"/>
              <w:left w:val="single" w:sz="4" w:space="0" w:color="auto"/>
              <w:bottom w:val="single" w:sz="4" w:space="0" w:color="auto"/>
              <w:right w:val="single" w:sz="12" w:space="0" w:color="auto"/>
            </w:tcBorders>
            <w:hideMark/>
          </w:tcPr>
          <w:p w14:paraId="207F19E3" w14:textId="77777777" w:rsidR="005D531D" w:rsidRDefault="005D531D">
            <w:pPr>
              <w:tabs>
                <w:tab w:val="left" w:pos="403"/>
              </w:tabs>
              <w:spacing w:after="240" w:line="240" w:lineRule="atLeast"/>
              <w:rPr>
                <w:lang w:val="en-GB"/>
              </w:rPr>
            </w:pPr>
            <w:r>
              <w:rPr>
                <w:lang w:val="en-GB"/>
              </w:rPr>
              <w:t>(none)</w:t>
            </w:r>
          </w:p>
        </w:tc>
      </w:tr>
      <w:tr w:rsidR="005D531D" w14:paraId="3179D939"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6E83FDD4" w14:textId="77777777" w:rsidR="005D531D" w:rsidRDefault="005D531D">
            <w:pPr>
              <w:tabs>
                <w:tab w:val="left" w:pos="403"/>
              </w:tabs>
              <w:spacing w:after="240" w:line="240" w:lineRule="atLeast"/>
              <w:rPr>
                <w:lang w:val="en-GB"/>
              </w:rPr>
            </w:pPr>
            <w:r>
              <w:rPr>
                <w:lang w:val="en-GB"/>
              </w:rPr>
              <w:t>Grid composition</w:t>
            </w:r>
          </w:p>
        </w:tc>
        <w:tc>
          <w:tcPr>
            <w:tcW w:w="2256" w:type="dxa"/>
            <w:tcBorders>
              <w:top w:val="single" w:sz="4" w:space="0" w:color="auto"/>
              <w:left w:val="single" w:sz="4" w:space="0" w:color="auto"/>
              <w:bottom w:val="single" w:sz="4" w:space="0" w:color="auto"/>
              <w:right w:val="single" w:sz="4" w:space="0" w:color="auto"/>
            </w:tcBorders>
            <w:hideMark/>
          </w:tcPr>
          <w:p w14:paraId="58AD92B8" w14:textId="77777777" w:rsidR="005D531D" w:rsidRDefault="005D531D">
            <w:pPr>
              <w:tabs>
                <w:tab w:val="left" w:pos="403"/>
              </w:tabs>
              <w:spacing w:after="240" w:line="240" w:lineRule="atLeast"/>
              <w:rPr>
                <w:lang w:val="en-GB"/>
              </w:rPr>
            </w:pPr>
            <w:r>
              <w:rPr>
                <w:lang w:val="en-GB"/>
              </w:rPr>
              <w:t>N</w:t>
            </w:r>
          </w:p>
        </w:tc>
        <w:tc>
          <w:tcPr>
            <w:tcW w:w="3978" w:type="dxa"/>
            <w:tcBorders>
              <w:top w:val="single" w:sz="4" w:space="0" w:color="auto"/>
              <w:left w:val="single" w:sz="4" w:space="0" w:color="auto"/>
              <w:bottom w:val="single" w:sz="4" w:space="0" w:color="auto"/>
              <w:right w:val="single" w:sz="12" w:space="0" w:color="auto"/>
            </w:tcBorders>
            <w:hideMark/>
          </w:tcPr>
          <w:p w14:paraId="15E27B7B" w14:textId="77777777" w:rsidR="005D531D" w:rsidRDefault="005D531D" w:rsidP="005D531D">
            <w:pPr>
              <w:numPr>
                <w:ilvl w:val="0"/>
                <w:numId w:val="34"/>
              </w:numPr>
              <w:tabs>
                <w:tab w:val="left" w:pos="403"/>
              </w:tabs>
              <w:autoSpaceDN w:val="0"/>
              <w:spacing w:before="160"/>
              <w:contextualSpacing/>
              <w:rPr>
                <w:lang w:val="en-GB"/>
              </w:rPr>
            </w:pPr>
            <w:r>
              <w:rPr>
                <w:lang w:val="en-GB"/>
              </w:rPr>
              <w:t>Output width</w:t>
            </w:r>
          </w:p>
          <w:p w14:paraId="2CA7E0F9" w14:textId="77777777" w:rsidR="005D531D" w:rsidRDefault="005D531D" w:rsidP="005D531D">
            <w:pPr>
              <w:numPr>
                <w:ilvl w:val="0"/>
                <w:numId w:val="34"/>
              </w:numPr>
              <w:tabs>
                <w:tab w:val="left" w:pos="403"/>
              </w:tabs>
              <w:autoSpaceDN w:val="0"/>
              <w:spacing w:before="160"/>
              <w:contextualSpacing/>
              <w:rPr>
                <w:lang w:val="en-GB"/>
              </w:rPr>
            </w:pPr>
            <w:r>
              <w:rPr>
                <w:lang w:val="en-GB"/>
              </w:rPr>
              <w:t>Output height</w:t>
            </w:r>
          </w:p>
          <w:p w14:paraId="3F6E6847" w14:textId="77777777" w:rsidR="005D531D" w:rsidRDefault="005D531D" w:rsidP="005D531D">
            <w:pPr>
              <w:numPr>
                <w:ilvl w:val="0"/>
                <w:numId w:val="34"/>
              </w:numPr>
              <w:tabs>
                <w:tab w:val="left" w:pos="403"/>
              </w:tabs>
              <w:autoSpaceDN w:val="0"/>
              <w:spacing w:before="160"/>
              <w:contextualSpacing/>
              <w:rPr>
                <w:highlight w:val="yellow"/>
                <w:lang w:val="en-GB"/>
              </w:rPr>
            </w:pPr>
            <w:r>
              <w:rPr>
                <w:highlight w:val="yellow"/>
                <w:lang w:val="en-GB"/>
              </w:rPr>
              <w:t>Output depth</w:t>
            </w:r>
          </w:p>
          <w:p w14:paraId="09A35200" w14:textId="77777777" w:rsidR="005D531D" w:rsidRDefault="005D531D" w:rsidP="005D531D">
            <w:pPr>
              <w:numPr>
                <w:ilvl w:val="0"/>
                <w:numId w:val="34"/>
              </w:numPr>
              <w:tabs>
                <w:tab w:val="left" w:pos="403"/>
              </w:tabs>
              <w:autoSpaceDN w:val="0"/>
              <w:spacing w:before="160"/>
              <w:contextualSpacing/>
              <w:rPr>
                <w:lang w:val="en-GB"/>
              </w:rPr>
            </w:pPr>
            <w:r>
              <w:rPr>
                <w:lang w:val="en-GB"/>
              </w:rPr>
              <w:t>Rows</w:t>
            </w:r>
          </w:p>
          <w:p w14:paraId="598D742F" w14:textId="77777777" w:rsidR="005D531D" w:rsidRDefault="005D531D" w:rsidP="005D531D">
            <w:pPr>
              <w:numPr>
                <w:ilvl w:val="0"/>
                <w:numId w:val="34"/>
              </w:numPr>
              <w:tabs>
                <w:tab w:val="left" w:pos="403"/>
              </w:tabs>
              <w:autoSpaceDN w:val="0"/>
              <w:spacing w:before="160"/>
              <w:contextualSpacing/>
              <w:rPr>
                <w:lang w:val="en-GB"/>
              </w:rPr>
            </w:pPr>
            <w:r>
              <w:rPr>
                <w:lang w:val="en-GB"/>
              </w:rPr>
              <w:t>Columns</w:t>
            </w:r>
          </w:p>
          <w:p w14:paraId="22AF1308" w14:textId="77777777" w:rsidR="005D531D" w:rsidRDefault="005D531D" w:rsidP="005D531D">
            <w:pPr>
              <w:numPr>
                <w:ilvl w:val="0"/>
                <w:numId w:val="34"/>
              </w:numPr>
              <w:tabs>
                <w:tab w:val="left" w:pos="403"/>
              </w:tabs>
              <w:autoSpaceDN w:val="0"/>
              <w:spacing w:before="160"/>
              <w:contextualSpacing/>
              <w:rPr>
                <w:lang w:val="en-GB"/>
              </w:rPr>
            </w:pPr>
            <w:r>
              <w:rPr>
                <w:highlight w:val="yellow"/>
                <w:lang w:val="en-GB"/>
              </w:rPr>
              <w:t>Layers</w:t>
            </w:r>
          </w:p>
        </w:tc>
      </w:tr>
      <w:tr w:rsidR="005D531D" w14:paraId="3A504F39" w14:textId="77777777" w:rsidTr="005D531D">
        <w:tc>
          <w:tcPr>
            <w:tcW w:w="3116" w:type="dxa"/>
            <w:tcBorders>
              <w:top w:val="single" w:sz="4" w:space="0" w:color="auto"/>
              <w:left w:val="single" w:sz="12" w:space="0" w:color="auto"/>
              <w:bottom w:val="single" w:sz="12" w:space="0" w:color="auto"/>
              <w:right w:val="single" w:sz="4" w:space="0" w:color="auto"/>
            </w:tcBorders>
            <w:hideMark/>
          </w:tcPr>
          <w:p w14:paraId="2A8F25D7" w14:textId="77777777" w:rsidR="005D531D" w:rsidRDefault="005D531D">
            <w:pPr>
              <w:tabs>
                <w:tab w:val="left" w:pos="403"/>
              </w:tabs>
              <w:spacing w:after="240" w:line="240" w:lineRule="atLeast"/>
              <w:rPr>
                <w:lang w:val="en-GB"/>
              </w:rPr>
            </w:pPr>
            <w:r>
              <w:rPr>
                <w:lang w:val="en-GB"/>
              </w:rPr>
              <w:t>Overlay composition</w:t>
            </w:r>
          </w:p>
        </w:tc>
        <w:tc>
          <w:tcPr>
            <w:tcW w:w="2256" w:type="dxa"/>
            <w:tcBorders>
              <w:top w:val="single" w:sz="4" w:space="0" w:color="auto"/>
              <w:left w:val="single" w:sz="4" w:space="0" w:color="auto"/>
              <w:bottom w:val="single" w:sz="12" w:space="0" w:color="auto"/>
              <w:right w:val="single" w:sz="4" w:space="0" w:color="auto"/>
            </w:tcBorders>
            <w:hideMark/>
          </w:tcPr>
          <w:p w14:paraId="50AB838B" w14:textId="77777777" w:rsidR="005D531D" w:rsidRDefault="005D531D">
            <w:pPr>
              <w:tabs>
                <w:tab w:val="left" w:pos="403"/>
              </w:tabs>
              <w:spacing w:after="240" w:line="240" w:lineRule="atLeast"/>
              <w:rPr>
                <w:lang w:val="en-GB"/>
              </w:rPr>
            </w:pPr>
            <w:r>
              <w:rPr>
                <w:lang w:val="en-GB"/>
              </w:rPr>
              <w:t>2 (input, backdrop)</w:t>
            </w:r>
          </w:p>
        </w:tc>
        <w:tc>
          <w:tcPr>
            <w:tcW w:w="3978" w:type="dxa"/>
            <w:tcBorders>
              <w:top w:val="single" w:sz="4" w:space="0" w:color="auto"/>
              <w:left w:val="single" w:sz="4" w:space="0" w:color="auto"/>
              <w:bottom w:val="single" w:sz="12" w:space="0" w:color="auto"/>
              <w:right w:val="single" w:sz="12" w:space="0" w:color="auto"/>
            </w:tcBorders>
            <w:hideMark/>
          </w:tcPr>
          <w:p w14:paraId="5EE24E8D" w14:textId="77777777" w:rsidR="005D531D" w:rsidRDefault="005D531D" w:rsidP="005D531D">
            <w:pPr>
              <w:numPr>
                <w:ilvl w:val="0"/>
                <w:numId w:val="35"/>
              </w:numPr>
              <w:tabs>
                <w:tab w:val="left" w:pos="403"/>
              </w:tabs>
              <w:autoSpaceDN w:val="0"/>
              <w:spacing w:before="160"/>
              <w:contextualSpacing/>
              <w:jc w:val="left"/>
              <w:rPr>
                <w:lang w:val="en-GB"/>
              </w:rPr>
            </w:pPr>
            <w:proofErr w:type="spellStart"/>
            <w:r>
              <w:rPr>
                <w:lang w:val="en-GB"/>
              </w:rPr>
              <w:t>horizontal_offset</w:t>
            </w:r>
            <w:proofErr w:type="spellEnd"/>
          </w:p>
          <w:p w14:paraId="2AEC5602" w14:textId="77777777" w:rsidR="005D531D" w:rsidRDefault="005D531D" w:rsidP="005D531D">
            <w:pPr>
              <w:numPr>
                <w:ilvl w:val="0"/>
                <w:numId w:val="35"/>
              </w:numPr>
              <w:tabs>
                <w:tab w:val="left" w:pos="403"/>
              </w:tabs>
              <w:autoSpaceDN w:val="0"/>
              <w:spacing w:before="160"/>
              <w:contextualSpacing/>
              <w:rPr>
                <w:lang w:val="en-GB"/>
              </w:rPr>
            </w:pPr>
            <w:proofErr w:type="spellStart"/>
            <w:r>
              <w:rPr>
                <w:lang w:val="en-GB"/>
              </w:rPr>
              <w:t>vertical_offset</w:t>
            </w:r>
            <w:proofErr w:type="spellEnd"/>
          </w:p>
          <w:p w14:paraId="47AC5BF3" w14:textId="77777777" w:rsidR="005D531D" w:rsidRDefault="005D531D" w:rsidP="005D531D">
            <w:pPr>
              <w:numPr>
                <w:ilvl w:val="0"/>
                <w:numId w:val="35"/>
              </w:numPr>
              <w:tabs>
                <w:tab w:val="left" w:pos="403"/>
              </w:tabs>
              <w:autoSpaceDN w:val="0"/>
              <w:spacing w:before="160"/>
              <w:contextualSpacing/>
              <w:rPr>
                <w:lang w:val="en-GB"/>
              </w:rPr>
            </w:pPr>
            <w:proofErr w:type="spellStart"/>
            <w:r>
              <w:rPr>
                <w:highlight w:val="yellow"/>
                <w:lang w:val="en-GB"/>
              </w:rPr>
              <w:t>depth_offset</w:t>
            </w:r>
            <w:proofErr w:type="spellEnd"/>
          </w:p>
        </w:tc>
      </w:tr>
    </w:tbl>
    <w:p w14:paraId="35FBFE4C" w14:textId="77777777" w:rsidR="005D531D" w:rsidRDefault="005D531D" w:rsidP="005D531D">
      <w:pPr>
        <w:tabs>
          <w:tab w:val="left" w:pos="403"/>
        </w:tabs>
        <w:spacing w:after="240" w:line="240" w:lineRule="atLeast"/>
        <w:rPr>
          <w:lang w:val="en-GB" w:eastAsia="ja-JP"/>
        </w:rPr>
      </w:pPr>
    </w:p>
    <w:p w14:paraId="1F57731E"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943" w:name="_Toc56600869"/>
      <w:r>
        <w:rPr>
          <w:b/>
          <w:lang w:val="en-GB" w:eastAsia="ja-JP"/>
        </w:rPr>
        <w:t>Identity</w:t>
      </w:r>
      <w:bookmarkEnd w:id="943"/>
    </w:p>
    <w:p w14:paraId="78E800A4"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rPr>
      </w:pPr>
      <w:bookmarkStart w:id="944" w:name="_Toc56600870"/>
      <w:r>
        <w:rPr>
          <w:b/>
          <w:lang w:val="en-GB" w:eastAsia="ja-JP"/>
        </w:rPr>
        <w:t>Definition</w:t>
      </w:r>
      <w:bookmarkEnd w:id="944"/>
    </w:p>
    <w:p w14:paraId="776D7D00" w14:textId="77777777" w:rsidR="005D531D" w:rsidRDefault="005D531D" w:rsidP="005D531D">
      <w:pPr>
        <w:keepLines/>
        <w:tabs>
          <w:tab w:val="left" w:pos="2410"/>
        </w:tabs>
        <w:spacing w:before="160" w:after="220"/>
        <w:jc w:val="left"/>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'idtt'</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Zero or one</w:t>
      </w:r>
      <w:r>
        <w:rPr>
          <w:rFonts w:ascii="Arial" w:eastAsia="Times New Roman" w:hAnsi="Arial"/>
          <w:sz w:val="20"/>
          <w:szCs w:val="20"/>
          <w:lang w:val="en-GB" w:eastAsia="ja-JP"/>
        </w:rPr>
        <w:br/>
        <w:t xml:space="preserve">Inputs: </w:t>
      </w:r>
      <w:r>
        <w:rPr>
          <w:rFonts w:ascii="Arial" w:eastAsia="Times New Roman" w:hAnsi="Arial"/>
          <w:sz w:val="20"/>
          <w:szCs w:val="20"/>
          <w:lang w:val="en-GB" w:eastAsia="ja-JP"/>
        </w:rPr>
        <w:tab/>
        <w:t>One</w:t>
      </w:r>
    </w:p>
    <w:p w14:paraId="3E6158B8"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Identity</w:t>
      </w:r>
      <w:r>
        <w:rPr>
          <w:lang w:val="en-GB"/>
        </w:rPr>
        <w:t xml:space="preserve"> derivation transformation reproduces the </w:t>
      </w:r>
      <w:r>
        <w:rPr>
          <w:highlight w:val="yellow"/>
          <w:lang w:val="en-GB"/>
        </w:rPr>
        <w:t>immersive</w:t>
      </w:r>
      <w:r>
        <w:rPr>
          <w:lang w:val="en-GB"/>
        </w:rPr>
        <w:t xml:space="preserve"> visual input. When a derivation operation with the </w:t>
      </w:r>
      <w:r>
        <w:rPr>
          <w:rFonts w:ascii="Courier New" w:hAnsi="Courier New" w:cs="Courier New"/>
          <w:noProof/>
          <w:lang w:val="en-GB" w:eastAsia="ja-JP"/>
        </w:rPr>
        <w:t>Identity</w:t>
      </w:r>
      <w:r>
        <w:rPr>
          <w:lang w:val="en-GB"/>
        </w:rPr>
        <w:t xml:space="preserve"> derivation transformation is present in a derived sample, no other derivation operations should be present in the same derived sample.</w:t>
      </w:r>
    </w:p>
    <w:p w14:paraId="37955E17"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45" w:name="_Toc56600871"/>
      <w:r>
        <w:rPr>
          <w:b/>
          <w:lang w:val="en-GB" w:eastAsia="ja-JP"/>
        </w:rPr>
        <w:t>Syntax</w:t>
      </w:r>
      <w:bookmarkEnd w:id="945"/>
    </w:p>
    <w:p w14:paraId="78476AA0"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r>
        <w:rPr>
          <w:rFonts w:ascii="Courier New" w:eastAsia="Times New Roman" w:hAnsi="Courier New"/>
          <w:noProof/>
          <w:sz w:val="20"/>
          <w:szCs w:val="20"/>
          <w:lang w:val="en-GB"/>
        </w:rPr>
        <w:t>aligned(8) class Identity()</w:t>
      </w:r>
      <w:r>
        <w:rPr>
          <w:rFonts w:ascii="Courier New" w:eastAsia="Times New Roman" w:hAnsi="Courier New"/>
          <w:noProof/>
          <w:sz w:val="20"/>
          <w:szCs w:val="20"/>
          <w:lang w:val="en-GB"/>
        </w:rPr>
        <w:br/>
        <w:t>extends VisualDerivationBase (</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idtt</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 flags) {</w:t>
      </w:r>
      <w:r>
        <w:rPr>
          <w:rFonts w:ascii="Courier New" w:eastAsia="Times New Roman" w:hAnsi="Courier New"/>
          <w:noProof/>
          <w:sz w:val="20"/>
          <w:szCs w:val="20"/>
          <w:lang w:val="en-GB"/>
        </w:rPr>
        <w:br/>
        <w:t>}</w:t>
      </w:r>
    </w:p>
    <w:p w14:paraId="66D266E5"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p>
    <w:p w14:paraId="30C25940"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946" w:name="_Toc56600872"/>
      <w:r>
        <w:rPr>
          <w:b/>
          <w:lang w:val="en-GB" w:eastAsia="ja-JP"/>
        </w:rPr>
        <w:t>sRGB Fill</w:t>
      </w:r>
      <w:bookmarkEnd w:id="946"/>
    </w:p>
    <w:p w14:paraId="60312A1A" w14:textId="15DC888A" w:rsidR="00743097" w:rsidRDefault="00743097" w:rsidP="00743097">
      <w:pPr>
        <w:rPr>
          <w:ins w:id="947" w:author="Frederic Maze" w:date="2022-01-20T11:09:00Z"/>
          <w:lang w:val="en-GB" w:eastAsia="ja-JP"/>
        </w:rPr>
      </w:pPr>
      <w:bookmarkStart w:id="948" w:name="_Toc56600873"/>
      <w:ins w:id="949" w:author="Frederic Maze" w:date="2022-01-20T11:09:00Z">
        <w:r w:rsidRPr="00743097">
          <w:rPr>
            <w:highlight w:val="yellow"/>
            <w:lang w:val="en-GB" w:eastAsia="ja-JP"/>
          </w:rPr>
          <w:t xml:space="preserve">[Ed. Note </w:t>
        </w:r>
      </w:ins>
      <w:ins w:id="950" w:author="Frederic Maze" w:date="2022-01-20T11:12:00Z">
        <w:r>
          <w:rPr>
            <w:highlight w:val="yellow"/>
            <w:lang w:val="en-GB" w:eastAsia="ja-JP"/>
          </w:rPr>
          <w:t>(</w:t>
        </w:r>
      </w:ins>
      <w:ins w:id="951" w:author="Frederic Maze" w:date="2022-01-20T11:13:00Z">
        <w:r>
          <w:rPr>
            <w:highlight w:val="yellow"/>
            <w:lang w:val="en-GB" w:eastAsia="ja-JP"/>
          </w:rPr>
          <w:t>MPEG#137</w:t>
        </w:r>
      </w:ins>
      <w:ins w:id="952" w:author="Frederic Maze" w:date="2022-01-20T11:12:00Z">
        <w:r>
          <w:rPr>
            <w:highlight w:val="yellow"/>
            <w:lang w:val="en-GB" w:eastAsia="ja-JP"/>
          </w:rPr>
          <w:t>)</w:t>
        </w:r>
      </w:ins>
      <w:ins w:id="953" w:author="Frederic Maze" w:date="2022-01-20T11:14:00Z">
        <w:r>
          <w:rPr>
            <w:highlight w:val="yellow"/>
            <w:lang w:val="en-GB" w:eastAsia="ja-JP"/>
          </w:rPr>
          <w:t>:</w:t>
        </w:r>
      </w:ins>
      <w:ins w:id="954" w:author="Frederic Maze" w:date="2022-01-20T11:12:00Z">
        <w:r>
          <w:rPr>
            <w:highlight w:val="yellow"/>
            <w:lang w:val="en-GB" w:eastAsia="ja-JP"/>
          </w:rPr>
          <w:t xml:space="preserve"> </w:t>
        </w:r>
      </w:ins>
      <w:ins w:id="955" w:author="Frederic Maze" w:date="2022-01-20T11:10:00Z">
        <w:r w:rsidRPr="00743097">
          <w:rPr>
            <w:highlight w:val="yellow"/>
            <w:lang w:val="en-GB" w:eastAsia="ja-JP"/>
          </w:rPr>
          <w:t xml:space="preserve">How does this </w:t>
        </w:r>
        <w:r w:rsidRPr="00743097">
          <w:rPr>
            <w:highlight w:val="yellow"/>
            <w:lang w:val="en-GB"/>
          </w:rPr>
          <w:t xml:space="preserve">derivation transformation apply to immersive media? </w:t>
        </w:r>
      </w:ins>
      <w:ins w:id="956" w:author="Frederic Maze" w:date="2022-01-20T11:11:00Z">
        <w:r w:rsidRPr="00743097">
          <w:rPr>
            <w:highlight w:val="yellow"/>
          </w:rPr>
          <w:t>is the idea to draw a solid color box of a given dimensions? Where should it be positioned? It is useful?]</w:t>
        </w:r>
      </w:ins>
    </w:p>
    <w:p w14:paraId="2AE6C1F8" w14:textId="33AF1E7B"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lastRenderedPageBreak/>
        <w:t>Definition</w:t>
      </w:r>
      <w:bookmarkEnd w:id="948"/>
    </w:p>
    <w:p w14:paraId="71AC1923"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'cfil'</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None</w:t>
      </w:r>
    </w:p>
    <w:p w14:paraId="724D4FF1"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SRGBFill</w:t>
      </w:r>
      <w:r>
        <w:rPr>
          <w:lang w:val="en-GB"/>
        </w:rPr>
        <w:t xml:space="preserve"> derivation transformation </w:t>
      </w:r>
      <w:r>
        <w:rPr>
          <w:lang w:val="en-GB" w:eastAsia="zh-CN"/>
        </w:rPr>
        <w:t xml:space="preserve">generates an immersive visual output of a single colour with visual size </w:t>
      </w:r>
      <w:r>
        <w:rPr>
          <w:rFonts w:ascii="Courier New" w:hAnsi="Courier New" w:cs="Courier New"/>
          <w:noProof/>
          <w:lang w:val="en-GB" w:eastAsia="ja-JP"/>
        </w:rPr>
        <w:t>output_width</w:t>
      </w:r>
      <w:r>
        <w:rPr>
          <w:lang w:val="en-GB"/>
        </w:rPr>
        <w:t xml:space="preserve">, </w:t>
      </w:r>
      <w:r>
        <w:rPr>
          <w:rFonts w:ascii="Courier New" w:hAnsi="Courier New" w:cs="Courier New"/>
          <w:noProof/>
          <w:lang w:val="en-GB" w:eastAsia="ja-JP"/>
        </w:rPr>
        <w:t>output_height</w:t>
      </w:r>
      <w:r>
        <w:rPr>
          <w:lang w:val="en-GB"/>
        </w:rPr>
        <w:t xml:space="preserve"> and </w:t>
      </w:r>
      <w:r>
        <w:rPr>
          <w:rFonts w:ascii="Courier New" w:hAnsi="Courier New" w:cs="Courier New"/>
          <w:noProof/>
          <w:highlight w:val="yellow"/>
          <w:lang w:val="en-GB" w:eastAsia="ja-JP"/>
        </w:rPr>
        <w:t>output_depth</w:t>
      </w:r>
      <w:r>
        <w:rPr>
          <w:lang w:val="en-GB"/>
        </w:rPr>
        <w:t xml:space="preserve"> pixels.</w:t>
      </w:r>
    </w:p>
    <w:p w14:paraId="1B00D70D"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57" w:name="_Toc56600874"/>
      <w:r>
        <w:rPr>
          <w:b/>
          <w:lang w:val="en-GB" w:eastAsia="ja-JP"/>
        </w:rPr>
        <w:t>Syntax</w:t>
      </w:r>
      <w:bookmarkEnd w:id="957"/>
    </w:p>
    <w:p w14:paraId="0A46C300"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SRGBFill </w:t>
      </w:r>
      <w:r>
        <w:rPr>
          <w:rFonts w:ascii="Courier New" w:eastAsia="Times New Roman" w:hAnsi="Courier New"/>
          <w:noProof/>
          <w:sz w:val="20"/>
          <w:szCs w:val="20"/>
          <w:lang w:val="en-GB"/>
        </w:rPr>
        <w:br/>
        <w:t>extends VisualDerivationBase ('cfil',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int(16)</w:t>
      </w:r>
      <w:r>
        <w:rPr>
          <w:rFonts w:ascii="Courier New" w:eastAsia="Times New Roman" w:hAnsi="Courier New"/>
          <w:noProof/>
          <w:sz w:val="20"/>
          <w:szCs w:val="20"/>
          <w:lang w:val="en-GB"/>
        </w:rPr>
        <w:tab/>
        <w:t xml:space="preserve">red_fill_value </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int(16)</w:t>
      </w:r>
      <w:r>
        <w:rPr>
          <w:rFonts w:ascii="Courier New" w:eastAsia="Times New Roman" w:hAnsi="Courier New"/>
          <w:noProof/>
          <w:sz w:val="20"/>
          <w:szCs w:val="20"/>
          <w:lang w:val="en-GB"/>
        </w:rPr>
        <w:tab/>
        <w:t xml:space="preserve">green_fill_value </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2</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int(16)</w:t>
      </w:r>
      <w:r>
        <w:rPr>
          <w:rFonts w:ascii="Courier New" w:eastAsia="Times New Roman" w:hAnsi="Courier New"/>
          <w:noProof/>
          <w:sz w:val="20"/>
          <w:szCs w:val="20"/>
          <w:lang w:val="en-GB"/>
        </w:rPr>
        <w:tab/>
        <w:t xml:space="preserve">blue_fill_value </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3</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int(16)</w:t>
      </w:r>
      <w:r>
        <w:rPr>
          <w:rFonts w:ascii="Courier New" w:eastAsia="Times New Roman" w:hAnsi="Courier New"/>
          <w:noProof/>
          <w:sz w:val="20"/>
          <w:szCs w:val="20"/>
          <w:lang w:val="en-GB"/>
        </w:rPr>
        <w:tab/>
        <w:t xml:space="preserve">opacity_value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65535;</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4</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int(32)</w:t>
      </w:r>
      <w:r>
        <w:rPr>
          <w:rFonts w:ascii="Courier New" w:eastAsia="Times New Roman" w:hAnsi="Courier New"/>
          <w:noProof/>
          <w:sz w:val="20"/>
          <w:szCs w:val="20"/>
          <w:lang w:val="en-GB"/>
        </w:rPr>
        <w:tab/>
        <w:t xml:space="preserve">output_width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sample entry width;</w:t>
      </w:r>
      <w:r>
        <w:rPr>
          <w:rFonts w:ascii="Courier New" w:eastAsia="Times New Roman" w:hAnsi="Courier New"/>
          <w:noProof/>
          <w:sz w:val="20"/>
          <w:szCs w:val="20"/>
          <w:lang w:val="en-GB"/>
        </w:rPr>
        <w:tab/>
        <w:t>// parameter 5</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int(32)</w:t>
      </w:r>
      <w:r>
        <w:rPr>
          <w:rFonts w:ascii="Courier New" w:eastAsia="Times New Roman" w:hAnsi="Courier New"/>
          <w:noProof/>
          <w:sz w:val="20"/>
          <w:szCs w:val="20"/>
          <w:lang w:val="en-GB"/>
        </w:rPr>
        <w:tab/>
        <w:t xml:space="preserve">output_height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sample entry height;</w:t>
      </w:r>
      <w:r>
        <w:rPr>
          <w:rFonts w:ascii="Courier New" w:eastAsia="Times New Roman" w:hAnsi="Courier New"/>
          <w:noProof/>
          <w:sz w:val="20"/>
          <w:szCs w:val="20"/>
          <w:lang w:val="en-GB"/>
        </w:rPr>
        <w:tab/>
        <w:t>// parameter 6</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unsigned int(32)</w:t>
      </w:r>
      <w:r>
        <w:rPr>
          <w:rFonts w:ascii="Courier New" w:eastAsia="Times New Roman" w:hAnsi="Courier New"/>
          <w:noProof/>
          <w:sz w:val="20"/>
          <w:szCs w:val="20"/>
          <w:highlight w:val="yellow"/>
          <w:lang w:val="en-GB"/>
        </w:rPr>
        <w:tab/>
        <w:t xml:space="preserve">output_depth </w:t>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t>= sample entry depth;</w:t>
      </w:r>
      <w:r>
        <w:rPr>
          <w:rFonts w:ascii="Courier New" w:eastAsia="Times New Roman" w:hAnsi="Courier New"/>
          <w:noProof/>
          <w:sz w:val="20"/>
          <w:szCs w:val="20"/>
          <w:highlight w:val="yellow"/>
          <w:lang w:val="en-GB"/>
        </w:rPr>
        <w:tab/>
        <w:t>// parameter 7</w:t>
      </w:r>
      <w:r>
        <w:rPr>
          <w:rFonts w:ascii="Courier New" w:eastAsia="Times New Roman" w:hAnsi="Courier New"/>
          <w:noProof/>
          <w:sz w:val="20"/>
          <w:szCs w:val="20"/>
          <w:lang w:val="en-GB"/>
        </w:rPr>
        <w:br/>
        <w:t>}</w:t>
      </w:r>
    </w:p>
    <w:p w14:paraId="57B39018"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58" w:name="_Toc56600875"/>
      <w:r>
        <w:rPr>
          <w:b/>
          <w:lang w:val="en-GB" w:eastAsia="ja-JP"/>
        </w:rPr>
        <w:t>Semantics</w:t>
      </w:r>
      <w:bookmarkEnd w:id="958"/>
    </w:p>
    <w:p w14:paraId="1EABD24C" w14:textId="77777777" w:rsidR="005D531D" w:rsidRDefault="005D531D" w:rsidP="005D531D">
      <w:pPr>
        <w:tabs>
          <w:tab w:val="left" w:pos="1440"/>
          <w:tab w:val="left" w:pos="8010"/>
        </w:tabs>
        <w:spacing w:before="160" w:after="160"/>
        <w:ind w:left="720" w:hanging="360"/>
        <w:contextualSpacing/>
        <w:rPr>
          <w:rFonts w:eastAsia="Times New Roman"/>
          <w:lang w:val="en-GB" w:eastAsia="ja-JP"/>
        </w:rPr>
      </w:pPr>
      <w:proofErr w:type="spellStart"/>
      <w:r>
        <w:rPr>
          <w:rFonts w:ascii="Courier New" w:eastAsia="Times New Roman" w:hAnsi="Courier New"/>
          <w:szCs w:val="20"/>
          <w:lang w:val="en-GB" w:eastAsia="ja-JP"/>
        </w:rPr>
        <w:t>red_fill_value</w:t>
      </w:r>
      <w:proofErr w:type="spellEnd"/>
      <w:r>
        <w:rPr>
          <w:rFonts w:ascii="Courier New" w:eastAsia="Times New Roman" w:hAnsi="Courier New"/>
          <w:szCs w:val="20"/>
          <w:lang w:val="en-GB" w:eastAsia="ja-JP"/>
        </w:rPr>
        <w:t xml:space="preserve"> </w:t>
      </w:r>
      <w:r>
        <w:rPr>
          <w:rFonts w:eastAsia="Times New Roman"/>
          <w:szCs w:val="20"/>
          <w:lang w:val="en-GB" w:eastAsia="ja-JP"/>
        </w:rPr>
        <w:t>indicates the pixel value for the red channel according to sRGB colour space as defined in IEC 61966</w:t>
      </w:r>
      <w:r>
        <w:rPr>
          <w:rFonts w:eastAsia="Times New Roman"/>
          <w:color w:val="000000"/>
          <w:szCs w:val="20"/>
          <w:lang w:val="en-GB" w:eastAsia="ja-JP"/>
        </w:rPr>
        <w:noBreakHyphen/>
      </w:r>
      <w:r>
        <w:rPr>
          <w:rFonts w:eastAsia="Times New Roman"/>
          <w:szCs w:val="20"/>
          <w:lang w:val="en-GB" w:eastAsia="ja-JP"/>
        </w:rPr>
        <w:t>2</w:t>
      </w:r>
      <w:r>
        <w:rPr>
          <w:rFonts w:eastAsia="Times New Roman"/>
          <w:szCs w:val="20"/>
          <w:lang w:val="en-GB" w:eastAsia="ja-JP"/>
        </w:rPr>
        <w:noBreakHyphen/>
        <w:t>1.</w:t>
      </w:r>
    </w:p>
    <w:p w14:paraId="40AF5E77"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roofErr w:type="spellStart"/>
      <w:r>
        <w:rPr>
          <w:rFonts w:ascii="Courier New" w:eastAsia="Times New Roman" w:hAnsi="Courier New"/>
          <w:szCs w:val="20"/>
          <w:lang w:val="en-GB" w:eastAsia="ja-JP"/>
        </w:rPr>
        <w:t>green_fill_value</w:t>
      </w:r>
      <w:proofErr w:type="spellEnd"/>
      <w:r>
        <w:rPr>
          <w:rFonts w:ascii="Courier New" w:eastAsia="Times New Roman" w:hAnsi="Courier New"/>
          <w:szCs w:val="20"/>
          <w:lang w:val="en-GB" w:eastAsia="ja-JP"/>
        </w:rPr>
        <w:t xml:space="preserve"> </w:t>
      </w:r>
      <w:r>
        <w:rPr>
          <w:rFonts w:eastAsia="Times New Roman"/>
          <w:szCs w:val="20"/>
          <w:lang w:val="en-GB" w:eastAsia="ja-JP"/>
        </w:rPr>
        <w:t>indicates the pixel value for the green channel according to sRGB colour space as defined in IEC 61966</w:t>
      </w:r>
      <w:r>
        <w:rPr>
          <w:rFonts w:eastAsia="Times New Roman"/>
          <w:szCs w:val="20"/>
          <w:lang w:val="en-GB" w:eastAsia="ja-JP"/>
        </w:rPr>
        <w:noBreakHyphen/>
        <w:t>2</w:t>
      </w:r>
      <w:r>
        <w:rPr>
          <w:rFonts w:eastAsia="Times New Roman"/>
          <w:szCs w:val="20"/>
          <w:lang w:val="en-GB" w:eastAsia="ja-JP"/>
        </w:rPr>
        <w:noBreakHyphen/>
        <w:t>1.</w:t>
      </w:r>
    </w:p>
    <w:p w14:paraId="22C7BF31"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roofErr w:type="spellStart"/>
      <w:r>
        <w:rPr>
          <w:rFonts w:ascii="Courier New" w:eastAsia="Times New Roman" w:hAnsi="Courier New"/>
          <w:szCs w:val="20"/>
          <w:lang w:val="en-GB" w:eastAsia="ja-JP"/>
        </w:rPr>
        <w:t>blue_fill_value</w:t>
      </w:r>
      <w:proofErr w:type="spellEnd"/>
      <w:r>
        <w:rPr>
          <w:rFonts w:ascii="Courier New" w:eastAsia="Times New Roman" w:hAnsi="Courier New"/>
          <w:szCs w:val="20"/>
          <w:lang w:val="en-GB" w:eastAsia="ja-JP"/>
        </w:rPr>
        <w:t xml:space="preserve"> </w:t>
      </w:r>
      <w:r>
        <w:rPr>
          <w:rFonts w:eastAsia="Times New Roman"/>
          <w:szCs w:val="20"/>
          <w:lang w:val="en-GB" w:eastAsia="ja-JP"/>
        </w:rPr>
        <w:t>indicates the pixel value for the blue channel according to sRGB colour space as defined in IEC 61966</w:t>
      </w:r>
      <w:r>
        <w:rPr>
          <w:rFonts w:eastAsia="Times New Roman"/>
          <w:szCs w:val="20"/>
          <w:lang w:val="en-GB" w:eastAsia="ja-JP"/>
        </w:rPr>
        <w:noBreakHyphen/>
        <w:t>2</w:t>
      </w:r>
      <w:r>
        <w:rPr>
          <w:rFonts w:eastAsia="Times New Roman"/>
          <w:szCs w:val="20"/>
          <w:lang w:val="en-GB" w:eastAsia="ja-JP"/>
        </w:rPr>
        <w:noBreakHyphen/>
        <w:t>1.</w:t>
      </w:r>
    </w:p>
    <w:p w14:paraId="63FE8AF9" w14:textId="77777777" w:rsidR="005D531D" w:rsidRDefault="005D531D" w:rsidP="005D531D">
      <w:pPr>
        <w:tabs>
          <w:tab w:val="left" w:pos="1440"/>
          <w:tab w:val="left" w:pos="8010"/>
        </w:tabs>
        <w:spacing w:before="160" w:after="160"/>
        <w:ind w:left="720" w:hanging="360"/>
        <w:contextualSpacing/>
        <w:rPr>
          <w:rFonts w:ascii="Courier New" w:eastAsia="MS Mincho" w:hAnsi="Courier New" w:cs="Courier New"/>
          <w:noProof/>
          <w:szCs w:val="20"/>
          <w:lang w:val="en-GB" w:eastAsia="ja-JP"/>
        </w:rPr>
      </w:pPr>
      <w:proofErr w:type="spellStart"/>
      <w:r>
        <w:rPr>
          <w:rFonts w:ascii="Courier New" w:eastAsia="Times New Roman" w:hAnsi="Courier New"/>
          <w:szCs w:val="20"/>
          <w:lang w:val="en-GB" w:eastAsia="ja-JP"/>
        </w:rPr>
        <w:t>opacity_value</w:t>
      </w:r>
      <w:proofErr w:type="spellEnd"/>
      <w:r>
        <w:rPr>
          <w:rFonts w:ascii="Courier New" w:eastAsia="Times New Roman" w:hAnsi="Courier New"/>
          <w:szCs w:val="20"/>
          <w:lang w:val="en-GB" w:eastAsia="ja-JP"/>
        </w:rPr>
        <w:t xml:space="preserve"> </w:t>
      </w:r>
      <w:r>
        <w:rPr>
          <w:rFonts w:eastAsia="Times New Roman"/>
          <w:szCs w:val="20"/>
          <w:lang w:val="en-GB" w:eastAsia="ja-JP"/>
        </w:rPr>
        <w:t>indicates the opacity value ranging from 0 (fully transparent) to 65535 (fully opaque).</w:t>
      </w:r>
    </w:p>
    <w:p w14:paraId="372659EF"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hAnsi="Courier New" w:cs="Courier New"/>
          <w:noProof/>
          <w:szCs w:val="20"/>
          <w:lang w:val="en-GB" w:eastAsia="ja-JP"/>
        </w:rPr>
        <w:t>output_width</w:t>
      </w:r>
      <w:r>
        <w:rPr>
          <w:rFonts w:eastAsia="Times New Roman"/>
          <w:szCs w:val="20"/>
          <w:lang w:val="en-GB" w:eastAsia="ja-JP"/>
        </w:rPr>
        <w:t xml:space="preserve">, </w:t>
      </w:r>
      <w:r>
        <w:rPr>
          <w:rFonts w:ascii="Courier New" w:hAnsi="Courier New" w:cs="Courier New"/>
          <w:noProof/>
          <w:szCs w:val="20"/>
          <w:lang w:val="en-GB" w:eastAsia="ja-JP"/>
        </w:rPr>
        <w:t>output_height</w:t>
      </w:r>
      <w:r>
        <w:rPr>
          <w:rFonts w:eastAsia="Times New Roman"/>
          <w:szCs w:val="20"/>
          <w:lang w:val="en-GB" w:eastAsia="ja-JP"/>
        </w:rPr>
        <w:t xml:space="preserve">, </w:t>
      </w:r>
      <w:r>
        <w:rPr>
          <w:rFonts w:ascii="Courier New" w:hAnsi="Courier New" w:cs="Courier New"/>
          <w:noProof/>
          <w:szCs w:val="20"/>
          <w:highlight w:val="yellow"/>
          <w:lang w:val="en-GB" w:eastAsia="ja-JP"/>
        </w:rPr>
        <w:t>output_depth</w:t>
      </w:r>
      <w:r>
        <w:rPr>
          <w:rFonts w:eastAsia="Times New Roman"/>
          <w:szCs w:val="20"/>
          <w:lang w:val="en-GB" w:eastAsia="ja-JP"/>
        </w:rPr>
        <w:t xml:space="preserve"> specify the width, height and </w:t>
      </w:r>
      <w:r>
        <w:rPr>
          <w:rFonts w:eastAsia="Times New Roman"/>
          <w:szCs w:val="20"/>
          <w:highlight w:val="yellow"/>
          <w:lang w:val="en-GB" w:eastAsia="ja-JP"/>
        </w:rPr>
        <w:t>depth</w:t>
      </w:r>
      <w:r>
        <w:rPr>
          <w:rFonts w:eastAsia="Times New Roman"/>
          <w:szCs w:val="20"/>
          <w:lang w:val="en-GB" w:eastAsia="ja-JP"/>
        </w:rPr>
        <w:t xml:space="preserve">, respectively, of the </w:t>
      </w:r>
      <w:r>
        <w:rPr>
          <w:rFonts w:eastAsia="Times New Roman"/>
          <w:szCs w:val="20"/>
          <w:highlight w:val="yellow"/>
          <w:lang w:val="en-GB" w:eastAsia="ja-JP"/>
        </w:rPr>
        <w:t>immersive</w:t>
      </w:r>
      <w:r>
        <w:rPr>
          <w:rFonts w:eastAsia="Times New Roman"/>
          <w:szCs w:val="20"/>
          <w:lang w:val="en-GB" w:eastAsia="ja-JP"/>
        </w:rPr>
        <w:t xml:space="preserve"> visual output in pixels.</w:t>
      </w:r>
    </w:p>
    <w:p w14:paraId="5554F9BE"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37FDD8A6"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959" w:name="_Toc56600876"/>
      <w:r>
        <w:rPr>
          <w:b/>
          <w:lang w:val="en-GB" w:eastAsia="ja-JP"/>
        </w:rPr>
        <w:t>Dissolve</w:t>
      </w:r>
      <w:bookmarkEnd w:id="959"/>
    </w:p>
    <w:p w14:paraId="6F952599" w14:textId="25E447F1" w:rsidR="00743097" w:rsidRDefault="00743097" w:rsidP="00743097">
      <w:pPr>
        <w:rPr>
          <w:ins w:id="960" w:author="Frederic Maze" w:date="2022-01-20T11:14:00Z"/>
          <w:lang w:val="en-GB" w:eastAsia="ja-JP"/>
        </w:rPr>
      </w:pPr>
      <w:bookmarkStart w:id="961" w:name="_Toc56600877"/>
      <w:ins w:id="962" w:author="Frederic Maze" w:date="2022-01-20T11:14:00Z">
        <w:r w:rsidRPr="00743097">
          <w:rPr>
            <w:highlight w:val="yellow"/>
            <w:lang w:val="en-GB" w:eastAsia="ja-JP"/>
          </w:rPr>
          <w:t xml:space="preserve">[Ed. Note (MPEG#137): How does this </w:t>
        </w:r>
        <w:r w:rsidRPr="00743097">
          <w:rPr>
            <w:highlight w:val="yellow"/>
            <w:lang w:val="en-GB"/>
          </w:rPr>
          <w:t xml:space="preserve">derivation transformation apply to immersive media? </w:t>
        </w:r>
      </w:ins>
      <w:ins w:id="963" w:author="Frederic Maze" w:date="2022-01-20T11:15:00Z">
        <w:r w:rsidRPr="00743097">
          <w:rPr>
            <w:highlight w:val="yellow"/>
          </w:rPr>
          <w:t>what happens with the decoding process after the first input track is dissolved, are we still running the decoding instance?</w:t>
        </w:r>
      </w:ins>
      <w:ins w:id="964" w:author="Frederic Maze" w:date="2022-01-20T11:14:00Z">
        <w:r w:rsidRPr="00743097">
          <w:rPr>
            <w:highlight w:val="yellow"/>
          </w:rPr>
          <w:t>]</w:t>
        </w:r>
      </w:ins>
    </w:p>
    <w:p w14:paraId="206D1DFE" w14:textId="1A41F65E"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lastRenderedPageBreak/>
        <w:t>Definition</w:t>
      </w:r>
      <w:bookmarkEnd w:id="961"/>
    </w:p>
    <w:p w14:paraId="152449E8"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'dslv'</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 xml:space="preserve">(1) starting </w:t>
      </w:r>
      <w:r>
        <w:rPr>
          <w:rFonts w:ascii="Arial" w:eastAsia="Times New Roman" w:hAnsi="Arial"/>
          <w:sz w:val="20"/>
          <w:szCs w:val="20"/>
          <w:highlight w:val="yellow"/>
          <w:lang w:val="en-GB" w:eastAsia="ja-JP"/>
        </w:rPr>
        <w:t>immersive</w:t>
      </w:r>
      <w:r>
        <w:rPr>
          <w:rFonts w:ascii="Arial" w:eastAsia="Times New Roman" w:hAnsi="Arial"/>
          <w:sz w:val="20"/>
          <w:szCs w:val="20"/>
          <w:lang w:val="en-GB" w:eastAsia="ja-JP"/>
        </w:rPr>
        <w:t xml:space="preserve"> visual input A, (2) ending </w:t>
      </w:r>
      <w:r>
        <w:rPr>
          <w:rFonts w:ascii="Arial" w:eastAsia="Times New Roman" w:hAnsi="Arial"/>
          <w:sz w:val="20"/>
          <w:szCs w:val="20"/>
          <w:highlight w:val="yellow"/>
          <w:lang w:val="en-GB" w:eastAsia="ja-JP"/>
        </w:rPr>
        <w:t>immersive</w:t>
      </w:r>
      <w:r>
        <w:rPr>
          <w:rFonts w:ascii="Arial" w:eastAsia="Times New Roman" w:hAnsi="Arial"/>
          <w:sz w:val="20"/>
          <w:szCs w:val="20"/>
          <w:lang w:val="en-GB" w:eastAsia="ja-JP"/>
        </w:rPr>
        <w:t xml:space="preserve"> visual input B</w:t>
      </w:r>
    </w:p>
    <w:p w14:paraId="2C33F856"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Dissolve</w:t>
      </w:r>
      <w:r>
        <w:rPr>
          <w:lang w:val="en-GB"/>
        </w:rPr>
        <w:t xml:space="preserve"> derivation transformation provides smooth blending of two </w:t>
      </w:r>
      <w:r>
        <w:rPr>
          <w:highlight w:val="yellow"/>
          <w:lang w:val="en-GB"/>
        </w:rPr>
        <w:t>immersive</w:t>
      </w:r>
      <w:r>
        <w:rPr>
          <w:lang w:val="en-GB"/>
        </w:rPr>
        <w:t xml:space="preserve"> visual inputs gradually fading from the first </w:t>
      </w:r>
      <w:r>
        <w:rPr>
          <w:highlight w:val="yellow"/>
          <w:lang w:val="en-GB"/>
        </w:rPr>
        <w:t>immersive</w:t>
      </w:r>
      <w:r>
        <w:rPr>
          <w:lang w:val="en-GB"/>
        </w:rPr>
        <w:t xml:space="preserve"> visual input to the second </w:t>
      </w:r>
      <w:r>
        <w:rPr>
          <w:highlight w:val="yellow"/>
          <w:lang w:val="en-GB"/>
        </w:rPr>
        <w:t>immersive</w:t>
      </w:r>
      <w:r>
        <w:rPr>
          <w:lang w:val="en-GB"/>
        </w:rPr>
        <w:t xml:space="preserve"> visual input. The visual output co-located pixel value, </w:t>
      </w:r>
      <w:r>
        <w:rPr>
          <w:rFonts w:ascii="Courier New" w:hAnsi="Courier New" w:cs="Courier New"/>
          <w:noProof/>
          <w:lang w:val="en-GB" w:eastAsia="ja-JP"/>
        </w:rPr>
        <w:t>O(x,y</w:t>
      </w:r>
      <w:r>
        <w:rPr>
          <w:rFonts w:ascii="Courier New" w:hAnsi="Courier New" w:cs="Courier New"/>
          <w:noProof/>
          <w:highlight w:val="yellow"/>
          <w:lang w:val="en-GB" w:eastAsia="ja-JP"/>
        </w:rPr>
        <w:t>,z</w:t>
      </w:r>
      <w:r>
        <w:rPr>
          <w:rFonts w:ascii="Courier New" w:hAnsi="Courier New" w:cs="Courier New"/>
          <w:noProof/>
          <w:lang w:val="en-GB" w:eastAsia="ja-JP"/>
        </w:rPr>
        <w:t>)</w:t>
      </w:r>
      <w:r>
        <w:rPr>
          <w:lang w:val="en-GB"/>
        </w:rPr>
        <w:t xml:space="preserve"> is computed by the weighted summation of the two </w:t>
      </w:r>
      <w:r>
        <w:rPr>
          <w:highlight w:val="yellow"/>
          <w:lang w:val="en-GB"/>
        </w:rPr>
        <w:t>immersive</w:t>
      </w:r>
      <w:r>
        <w:rPr>
          <w:lang w:val="en-GB"/>
        </w:rPr>
        <w:t xml:space="preserve"> visual inputs where the weights are time-based transitions of the proportions provided by </w:t>
      </w:r>
      <w:r>
        <w:rPr>
          <w:rFonts w:ascii="Courier New" w:hAnsi="Courier New" w:cs="Courier New"/>
          <w:noProof/>
          <w:lang w:val="en-GB" w:eastAsia="ja-JP"/>
        </w:rPr>
        <w:t>start_weight</w:t>
      </w:r>
      <w:r>
        <w:rPr>
          <w:lang w:val="en-GB"/>
        </w:rPr>
        <w:t xml:space="preserve"> and </w:t>
      </w:r>
      <w:r>
        <w:rPr>
          <w:rFonts w:ascii="Courier New" w:hAnsi="Courier New" w:cs="Courier New"/>
          <w:noProof/>
          <w:lang w:val="en-GB" w:eastAsia="ja-JP"/>
        </w:rPr>
        <w:t>end_weight</w:t>
      </w:r>
      <w:r>
        <w:rPr>
          <w:lang w:val="en-GB"/>
        </w:rPr>
        <w:t xml:space="preserve">. In the following equations, </w:t>
      </w:r>
      <w:r>
        <w:rPr>
          <w:rFonts w:ascii="Courier New" w:hAnsi="Courier New" w:cs="Courier New"/>
          <w:noProof/>
          <w:lang w:val="en-GB" w:eastAsia="ja-JP"/>
        </w:rPr>
        <w:t>T</w:t>
      </w:r>
      <w:r>
        <w:rPr>
          <w:lang w:val="en-GB"/>
        </w:rPr>
        <w:t xml:space="preserve"> transitions linearly from 0 at the time of the derived sample start to 1 at the time of the derived sample end.</w:t>
      </w:r>
    </w:p>
    <w:p w14:paraId="60CAD7C7" w14:textId="77777777" w:rsidR="005D531D" w:rsidRDefault="005D531D" w:rsidP="005D531D">
      <w:pPr>
        <w:tabs>
          <w:tab w:val="left" w:pos="403"/>
        </w:tabs>
        <w:spacing w:after="240" w:line="240" w:lineRule="atLeast"/>
        <w:rPr>
          <w:lang w:val="en-GB"/>
        </w:rPr>
      </w:pPr>
      <w:r>
        <w:rPr>
          <w:lang w:val="en-GB"/>
        </w:rPr>
        <w:t>The sizes of the visual inputs are normalized to the size of the larger one before the operation.</w:t>
      </w:r>
    </w:p>
    <w:p w14:paraId="60C4D3A5"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cs="Courier New"/>
          <w:noProof/>
          <w:sz w:val="20"/>
          <w:szCs w:val="20"/>
          <w:lang w:val="en-GB"/>
        </w:rPr>
      </w:pPr>
      <w:r>
        <w:rPr>
          <w:rFonts w:ascii="Courier New" w:eastAsia="Times New Roman" w:hAnsi="Courier New" w:cs="Courier New"/>
          <w:noProof/>
          <w:sz w:val="20"/>
          <w:szCs w:val="20"/>
          <w:lang w:val="en-GB"/>
        </w:rPr>
        <w:t>O(x,y</w:t>
      </w:r>
      <w:r>
        <w:rPr>
          <w:rFonts w:ascii="Courier New" w:eastAsia="Times New Roman" w:hAnsi="Courier New" w:cs="Courier New"/>
          <w:noProof/>
          <w:sz w:val="20"/>
          <w:szCs w:val="20"/>
          <w:highlight w:val="yellow"/>
          <w:lang w:val="en-GB"/>
        </w:rPr>
        <w:t>,z</w:t>
      </w:r>
      <w:r>
        <w:rPr>
          <w:rFonts w:ascii="Courier New" w:eastAsia="Times New Roman" w:hAnsi="Courier New" w:cs="Courier New"/>
          <w:noProof/>
          <w:sz w:val="20"/>
          <w:szCs w:val="20"/>
          <w:lang w:val="en-GB"/>
        </w:rPr>
        <w:t>) =</w:t>
      </w:r>
      <w:r>
        <w:rPr>
          <w:rFonts w:ascii="Courier New" w:eastAsia="Times New Roman" w:hAnsi="Courier New" w:cs="Courier New"/>
          <w:noProof/>
          <w:sz w:val="20"/>
          <w:szCs w:val="20"/>
          <w:lang w:val="en-GB"/>
        </w:rPr>
        <w:tab/>
        <w:t>A(x,y</w:t>
      </w:r>
      <w:r>
        <w:rPr>
          <w:rFonts w:ascii="Courier New" w:eastAsia="Times New Roman" w:hAnsi="Courier New" w:cs="Courier New"/>
          <w:noProof/>
          <w:sz w:val="20"/>
          <w:szCs w:val="20"/>
          <w:highlight w:val="yellow"/>
          <w:lang w:val="en-GB"/>
        </w:rPr>
        <w:t>,z</w:t>
      </w:r>
      <w:r>
        <w:rPr>
          <w:rFonts w:ascii="Courier New" w:eastAsia="Times New Roman" w:hAnsi="Courier New" w:cs="Courier New"/>
          <w:noProof/>
          <w:sz w:val="20"/>
          <w:szCs w:val="20"/>
          <w:lang w:val="en-GB"/>
        </w:rPr>
        <w:t xml:space="preserve">) * (T * (end_weight – start_weight) + start_weight) / 256 </w:t>
      </w:r>
    </w:p>
    <w:p w14:paraId="79F83F6C"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cs="Courier New"/>
          <w:noProof/>
          <w:sz w:val="20"/>
          <w:szCs w:val="20"/>
          <w:lang w:val="en-GB"/>
        </w:rPr>
      </w:pPr>
      <w:r>
        <w:rPr>
          <w:rFonts w:ascii="Courier New" w:eastAsia="Times New Roman" w:hAnsi="Courier New" w:cs="Courier New"/>
          <w:noProof/>
          <w:sz w:val="20"/>
          <w:szCs w:val="20"/>
          <w:lang w:val="en-GB"/>
        </w:rPr>
        <w:t xml:space="preserve">     + B(x,y</w:t>
      </w:r>
      <w:r>
        <w:rPr>
          <w:rFonts w:ascii="Courier New" w:eastAsia="Times New Roman" w:hAnsi="Courier New" w:cs="Courier New"/>
          <w:noProof/>
          <w:sz w:val="20"/>
          <w:szCs w:val="20"/>
          <w:highlight w:val="yellow"/>
          <w:lang w:val="en-GB"/>
        </w:rPr>
        <w:t>,z</w:t>
      </w:r>
      <w:r>
        <w:rPr>
          <w:rFonts w:ascii="Courier New" w:eastAsia="Times New Roman" w:hAnsi="Courier New" w:cs="Courier New"/>
          <w:noProof/>
          <w:sz w:val="20"/>
          <w:szCs w:val="20"/>
          <w:lang w:val="en-GB"/>
        </w:rPr>
        <w:t>) * ((1-T) * (end_weight - start_weight) + start_weight) / 256,</w:t>
      </w:r>
    </w:p>
    <w:p w14:paraId="43A6144F" w14:textId="77777777" w:rsidR="005D531D" w:rsidRDefault="005D531D" w:rsidP="005D531D">
      <w:pPr>
        <w:tabs>
          <w:tab w:val="left" w:pos="403"/>
        </w:tabs>
        <w:spacing w:after="240" w:line="240" w:lineRule="atLeast"/>
        <w:rPr>
          <w:lang w:val="en-GB"/>
        </w:rPr>
      </w:pPr>
      <w:r>
        <w:rPr>
          <w:lang w:val="en-GB"/>
        </w:rPr>
        <w:t>where '</w:t>
      </w:r>
      <w:r>
        <w:rPr>
          <w:rFonts w:ascii="Courier New" w:hAnsi="Courier New" w:cs="Courier New"/>
          <w:noProof/>
          <w:lang w:val="en-GB" w:eastAsia="ja-JP"/>
        </w:rPr>
        <w:t>/</w:t>
      </w:r>
      <w:r>
        <w:rPr>
          <w:lang w:val="en-GB"/>
        </w:rPr>
        <w:t xml:space="preserve">' is a division by truncation. </w:t>
      </w:r>
      <w:r>
        <w:rPr>
          <w:rFonts w:ascii="Courier New" w:hAnsi="Courier New" w:cs="Courier New"/>
          <w:noProof/>
          <w:lang w:val="en-GB" w:eastAsia="ja-JP"/>
        </w:rPr>
        <w:t>O(x,y,z)</w:t>
      </w:r>
      <w:r>
        <w:rPr>
          <w:lang w:val="en-GB"/>
        </w:rPr>
        <w:t xml:space="preserve"> is saturated to the dynamic range of the pixel values.</w:t>
      </w:r>
    </w:p>
    <w:p w14:paraId="55660120"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65" w:name="_Toc56600878"/>
      <w:r>
        <w:rPr>
          <w:b/>
          <w:lang w:val="en-GB" w:eastAsia="ja-JP"/>
        </w:rPr>
        <w:t>Syntax</w:t>
      </w:r>
      <w:bookmarkEnd w:id="965"/>
    </w:p>
    <w:p w14:paraId="45460E14"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16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Dissolve </w:t>
      </w:r>
      <w:r>
        <w:rPr>
          <w:rFonts w:ascii="Courier New" w:eastAsia="Times New Roman" w:hAnsi="Courier New"/>
          <w:noProof/>
          <w:sz w:val="20"/>
          <w:szCs w:val="20"/>
          <w:lang w:val="en-GB"/>
        </w:rPr>
        <w:br/>
        <w:t>extends VisualDerivationBase ('dslv',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 xml:space="preserve">unsigned int(8) end_weight </w:t>
      </w:r>
      <w:r>
        <w:rPr>
          <w:rFonts w:ascii="Courier New" w:eastAsia="Times New Roman" w:hAnsi="Courier New"/>
          <w:noProof/>
          <w:sz w:val="20"/>
          <w:szCs w:val="20"/>
          <w:lang w:val="en-GB"/>
        </w:rPr>
        <w:tab/>
        <w:t>= 1;</w:t>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 xml:space="preserve">unsigned int(8) start_weight </w:t>
      </w:r>
      <w:r>
        <w:rPr>
          <w:rFonts w:ascii="Courier New" w:eastAsia="Times New Roman" w:hAnsi="Courier New"/>
          <w:noProof/>
          <w:sz w:val="20"/>
          <w:szCs w:val="20"/>
          <w:lang w:val="en-GB"/>
        </w:rPr>
        <w:tab/>
        <w:t>= 255;</w:t>
      </w:r>
      <w:r>
        <w:rPr>
          <w:rFonts w:ascii="Courier New" w:eastAsia="Times New Roman" w:hAnsi="Courier New"/>
          <w:noProof/>
          <w:sz w:val="20"/>
          <w:szCs w:val="20"/>
          <w:lang w:val="en-GB"/>
        </w:rPr>
        <w:tab/>
        <w:t>// parameter 2</w:t>
      </w:r>
      <w:r>
        <w:rPr>
          <w:rFonts w:ascii="Courier New" w:eastAsia="Times New Roman" w:hAnsi="Courier New"/>
          <w:noProof/>
          <w:sz w:val="20"/>
          <w:szCs w:val="20"/>
          <w:lang w:val="en-GB"/>
        </w:rPr>
        <w:br/>
        <w:t>}</w:t>
      </w:r>
    </w:p>
    <w:p w14:paraId="2B96ECDC"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66" w:name="_Toc56600879"/>
      <w:r>
        <w:rPr>
          <w:b/>
          <w:lang w:val="en-GB" w:eastAsia="ja-JP"/>
        </w:rPr>
        <w:t>Semantics</w:t>
      </w:r>
      <w:bookmarkEnd w:id="966"/>
    </w:p>
    <w:p w14:paraId="5809745C"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lang w:val="en-GB" w:eastAsia="ja-JP"/>
        </w:rPr>
        <w:t>end_weight</w:t>
      </w:r>
      <w:r>
        <w:rPr>
          <w:rFonts w:eastAsia="Times New Roman"/>
          <w:lang w:val="en-GB" w:eastAsia="ja-JP"/>
        </w:rPr>
        <w:t xml:space="preserve">, </w:t>
      </w:r>
      <w:r>
        <w:rPr>
          <w:rFonts w:ascii="Courier New" w:eastAsia="Times New Roman" w:hAnsi="Courier New" w:cs="Courier New"/>
          <w:noProof/>
          <w:lang w:val="en-GB" w:eastAsia="ja-JP"/>
        </w:rPr>
        <w:t>start_weight</w:t>
      </w:r>
      <w:r>
        <w:rPr>
          <w:rFonts w:eastAsia="Times New Roman"/>
          <w:szCs w:val="20"/>
          <w:lang w:val="en-GB" w:eastAsia="ja-JP"/>
        </w:rPr>
        <w:t xml:space="preserve"> </w:t>
      </w:r>
      <w:r>
        <w:rPr>
          <w:rFonts w:eastAsia="Times New Roman"/>
          <w:lang w:val="en-GB" w:eastAsia="ja-JP"/>
        </w:rPr>
        <w:t xml:space="preserve">A value between 1 and 255 that gives the initial and final weights to be multiplied to collocated input pixels. Default value for </w:t>
      </w:r>
      <w:r>
        <w:rPr>
          <w:rFonts w:ascii="Courier New" w:eastAsia="Times New Roman" w:hAnsi="Courier New" w:cs="Courier New"/>
          <w:noProof/>
          <w:lang w:val="en-GB" w:eastAsia="ja-JP"/>
        </w:rPr>
        <w:t xml:space="preserve">end_weight </w:t>
      </w:r>
      <w:r>
        <w:rPr>
          <w:rFonts w:eastAsia="Times New Roman"/>
          <w:szCs w:val="20"/>
          <w:lang w:val="en-GB" w:eastAsia="ja-JP"/>
        </w:rPr>
        <w:t>is 1, and default value for</w:t>
      </w:r>
      <w:r>
        <w:rPr>
          <w:rFonts w:ascii="Courier New" w:eastAsia="Times New Roman" w:hAnsi="Courier New" w:cs="Courier New"/>
          <w:noProof/>
          <w:lang w:val="en-GB" w:eastAsia="ja-JP"/>
        </w:rPr>
        <w:t xml:space="preserve"> </w:t>
      </w:r>
      <w:r>
        <w:rPr>
          <w:rFonts w:ascii="Courier New" w:eastAsia="Times New Roman" w:hAnsi="Courier New" w:cs="Courier New"/>
          <w:noProof/>
          <w:szCs w:val="20"/>
          <w:lang w:val="en-GB" w:eastAsia="ja-JP"/>
        </w:rPr>
        <w:t>start_weight</w:t>
      </w:r>
      <w:r>
        <w:rPr>
          <w:rFonts w:eastAsia="Times New Roman"/>
          <w:szCs w:val="20"/>
          <w:lang w:val="en-GB" w:eastAsia="ja-JP"/>
        </w:rPr>
        <w:t xml:space="preserve"> is 255. The value 0 is reserved.</w:t>
      </w:r>
    </w:p>
    <w:p w14:paraId="7DC1CF5A"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0F3C990C" w14:textId="77777777" w:rsidR="005D531D" w:rsidRDefault="005D531D" w:rsidP="005D531D">
      <w:pPr>
        <w:widowControl/>
        <w:numPr>
          <w:ilvl w:val="0"/>
          <w:numId w:val="31"/>
        </w:numPr>
        <w:tabs>
          <w:tab w:val="left" w:pos="403"/>
          <w:tab w:val="left" w:pos="960"/>
        </w:tabs>
        <w:spacing w:before="160" w:after="240" w:line="210" w:lineRule="atLeast"/>
        <w:ind w:left="709" w:firstLine="0"/>
        <w:rPr>
          <w:sz w:val="18"/>
          <w:szCs w:val="20"/>
          <w:lang w:val="en-GB" w:eastAsia="ja-JP"/>
        </w:rPr>
      </w:pPr>
      <w:r>
        <w:rPr>
          <w:sz w:val="18"/>
          <w:szCs w:val="20"/>
          <w:lang w:val="en-GB" w:eastAsia="ja-JP"/>
        </w:rPr>
        <w:t>NOTE</w:t>
      </w:r>
      <w:r>
        <w:rPr>
          <w:sz w:val="18"/>
          <w:szCs w:val="20"/>
          <w:lang w:val="en-GB" w:eastAsia="ja-JP"/>
        </w:rPr>
        <w:tab/>
        <w:t xml:space="preserve">The identity derivation transformation can be used in a preceding or following derived sample, if a copy of either </w:t>
      </w:r>
      <w:r>
        <w:rPr>
          <w:sz w:val="18"/>
          <w:szCs w:val="20"/>
          <w:highlight w:val="yellow"/>
          <w:lang w:val="en-GB" w:eastAsia="ja-JP"/>
        </w:rPr>
        <w:t>immersive</w:t>
      </w:r>
      <w:r>
        <w:rPr>
          <w:sz w:val="18"/>
          <w:szCs w:val="20"/>
          <w:lang w:val="en-GB" w:eastAsia="ja-JP"/>
        </w:rPr>
        <w:t xml:space="preserve"> visual input is needed.</w:t>
      </w:r>
    </w:p>
    <w:p w14:paraId="22C823D3" w14:textId="77777777" w:rsidR="005D531D" w:rsidRDefault="005D531D" w:rsidP="005D531D">
      <w:pPr>
        <w:tabs>
          <w:tab w:val="left" w:pos="403"/>
          <w:tab w:val="left" w:pos="960"/>
        </w:tabs>
        <w:spacing w:before="160" w:after="240" w:line="210" w:lineRule="atLeast"/>
        <w:ind w:left="709"/>
        <w:rPr>
          <w:sz w:val="18"/>
          <w:szCs w:val="20"/>
          <w:lang w:val="en-GB" w:eastAsia="ja-JP"/>
        </w:rPr>
      </w:pPr>
    </w:p>
    <w:p w14:paraId="73130D8C"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967" w:name="_Toc56600880"/>
      <w:r>
        <w:rPr>
          <w:b/>
          <w:lang w:val="en-GB" w:eastAsia="ja-JP"/>
        </w:rPr>
        <w:t>Crop</w:t>
      </w:r>
      <w:bookmarkEnd w:id="967"/>
    </w:p>
    <w:p w14:paraId="7E03385D" w14:textId="63AECDDE" w:rsidR="00743097" w:rsidRDefault="00743097" w:rsidP="00743097">
      <w:pPr>
        <w:rPr>
          <w:ins w:id="968" w:author="Frederic Maze" w:date="2022-01-20T11:16:00Z"/>
          <w:lang w:val="en-GB" w:eastAsia="ja-JP"/>
        </w:rPr>
      </w:pPr>
      <w:bookmarkStart w:id="969" w:name="_Toc56600881"/>
      <w:ins w:id="970" w:author="Frederic Maze" w:date="2022-01-20T11:16:00Z">
        <w:r w:rsidRPr="00743097">
          <w:rPr>
            <w:highlight w:val="yellow"/>
            <w:lang w:val="en-GB" w:eastAsia="ja-JP"/>
          </w:rPr>
          <w:t xml:space="preserve">[Ed. Note (MPEG#137): How does this </w:t>
        </w:r>
        <w:r w:rsidRPr="00743097">
          <w:rPr>
            <w:highlight w:val="yellow"/>
            <w:lang w:val="en-GB"/>
          </w:rPr>
          <w:t>derivation transformation</w:t>
        </w:r>
        <w:r w:rsidRPr="00855558">
          <w:rPr>
            <w:highlight w:val="yellow"/>
            <w:lang w:val="en-GB"/>
          </w:rPr>
          <w:t xml:space="preserve"> apply to immersive media? </w:t>
        </w:r>
        <w:r w:rsidRPr="00743097">
          <w:rPr>
            <w:highlight w:val="yellow"/>
          </w:rPr>
          <w:t>should be defined as a subset of the volumetric bounding box]</w:t>
        </w:r>
      </w:ins>
    </w:p>
    <w:p w14:paraId="3CFBA108" w14:textId="41A8A65E"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lastRenderedPageBreak/>
        <w:t>Definition</w:t>
      </w:r>
      <w:bookmarkEnd w:id="969"/>
    </w:p>
    <w:p w14:paraId="1C5D7C69"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'crop'</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One</w:t>
      </w:r>
    </w:p>
    <w:p w14:paraId="497A8D14"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SampleCrop</w:t>
      </w:r>
      <w:r>
        <w:rPr>
          <w:rFonts w:ascii="Courier New" w:hAnsi="Courier New"/>
          <w:noProof/>
          <w:lang w:val="en-GB"/>
        </w:rPr>
        <w:t xml:space="preserve"> </w:t>
      </w:r>
      <w:r>
        <w:rPr>
          <w:lang w:val="en-GB"/>
        </w:rPr>
        <w:t xml:space="preserve">derivation transformation defines a cropping transformation of the </w:t>
      </w:r>
      <w:r>
        <w:rPr>
          <w:highlight w:val="yellow"/>
          <w:lang w:val="en-GB"/>
        </w:rPr>
        <w:t>immersive</w:t>
      </w:r>
      <w:r>
        <w:rPr>
          <w:lang w:val="en-GB"/>
        </w:rPr>
        <w:t xml:space="preserve"> visual input.</w:t>
      </w:r>
    </w:p>
    <w:p w14:paraId="7D83164C"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71" w:name="_Toc56600882"/>
      <w:r>
        <w:rPr>
          <w:b/>
          <w:lang w:val="en-GB" w:eastAsia="ja-JP"/>
        </w:rPr>
        <w:t>Syntax</w:t>
      </w:r>
      <w:bookmarkEnd w:id="971"/>
    </w:p>
    <w:p w14:paraId="28FB603D"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hAnsi="Courier New"/>
          <w:noProof/>
          <w:sz w:val="20"/>
          <w:szCs w:val="20"/>
          <w:lang w:val="en-GB"/>
        </w:rPr>
      </w:pPr>
      <w:r>
        <w:rPr>
          <w:rFonts w:ascii="Courier New" w:hAnsi="Courier New"/>
          <w:noProof/>
          <w:sz w:val="20"/>
          <w:szCs w:val="20"/>
          <w:lang w:val="en-GB"/>
        </w:rPr>
        <w:t xml:space="preserve">aligned(8) class SampleCrop </w:t>
      </w:r>
      <w:r>
        <w:rPr>
          <w:rFonts w:ascii="Courier New" w:hAnsi="Courier New"/>
          <w:noProof/>
          <w:sz w:val="20"/>
          <w:szCs w:val="20"/>
          <w:lang w:val="en-GB"/>
        </w:rPr>
        <w:br/>
        <w:t>extends VisualDerivationBase (</w:t>
      </w:r>
      <w:r>
        <w:rPr>
          <w:rFonts w:ascii="Courier New" w:eastAsia="Times New Roman" w:hAnsi="Courier New" w:cs="Courier New"/>
          <w:noProof/>
          <w:sz w:val="20"/>
          <w:szCs w:val="20"/>
          <w:lang w:val="en-GB" w:eastAsia="ja-JP"/>
        </w:rPr>
        <w:t>'</w:t>
      </w:r>
      <w:r>
        <w:rPr>
          <w:rFonts w:ascii="Courier New" w:hAnsi="Courier New"/>
          <w:noProof/>
          <w:sz w:val="20"/>
          <w:szCs w:val="20"/>
          <w:lang w:val="en-GB"/>
        </w:rPr>
        <w:t>crop</w:t>
      </w:r>
      <w:r>
        <w:rPr>
          <w:rFonts w:ascii="Courier New" w:eastAsia="Times New Roman" w:hAnsi="Courier New" w:cs="Courier New"/>
          <w:noProof/>
          <w:sz w:val="20"/>
          <w:szCs w:val="20"/>
          <w:lang w:val="en-GB" w:eastAsia="ja-JP"/>
        </w:rPr>
        <w:t>'</w:t>
      </w:r>
      <w:r>
        <w:rPr>
          <w:rFonts w:ascii="Courier New" w:hAnsi="Courier New"/>
          <w:noProof/>
          <w:sz w:val="20"/>
          <w:szCs w:val="20"/>
          <w:lang w:val="en-GB"/>
        </w:rPr>
        <w:t>, flags) {</w:t>
      </w:r>
      <w:r>
        <w:rPr>
          <w:rFonts w:ascii="Courier New" w:hAnsi="Courier New"/>
          <w:noProof/>
          <w:sz w:val="20"/>
          <w:szCs w:val="20"/>
          <w:lang w:val="en-GB"/>
        </w:rPr>
        <w:br/>
      </w:r>
      <w:r>
        <w:rPr>
          <w:rFonts w:ascii="Courier New" w:hAnsi="Courier New"/>
          <w:noProof/>
          <w:sz w:val="20"/>
          <w:szCs w:val="20"/>
          <w:lang w:val="en-GB"/>
        </w:rPr>
        <w:tab/>
        <w:t>unsigned int(32) cleanApertureWidthN = width of the visual input;</w:t>
      </w:r>
      <w:r>
        <w:rPr>
          <w:rFonts w:ascii="Courier New" w:hAnsi="Courier New"/>
          <w:noProof/>
          <w:sz w:val="20"/>
          <w:szCs w:val="20"/>
          <w:lang w:val="en-GB"/>
        </w:rPr>
        <w:br/>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t>// parameter 1</w:t>
      </w:r>
      <w:r>
        <w:rPr>
          <w:rFonts w:ascii="Courier New" w:hAnsi="Courier New"/>
          <w:noProof/>
          <w:sz w:val="20"/>
          <w:szCs w:val="20"/>
          <w:lang w:val="en-GB"/>
        </w:rPr>
        <w:br/>
      </w:r>
      <w:r>
        <w:rPr>
          <w:rFonts w:ascii="Courier New" w:hAnsi="Courier New"/>
          <w:noProof/>
          <w:sz w:val="20"/>
          <w:szCs w:val="20"/>
          <w:lang w:val="en-GB"/>
        </w:rPr>
        <w:tab/>
        <w:t>unsigned int(32) cleanApertureWidthD = 1;</w:t>
      </w:r>
      <w:r>
        <w:rPr>
          <w:rFonts w:ascii="Courier New" w:hAnsi="Courier New"/>
          <w:noProof/>
          <w:sz w:val="20"/>
          <w:szCs w:val="20"/>
          <w:lang w:val="en-GB"/>
        </w:rPr>
        <w:tab/>
        <w:t>// parameter 2</w:t>
      </w:r>
      <w:r>
        <w:rPr>
          <w:rFonts w:ascii="Courier New" w:hAnsi="Courier New"/>
          <w:noProof/>
          <w:sz w:val="20"/>
          <w:szCs w:val="20"/>
          <w:lang w:val="en-GB"/>
        </w:rPr>
        <w:br/>
      </w:r>
      <w:r>
        <w:rPr>
          <w:rFonts w:ascii="Courier New" w:hAnsi="Courier New"/>
          <w:noProof/>
          <w:sz w:val="20"/>
          <w:szCs w:val="20"/>
          <w:lang w:val="en-GB"/>
        </w:rPr>
        <w:br/>
      </w:r>
      <w:r>
        <w:rPr>
          <w:rFonts w:ascii="Courier New" w:hAnsi="Courier New"/>
          <w:noProof/>
          <w:sz w:val="20"/>
          <w:szCs w:val="20"/>
          <w:lang w:val="en-GB"/>
        </w:rPr>
        <w:tab/>
        <w:t>unsigned int(32) cleanApertureHeightN = height of the visual input;</w:t>
      </w:r>
      <w:r>
        <w:rPr>
          <w:rFonts w:ascii="Courier New" w:hAnsi="Courier New"/>
          <w:noProof/>
          <w:sz w:val="20"/>
          <w:szCs w:val="20"/>
          <w:lang w:val="en-GB"/>
        </w:rPr>
        <w:br/>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t>// parameter 3</w:t>
      </w:r>
      <w:r>
        <w:rPr>
          <w:rFonts w:ascii="Courier New" w:hAnsi="Courier New"/>
          <w:noProof/>
          <w:sz w:val="20"/>
          <w:szCs w:val="20"/>
          <w:lang w:val="en-GB"/>
        </w:rPr>
        <w:br/>
      </w:r>
      <w:r>
        <w:rPr>
          <w:rFonts w:ascii="Courier New" w:hAnsi="Courier New"/>
          <w:noProof/>
          <w:sz w:val="20"/>
          <w:szCs w:val="20"/>
          <w:lang w:val="en-GB"/>
        </w:rPr>
        <w:tab/>
        <w:t>unsigned int(32) cleanApertureHeightD = 1;</w:t>
      </w:r>
      <w:r>
        <w:rPr>
          <w:rFonts w:ascii="Courier New" w:hAnsi="Courier New"/>
          <w:noProof/>
          <w:sz w:val="20"/>
          <w:szCs w:val="20"/>
          <w:lang w:val="en-GB"/>
        </w:rPr>
        <w:tab/>
        <w:t>// parameter 4</w:t>
      </w:r>
      <w:r>
        <w:rPr>
          <w:rFonts w:ascii="Courier New" w:hAnsi="Courier New"/>
          <w:noProof/>
          <w:sz w:val="20"/>
          <w:szCs w:val="20"/>
          <w:lang w:val="en-GB"/>
        </w:rPr>
        <w:br/>
      </w:r>
      <w:r>
        <w:rPr>
          <w:rFonts w:ascii="Courier New" w:hAnsi="Courier New"/>
          <w:noProof/>
          <w:sz w:val="20"/>
          <w:szCs w:val="20"/>
          <w:lang w:val="en-GB"/>
        </w:rPr>
        <w:br/>
      </w:r>
      <w:r>
        <w:rPr>
          <w:rFonts w:ascii="Courier New" w:hAnsi="Courier New"/>
          <w:noProof/>
          <w:sz w:val="20"/>
          <w:szCs w:val="20"/>
          <w:lang w:val="en-GB"/>
        </w:rPr>
        <w:tab/>
      </w:r>
      <w:r>
        <w:rPr>
          <w:rFonts w:ascii="Courier New" w:hAnsi="Courier New"/>
          <w:noProof/>
          <w:sz w:val="20"/>
          <w:szCs w:val="20"/>
          <w:highlight w:val="yellow"/>
          <w:lang w:val="en-GB"/>
        </w:rPr>
        <w:t>unsigned int(32) cleanApertureDepthN = depth of the visual input;</w:t>
      </w:r>
      <w:r>
        <w:rPr>
          <w:rFonts w:ascii="Courier New" w:hAnsi="Courier New"/>
          <w:noProof/>
          <w:sz w:val="20"/>
          <w:szCs w:val="20"/>
          <w:highlight w:val="yellow"/>
          <w:lang w:val="en-GB"/>
        </w:rPr>
        <w:br/>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t>// parameter 5</w:t>
      </w:r>
      <w:r>
        <w:rPr>
          <w:rFonts w:ascii="Courier New" w:hAnsi="Courier New"/>
          <w:noProof/>
          <w:sz w:val="20"/>
          <w:szCs w:val="20"/>
          <w:highlight w:val="yellow"/>
          <w:lang w:val="en-GB"/>
        </w:rPr>
        <w:br/>
      </w:r>
      <w:r>
        <w:rPr>
          <w:rFonts w:ascii="Courier New" w:hAnsi="Courier New"/>
          <w:noProof/>
          <w:sz w:val="20"/>
          <w:szCs w:val="20"/>
          <w:highlight w:val="yellow"/>
          <w:lang w:val="en-GB"/>
        </w:rPr>
        <w:tab/>
        <w:t>unsigned int(32) cleanApertureDepthD = 1;</w:t>
      </w:r>
      <w:r>
        <w:rPr>
          <w:rFonts w:ascii="Courier New" w:hAnsi="Courier New"/>
          <w:noProof/>
          <w:sz w:val="20"/>
          <w:szCs w:val="20"/>
          <w:highlight w:val="yellow"/>
          <w:lang w:val="en-GB"/>
        </w:rPr>
        <w:tab/>
        <w:t>// parameter 6</w:t>
      </w:r>
      <w:r>
        <w:rPr>
          <w:rFonts w:ascii="Courier New" w:hAnsi="Courier New"/>
          <w:noProof/>
          <w:sz w:val="20"/>
          <w:szCs w:val="20"/>
          <w:lang w:val="en-GB"/>
        </w:rPr>
        <w:br/>
      </w:r>
    </w:p>
    <w:p w14:paraId="4EA7DD19"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hAnsi="Courier New"/>
          <w:noProof/>
          <w:sz w:val="20"/>
          <w:szCs w:val="20"/>
          <w:lang w:val="en-GB"/>
        </w:rPr>
      </w:pPr>
      <w:r>
        <w:rPr>
          <w:rFonts w:ascii="Courier New" w:hAnsi="Courier New"/>
          <w:noProof/>
          <w:sz w:val="20"/>
          <w:szCs w:val="20"/>
          <w:lang w:val="en-GB"/>
        </w:rPr>
        <w:tab/>
        <w:t>unsigned int(32) horizOffN</w:t>
      </w:r>
      <w:r>
        <w:rPr>
          <w:rFonts w:ascii="Courier New" w:hAnsi="Courier New"/>
          <w:noProof/>
          <w:sz w:val="20"/>
          <w:szCs w:val="20"/>
          <w:lang w:val="en-GB"/>
        </w:rPr>
        <w:tab/>
      </w:r>
      <w:r>
        <w:rPr>
          <w:rFonts w:ascii="Courier New" w:hAnsi="Courier New"/>
          <w:noProof/>
          <w:sz w:val="20"/>
          <w:szCs w:val="20"/>
          <w:lang w:val="en-GB"/>
        </w:rPr>
        <w:tab/>
        <w:t>= 0;</w:t>
      </w:r>
      <w:r>
        <w:rPr>
          <w:rFonts w:ascii="Courier New" w:hAnsi="Courier New"/>
          <w:noProof/>
          <w:sz w:val="20"/>
          <w:szCs w:val="20"/>
          <w:lang w:val="en-GB"/>
        </w:rPr>
        <w:tab/>
      </w:r>
      <w:r>
        <w:rPr>
          <w:rFonts w:ascii="Courier New" w:hAnsi="Courier New"/>
          <w:noProof/>
          <w:sz w:val="20"/>
          <w:szCs w:val="20"/>
          <w:lang w:val="en-GB"/>
        </w:rPr>
        <w:tab/>
        <w:t>// parameter 7</w:t>
      </w:r>
      <w:r>
        <w:rPr>
          <w:rFonts w:ascii="Courier New" w:hAnsi="Courier New"/>
          <w:noProof/>
          <w:sz w:val="20"/>
          <w:szCs w:val="20"/>
          <w:lang w:val="en-GB"/>
        </w:rPr>
        <w:br/>
      </w:r>
      <w:r>
        <w:rPr>
          <w:rFonts w:ascii="Courier New" w:hAnsi="Courier New"/>
          <w:noProof/>
          <w:sz w:val="20"/>
          <w:szCs w:val="20"/>
          <w:lang w:val="en-GB"/>
        </w:rPr>
        <w:tab/>
        <w:t>unsigned int(32) horizOffD</w:t>
      </w:r>
      <w:r>
        <w:rPr>
          <w:rFonts w:ascii="Courier New" w:hAnsi="Courier New"/>
          <w:noProof/>
          <w:sz w:val="20"/>
          <w:szCs w:val="20"/>
          <w:lang w:val="en-GB"/>
        </w:rPr>
        <w:tab/>
      </w:r>
      <w:r>
        <w:rPr>
          <w:rFonts w:ascii="Courier New" w:hAnsi="Courier New"/>
          <w:noProof/>
          <w:sz w:val="20"/>
          <w:szCs w:val="20"/>
          <w:lang w:val="en-GB"/>
        </w:rPr>
        <w:tab/>
        <w:t>= 1;</w:t>
      </w:r>
      <w:r>
        <w:rPr>
          <w:rFonts w:ascii="Courier New" w:hAnsi="Courier New"/>
          <w:noProof/>
          <w:sz w:val="20"/>
          <w:szCs w:val="20"/>
          <w:lang w:val="en-GB"/>
        </w:rPr>
        <w:tab/>
      </w:r>
      <w:r>
        <w:rPr>
          <w:rFonts w:ascii="Courier New" w:hAnsi="Courier New"/>
          <w:noProof/>
          <w:sz w:val="20"/>
          <w:szCs w:val="20"/>
          <w:lang w:val="en-GB"/>
        </w:rPr>
        <w:tab/>
        <w:t>// parameter 8</w:t>
      </w:r>
      <w:r>
        <w:rPr>
          <w:rFonts w:ascii="Courier New" w:hAnsi="Courier New"/>
          <w:noProof/>
          <w:sz w:val="20"/>
          <w:szCs w:val="20"/>
          <w:lang w:val="en-GB"/>
        </w:rPr>
        <w:br/>
      </w:r>
      <w:r>
        <w:rPr>
          <w:rFonts w:ascii="Courier New" w:hAnsi="Courier New"/>
          <w:noProof/>
          <w:sz w:val="20"/>
          <w:szCs w:val="20"/>
          <w:lang w:val="en-GB"/>
        </w:rPr>
        <w:br/>
      </w:r>
      <w:r>
        <w:rPr>
          <w:rFonts w:ascii="Courier New" w:hAnsi="Courier New"/>
          <w:noProof/>
          <w:sz w:val="20"/>
          <w:szCs w:val="20"/>
          <w:lang w:val="en-GB"/>
        </w:rPr>
        <w:tab/>
        <w:t>unsigned int(32) vertOffN</w:t>
      </w:r>
      <w:r>
        <w:rPr>
          <w:rFonts w:ascii="Courier New" w:hAnsi="Courier New"/>
          <w:noProof/>
          <w:sz w:val="20"/>
          <w:szCs w:val="20"/>
          <w:lang w:val="en-GB"/>
        </w:rPr>
        <w:tab/>
      </w:r>
      <w:r>
        <w:rPr>
          <w:rFonts w:ascii="Courier New" w:hAnsi="Courier New"/>
          <w:noProof/>
          <w:sz w:val="20"/>
          <w:szCs w:val="20"/>
          <w:lang w:val="en-GB"/>
        </w:rPr>
        <w:tab/>
        <w:t>= 0;</w:t>
      </w:r>
      <w:r>
        <w:rPr>
          <w:rFonts w:ascii="Courier New" w:hAnsi="Courier New"/>
          <w:noProof/>
          <w:sz w:val="20"/>
          <w:szCs w:val="20"/>
          <w:lang w:val="en-GB"/>
        </w:rPr>
        <w:tab/>
      </w:r>
      <w:r>
        <w:rPr>
          <w:rFonts w:ascii="Courier New" w:hAnsi="Courier New"/>
          <w:noProof/>
          <w:sz w:val="20"/>
          <w:szCs w:val="20"/>
          <w:lang w:val="en-GB"/>
        </w:rPr>
        <w:tab/>
        <w:t>// parameter 9</w:t>
      </w:r>
      <w:r>
        <w:rPr>
          <w:rFonts w:ascii="Courier New" w:hAnsi="Courier New"/>
          <w:noProof/>
          <w:sz w:val="20"/>
          <w:szCs w:val="20"/>
          <w:lang w:val="en-GB"/>
        </w:rPr>
        <w:br/>
      </w:r>
      <w:r>
        <w:rPr>
          <w:rFonts w:ascii="Courier New" w:hAnsi="Courier New"/>
          <w:noProof/>
          <w:sz w:val="20"/>
          <w:szCs w:val="20"/>
          <w:lang w:val="en-GB"/>
        </w:rPr>
        <w:tab/>
        <w:t>unsigned int(32) vertOffD</w:t>
      </w:r>
      <w:r>
        <w:rPr>
          <w:rFonts w:ascii="Courier New" w:hAnsi="Courier New"/>
          <w:noProof/>
          <w:sz w:val="20"/>
          <w:szCs w:val="20"/>
          <w:lang w:val="en-GB"/>
        </w:rPr>
        <w:tab/>
      </w:r>
      <w:r>
        <w:rPr>
          <w:rFonts w:ascii="Courier New" w:hAnsi="Courier New"/>
          <w:noProof/>
          <w:sz w:val="20"/>
          <w:szCs w:val="20"/>
          <w:lang w:val="en-GB"/>
        </w:rPr>
        <w:tab/>
        <w:t>= 1</w:t>
      </w:r>
      <w:r>
        <w:rPr>
          <w:rFonts w:ascii="Courier New" w:hAnsi="Courier New"/>
          <w:noProof/>
          <w:sz w:val="20"/>
          <w:szCs w:val="20"/>
          <w:lang w:val="en-GB"/>
        </w:rPr>
        <w:tab/>
      </w:r>
      <w:r>
        <w:rPr>
          <w:rFonts w:ascii="Courier New" w:hAnsi="Courier New"/>
          <w:noProof/>
          <w:sz w:val="20"/>
          <w:szCs w:val="20"/>
          <w:lang w:val="en-GB"/>
        </w:rPr>
        <w:tab/>
        <w:t>// parameter 10</w:t>
      </w:r>
      <w:r>
        <w:rPr>
          <w:rFonts w:ascii="Courier New" w:hAnsi="Courier New"/>
          <w:noProof/>
          <w:sz w:val="20"/>
          <w:szCs w:val="20"/>
          <w:lang w:val="en-GB"/>
        </w:rPr>
        <w:br/>
      </w:r>
    </w:p>
    <w:p w14:paraId="18D9F93A"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r>
        <w:rPr>
          <w:rFonts w:ascii="Courier New" w:hAnsi="Courier New"/>
          <w:noProof/>
          <w:sz w:val="20"/>
          <w:szCs w:val="20"/>
          <w:lang w:val="en-GB"/>
        </w:rPr>
        <w:tab/>
      </w:r>
      <w:r>
        <w:rPr>
          <w:rFonts w:ascii="Courier New" w:hAnsi="Courier New"/>
          <w:noProof/>
          <w:sz w:val="20"/>
          <w:szCs w:val="20"/>
          <w:highlight w:val="yellow"/>
          <w:lang w:val="en-GB"/>
        </w:rPr>
        <w:t>unsigned int(32) depOffN</w:t>
      </w:r>
      <w:r>
        <w:rPr>
          <w:rFonts w:ascii="Courier New" w:hAnsi="Courier New"/>
          <w:noProof/>
          <w:sz w:val="20"/>
          <w:szCs w:val="20"/>
          <w:highlight w:val="yellow"/>
          <w:lang w:val="en-GB"/>
        </w:rPr>
        <w:tab/>
      </w:r>
      <w:r>
        <w:rPr>
          <w:rFonts w:ascii="Courier New" w:hAnsi="Courier New"/>
          <w:noProof/>
          <w:sz w:val="20"/>
          <w:szCs w:val="20"/>
          <w:highlight w:val="yellow"/>
          <w:lang w:val="en-GB"/>
        </w:rPr>
        <w:tab/>
        <w:t>= 0;</w:t>
      </w:r>
      <w:r>
        <w:rPr>
          <w:rFonts w:ascii="Courier New" w:hAnsi="Courier New"/>
          <w:noProof/>
          <w:sz w:val="20"/>
          <w:szCs w:val="20"/>
          <w:highlight w:val="yellow"/>
          <w:lang w:val="en-GB"/>
        </w:rPr>
        <w:tab/>
      </w:r>
      <w:r>
        <w:rPr>
          <w:rFonts w:ascii="Courier New" w:hAnsi="Courier New"/>
          <w:noProof/>
          <w:sz w:val="20"/>
          <w:szCs w:val="20"/>
          <w:highlight w:val="yellow"/>
          <w:lang w:val="en-GB"/>
        </w:rPr>
        <w:tab/>
        <w:t>// parameter 11</w:t>
      </w:r>
      <w:r>
        <w:rPr>
          <w:rFonts w:ascii="Courier New" w:hAnsi="Courier New"/>
          <w:noProof/>
          <w:sz w:val="20"/>
          <w:szCs w:val="20"/>
          <w:highlight w:val="yellow"/>
          <w:lang w:val="en-GB"/>
        </w:rPr>
        <w:br/>
      </w:r>
      <w:r>
        <w:rPr>
          <w:rFonts w:ascii="Courier New" w:hAnsi="Courier New"/>
          <w:noProof/>
          <w:sz w:val="20"/>
          <w:szCs w:val="20"/>
          <w:highlight w:val="yellow"/>
          <w:lang w:val="en-GB"/>
        </w:rPr>
        <w:tab/>
        <w:t>unsigned int(32) depOffD</w:t>
      </w:r>
      <w:r>
        <w:rPr>
          <w:rFonts w:ascii="Courier New" w:hAnsi="Courier New"/>
          <w:noProof/>
          <w:sz w:val="20"/>
          <w:szCs w:val="20"/>
          <w:highlight w:val="yellow"/>
          <w:lang w:val="en-GB"/>
        </w:rPr>
        <w:tab/>
      </w:r>
      <w:r>
        <w:rPr>
          <w:rFonts w:ascii="Courier New" w:hAnsi="Courier New"/>
          <w:noProof/>
          <w:sz w:val="20"/>
          <w:szCs w:val="20"/>
          <w:highlight w:val="yellow"/>
          <w:lang w:val="en-GB"/>
        </w:rPr>
        <w:tab/>
        <w:t>= 1</w:t>
      </w:r>
      <w:r>
        <w:rPr>
          <w:rFonts w:ascii="Courier New" w:hAnsi="Courier New"/>
          <w:noProof/>
          <w:sz w:val="20"/>
          <w:szCs w:val="20"/>
          <w:highlight w:val="yellow"/>
          <w:lang w:val="en-GB"/>
        </w:rPr>
        <w:tab/>
      </w:r>
      <w:r>
        <w:rPr>
          <w:rFonts w:ascii="Courier New" w:hAnsi="Courier New"/>
          <w:noProof/>
          <w:sz w:val="20"/>
          <w:szCs w:val="20"/>
          <w:highlight w:val="yellow"/>
          <w:lang w:val="en-GB"/>
        </w:rPr>
        <w:tab/>
        <w:t>// parameter 12</w:t>
      </w:r>
      <w:r>
        <w:rPr>
          <w:rFonts w:ascii="Courier New" w:hAnsi="Courier New"/>
          <w:noProof/>
          <w:sz w:val="20"/>
          <w:szCs w:val="20"/>
          <w:lang w:val="en-GB"/>
        </w:rPr>
        <w:br/>
        <w:t>}</w:t>
      </w:r>
    </w:p>
    <w:p w14:paraId="7D3AE42F"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72" w:name="_Toc56600883"/>
      <w:r>
        <w:rPr>
          <w:b/>
          <w:lang w:val="en-GB" w:eastAsia="ja-JP"/>
        </w:rPr>
        <w:t>Semantics</w:t>
      </w:r>
      <w:bookmarkEnd w:id="972"/>
    </w:p>
    <w:p w14:paraId="5750CF2A" w14:textId="77777777" w:rsidR="005D531D" w:rsidRDefault="005D531D" w:rsidP="005D531D">
      <w:pPr>
        <w:tabs>
          <w:tab w:val="left" w:pos="403"/>
        </w:tabs>
        <w:spacing w:after="240" w:line="240" w:lineRule="atLeast"/>
        <w:rPr>
          <w:lang w:val="en-GB"/>
        </w:rPr>
      </w:pPr>
      <w:r>
        <w:rPr>
          <w:lang w:val="en-GB"/>
        </w:rPr>
        <w:t xml:space="preserve">The semantics of the syntax elements within the </w:t>
      </w:r>
      <w:r>
        <w:rPr>
          <w:rFonts w:ascii="Courier New" w:hAnsi="Courier New" w:cs="Courier New"/>
          <w:noProof/>
          <w:lang w:val="en-GB" w:eastAsia="ja-JP"/>
        </w:rPr>
        <w:t>SampleCrop</w:t>
      </w:r>
      <w:r>
        <w:rPr>
          <w:rFonts w:ascii="Courier New" w:hAnsi="Courier New"/>
          <w:noProof/>
          <w:lang w:val="en-GB"/>
        </w:rPr>
        <w:t xml:space="preserve"> </w:t>
      </w:r>
      <w:r>
        <w:rPr>
          <w:lang w:val="en-GB"/>
        </w:rPr>
        <w:t xml:space="preserve">derivation transformation are the same as those specified for the syntax elements of </w:t>
      </w:r>
      <w:r>
        <w:rPr>
          <w:rFonts w:ascii="Courier New" w:hAnsi="Courier New" w:cs="Courier New"/>
          <w:noProof/>
          <w:lang w:val="en-GB" w:eastAsia="ja-JP"/>
        </w:rPr>
        <w:t>CleanApertureBox</w:t>
      </w:r>
      <w:r>
        <w:rPr>
          <w:lang w:val="en-GB"/>
        </w:rPr>
        <w:t xml:space="preserve"> as defined in ISO/IEC 14496</w:t>
      </w:r>
      <w:r>
        <w:rPr>
          <w:lang w:val="en-GB"/>
        </w:rPr>
        <w:noBreakHyphen/>
        <w:t>12.</w:t>
      </w:r>
    </w:p>
    <w:p w14:paraId="52287445"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973" w:name="_Toc56600884"/>
      <w:r>
        <w:rPr>
          <w:b/>
          <w:lang w:val="en-GB" w:eastAsia="ja-JP"/>
        </w:rPr>
        <w:t>Rotation</w:t>
      </w:r>
      <w:bookmarkEnd w:id="973"/>
    </w:p>
    <w:p w14:paraId="27339F8D" w14:textId="6A81F8DE" w:rsidR="00743097" w:rsidRDefault="00743097" w:rsidP="00743097">
      <w:pPr>
        <w:rPr>
          <w:ins w:id="974" w:author="Frederic Maze" w:date="2022-01-20T11:17:00Z"/>
          <w:lang w:val="en-GB" w:eastAsia="ja-JP"/>
        </w:rPr>
      </w:pPr>
      <w:bookmarkStart w:id="975" w:name="_Toc56600885"/>
      <w:ins w:id="976" w:author="Frederic Maze" w:date="2022-01-20T11:17:00Z">
        <w:r w:rsidRPr="00855558">
          <w:rPr>
            <w:highlight w:val="yellow"/>
            <w:lang w:val="en-GB" w:eastAsia="ja-JP"/>
          </w:rPr>
          <w:t xml:space="preserve">[Ed. Note (MPEG#137): How does this </w:t>
        </w:r>
        <w:r w:rsidRPr="00855558">
          <w:rPr>
            <w:highlight w:val="yellow"/>
            <w:lang w:val="en-GB"/>
          </w:rPr>
          <w:t>derivation transformation apply to immersive media</w:t>
        </w:r>
        <w:r w:rsidRPr="007D38B1">
          <w:rPr>
            <w:highlight w:val="yellow"/>
            <w:lang w:val="en-GB"/>
          </w:rPr>
          <w:t xml:space="preserve">? </w:t>
        </w:r>
        <w:r w:rsidRPr="00855558">
          <w:rPr>
            <w:highlight w:val="yellow"/>
          </w:rPr>
          <w:t xml:space="preserve">only </w:t>
        </w:r>
        <w:proofErr w:type="gramStart"/>
        <w:r w:rsidRPr="00855558">
          <w:rPr>
            <w:highlight w:val="yellow"/>
          </w:rPr>
          <w:t>90 degree</w:t>
        </w:r>
        <w:proofErr w:type="gramEnd"/>
        <w:r w:rsidRPr="00855558">
          <w:rPr>
            <w:highlight w:val="yellow"/>
          </w:rPr>
          <w:t xml:space="preserve"> steps? quaternions?]</w:t>
        </w:r>
      </w:ins>
    </w:p>
    <w:p w14:paraId="75015820" w14:textId="33E9B0E2"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lastRenderedPageBreak/>
        <w:t>Definition</w:t>
      </w:r>
      <w:bookmarkEnd w:id="975"/>
    </w:p>
    <w:p w14:paraId="4F9EB464"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'srot'</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One</w:t>
      </w:r>
    </w:p>
    <w:p w14:paraId="167B4868"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SampleRotation</w:t>
      </w:r>
      <w:r>
        <w:rPr>
          <w:lang w:val="en-GB"/>
        </w:rPr>
        <w:t xml:space="preserve"> derivation transformation rotates the immersive visual input in anti-clockwise directions in units of 90 degrees </w:t>
      </w:r>
      <w:r>
        <w:rPr>
          <w:highlight w:val="yellow"/>
          <w:lang w:val="en-GB"/>
        </w:rPr>
        <w:t>in XY, XZ and YZ planes</w:t>
      </w:r>
      <w:r>
        <w:rPr>
          <w:lang w:val="en-GB"/>
        </w:rPr>
        <w:t>.</w:t>
      </w:r>
    </w:p>
    <w:p w14:paraId="12957CB9"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77" w:name="_Toc56600886"/>
      <w:r>
        <w:rPr>
          <w:b/>
          <w:lang w:val="en-GB" w:eastAsia="ja-JP"/>
        </w:rPr>
        <w:t>Syntax</w:t>
      </w:r>
      <w:bookmarkEnd w:id="977"/>
    </w:p>
    <w:p w14:paraId="0BDE8EDD"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16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SampleRotation </w:t>
      </w:r>
      <w:r>
        <w:rPr>
          <w:rFonts w:ascii="Courier New" w:eastAsia="Times New Roman" w:hAnsi="Courier New"/>
          <w:noProof/>
          <w:sz w:val="20"/>
          <w:szCs w:val="20"/>
          <w:lang w:val="en-GB"/>
        </w:rPr>
        <w:br/>
        <w:t>extends VisualDerivationBase (</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srot</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 (</w:t>
      </w:r>
      <w:r>
        <w:rPr>
          <w:rFonts w:ascii="Courier New" w:eastAsia="Times New Roman" w:hAnsi="Courier New"/>
          <w:noProof/>
          <w:sz w:val="20"/>
          <w:szCs w:val="20"/>
          <w:highlight w:val="yellow"/>
          <w:lang w:val="en-GB"/>
        </w:rPr>
        <w:t>2</w:t>
      </w:r>
      <w:r>
        <w:rPr>
          <w:rFonts w:ascii="Courier New" w:eastAsia="Times New Roman" w:hAnsi="Courier New"/>
          <w:noProof/>
          <w:sz w:val="20"/>
          <w:szCs w:val="20"/>
          <w:lang w:val="en-GB"/>
        </w:rPr>
        <w:t>) reserved = 0;</w:t>
      </w:r>
      <w:r>
        <w:rPr>
          <w:rFonts w:ascii="Courier New" w:eastAsia="Times New Roman" w:hAnsi="Courier New"/>
          <w:noProof/>
          <w:sz w:val="20"/>
          <w:szCs w:val="20"/>
          <w:lang w:val="en-GB"/>
        </w:rPr>
        <w:tab/>
        <w:t>// not a parameter</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 xml:space="preserve">unsigned int (2) </w:t>
      </w:r>
      <w:r>
        <w:rPr>
          <w:rFonts w:ascii="Courier New" w:eastAsia="Times New Roman" w:hAnsi="Courier New"/>
          <w:noProof/>
          <w:sz w:val="20"/>
          <w:szCs w:val="20"/>
          <w:highlight w:val="yellow"/>
          <w:lang w:val="en-GB"/>
        </w:rPr>
        <w:t>angleXY</w:t>
      </w:r>
      <w:r>
        <w:rPr>
          <w:rFonts w:ascii="Courier New" w:eastAsia="Times New Roman" w:hAnsi="Courier New"/>
          <w:noProof/>
          <w:sz w:val="20"/>
          <w:szCs w:val="20"/>
          <w:lang w:val="en-GB"/>
        </w:rPr>
        <w:t xml:space="preserve"> = 0; </w:t>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 xml:space="preserve">unsigned int (2) angleXZ = 0; </w:t>
      </w:r>
      <w:r>
        <w:rPr>
          <w:rFonts w:ascii="Courier New" w:eastAsia="Times New Roman" w:hAnsi="Courier New"/>
          <w:noProof/>
          <w:sz w:val="20"/>
          <w:szCs w:val="20"/>
          <w:highlight w:val="yellow"/>
          <w:lang w:val="en-GB"/>
        </w:rPr>
        <w:tab/>
        <w:t>// parameter 2</w:t>
      </w:r>
      <w:r>
        <w:rPr>
          <w:rFonts w:ascii="Courier New" w:eastAsia="Times New Roman" w:hAnsi="Courier New"/>
          <w:noProof/>
          <w:sz w:val="20"/>
          <w:szCs w:val="20"/>
          <w:highlight w:val="yellow"/>
          <w:lang w:val="en-GB"/>
        </w:rPr>
        <w:br/>
      </w:r>
      <w:r>
        <w:rPr>
          <w:rFonts w:ascii="Courier New" w:eastAsia="Times New Roman" w:hAnsi="Courier New"/>
          <w:noProof/>
          <w:sz w:val="20"/>
          <w:szCs w:val="20"/>
          <w:highlight w:val="yellow"/>
          <w:lang w:val="en-GB"/>
        </w:rPr>
        <w:tab/>
        <w:t xml:space="preserve">unsigned int (2) angleYZ = 0; </w:t>
      </w:r>
      <w:r>
        <w:rPr>
          <w:rFonts w:ascii="Courier New" w:eastAsia="Times New Roman" w:hAnsi="Courier New"/>
          <w:noProof/>
          <w:sz w:val="20"/>
          <w:szCs w:val="20"/>
          <w:highlight w:val="yellow"/>
          <w:lang w:val="en-GB"/>
        </w:rPr>
        <w:tab/>
        <w:t>// parameter 3</w:t>
      </w:r>
      <w:r>
        <w:rPr>
          <w:rFonts w:ascii="Courier New" w:eastAsia="Times New Roman" w:hAnsi="Courier New"/>
          <w:noProof/>
          <w:sz w:val="20"/>
          <w:szCs w:val="20"/>
          <w:lang w:val="en-GB"/>
        </w:rPr>
        <w:br/>
        <w:t>}</w:t>
      </w:r>
    </w:p>
    <w:p w14:paraId="741B7CF6"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78" w:name="_Toc56600887"/>
      <w:r>
        <w:rPr>
          <w:b/>
          <w:lang w:val="en-GB" w:eastAsia="ja-JP"/>
        </w:rPr>
        <w:t>Semantics</w:t>
      </w:r>
      <w:bookmarkEnd w:id="978"/>
    </w:p>
    <w:p w14:paraId="5D95F0E9"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highlight w:val="yellow"/>
          <w:lang w:val="en-GB" w:eastAsia="ja-JP"/>
        </w:rPr>
        <w:t>angleXY</w:t>
      </w:r>
      <w:r>
        <w:rPr>
          <w:rFonts w:eastAsia="Times New Roman"/>
          <w:sz w:val="21"/>
          <w:szCs w:val="20"/>
          <w:highlight w:val="yellow"/>
          <w:lang w:val="en-GB" w:eastAsia="ja-JP"/>
        </w:rPr>
        <w:t xml:space="preserve"> </w:t>
      </w:r>
      <w:r>
        <w:rPr>
          <w:rFonts w:eastAsia="Times New Roman"/>
          <w:szCs w:val="20"/>
          <w:highlight w:val="yellow"/>
          <w:lang w:val="en-GB" w:eastAsia="ja-JP"/>
        </w:rPr>
        <w:t xml:space="preserve">* 90, </w:t>
      </w:r>
      <w:r>
        <w:rPr>
          <w:rFonts w:ascii="Courier New" w:eastAsia="Times New Roman" w:hAnsi="Courier New" w:cs="Courier New"/>
          <w:noProof/>
          <w:highlight w:val="yellow"/>
          <w:lang w:val="en-GB" w:eastAsia="ja-JP"/>
        </w:rPr>
        <w:t>angleXZ</w:t>
      </w:r>
      <w:r>
        <w:rPr>
          <w:rFonts w:eastAsia="Times New Roman"/>
          <w:sz w:val="21"/>
          <w:szCs w:val="20"/>
          <w:highlight w:val="yellow"/>
          <w:lang w:val="en-GB" w:eastAsia="ja-JP"/>
        </w:rPr>
        <w:t xml:space="preserve"> </w:t>
      </w:r>
      <w:r>
        <w:rPr>
          <w:rFonts w:eastAsia="Times New Roman"/>
          <w:szCs w:val="20"/>
          <w:highlight w:val="yellow"/>
          <w:lang w:val="en-GB" w:eastAsia="ja-JP"/>
        </w:rPr>
        <w:t xml:space="preserve">* 90 and </w:t>
      </w:r>
      <w:r>
        <w:rPr>
          <w:rFonts w:ascii="Courier New" w:eastAsia="Times New Roman" w:hAnsi="Courier New" w:cs="Courier New"/>
          <w:noProof/>
          <w:highlight w:val="yellow"/>
          <w:lang w:val="en-GB" w:eastAsia="ja-JP"/>
        </w:rPr>
        <w:t>angleYZ</w:t>
      </w:r>
      <w:r>
        <w:rPr>
          <w:rFonts w:eastAsia="Times New Roman"/>
          <w:sz w:val="21"/>
          <w:szCs w:val="20"/>
          <w:highlight w:val="yellow"/>
          <w:lang w:val="en-GB" w:eastAsia="ja-JP"/>
        </w:rPr>
        <w:t xml:space="preserve"> </w:t>
      </w:r>
      <w:r>
        <w:rPr>
          <w:rFonts w:eastAsia="Times New Roman"/>
          <w:szCs w:val="20"/>
          <w:highlight w:val="yellow"/>
          <w:lang w:val="en-GB" w:eastAsia="ja-JP"/>
        </w:rPr>
        <w:t>* 90 specify the angles (in anti-clockwise direction) in units of degrees, in the XY, XZ and YZ planes, respectively.</w:t>
      </w:r>
      <w:r>
        <w:rPr>
          <w:rFonts w:eastAsia="Times New Roman"/>
          <w:szCs w:val="20"/>
          <w:lang w:val="en-GB" w:eastAsia="ja-JP"/>
        </w:rPr>
        <w:t xml:space="preserve"> </w:t>
      </w:r>
    </w:p>
    <w:p w14:paraId="5C480B1C" w14:textId="77777777" w:rsidR="005D531D" w:rsidRDefault="005D531D" w:rsidP="005D531D">
      <w:pPr>
        <w:tabs>
          <w:tab w:val="left" w:pos="1440"/>
          <w:tab w:val="left" w:pos="8010"/>
        </w:tabs>
        <w:spacing w:before="160" w:after="160"/>
        <w:ind w:left="720" w:hanging="360"/>
        <w:contextualSpacing/>
        <w:rPr>
          <w:rFonts w:eastAsia="Times New Roman"/>
          <w:sz w:val="24"/>
          <w:szCs w:val="20"/>
          <w:lang w:val="en-GB" w:eastAsia="ja-JP"/>
        </w:rPr>
      </w:pPr>
    </w:p>
    <w:p w14:paraId="52DF23A9"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lang w:val="en-GB" w:eastAsia="ja-JP"/>
        </w:rPr>
      </w:pPr>
      <w:bookmarkStart w:id="979" w:name="_Toc56600888"/>
      <w:r>
        <w:rPr>
          <w:b/>
          <w:lang w:val="en-GB" w:eastAsia="ja-JP"/>
        </w:rPr>
        <w:t>Mirror</w:t>
      </w:r>
      <w:bookmarkEnd w:id="979"/>
    </w:p>
    <w:p w14:paraId="3DFB1116" w14:textId="59374C05" w:rsidR="00855558" w:rsidRDefault="00855558" w:rsidP="00855558">
      <w:pPr>
        <w:rPr>
          <w:ins w:id="980" w:author="Frederic Maze" w:date="2022-01-20T11:18:00Z"/>
          <w:lang w:val="en-GB" w:eastAsia="ja-JP"/>
        </w:rPr>
      </w:pPr>
      <w:bookmarkStart w:id="981" w:name="_Toc56600889"/>
      <w:ins w:id="982" w:author="Frederic Maze" w:date="2022-01-20T11:18:00Z">
        <w:r w:rsidRPr="007D38B1">
          <w:rPr>
            <w:highlight w:val="yellow"/>
            <w:lang w:val="en-GB" w:eastAsia="ja-JP"/>
          </w:rPr>
          <w:t xml:space="preserve">[Ed. Note (MPEG#137): How does this </w:t>
        </w:r>
        <w:r w:rsidRPr="007D38B1">
          <w:rPr>
            <w:highlight w:val="yellow"/>
            <w:lang w:val="en-GB"/>
          </w:rPr>
          <w:t xml:space="preserve">derivation transformation apply to immersive media? </w:t>
        </w:r>
      </w:ins>
      <w:ins w:id="983" w:author="Frederic Maze" w:date="2022-01-20T11:19:00Z">
        <w:r w:rsidRPr="007D38B1">
          <w:rPr>
            <w:highlight w:val="yellow"/>
          </w:rPr>
          <w:t xml:space="preserve">stacked axis is very confusing, why not x, y, z? refer to a </w:t>
        </w:r>
        <w:proofErr w:type="spellStart"/>
        <w:proofErr w:type="gramStart"/>
        <w:r w:rsidRPr="007D38B1">
          <w:rPr>
            <w:highlight w:val="yellow"/>
          </w:rPr>
          <w:t>well defined</w:t>
        </w:r>
        <w:proofErr w:type="spellEnd"/>
        <w:proofErr w:type="gramEnd"/>
        <w:r w:rsidRPr="007D38B1">
          <w:rPr>
            <w:highlight w:val="yellow"/>
          </w:rPr>
          <w:t xml:space="preserve"> coordinate system.</w:t>
        </w:r>
      </w:ins>
      <w:ins w:id="984" w:author="Frederic Maze" w:date="2022-01-20T11:18:00Z">
        <w:r w:rsidRPr="007D38B1">
          <w:rPr>
            <w:highlight w:val="yellow"/>
          </w:rPr>
          <w:t>]</w:t>
        </w:r>
      </w:ins>
    </w:p>
    <w:p w14:paraId="5567F936" w14:textId="527A6ED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t>Definition</w:t>
      </w:r>
      <w:bookmarkEnd w:id="981"/>
    </w:p>
    <w:p w14:paraId="10D07F43"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'smir'</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One</w:t>
      </w:r>
    </w:p>
    <w:p w14:paraId="29AEDD5F"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SampleMirror</w:t>
      </w:r>
      <w:r>
        <w:rPr>
          <w:lang w:val="en-GB"/>
        </w:rPr>
        <w:t xml:space="preserve"> derivation transformation mirrors the immersive visual input about a vertical (Y), horizontal (X) or stacked (Z) axis.</w:t>
      </w:r>
    </w:p>
    <w:p w14:paraId="346F498C"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85" w:name="_Toc56600890"/>
      <w:r>
        <w:rPr>
          <w:b/>
          <w:lang w:val="en-GB" w:eastAsia="ja-JP"/>
        </w:rPr>
        <w:t>Syntax</w:t>
      </w:r>
      <w:bookmarkEnd w:id="985"/>
    </w:p>
    <w:p w14:paraId="2C655701"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16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SampleMirror </w:t>
      </w:r>
      <w:r>
        <w:rPr>
          <w:rFonts w:ascii="Courier New" w:eastAsia="Times New Roman" w:hAnsi="Courier New"/>
          <w:noProof/>
          <w:sz w:val="20"/>
          <w:szCs w:val="20"/>
          <w:lang w:val="en-GB"/>
        </w:rPr>
        <w:br/>
        <w:t>extends VisualDerivationBase (</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smir</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 (</w:t>
      </w:r>
      <w:r>
        <w:rPr>
          <w:rFonts w:ascii="Courier New" w:eastAsia="Times New Roman" w:hAnsi="Courier New"/>
          <w:noProof/>
          <w:sz w:val="20"/>
          <w:szCs w:val="20"/>
          <w:highlight w:val="yellow"/>
          <w:lang w:val="en-GB"/>
        </w:rPr>
        <w:t>6</w:t>
      </w:r>
      <w:r>
        <w:rPr>
          <w:rFonts w:ascii="Courier New" w:eastAsia="Times New Roman" w:hAnsi="Courier New"/>
          <w:noProof/>
          <w:sz w:val="20"/>
          <w:szCs w:val="20"/>
          <w:lang w:val="en-GB"/>
        </w:rPr>
        <w:t>) reserved = 0;</w:t>
      </w:r>
      <w:r>
        <w:rPr>
          <w:rFonts w:ascii="Courier New" w:eastAsia="Times New Roman" w:hAnsi="Courier New"/>
          <w:noProof/>
          <w:sz w:val="20"/>
          <w:szCs w:val="20"/>
          <w:lang w:val="en-GB"/>
        </w:rPr>
        <w:tab/>
        <w:t>// not a parameter</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 (</w:t>
      </w:r>
      <w:r>
        <w:rPr>
          <w:rFonts w:ascii="Courier New" w:eastAsia="Times New Roman" w:hAnsi="Courier New"/>
          <w:noProof/>
          <w:sz w:val="20"/>
          <w:szCs w:val="20"/>
          <w:highlight w:val="yellow"/>
          <w:lang w:val="en-GB"/>
        </w:rPr>
        <w:t>2</w:t>
      </w:r>
      <w:r>
        <w:rPr>
          <w:rFonts w:ascii="Courier New" w:eastAsia="Times New Roman" w:hAnsi="Courier New"/>
          <w:noProof/>
          <w:sz w:val="20"/>
          <w:szCs w:val="20"/>
          <w:lang w:val="en-GB"/>
        </w:rPr>
        <w:t xml:space="preserve">) axis = 0; </w:t>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t>}</w:t>
      </w:r>
    </w:p>
    <w:p w14:paraId="46C77E5B"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86" w:name="_Toc56600891"/>
      <w:r>
        <w:rPr>
          <w:b/>
          <w:lang w:val="en-GB" w:eastAsia="ja-JP"/>
        </w:rPr>
        <w:t>Semantics</w:t>
      </w:r>
      <w:bookmarkEnd w:id="986"/>
    </w:p>
    <w:p w14:paraId="6E473D5A"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lang w:val="en-GB" w:eastAsia="ja-JP"/>
        </w:rPr>
        <w:t>axis</w:t>
      </w:r>
      <w:r>
        <w:rPr>
          <w:rFonts w:eastAsia="Times New Roman"/>
          <w:lang w:val="en-GB" w:eastAsia="ja-JP"/>
        </w:rPr>
        <w:t xml:space="preserve"> specifies a vertical (</w:t>
      </w:r>
      <w:r>
        <w:rPr>
          <w:rFonts w:ascii="Courier New" w:eastAsia="Times New Roman" w:hAnsi="Courier New" w:cs="Courier New"/>
          <w:noProof/>
          <w:lang w:val="en-GB" w:eastAsia="ja-JP"/>
        </w:rPr>
        <w:t>axis</w:t>
      </w:r>
      <w:r>
        <w:rPr>
          <w:rFonts w:eastAsia="Times New Roman"/>
          <w:lang w:val="en-GB" w:eastAsia="ja-JP"/>
        </w:rPr>
        <w:t xml:space="preserve"> = 0), horizontal (</w:t>
      </w:r>
      <w:r>
        <w:rPr>
          <w:rFonts w:ascii="Courier New" w:eastAsia="Times New Roman" w:hAnsi="Courier New" w:cs="Courier New"/>
          <w:noProof/>
          <w:lang w:val="en-GB" w:eastAsia="ja-JP"/>
        </w:rPr>
        <w:t>axis</w:t>
      </w:r>
      <w:r>
        <w:rPr>
          <w:rFonts w:eastAsia="Times New Roman"/>
          <w:lang w:val="en-GB" w:eastAsia="ja-JP"/>
        </w:rPr>
        <w:t xml:space="preserve"> = 1) or </w:t>
      </w:r>
      <w:r>
        <w:rPr>
          <w:rFonts w:eastAsia="Times New Roman"/>
          <w:highlight w:val="yellow"/>
          <w:lang w:val="en-GB" w:eastAsia="ja-JP"/>
        </w:rPr>
        <w:t>stacked (</w:t>
      </w:r>
      <w:r>
        <w:rPr>
          <w:rFonts w:ascii="Courier New" w:eastAsia="Times New Roman" w:hAnsi="Courier New" w:cs="Courier New"/>
          <w:noProof/>
          <w:highlight w:val="yellow"/>
          <w:lang w:val="en-GB" w:eastAsia="ja-JP"/>
        </w:rPr>
        <w:t>axis</w:t>
      </w:r>
      <w:r>
        <w:rPr>
          <w:rFonts w:eastAsia="Times New Roman"/>
          <w:highlight w:val="yellow"/>
          <w:lang w:val="en-GB" w:eastAsia="ja-JP"/>
        </w:rPr>
        <w:t xml:space="preserve"> = 2)</w:t>
      </w:r>
      <w:r>
        <w:rPr>
          <w:rFonts w:eastAsia="Times New Roman"/>
          <w:lang w:val="en-GB" w:eastAsia="ja-JP"/>
        </w:rPr>
        <w:t xml:space="preserve"> axis for the mirroring transformation</w:t>
      </w:r>
      <w:r>
        <w:rPr>
          <w:rFonts w:eastAsia="Times New Roman"/>
          <w:szCs w:val="20"/>
          <w:lang w:val="en-GB" w:eastAsia="ja-JP"/>
        </w:rPr>
        <w:t xml:space="preserve">. </w:t>
      </w:r>
      <w:r>
        <w:rPr>
          <w:rFonts w:eastAsia="Times New Roman"/>
          <w:szCs w:val="20"/>
          <w:highlight w:val="yellow"/>
          <w:lang w:val="en-GB" w:eastAsia="ja-JP"/>
        </w:rPr>
        <w:t xml:space="preserve">Note that vertical mirror is a left-right one, horizontal mirror </w:t>
      </w:r>
      <w:r>
        <w:rPr>
          <w:rFonts w:eastAsia="Times New Roman"/>
          <w:szCs w:val="20"/>
          <w:highlight w:val="yellow"/>
          <w:lang w:val="en-GB" w:eastAsia="ja-JP"/>
        </w:rPr>
        <w:lastRenderedPageBreak/>
        <w:t>is a top-down one, and a stacked mirror is a front-back one.</w:t>
      </w:r>
      <w:r>
        <w:rPr>
          <w:rFonts w:eastAsia="Times New Roman"/>
          <w:szCs w:val="20"/>
          <w:lang w:val="en-GB" w:eastAsia="ja-JP"/>
        </w:rPr>
        <w:t xml:space="preserve"> </w:t>
      </w:r>
    </w:p>
    <w:p w14:paraId="3E098CCC"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0F6B458E"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21580B17"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987" w:name="_Toc56600892"/>
      <w:r>
        <w:rPr>
          <w:b/>
          <w:lang w:val="en-GB" w:eastAsia="ja-JP"/>
        </w:rPr>
        <w:t>Scaling</w:t>
      </w:r>
      <w:bookmarkEnd w:id="987"/>
    </w:p>
    <w:p w14:paraId="49AE352A"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bookmarkStart w:id="988" w:name="_Toc56600893"/>
      <w:r>
        <w:rPr>
          <w:b/>
          <w:lang w:val="en-GB" w:eastAsia="ja-JP"/>
        </w:rPr>
        <w:t>Definition</w:t>
      </w:r>
      <w:bookmarkEnd w:id="988"/>
    </w:p>
    <w:p w14:paraId="3B3A74DC"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'sscl'</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One</w:t>
      </w:r>
    </w:p>
    <w:p w14:paraId="4CA1E547"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SampleScaling</w:t>
      </w:r>
      <w:r>
        <w:rPr>
          <w:rFonts w:ascii="Courier New" w:hAnsi="Courier New" w:cs="Courier New"/>
          <w:lang w:val="en-GB"/>
        </w:rPr>
        <w:t xml:space="preserve"> </w:t>
      </w:r>
      <w:r>
        <w:rPr>
          <w:lang w:val="en-GB"/>
        </w:rPr>
        <w:t>derivation transformation scales the visual input to a target size.</w:t>
      </w:r>
    </w:p>
    <w:p w14:paraId="79E5A7F6" w14:textId="77777777" w:rsidR="005D531D" w:rsidRDefault="005D531D" w:rsidP="005D531D">
      <w:pPr>
        <w:tabs>
          <w:tab w:val="left" w:pos="403"/>
        </w:tabs>
        <w:spacing w:after="240" w:line="240" w:lineRule="atLeast"/>
        <w:rPr>
          <w:lang w:val="en-GB"/>
        </w:rPr>
      </w:pPr>
      <w:r>
        <w:rPr>
          <w:lang w:val="en-GB"/>
        </w:rPr>
        <w:t xml:space="preserve">The computation of the target size from the syntax elements is the same as the one specified for </w:t>
      </w:r>
      <w:r>
        <w:rPr>
          <w:rFonts w:ascii="Courier New" w:hAnsi="Courier New" w:cs="Courier New"/>
          <w:noProof/>
          <w:lang w:val="en-GB" w:eastAsia="ja-JP"/>
        </w:rPr>
        <w:t>ImageScaling</w:t>
      </w:r>
      <w:r>
        <w:rPr>
          <w:lang w:val="en-GB"/>
        </w:rPr>
        <w:t xml:space="preserve"> as defined in ISO/IEC 23008</w:t>
      </w:r>
      <w:r>
        <w:rPr>
          <w:lang w:val="en-GB"/>
        </w:rPr>
        <w:noBreakHyphen/>
        <w:t>12</w:t>
      </w:r>
    </w:p>
    <w:p w14:paraId="7A697A08"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89" w:name="_Toc56600894"/>
      <w:r>
        <w:rPr>
          <w:b/>
          <w:lang w:val="en-GB" w:eastAsia="ja-JP"/>
        </w:rPr>
        <w:t>Syntax</w:t>
      </w:r>
      <w:bookmarkEnd w:id="989"/>
    </w:p>
    <w:p w14:paraId="3B7B73E0"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cs="Courier New"/>
          <w:noProof/>
          <w:sz w:val="20"/>
          <w:szCs w:val="20"/>
          <w:lang w:val="en-GB"/>
        </w:rPr>
      </w:pPr>
      <w:r>
        <w:rPr>
          <w:rFonts w:ascii="Courier New" w:eastAsia="Times New Roman" w:hAnsi="Courier New" w:cs="Courier New"/>
          <w:noProof/>
          <w:sz w:val="20"/>
          <w:szCs w:val="20"/>
          <w:lang w:val="en-GB"/>
        </w:rPr>
        <w:t xml:space="preserve">aligned(8) class SampleScaling </w:t>
      </w:r>
      <w:r>
        <w:rPr>
          <w:rFonts w:ascii="Courier New" w:eastAsia="Times New Roman" w:hAnsi="Courier New" w:cs="Courier New"/>
          <w:noProof/>
          <w:sz w:val="20"/>
          <w:szCs w:val="20"/>
          <w:lang w:val="en-GB"/>
        </w:rPr>
        <w:br/>
        <w:t>extends VisualDerivationBase ('sscl', flags) {</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t>unsigned int (16) target_width_numerator</w:t>
      </w:r>
      <w:r>
        <w:rPr>
          <w:rFonts w:ascii="Courier New" w:eastAsia="Times New Roman" w:hAnsi="Courier New" w:cs="Courier New"/>
          <w:noProof/>
          <w:sz w:val="20"/>
          <w:szCs w:val="20"/>
          <w:lang w:val="en-GB"/>
        </w:rPr>
        <w:tab/>
        <w:t>= 1;</w:t>
      </w:r>
      <w:r>
        <w:rPr>
          <w:rFonts w:ascii="Courier New" w:eastAsia="Times New Roman" w:hAnsi="Courier New" w:cs="Courier New"/>
          <w:noProof/>
          <w:sz w:val="20"/>
          <w:szCs w:val="20"/>
          <w:lang w:val="en-GB"/>
        </w:rPr>
        <w:tab/>
        <w:t>// parameter 1</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t>unsigned int (16) target_width_denominator</w:t>
      </w:r>
      <w:r>
        <w:rPr>
          <w:rFonts w:ascii="Courier New" w:eastAsia="Times New Roman" w:hAnsi="Courier New" w:cs="Courier New"/>
          <w:noProof/>
          <w:sz w:val="20"/>
          <w:szCs w:val="20"/>
          <w:lang w:val="en-GB"/>
        </w:rPr>
        <w:tab/>
        <w:t>= 1;</w:t>
      </w:r>
      <w:r>
        <w:rPr>
          <w:rFonts w:ascii="Courier New" w:eastAsia="Times New Roman" w:hAnsi="Courier New" w:cs="Courier New"/>
          <w:noProof/>
          <w:sz w:val="20"/>
          <w:szCs w:val="20"/>
          <w:lang w:val="en-GB"/>
        </w:rPr>
        <w:tab/>
        <w:t>// parameter 2</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t>unsigned int (16) target_height_numerator</w:t>
      </w:r>
      <w:r>
        <w:rPr>
          <w:rFonts w:ascii="Courier New" w:eastAsia="Times New Roman" w:hAnsi="Courier New" w:cs="Courier New"/>
          <w:noProof/>
          <w:sz w:val="20"/>
          <w:szCs w:val="20"/>
          <w:lang w:val="en-GB"/>
        </w:rPr>
        <w:tab/>
        <w:t>= 1;</w:t>
      </w:r>
      <w:r>
        <w:rPr>
          <w:rFonts w:ascii="Courier New" w:eastAsia="Times New Roman" w:hAnsi="Courier New" w:cs="Courier New"/>
          <w:noProof/>
          <w:sz w:val="20"/>
          <w:szCs w:val="20"/>
          <w:lang w:val="en-GB"/>
        </w:rPr>
        <w:tab/>
        <w:t>// parameter 3</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t>unsigned int (16) target_height_denominator</w:t>
      </w:r>
      <w:r>
        <w:rPr>
          <w:rFonts w:ascii="Courier New" w:eastAsia="Times New Roman" w:hAnsi="Courier New" w:cs="Courier New"/>
          <w:noProof/>
          <w:sz w:val="20"/>
          <w:szCs w:val="20"/>
          <w:lang w:val="en-GB"/>
        </w:rPr>
        <w:tab/>
        <w:t>= 1;</w:t>
      </w:r>
      <w:r>
        <w:rPr>
          <w:rFonts w:ascii="Courier New" w:eastAsia="Times New Roman" w:hAnsi="Courier New" w:cs="Courier New"/>
          <w:noProof/>
          <w:sz w:val="20"/>
          <w:szCs w:val="20"/>
          <w:lang w:val="en-GB"/>
        </w:rPr>
        <w:tab/>
        <w:t>// parameter 4</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r>
      <w:r>
        <w:rPr>
          <w:rFonts w:ascii="Courier New" w:eastAsia="Times New Roman" w:hAnsi="Courier New" w:cs="Courier New"/>
          <w:noProof/>
          <w:sz w:val="20"/>
          <w:szCs w:val="20"/>
          <w:highlight w:val="yellow"/>
          <w:lang w:val="en-GB"/>
        </w:rPr>
        <w:t>unsigned int (16) target_depth_numerator</w:t>
      </w:r>
      <w:r>
        <w:rPr>
          <w:rFonts w:ascii="Courier New" w:eastAsia="Times New Roman" w:hAnsi="Courier New" w:cs="Courier New"/>
          <w:noProof/>
          <w:sz w:val="20"/>
          <w:szCs w:val="20"/>
          <w:highlight w:val="yellow"/>
          <w:lang w:val="en-GB"/>
        </w:rPr>
        <w:tab/>
        <w:t>= 1;</w:t>
      </w:r>
      <w:r>
        <w:rPr>
          <w:rFonts w:ascii="Courier New" w:eastAsia="Times New Roman" w:hAnsi="Courier New" w:cs="Courier New"/>
          <w:noProof/>
          <w:sz w:val="20"/>
          <w:szCs w:val="20"/>
          <w:highlight w:val="yellow"/>
          <w:lang w:val="en-GB"/>
        </w:rPr>
        <w:tab/>
        <w:t>// parameter 5</w:t>
      </w:r>
      <w:r>
        <w:rPr>
          <w:rFonts w:ascii="Courier New" w:eastAsia="Times New Roman" w:hAnsi="Courier New" w:cs="Courier New"/>
          <w:noProof/>
          <w:sz w:val="20"/>
          <w:szCs w:val="20"/>
          <w:highlight w:val="yellow"/>
          <w:lang w:val="en-GB"/>
        </w:rPr>
        <w:br/>
      </w:r>
      <w:r>
        <w:rPr>
          <w:rFonts w:ascii="Courier New" w:eastAsia="Times New Roman" w:hAnsi="Courier New" w:cs="Courier New"/>
          <w:noProof/>
          <w:sz w:val="20"/>
          <w:szCs w:val="20"/>
          <w:highlight w:val="yellow"/>
          <w:lang w:val="en-GB"/>
        </w:rPr>
        <w:tab/>
        <w:t>unsigned int (16) target_depth_denominator</w:t>
      </w:r>
      <w:r>
        <w:rPr>
          <w:rFonts w:ascii="Courier New" w:eastAsia="Times New Roman" w:hAnsi="Courier New" w:cs="Courier New"/>
          <w:noProof/>
          <w:sz w:val="20"/>
          <w:szCs w:val="20"/>
          <w:highlight w:val="yellow"/>
          <w:lang w:val="en-GB"/>
        </w:rPr>
        <w:tab/>
        <w:t>= 1;</w:t>
      </w:r>
      <w:r>
        <w:rPr>
          <w:rFonts w:ascii="Courier New" w:eastAsia="Times New Roman" w:hAnsi="Courier New" w:cs="Courier New"/>
          <w:noProof/>
          <w:sz w:val="20"/>
          <w:szCs w:val="20"/>
          <w:highlight w:val="yellow"/>
          <w:lang w:val="en-GB"/>
        </w:rPr>
        <w:tab/>
        <w:t>// parameter 6</w:t>
      </w:r>
      <w:r>
        <w:rPr>
          <w:rFonts w:ascii="Courier New" w:eastAsia="Times New Roman" w:hAnsi="Courier New" w:cs="Courier New"/>
          <w:noProof/>
          <w:sz w:val="20"/>
          <w:szCs w:val="20"/>
          <w:lang w:val="en-GB"/>
        </w:rPr>
        <w:br/>
        <w:t>}</w:t>
      </w:r>
    </w:p>
    <w:p w14:paraId="0A1932AB"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90" w:name="_Toc56600895"/>
      <w:r>
        <w:rPr>
          <w:b/>
          <w:lang w:val="en-GB" w:eastAsia="ja-JP"/>
        </w:rPr>
        <w:t>Semantics</w:t>
      </w:r>
      <w:bookmarkEnd w:id="990"/>
    </w:p>
    <w:p w14:paraId="03B978E1" w14:textId="77777777" w:rsidR="005D531D" w:rsidRDefault="005D531D" w:rsidP="005D531D">
      <w:pPr>
        <w:tabs>
          <w:tab w:val="left" w:pos="403"/>
        </w:tabs>
        <w:spacing w:after="240" w:line="240" w:lineRule="atLeast"/>
        <w:rPr>
          <w:lang w:val="en-GB"/>
        </w:rPr>
      </w:pPr>
      <w:r>
        <w:rPr>
          <w:lang w:val="en-GB"/>
        </w:rPr>
        <w:t xml:space="preserve">The semantics of the syntax elements within the </w:t>
      </w:r>
      <w:r>
        <w:rPr>
          <w:rFonts w:ascii="Courier New" w:hAnsi="Courier New" w:cs="Courier New"/>
          <w:noProof/>
          <w:lang w:val="en-GB" w:eastAsia="ja-JP"/>
        </w:rPr>
        <w:t>SampleScaling</w:t>
      </w:r>
      <w:r>
        <w:rPr>
          <w:rFonts w:ascii="Courier New" w:hAnsi="Courier New" w:cs="Courier New"/>
          <w:lang w:val="en-GB"/>
        </w:rPr>
        <w:t xml:space="preserve"> </w:t>
      </w:r>
      <w:r>
        <w:rPr>
          <w:lang w:val="en-GB"/>
        </w:rPr>
        <w:t xml:space="preserve">derivation transformation are the same as those specified for the syntax elements of </w:t>
      </w:r>
      <w:r>
        <w:rPr>
          <w:rFonts w:ascii="Courier New" w:hAnsi="Courier New" w:cs="Courier New"/>
          <w:noProof/>
          <w:lang w:val="en-GB" w:eastAsia="ja-JP"/>
        </w:rPr>
        <w:t>ImageScaling</w:t>
      </w:r>
      <w:r>
        <w:rPr>
          <w:lang w:val="en-GB"/>
        </w:rPr>
        <w:t xml:space="preserve"> as defined in ISO/IEC 23008</w:t>
      </w:r>
      <w:r>
        <w:rPr>
          <w:lang w:val="en-GB"/>
        </w:rPr>
        <w:noBreakHyphen/>
        <w:t>12.</w:t>
      </w:r>
    </w:p>
    <w:p w14:paraId="7D5F1066"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991" w:name="_Toc56600896"/>
      <w:r>
        <w:rPr>
          <w:b/>
          <w:lang w:val="en-GB" w:eastAsia="ja-JP"/>
        </w:rPr>
        <w:t>Region of interest (ROI) selection</w:t>
      </w:r>
      <w:bookmarkEnd w:id="991"/>
    </w:p>
    <w:p w14:paraId="43050FE4"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bookmarkStart w:id="992" w:name="_Toc56600897"/>
      <w:r>
        <w:rPr>
          <w:b/>
          <w:lang w:val="en-GB" w:eastAsia="ja-JP"/>
        </w:rPr>
        <w:t>Definition</w:t>
      </w:r>
      <w:bookmarkEnd w:id="992"/>
    </w:p>
    <w:p w14:paraId="343F7AF7" w14:textId="77777777" w:rsidR="005D531D" w:rsidRDefault="005D531D" w:rsidP="005D531D">
      <w:pPr>
        <w:keepLine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w:t>
      </w:r>
      <w:r>
        <w:rPr>
          <w:rFonts w:ascii="Courier New" w:eastAsia="Times New Roman" w:hAnsi="Courier New" w:cs="Courier New"/>
          <w:noProof/>
          <w:sz w:val="20"/>
          <w:szCs w:val="20"/>
          <w:highlight w:val="yellow"/>
          <w:lang w:val="en-GB" w:eastAsia="ja-JP"/>
        </w:rPr>
        <w:t>3dcc</w:t>
      </w:r>
      <w:r>
        <w:rPr>
          <w:rFonts w:ascii="Courier New" w:eastAsia="Times New Roman" w:hAnsi="Courier New" w:cs="Courier New"/>
          <w:noProof/>
          <w:sz w:val="20"/>
          <w:szCs w:val="20"/>
          <w:lang w:val="en-GB" w:eastAsia="ja-JP"/>
        </w:rPr>
        <w:t>'</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 xml:space="preserve">(1) </w:t>
      </w:r>
      <w:r>
        <w:rPr>
          <w:rFonts w:ascii="Arial" w:eastAsia="Times New Roman" w:hAnsi="Arial"/>
          <w:sz w:val="20"/>
          <w:szCs w:val="20"/>
          <w:highlight w:val="yellow"/>
          <w:lang w:val="en-GB" w:eastAsia="ja-JP"/>
        </w:rPr>
        <w:t>immersive</w:t>
      </w:r>
      <w:r>
        <w:rPr>
          <w:rFonts w:ascii="Arial" w:eastAsia="Times New Roman" w:hAnsi="Arial"/>
          <w:sz w:val="20"/>
          <w:szCs w:val="20"/>
          <w:lang w:val="en-GB" w:eastAsia="ja-JP"/>
        </w:rPr>
        <w:t xml:space="preserve"> visual track, (2) ROI timed metadata track</w:t>
      </w:r>
    </w:p>
    <w:p w14:paraId="025D271B" w14:textId="77777777" w:rsidR="005D531D" w:rsidRDefault="005D531D" w:rsidP="005D531D">
      <w:pPr>
        <w:tabs>
          <w:tab w:val="left" w:pos="403"/>
        </w:tabs>
        <w:spacing w:after="240" w:line="240" w:lineRule="atLeast"/>
        <w:rPr>
          <w:lang w:val="en-GB"/>
        </w:rPr>
      </w:pPr>
      <w:r>
        <w:rPr>
          <w:lang w:val="en-GB"/>
        </w:rPr>
        <w:t xml:space="preserve">The number of inputs shall be equal to 2 for this derivation transformation, and the inputs for this derivation transformation shall be a visual track and a ROI timed metadata track carrying </w:t>
      </w:r>
      <w:r>
        <w:rPr>
          <w:highlight w:val="yellow"/>
          <w:lang w:val="en-GB"/>
        </w:rPr>
        <w:t>3D</w:t>
      </w:r>
      <w:r>
        <w:rPr>
          <w:lang w:val="en-GB"/>
        </w:rPr>
        <w:t xml:space="preserve"> Cartesian coordinates as defined in ISO/IEC 23001</w:t>
      </w:r>
      <w:r>
        <w:rPr>
          <w:lang w:val="en-GB"/>
        </w:rPr>
        <w:noBreakHyphen/>
        <w:t xml:space="preserve">10. </w:t>
      </w:r>
    </w:p>
    <w:p w14:paraId="4AB1F453"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ROISelection</w:t>
      </w:r>
      <w:r>
        <w:rPr>
          <w:lang w:val="en-GB"/>
        </w:rPr>
        <w:t xml:space="preserve"> derivation transformation uses the </w:t>
      </w:r>
      <w:r>
        <w:rPr>
          <w:highlight w:val="yellow"/>
          <w:lang w:val="en-GB"/>
        </w:rPr>
        <w:t>3D</w:t>
      </w:r>
      <w:r>
        <w:rPr>
          <w:lang w:val="en-GB"/>
        </w:rPr>
        <w:t xml:space="preserve"> Cartesian coordinates carried in the second input track to crop the samples of the first input track. In other words, the ROI timed metadata track carrying </w:t>
      </w:r>
      <w:r>
        <w:rPr>
          <w:highlight w:val="yellow"/>
          <w:lang w:val="en-GB"/>
        </w:rPr>
        <w:t>3D</w:t>
      </w:r>
      <w:r>
        <w:rPr>
          <w:lang w:val="en-GB"/>
        </w:rPr>
        <w:t xml:space="preserve"> Cartesian coordinates is applied prescriptively to the visual track that is the input for the ROI selection derivation transformation. The visual output of the derivation </w:t>
      </w:r>
      <w:r>
        <w:rPr>
          <w:lang w:val="en-GB"/>
        </w:rPr>
        <w:lastRenderedPageBreak/>
        <w:t xml:space="preserve">transformation contains only the rectangle specified by the </w:t>
      </w:r>
      <w:r>
        <w:rPr>
          <w:highlight w:val="yellow"/>
          <w:lang w:val="en-GB"/>
        </w:rPr>
        <w:t>3D</w:t>
      </w:r>
      <w:r>
        <w:rPr>
          <w:lang w:val="en-GB"/>
        </w:rPr>
        <w:t xml:space="preserve"> Cartesian coordinates of the ROI timed metadata track.</w:t>
      </w:r>
    </w:p>
    <w:p w14:paraId="27F6F2DE"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93" w:name="_Toc56600898"/>
      <w:r>
        <w:rPr>
          <w:b/>
          <w:lang w:val="en-GB" w:eastAsia="ja-JP"/>
        </w:rPr>
        <w:t>Syntax</w:t>
      </w:r>
      <w:bookmarkEnd w:id="993"/>
    </w:p>
    <w:p w14:paraId="47CFE98B"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ROISelection </w:t>
      </w:r>
      <w:r>
        <w:rPr>
          <w:rFonts w:ascii="Courier New" w:eastAsia="Times New Roman" w:hAnsi="Courier New"/>
          <w:noProof/>
          <w:sz w:val="20"/>
          <w:szCs w:val="20"/>
          <w:lang w:val="en-GB"/>
        </w:rPr>
        <w:br/>
        <w:t>extends VisualDerivationBase ('</w:t>
      </w:r>
      <w:r>
        <w:rPr>
          <w:rFonts w:ascii="Courier New" w:eastAsia="Times New Roman" w:hAnsi="Courier New"/>
          <w:noProof/>
          <w:sz w:val="20"/>
          <w:szCs w:val="20"/>
          <w:highlight w:val="yellow"/>
          <w:lang w:val="en-GB"/>
        </w:rPr>
        <w:t>3dcc</w:t>
      </w:r>
      <w:r>
        <w:rPr>
          <w:rFonts w:ascii="Courier New" w:eastAsia="Times New Roman" w:hAnsi="Courier New"/>
          <w:noProof/>
          <w:sz w:val="20"/>
          <w:szCs w:val="20"/>
          <w:lang w:val="en-GB"/>
        </w:rPr>
        <w:t>', flags) {</w:t>
      </w:r>
      <w:r>
        <w:rPr>
          <w:rFonts w:ascii="Courier New" w:eastAsia="Times New Roman" w:hAnsi="Courier New"/>
          <w:noProof/>
          <w:sz w:val="20"/>
          <w:szCs w:val="20"/>
          <w:lang w:val="en-GB"/>
        </w:rPr>
        <w:br/>
        <w:t>}</w:t>
      </w:r>
    </w:p>
    <w:p w14:paraId="0E3F4A7F"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p>
    <w:p w14:paraId="2D19AB2D"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994" w:name="_Toc56600899"/>
      <w:r>
        <w:rPr>
          <w:b/>
          <w:lang w:val="en-GB" w:eastAsia="ja-JP"/>
        </w:rPr>
        <w:t>Grid composition</w:t>
      </w:r>
      <w:bookmarkEnd w:id="994"/>
    </w:p>
    <w:p w14:paraId="2588D4F3" w14:textId="61056F08" w:rsidR="007D38B1" w:rsidRPr="007D38B1" w:rsidRDefault="007D38B1" w:rsidP="007D38B1">
      <w:pPr>
        <w:rPr>
          <w:ins w:id="995" w:author="Frederic Maze" w:date="2022-01-20T11:19:00Z"/>
          <w:lang w:val="en-GB" w:eastAsia="ja-JP"/>
        </w:rPr>
      </w:pPr>
      <w:bookmarkStart w:id="996" w:name="_Toc56600900"/>
      <w:ins w:id="997" w:author="Frederic Maze" w:date="2022-01-20T11:19:00Z">
        <w:r w:rsidRPr="007D38B1">
          <w:rPr>
            <w:highlight w:val="yellow"/>
            <w:lang w:val="en-GB" w:eastAsia="ja-JP"/>
          </w:rPr>
          <w:t xml:space="preserve">[Ed. Note (MPEG#137): How does this </w:t>
        </w:r>
        <w:r w:rsidRPr="007D38B1">
          <w:rPr>
            <w:highlight w:val="yellow"/>
            <w:lang w:val="en-GB"/>
          </w:rPr>
          <w:t>derivation transformation apply to immersive media?</w:t>
        </w:r>
      </w:ins>
      <w:ins w:id="998" w:author="Frederic Maze" w:date="2022-01-20T11:20:00Z">
        <w:r w:rsidRPr="004411E6">
          <w:rPr>
            <w:highlight w:val="yellow"/>
            <w:lang w:val="en-GB"/>
          </w:rPr>
          <w:t xml:space="preserve"> Is this derivation transformation useful</w:t>
        </w:r>
        <w:r w:rsidRPr="007D38B1">
          <w:rPr>
            <w:highlight w:val="yellow"/>
            <w:lang w:val="en-GB"/>
          </w:rPr>
          <w:t>? If you want to combine volumetric videos any position should be possible not only 256x256 grid.</w:t>
        </w:r>
      </w:ins>
      <w:ins w:id="999" w:author="Frederic Maze" w:date="2022-01-20T11:19:00Z">
        <w:r w:rsidRPr="007D38B1">
          <w:rPr>
            <w:highlight w:val="yellow"/>
          </w:rPr>
          <w:t>]</w:t>
        </w:r>
      </w:ins>
    </w:p>
    <w:p w14:paraId="4CC8AA4C" w14:textId="1FD0BA53"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t>Definition</w:t>
      </w:r>
      <w:bookmarkEnd w:id="996"/>
    </w:p>
    <w:p w14:paraId="493A145A" w14:textId="77777777" w:rsidR="005D531D" w:rsidRDefault="005D531D" w:rsidP="005D531D">
      <w:pPr>
        <w:keepLine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'gdcp'</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Exactly rows*columns. First visual input is the top-left cell of the grid, last visual input is the bottom-right cell of the grid</w:t>
      </w:r>
    </w:p>
    <w:p w14:paraId="542BAC5E"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GridComposition</w:t>
      </w:r>
      <w:r>
        <w:rPr>
          <w:lang w:val="en-GB"/>
        </w:rPr>
        <w:t xml:space="preserve"> derivation transformation provides a composition of </w:t>
      </w:r>
      <w:r>
        <w:rPr>
          <w:highlight w:val="yellow"/>
          <w:lang w:val="en-GB"/>
        </w:rPr>
        <w:t>immersive</w:t>
      </w:r>
      <w:r>
        <w:rPr>
          <w:lang w:val="en-GB"/>
        </w:rPr>
        <w:t xml:space="preserve"> visual inputs in a given </w:t>
      </w:r>
      <w:r>
        <w:rPr>
          <w:highlight w:val="yellow"/>
          <w:lang w:val="en-GB"/>
        </w:rPr>
        <w:t>3D</w:t>
      </w:r>
      <w:r>
        <w:rPr>
          <w:lang w:val="en-GB"/>
        </w:rPr>
        <w:t xml:space="preserve"> grid order.</w:t>
      </w:r>
    </w:p>
    <w:p w14:paraId="2A806CAA" w14:textId="77777777" w:rsidR="005D531D" w:rsidRDefault="005D531D" w:rsidP="005D531D">
      <w:pPr>
        <w:tabs>
          <w:tab w:val="left" w:pos="403"/>
        </w:tabs>
        <w:spacing w:after="240" w:line="240" w:lineRule="atLeast"/>
        <w:rPr>
          <w:lang w:val="en-GB"/>
        </w:rPr>
      </w:pPr>
      <w:r>
        <w:rPr>
          <w:lang w:val="en-GB"/>
        </w:rPr>
        <w:t xml:space="preserve">The visual inputs are inserted in row-major order, top-row first, left to right, in the order they are listed as the derivation operation inputs. The number of visual inputs shall be equal to </w:t>
      </w:r>
      <w:r>
        <w:rPr>
          <w:rFonts w:ascii="Courier New" w:hAnsi="Courier New" w:cs="Courier New"/>
          <w:noProof/>
          <w:lang w:val="en-GB" w:eastAsia="ja-JP"/>
        </w:rPr>
        <w:t>rows*columns</w:t>
      </w:r>
      <w:r>
        <w:rPr>
          <w:rFonts w:ascii="Courier New" w:hAnsi="Courier New" w:cs="Courier New"/>
          <w:noProof/>
          <w:highlight w:val="yellow"/>
          <w:lang w:val="en-GB" w:eastAsia="ja-JP"/>
        </w:rPr>
        <w:t>*layers</w:t>
      </w:r>
      <w:r>
        <w:rPr>
          <w:lang w:val="en-GB"/>
        </w:rPr>
        <w:t xml:space="preserve">. All </w:t>
      </w:r>
      <w:r>
        <w:rPr>
          <w:highlight w:val="yellow"/>
          <w:lang w:val="en-GB"/>
        </w:rPr>
        <w:t>immersive</w:t>
      </w:r>
      <w:r>
        <w:rPr>
          <w:lang w:val="en-GB"/>
        </w:rPr>
        <w:t xml:space="preserve"> visual inputs (possibly after being resized) shall have exactly the same width, height </w:t>
      </w:r>
      <w:r>
        <w:rPr>
          <w:highlight w:val="yellow"/>
          <w:lang w:val="en-GB"/>
        </w:rPr>
        <w:t>and depth</w:t>
      </w:r>
      <w:r>
        <w:rPr>
          <w:lang w:val="en-GB"/>
        </w:rPr>
        <w:t xml:space="preserve">, </w:t>
      </w:r>
      <w:r>
        <w:rPr>
          <w:rFonts w:ascii="Courier New" w:hAnsi="Courier New" w:cs="Courier New"/>
          <w:noProof/>
          <w:lang w:val="en-GB" w:eastAsia="ja-JP"/>
        </w:rPr>
        <w:t>width</w:t>
      </w:r>
      <w:r>
        <w:rPr>
          <w:lang w:val="en-GB"/>
        </w:rPr>
        <w:t xml:space="preserve">, </w:t>
      </w:r>
      <w:r>
        <w:rPr>
          <w:rFonts w:ascii="Courier New" w:hAnsi="Courier New" w:cs="Courier New"/>
          <w:noProof/>
          <w:lang w:val="en-GB" w:eastAsia="ja-JP"/>
        </w:rPr>
        <w:t>height</w:t>
      </w:r>
      <w:r>
        <w:rPr>
          <w:lang w:val="en-GB"/>
        </w:rPr>
        <w:t xml:space="preserve"> </w:t>
      </w:r>
      <w:r>
        <w:rPr>
          <w:highlight w:val="yellow"/>
          <w:lang w:val="en-GB"/>
        </w:rPr>
        <w:t xml:space="preserve">and </w:t>
      </w:r>
      <w:r>
        <w:rPr>
          <w:rFonts w:ascii="Courier New" w:hAnsi="Courier New" w:cs="Courier New"/>
          <w:noProof/>
          <w:highlight w:val="yellow"/>
          <w:lang w:val="en-GB" w:eastAsia="ja-JP"/>
        </w:rPr>
        <w:t>depth</w:t>
      </w:r>
      <w:r>
        <w:rPr>
          <w:lang w:val="en-GB"/>
        </w:rPr>
        <w:t xml:space="preserve">. The </w:t>
      </w:r>
      <w:r>
        <w:rPr>
          <w:highlight w:val="yellow"/>
          <w:lang w:val="en-GB"/>
        </w:rPr>
        <w:t>immersive</w:t>
      </w:r>
      <w:r>
        <w:rPr>
          <w:lang w:val="en-GB"/>
        </w:rPr>
        <w:t xml:space="preserve"> visual inputs, when composed together, completely “cover” the </w:t>
      </w:r>
      <w:r>
        <w:rPr>
          <w:highlight w:val="yellow"/>
          <w:lang w:val="en-GB"/>
        </w:rPr>
        <w:t>immersive</w:t>
      </w:r>
      <w:r>
        <w:rPr>
          <w:lang w:val="en-GB"/>
        </w:rPr>
        <w:t xml:space="preserve"> visual output of the transformation according to the </w:t>
      </w:r>
      <w:r>
        <w:rPr>
          <w:highlight w:val="yellow"/>
          <w:lang w:val="en-GB"/>
        </w:rPr>
        <w:t>3D</w:t>
      </w:r>
      <w:r>
        <w:rPr>
          <w:lang w:val="en-GB"/>
        </w:rPr>
        <w:t xml:space="preserve"> grid, where </w:t>
      </w:r>
      <w:r>
        <w:rPr>
          <w:rFonts w:ascii="Courier New" w:hAnsi="Courier New" w:cs="Courier New"/>
          <w:noProof/>
          <w:lang w:val="en-GB" w:eastAsia="ja-JP"/>
        </w:rPr>
        <w:t>width*columns</w:t>
      </w:r>
      <w:r>
        <w:rPr>
          <w:rFonts w:ascii="Courier New" w:hAnsi="Courier New"/>
          <w:lang w:val="en-GB"/>
        </w:rPr>
        <w:t xml:space="preserve"> </w:t>
      </w:r>
      <w:r>
        <w:rPr>
          <w:lang w:val="en-GB"/>
        </w:rPr>
        <w:t xml:space="preserve">is equal to </w:t>
      </w:r>
      <w:r>
        <w:rPr>
          <w:rFonts w:ascii="Courier New" w:hAnsi="Courier New" w:cs="Courier New"/>
          <w:noProof/>
          <w:lang w:val="en-GB" w:eastAsia="ja-JP"/>
        </w:rPr>
        <w:t>output_width</w:t>
      </w:r>
      <w:r>
        <w:rPr>
          <w:lang w:val="en-GB"/>
        </w:rPr>
        <w:t xml:space="preserve">, </w:t>
      </w:r>
      <w:r>
        <w:rPr>
          <w:rFonts w:ascii="Courier New" w:hAnsi="Courier New" w:cs="Courier New"/>
          <w:noProof/>
          <w:lang w:val="en-GB" w:eastAsia="ja-JP"/>
        </w:rPr>
        <w:t>height*rows</w:t>
      </w:r>
      <w:r>
        <w:rPr>
          <w:lang w:val="en-GB"/>
        </w:rPr>
        <w:t xml:space="preserve"> is equal to </w:t>
      </w:r>
      <w:r>
        <w:rPr>
          <w:rFonts w:ascii="Courier New" w:hAnsi="Courier New" w:cs="Courier New"/>
          <w:noProof/>
          <w:lang w:val="en-GB" w:eastAsia="ja-JP"/>
        </w:rPr>
        <w:t>output_height</w:t>
      </w:r>
      <w:r>
        <w:rPr>
          <w:lang w:val="en-GB"/>
        </w:rPr>
        <w:t xml:space="preserve">, and </w:t>
      </w:r>
      <w:r>
        <w:rPr>
          <w:rFonts w:ascii="Courier New" w:hAnsi="Courier New" w:cs="Courier New"/>
          <w:noProof/>
          <w:highlight w:val="yellow"/>
          <w:lang w:val="en-GB" w:eastAsia="ja-JP"/>
        </w:rPr>
        <w:t>depth*layers</w:t>
      </w:r>
      <w:r>
        <w:rPr>
          <w:highlight w:val="yellow"/>
          <w:lang w:val="en-GB"/>
        </w:rPr>
        <w:t xml:space="preserve"> is equal to </w:t>
      </w:r>
      <w:r>
        <w:rPr>
          <w:rFonts w:ascii="Courier New" w:hAnsi="Courier New" w:cs="Courier New"/>
          <w:noProof/>
          <w:highlight w:val="yellow"/>
          <w:lang w:val="en-GB" w:eastAsia="ja-JP"/>
        </w:rPr>
        <w:t>output_depth</w:t>
      </w:r>
      <w:r>
        <w:rPr>
          <w:lang w:val="en-GB"/>
        </w:rPr>
        <w:t xml:space="preserve">. In other words, the visual output of the transformation is formed by tiling the visual inputs into a </w:t>
      </w:r>
      <w:r>
        <w:rPr>
          <w:highlight w:val="yellow"/>
          <w:lang w:val="en-GB"/>
        </w:rPr>
        <w:t>3D</w:t>
      </w:r>
      <w:r>
        <w:rPr>
          <w:lang w:val="en-GB"/>
        </w:rPr>
        <w:t xml:space="preserve"> grid with a column width equal to </w:t>
      </w:r>
      <w:r>
        <w:rPr>
          <w:rFonts w:ascii="Courier New" w:hAnsi="Courier New" w:cs="Courier New"/>
          <w:noProof/>
          <w:lang w:val="en-GB" w:eastAsia="ja-JP"/>
        </w:rPr>
        <w:t>width</w:t>
      </w:r>
      <w:r>
        <w:rPr>
          <w:lang w:val="en-GB"/>
        </w:rPr>
        <w:t xml:space="preserve"> and a row height equal to </w:t>
      </w:r>
      <w:r>
        <w:rPr>
          <w:rFonts w:ascii="Courier New" w:hAnsi="Courier New" w:cs="Courier New"/>
          <w:noProof/>
          <w:lang w:val="en-GB" w:eastAsia="ja-JP"/>
        </w:rPr>
        <w:t>height</w:t>
      </w:r>
      <w:r>
        <w:rPr>
          <w:lang w:val="en-GB"/>
        </w:rPr>
        <w:t xml:space="preserve">, and </w:t>
      </w:r>
      <w:r>
        <w:rPr>
          <w:highlight w:val="yellow"/>
          <w:lang w:val="en-GB"/>
        </w:rPr>
        <w:t xml:space="preserve">a layer depth equal to </w:t>
      </w:r>
      <w:r>
        <w:rPr>
          <w:rFonts w:ascii="Courier New" w:hAnsi="Courier New" w:cs="Courier New"/>
          <w:noProof/>
          <w:highlight w:val="yellow"/>
          <w:lang w:val="en-GB" w:eastAsia="ja-JP"/>
        </w:rPr>
        <w:t>depth</w:t>
      </w:r>
      <w:r>
        <w:rPr>
          <w:lang w:val="en-GB"/>
        </w:rPr>
        <w:t>, without any gap or overlap.</w:t>
      </w:r>
    </w:p>
    <w:p w14:paraId="1BD5796C"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1000" w:name="_Toc56600901"/>
      <w:r>
        <w:rPr>
          <w:b/>
          <w:lang w:val="en-GB" w:eastAsia="ja-JP"/>
        </w:rPr>
        <w:lastRenderedPageBreak/>
        <w:t>Syntax</w:t>
      </w:r>
      <w:bookmarkEnd w:id="1000"/>
    </w:p>
    <w:p w14:paraId="679FD888"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lang w:val="en-GB"/>
        </w:rPr>
      </w:pPr>
      <w:r>
        <w:rPr>
          <w:rFonts w:ascii="Courier New" w:eastAsia="Times New Roman" w:hAnsi="Courier New"/>
          <w:noProof/>
          <w:sz w:val="20"/>
          <w:szCs w:val="20"/>
          <w:lang w:val="en-GB"/>
        </w:rPr>
        <w:t xml:space="preserve">aligned(8) class GridComposition </w:t>
      </w:r>
      <w:r>
        <w:rPr>
          <w:rFonts w:ascii="Courier New" w:eastAsia="Times New Roman" w:hAnsi="Courier New"/>
          <w:noProof/>
          <w:sz w:val="20"/>
          <w:szCs w:val="20"/>
          <w:lang w:val="en-GB"/>
        </w:rPr>
        <w:br/>
        <w:t>extends VisualDerivationBase ('gdcp',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int(8)</w:t>
      </w:r>
      <w:r>
        <w:rPr>
          <w:rFonts w:ascii="Courier New" w:eastAsia="Times New Roman" w:hAnsi="Courier New"/>
          <w:noProof/>
          <w:sz w:val="20"/>
          <w:szCs w:val="20"/>
          <w:lang w:val="en-GB"/>
        </w:rPr>
        <w:tab/>
        <w:t>rows_minus_one</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int(8)</w:t>
      </w:r>
      <w:r>
        <w:rPr>
          <w:rFonts w:ascii="Courier New" w:eastAsia="Times New Roman" w:hAnsi="Courier New"/>
          <w:noProof/>
          <w:sz w:val="20"/>
          <w:szCs w:val="20"/>
          <w:lang w:val="en-GB"/>
        </w:rPr>
        <w:tab/>
        <w:t>columns_minus_one</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2</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unsigned int(8)</w:t>
      </w:r>
      <w:r>
        <w:rPr>
          <w:rFonts w:ascii="Courier New" w:eastAsia="Times New Roman" w:hAnsi="Courier New"/>
          <w:noProof/>
          <w:sz w:val="20"/>
          <w:szCs w:val="20"/>
          <w:highlight w:val="yellow"/>
          <w:lang w:val="en-GB"/>
        </w:rPr>
        <w:tab/>
        <w:t>layers_minus_one</w:t>
      </w:r>
      <w:r>
        <w:rPr>
          <w:rFonts w:ascii="Courier New" w:eastAsia="Times New Roman" w:hAnsi="Courier New"/>
          <w:noProof/>
          <w:sz w:val="20"/>
          <w:szCs w:val="20"/>
          <w:highlight w:val="yellow"/>
          <w:lang w:val="en-GB"/>
        </w:rPr>
        <w:tab/>
        <w:t>= 0;</w:t>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t>// parameter 3</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int(32)</w:t>
      </w:r>
      <w:r>
        <w:rPr>
          <w:rFonts w:ascii="Courier New" w:eastAsia="Times New Roman" w:hAnsi="Courier New"/>
          <w:noProof/>
          <w:sz w:val="20"/>
          <w:szCs w:val="20"/>
          <w:lang w:val="en-GB"/>
        </w:rPr>
        <w:tab/>
        <w:t xml:space="preserve">output_width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sample entry width;</w:t>
      </w:r>
      <w:r>
        <w:rPr>
          <w:rFonts w:ascii="Courier New" w:eastAsia="Times New Roman" w:hAnsi="Courier New"/>
          <w:noProof/>
          <w:sz w:val="20"/>
          <w:szCs w:val="20"/>
          <w:lang w:val="en-GB"/>
        </w:rPr>
        <w:tab/>
        <w:t>// parameter 4</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int(32)</w:t>
      </w:r>
      <w:r>
        <w:rPr>
          <w:rFonts w:ascii="Courier New" w:eastAsia="Times New Roman" w:hAnsi="Courier New"/>
          <w:noProof/>
          <w:sz w:val="20"/>
          <w:szCs w:val="20"/>
          <w:lang w:val="en-GB"/>
        </w:rPr>
        <w:tab/>
        <w:t xml:space="preserve">output_height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sample entry height;</w:t>
      </w:r>
      <w:r>
        <w:rPr>
          <w:rFonts w:ascii="Courier New" w:eastAsia="Times New Roman" w:hAnsi="Courier New"/>
          <w:noProof/>
          <w:sz w:val="20"/>
          <w:szCs w:val="20"/>
          <w:lang w:val="en-GB"/>
        </w:rPr>
        <w:tab/>
        <w:t>// parameter 5</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unsigned int(32)</w:t>
      </w:r>
      <w:r>
        <w:rPr>
          <w:rFonts w:ascii="Courier New" w:eastAsia="Times New Roman" w:hAnsi="Courier New"/>
          <w:noProof/>
          <w:sz w:val="20"/>
          <w:szCs w:val="20"/>
          <w:highlight w:val="yellow"/>
          <w:lang w:val="en-GB"/>
        </w:rPr>
        <w:tab/>
        <w:t xml:space="preserve">output_depth </w:t>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t>= sample entry depth;</w:t>
      </w:r>
      <w:r>
        <w:rPr>
          <w:rFonts w:ascii="Courier New" w:eastAsia="Times New Roman" w:hAnsi="Courier New"/>
          <w:noProof/>
          <w:sz w:val="20"/>
          <w:szCs w:val="20"/>
          <w:highlight w:val="yellow"/>
          <w:lang w:val="en-GB"/>
        </w:rPr>
        <w:tab/>
        <w:t>// parameter 6</w:t>
      </w:r>
      <w:r>
        <w:rPr>
          <w:rFonts w:ascii="Courier New" w:eastAsia="Times New Roman" w:hAnsi="Courier New"/>
          <w:noProof/>
          <w:sz w:val="20"/>
          <w:szCs w:val="20"/>
          <w:lang w:val="en-GB"/>
        </w:rPr>
        <w:br/>
        <w:t>}</w:t>
      </w:r>
    </w:p>
    <w:p w14:paraId="7A42D15D"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1001" w:name="_Toc56600902"/>
      <w:r>
        <w:rPr>
          <w:b/>
          <w:lang w:val="en-GB" w:eastAsia="ja-JP"/>
        </w:rPr>
        <w:t>Semantics</w:t>
      </w:r>
      <w:bookmarkEnd w:id="1001"/>
    </w:p>
    <w:p w14:paraId="7066D591"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szCs w:val="20"/>
          <w:lang w:val="en-GB" w:eastAsia="ja-JP"/>
        </w:rPr>
        <w:t>output_width</w:t>
      </w:r>
      <w:r>
        <w:rPr>
          <w:rFonts w:eastAsia="Times New Roman"/>
          <w:szCs w:val="20"/>
          <w:lang w:val="en-GB" w:eastAsia="ja-JP"/>
        </w:rPr>
        <w:t xml:space="preserve">, </w:t>
      </w:r>
      <w:r>
        <w:rPr>
          <w:rFonts w:ascii="Courier New" w:eastAsia="Times New Roman" w:hAnsi="Courier New" w:cs="Courier New"/>
          <w:noProof/>
          <w:szCs w:val="20"/>
          <w:lang w:val="en-GB" w:eastAsia="ja-JP"/>
        </w:rPr>
        <w:t>output_height</w:t>
      </w:r>
      <w:r>
        <w:rPr>
          <w:rFonts w:eastAsia="Times New Roman"/>
          <w:szCs w:val="20"/>
          <w:lang w:val="en-GB" w:eastAsia="ja-JP"/>
        </w:rPr>
        <w:t xml:space="preserve">, </w:t>
      </w:r>
      <w:r>
        <w:rPr>
          <w:rFonts w:ascii="Courier New" w:eastAsia="Times New Roman" w:hAnsi="Courier New" w:cs="Courier New"/>
          <w:noProof/>
          <w:szCs w:val="20"/>
          <w:highlight w:val="yellow"/>
          <w:lang w:val="en-GB" w:eastAsia="ja-JP"/>
        </w:rPr>
        <w:t>output_depth</w:t>
      </w:r>
      <w:r>
        <w:rPr>
          <w:rFonts w:eastAsia="Times New Roman"/>
          <w:szCs w:val="20"/>
          <w:lang w:val="en-GB" w:eastAsia="ja-JP"/>
        </w:rPr>
        <w:t xml:space="preserve"> specify the width, height and depth, respectively, of the reconstructed </w:t>
      </w:r>
      <w:r>
        <w:rPr>
          <w:rFonts w:eastAsia="Times New Roman"/>
          <w:szCs w:val="20"/>
          <w:highlight w:val="yellow"/>
          <w:lang w:val="en-GB" w:eastAsia="ja-JP"/>
        </w:rPr>
        <w:t>immersive</w:t>
      </w:r>
      <w:r>
        <w:rPr>
          <w:rFonts w:eastAsia="Times New Roman"/>
          <w:szCs w:val="20"/>
          <w:lang w:val="en-GB" w:eastAsia="ja-JP"/>
        </w:rPr>
        <w:t xml:space="preserve"> visual output on which the </w:t>
      </w:r>
      <w:r>
        <w:rPr>
          <w:rFonts w:eastAsia="Times New Roman"/>
          <w:szCs w:val="20"/>
          <w:highlight w:val="yellow"/>
          <w:lang w:val="en-GB" w:eastAsia="ja-JP"/>
        </w:rPr>
        <w:t>immersive</w:t>
      </w:r>
      <w:r>
        <w:rPr>
          <w:rFonts w:eastAsia="Times New Roman"/>
          <w:szCs w:val="20"/>
          <w:lang w:val="en-GB" w:eastAsia="ja-JP"/>
        </w:rPr>
        <w:t xml:space="preserve"> visual inputs are placed. </w:t>
      </w:r>
    </w:p>
    <w:p w14:paraId="341C1463"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szCs w:val="20"/>
          <w:lang w:val="en-GB" w:eastAsia="ja-JP"/>
        </w:rPr>
        <w:t>rows_minus_one</w:t>
      </w:r>
      <w:r>
        <w:rPr>
          <w:rFonts w:eastAsia="+mn-ea"/>
          <w:color w:val="353630"/>
          <w:kern w:val="24"/>
          <w:szCs w:val="20"/>
          <w:lang w:val="en-GB" w:eastAsia="zh-CN"/>
        </w:rPr>
        <w:t xml:space="preserve">, </w:t>
      </w:r>
      <w:r>
        <w:rPr>
          <w:rFonts w:ascii="Courier New" w:eastAsia="Times New Roman" w:hAnsi="Courier New" w:cs="Courier New"/>
          <w:noProof/>
          <w:szCs w:val="20"/>
          <w:lang w:val="en-GB" w:eastAsia="ja-JP"/>
        </w:rPr>
        <w:t>columns_minus_one</w:t>
      </w:r>
      <w:r>
        <w:rPr>
          <w:rFonts w:eastAsia="+mn-ea"/>
          <w:color w:val="353630"/>
          <w:kern w:val="24"/>
          <w:szCs w:val="20"/>
          <w:lang w:val="en-GB" w:eastAsia="zh-CN"/>
        </w:rPr>
        <w:t xml:space="preserve">, </w:t>
      </w:r>
      <w:r>
        <w:rPr>
          <w:rFonts w:ascii="Courier New" w:eastAsia="Times New Roman" w:hAnsi="Courier New" w:cs="Courier New"/>
          <w:noProof/>
          <w:szCs w:val="20"/>
          <w:lang w:val="en-GB" w:eastAsia="ja-JP"/>
        </w:rPr>
        <w:t>layers_minus_one</w:t>
      </w:r>
      <w:r>
        <w:rPr>
          <w:rFonts w:eastAsia="Times New Roman"/>
          <w:szCs w:val="20"/>
          <w:lang w:val="en-GB" w:eastAsia="ja-JP"/>
        </w:rPr>
        <w:t xml:space="preserve"> </w:t>
      </w:r>
      <w:proofErr w:type="gramStart"/>
      <w:r>
        <w:rPr>
          <w:rFonts w:eastAsia="Times New Roman"/>
          <w:szCs w:val="20"/>
          <w:lang w:val="en-GB" w:eastAsia="ja-JP"/>
        </w:rPr>
        <w:t>specify</w:t>
      </w:r>
      <w:proofErr w:type="gramEnd"/>
      <w:r>
        <w:rPr>
          <w:rFonts w:eastAsia="Times New Roman"/>
          <w:szCs w:val="20"/>
          <w:lang w:val="en-GB" w:eastAsia="ja-JP"/>
        </w:rPr>
        <w:t xml:space="preserve"> the number of rows, columns and </w:t>
      </w:r>
      <w:r>
        <w:rPr>
          <w:rFonts w:eastAsia="Times New Roman"/>
          <w:szCs w:val="20"/>
          <w:highlight w:val="yellow"/>
          <w:lang w:val="en-GB" w:eastAsia="ja-JP"/>
        </w:rPr>
        <w:t>layers</w:t>
      </w:r>
      <w:r>
        <w:rPr>
          <w:rFonts w:eastAsia="Times New Roman"/>
          <w:szCs w:val="20"/>
          <w:lang w:val="en-GB" w:eastAsia="ja-JP"/>
        </w:rPr>
        <w:t xml:space="preserve"> in the </w:t>
      </w:r>
      <w:r>
        <w:rPr>
          <w:rFonts w:eastAsia="Times New Roman"/>
          <w:szCs w:val="20"/>
          <w:highlight w:val="yellow"/>
          <w:lang w:val="en-GB" w:eastAsia="ja-JP"/>
        </w:rPr>
        <w:t>3D</w:t>
      </w:r>
      <w:r>
        <w:rPr>
          <w:rFonts w:eastAsia="Times New Roman"/>
          <w:szCs w:val="20"/>
          <w:lang w:val="en-GB" w:eastAsia="ja-JP"/>
        </w:rPr>
        <w:t xml:space="preserve"> grid; the value is one less than the number of rows, columns or layers, respectively. Visual inputs populate the top row first, followed by the second and following, in the listing order of the derivation operation inputs.</w:t>
      </w:r>
    </w:p>
    <w:p w14:paraId="3446E56B"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1EDC1057"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1002" w:name="_Toc56600903"/>
      <w:r>
        <w:rPr>
          <w:b/>
          <w:lang w:val="en-GB" w:eastAsia="ja-JP"/>
        </w:rPr>
        <w:t>Overlay composition</w:t>
      </w:r>
      <w:bookmarkEnd w:id="1002"/>
    </w:p>
    <w:p w14:paraId="08A458A5" w14:textId="2CB64BA1" w:rsidR="007D38B1" w:rsidRDefault="007D38B1" w:rsidP="007D38B1">
      <w:pPr>
        <w:rPr>
          <w:ins w:id="1003" w:author="Frederic Maze" w:date="2022-01-20T11:21:00Z"/>
          <w:lang w:val="en-GB" w:eastAsia="ja-JP"/>
        </w:rPr>
      </w:pPr>
      <w:bookmarkStart w:id="1004" w:name="_Toc56600904"/>
      <w:ins w:id="1005" w:author="Frederic Maze" w:date="2022-01-20T11:21:00Z">
        <w:r w:rsidRPr="007D38B1">
          <w:rPr>
            <w:highlight w:val="yellow"/>
            <w:lang w:val="en-GB" w:eastAsia="ja-JP"/>
          </w:rPr>
          <w:t>[Ed. Note (MPEG#137)</w:t>
        </w:r>
        <w:r w:rsidRPr="004411E6">
          <w:rPr>
            <w:highlight w:val="yellow"/>
            <w:lang w:val="en-GB" w:eastAsia="ja-JP"/>
          </w:rPr>
          <w:t xml:space="preserve">: </w:t>
        </w:r>
        <w:r w:rsidRPr="007D38B1">
          <w:rPr>
            <w:highlight w:val="yellow"/>
            <w:lang w:val="en-GB" w:eastAsia="ja-JP"/>
          </w:rPr>
          <w:t xml:space="preserve">How does this </w:t>
        </w:r>
        <w:r w:rsidRPr="007D38B1">
          <w:rPr>
            <w:highlight w:val="yellow"/>
            <w:lang w:val="en-GB"/>
          </w:rPr>
          <w:t xml:space="preserve">derivation transformation apply to immersive media? </w:t>
        </w:r>
      </w:ins>
      <w:ins w:id="1006" w:author="Frederic Maze" w:date="2022-01-20T11:22:00Z">
        <w:r w:rsidRPr="007D38B1">
          <w:rPr>
            <w:highlight w:val="yellow"/>
            <w:lang w:val="en-GB"/>
          </w:rPr>
          <w:t>what is an overlay in immersive video? is the backdrop a simple 2d video?</w:t>
        </w:r>
      </w:ins>
      <w:ins w:id="1007" w:author="Frederic Maze" w:date="2022-01-20T11:21:00Z">
        <w:r w:rsidRPr="007D38B1">
          <w:rPr>
            <w:highlight w:val="yellow"/>
          </w:rPr>
          <w:t>]</w:t>
        </w:r>
      </w:ins>
    </w:p>
    <w:p w14:paraId="7B6BA49B" w14:textId="28816FA2"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t>Definition</w:t>
      </w:r>
      <w:bookmarkEnd w:id="1004"/>
    </w:p>
    <w:p w14:paraId="6B96C7B1" w14:textId="77777777" w:rsidR="005D531D" w:rsidRDefault="005D531D" w:rsidP="005D531D">
      <w:pPr>
        <w:keepLine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'sovl'</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 xml:space="preserve">(1) overlay </w:t>
      </w:r>
      <w:r>
        <w:rPr>
          <w:rFonts w:ascii="Arial" w:eastAsia="Times New Roman" w:hAnsi="Arial"/>
          <w:sz w:val="20"/>
          <w:szCs w:val="20"/>
          <w:highlight w:val="yellow"/>
          <w:lang w:val="en-GB" w:eastAsia="ja-JP"/>
        </w:rPr>
        <w:t>immersive</w:t>
      </w:r>
      <w:r>
        <w:rPr>
          <w:rFonts w:ascii="Arial" w:eastAsia="Times New Roman" w:hAnsi="Arial"/>
          <w:sz w:val="20"/>
          <w:szCs w:val="20"/>
          <w:lang w:val="en-GB" w:eastAsia="ja-JP"/>
        </w:rPr>
        <w:t xml:space="preserve"> visual input (2) backdrop visual input</w:t>
      </w:r>
    </w:p>
    <w:p w14:paraId="1277B509" w14:textId="77777777" w:rsidR="005D531D" w:rsidRDefault="005D531D" w:rsidP="005D531D">
      <w:pPr>
        <w:tabs>
          <w:tab w:val="left" w:pos="403"/>
        </w:tabs>
        <w:spacing w:after="240" w:line="240" w:lineRule="atLeast"/>
        <w:rPr>
          <w:sz w:val="24"/>
          <w:szCs w:val="24"/>
          <w:lang w:val="en-GB"/>
        </w:rPr>
      </w:pPr>
      <w:r>
        <w:rPr>
          <w:lang w:val="en-GB"/>
        </w:rPr>
        <w:t xml:space="preserve">The </w:t>
      </w:r>
      <w:r>
        <w:rPr>
          <w:rFonts w:ascii="Courier New" w:hAnsi="Courier New" w:cs="Courier New"/>
          <w:noProof/>
          <w:lang w:val="en-GB" w:eastAsia="ja-JP"/>
        </w:rPr>
        <w:t>OverlayComposition</w:t>
      </w:r>
      <w:r>
        <w:rPr>
          <w:lang w:val="en-GB"/>
        </w:rPr>
        <w:t xml:space="preserve"> derivation transformation provides a composition of an </w:t>
      </w:r>
      <w:r>
        <w:rPr>
          <w:highlight w:val="yellow"/>
          <w:lang w:val="en-GB"/>
        </w:rPr>
        <w:t>immersive</w:t>
      </w:r>
      <w:r>
        <w:rPr>
          <w:lang w:val="en-GB"/>
        </w:rPr>
        <w:t xml:space="preserve"> visual input over another visual input representing the backdrop.</w:t>
      </w:r>
    </w:p>
    <w:p w14:paraId="1568C4C2" w14:textId="77777777" w:rsidR="005D531D" w:rsidRDefault="005D531D" w:rsidP="005D531D">
      <w:pPr>
        <w:tabs>
          <w:tab w:val="left" w:pos="403"/>
        </w:tabs>
        <w:spacing w:after="240" w:line="240" w:lineRule="atLeast"/>
        <w:rPr>
          <w:lang w:val="en-GB"/>
        </w:rPr>
      </w:pPr>
      <w:r>
        <w:rPr>
          <w:lang w:val="en-GB"/>
        </w:rPr>
        <w:t xml:space="preserve">The overlay </w:t>
      </w:r>
      <w:r>
        <w:rPr>
          <w:highlight w:val="yellow"/>
          <w:lang w:val="en-GB"/>
        </w:rPr>
        <w:t>immersive</w:t>
      </w:r>
      <w:r>
        <w:rPr>
          <w:lang w:val="en-GB"/>
        </w:rPr>
        <w:t xml:space="preserve"> visual input is copied over the backdrop visual input at the </w:t>
      </w:r>
      <w:proofErr w:type="spellStart"/>
      <w:r>
        <w:rPr>
          <w:rFonts w:ascii="Courier New" w:hAnsi="Courier New"/>
          <w:lang w:val="en-GB"/>
        </w:rPr>
        <w:t>horizontal_offset</w:t>
      </w:r>
      <w:proofErr w:type="spellEnd"/>
      <w:r>
        <w:rPr>
          <w:lang w:val="en-GB"/>
        </w:rPr>
        <w:t xml:space="preserve">, </w:t>
      </w:r>
      <w:proofErr w:type="spellStart"/>
      <w:r>
        <w:rPr>
          <w:rFonts w:ascii="Courier New" w:hAnsi="Courier New"/>
          <w:lang w:val="en-GB"/>
        </w:rPr>
        <w:t>vertical_offset</w:t>
      </w:r>
      <w:proofErr w:type="spellEnd"/>
      <w:r>
        <w:rPr>
          <w:lang w:val="en-GB"/>
        </w:rPr>
        <w:t xml:space="preserve">, </w:t>
      </w:r>
      <w:proofErr w:type="spellStart"/>
      <w:r>
        <w:rPr>
          <w:rFonts w:ascii="Courier New" w:hAnsi="Courier New"/>
          <w:lang w:val="en-GB"/>
        </w:rPr>
        <w:t>stacked_offset</w:t>
      </w:r>
      <w:proofErr w:type="spellEnd"/>
      <w:r>
        <w:rPr>
          <w:lang w:val="en-GB"/>
        </w:rPr>
        <w:t xml:space="preserve"> offsets. The size of the reconstructed visual output is equal to the size of the backdrop visual input. Pixels of the overlay visual input that end up outside the backdrop visual input size by the copy operation are cropped. When a visual input has an associated alpha plane, alpha blending shall be performed on the visual input.</w:t>
      </w:r>
    </w:p>
    <w:p w14:paraId="6F50F993" w14:textId="77777777" w:rsidR="005D531D" w:rsidRDefault="005D531D" w:rsidP="005D531D">
      <w:pPr>
        <w:tabs>
          <w:tab w:val="left" w:pos="403"/>
        </w:tabs>
        <w:spacing w:after="240" w:line="240" w:lineRule="atLeast"/>
        <w:rPr>
          <w:lang w:val="en-GB"/>
        </w:rPr>
      </w:pPr>
      <w:r>
        <w:rPr>
          <w:lang w:val="en-GB"/>
        </w:rPr>
        <w:t xml:space="preserve">A chain of derivation operations can be used to create a sequence of multiple </w:t>
      </w:r>
      <w:r>
        <w:rPr>
          <w:rFonts w:ascii="Courier New" w:hAnsi="Courier New" w:cs="Courier New"/>
          <w:noProof/>
          <w:lang w:val="en-GB" w:eastAsia="ja-JP"/>
        </w:rPr>
        <w:lastRenderedPageBreak/>
        <w:t>OverlayComposition</w:t>
      </w:r>
      <w:r>
        <w:rPr>
          <w:lang w:val="en-GB"/>
        </w:rPr>
        <w:t xml:space="preserve"> derivation transformations. This allows overlaying multiple visual inputs over an initial backdrop visual input in sequence order. The backdrop visual input of the first </w:t>
      </w:r>
      <w:r>
        <w:rPr>
          <w:rFonts w:ascii="Courier New" w:hAnsi="Courier New" w:cs="Courier New"/>
          <w:noProof/>
          <w:lang w:val="en-GB" w:eastAsia="ja-JP"/>
        </w:rPr>
        <w:t>OverlayComposition</w:t>
      </w:r>
      <w:r>
        <w:rPr>
          <w:lang w:val="en-GB"/>
        </w:rPr>
        <w:t xml:space="preserve"> derivation transformation in the sequence represents the initial backdrop visual input. In subsequent </w:t>
      </w:r>
      <w:r>
        <w:rPr>
          <w:rFonts w:ascii="Courier New" w:hAnsi="Courier New" w:cs="Courier New"/>
          <w:noProof/>
          <w:lang w:val="en-GB" w:eastAsia="ja-JP"/>
        </w:rPr>
        <w:t>OverlayComposition</w:t>
      </w:r>
      <w:r>
        <w:rPr>
          <w:lang w:val="en-GB"/>
        </w:rPr>
        <w:t xml:space="preserve"> derivation transformation in the sequence, the backdrop visual input should designate the visual output of the preceding </w:t>
      </w:r>
      <w:r>
        <w:rPr>
          <w:rFonts w:ascii="Courier New" w:hAnsi="Courier New" w:cs="Courier New"/>
          <w:noProof/>
          <w:lang w:val="en-GB" w:eastAsia="ja-JP"/>
        </w:rPr>
        <w:t>OverlayComposition</w:t>
      </w:r>
      <w:r>
        <w:rPr>
          <w:lang w:val="en-GB"/>
        </w:rPr>
        <w:t xml:space="preserve"> derivation transformation in the sequence. Therefore, the first </w:t>
      </w:r>
      <w:r>
        <w:rPr>
          <w:rFonts w:ascii="Courier New" w:hAnsi="Courier New" w:cs="Courier New"/>
          <w:noProof/>
          <w:lang w:val="en-GB" w:eastAsia="ja-JP"/>
        </w:rPr>
        <w:t>OverlayComposition</w:t>
      </w:r>
      <w:r>
        <w:rPr>
          <w:lang w:val="en-GB"/>
        </w:rPr>
        <w:t xml:space="preserve"> derivation transformation in the sequence represents the overlay composition of the bottom-most overlay visual input over the initial backdrop visual input. The last </w:t>
      </w:r>
      <w:r>
        <w:rPr>
          <w:rFonts w:ascii="Courier New" w:hAnsi="Courier New" w:cs="Courier New"/>
          <w:noProof/>
          <w:lang w:val="en-GB" w:eastAsia="ja-JP"/>
        </w:rPr>
        <w:t>OverlayComposition</w:t>
      </w:r>
      <w:r>
        <w:rPr>
          <w:lang w:val="en-GB"/>
        </w:rPr>
        <w:t xml:space="preserve"> derivation transformation in the sequence represents the overlay composition of the top-most overlay visual input over the reconstructed visual output of preceding overlay derivation transformations in the sequence.</w:t>
      </w:r>
    </w:p>
    <w:p w14:paraId="108377F6" w14:textId="77777777" w:rsidR="005D531D" w:rsidRDefault="005D531D" w:rsidP="005D531D">
      <w:pPr>
        <w:widowControl/>
        <w:numPr>
          <w:ilvl w:val="0"/>
          <w:numId w:val="31"/>
        </w:numPr>
        <w:tabs>
          <w:tab w:val="left" w:pos="403"/>
          <w:tab w:val="left" w:pos="960"/>
        </w:tabs>
        <w:spacing w:before="160" w:after="240" w:line="210" w:lineRule="atLeast"/>
        <w:ind w:left="709" w:firstLine="0"/>
        <w:rPr>
          <w:sz w:val="18"/>
          <w:szCs w:val="20"/>
          <w:lang w:val="en-GB" w:eastAsia="ja-JP"/>
        </w:rPr>
      </w:pPr>
      <w:r>
        <w:rPr>
          <w:sz w:val="18"/>
          <w:szCs w:val="20"/>
          <w:lang w:val="en-GB" w:eastAsia="ja-JP"/>
        </w:rPr>
        <w:t xml:space="preserve">NOTE </w:t>
      </w:r>
      <w:r>
        <w:rPr>
          <w:sz w:val="18"/>
          <w:szCs w:val="20"/>
          <w:lang w:val="en-GB" w:eastAsia="ja-JP"/>
        </w:rPr>
        <w:tab/>
        <w:t>The visual output of a sRGB fill derivation transformation may be used as an initial backdrop visual input.</w:t>
      </w:r>
    </w:p>
    <w:p w14:paraId="1E9DE013"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1008" w:name="_Toc56600905"/>
      <w:r>
        <w:rPr>
          <w:b/>
          <w:lang w:val="en-GB" w:eastAsia="ja-JP"/>
        </w:rPr>
        <w:t>Syntax</w:t>
      </w:r>
      <w:bookmarkEnd w:id="1008"/>
    </w:p>
    <w:p w14:paraId="29AA0C39"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Cs w:val="20"/>
          <w:lang w:val="en-GB"/>
        </w:rPr>
      </w:pPr>
      <w:r>
        <w:rPr>
          <w:rFonts w:ascii="Courier New" w:eastAsia="Times New Roman" w:hAnsi="Courier New"/>
          <w:noProof/>
          <w:sz w:val="20"/>
          <w:szCs w:val="20"/>
          <w:lang w:val="en-GB"/>
        </w:rPr>
        <w:t xml:space="preserve">aligned(8) class OverlayComposition </w:t>
      </w:r>
      <w:r>
        <w:rPr>
          <w:rFonts w:ascii="Courier New" w:eastAsia="Times New Roman" w:hAnsi="Courier New"/>
          <w:noProof/>
          <w:sz w:val="20"/>
          <w:szCs w:val="20"/>
          <w:lang w:val="en-GB"/>
        </w:rPr>
        <w:br/>
        <w:t>extends VisualDerivationBase ('sovl',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signed int(32)</w:t>
      </w:r>
      <w:r>
        <w:rPr>
          <w:rFonts w:ascii="Courier New" w:eastAsia="Times New Roman" w:hAnsi="Courier New"/>
          <w:noProof/>
          <w:sz w:val="20"/>
          <w:szCs w:val="20"/>
          <w:lang w:val="en-GB"/>
        </w:rPr>
        <w:tab/>
        <w:t>horizontal_offset</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signed int(32)</w:t>
      </w:r>
      <w:r>
        <w:rPr>
          <w:rFonts w:ascii="Courier New" w:eastAsia="Times New Roman" w:hAnsi="Courier New"/>
          <w:noProof/>
          <w:sz w:val="20"/>
          <w:szCs w:val="20"/>
          <w:lang w:val="en-GB"/>
        </w:rPr>
        <w:tab/>
        <w:t xml:space="preserve">vertical_offset </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t>// parameter 2</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signed int(32)</w:t>
      </w:r>
      <w:r>
        <w:rPr>
          <w:rFonts w:ascii="Courier New" w:eastAsia="Times New Roman" w:hAnsi="Courier New"/>
          <w:noProof/>
          <w:sz w:val="20"/>
          <w:szCs w:val="20"/>
          <w:highlight w:val="yellow"/>
          <w:lang w:val="en-GB"/>
        </w:rPr>
        <w:tab/>
        <w:t xml:space="preserve">stacked_offset </w:t>
      </w:r>
      <w:r>
        <w:rPr>
          <w:rFonts w:ascii="Courier New" w:eastAsia="Times New Roman" w:hAnsi="Courier New"/>
          <w:noProof/>
          <w:sz w:val="20"/>
          <w:szCs w:val="20"/>
          <w:highlight w:val="yellow"/>
          <w:lang w:val="en-GB"/>
        </w:rPr>
        <w:tab/>
        <w:t>= 0;</w:t>
      </w:r>
      <w:r>
        <w:rPr>
          <w:rFonts w:ascii="Courier New" w:eastAsia="Times New Roman" w:hAnsi="Courier New"/>
          <w:noProof/>
          <w:sz w:val="20"/>
          <w:szCs w:val="20"/>
          <w:highlight w:val="yellow"/>
          <w:lang w:val="en-GB"/>
        </w:rPr>
        <w:tab/>
        <w:t>// parameter 3</w:t>
      </w:r>
      <w:r>
        <w:rPr>
          <w:rFonts w:ascii="Courier New" w:eastAsia="Times New Roman" w:hAnsi="Courier New"/>
          <w:noProof/>
          <w:sz w:val="20"/>
          <w:szCs w:val="20"/>
          <w:lang w:val="en-GB"/>
        </w:rPr>
        <w:br/>
        <w:t>}</w:t>
      </w:r>
    </w:p>
    <w:p w14:paraId="7BA3BFF1"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1009" w:name="_Toc56600906"/>
      <w:r>
        <w:rPr>
          <w:b/>
          <w:lang w:val="en-GB" w:eastAsia="ja-JP"/>
        </w:rPr>
        <w:t>Semantics</w:t>
      </w:r>
      <w:bookmarkEnd w:id="1009"/>
    </w:p>
    <w:p w14:paraId="54078D91" w14:textId="77777777" w:rsidR="005D531D" w:rsidRDefault="005D531D" w:rsidP="005D531D">
      <w:pPr>
        <w:tabs>
          <w:tab w:val="left" w:pos="403"/>
        </w:tabs>
        <w:spacing w:after="240" w:line="240" w:lineRule="atLeast"/>
        <w:ind w:left="709" w:hanging="284"/>
        <w:rPr>
          <w:sz w:val="24"/>
          <w:szCs w:val="24"/>
          <w:lang w:val="en-GB"/>
        </w:rPr>
      </w:pPr>
      <w:r>
        <w:rPr>
          <w:rFonts w:ascii="Courier New" w:hAnsi="Courier New" w:cs="Courier New"/>
          <w:noProof/>
          <w:lang w:val="en-GB" w:eastAsia="ja-JP"/>
        </w:rPr>
        <w:t>horizontal_offset</w:t>
      </w:r>
      <w:r>
        <w:rPr>
          <w:lang w:val="en-GB"/>
        </w:rPr>
        <w:t xml:space="preserve">, </w:t>
      </w:r>
      <w:r>
        <w:rPr>
          <w:rFonts w:ascii="Courier New" w:hAnsi="Courier New" w:cs="Courier New"/>
          <w:noProof/>
          <w:lang w:val="en-GB" w:eastAsia="ja-JP"/>
        </w:rPr>
        <w:t>vertical_offset</w:t>
      </w:r>
      <w:r>
        <w:rPr>
          <w:highlight w:val="yellow"/>
          <w:lang w:val="en-GB"/>
        </w:rPr>
        <w:t xml:space="preserve">, </w:t>
      </w:r>
      <w:r>
        <w:rPr>
          <w:rFonts w:ascii="Courier New" w:hAnsi="Courier New" w:cs="Courier New"/>
          <w:noProof/>
          <w:highlight w:val="yellow"/>
          <w:lang w:val="en-GB" w:eastAsia="ja-JP"/>
        </w:rPr>
        <w:t>stacked_offset</w:t>
      </w:r>
      <w:r>
        <w:rPr>
          <w:lang w:val="en-GB"/>
        </w:rPr>
        <w:t xml:space="preserve"> specify the offset, from the top-left</w:t>
      </w:r>
      <w:r>
        <w:rPr>
          <w:highlight w:val="yellow"/>
          <w:lang w:val="en-GB"/>
        </w:rPr>
        <w:t>-front</w:t>
      </w:r>
      <w:r>
        <w:rPr>
          <w:lang w:val="en-GB"/>
        </w:rPr>
        <w:t xml:space="preserve"> corner of the backdrop visual input, to which the overlay</w:t>
      </w:r>
      <w:r>
        <w:rPr>
          <w:highlight w:val="yellow"/>
          <w:lang w:val="en-GB"/>
        </w:rPr>
        <w:t xml:space="preserve"> immersive</w:t>
      </w:r>
      <w:r>
        <w:rPr>
          <w:lang w:val="en-GB"/>
        </w:rPr>
        <w:t xml:space="preserve"> visual input is located. Pixel locations with a negative offset value are not included in the reconstructed </w:t>
      </w:r>
      <w:r>
        <w:rPr>
          <w:highlight w:val="yellow"/>
          <w:lang w:val="en-GB"/>
        </w:rPr>
        <w:t>immersive</w:t>
      </w:r>
      <w:r>
        <w:rPr>
          <w:lang w:val="en-GB"/>
        </w:rPr>
        <w:t xml:space="preserve"> visual output. Horizontal pixel locations greater than or equal to the width of the backdrop visual input are not included in the reconstructed </w:t>
      </w:r>
      <w:r>
        <w:rPr>
          <w:highlight w:val="yellow"/>
          <w:lang w:val="en-GB"/>
        </w:rPr>
        <w:t>immersive</w:t>
      </w:r>
      <w:r>
        <w:rPr>
          <w:lang w:val="en-GB"/>
        </w:rPr>
        <w:t xml:space="preserve"> visual output. Vertical pixel locations greater than or equal to the height of the backdrop visual input are not included in the reconstructed </w:t>
      </w:r>
      <w:r>
        <w:rPr>
          <w:highlight w:val="yellow"/>
          <w:lang w:val="en-GB"/>
        </w:rPr>
        <w:t>immersive</w:t>
      </w:r>
      <w:r>
        <w:rPr>
          <w:lang w:val="en-GB"/>
        </w:rPr>
        <w:t xml:space="preserve"> visual output. Stacked pixel locations greater than or equal to the depth of the backdrop visual input are not included in the reconstructed </w:t>
      </w:r>
      <w:r>
        <w:rPr>
          <w:highlight w:val="yellow"/>
          <w:lang w:val="en-GB"/>
        </w:rPr>
        <w:t>immersive</w:t>
      </w:r>
      <w:r>
        <w:rPr>
          <w:lang w:val="en-GB"/>
        </w:rPr>
        <w:t xml:space="preserve"> visual output.</w:t>
      </w:r>
    </w:p>
    <w:p w14:paraId="2A846BC5" w14:textId="77777777" w:rsidR="00F86385" w:rsidRPr="005D531D" w:rsidRDefault="00F86385">
      <w:pPr>
        <w:rPr>
          <w:lang w:val="en-GB"/>
        </w:rPr>
      </w:pPr>
    </w:p>
    <w:sectPr w:rsidR="00F86385" w:rsidRPr="005D531D" w:rsidSect="002553B1">
      <w:pgSz w:w="11894" w:h="16834" w:code="9"/>
      <w:pgMar w:top="1440" w:right="1440" w:bottom="18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1EF4F" w14:textId="77777777" w:rsidR="00855558" w:rsidRDefault="00855558" w:rsidP="00717E1B">
      <w:pPr>
        <w:spacing w:after="0" w:line="240" w:lineRule="auto"/>
      </w:pPr>
      <w:r>
        <w:separator/>
      </w:r>
    </w:p>
  </w:endnote>
  <w:endnote w:type="continuationSeparator" w:id="0">
    <w:p w14:paraId="08E68BD5" w14:textId="77777777" w:rsidR="00855558" w:rsidRDefault="00855558"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Nimbus Roman No9 L">
    <w:altName w:val="Times New Roman"/>
    <w:charset w:val="00"/>
    <w:family w:val="roman"/>
    <w:pitch w:val="variable"/>
  </w:font>
  <w:font w:name="Nimbus Sans L">
    <w:altName w:val="Arial"/>
    <w:charset w:val="00"/>
    <w:family w:val="auto"/>
    <w:pitch w:val="variable"/>
  </w:font>
  <w:font w:name="Tunga">
    <w:panose1 w:val="00000400000000000000"/>
    <w:charset w:val="00"/>
    <w:family w:val="swiss"/>
    <w:pitch w:val="variable"/>
    <w:sig w:usb0="004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ourier">
    <w:altName w:val="Courier New"/>
    <w:panose1 w:val="02070409020205020404"/>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auto"/>
    <w:pitch w:val="variable"/>
    <w:sig w:usb0="E00002FF" w:usb1="5000785B" w:usb2="00000000" w:usb3="00000000" w:csb0="0000019F" w:csb1="00000000"/>
  </w:font>
  <w:font w:name="Consolas">
    <w:panose1 w:val="020B0609020204030204"/>
    <w:charset w:val="00"/>
    <w:family w:val="modern"/>
    <w:pitch w:val="fixed"/>
    <w:sig w:usb0="E00006FF" w:usb1="0000FCFF" w:usb2="00000001" w:usb3="00000000" w:csb0="0000019F" w:csb1="00000000"/>
  </w:font>
  <w:font w:name="+mn-e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EA304" w14:textId="77777777" w:rsidR="00855558" w:rsidRDefault="00855558" w:rsidP="00717E1B">
      <w:pPr>
        <w:spacing w:after="0" w:line="240" w:lineRule="auto"/>
      </w:pPr>
      <w:r>
        <w:separator/>
      </w:r>
    </w:p>
  </w:footnote>
  <w:footnote w:type="continuationSeparator" w:id="0">
    <w:p w14:paraId="3A3A643A" w14:textId="77777777" w:rsidR="00855558" w:rsidRDefault="00855558" w:rsidP="00717E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 w15:restartNumberingAfterBreak="0">
    <w:nsid w:val="09B1713B"/>
    <w:multiLevelType w:val="hybridMultilevel"/>
    <w:tmpl w:val="D7E6355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E987F91"/>
    <w:multiLevelType w:val="hybridMultilevel"/>
    <w:tmpl w:val="90745A50"/>
    <w:lvl w:ilvl="0" w:tplc="3AA4FCDE">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3B80C58"/>
    <w:multiLevelType w:val="multilevel"/>
    <w:tmpl w:val="E4A8AE18"/>
    <w:lvl w:ilvl="0">
      <w:start w:val="3"/>
      <w:numFmt w:val="decimal"/>
      <w:pStyle w:val="NormalH2"/>
      <w:lvlText w:val="%1"/>
      <w:lvlJc w:val="left"/>
      <w:pPr>
        <w:ind w:left="432" w:hanging="432"/>
      </w:pPr>
      <w:rPr>
        <w:rFonts w:cs="Times New Roman" w:hint="default"/>
      </w:rPr>
    </w:lvl>
    <w:lvl w:ilvl="1">
      <w:start w:val="1"/>
      <w:numFmt w:val="decimal"/>
      <w:pStyle w:val="NormalH2"/>
      <w:lvlText w:val="%1.%2"/>
      <w:lvlJc w:val="left"/>
      <w:pPr>
        <w:ind w:left="576" w:hanging="576"/>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4" w15:restartNumberingAfterBreak="0">
    <w:nsid w:val="24EC23D7"/>
    <w:multiLevelType w:val="hybridMultilevel"/>
    <w:tmpl w:val="3050FC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5E85BE7"/>
    <w:multiLevelType w:val="multilevel"/>
    <w:tmpl w:val="FEE64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FA3330F"/>
    <w:multiLevelType w:val="hybridMultilevel"/>
    <w:tmpl w:val="11D2F292"/>
    <w:lvl w:ilvl="0" w:tplc="040C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3E5168C"/>
    <w:multiLevelType w:val="hybridMultilevel"/>
    <w:tmpl w:val="E28CA404"/>
    <w:lvl w:ilvl="0" w:tplc="DF3EFD32">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6ED5F0B"/>
    <w:multiLevelType w:val="hybridMultilevel"/>
    <w:tmpl w:val="47C6EA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suff w:val="nothing"/>
      <w:lvlText w:val="N%1.%2"/>
      <w:lvlJc w:val="left"/>
      <w:pPr>
        <w:ind w:left="0" w:firstLine="0"/>
      </w:pPr>
    </w:lvl>
    <w:lvl w:ilvl="2">
      <w:start w:val="1"/>
      <w:numFmt w:val="decimal"/>
      <w:suff w:val="nothing"/>
      <w:lvlText w:val="N%1.%2.%3"/>
      <w:lvlJc w:val="left"/>
      <w:pPr>
        <w:ind w:left="0" w:firstLine="0"/>
      </w:pPr>
    </w:lvl>
    <w:lvl w:ilvl="3">
      <w:start w:val="1"/>
      <w:numFmt w:val="decimal"/>
      <w:suff w:val="nothing"/>
      <w:lvlText w:val="N%1.%2.%3.%4"/>
      <w:lvlJc w:val="left"/>
      <w:pPr>
        <w:ind w:left="0" w:firstLine="0"/>
      </w:pPr>
    </w:lvl>
    <w:lvl w:ilvl="4">
      <w:start w:val="1"/>
      <w:numFmt w:val="decimal"/>
      <w:suff w:val="nothing"/>
      <w:lvlText w:val="N%1.%2.%3.%4.%5"/>
      <w:lvlJc w:val="left"/>
      <w:pPr>
        <w:ind w:left="0" w:firstLine="0"/>
      </w:pPr>
    </w:lvl>
    <w:lvl w:ilvl="5">
      <w:start w:val="1"/>
      <w:numFmt w:val="decimal"/>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3929276F"/>
    <w:multiLevelType w:val="hybridMultilevel"/>
    <w:tmpl w:val="49887C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C832ECF"/>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3CE2718E"/>
    <w:multiLevelType w:val="hybridMultilevel"/>
    <w:tmpl w:val="3050FC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CE96F25"/>
    <w:multiLevelType w:val="hybridMultilevel"/>
    <w:tmpl w:val="31B0A990"/>
    <w:lvl w:ilvl="0" w:tplc="ACC48B30">
      <w:numFmt w:val="bullet"/>
      <w:lvlText w:val="-"/>
      <w:lvlJc w:val="left"/>
      <w:pPr>
        <w:ind w:left="720" w:hanging="360"/>
      </w:pPr>
      <w:rPr>
        <w:rFonts w:ascii="Cambria" w:eastAsia="Calibri" w:hAnsi="Cambria" w:cs="Times New Roman" w:hint="default"/>
        <w:color w:val="0000FF"/>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F38191A"/>
    <w:multiLevelType w:val="multilevel"/>
    <w:tmpl w:val="6BD670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7B51D11"/>
    <w:multiLevelType w:val="hybridMultilevel"/>
    <w:tmpl w:val="49887C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BD628C0"/>
    <w:multiLevelType w:val="hybridMultilevel"/>
    <w:tmpl w:val="934895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0405EC1"/>
    <w:multiLevelType w:val="hybridMultilevel"/>
    <w:tmpl w:val="BFAE2D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24023C0"/>
    <w:multiLevelType w:val="hybridMultilevel"/>
    <w:tmpl w:val="934895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3B50C4F"/>
    <w:multiLevelType w:val="hybridMultilevel"/>
    <w:tmpl w:val="46662A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3C02E1D"/>
    <w:multiLevelType w:val="hybridMultilevel"/>
    <w:tmpl w:val="BA0A8D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8766D3E"/>
    <w:multiLevelType w:val="hybridMultilevel"/>
    <w:tmpl w:val="57ACCC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A16712"/>
    <w:multiLevelType w:val="hybridMultilevel"/>
    <w:tmpl w:val="BA0A8D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6AA21B6C"/>
    <w:multiLevelType w:val="hybridMultilevel"/>
    <w:tmpl w:val="569036F6"/>
    <w:lvl w:ilvl="0" w:tplc="11C89DAA">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D702595"/>
    <w:multiLevelType w:val="multilevel"/>
    <w:tmpl w:val="3FAC1932"/>
    <w:lvl w:ilvl="0">
      <w:start w:val="1"/>
      <w:numFmt w:val="decimal"/>
      <w:pStyle w:val="Heading1"/>
      <w:lvlText w:val="%1."/>
      <w:lvlJc w:val="left"/>
      <w:pPr>
        <w:ind w:left="360"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5" w15:restartNumberingAfterBreak="0">
    <w:nsid w:val="6E7F48DF"/>
    <w:multiLevelType w:val="hybridMultilevel"/>
    <w:tmpl w:val="CAF82F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75A34068"/>
    <w:multiLevelType w:val="multilevel"/>
    <w:tmpl w:val="4DCA8C2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4"/>
  </w:num>
  <w:num w:numId="2">
    <w:abstractNumId w:val="0"/>
  </w:num>
  <w:num w:numId="3">
    <w:abstractNumId w:val="26"/>
  </w:num>
  <w:num w:numId="4">
    <w:abstractNumId w:val="9"/>
  </w:num>
  <w:num w:numId="5">
    <w:abstractNumId w:val="23"/>
  </w:num>
  <w:num w:numId="6">
    <w:abstractNumId w:val="5"/>
  </w:num>
  <w:num w:numId="7">
    <w:abstractNumId w:val="21"/>
  </w:num>
  <w:num w:numId="8">
    <w:abstractNumId w:val="2"/>
  </w:num>
  <w:num w:numId="9">
    <w:abstractNumId w:val="26"/>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7"/>
  </w:num>
  <w:num w:numId="15">
    <w:abstractNumId w:val="24"/>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8"/>
  </w:num>
  <w:num w:numId="22">
    <w:abstractNumId w:val="4"/>
  </w:num>
  <w:num w:numId="23">
    <w:abstractNumId w:val="3"/>
  </w:num>
  <w:num w:numId="24">
    <w:abstractNumId w:val="13"/>
  </w:num>
  <w:num w:numId="25">
    <w:abstractNumId w:val="24"/>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rederic Maze">
    <w15:presenceInfo w15:providerId="None" w15:userId="Frederic Maz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isplayHorizontalDrawingGridEvery w:val="2"/>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709"/>
    <w:rsid w:val="00002217"/>
    <w:rsid w:val="00011448"/>
    <w:rsid w:val="00012437"/>
    <w:rsid w:val="0001512E"/>
    <w:rsid w:val="00017473"/>
    <w:rsid w:val="00020C69"/>
    <w:rsid w:val="0002499C"/>
    <w:rsid w:val="00030AD0"/>
    <w:rsid w:val="000321E2"/>
    <w:rsid w:val="000323CE"/>
    <w:rsid w:val="00032709"/>
    <w:rsid w:val="00032A0E"/>
    <w:rsid w:val="000352CB"/>
    <w:rsid w:val="000360D3"/>
    <w:rsid w:val="000450D0"/>
    <w:rsid w:val="00045D8C"/>
    <w:rsid w:val="000516E3"/>
    <w:rsid w:val="000518B1"/>
    <w:rsid w:val="00057DA2"/>
    <w:rsid w:val="0006001F"/>
    <w:rsid w:val="00063D21"/>
    <w:rsid w:val="00064720"/>
    <w:rsid w:val="00070C4C"/>
    <w:rsid w:val="000756DA"/>
    <w:rsid w:val="000778F8"/>
    <w:rsid w:val="00080DAC"/>
    <w:rsid w:val="0009037B"/>
    <w:rsid w:val="00092D87"/>
    <w:rsid w:val="000932E4"/>
    <w:rsid w:val="0009330F"/>
    <w:rsid w:val="00093F5A"/>
    <w:rsid w:val="00094B3F"/>
    <w:rsid w:val="00097055"/>
    <w:rsid w:val="00097E82"/>
    <w:rsid w:val="000A0BA4"/>
    <w:rsid w:val="000A0F64"/>
    <w:rsid w:val="000A0F67"/>
    <w:rsid w:val="000B094F"/>
    <w:rsid w:val="000B3FFF"/>
    <w:rsid w:val="000B5B97"/>
    <w:rsid w:val="000C2E3B"/>
    <w:rsid w:val="000C3017"/>
    <w:rsid w:val="000C5808"/>
    <w:rsid w:val="000D08CC"/>
    <w:rsid w:val="000D2DA7"/>
    <w:rsid w:val="000D34CE"/>
    <w:rsid w:val="000D47B8"/>
    <w:rsid w:val="000D5563"/>
    <w:rsid w:val="000D58DC"/>
    <w:rsid w:val="000D59C1"/>
    <w:rsid w:val="000E6082"/>
    <w:rsid w:val="000E6AA6"/>
    <w:rsid w:val="000F385D"/>
    <w:rsid w:val="000F3E34"/>
    <w:rsid w:val="000F3F36"/>
    <w:rsid w:val="000F5192"/>
    <w:rsid w:val="000F5212"/>
    <w:rsid w:val="00104DD9"/>
    <w:rsid w:val="0011060D"/>
    <w:rsid w:val="00111E36"/>
    <w:rsid w:val="00112C74"/>
    <w:rsid w:val="00114960"/>
    <w:rsid w:val="00115515"/>
    <w:rsid w:val="00116304"/>
    <w:rsid w:val="00117067"/>
    <w:rsid w:val="001171C6"/>
    <w:rsid w:val="00123F9C"/>
    <w:rsid w:val="00124211"/>
    <w:rsid w:val="00125257"/>
    <w:rsid w:val="00125B27"/>
    <w:rsid w:val="00125F4E"/>
    <w:rsid w:val="00127ED5"/>
    <w:rsid w:val="001301D0"/>
    <w:rsid w:val="001302B6"/>
    <w:rsid w:val="00131F33"/>
    <w:rsid w:val="0013302C"/>
    <w:rsid w:val="001347D5"/>
    <w:rsid w:val="00144CA2"/>
    <w:rsid w:val="0014514A"/>
    <w:rsid w:val="00146509"/>
    <w:rsid w:val="00146B2F"/>
    <w:rsid w:val="00150931"/>
    <w:rsid w:val="00150998"/>
    <w:rsid w:val="00153023"/>
    <w:rsid w:val="00153A7E"/>
    <w:rsid w:val="001619DD"/>
    <w:rsid w:val="00164CE0"/>
    <w:rsid w:val="001676B9"/>
    <w:rsid w:val="00171211"/>
    <w:rsid w:val="00173A50"/>
    <w:rsid w:val="0017476B"/>
    <w:rsid w:val="00180423"/>
    <w:rsid w:val="0018277D"/>
    <w:rsid w:val="00182B16"/>
    <w:rsid w:val="00184896"/>
    <w:rsid w:val="001861E0"/>
    <w:rsid w:val="0019035C"/>
    <w:rsid w:val="00190C98"/>
    <w:rsid w:val="00191039"/>
    <w:rsid w:val="001920B7"/>
    <w:rsid w:val="00192B02"/>
    <w:rsid w:val="00194184"/>
    <w:rsid w:val="001A0579"/>
    <w:rsid w:val="001A13E2"/>
    <w:rsid w:val="001A1D32"/>
    <w:rsid w:val="001A2EF3"/>
    <w:rsid w:val="001A4FAE"/>
    <w:rsid w:val="001A60D5"/>
    <w:rsid w:val="001A77B5"/>
    <w:rsid w:val="001B6E66"/>
    <w:rsid w:val="001C122D"/>
    <w:rsid w:val="001C1A4B"/>
    <w:rsid w:val="001C22D5"/>
    <w:rsid w:val="001C2B74"/>
    <w:rsid w:val="001C3C14"/>
    <w:rsid w:val="001C4B6A"/>
    <w:rsid w:val="001C4CCD"/>
    <w:rsid w:val="001D12E4"/>
    <w:rsid w:val="001D3719"/>
    <w:rsid w:val="001D56A9"/>
    <w:rsid w:val="001E41DB"/>
    <w:rsid w:val="001E4B8A"/>
    <w:rsid w:val="001E4D9B"/>
    <w:rsid w:val="001E6EEC"/>
    <w:rsid w:val="001F0CC7"/>
    <w:rsid w:val="001F3C5D"/>
    <w:rsid w:val="001F57AF"/>
    <w:rsid w:val="00200029"/>
    <w:rsid w:val="00201598"/>
    <w:rsid w:val="002073EF"/>
    <w:rsid w:val="00211D9B"/>
    <w:rsid w:val="0021236E"/>
    <w:rsid w:val="00213F4F"/>
    <w:rsid w:val="00215391"/>
    <w:rsid w:val="0021597E"/>
    <w:rsid w:val="00221B33"/>
    <w:rsid w:val="00221DA3"/>
    <w:rsid w:val="00221F51"/>
    <w:rsid w:val="00222097"/>
    <w:rsid w:val="00222654"/>
    <w:rsid w:val="00222F4C"/>
    <w:rsid w:val="00226388"/>
    <w:rsid w:val="00226563"/>
    <w:rsid w:val="00235336"/>
    <w:rsid w:val="00240613"/>
    <w:rsid w:val="002423FE"/>
    <w:rsid w:val="002430BC"/>
    <w:rsid w:val="002479AB"/>
    <w:rsid w:val="00251206"/>
    <w:rsid w:val="00251473"/>
    <w:rsid w:val="00252CCA"/>
    <w:rsid w:val="00252EC1"/>
    <w:rsid w:val="002553B1"/>
    <w:rsid w:val="00256274"/>
    <w:rsid w:val="00257B1B"/>
    <w:rsid w:val="002627A4"/>
    <w:rsid w:val="00262DE7"/>
    <w:rsid w:val="0027010C"/>
    <w:rsid w:val="0027240A"/>
    <w:rsid w:val="00272D6B"/>
    <w:rsid w:val="00273137"/>
    <w:rsid w:val="002739A4"/>
    <w:rsid w:val="0027494F"/>
    <w:rsid w:val="00275247"/>
    <w:rsid w:val="00281616"/>
    <w:rsid w:val="002869A6"/>
    <w:rsid w:val="00286C15"/>
    <w:rsid w:val="0028710D"/>
    <w:rsid w:val="00287BD5"/>
    <w:rsid w:val="00290227"/>
    <w:rsid w:val="002A1296"/>
    <w:rsid w:val="002A2489"/>
    <w:rsid w:val="002A57F9"/>
    <w:rsid w:val="002A6BFB"/>
    <w:rsid w:val="002B10DE"/>
    <w:rsid w:val="002B23C2"/>
    <w:rsid w:val="002B2FD2"/>
    <w:rsid w:val="002C7F0F"/>
    <w:rsid w:val="002D5BA5"/>
    <w:rsid w:val="002D7993"/>
    <w:rsid w:val="002E02B6"/>
    <w:rsid w:val="002E6094"/>
    <w:rsid w:val="002F6541"/>
    <w:rsid w:val="002F7AF1"/>
    <w:rsid w:val="00300836"/>
    <w:rsid w:val="003011F3"/>
    <w:rsid w:val="00304E78"/>
    <w:rsid w:val="00306198"/>
    <w:rsid w:val="0030631B"/>
    <w:rsid w:val="00306BA6"/>
    <w:rsid w:val="00311615"/>
    <w:rsid w:val="00312D23"/>
    <w:rsid w:val="00313830"/>
    <w:rsid w:val="00313A95"/>
    <w:rsid w:val="00317A4B"/>
    <w:rsid w:val="0033190F"/>
    <w:rsid w:val="003332C0"/>
    <w:rsid w:val="00352E41"/>
    <w:rsid w:val="003573DE"/>
    <w:rsid w:val="0036721F"/>
    <w:rsid w:val="00371128"/>
    <w:rsid w:val="0037127E"/>
    <w:rsid w:val="003712E8"/>
    <w:rsid w:val="00373451"/>
    <w:rsid w:val="00373759"/>
    <w:rsid w:val="003761B2"/>
    <w:rsid w:val="00380B0B"/>
    <w:rsid w:val="00382A3C"/>
    <w:rsid w:val="00385EA4"/>
    <w:rsid w:val="00391E9B"/>
    <w:rsid w:val="00392645"/>
    <w:rsid w:val="0039309E"/>
    <w:rsid w:val="00395A06"/>
    <w:rsid w:val="003961A8"/>
    <w:rsid w:val="00396830"/>
    <w:rsid w:val="003976B4"/>
    <w:rsid w:val="003A0934"/>
    <w:rsid w:val="003A3207"/>
    <w:rsid w:val="003A33AA"/>
    <w:rsid w:val="003A386B"/>
    <w:rsid w:val="003A38B6"/>
    <w:rsid w:val="003C061B"/>
    <w:rsid w:val="003C0AEC"/>
    <w:rsid w:val="003C2BAB"/>
    <w:rsid w:val="003C31FB"/>
    <w:rsid w:val="003C69C4"/>
    <w:rsid w:val="003C7AB6"/>
    <w:rsid w:val="003E104B"/>
    <w:rsid w:val="003E1E52"/>
    <w:rsid w:val="003E2B89"/>
    <w:rsid w:val="003E5FA8"/>
    <w:rsid w:val="003E6A4C"/>
    <w:rsid w:val="003F37D3"/>
    <w:rsid w:val="003F42F9"/>
    <w:rsid w:val="003F6E4A"/>
    <w:rsid w:val="00400239"/>
    <w:rsid w:val="00406247"/>
    <w:rsid w:val="004067A0"/>
    <w:rsid w:val="004070C3"/>
    <w:rsid w:val="0040751A"/>
    <w:rsid w:val="0041116D"/>
    <w:rsid w:val="00417F8B"/>
    <w:rsid w:val="004202E9"/>
    <w:rsid w:val="00422044"/>
    <w:rsid w:val="00425379"/>
    <w:rsid w:val="004266C9"/>
    <w:rsid w:val="00426E8E"/>
    <w:rsid w:val="00434ADB"/>
    <w:rsid w:val="00435563"/>
    <w:rsid w:val="00435EDB"/>
    <w:rsid w:val="004411E6"/>
    <w:rsid w:val="00441368"/>
    <w:rsid w:val="0044206B"/>
    <w:rsid w:val="0044381B"/>
    <w:rsid w:val="00455D7E"/>
    <w:rsid w:val="0046011A"/>
    <w:rsid w:val="004628FE"/>
    <w:rsid w:val="00462D9A"/>
    <w:rsid w:val="00464313"/>
    <w:rsid w:val="0046449E"/>
    <w:rsid w:val="00465389"/>
    <w:rsid w:val="0046583D"/>
    <w:rsid w:val="00467971"/>
    <w:rsid w:val="0047210E"/>
    <w:rsid w:val="00472DAE"/>
    <w:rsid w:val="00474C19"/>
    <w:rsid w:val="00475CEE"/>
    <w:rsid w:val="00482C11"/>
    <w:rsid w:val="00485AC9"/>
    <w:rsid w:val="004869EA"/>
    <w:rsid w:val="00494821"/>
    <w:rsid w:val="004A179D"/>
    <w:rsid w:val="004A44EF"/>
    <w:rsid w:val="004A5585"/>
    <w:rsid w:val="004A5B6B"/>
    <w:rsid w:val="004A76EF"/>
    <w:rsid w:val="004B38CA"/>
    <w:rsid w:val="004B6824"/>
    <w:rsid w:val="004B7558"/>
    <w:rsid w:val="004C7403"/>
    <w:rsid w:val="004D254C"/>
    <w:rsid w:val="004D2FF8"/>
    <w:rsid w:val="004E0C82"/>
    <w:rsid w:val="004E1E01"/>
    <w:rsid w:val="004E3664"/>
    <w:rsid w:val="004E5FB5"/>
    <w:rsid w:val="004E6F9A"/>
    <w:rsid w:val="004E7487"/>
    <w:rsid w:val="004F0ACC"/>
    <w:rsid w:val="004F593C"/>
    <w:rsid w:val="00501EDE"/>
    <w:rsid w:val="00504AEF"/>
    <w:rsid w:val="00504E7D"/>
    <w:rsid w:val="005129EE"/>
    <w:rsid w:val="005132BF"/>
    <w:rsid w:val="00514E06"/>
    <w:rsid w:val="00516F9C"/>
    <w:rsid w:val="005172CB"/>
    <w:rsid w:val="005219B3"/>
    <w:rsid w:val="0052544E"/>
    <w:rsid w:val="0052622F"/>
    <w:rsid w:val="0053233B"/>
    <w:rsid w:val="00532F66"/>
    <w:rsid w:val="00533345"/>
    <w:rsid w:val="005403C6"/>
    <w:rsid w:val="005416C2"/>
    <w:rsid w:val="0054391B"/>
    <w:rsid w:val="00545302"/>
    <w:rsid w:val="00547B4C"/>
    <w:rsid w:val="005565BE"/>
    <w:rsid w:val="00557EDB"/>
    <w:rsid w:val="0056015C"/>
    <w:rsid w:val="00565434"/>
    <w:rsid w:val="005660B5"/>
    <w:rsid w:val="00567A03"/>
    <w:rsid w:val="00571AAF"/>
    <w:rsid w:val="00573821"/>
    <w:rsid w:val="00573AA0"/>
    <w:rsid w:val="00574298"/>
    <w:rsid w:val="00575F85"/>
    <w:rsid w:val="005769BD"/>
    <w:rsid w:val="00576B19"/>
    <w:rsid w:val="00577C7A"/>
    <w:rsid w:val="0058450E"/>
    <w:rsid w:val="00585F50"/>
    <w:rsid w:val="00591C15"/>
    <w:rsid w:val="005923EC"/>
    <w:rsid w:val="00592EF5"/>
    <w:rsid w:val="0059363A"/>
    <w:rsid w:val="00596F9F"/>
    <w:rsid w:val="005A0486"/>
    <w:rsid w:val="005A05C0"/>
    <w:rsid w:val="005A1575"/>
    <w:rsid w:val="005A2449"/>
    <w:rsid w:val="005A28A7"/>
    <w:rsid w:val="005A311A"/>
    <w:rsid w:val="005A4680"/>
    <w:rsid w:val="005B0A5A"/>
    <w:rsid w:val="005B0DB3"/>
    <w:rsid w:val="005B5EEE"/>
    <w:rsid w:val="005B7924"/>
    <w:rsid w:val="005B7CBC"/>
    <w:rsid w:val="005C10AF"/>
    <w:rsid w:val="005C31DF"/>
    <w:rsid w:val="005C42D8"/>
    <w:rsid w:val="005C744B"/>
    <w:rsid w:val="005D1A6F"/>
    <w:rsid w:val="005D531D"/>
    <w:rsid w:val="005D561E"/>
    <w:rsid w:val="005E1400"/>
    <w:rsid w:val="005E1E80"/>
    <w:rsid w:val="005E3D52"/>
    <w:rsid w:val="005F2AE1"/>
    <w:rsid w:val="005F3BEE"/>
    <w:rsid w:val="005F4896"/>
    <w:rsid w:val="0060019F"/>
    <w:rsid w:val="006074A9"/>
    <w:rsid w:val="00611B7C"/>
    <w:rsid w:val="00612299"/>
    <w:rsid w:val="00617D69"/>
    <w:rsid w:val="006222C5"/>
    <w:rsid w:val="00625A92"/>
    <w:rsid w:val="00627749"/>
    <w:rsid w:val="00630140"/>
    <w:rsid w:val="006323E5"/>
    <w:rsid w:val="00632565"/>
    <w:rsid w:val="00632A62"/>
    <w:rsid w:val="00632B48"/>
    <w:rsid w:val="0063414E"/>
    <w:rsid w:val="00636172"/>
    <w:rsid w:val="00636619"/>
    <w:rsid w:val="0063664B"/>
    <w:rsid w:val="00643BD9"/>
    <w:rsid w:val="00650C9A"/>
    <w:rsid w:val="00651104"/>
    <w:rsid w:val="006517F5"/>
    <w:rsid w:val="00660793"/>
    <w:rsid w:val="00660DB2"/>
    <w:rsid w:val="00666D88"/>
    <w:rsid w:val="00672827"/>
    <w:rsid w:val="006736C6"/>
    <w:rsid w:val="00682323"/>
    <w:rsid w:val="00684609"/>
    <w:rsid w:val="00685762"/>
    <w:rsid w:val="00686EE6"/>
    <w:rsid w:val="006A019E"/>
    <w:rsid w:val="006A1802"/>
    <w:rsid w:val="006A3131"/>
    <w:rsid w:val="006A5665"/>
    <w:rsid w:val="006B2D08"/>
    <w:rsid w:val="006B3C4A"/>
    <w:rsid w:val="006B440E"/>
    <w:rsid w:val="006C61D6"/>
    <w:rsid w:val="006C6BCB"/>
    <w:rsid w:val="006D4315"/>
    <w:rsid w:val="006D5C63"/>
    <w:rsid w:val="006D6E31"/>
    <w:rsid w:val="006E2AB0"/>
    <w:rsid w:val="006E2D0D"/>
    <w:rsid w:val="006E3607"/>
    <w:rsid w:val="006E3E3B"/>
    <w:rsid w:val="006E3EF3"/>
    <w:rsid w:val="006E6DCF"/>
    <w:rsid w:val="006F0785"/>
    <w:rsid w:val="006F40EB"/>
    <w:rsid w:val="006F473F"/>
    <w:rsid w:val="006F77A1"/>
    <w:rsid w:val="00706C2C"/>
    <w:rsid w:val="007104F9"/>
    <w:rsid w:val="00715DF2"/>
    <w:rsid w:val="00717E1B"/>
    <w:rsid w:val="007212F6"/>
    <w:rsid w:val="00721FCB"/>
    <w:rsid w:val="00723D77"/>
    <w:rsid w:val="007260D5"/>
    <w:rsid w:val="007277B9"/>
    <w:rsid w:val="00727E5A"/>
    <w:rsid w:val="007320EA"/>
    <w:rsid w:val="0074220F"/>
    <w:rsid w:val="0074290E"/>
    <w:rsid w:val="00743097"/>
    <w:rsid w:val="0074602C"/>
    <w:rsid w:val="00752448"/>
    <w:rsid w:val="007568CD"/>
    <w:rsid w:val="00763BC6"/>
    <w:rsid w:val="00770292"/>
    <w:rsid w:val="00774E00"/>
    <w:rsid w:val="007771C4"/>
    <w:rsid w:val="00784CC7"/>
    <w:rsid w:val="00786CDC"/>
    <w:rsid w:val="007877B8"/>
    <w:rsid w:val="00792286"/>
    <w:rsid w:val="007A5186"/>
    <w:rsid w:val="007B00D1"/>
    <w:rsid w:val="007B0D06"/>
    <w:rsid w:val="007B7543"/>
    <w:rsid w:val="007C2FE6"/>
    <w:rsid w:val="007C6D22"/>
    <w:rsid w:val="007C7F97"/>
    <w:rsid w:val="007D06BF"/>
    <w:rsid w:val="007D38B1"/>
    <w:rsid w:val="007E1CAC"/>
    <w:rsid w:val="007E4601"/>
    <w:rsid w:val="007F1565"/>
    <w:rsid w:val="007F27E5"/>
    <w:rsid w:val="007F2E7F"/>
    <w:rsid w:val="007F3FEE"/>
    <w:rsid w:val="007F4EF3"/>
    <w:rsid w:val="007F5148"/>
    <w:rsid w:val="007F6CFB"/>
    <w:rsid w:val="007F7901"/>
    <w:rsid w:val="008010D7"/>
    <w:rsid w:val="00805BE6"/>
    <w:rsid w:val="00805F0B"/>
    <w:rsid w:val="00806703"/>
    <w:rsid w:val="008108F4"/>
    <w:rsid w:val="00813221"/>
    <w:rsid w:val="0081555E"/>
    <w:rsid w:val="00815CD3"/>
    <w:rsid w:val="008177EE"/>
    <w:rsid w:val="0082276E"/>
    <w:rsid w:val="008263BE"/>
    <w:rsid w:val="00830766"/>
    <w:rsid w:val="008312FD"/>
    <w:rsid w:val="0083411B"/>
    <w:rsid w:val="008362E7"/>
    <w:rsid w:val="008376AC"/>
    <w:rsid w:val="00841D3A"/>
    <w:rsid w:val="008455FC"/>
    <w:rsid w:val="00851C93"/>
    <w:rsid w:val="00854E53"/>
    <w:rsid w:val="00855558"/>
    <w:rsid w:val="00856680"/>
    <w:rsid w:val="00860383"/>
    <w:rsid w:val="00860924"/>
    <w:rsid w:val="0086325C"/>
    <w:rsid w:val="00863BE5"/>
    <w:rsid w:val="0086455B"/>
    <w:rsid w:val="008653AB"/>
    <w:rsid w:val="0086548F"/>
    <w:rsid w:val="00865788"/>
    <w:rsid w:val="00866C0F"/>
    <w:rsid w:val="00874B0F"/>
    <w:rsid w:val="00875139"/>
    <w:rsid w:val="008757DF"/>
    <w:rsid w:val="00877C43"/>
    <w:rsid w:val="00877D81"/>
    <w:rsid w:val="008857F4"/>
    <w:rsid w:val="00887E3F"/>
    <w:rsid w:val="00892954"/>
    <w:rsid w:val="00892C9B"/>
    <w:rsid w:val="0089674B"/>
    <w:rsid w:val="0089689B"/>
    <w:rsid w:val="008A340E"/>
    <w:rsid w:val="008B052F"/>
    <w:rsid w:val="008B553A"/>
    <w:rsid w:val="008B5B51"/>
    <w:rsid w:val="008B6BA0"/>
    <w:rsid w:val="008B733D"/>
    <w:rsid w:val="008B7D24"/>
    <w:rsid w:val="008C0D9F"/>
    <w:rsid w:val="008C1FDA"/>
    <w:rsid w:val="008C430E"/>
    <w:rsid w:val="008C66C9"/>
    <w:rsid w:val="008C6832"/>
    <w:rsid w:val="008C7A53"/>
    <w:rsid w:val="008D63C4"/>
    <w:rsid w:val="008D6636"/>
    <w:rsid w:val="008D6D3A"/>
    <w:rsid w:val="008E2AD5"/>
    <w:rsid w:val="008E3896"/>
    <w:rsid w:val="008E5D66"/>
    <w:rsid w:val="008E6FB3"/>
    <w:rsid w:val="008E7E59"/>
    <w:rsid w:val="008F1870"/>
    <w:rsid w:val="008F345C"/>
    <w:rsid w:val="008F3624"/>
    <w:rsid w:val="008F5802"/>
    <w:rsid w:val="008F679C"/>
    <w:rsid w:val="00903750"/>
    <w:rsid w:val="0090614C"/>
    <w:rsid w:val="009107B3"/>
    <w:rsid w:val="00911052"/>
    <w:rsid w:val="00911FA3"/>
    <w:rsid w:val="009124C4"/>
    <w:rsid w:val="009130AE"/>
    <w:rsid w:val="009156C9"/>
    <w:rsid w:val="009157D7"/>
    <w:rsid w:val="00915EE0"/>
    <w:rsid w:val="00916286"/>
    <w:rsid w:val="0091630B"/>
    <w:rsid w:val="0091771D"/>
    <w:rsid w:val="00921230"/>
    <w:rsid w:val="009264CB"/>
    <w:rsid w:val="00930EF2"/>
    <w:rsid w:val="00931335"/>
    <w:rsid w:val="009315F3"/>
    <w:rsid w:val="00931BDE"/>
    <w:rsid w:val="00937076"/>
    <w:rsid w:val="00942FA1"/>
    <w:rsid w:val="009438F9"/>
    <w:rsid w:val="0094551C"/>
    <w:rsid w:val="009502E5"/>
    <w:rsid w:val="00951E3B"/>
    <w:rsid w:val="00955C60"/>
    <w:rsid w:val="00956C9E"/>
    <w:rsid w:val="00957A78"/>
    <w:rsid w:val="00957BF8"/>
    <w:rsid w:val="00960A19"/>
    <w:rsid w:val="00964C27"/>
    <w:rsid w:val="00967B69"/>
    <w:rsid w:val="00972379"/>
    <w:rsid w:val="0097508B"/>
    <w:rsid w:val="0097581C"/>
    <w:rsid w:val="00976358"/>
    <w:rsid w:val="0097742E"/>
    <w:rsid w:val="009778D5"/>
    <w:rsid w:val="009816C3"/>
    <w:rsid w:val="00982BB8"/>
    <w:rsid w:val="009836C5"/>
    <w:rsid w:val="00983AEF"/>
    <w:rsid w:val="00985F1C"/>
    <w:rsid w:val="00987FA1"/>
    <w:rsid w:val="0099638F"/>
    <w:rsid w:val="00996ED4"/>
    <w:rsid w:val="009A041E"/>
    <w:rsid w:val="009A2BBB"/>
    <w:rsid w:val="009A46D5"/>
    <w:rsid w:val="009B16E7"/>
    <w:rsid w:val="009B45D6"/>
    <w:rsid w:val="009B4B61"/>
    <w:rsid w:val="009B7467"/>
    <w:rsid w:val="009C0328"/>
    <w:rsid w:val="009C0F46"/>
    <w:rsid w:val="009C2020"/>
    <w:rsid w:val="009C2439"/>
    <w:rsid w:val="009C33F1"/>
    <w:rsid w:val="009C3B82"/>
    <w:rsid w:val="009C5D77"/>
    <w:rsid w:val="009C6678"/>
    <w:rsid w:val="009D0066"/>
    <w:rsid w:val="009D03C3"/>
    <w:rsid w:val="009D2F2A"/>
    <w:rsid w:val="009D3D2F"/>
    <w:rsid w:val="009D67CD"/>
    <w:rsid w:val="009E022F"/>
    <w:rsid w:val="009E1F04"/>
    <w:rsid w:val="009E3F5E"/>
    <w:rsid w:val="009E5C91"/>
    <w:rsid w:val="009F0D71"/>
    <w:rsid w:val="009F4BC0"/>
    <w:rsid w:val="009F5345"/>
    <w:rsid w:val="009F559E"/>
    <w:rsid w:val="00A004ED"/>
    <w:rsid w:val="00A0376C"/>
    <w:rsid w:val="00A04B6E"/>
    <w:rsid w:val="00A10C98"/>
    <w:rsid w:val="00A1197E"/>
    <w:rsid w:val="00A147C7"/>
    <w:rsid w:val="00A14837"/>
    <w:rsid w:val="00A1499A"/>
    <w:rsid w:val="00A156E5"/>
    <w:rsid w:val="00A16FD7"/>
    <w:rsid w:val="00A20032"/>
    <w:rsid w:val="00A235C9"/>
    <w:rsid w:val="00A267A7"/>
    <w:rsid w:val="00A2757E"/>
    <w:rsid w:val="00A33AEA"/>
    <w:rsid w:val="00A34453"/>
    <w:rsid w:val="00A34FBB"/>
    <w:rsid w:val="00A35022"/>
    <w:rsid w:val="00A41B0F"/>
    <w:rsid w:val="00A42274"/>
    <w:rsid w:val="00A424BC"/>
    <w:rsid w:val="00A42E98"/>
    <w:rsid w:val="00A431D9"/>
    <w:rsid w:val="00A464AB"/>
    <w:rsid w:val="00A50A9E"/>
    <w:rsid w:val="00A53A93"/>
    <w:rsid w:val="00A54B13"/>
    <w:rsid w:val="00A54D97"/>
    <w:rsid w:val="00A56420"/>
    <w:rsid w:val="00A56AAC"/>
    <w:rsid w:val="00A56E05"/>
    <w:rsid w:val="00A60D13"/>
    <w:rsid w:val="00A741D6"/>
    <w:rsid w:val="00A74BF4"/>
    <w:rsid w:val="00A75499"/>
    <w:rsid w:val="00A845F4"/>
    <w:rsid w:val="00A84784"/>
    <w:rsid w:val="00A86CA6"/>
    <w:rsid w:val="00A87058"/>
    <w:rsid w:val="00A877C5"/>
    <w:rsid w:val="00A9007A"/>
    <w:rsid w:val="00A92167"/>
    <w:rsid w:val="00A937ED"/>
    <w:rsid w:val="00A948E4"/>
    <w:rsid w:val="00A95067"/>
    <w:rsid w:val="00A9624D"/>
    <w:rsid w:val="00A965A5"/>
    <w:rsid w:val="00A966A1"/>
    <w:rsid w:val="00A96D51"/>
    <w:rsid w:val="00A97C60"/>
    <w:rsid w:val="00AA3361"/>
    <w:rsid w:val="00AA3956"/>
    <w:rsid w:val="00AA3DD3"/>
    <w:rsid w:val="00AA7246"/>
    <w:rsid w:val="00AB0A71"/>
    <w:rsid w:val="00AB17FC"/>
    <w:rsid w:val="00AB2FC7"/>
    <w:rsid w:val="00AC4B4B"/>
    <w:rsid w:val="00AC6229"/>
    <w:rsid w:val="00AC77F2"/>
    <w:rsid w:val="00AD03F2"/>
    <w:rsid w:val="00AD2059"/>
    <w:rsid w:val="00AD3156"/>
    <w:rsid w:val="00AD67C0"/>
    <w:rsid w:val="00AD7CDC"/>
    <w:rsid w:val="00AE175E"/>
    <w:rsid w:val="00AE4A0A"/>
    <w:rsid w:val="00AE5B6B"/>
    <w:rsid w:val="00AE5BF6"/>
    <w:rsid w:val="00AE5E90"/>
    <w:rsid w:val="00AE725C"/>
    <w:rsid w:val="00AE7428"/>
    <w:rsid w:val="00B01F47"/>
    <w:rsid w:val="00B037D2"/>
    <w:rsid w:val="00B10FCC"/>
    <w:rsid w:val="00B12E14"/>
    <w:rsid w:val="00B146EB"/>
    <w:rsid w:val="00B17CFA"/>
    <w:rsid w:val="00B21FC6"/>
    <w:rsid w:val="00B22D13"/>
    <w:rsid w:val="00B26006"/>
    <w:rsid w:val="00B3255A"/>
    <w:rsid w:val="00B352A3"/>
    <w:rsid w:val="00B36C08"/>
    <w:rsid w:val="00B416FC"/>
    <w:rsid w:val="00B427FD"/>
    <w:rsid w:val="00B45CC1"/>
    <w:rsid w:val="00B505A3"/>
    <w:rsid w:val="00B5066F"/>
    <w:rsid w:val="00B514B8"/>
    <w:rsid w:val="00B53088"/>
    <w:rsid w:val="00B56717"/>
    <w:rsid w:val="00B60B4E"/>
    <w:rsid w:val="00B62CD2"/>
    <w:rsid w:val="00B67855"/>
    <w:rsid w:val="00B72387"/>
    <w:rsid w:val="00B731D5"/>
    <w:rsid w:val="00B809EF"/>
    <w:rsid w:val="00B81101"/>
    <w:rsid w:val="00B83F12"/>
    <w:rsid w:val="00B85088"/>
    <w:rsid w:val="00B86BE8"/>
    <w:rsid w:val="00B92491"/>
    <w:rsid w:val="00B938D8"/>
    <w:rsid w:val="00BA07E2"/>
    <w:rsid w:val="00BA1EB3"/>
    <w:rsid w:val="00BA462F"/>
    <w:rsid w:val="00BA5EE2"/>
    <w:rsid w:val="00BB04AE"/>
    <w:rsid w:val="00BB410F"/>
    <w:rsid w:val="00BB53D3"/>
    <w:rsid w:val="00BC76E2"/>
    <w:rsid w:val="00BD1631"/>
    <w:rsid w:val="00BD4E34"/>
    <w:rsid w:val="00BD5142"/>
    <w:rsid w:val="00BD51C9"/>
    <w:rsid w:val="00BF4A95"/>
    <w:rsid w:val="00C00127"/>
    <w:rsid w:val="00C004F6"/>
    <w:rsid w:val="00C00A61"/>
    <w:rsid w:val="00C043AF"/>
    <w:rsid w:val="00C0488E"/>
    <w:rsid w:val="00C04BC7"/>
    <w:rsid w:val="00C10A59"/>
    <w:rsid w:val="00C117CF"/>
    <w:rsid w:val="00C133CB"/>
    <w:rsid w:val="00C15612"/>
    <w:rsid w:val="00C224BE"/>
    <w:rsid w:val="00C23643"/>
    <w:rsid w:val="00C248F1"/>
    <w:rsid w:val="00C3292D"/>
    <w:rsid w:val="00C353B5"/>
    <w:rsid w:val="00C433F5"/>
    <w:rsid w:val="00C446C0"/>
    <w:rsid w:val="00C47D34"/>
    <w:rsid w:val="00C5063F"/>
    <w:rsid w:val="00C530BD"/>
    <w:rsid w:val="00C53647"/>
    <w:rsid w:val="00C55EA6"/>
    <w:rsid w:val="00C55EB9"/>
    <w:rsid w:val="00C666E8"/>
    <w:rsid w:val="00C6733A"/>
    <w:rsid w:val="00C76BFA"/>
    <w:rsid w:val="00C80F43"/>
    <w:rsid w:val="00C8156E"/>
    <w:rsid w:val="00C81B9E"/>
    <w:rsid w:val="00C8530C"/>
    <w:rsid w:val="00C86D47"/>
    <w:rsid w:val="00C8752C"/>
    <w:rsid w:val="00C91422"/>
    <w:rsid w:val="00C930D9"/>
    <w:rsid w:val="00C966AF"/>
    <w:rsid w:val="00C97A89"/>
    <w:rsid w:val="00CA1BC4"/>
    <w:rsid w:val="00CA1DB1"/>
    <w:rsid w:val="00CA5109"/>
    <w:rsid w:val="00CA66EB"/>
    <w:rsid w:val="00CB3CB3"/>
    <w:rsid w:val="00CB6FF9"/>
    <w:rsid w:val="00CC1CE8"/>
    <w:rsid w:val="00CC2EA8"/>
    <w:rsid w:val="00CC2F3F"/>
    <w:rsid w:val="00CC5CE4"/>
    <w:rsid w:val="00CC654F"/>
    <w:rsid w:val="00CC72FB"/>
    <w:rsid w:val="00CD2026"/>
    <w:rsid w:val="00CD22B1"/>
    <w:rsid w:val="00CD2982"/>
    <w:rsid w:val="00CD2C38"/>
    <w:rsid w:val="00CD47F6"/>
    <w:rsid w:val="00CE05F0"/>
    <w:rsid w:val="00CE372E"/>
    <w:rsid w:val="00CE423B"/>
    <w:rsid w:val="00CE5254"/>
    <w:rsid w:val="00CE6838"/>
    <w:rsid w:val="00CF334E"/>
    <w:rsid w:val="00CF3FD2"/>
    <w:rsid w:val="00CF4E42"/>
    <w:rsid w:val="00CF73F9"/>
    <w:rsid w:val="00CF75CD"/>
    <w:rsid w:val="00D12C80"/>
    <w:rsid w:val="00D13D23"/>
    <w:rsid w:val="00D152BD"/>
    <w:rsid w:val="00D15E90"/>
    <w:rsid w:val="00D15EFB"/>
    <w:rsid w:val="00D163E3"/>
    <w:rsid w:val="00D16625"/>
    <w:rsid w:val="00D17AED"/>
    <w:rsid w:val="00D20036"/>
    <w:rsid w:val="00D207D4"/>
    <w:rsid w:val="00D21588"/>
    <w:rsid w:val="00D22C70"/>
    <w:rsid w:val="00D23CDA"/>
    <w:rsid w:val="00D352C6"/>
    <w:rsid w:val="00D37AE8"/>
    <w:rsid w:val="00D37F95"/>
    <w:rsid w:val="00D47178"/>
    <w:rsid w:val="00D5018C"/>
    <w:rsid w:val="00D5026A"/>
    <w:rsid w:val="00D53410"/>
    <w:rsid w:val="00D54AF3"/>
    <w:rsid w:val="00D55F48"/>
    <w:rsid w:val="00D56BFA"/>
    <w:rsid w:val="00D57EC7"/>
    <w:rsid w:val="00D6003A"/>
    <w:rsid w:val="00D6054D"/>
    <w:rsid w:val="00D635B1"/>
    <w:rsid w:val="00D63663"/>
    <w:rsid w:val="00D664D3"/>
    <w:rsid w:val="00D6677F"/>
    <w:rsid w:val="00D66D9A"/>
    <w:rsid w:val="00D71877"/>
    <w:rsid w:val="00D727A9"/>
    <w:rsid w:val="00D74322"/>
    <w:rsid w:val="00D7560B"/>
    <w:rsid w:val="00D7571F"/>
    <w:rsid w:val="00D77D77"/>
    <w:rsid w:val="00D85198"/>
    <w:rsid w:val="00D91758"/>
    <w:rsid w:val="00D92AB4"/>
    <w:rsid w:val="00D94135"/>
    <w:rsid w:val="00DA0A51"/>
    <w:rsid w:val="00DA1872"/>
    <w:rsid w:val="00DA4F0C"/>
    <w:rsid w:val="00DA601D"/>
    <w:rsid w:val="00DB3208"/>
    <w:rsid w:val="00DB5938"/>
    <w:rsid w:val="00DC22E3"/>
    <w:rsid w:val="00DC7747"/>
    <w:rsid w:val="00DD00EE"/>
    <w:rsid w:val="00DD15C7"/>
    <w:rsid w:val="00DE02C1"/>
    <w:rsid w:val="00DE0569"/>
    <w:rsid w:val="00DE3D5C"/>
    <w:rsid w:val="00DE4BD7"/>
    <w:rsid w:val="00DE55A1"/>
    <w:rsid w:val="00DE663F"/>
    <w:rsid w:val="00DE6DAF"/>
    <w:rsid w:val="00DF7779"/>
    <w:rsid w:val="00E0506F"/>
    <w:rsid w:val="00E06288"/>
    <w:rsid w:val="00E069BB"/>
    <w:rsid w:val="00E0712A"/>
    <w:rsid w:val="00E07DA9"/>
    <w:rsid w:val="00E1213E"/>
    <w:rsid w:val="00E151AD"/>
    <w:rsid w:val="00E22D05"/>
    <w:rsid w:val="00E23BF7"/>
    <w:rsid w:val="00E25BA0"/>
    <w:rsid w:val="00E32C00"/>
    <w:rsid w:val="00E33038"/>
    <w:rsid w:val="00E37DC3"/>
    <w:rsid w:val="00E40382"/>
    <w:rsid w:val="00E4182D"/>
    <w:rsid w:val="00E41EDE"/>
    <w:rsid w:val="00E44084"/>
    <w:rsid w:val="00E46C00"/>
    <w:rsid w:val="00E473D5"/>
    <w:rsid w:val="00E538F6"/>
    <w:rsid w:val="00E547DE"/>
    <w:rsid w:val="00E631CC"/>
    <w:rsid w:val="00E64206"/>
    <w:rsid w:val="00E71E2C"/>
    <w:rsid w:val="00E73B5A"/>
    <w:rsid w:val="00E7546D"/>
    <w:rsid w:val="00E80587"/>
    <w:rsid w:val="00E82434"/>
    <w:rsid w:val="00E90211"/>
    <w:rsid w:val="00E92D8D"/>
    <w:rsid w:val="00E92FC6"/>
    <w:rsid w:val="00E9517C"/>
    <w:rsid w:val="00EA05B9"/>
    <w:rsid w:val="00EA083B"/>
    <w:rsid w:val="00EA2EEC"/>
    <w:rsid w:val="00EA32D4"/>
    <w:rsid w:val="00EA48A7"/>
    <w:rsid w:val="00EA5591"/>
    <w:rsid w:val="00EB0E12"/>
    <w:rsid w:val="00EB1DE6"/>
    <w:rsid w:val="00EB3086"/>
    <w:rsid w:val="00EB3A7D"/>
    <w:rsid w:val="00EC6552"/>
    <w:rsid w:val="00ED1073"/>
    <w:rsid w:val="00ED6A1E"/>
    <w:rsid w:val="00EE03F4"/>
    <w:rsid w:val="00EE4637"/>
    <w:rsid w:val="00EE6C36"/>
    <w:rsid w:val="00EE7A50"/>
    <w:rsid w:val="00EF0CB1"/>
    <w:rsid w:val="00EF2BBA"/>
    <w:rsid w:val="00EF5351"/>
    <w:rsid w:val="00EF5675"/>
    <w:rsid w:val="00EF7BC4"/>
    <w:rsid w:val="00F00D66"/>
    <w:rsid w:val="00F017EB"/>
    <w:rsid w:val="00F01EEC"/>
    <w:rsid w:val="00F02373"/>
    <w:rsid w:val="00F023D9"/>
    <w:rsid w:val="00F06FB8"/>
    <w:rsid w:val="00F1226B"/>
    <w:rsid w:val="00F13407"/>
    <w:rsid w:val="00F1492E"/>
    <w:rsid w:val="00F17704"/>
    <w:rsid w:val="00F17B4B"/>
    <w:rsid w:val="00F2086F"/>
    <w:rsid w:val="00F21054"/>
    <w:rsid w:val="00F22337"/>
    <w:rsid w:val="00F228A4"/>
    <w:rsid w:val="00F257A6"/>
    <w:rsid w:val="00F33B32"/>
    <w:rsid w:val="00F349D0"/>
    <w:rsid w:val="00F44EB3"/>
    <w:rsid w:val="00F45715"/>
    <w:rsid w:val="00F45B15"/>
    <w:rsid w:val="00F51345"/>
    <w:rsid w:val="00F516ED"/>
    <w:rsid w:val="00F51F74"/>
    <w:rsid w:val="00F523A1"/>
    <w:rsid w:val="00F566DF"/>
    <w:rsid w:val="00F601D2"/>
    <w:rsid w:val="00F6422A"/>
    <w:rsid w:val="00F656FC"/>
    <w:rsid w:val="00F6643C"/>
    <w:rsid w:val="00F67C2C"/>
    <w:rsid w:val="00F7024F"/>
    <w:rsid w:val="00F71C2C"/>
    <w:rsid w:val="00F74898"/>
    <w:rsid w:val="00F74D2F"/>
    <w:rsid w:val="00F76D1E"/>
    <w:rsid w:val="00F77E30"/>
    <w:rsid w:val="00F80313"/>
    <w:rsid w:val="00F80E92"/>
    <w:rsid w:val="00F81D24"/>
    <w:rsid w:val="00F82DD1"/>
    <w:rsid w:val="00F83CFA"/>
    <w:rsid w:val="00F85CCB"/>
    <w:rsid w:val="00F86385"/>
    <w:rsid w:val="00F86398"/>
    <w:rsid w:val="00F92122"/>
    <w:rsid w:val="00F92976"/>
    <w:rsid w:val="00F93D03"/>
    <w:rsid w:val="00F94851"/>
    <w:rsid w:val="00FA2BA0"/>
    <w:rsid w:val="00FA579A"/>
    <w:rsid w:val="00FB73D4"/>
    <w:rsid w:val="00FC3AF4"/>
    <w:rsid w:val="00FC42DE"/>
    <w:rsid w:val="00FC4763"/>
    <w:rsid w:val="00FD06E5"/>
    <w:rsid w:val="00FD19FF"/>
    <w:rsid w:val="00FD2474"/>
    <w:rsid w:val="00FD58EC"/>
    <w:rsid w:val="00FE734F"/>
    <w:rsid w:val="00FE77EC"/>
    <w:rsid w:val="00FF18A5"/>
    <w:rsid w:val="00FF1A06"/>
    <w:rsid w:val="00FF1D8A"/>
    <w:rsid w:val="00FF3B5D"/>
    <w:rsid w:val="00FF41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78CF76FA"/>
  <w15:chartTrackingRefBased/>
  <w15:docId w15:val="{D4FF04C7-66EF-4D04-A10F-E0814B324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Body Text" w:qFormat="1"/>
    <w:lsdException w:name="Subtitle" w:uiPriority="11" w:qFormat="1"/>
    <w:lsdException w:name="Hyperlink" w:uiPriority="99"/>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6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410F"/>
    <w:pPr>
      <w:widowControl w:val="0"/>
      <w:spacing w:after="200" w:line="276" w:lineRule="auto"/>
      <w:jc w:val="both"/>
    </w:pPr>
    <w:rPr>
      <w:rFonts w:ascii="Cambria" w:eastAsia="Calibri" w:hAnsi="Cambria"/>
      <w:sz w:val="22"/>
      <w:szCs w:val="22"/>
    </w:rPr>
  </w:style>
  <w:style w:type="paragraph" w:styleId="Heading1">
    <w:name w:val="heading 1"/>
    <w:aliases w:val="Heading U,H1,H11,Titre Partie,Œ©o‚µ 1,?co??E 1,h1,?,?c,?co?ƒÊ 1,Œ,뙥,Œ©_o‚µ 1,?c_o??E 1,Titre 1,Œ©,o‚µ 1,Heading,?co?ƒ  1,título 1,DO NOT USE_h1,...,app heading 1,l1,Huvudrubrik,h11,h12,h13,h14,h15,h16,Heading 1_a,Heading 1 (NN),Titre§,1,H"/>
    <w:basedOn w:val="Normal"/>
    <w:next w:val="Normal"/>
    <w:link w:val="Heading1Char"/>
    <w:uiPriority w:val="1"/>
    <w:qFormat/>
    <w:rsid w:val="004E7487"/>
    <w:pPr>
      <w:keepNext/>
      <w:numPr>
        <w:numId w:val="1"/>
      </w:numPr>
      <w:spacing w:before="240" w:after="60"/>
      <w:outlineLvl w:val="0"/>
    </w:pPr>
    <w:rPr>
      <w:rFonts w:cs="Arial"/>
      <w:b/>
      <w:bCs/>
      <w:kern w:val="32"/>
      <w:sz w:val="28"/>
      <w:szCs w:val="32"/>
    </w:rPr>
  </w:style>
  <w:style w:type="paragraph" w:styleId="Heading2">
    <w:name w:val="heading 2"/>
    <w:aliases w:val="H2,H21,Œ©o‚µ 2,Œ©1,?co??E 2,h2,뙥2,?c1,?co?ƒÊ 2,?2,2,Header 2,2nd level,DO NOT USE_h2,Œ1,Œ2,Œ©2,Œ©_o‚µ 2,?c_o??E 2,Titre 2,título 2,节标题,Head2A,Break before,UNDERRUBRIK 1-2,level 2,Heading Two,Prophead 2,headi,heading2,h21,h22,21,Head 2,l2,R2"/>
    <w:basedOn w:val="Normal"/>
    <w:next w:val="Normal"/>
    <w:link w:val="Heading2Char"/>
    <w:uiPriority w:val="2"/>
    <w:qFormat/>
    <w:rsid w:val="00A42274"/>
    <w:pPr>
      <w:keepNext/>
      <w:numPr>
        <w:ilvl w:val="1"/>
        <w:numId w:val="1"/>
      </w:numPr>
      <w:spacing w:before="240" w:after="60"/>
      <w:outlineLvl w:val="1"/>
    </w:pPr>
    <w:rPr>
      <w:b/>
      <w:bCs/>
      <w:iCs/>
      <w:sz w:val="26"/>
      <w:szCs w:val="28"/>
      <w:lang w:val="x-none"/>
    </w:rPr>
  </w:style>
  <w:style w:type="paragraph" w:styleId="Heading3">
    <w:name w:val="heading 3"/>
    <w:aliases w:val="H3,H31,Org Heading 1,h3,Titre 3,Title3,3,GS_3,0H,bullet,b,3 bullet,SECOND,Bullet,Second,l3,kopregel 3,EIVIS Title 3,Titre C,Guide 3,heading 3,Sec II,h31,H32,h32,H33,h33,H34,h34,H35,h35,BLANK2,second,3bullet,dot,ob,bbullet,3 Ggbullet,3 dbullet"/>
    <w:basedOn w:val="Normal"/>
    <w:next w:val="Normal"/>
    <w:link w:val="Heading3Char"/>
    <w:uiPriority w:val="3"/>
    <w:qFormat/>
    <w:rsid w:val="00221F51"/>
    <w:pPr>
      <w:keepNext/>
      <w:numPr>
        <w:ilvl w:val="2"/>
        <w:numId w:val="1"/>
      </w:numPr>
      <w:spacing w:before="240" w:after="60"/>
      <w:outlineLvl w:val="2"/>
    </w:pPr>
    <w:rPr>
      <w:b/>
      <w:bCs/>
      <w:szCs w:val="26"/>
      <w:lang w:val="x-none"/>
    </w:rPr>
  </w:style>
  <w:style w:type="paragraph" w:styleId="Heading4">
    <w:name w:val="heading 4"/>
    <w:aliases w:val="h4,H4,H41,Titre 4,Org Heading 2,Heading 4 Char1 Char,Heading 4 Char Char Char,Title4,GS_4,ASSET_heading4,EIVIS Title 4,DesignT4,Heading4,h41,h42,H42,h43,H43,h44,H44,h45,H45,dash,d,4 dash,T4,heading 4,Titre 4 Char,heading 41,heading 42,H411"/>
    <w:basedOn w:val="Normal"/>
    <w:next w:val="Normal"/>
    <w:link w:val="Heading4Char"/>
    <w:uiPriority w:val="4"/>
    <w:qFormat/>
    <w:rsid w:val="00221F51"/>
    <w:pPr>
      <w:keepNext/>
      <w:numPr>
        <w:ilvl w:val="3"/>
        <w:numId w:val="1"/>
      </w:numPr>
      <w:spacing w:before="240" w:after="60"/>
      <w:outlineLvl w:val="3"/>
    </w:pPr>
    <w:rPr>
      <w:b/>
      <w:bCs/>
      <w:i/>
      <w:szCs w:val="28"/>
    </w:rPr>
  </w:style>
  <w:style w:type="paragraph" w:styleId="Heading5">
    <w:name w:val="heading 5"/>
    <w:aliases w:val="H5,H51,h5,Titre 5,DO NOT USE_h5,Appendix A to X,Heading 5   Appendix A to X,5 sub-bullet,sb,4,Indent,Heading5,h51,heading 51,Heading51,h52,h53,Alt+5,Alt+51,Alt+52,Alt+53,Alt+511,Alt+521,Alt+54,Alt+512,Alt+522,Alt+55,Alt+513,Alt+523,Alt+531"/>
    <w:basedOn w:val="Normal"/>
    <w:next w:val="Normal"/>
    <w:link w:val="Heading5Char"/>
    <w:uiPriority w:val="5"/>
    <w:qFormat/>
    <w:rsid w:val="00171211"/>
    <w:pPr>
      <w:numPr>
        <w:ilvl w:val="4"/>
        <w:numId w:val="1"/>
      </w:numPr>
      <w:spacing w:before="240" w:after="60"/>
      <w:outlineLvl w:val="4"/>
    </w:pPr>
    <w:rPr>
      <w:b/>
      <w:bCs/>
      <w:i/>
      <w:iCs/>
      <w:sz w:val="26"/>
      <w:szCs w:val="26"/>
    </w:rPr>
  </w:style>
  <w:style w:type="paragraph" w:styleId="Heading6">
    <w:name w:val="heading 6"/>
    <w:aliases w:val="H6,H61,h6,Titre 6,TOC header,Bullet list,sub-dash,sd,5,Appendix,T1,Heading6,h61,h62,Alt+6"/>
    <w:basedOn w:val="Normal"/>
    <w:next w:val="Normal"/>
    <w:link w:val="Heading6Char"/>
    <w:uiPriority w:val="6"/>
    <w:qFormat/>
    <w:rsid w:val="00171211"/>
    <w:pPr>
      <w:numPr>
        <w:ilvl w:val="5"/>
        <w:numId w:val="1"/>
      </w:numPr>
      <w:spacing w:before="240" w:after="60"/>
      <w:outlineLvl w:val="5"/>
    </w:pPr>
    <w:rPr>
      <w:b/>
      <w:bCs/>
    </w:rPr>
  </w:style>
  <w:style w:type="paragraph" w:styleId="Heading7">
    <w:name w:val="heading 7"/>
    <w:aliases w:val="Bulleted list,L7,SDL title,h7,Annex level 1,st,Alt+7,Alt+71,Alt+72,Alt+73,Alt+74,Alt+75,Alt+76,Alt+77,Alt+78,Alt+79,Alt+710,Alt+711,Alt+712,Alt+713"/>
    <w:basedOn w:val="Normal"/>
    <w:next w:val="Normal"/>
    <w:link w:val="Heading7Char"/>
    <w:qFormat/>
    <w:rsid w:val="00171211"/>
    <w:pPr>
      <w:numPr>
        <w:ilvl w:val="6"/>
        <w:numId w:val="1"/>
      </w:numPr>
      <w:spacing w:before="240" w:after="60"/>
      <w:outlineLvl w:val="6"/>
    </w:pPr>
  </w:style>
  <w:style w:type="paragraph" w:styleId="Heading8">
    <w:name w:val="heading 8"/>
    <w:aliases w:val="Legal Level 1.1.1.,Center Bold,Tables,Annex level 2,Alt+8,Alt+81,Alt+82,Alt+83,Alt+84,Alt+85,Alt+86,Alt+87,Alt+88,Alt+89,Alt+810,Alt+811,Alt+812,Alt+813,Table"/>
    <w:basedOn w:val="Normal"/>
    <w:next w:val="Normal"/>
    <w:link w:val="Heading8Char"/>
    <w:qFormat/>
    <w:rsid w:val="00171211"/>
    <w:pPr>
      <w:numPr>
        <w:ilvl w:val="7"/>
        <w:numId w:val="1"/>
      </w:numPr>
      <w:spacing w:before="240" w:after="60"/>
      <w:outlineLvl w:val="7"/>
    </w:pPr>
    <w:rPr>
      <w:i/>
      <w:iCs/>
    </w:rPr>
  </w:style>
  <w:style w:type="paragraph" w:styleId="Heading9">
    <w:name w:val="heading 9"/>
    <w:aliases w:val="Figure Heading,FH,Titre 10,tt,ft,HF,Figures,Alt+9,Annex Level 3"/>
    <w:basedOn w:val="Normal"/>
    <w:next w:val="Normal"/>
    <w:link w:val="Heading9Char"/>
    <w:qFormat/>
    <w:rsid w:val="00171211"/>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Titre Partie Char,Œ©o‚µ 1 Char,?co??E 1 Char,h1 Char,? Char,?c Char,?co?ƒÊ 1 Char,Œ Char,뙥 Char,Œ©_o‚µ 1 Char,?c_o??E 1 Char,Titre 1 Char,Œ© Char,o‚µ 1 Char,Heading Char,?co?ƒ  1 Char,título 1 Char"/>
    <w:link w:val="Heading1"/>
    <w:uiPriority w:val="9"/>
    <w:rsid w:val="004E7487"/>
    <w:rPr>
      <w:rFonts w:eastAsia="Calibri" w:cs="Arial"/>
      <w:b/>
      <w:bCs/>
      <w:kern w:val="32"/>
      <w:sz w:val="28"/>
      <w:szCs w:val="32"/>
    </w:rPr>
  </w:style>
  <w:style w:type="character" w:customStyle="1" w:styleId="Heading2Char">
    <w:name w:val="Heading 2 Char"/>
    <w:aliases w:val="H2 Char,H21 Char,Œ©o‚µ 2 Char,Œ©1 Char,?co??E 2 Char,h2 Char,뙥2 Char,?c1 Char,?co?ƒÊ 2 Char,?2 Char,2 Char,Header 2 Char,2nd level Char,DO NOT USE_h2 Char,Œ1 Char,Œ2 Char,Œ©2 Char,Œ©_o‚µ 2 Char,?c_o??E 2 Char,Titre 2 Char,título 2 Char"/>
    <w:link w:val="Heading2"/>
    <w:uiPriority w:val="9"/>
    <w:rsid w:val="00CC1CE8"/>
    <w:rPr>
      <w:rFonts w:eastAsia="Calibri"/>
      <w:b/>
      <w:bCs/>
      <w:iCs/>
      <w:sz w:val="26"/>
      <w:szCs w:val="28"/>
      <w:lang w:val="x-none"/>
    </w:rPr>
  </w:style>
  <w:style w:type="character" w:customStyle="1" w:styleId="Heading3Char">
    <w:name w:val="Heading 3 Char"/>
    <w:aliases w:val="H3 Char,H31 Char,Org Heading 1 Char,h3 Char,Titre 3 Char,Title3 Char,3 Char,GS_3 Char,0H Char,bullet Char,b Char,3 bullet Char,SECOND Char,Bullet Char,Second Char,l3 Char,kopregel 3 Char,EIVIS Title 3 Char,Titre C Char,Guide 3 Char"/>
    <w:link w:val="Heading3"/>
    <w:uiPriority w:val="9"/>
    <w:rsid w:val="00CC1CE8"/>
    <w:rPr>
      <w:rFonts w:eastAsia="Calibri"/>
      <w:b/>
      <w:bCs/>
      <w:sz w:val="22"/>
      <w:szCs w:val="26"/>
      <w:lang w:val="x-none"/>
    </w:rPr>
  </w:style>
  <w:style w:type="character" w:customStyle="1" w:styleId="Heading4Char">
    <w:name w:val="Heading 4 Char"/>
    <w:aliases w:val="h4 Char,H4 Char,H41 Char,Titre 4 Char1,Org Heading 2 Char,Heading 4 Char1 Char Char,Heading 4 Char Char Char Char,Title4 Char,GS_4 Char,ASSET_heading4 Char,EIVIS Title 4 Char,DesignT4 Char,Heading4 Char,h41 Char,h42 Char,H42 Char,h43 Char"/>
    <w:link w:val="Heading4"/>
    <w:uiPriority w:val="9"/>
    <w:rsid w:val="00A741D6"/>
    <w:rPr>
      <w:rFonts w:eastAsia="Calibri"/>
      <w:b/>
      <w:bCs/>
      <w:i/>
      <w:sz w:val="22"/>
      <w:szCs w:val="28"/>
    </w:rPr>
  </w:style>
  <w:style w:type="character" w:customStyle="1" w:styleId="Heading5Char">
    <w:name w:val="Heading 5 Char"/>
    <w:aliases w:val="H5 Char,H51 Char,h5 Char,Titre 5 Char,DO NOT USE_h5 Char,Appendix A to X Char,Heading 5   Appendix A to X Char,5 sub-bullet Char,sb Char,4 Char,Indent Char,Heading5 Char,h51 Char,heading 51 Char,Heading51 Char,h52 Char,h53 Char,Alt+5 Char"/>
    <w:link w:val="Heading5"/>
    <w:uiPriority w:val="9"/>
    <w:rsid w:val="00A741D6"/>
    <w:rPr>
      <w:rFonts w:eastAsia="Calibri"/>
      <w:b/>
      <w:bCs/>
      <w:i/>
      <w:iCs/>
      <w:sz w:val="26"/>
      <w:szCs w:val="26"/>
    </w:rPr>
  </w:style>
  <w:style w:type="character" w:customStyle="1" w:styleId="Heading6Char">
    <w:name w:val="Heading 6 Char"/>
    <w:aliases w:val="H6 Char,H61 Char,h6 Char,Titre 6 Char,TOC header Char,Bullet list Char,sub-dash Char,sd Char,5 Char,Appendix Char,T1 Char,Heading6 Char,h61 Char,h62 Char,Alt+6 Char"/>
    <w:link w:val="Heading6"/>
    <w:uiPriority w:val="9"/>
    <w:rsid w:val="00A741D6"/>
    <w:rPr>
      <w:rFonts w:eastAsia="Calibri"/>
      <w:b/>
      <w:bCs/>
      <w:sz w:val="22"/>
      <w:szCs w:val="22"/>
    </w:rPr>
  </w:style>
  <w:style w:type="character" w:customStyle="1" w:styleId="Heading7Char">
    <w:name w:val="Heading 7 Char"/>
    <w:aliases w:val="Bulleted list Char,L7 Char,SDL title Char,h7 Char,Annex level 1 Char,st Char,Alt+7 Char,Alt+71 Char,Alt+72 Char,Alt+73 Char,Alt+74 Char,Alt+75 Char,Alt+76 Char,Alt+77 Char,Alt+78 Char,Alt+79 Char,Alt+710 Char,Alt+711 Char,Alt+712 Char"/>
    <w:link w:val="Heading7"/>
    <w:uiPriority w:val="9"/>
    <w:rsid w:val="00A741D6"/>
    <w:rPr>
      <w:rFonts w:eastAsia="Calibri"/>
      <w:sz w:val="22"/>
      <w:szCs w:val="22"/>
    </w:rPr>
  </w:style>
  <w:style w:type="character" w:customStyle="1" w:styleId="Heading8Char">
    <w:name w:val="Heading 8 Char"/>
    <w:aliases w:val="Legal Level 1.1.1. Char,Center Bold Char,Tables Char,Annex level 2 Char,Alt+8 Char,Alt+81 Char,Alt+82 Char,Alt+83 Char,Alt+84 Char,Alt+85 Char,Alt+86 Char,Alt+87 Char,Alt+88 Char,Alt+89 Char,Alt+810 Char,Alt+811 Char,Alt+812 Char"/>
    <w:link w:val="Heading8"/>
    <w:uiPriority w:val="9"/>
    <w:rsid w:val="00A741D6"/>
    <w:rPr>
      <w:rFonts w:eastAsia="Calibri"/>
      <w:i/>
      <w:iCs/>
      <w:sz w:val="22"/>
      <w:szCs w:val="22"/>
    </w:rPr>
  </w:style>
  <w:style w:type="character" w:customStyle="1" w:styleId="Heading9Char">
    <w:name w:val="Heading 9 Char"/>
    <w:aliases w:val="Figure Heading Char,FH Char,Titre 10 Char,tt Char,ft Char,HF Char,Figures Char,Alt+9 Char,Annex Level 3 Char"/>
    <w:link w:val="Heading9"/>
    <w:uiPriority w:val="9"/>
    <w:rsid w:val="00A741D6"/>
    <w:rPr>
      <w:rFonts w:ascii="Arial" w:eastAsia="Calibri" w:hAnsi="Arial" w:cs="Arial"/>
      <w:sz w:val="22"/>
      <w:szCs w:val="22"/>
    </w:rPr>
  </w:style>
  <w:style w:type="table" w:styleId="TableGrid">
    <w:name w:val="Table Grid"/>
    <w:basedOn w:val="TableNormal"/>
    <w:uiPriority w:val="39"/>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03750"/>
  </w:style>
  <w:style w:type="paragraph" w:styleId="TOC2">
    <w:name w:val="toc 2"/>
    <w:basedOn w:val="Normal"/>
    <w:next w:val="Normal"/>
    <w:autoRedefine/>
    <w:uiPriority w:val="39"/>
    <w:rsid w:val="00AA3956"/>
    <w:pPr>
      <w:ind w:left="240"/>
    </w:pPr>
  </w:style>
  <w:style w:type="paragraph" w:styleId="TOC3">
    <w:name w:val="toc 3"/>
    <w:basedOn w:val="Normal"/>
    <w:next w:val="Normal"/>
    <w:autoRedefine/>
    <w:uiPriority w:val="39"/>
    <w:rsid w:val="00903750"/>
    <w:pPr>
      <w:ind w:left="480"/>
    </w:pPr>
  </w:style>
  <w:style w:type="character" w:styleId="Hyperlink">
    <w:name w:val="Hyperlink"/>
    <w:uiPriority w:val="99"/>
    <w:rsid w:val="00915EE0"/>
    <w:rPr>
      <w:color w:val="0000FF"/>
      <w:u w:val="single"/>
    </w:rPr>
  </w:style>
  <w:style w:type="paragraph" w:styleId="TOC4">
    <w:name w:val="toc 4"/>
    <w:basedOn w:val="Normal"/>
    <w:next w:val="Normal"/>
    <w:autoRedefine/>
    <w:semiHidden/>
    <w:rsid w:val="002B2FD2"/>
    <w:pPr>
      <w:ind w:left="720"/>
    </w:p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uiPriority w:val="99"/>
    <w:rsid w:val="00CC1CE8"/>
    <w:rPr>
      <w:rFonts w:ascii="Lucida Grande" w:hAnsi="Lucida Grande"/>
      <w:sz w:val="18"/>
      <w:szCs w:val="18"/>
    </w:rPr>
  </w:style>
  <w:style w:type="character" w:customStyle="1" w:styleId="BalloonTextChar">
    <w:name w:val="Balloon Text Char"/>
    <w:link w:val="BalloonText"/>
    <w:uiPriority w:val="99"/>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eastAsia="PMingLiU" w:cs="Times New Roman"/>
      <w:color w:val="365F91"/>
      <w:kern w:val="0"/>
      <w:szCs w:val="28"/>
    </w:rPr>
  </w:style>
  <w:style w:type="character" w:styleId="CommentReference">
    <w:name w:val="annotation reference"/>
    <w:rsid w:val="00CC1CE8"/>
    <w:rPr>
      <w:sz w:val="16"/>
      <w:szCs w:val="16"/>
    </w:rPr>
  </w:style>
  <w:style w:type="paragraph" w:styleId="CommentText">
    <w:name w:val="annotation text"/>
    <w:basedOn w:val="Normal"/>
    <w:link w:val="CommentTextChar"/>
    <w:rsid w:val="00CC1CE8"/>
    <w:rPr>
      <w:sz w:val="20"/>
      <w:szCs w:val="20"/>
    </w:rPr>
  </w:style>
  <w:style w:type="character" w:customStyle="1" w:styleId="CommentTextChar">
    <w:name w:val="Comment Text Char"/>
    <w:link w:val="CommentText"/>
    <w:rsid w:val="00CC1CE8"/>
    <w:rPr>
      <w:rFonts w:eastAsia="SimSun"/>
      <w:lang w:eastAsia="zh-CN"/>
    </w:rPr>
  </w:style>
  <w:style w:type="paragraph" w:styleId="CommentSubject">
    <w:name w:val="annotation subject"/>
    <w:basedOn w:val="CommentText"/>
    <w:next w:val="CommentText"/>
    <w:link w:val="CommentSubjectChar"/>
    <w:uiPriority w:val="99"/>
    <w:rsid w:val="00CC1CE8"/>
    <w:rPr>
      <w:b/>
      <w:bCs/>
    </w:rPr>
  </w:style>
  <w:style w:type="character" w:customStyle="1" w:styleId="CommentSubjectChar">
    <w:name w:val="Comment Subject Char"/>
    <w:link w:val="CommentSubject"/>
    <w:uiPriority w:val="99"/>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eastAsia="Times New Roman" w:cs="Times New Roman"/>
      <w:color w:val="365F91"/>
      <w:kern w:val="0"/>
      <w:szCs w:val="28"/>
    </w:rPr>
  </w:style>
  <w:style w:type="paragraph" w:styleId="ListParagraph">
    <w:name w:val="List Paragraph"/>
    <w:basedOn w:val="Normal"/>
    <w:uiPriority w:val="63"/>
    <w:qFormat/>
    <w:rsid w:val="00865788"/>
    <w:pPr>
      <w:autoSpaceDN w:val="0"/>
      <w:ind w:left="720"/>
      <w:contextualSpacing/>
      <w:textAlignment w:val="baseline"/>
    </w:pPr>
  </w:style>
  <w:style w:type="paragraph" w:styleId="Subtitle">
    <w:name w:val="Subtitle"/>
    <w:basedOn w:val="Normal"/>
    <w:next w:val="Normal"/>
    <w:link w:val="SubtitleChar"/>
    <w:uiPriority w:val="11"/>
    <w:qFormat/>
    <w:rsid w:val="00865788"/>
    <w:pPr>
      <w:numPr>
        <w:ilvl w:val="1"/>
      </w:numPr>
      <w:autoSpaceDN w:val="0"/>
      <w:textAlignment w:val="baseline"/>
    </w:pPr>
    <w:rPr>
      <w:rFonts w:eastAsia="Times New Roman"/>
      <w:i/>
      <w:iCs/>
      <w:color w:val="4F81BD"/>
      <w:spacing w:val="15"/>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pPr>
    <w:rPr>
      <w:rFonts w:eastAsia="MS Mincho"/>
      <w:sz w:val="32"/>
      <w:szCs w:val="20"/>
      <w:lang w:eastAsia="en-GB"/>
    </w:rPr>
  </w:style>
  <w:style w:type="paragraph" w:styleId="Header">
    <w:name w:val="header"/>
    <w:basedOn w:val="Normal"/>
    <w:link w:val="HeaderChar"/>
    <w:uiPriority w:val="99"/>
    <w:rsid w:val="00717E1B"/>
    <w:pPr>
      <w:tabs>
        <w:tab w:val="center" w:pos="4513"/>
        <w:tab w:val="right" w:pos="9026"/>
      </w:tabs>
    </w:pPr>
  </w:style>
  <w:style w:type="character" w:customStyle="1" w:styleId="HeaderChar">
    <w:name w:val="Header Char"/>
    <w:link w:val="Header"/>
    <w:uiPriority w:val="99"/>
    <w:rsid w:val="00717E1B"/>
    <w:rPr>
      <w:rFonts w:ascii="Calibri" w:eastAsia="Calibri" w:hAnsi="Calibri"/>
      <w:sz w:val="22"/>
      <w:szCs w:val="22"/>
      <w:lang w:val="en-US" w:eastAsia="en-US"/>
    </w:rPr>
  </w:style>
  <w:style w:type="paragraph" w:styleId="Footer">
    <w:name w:val="footer"/>
    <w:basedOn w:val="Normal"/>
    <w:link w:val="FooterChar"/>
    <w:uiPriority w:val="99"/>
    <w:rsid w:val="00717E1B"/>
    <w:pPr>
      <w:tabs>
        <w:tab w:val="center" w:pos="4513"/>
        <w:tab w:val="right" w:pos="9026"/>
      </w:tabs>
    </w:pPr>
  </w:style>
  <w:style w:type="character" w:customStyle="1" w:styleId="FooterChar">
    <w:name w:val="Footer Char"/>
    <w:link w:val="Footer"/>
    <w:uiPriority w:val="99"/>
    <w:rsid w:val="00717E1B"/>
    <w:rPr>
      <w:rFonts w:ascii="Calibri" w:eastAsia="Calibri" w:hAnsi="Calibri"/>
      <w:sz w:val="22"/>
      <w:szCs w:val="22"/>
      <w:lang w:val="en-US" w:eastAsia="en-US"/>
    </w:rPr>
  </w:style>
  <w:style w:type="character" w:customStyle="1" w:styleId="UnresolvedMention1">
    <w:name w:val="Unresolved Mention1"/>
    <w:basedOn w:val="DefaultParagraphFont"/>
    <w:uiPriority w:val="99"/>
    <w:semiHidden/>
    <w:unhideWhenUsed/>
    <w:rsid w:val="00A87058"/>
    <w:rPr>
      <w:color w:val="605E5C"/>
      <w:shd w:val="clear" w:color="auto" w:fill="E1DFDD"/>
    </w:rPr>
  </w:style>
  <w:style w:type="paragraph" w:customStyle="1" w:styleId="code">
    <w:name w:val="code"/>
    <w:basedOn w:val="Normal"/>
    <w:next w:val="Normal"/>
    <w:link w:val="codeZchn"/>
    <w:rsid w:val="00173A50"/>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40" w:lineRule="auto"/>
      <w:jc w:val="left"/>
    </w:pPr>
    <w:rPr>
      <w:rFonts w:ascii="Courier" w:eastAsia="Times New Roman" w:hAnsi="Courier"/>
      <w:noProof/>
      <w:sz w:val="20"/>
      <w:szCs w:val="20"/>
      <w:lang w:val="en-GB"/>
    </w:rPr>
  </w:style>
  <w:style w:type="character" w:customStyle="1" w:styleId="codeZchn">
    <w:name w:val="code Zchn"/>
    <w:link w:val="code"/>
    <w:rsid w:val="00173A50"/>
    <w:rPr>
      <w:rFonts w:ascii="Courier" w:eastAsia="Times New Roman" w:hAnsi="Courier"/>
      <w:noProof/>
      <w:lang w:val="en-GB"/>
    </w:rPr>
  </w:style>
  <w:style w:type="paragraph" w:customStyle="1" w:styleId="Atom">
    <w:name w:val="Atom"/>
    <w:basedOn w:val="Normal"/>
    <w:rsid w:val="00D6003A"/>
    <w:pPr>
      <w:keepLines/>
      <w:widowControl/>
      <w:spacing w:after="220" w:line="240" w:lineRule="auto"/>
      <w:jc w:val="left"/>
    </w:pPr>
    <w:rPr>
      <w:rFonts w:eastAsia="Times New Roman"/>
      <w:szCs w:val="20"/>
      <w:lang w:val="en-GB" w:eastAsia="ja-JP"/>
    </w:rPr>
  </w:style>
  <w:style w:type="paragraph" w:customStyle="1" w:styleId="fields">
    <w:name w:val="fields"/>
    <w:basedOn w:val="Normal"/>
    <w:link w:val="fieldsZchn"/>
    <w:rsid w:val="009C5D77"/>
    <w:pPr>
      <w:widowControl/>
      <w:tabs>
        <w:tab w:val="left" w:pos="1440"/>
        <w:tab w:val="left" w:pos="8010"/>
      </w:tabs>
      <w:spacing w:after="120" w:line="240" w:lineRule="auto"/>
      <w:ind w:left="714" w:hanging="357"/>
    </w:pPr>
    <w:rPr>
      <w:rFonts w:eastAsia="Times New Roman"/>
      <w:szCs w:val="20"/>
      <w:lang w:val="en-GB" w:eastAsia="ja-JP"/>
    </w:rPr>
  </w:style>
  <w:style w:type="character" w:customStyle="1" w:styleId="fieldsZchn">
    <w:name w:val="fields Zchn"/>
    <w:link w:val="fields"/>
    <w:rsid w:val="009C5D77"/>
    <w:rPr>
      <w:rFonts w:eastAsia="Times New Roman"/>
      <w:sz w:val="22"/>
      <w:lang w:val="en-GB" w:eastAsia="ja-JP"/>
    </w:rPr>
  </w:style>
  <w:style w:type="paragraph" w:customStyle="1" w:styleId="lastfield">
    <w:name w:val="lastfield"/>
    <w:basedOn w:val="fields"/>
    <w:link w:val="lastfieldZchn"/>
    <w:rsid w:val="00A741D6"/>
    <w:pPr>
      <w:spacing w:after="220"/>
    </w:pPr>
    <w:rPr>
      <w:rFonts w:eastAsia="Batang"/>
      <w:lang w:eastAsia="ko-KR"/>
    </w:rPr>
  </w:style>
  <w:style w:type="character" w:customStyle="1" w:styleId="lastfieldZchn">
    <w:name w:val="lastfield Zchn"/>
    <w:link w:val="lastfield"/>
    <w:rsid w:val="00A741D6"/>
    <w:rPr>
      <w:rFonts w:ascii="Arial" w:eastAsia="Batang" w:hAnsi="Arial"/>
      <w:lang w:val="en-GB" w:eastAsia="ko-KR"/>
    </w:rPr>
  </w:style>
  <w:style w:type="paragraph" w:styleId="ListBullet">
    <w:name w:val="List Bullet"/>
    <w:aliases w:val="UL,Liste à puces"/>
    <w:basedOn w:val="Normal"/>
    <w:autoRedefine/>
    <w:rsid w:val="00A741D6"/>
    <w:pPr>
      <w:widowControl/>
      <w:spacing w:after="240"/>
      <w:ind w:left="432"/>
    </w:pPr>
    <w:rPr>
      <w:lang w:val="en-GB"/>
    </w:rPr>
  </w:style>
  <w:style w:type="paragraph" w:customStyle="1" w:styleId="ANNEXN">
    <w:name w:val="ANNEXN"/>
    <w:basedOn w:val="Normal"/>
    <w:next w:val="Normal"/>
    <w:rsid w:val="00A741D6"/>
    <w:pPr>
      <w:keepNext/>
      <w:pageBreakBefore/>
      <w:widowControl/>
      <w:numPr>
        <w:numId w:val="4"/>
      </w:numPr>
      <w:spacing w:after="760" w:line="310" w:lineRule="exact"/>
      <w:jc w:val="center"/>
      <w:outlineLvl w:val="0"/>
    </w:pPr>
    <w:rPr>
      <w:b/>
      <w:sz w:val="28"/>
      <w:lang w:val="en-GB"/>
    </w:rPr>
  </w:style>
  <w:style w:type="paragraph" w:styleId="ListNumber4">
    <w:name w:val="List Number 4"/>
    <w:basedOn w:val="Normal"/>
    <w:rsid w:val="00A741D6"/>
    <w:pPr>
      <w:widowControl/>
      <w:tabs>
        <w:tab w:val="left" w:pos="1600"/>
      </w:tabs>
      <w:spacing w:after="240"/>
    </w:pPr>
    <w:rPr>
      <w:lang w:val="en-GB"/>
    </w:rPr>
  </w:style>
  <w:style w:type="paragraph" w:styleId="ListNumber5">
    <w:name w:val="List Number 5"/>
    <w:basedOn w:val="Normal"/>
    <w:rsid w:val="00A741D6"/>
    <w:pPr>
      <w:widowControl/>
      <w:spacing w:after="240"/>
    </w:pPr>
    <w:rPr>
      <w:lang w:val="en-GB"/>
    </w:rPr>
  </w:style>
  <w:style w:type="paragraph" w:styleId="MacroText">
    <w:name w:val="macro"/>
    <w:link w:val="MacroTextChar"/>
    <w:rsid w:val="00A741D6"/>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character" w:customStyle="1" w:styleId="MacroTextChar">
    <w:name w:val="Macro Text Char"/>
    <w:basedOn w:val="DefaultParagraphFont"/>
    <w:link w:val="MacroText"/>
    <w:rsid w:val="00A741D6"/>
    <w:rPr>
      <w:rFonts w:ascii="Courier New" w:hAnsi="Courier New"/>
      <w:lang w:val="en-GB" w:eastAsia="ja-JP"/>
    </w:rPr>
  </w:style>
  <w:style w:type="paragraph" w:styleId="MessageHeader">
    <w:name w:val="Message Header"/>
    <w:basedOn w:val="Normal"/>
    <w:link w:val="MessageHeaderChar"/>
    <w:rsid w:val="00A741D6"/>
    <w:pPr>
      <w:widowControl/>
      <w:pBdr>
        <w:top w:val="single" w:sz="6" w:space="1" w:color="auto"/>
        <w:left w:val="single" w:sz="6" w:space="1" w:color="auto"/>
        <w:bottom w:val="single" w:sz="6" w:space="1" w:color="auto"/>
        <w:right w:val="single" w:sz="6" w:space="1" w:color="auto"/>
      </w:pBdr>
      <w:shd w:val="pct20" w:color="auto" w:fill="auto"/>
      <w:spacing w:after="240"/>
    </w:pPr>
    <w:rPr>
      <w:sz w:val="24"/>
      <w:lang w:val="en-GB"/>
    </w:rPr>
  </w:style>
  <w:style w:type="character" w:customStyle="1" w:styleId="MessageHeaderChar">
    <w:name w:val="Message Header Char"/>
    <w:basedOn w:val="DefaultParagraphFont"/>
    <w:link w:val="MessageHeader"/>
    <w:rsid w:val="00A741D6"/>
    <w:rPr>
      <w:rFonts w:ascii="Cambria" w:eastAsia="Calibri" w:hAnsi="Cambria"/>
      <w:sz w:val="24"/>
      <w:szCs w:val="22"/>
      <w:shd w:val="pct20" w:color="auto" w:fill="auto"/>
      <w:lang w:val="en-GB"/>
    </w:rPr>
  </w:style>
  <w:style w:type="paragraph" w:customStyle="1" w:styleId="MSDNFR">
    <w:name w:val="MSDNFR"/>
    <w:basedOn w:val="Normal"/>
    <w:next w:val="Normal"/>
    <w:rsid w:val="00A741D6"/>
    <w:pPr>
      <w:widowControl/>
      <w:spacing w:after="240" w:line="220" w:lineRule="atLeast"/>
    </w:pPr>
    <w:rPr>
      <w:color w:val="0000FF"/>
      <w:lang w:val="en-GB"/>
    </w:rPr>
  </w:style>
  <w:style w:type="character" w:customStyle="1" w:styleId="apple-converted-space">
    <w:name w:val="apple-converted-space"/>
    <w:rsid w:val="00A741D6"/>
  </w:style>
  <w:style w:type="paragraph" w:customStyle="1" w:styleId="MediumGrid1-Accent21">
    <w:name w:val="Medium Grid 1 - Accent 21"/>
    <w:basedOn w:val="Normal"/>
    <w:uiPriority w:val="34"/>
    <w:qFormat/>
    <w:rsid w:val="00A741D6"/>
    <w:pPr>
      <w:widowControl/>
      <w:spacing w:after="240" w:line="240" w:lineRule="auto"/>
      <w:ind w:left="720"/>
      <w:contextualSpacing/>
    </w:pPr>
    <w:rPr>
      <w:rFonts w:eastAsia="MS Mincho"/>
      <w:sz w:val="24"/>
      <w:szCs w:val="24"/>
    </w:rPr>
  </w:style>
  <w:style w:type="paragraph" w:styleId="Caption">
    <w:name w:val="caption"/>
    <w:basedOn w:val="Normal"/>
    <w:next w:val="Normal"/>
    <w:qFormat/>
    <w:rsid w:val="00A741D6"/>
    <w:pPr>
      <w:widowControl/>
      <w:spacing w:line="240" w:lineRule="auto"/>
    </w:pPr>
    <w:rPr>
      <w:rFonts w:eastAsia="MS Mincho"/>
      <w:i/>
      <w:iCs/>
      <w:color w:val="1F497D"/>
      <w:sz w:val="18"/>
      <w:szCs w:val="18"/>
    </w:rPr>
  </w:style>
  <w:style w:type="paragraph" w:customStyle="1" w:styleId="Note">
    <w:name w:val="Note"/>
    <w:basedOn w:val="Normal"/>
    <w:next w:val="Normal"/>
    <w:link w:val="NoteZchn"/>
    <w:rsid w:val="0086325C"/>
    <w:pPr>
      <w:widowControl/>
      <w:tabs>
        <w:tab w:val="left" w:pos="960"/>
      </w:tabs>
      <w:spacing w:after="240" w:line="210" w:lineRule="atLeast"/>
      <w:ind w:left="709"/>
    </w:pPr>
    <w:rPr>
      <w:rFonts w:eastAsia="MS Mincho"/>
      <w:sz w:val="18"/>
      <w:szCs w:val="20"/>
      <w:lang w:val="en-GB" w:eastAsia="ja-JP"/>
    </w:rPr>
  </w:style>
  <w:style w:type="character" w:customStyle="1" w:styleId="NoteZchn">
    <w:name w:val="Note Zchn"/>
    <w:link w:val="Note"/>
    <w:rsid w:val="0086325C"/>
    <w:rPr>
      <w:sz w:val="18"/>
      <w:lang w:val="en-GB" w:eastAsia="ja-JP"/>
    </w:rPr>
  </w:style>
  <w:style w:type="paragraph" w:customStyle="1" w:styleId="00BodyText">
    <w:name w:val="00 BodyText"/>
    <w:basedOn w:val="Normal"/>
    <w:rsid w:val="00A741D6"/>
    <w:pPr>
      <w:widowControl/>
      <w:spacing w:after="220" w:line="240" w:lineRule="auto"/>
    </w:pPr>
    <w:rPr>
      <w:rFonts w:eastAsia="Times New Roman"/>
      <w:lang w:val="en-GB"/>
    </w:rPr>
  </w:style>
  <w:style w:type="paragraph" w:customStyle="1" w:styleId="11BodyText">
    <w:name w:val="11 BodyText"/>
    <w:basedOn w:val="Normal"/>
    <w:rsid w:val="00A741D6"/>
    <w:pPr>
      <w:widowControl/>
      <w:spacing w:after="120" w:line="240" w:lineRule="auto"/>
    </w:pPr>
    <w:rPr>
      <w:rFonts w:eastAsia="Times New Roman"/>
      <w:sz w:val="24"/>
      <w:szCs w:val="24"/>
    </w:rPr>
  </w:style>
  <w:style w:type="paragraph" w:styleId="BodyText">
    <w:name w:val="Body Text"/>
    <w:aliases w:val="Body Text Char1 Char,Body Text Char Char Char,Body Text Char1,Body Text Char Char"/>
    <w:basedOn w:val="Normal"/>
    <w:link w:val="BodyTextChar2"/>
    <w:qFormat/>
    <w:rsid w:val="00A741D6"/>
    <w:pPr>
      <w:widowControl/>
      <w:spacing w:before="60" w:after="60" w:line="210" w:lineRule="atLeast"/>
    </w:pPr>
    <w:rPr>
      <w:rFonts w:eastAsia="MS Mincho"/>
      <w:sz w:val="18"/>
      <w:szCs w:val="20"/>
      <w:lang w:val="de-DE" w:eastAsia="ja-JP"/>
    </w:rPr>
  </w:style>
  <w:style w:type="character" w:customStyle="1" w:styleId="BodyTextChar2">
    <w:name w:val="Body Text Char2"/>
    <w:aliases w:val="Body Text Char1 Char Char,Body Text Char Char Char Char,Body Text Char1 Char1,Body Text Char Char Char1"/>
    <w:link w:val="BodyText"/>
    <w:uiPriority w:val="99"/>
    <w:rsid w:val="00A741D6"/>
    <w:rPr>
      <w:rFonts w:ascii="Cambria" w:hAnsi="Cambria"/>
      <w:sz w:val="18"/>
      <w:lang w:val="de-DE" w:eastAsia="ja-JP"/>
    </w:rPr>
  </w:style>
  <w:style w:type="character" w:customStyle="1" w:styleId="BodyTextChar">
    <w:name w:val="Body Text Char"/>
    <w:basedOn w:val="DefaultParagraphFont"/>
    <w:rsid w:val="00A741D6"/>
    <w:rPr>
      <w:rFonts w:ascii="Calibri" w:eastAsia="Calibri" w:hAnsi="Calibri"/>
      <w:sz w:val="22"/>
      <w:szCs w:val="22"/>
    </w:rPr>
  </w:style>
  <w:style w:type="paragraph" w:customStyle="1" w:styleId="p1">
    <w:name w:val="p1"/>
    <w:basedOn w:val="Normal"/>
    <w:rsid w:val="00A741D6"/>
    <w:pPr>
      <w:widowControl/>
      <w:spacing w:after="0" w:line="240" w:lineRule="auto"/>
    </w:pPr>
    <w:rPr>
      <w:rFonts w:ascii="Helvetica" w:eastAsia="MS Mincho" w:hAnsi="Helvetica"/>
      <w:sz w:val="15"/>
      <w:szCs w:val="15"/>
    </w:rPr>
  </w:style>
  <w:style w:type="paragraph" w:customStyle="1" w:styleId="ColorfulList-Accent11">
    <w:name w:val="Colorful List - Accent 11"/>
    <w:basedOn w:val="Normal"/>
    <w:uiPriority w:val="34"/>
    <w:qFormat/>
    <w:rsid w:val="00A741D6"/>
    <w:pPr>
      <w:widowControl/>
      <w:spacing w:after="0" w:line="240" w:lineRule="auto"/>
      <w:ind w:left="720"/>
    </w:pPr>
    <w:rPr>
      <w:rFonts w:eastAsia="Times New Roman"/>
      <w:sz w:val="24"/>
      <w:szCs w:val="24"/>
      <w:lang w:eastAsia="zh-CN"/>
    </w:rPr>
  </w:style>
  <w:style w:type="paragraph" w:customStyle="1" w:styleId="BoxHeading4">
    <w:name w:val="BoxHeading 4"/>
    <w:basedOn w:val="Heading4"/>
    <w:rsid w:val="00A741D6"/>
    <w:pPr>
      <w:widowControl/>
      <w:tabs>
        <w:tab w:val="clear" w:pos="864"/>
        <w:tab w:val="left" w:pos="940"/>
        <w:tab w:val="left" w:pos="1140"/>
        <w:tab w:val="left" w:pos="1360"/>
      </w:tabs>
      <w:suppressAutoHyphens/>
      <w:spacing w:before="60" w:after="240" w:line="230" w:lineRule="exact"/>
    </w:pPr>
    <w:rPr>
      <w:rFonts w:eastAsia="MS Mincho"/>
      <w:bCs w:val="0"/>
      <w:i w:val="0"/>
      <w:sz w:val="20"/>
      <w:szCs w:val="20"/>
      <w:lang w:val="en-GB"/>
    </w:rPr>
  </w:style>
  <w:style w:type="paragraph" w:styleId="Revision">
    <w:name w:val="Revision"/>
    <w:hidden/>
    <w:uiPriority w:val="99"/>
    <w:unhideWhenUsed/>
    <w:rsid w:val="00A741D6"/>
    <w:rPr>
      <w:sz w:val="24"/>
      <w:szCs w:val="24"/>
    </w:rPr>
  </w:style>
  <w:style w:type="character" w:customStyle="1" w:styleId="codeChar">
    <w:name w:val="code Char"/>
    <w:rsid w:val="00C0488E"/>
    <w:rPr>
      <w:rFonts w:ascii="Courier New" w:hAnsi="Courier New"/>
      <w:noProof/>
      <w:lang w:val="en-GB" w:eastAsia="ja-JP" w:bidi="ar-SA"/>
    </w:rPr>
  </w:style>
  <w:style w:type="character" w:customStyle="1" w:styleId="VerbatimChar">
    <w:name w:val="Verbatim Char"/>
    <w:link w:val="SourceCode"/>
    <w:rsid w:val="004E7487"/>
    <w:rPr>
      <w:rFonts w:ascii="Consolas" w:hAnsi="Consolas" w:cs="Consolas"/>
      <w:noProof/>
      <w:sz w:val="22"/>
      <w:shd w:val="clear" w:color="auto" w:fill="EDEDED"/>
      <w:lang w:val="en-GB"/>
    </w:rPr>
  </w:style>
  <w:style w:type="paragraph" w:customStyle="1" w:styleId="SourceCode">
    <w:name w:val="Source Code"/>
    <w:basedOn w:val="Normal"/>
    <w:link w:val="VerbatimChar"/>
    <w:rsid w:val="004E7487"/>
    <w:pPr>
      <w:widowControl/>
      <w:pBdr>
        <w:top w:val="single" w:sz="24" w:space="1" w:color="EDEDED"/>
        <w:left w:val="single" w:sz="24" w:space="4" w:color="EDEDED"/>
        <w:bottom w:val="single" w:sz="24" w:space="1" w:color="EDEDED"/>
        <w:right w:val="single" w:sz="24" w:space="4" w:color="EDEDED"/>
      </w:pBdr>
      <w:shd w:val="clear" w:color="auto" w:fill="EDEDED"/>
      <w:wordWrap w:val="0"/>
      <w:spacing w:after="120" w:line="264" w:lineRule="auto"/>
      <w:ind w:left="567" w:right="567"/>
      <w:jc w:val="left"/>
    </w:pPr>
    <w:rPr>
      <w:rFonts w:ascii="Consolas" w:eastAsia="MS Mincho" w:hAnsi="Consolas" w:cs="Consolas"/>
      <w:noProof/>
      <w:szCs w:val="20"/>
      <w:lang w:val="en-GB"/>
    </w:rPr>
  </w:style>
  <w:style w:type="paragraph" w:customStyle="1" w:styleId="paragraph">
    <w:name w:val="paragraph"/>
    <w:basedOn w:val="Normal"/>
    <w:rsid w:val="004E7487"/>
    <w:pPr>
      <w:widowControl/>
      <w:spacing w:after="0" w:line="240" w:lineRule="auto"/>
      <w:jc w:val="left"/>
    </w:pPr>
    <w:rPr>
      <w:rFonts w:eastAsia="Times New Roman"/>
      <w:sz w:val="24"/>
      <w:szCs w:val="24"/>
    </w:rPr>
  </w:style>
  <w:style w:type="character" w:customStyle="1" w:styleId="spellingerror">
    <w:name w:val="spellingerror"/>
    <w:basedOn w:val="DefaultParagraphFont"/>
    <w:rsid w:val="004E7487"/>
  </w:style>
  <w:style w:type="character" w:customStyle="1" w:styleId="normaltextrun1">
    <w:name w:val="normaltextrun1"/>
    <w:basedOn w:val="DefaultParagraphFont"/>
    <w:rsid w:val="004E7487"/>
  </w:style>
  <w:style w:type="character" w:customStyle="1" w:styleId="eop">
    <w:name w:val="eop"/>
    <w:basedOn w:val="DefaultParagraphFont"/>
    <w:rsid w:val="004E7487"/>
  </w:style>
  <w:style w:type="character" w:customStyle="1" w:styleId="contextualspellingandgrammarerror">
    <w:name w:val="contextualspellingandgrammarerror"/>
    <w:basedOn w:val="DefaultParagraphFont"/>
    <w:rsid w:val="004E7487"/>
  </w:style>
  <w:style w:type="paragraph" w:styleId="FootnoteText">
    <w:name w:val="footnote text"/>
    <w:basedOn w:val="Normal"/>
    <w:link w:val="FootnoteTextChar"/>
    <w:uiPriority w:val="99"/>
    <w:unhideWhenUsed/>
    <w:rsid w:val="004E7487"/>
    <w:pPr>
      <w:widowControl/>
      <w:spacing w:after="0" w:line="240" w:lineRule="auto"/>
    </w:pPr>
    <w:rPr>
      <w:rFonts w:eastAsia="MS Mincho"/>
      <w:sz w:val="20"/>
      <w:szCs w:val="20"/>
    </w:rPr>
  </w:style>
  <w:style w:type="character" w:customStyle="1" w:styleId="FootnoteTextChar">
    <w:name w:val="Footnote Text Char"/>
    <w:basedOn w:val="DefaultParagraphFont"/>
    <w:link w:val="FootnoteText"/>
    <w:uiPriority w:val="99"/>
    <w:rsid w:val="004E7487"/>
  </w:style>
  <w:style w:type="character" w:styleId="FootnoteReference">
    <w:name w:val="footnote reference"/>
    <w:basedOn w:val="DefaultParagraphFont"/>
    <w:uiPriority w:val="99"/>
    <w:unhideWhenUsed/>
    <w:rsid w:val="004E7487"/>
    <w:rPr>
      <w:vertAlign w:val="superscript"/>
    </w:rPr>
  </w:style>
  <w:style w:type="character" w:customStyle="1" w:styleId="Courier">
    <w:name w:val="Courier"/>
    <w:rsid w:val="00116304"/>
    <w:rPr>
      <w:rFonts w:ascii="Courier New" w:hAnsi="Courier New"/>
    </w:rPr>
  </w:style>
  <w:style w:type="paragraph" w:customStyle="1" w:styleId="BoxTable">
    <w:name w:val="BoxTable"/>
    <w:basedOn w:val="Normal"/>
    <w:link w:val="BoxTableChar"/>
    <w:qFormat/>
    <w:rsid w:val="00116304"/>
    <w:pPr>
      <w:keepNext/>
      <w:keepLines/>
      <w:widowControl/>
      <w:spacing w:after="0" w:line="230" w:lineRule="atLeast"/>
      <w:jc w:val="left"/>
    </w:pPr>
    <w:rPr>
      <w:rFonts w:eastAsia="MS Mincho"/>
      <w:szCs w:val="24"/>
      <w:lang w:val="en-GB"/>
    </w:rPr>
  </w:style>
  <w:style w:type="character" w:customStyle="1" w:styleId="BoxTableChar">
    <w:name w:val="BoxTable Char"/>
    <w:link w:val="BoxTable"/>
    <w:rsid w:val="00116304"/>
    <w:rPr>
      <w:rFonts w:ascii="Cambria" w:hAnsi="Cambria"/>
      <w:sz w:val="22"/>
      <w:szCs w:val="24"/>
      <w:lang w:val="en-GB"/>
    </w:rPr>
  </w:style>
  <w:style w:type="character" w:styleId="FollowedHyperlink">
    <w:name w:val="FollowedHyperlink"/>
    <w:basedOn w:val="DefaultParagraphFont"/>
    <w:rsid w:val="00E64206"/>
    <w:rPr>
      <w:color w:val="954F72" w:themeColor="followedHyperlink"/>
      <w:u w:val="single"/>
    </w:rPr>
  </w:style>
  <w:style w:type="character" w:styleId="UnresolvedMention">
    <w:name w:val="Unresolved Mention"/>
    <w:basedOn w:val="DefaultParagraphFont"/>
    <w:uiPriority w:val="99"/>
    <w:semiHidden/>
    <w:unhideWhenUsed/>
    <w:rsid w:val="00F6643C"/>
    <w:rPr>
      <w:color w:val="605E5C"/>
      <w:shd w:val="clear" w:color="auto" w:fill="E1DFDD"/>
    </w:rPr>
  </w:style>
  <w:style w:type="paragraph" w:customStyle="1" w:styleId="NormalH2">
    <w:name w:val="Normal + H2"/>
    <w:basedOn w:val="Heading2"/>
    <w:qFormat/>
    <w:rsid w:val="00C966AF"/>
    <w:pPr>
      <w:keepLines/>
      <w:widowControl/>
      <w:numPr>
        <w:numId w:val="23"/>
      </w:numPr>
      <w:tabs>
        <w:tab w:val="left" w:pos="792"/>
        <w:tab w:val="left" w:pos="1195"/>
        <w:tab w:val="left" w:pos="1584"/>
        <w:tab w:val="left" w:pos="1987"/>
        <w:tab w:val="left" w:pos="4853"/>
        <w:tab w:val="right" w:pos="9691"/>
      </w:tabs>
      <w:spacing w:before="136" w:after="0" w:line="240" w:lineRule="auto"/>
      <w:outlineLvl w:val="9"/>
    </w:pPr>
    <w:rPr>
      <w:rFonts w:ascii="Times New Roman" w:eastAsia="MS Mincho" w:hAnsi="Times New Roman"/>
      <w:b w:val="0"/>
      <w:sz w:val="20"/>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26224">
      <w:bodyDiv w:val="1"/>
      <w:marLeft w:val="0"/>
      <w:marRight w:val="0"/>
      <w:marTop w:val="0"/>
      <w:marBottom w:val="0"/>
      <w:divBdr>
        <w:top w:val="none" w:sz="0" w:space="0" w:color="auto"/>
        <w:left w:val="none" w:sz="0" w:space="0" w:color="auto"/>
        <w:bottom w:val="none" w:sz="0" w:space="0" w:color="auto"/>
        <w:right w:val="none" w:sz="0" w:space="0" w:color="auto"/>
      </w:divBdr>
    </w:div>
    <w:div w:id="280495335">
      <w:bodyDiv w:val="1"/>
      <w:marLeft w:val="0"/>
      <w:marRight w:val="0"/>
      <w:marTop w:val="0"/>
      <w:marBottom w:val="0"/>
      <w:divBdr>
        <w:top w:val="none" w:sz="0" w:space="0" w:color="auto"/>
        <w:left w:val="none" w:sz="0" w:space="0" w:color="auto"/>
        <w:bottom w:val="none" w:sz="0" w:space="0" w:color="auto"/>
        <w:right w:val="none" w:sz="0" w:space="0" w:color="auto"/>
      </w:divBdr>
    </w:div>
    <w:div w:id="303853900">
      <w:bodyDiv w:val="1"/>
      <w:marLeft w:val="0"/>
      <w:marRight w:val="0"/>
      <w:marTop w:val="0"/>
      <w:marBottom w:val="0"/>
      <w:divBdr>
        <w:top w:val="none" w:sz="0" w:space="0" w:color="auto"/>
        <w:left w:val="none" w:sz="0" w:space="0" w:color="auto"/>
        <w:bottom w:val="none" w:sz="0" w:space="0" w:color="auto"/>
        <w:right w:val="none" w:sz="0" w:space="0" w:color="auto"/>
      </w:divBdr>
    </w:div>
    <w:div w:id="817263009">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955598275">
      <w:bodyDiv w:val="1"/>
      <w:marLeft w:val="0"/>
      <w:marRight w:val="0"/>
      <w:marTop w:val="0"/>
      <w:marBottom w:val="0"/>
      <w:divBdr>
        <w:top w:val="none" w:sz="0" w:space="0" w:color="auto"/>
        <w:left w:val="none" w:sz="0" w:space="0" w:color="auto"/>
        <w:bottom w:val="none" w:sz="0" w:space="0" w:color="auto"/>
        <w:right w:val="none" w:sz="0" w:space="0" w:color="auto"/>
      </w:divBdr>
    </w:div>
    <w:div w:id="1124077528">
      <w:bodyDiv w:val="1"/>
      <w:marLeft w:val="0"/>
      <w:marRight w:val="0"/>
      <w:marTop w:val="0"/>
      <w:marBottom w:val="0"/>
      <w:divBdr>
        <w:top w:val="none" w:sz="0" w:space="0" w:color="auto"/>
        <w:left w:val="none" w:sz="0" w:space="0" w:color="auto"/>
        <w:bottom w:val="none" w:sz="0" w:space="0" w:color="auto"/>
        <w:right w:val="none" w:sz="0" w:space="0" w:color="auto"/>
      </w:divBdr>
    </w:div>
    <w:div w:id="1245190276">
      <w:bodyDiv w:val="1"/>
      <w:marLeft w:val="0"/>
      <w:marRight w:val="0"/>
      <w:marTop w:val="0"/>
      <w:marBottom w:val="0"/>
      <w:divBdr>
        <w:top w:val="none" w:sz="0" w:space="0" w:color="auto"/>
        <w:left w:val="none" w:sz="0" w:space="0" w:color="auto"/>
        <w:bottom w:val="none" w:sz="0" w:space="0" w:color="auto"/>
        <w:right w:val="none" w:sz="0" w:space="0" w:color="auto"/>
      </w:divBdr>
    </w:div>
    <w:div w:id="1331910371">
      <w:bodyDiv w:val="1"/>
      <w:marLeft w:val="0"/>
      <w:marRight w:val="0"/>
      <w:marTop w:val="0"/>
      <w:marBottom w:val="0"/>
      <w:divBdr>
        <w:top w:val="none" w:sz="0" w:space="0" w:color="auto"/>
        <w:left w:val="none" w:sz="0" w:space="0" w:color="auto"/>
        <w:bottom w:val="none" w:sz="0" w:space="0" w:color="auto"/>
        <w:right w:val="none" w:sz="0" w:space="0" w:color="auto"/>
      </w:divBdr>
    </w:div>
    <w:div w:id="1411736754">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839416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pegx.int-evry.fr/software/MPEG/Systems/FileFormat/DerivedVis/issues/17"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pegx.int-evry.fr/software/MPEG/Systems/FileFormat/DerivedVis/issues/7"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pegx.int-evry.fr/software/MPEG/Systems/FileFormat/DerivedVis/issues/18"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mpegx.int-evry.fr/software/MPEG/Systems/FileFormat/DerivedVis/issues/5" TargetMode="Externa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www.mpegstandards.org/standards/mpeg-i/carriage-of-visual-volumetric-video-based-cod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nukse\OneDrive%20-%20Nokia\work-by-month\2019-04\Mxxxxx_output_template_sing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005C4A-580E-49CA-81F5-09786A683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Mxxxxx_output_template_singer.dot</Template>
  <TotalTime>171</TotalTime>
  <Pages>21</Pages>
  <Words>5760</Words>
  <Characters>34146</Characters>
  <Application>Microsoft Office Word</Application>
  <DocSecurity>0</DocSecurity>
  <Lines>284</Lines>
  <Paragraphs>79</Paragraphs>
  <ScaleCrop>false</ScaleCrop>
  <HeadingPairs>
    <vt:vector size="2" baseType="variant">
      <vt:variant>
        <vt:lpstr>Title</vt:lpstr>
      </vt:variant>
      <vt:variant>
        <vt:i4>1</vt:i4>
      </vt:variant>
    </vt:vector>
  </HeadingPairs>
  <TitlesOfParts>
    <vt:vector size="1" baseType="lpstr">
      <vt:lpstr>Technologies under Consideration for Derived visual tracks including further visual derivations</vt:lpstr>
    </vt:vector>
  </TitlesOfParts>
  <Company/>
  <LinksUpToDate>false</LinksUpToDate>
  <CharactersWithSpaces>39827</CharactersWithSpaces>
  <SharedDoc>false</SharedDoc>
  <HLinks>
    <vt:vector size="6" baseType="variant">
      <vt:variant>
        <vt:i4>4194427</vt:i4>
      </vt:variant>
      <vt:variant>
        <vt:i4>3</vt:i4>
      </vt:variant>
      <vt:variant>
        <vt:i4>0</vt:i4>
      </vt:variant>
      <vt:variant>
        <vt:i4>5</vt:i4>
      </vt:variant>
      <vt:variant>
        <vt:lpwstr>mailto:qianheng@sdis.cn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Derived visual tracks including further visual derivations</dc:title>
  <dc:subject/>
  <dc:creator>MAZE Frederic</dc:creator>
  <cp:keywords/>
  <cp:lastModifiedBy>Frederic Maze</cp:lastModifiedBy>
  <cp:revision>50</cp:revision>
  <dcterms:created xsi:type="dcterms:W3CDTF">2020-11-18T15:55:00Z</dcterms:created>
  <dcterms:modified xsi:type="dcterms:W3CDTF">2022-01-21T11:51:00Z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PEGDocNum">
    <vt:lpwstr>21166</vt:lpwstr>
  </property>
  <property fmtid="{D5CDD505-2E9C-101B-9397-08002B2CF9AE}" pid="3" name="ISODocNum">
    <vt:lpwstr>0450</vt:lpwstr>
  </property>
</Properties>
</file>