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3206DBF2"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eastAsia="zh-CN"/>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CB33C5" w:rsidRPr="00D00183">
        <w:rPr>
          <w:rFonts w:ascii="Times New Roman" w:hAnsi="Times New Roman" w:cs="Times New Roman"/>
          <w:spacing w:val="28"/>
          <w:w w:val="115"/>
          <w:sz w:val="48"/>
          <w:szCs w:val="48"/>
          <w:highlight w:val="yellow"/>
          <w:u w:val="thick"/>
          <w:lang w:val="en-GB"/>
        </w:rPr>
        <w:fldChar w:fldCharType="begin"/>
      </w:r>
      <w:r w:rsidR="00CB33C5" w:rsidRPr="00D00183">
        <w:rPr>
          <w:rFonts w:ascii="Times New Roman" w:hAnsi="Times New Roman" w:cs="Times New Roman"/>
          <w:spacing w:val="28"/>
          <w:w w:val="115"/>
          <w:sz w:val="48"/>
          <w:szCs w:val="48"/>
          <w:highlight w:val="yellow"/>
          <w:u w:val="thick"/>
          <w:lang w:val="en-GB"/>
        </w:rPr>
        <w:instrText xml:space="preserve"> DOCPROPERTY  WGNumber  \* MERGEFORMAT </w:instrText>
      </w:r>
      <w:r w:rsidR="00CB33C5" w:rsidRPr="00D00183">
        <w:rPr>
          <w:rFonts w:ascii="Times New Roman" w:hAnsi="Times New Roman" w:cs="Times New Roman"/>
          <w:spacing w:val="28"/>
          <w:w w:val="115"/>
          <w:sz w:val="48"/>
          <w:szCs w:val="48"/>
          <w:highlight w:val="yellow"/>
          <w:u w:val="thick"/>
          <w:lang w:val="en-GB"/>
        </w:rPr>
        <w:fldChar w:fldCharType="separate"/>
      </w:r>
      <w:r w:rsidR="00CB33C5" w:rsidRPr="00D00183">
        <w:rPr>
          <w:rFonts w:ascii="Times New Roman" w:hAnsi="Times New Roman" w:cs="Times New Roman"/>
          <w:spacing w:val="28"/>
          <w:w w:val="115"/>
          <w:sz w:val="48"/>
          <w:szCs w:val="48"/>
          <w:highlight w:val="yellow"/>
          <w:u w:val="thick"/>
          <w:lang w:val="en-GB"/>
        </w:rPr>
        <w:t>00</w:t>
      </w:r>
      <w:r w:rsidR="00CB33C5" w:rsidRPr="00D00183">
        <w:rPr>
          <w:rFonts w:ascii="Times New Roman" w:hAnsi="Times New Roman" w:cs="Times New Roman"/>
          <w:spacing w:val="28"/>
          <w:w w:val="115"/>
          <w:sz w:val="48"/>
          <w:szCs w:val="48"/>
          <w:highlight w:val="yellow"/>
          <w:u w:val="thick"/>
          <w:lang w:val="en-GB"/>
        </w:rPr>
        <w:fldChar w:fldCharType="end"/>
      </w:r>
      <w:r w:rsidR="00D00183" w:rsidRPr="00D00183">
        <w:rPr>
          <w:rFonts w:ascii="Times New Roman" w:hAnsi="Times New Roman" w:cs="Times New Roman"/>
          <w:spacing w:val="28"/>
          <w:w w:val="115"/>
          <w:sz w:val="48"/>
          <w:szCs w:val="48"/>
          <w:highlight w:val="yellow"/>
          <w:u w:val="thick"/>
          <w:lang w:val="en-GB"/>
        </w:rPr>
        <w:t>442</w:t>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eastAsia="zh-CN"/>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582D48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DB1AA6">
        <w:rPr>
          <w:rFonts w:ascii="Times New Roman" w:hAnsi="Times New Roman" w:cs="Times New Roman"/>
          <w:snapToGrid w:val="0"/>
          <w:lang w:val="en-GB"/>
        </w:rPr>
        <w:fldChar w:fldCharType="begin"/>
      </w:r>
      <w:r w:rsidR="004C352E" w:rsidRPr="00DB1AA6">
        <w:rPr>
          <w:rFonts w:ascii="Times New Roman" w:hAnsi="Times New Roman" w:cs="Times New Roman"/>
          <w:snapToGrid w:val="0"/>
          <w:lang w:val="en-GB"/>
        </w:rPr>
        <w:instrText xml:space="preserve"> TITLE  \* MERGEFORMAT </w:instrText>
      </w:r>
      <w:r w:rsidR="004C352E" w:rsidRPr="00DB1AA6">
        <w:rPr>
          <w:rFonts w:ascii="Times New Roman" w:hAnsi="Times New Roman" w:cs="Times New Roman"/>
          <w:snapToGrid w:val="0"/>
          <w:lang w:val="en-GB"/>
        </w:rPr>
        <w:fldChar w:fldCharType="separate"/>
      </w:r>
      <w:r w:rsidR="00107CB8" w:rsidRPr="00DB1AA6">
        <w:rPr>
          <w:rFonts w:ascii="Times New Roman" w:hAnsi="Times New Roman" w:cs="Times New Roman"/>
          <w:snapToGrid w:val="0"/>
          <w:lang w:val="en-GB"/>
        </w:rPr>
        <w:t>Technologies under Consideration for ISO/IEC 23001-10</w:t>
      </w:r>
      <w:r w:rsidR="004C352E" w:rsidRPr="00DB1AA6">
        <w:rPr>
          <w:rFonts w:ascii="Times New Roman" w:hAnsi="Times New Roman"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19928D38"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EA2222">
        <w:rPr>
          <w:rFonts w:ascii="Times New Roman" w:hAnsi="Times New Roman" w:cs="Times New Roman"/>
          <w:noProof/>
          <w:snapToGrid w:val="0"/>
          <w:sz w:val="24"/>
          <w:szCs w:val="24"/>
          <w:highlight w:val="yellow"/>
          <w:lang w:val="en-GB"/>
        </w:rPr>
        <w:t>2022-01-21</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448B7A6E"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00285FE6">
        <w:rPr>
          <w:rFonts w:ascii="Times New Roman" w:hAnsi="Times New Roman" w:cs="Times New Roman"/>
          <w:snapToGrid w:val="0"/>
          <w:sz w:val="24"/>
          <w:szCs w:val="24"/>
          <w:lang w:val="en-GB"/>
        </w:rPr>
        <w:t>8</w:t>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6F526C36"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B33C5">
        <w:rPr>
          <w:rFonts w:ascii="Times New Roman" w:eastAsia="SimSun" w:hAnsi="Times New Roman" w:cs="Times New Roman"/>
          <w:b/>
          <w:sz w:val="48"/>
          <w:szCs w:val="24"/>
          <w:highlight w:val="yellow"/>
          <w:lang w:val="en-GB" w:eastAsia="zh-CN"/>
        </w:rPr>
        <w:t>N</w:t>
      </w:r>
      <w:r w:rsidR="004C352E" w:rsidRPr="00CB33C5">
        <w:rPr>
          <w:rFonts w:ascii="Times New Roman" w:eastAsia="SimSun" w:hAnsi="Times New Roman" w:cs="Times New Roman"/>
          <w:b/>
          <w:sz w:val="48"/>
          <w:szCs w:val="24"/>
          <w:highlight w:val="yellow"/>
          <w:lang w:val="en-GB" w:eastAsia="zh-CN"/>
        </w:rPr>
        <w:fldChar w:fldCharType="begin"/>
      </w:r>
      <w:r w:rsidR="004C352E" w:rsidRPr="00CB33C5">
        <w:rPr>
          <w:rFonts w:ascii="Times New Roman" w:eastAsia="SimSun" w:hAnsi="Times New Roman" w:cs="Times New Roman"/>
          <w:b/>
          <w:sz w:val="48"/>
          <w:szCs w:val="24"/>
          <w:highlight w:val="yellow"/>
          <w:lang w:val="en-GB" w:eastAsia="zh-CN"/>
        </w:rPr>
        <w:instrText xml:space="preserve"> DOCPROPERTY "WGNumber" \* MERGEFORMAT </w:instrText>
      </w:r>
      <w:r w:rsidR="004C352E" w:rsidRPr="00CB33C5">
        <w:rPr>
          <w:rFonts w:ascii="Times New Roman" w:eastAsia="SimSun" w:hAnsi="Times New Roman" w:cs="Times New Roman"/>
          <w:b/>
          <w:sz w:val="48"/>
          <w:szCs w:val="24"/>
          <w:highlight w:val="yellow"/>
          <w:lang w:val="en-GB" w:eastAsia="zh-CN"/>
        </w:rPr>
        <w:fldChar w:fldCharType="separate"/>
      </w:r>
      <w:r w:rsidR="00CB33C5" w:rsidRPr="00CB33C5">
        <w:rPr>
          <w:rFonts w:ascii="Times New Roman" w:eastAsia="SimSun" w:hAnsi="Times New Roman" w:cs="Times New Roman"/>
          <w:b/>
          <w:sz w:val="48"/>
          <w:szCs w:val="24"/>
          <w:highlight w:val="yellow"/>
          <w:lang w:val="en-GB" w:eastAsia="zh-CN"/>
        </w:rPr>
        <w:t>00</w:t>
      </w:r>
      <w:r w:rsidR="004C352E" w:rsidRPr="00CB33C5">
        <w:rPr>
          <w:rFonts w:ascii="Times New Roman" w:eastAsia="SimSun" w:hAnsi="Times New Roman" w:cs="Times New Roman"/>
          <w:b/>
          <w:sz w:val="48"/>
          <w:szCs w:val="24"/>
          <w:highlight w:val="yellow"/>
          <w:lang w:val="en-GB" w:eastAsia="zh-CN"/>
        </w:rPr>
        <w:fldChar w:fldCharType="end"/>
      </w:r>
      <w:r w:rsidR="00D00183">
        <w:rPr>
          <w:rFonts w:ascii="Times New Roman" w:eastAsia="SimSun" w:hAnsi="Times New Roman" w:cs="Times New Roman"/>
          <w:b/>
          <w:sz w:val="48"/>
          <w:szCs w:val="24"/>
          <w:highlight w:val="yellow"/>
          <w:lang w:val="en-GB" w:eastAsia="zh-CN"/>
        </w:rPr>
        <w:t>442</w:t>
      </w:r>
    </w:p>
    <w:p w14:paraId="40403B12" w14:textId="2CA60396" w:rsidR="00954B0D" w:rsidRPr="00C955C7" w:rsidRDefault="004C352E" w:rsidP="004C352E">
      <w:pPr>
        <w:widowControl/>
        <w:spacing w:after="480"/>
        <w:jc w:val="right"/>
        <w:rPr>
          <w:rFonts w:ascii="Times New Roman" w:eastAsia="SimSun" w:hAnsi="Times New Roman" w:cs="Times New Roman"/>
          <w:b/>
          <w:sz w:val="28"/>
          <w:szCs w:val="24"/>
          <w:lang w:val="en-GB" w:eastAsia="zh-CN"/>
        </w:rPr>
      </w:pPr>
      <w:r w:rsidRPr="00CB33C5">
        <w:rPr>
          <w:rFonts w:ascii="Times New Roman" w:eastAsia="SimSun" w:hAnsi="Times New Roman" w:cs="Times New Roman"/>
          <w:b/>
          <w:sz w:val="28"/>
          <w:szCs w:val="24"/>
          <w:highlight w:val="yellow"/>
          <w:lang w:val="en-GB" w:eastAsia="zh-CN"/>
        </w:rPr>
        <w:fldChar w:fldCharType="begin"/>
      </w:r>
      <w:r w:rsidRPr="00CB33C5">
        <w:rPr>
          <w:rFonts w:ascii="Times New Roman" w:eastAsia="SimSun" w:hAnsi="Times New Roman" w:cs="Times New Roman"/>
          <w:b/>
          <w:sz w:val="28"/>
          <w:szCs w:val="24"/>
          <w:highlight w:val="yellow"/>
          <w:lang w:val="en-GB" w:eastAsia="zh-CN"/>
        </w:rPr>
        <w:instrText xml:space="preserve"> SAVEDATE \@ "MMMM yyyy" \* MERGEFORMAT </w:instrText>
      </w:r>
      <w:r w:rsidRPr="00CB33C5">
        <w:rPr>
          <w:rFonts w:ascii="Times New Roman" w:eastAsia="SimSun" w:hAnsi="Times New Roman" w:cs="Times New Roman"/>
          <w:b/>
          <w:sz w:val="28"/>
          <w:szCs w:val="24"/>
          <w:highlight w:val="yellow"/>
          <w:lang w:val="en-GB" w:eastAsia="zh-CN"/>
        </w:rPr>
        <w:fldChar w:fldCharType="separate"/>
      </w:r>
      <w:r w:rsidR="00EA2222">
        <w:rPr>
          <w:rFonts w:ascii="Times New Roman" w:eastAsia="SimSun" w:hAnsi="Times New Roman" w:cs="Times New Roman"/>
          <w:b/>
          <w:noProof/>
          <w:sz w:val="28"/>
          <w:szCs w:val="24"/>
          <w:highlight w:val="yellow"/>
          <w:lang w:val="en-GB" w:eastAsia="zh-CN"/>
        </w:rPr>
        <w:t>January 2022</w:t>
      </w:r>
      <w:r w:rsidRPr="00CB33C5">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3FE2D7C6" w:rsidR="00954B0D" w:rsidRPr="00C955C7" w:rsidRDefault="004C352E">
            <w:pPr>
              <w:suppressAutoHyphens/>
              <w:rPr>
                <w:rFonts w:ascii="Times New Roman" w:hAnsi="Times New Roman" w:cs="Times New Roman"/>
                <w:b/>
                <w:sz w:val="24"/>
                <w:szCs w:val="24"/>
                <w:highlight w:val="yellow"/>
                <w:lang w:val="en-GB"/>
              </w:rPr>
            </w:pPr>
            <w:r w:rsidRPr="00DB1AA6">
              <w:rPr>
                <w:rFonts w:ascii="Times New Roman" w:hAnsi="Times New Roman" w:cs="Times New Roman"/>
                <w:b/>
                <w:sz w:val="24"/>
                <w:szCs w:val="24"/>
                <w:lang w:val="en-GB"/>
              </w:rPr>
              <w:fldChar w:fldCharType="begin"/>
            </w:r>
            <w:r w:rsidRPr="00DB1AA6">
              <w:rPr>
                <w:rFonts w:ascii="Times New Roman" w:hAnsi="Times New Roman" w:cs="Times New Roman"/>
                <w:b/>
                <w:sz w:val="24"/>
                <w:szCs w:val="24"/>
                <w:lang w:val="en-GB"/>
              </w:rPr>
              <w:instrText xml:space="preserve"> TITLE  \* MERGEFORMAT </w:instrText>
            </w:r>
            <w:r w:rsidRPr="00DB1AA6">
              <w:rPr>
                <w:rFonts w:ascii="Times New Roman" w:hAnsi="Times New Roman" w:cs="Times New Roman"/>
                <w:b/>
                <w:sz w:val="24"/>
                <w:szCs w:val="24"/>
                <w:lang w:val="en-GB"/>
              </w:rPr>
              <w:fldChar w:fldCharType="separate"/>
            </w:r>
            <w:r w:rsidR="00107CB8" w:rsidRPr="00DB1AA6">
              <w:rPr>
                <w:rFonts w:ascii="Times New Roman" w:hAnsi="Times New Roman" w:cs="Times New Roman"/>
                <w:b/>
                <w:sz w:val="24"/>
                <w:szCs w:val="24"/>
                <w:lang w:val="en-GB"/>
              </w:rPr>
              <w:t>Technologies under Consideration for ISO/IEC 23001-10</w:t>
            </w:r>
            <w:r w:rsidRPr="00DB1AA6">
              <w:rPr>
                <w:rFonts w:ascii="Times New Roman" w:hAnsi="Times New Roman" w:cs="Times New Roman"/>
                <w:b/>
                <w:sz w:val="24"/>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5D91B039" w:rsidR="00954B0D" w:rsidRPr="00C955C7" w:rsidRDefault="00E25A09" w:rsidP="00CB33C5">
            <w:pPr>
              <w:suppressAutoHyphens/>
              <w:rPr>
                <w:rFonts w:ascii="Times New Roman" w:hAnsi="Times New Roman" w:cs="Times New Roman"/>
                <w:b/>
                <w:sz w:val="24"/>
                <w:szCs w:val="24"/>
                <w:lang w:val="en-GB"/>
              </w:rPr>
            </w:pPr>
            <w:r w:rsidRPr="00D00183">
              <w:rPr>
                <w:rFonts w:ascii="Times New Roman" w:hAnsi="Times New Roman" w:cs="Times New Roman"/>
                <w:b/>
                <w:sz w:val="24"/>
                <w:szCs w:val="24"/>
                <w:highlight w:val="yellow"/>
                <w:lang w:val="en-GB"/>
              </w:rPr>
              <w:t>2</w:t>
            </w:r>
            <w:r w:rsidR="00D00183" w:rsidRPr="00D00183">
              <w:rPr>
                <w:rFonts w:ascii="Times New Roman" w:hAnsi="Times New Roman" w:cs="Times New Roman"/>
                <w:b/>
                <w:sz w:val="24"/>
                <w:szCs w:val="24"/>
                <w:highlight w:val="yellow"/>
                <w:lang w:val="en-GB"/>
              </w:rPr>
              <w:t>1158</w:t>
            </w:r>
          </w:p>
        </w:tc>
      </w:tr>
    </w:tbl>
    <w:p w14:paraId="0F0DC0D2" w14:textId="03539586" w:rsidR="00D0502F" w:rsidRDefault="00D0502F" w:rsidP="0018563E">
      <w:pPr>
        <w:rPr>
          <w:rFonts w:ascii="Times New Roman" w:hAnsi="Times New Roman" w:cs="Times New Roman"/>
          <w:sz w:val="24"/>
          <w:lang w:val="en-GB"/>
        </w:rPr>
      </w:pPr>
    </w:p>
    <w:p w14:paraId="389BD945" w14:textId="3D9BB1E4" w:rsidR="00D0502F" w:rsidRDefault="00D0502F">
      <w:pPr>
        <w:rPr>
          <w:rFonts w:ascii="Times New Roman" w:hAnsi="Times New Roman" w:cs="Times New Roman"/>
          <w:sz w:val="24"/>
          <w:lang w:val="en-GB"/>
        </w:rPr>
      </w:pPr>
    </w:p>
    <w:p w14:paraId="35B1D9E6" w14:textId="77777777" w:rsidR="00D0502F" w:rsidRPr="007726D0" w:rsidRDefault="00D0502F" w:rsidP="00D0502F">
      <w:pPr>
        <w:autoSpaceDE/>
        <w:autoSpaceDN/>
        <w:spacing w:after="200" w:line="276" w:lineRule="auto"/>
        <w:jc w:val="both"/>
        <w:rPr>
          <w:rFonts w:ascii="Times New Roman" w:eastAsia="Calibri" w:hAnsi="Times New Roman" w:cs="Calibri"/>
          <w:b/>
          <w:sz w:val="32"/>
          <w:szCs w:val="32"/>
        </w:rPr>
      </w:pPr>
      <w:r w:rsidRPr="007726D0">
        <w:rPr>
          <w:rFonts w:ascii="Times New Roman" w:eastAsia="Calibri" w:hAnsi="Times New Roman" w:cs="Calibri"/>
          <w:b/>
          <w:sz w:val="32"/>
          <w:szCs w:val="32"/>
        </w:rPr>
        <w:t>Abstract</w:t>
      </w:r>
    </w:p>
    <w:p w14:paraId="030112B1" w14:textId="77777777" w:rsidR="00D0502F" w:rsidRPr="007726D0" w:rsidRDefault="00D0502F" w:rsidP="00D0502F">
      <w:pPr>
        <w:autoSpaceDE/>
        <w:autoSpaceDN/>
        <w:spacing w:after="200" w:line="276" w:lineRule="auto"/>
        <w:jc w:val="both"/>
        <w:rPr>
          <w:rFonts w:ascii="Times New Roman" w:eastAsia="Calibri" w:hAnsi="Times New Roman" w:cs="Times New Roman"/>
        </w:rPr>
      </w:pPr>
      <w:r w:rsidRPr="007726D0">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5B36C460" w14:textId="77777777" w:rsidR="00D0502F" w:rsidRPr="007726D0" w:rsidRDefault="00D0502F" w:rsidP="00D0502F">
      <w:pPr>
        <w:tabs>
          <w:tab w:val="left" w:pos="480"/>
          <w:tab w:val="right" w:leader="dot" w:pos="9004"/>
        </w:tabs>
        <w:autoSpaceDE/>
        <w:autoSpaceDN/>
        <w:spacing w:after="200" w:line="276" w:lineRule="auto"/>
        <w:rPr>
          <w:rFonts w:ascii="Calibri" w:eastAsia="SimSun" w:hAnsi="Calibri" w:cs="Times New Roman"/>
          <w:noProof/>
          <w:lang w:eastAsia="zh-CN"/>
        </w:rPr>
      </w:pP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TOC \o "1-1" \h \z </w:instrText>
      </w:r>
      <w:r w:rsidRPr="007726D0">
        <w:rPr>
          <w:rFonts w:ascii="Times New Roman" w:eastAsia="Calibri" w:hAnsi="Times New Roman" w:cs="Times New Roman"/>
        </w:rPr>
        <w:fldChar w:fldCharType="separate"/>
      </w:r>
      <w:hyperlink w:anchor="_Toc30113206" w:history="1">
        <w:r w:rsidRPr="007726D0">
          <w:rPr>
            <w:rFonts w:ascii="Times New Roman" w:eastAsia="Calibri" w:hAnsi="Times New Roman" w:cs="Times New Roman"/>
            <w:noProof/>
            <w:color w:val="0000FF"/>
            <w:u w:val="single"/>
          </w:rPr>
          <w:t>1</w:t>
        </w:r>
        <w:r w:rsidRPr="007726D0">
          <w:rPr>
            <w:rFonts w:ascii="Calibri" w:eastAsia="SimSun" w:hAnsi="Calibri" w:cs="Times New Roman"/>
            <w:noProof/>
            <w:lang w:eastAsia="zh-CN"/>
          </w:rPr>
          <w:tab/>
        </w:r>
        <w:r w:rsidRPr="007726D0">
          <w:rPr>
            <w:rFonts w:ascii="Times New Roman" w:eastAsia="Calibri" w:hAnsi="Times New Roman" w:cs="Times New Roman"/>
            <w:noProof/>
            <w:color w:val="0000FF"/>
            <w:u w:val="single"/>
          </w:rPr>
          <w:t>Timed Metadata for Spatial Relationships of Immersive Media</w:t>
        </w:r>
        <w:r w:rsidRPr="007726D0">
          <w:rPr>
            <w:rFonts w:ascii="Calibri" w:eastAsia="Calibri" w:hAnsi="Calibri" w:cs="Times New Roman"/>
            <w:noProof/>
            <w:webHidden/>
          </w:rPr>
          <w:tab/>
        </w:r>
        <w:r w:rsidRPr="007726D0">
          <w:rPr>
            <w:rFonts w:ascii="Calibri" w:eastAsia="Calibri" w:hAnsi="Calibri" w:cs="Times New Roman"/>
            <w:noProof/>
            <w:webHidden/>
          </w:rPr>
          <w:fldChar w:fldCharType="begin"/>
        </w:r>
        <w:r w:rsidRPr="007726D0">
          <w:rPr>
            <w:rFonts w:ascii="Calibri" w:eastAsia="Calibri" w:hAnsi="Calibri" w:cs="Times New Roman"/>
            <w:noProof/>
            <w:webHidden/>
          </w:rPr>
          <w:instrText xml:space="preserve"> PAGEREF _Toc30113206 \h </w:instrText>
        </w:r>
        <w:r w:rsidRPr="007726D0">
          <w:rPr>
            <w:rFonts w:ascii="Calibri" w:eastAsia="Calibri" w:hAnsi="Calibri" w:cs="Times New Roman"/>
            <w:noProof/>
            <w:webHidden/>
          </w:rPr>
        </w:r>
        <w:r w:rsidRPr="007726D0">
          <w:rPr>
            <w:rFonts w:ascii="Calibri" w:eastAsia="Calibri" w:hAnsi="Calibri" w:cs="Times New Roman"/>
            <w:noProof/>
            <w:webHidden/>
          </w:rPr>
          <w:fldChar w:fldCharType="separate"/>
        </w:r>
        <w:r>
          <w:rPr>
            <w:rFonts w:ascii="Calibri" w:eastAsia="Calibri" w:hAnsi="Calibri" w:cs="Times New Roman"/>
            <w:noProof/>
            <w:webHidden/>
          </w:rPr>
          <w:t>1</w:t>
        </w:r>
        <w:r w:rsidRPr="007726D0">
          <w:rPr>
            <w:rFonts w:ascii="Calibri" w:eastAsia="Calibri" w:hAnsi="Calibri" w:cs="Times New Roman"/>
            <w:noProof/>
            <w:webHidden/>
          </w:rPr>
          <w:fldChar w:fldCharType="end"/>
        </w:r>
      </w:hyperlink>
    </w:p>
    <w:p w14:paraId="5F1879EE" w14:textId="77777777" w:rsidR="00D0502F" w:rsidRPr="007726D0" w:rsidRDefault="00D0502F" w:rsidP="00D0502F">
      <w:pPr>
        <w:autoSpaceDE/>
        <w:autoSpaceDN/>
        <w:spacing w:after="200" w:line="276" w:lineRule="auto"/>
        <w:jc w:val="both"/>
        <w:rPr>
          <w:rFonts w:ascii="Times New Roman" w:eastAsia="Calibri" w:hAnsi="Times New Roman" w:cs="Times New Roman"/>
        </w:rPr>
      </w:pPr>
      <w:r w:rsidRPr="007726D0">
        <w:rPr>
          <w:rFonts w:ascii="Times New Roman" w:eastAsia="Calibri" w:hAnsi="Times New Roman" w:cs="Times New Roman"/>
        </w:rPr>
        <w:fldChar w:fldCharType="end"/>
      </w:r>
    </w:p>
    <w:p w14:paraId="490A953F" w14:textId="77777777" w:rsidR="00D0502F" w:rsidRPr="007726D0" w:rsidRDefault="00D0502F" w:rsidP="00D0502F">
      <w:pPr>
        <w:keepNext/>
        <w:widowControl/>
        <w:numPr>
          <w:ilvl w:val="0"/>
          <w:numId w:val="6"/>
        </w:numPr>
        <w:autoSpaceDE/>
        <w:autoSpaceDN/>
        <w:spacing w:before="240" w:after="60" w:line="276" w:lineRule="auto"/>
        <w:jc w:val="both"/>
        <w:outlineLvl w:val="0"/>
        <w:rPr>
          <w:rFonts w:ascii="Times New Roman" w:eastAsia="Calibri" w:hAnsi="Times New Roman"/>
          <w:b/>
          <w:bCs/>
          <w:kern w:val="32"/>
          <w:sz w:val="28"/>
          <w:szCs w:val="32"/>
        </w:rPr>
      </w:pPr>
      <w:bookmarkStart w:id="0" w:name="_Toc30113206"/>
      <w:bookmarkStart w:id="1" w:name="_Toc530124513"/>
      <w:r w:rsidRPr="007726D0">
        <w:rPr>
          <w:rFonts w:ascii="Times New Roman" w:eastAsia="Calibri" w:hAnsi="Times New Roman"/>
          <w:b/>
          <w:bCs/>
          <w:kern w:val="32"/>
          <w:sz w:val="28"/>
          <w:szCs w:val="32"/>
        </w:rPr>
        <w:t>Timed Metadata for Spatial Relationships of Immersive Media</w:t>
      </w:r>
      <w:bookmarkEnd w:id="0"/>
      <w:r w:rsidRPr="007726D0">
        <w:rPr>
          <w:rFonts w:ascii="Times New Roman" w:eastAsia="Calibri" w:hAnsi="Times New Roman"/>
          <w:b/>
          <w:bCs/>
          <w:kern w:val="32"/>
          <w:sz w:val="28"/>
          <w:szCs w:val="32"/>
        </w:rPr>
        <w:t xml:space="preserve"> </w:t>
      </w:r>
    </w:p>
    <w:p w14:paraId="360C8068" w14:textId="77777777" w:rsidR="00D0502F" w:rsidRPr="007726D0" w:rsidRDefault="00D0502F" w:rsidP="00D0502F">
      <w:pPr>
        <w:autoSpaceDE/>
        <w:autoSpaceDN/>
        <w:spacing w:after="240" w:line="276" w:lineRule="auto"/>
        <w:jc w:val="both"/>
        <w:rPr>
          <w:rFonts w:ascii="Times New Roman" w:eastAsia="Calibri" w:hAnsi="Times New Roman" w:cs="Times New Roman"/>
        </w:rPr>
      </w:pPr>
      <w:r w:rsidRPr="007726D0">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REF _Ref12971680 \r \h </w:instrText>
      </w:r>
      <w:r w:rsidRPr="007726D0">
        <w:rPr>
          <w:rFonts w:ascii="Times New Roman" w:eastAsia="Calibri" w:hAnsi="Times New Roman" w:cs="Times New Roman"/>
        </w:rPr>
      </w:r>
      <w:r w:rsidRPr="007726D0">
        <w:rPr>
          <w:rFonts w:ascii="Times New Roman" w:eastAsia="Calibri" w:hAnsi="Times New Roman" w:cs="Times New Roman"/>
        </w:rPr>
        <w:fldChar w:fldCharType="separate"/>
      </w:r>
      <w:r w:rsidRPr="007726D0">
        <w:rPr>
          <w:rFonts w:ascii="Times New Roman" w:eastAsia="Calibri" w:hAnsi="Times New Roman" w:cs="Times New Roman"/>
        </w:rPr>
        <w:t>[2]</w:t>
      </w:r>
      <w:r w:rsidRPr="007726D0">
        <w:rPr>
          <w:rFonts w:ascii="Times New Roman" w:eastAsia="Calibri" w:hAnsi="Times New Roman" w:cs="Times New Roman"/>
        </w:rPr>
        <w:fldChar w:fldCharType="end"/>
      </w:r>
      <w:r w:rsidRPr="007726D0">
        <w:rPr>
          <w:rFonts w:ascii="Times New Roman" w:eastAsia="Calibri" w:hAnsi="Times New Roman" w:cs="Times New Roman"/>
        </w:rPr>
        <w:t xml:space="preserve">. In particular, the following MPEG-I reference coordinate system </w:t>
      </w: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REF _Ref12971680 \r \h </w:instrText>
      </w:r>
      <w:r w:rsidRPr="007726D0">
        <w:rPr>
          <w:rFonts w:ascii="Times New Roman" w:eastAsia="Calibri" w:hAnsi="Times New Roman" w:cs="Times New Roman"/>
        </w:rPr>
      </w:r>
      <w:r w:rsidRPr="007726D0">
        <w:rPr>
          <w:rFonts w:ascii="Times New Roman" w:eastAsia="Calibri" w:hAnsi="Times New Roman" w:cs="Times New Roman"/>
        </w:rPr>
        <w:fldChar w:fldCharType="separate"/>
      </w:r>
      <w:r w:rsidRPr="007726D0">
        <w:rPr>
          <w:rFonts w:ascii="Times New Roman" w:eastAsia="Calibri" w:hAnsi="Times New Roman" w:cs="Times New Roman"/>
        </w:rPr>
        <w:t>[2]</w:t>
      </w:r>
      <w:r w:rsidRPr="007726D0">
        <w:rPr>
          <w:rFonts w:ascii="Times New Roman" w:eastAsia="Calibri" w:hAnsi="Times New Roman" w:cs="Times New Roman"/>
        </w:rPr>
        <w:fldChar w:fldCharType="end"/>
      </w:r>
      <w:r w:rsidRPr="007726D0">
        <w:rPr>
          <w:rFonts w:ascii="Times New Roman" w:eastAsia="Calibri" w:hAnsi="Times New Roman" w:cs="Times New Roman"/>
        </w:rPr>
        <w:t xml:space="preserve"> is used as the 3D Cartesian coordinate system with 6DoF: </w:t>
      </w:r>
    </w:p>
    <w:p w14:paraId="18A6EC8D" w14:textId="77777777" w:rsidR="00D0502F" w:rsidRPr="007726D0" w:rsidRDefault="00D0502F" w:rsidP="00D0502F">
      <w:pPr>
        <w:autoSpaceDE/>
        <w:autoSpaceDN/>
        <w:spacing w:after="240" w:line="276" w:lineRule="auto"/>
        <w:jc w:val="center"/>
        <w:rPr>
          <w:rFonts w:ascii="Times New Roman" w:eastAsia="Calibri" w:hAnsi="Times New Roman" w:cs="Times New Roman"/>
        </w:rPr>
      </w:pPr>
      <w:r w:rsidRPr="007726D0">
        <w:rPr>
          <w:rFonts w:ascii="Times New Roman" w:eastAsia="Calibri" w:hAnsi="Times New Roman" w:cs="Times New Roman"/>
          <w:noProof/>
          <w:lang w:eastAsia="zh-CN"/>
        </w:rPr>
        <w:drawing>
          <wp:inline distT="0" distB="0" distL="0" distR="0" wp14:anchorId="55568E5B" wp14:editId="74A029AC">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56CD9DBC" w14:textId="77777777" w:rsidR="00D0502F" w:rsidRPr="007726D0" w:rsidRDefault="00D0502F" w:rsidP="00D0502F">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7726D0">
        <w:rPr>
          <w:rFonts w:ascii="Times New Roman" w:eastAsia="Calibri" w:hAnsi="Times New Roman" w:cs="Times New Roman"/>
          <w:b/>
          <w:bCs/>
          <w:iCs/>
          <w:sz w:val="26"/>
          <w:szCs w:val="28"/>
          <w:lang w:val="x-none"/>
        </w:rPr>
        <w:t>2D and 3D Spatial Source and Region Metadata Data Structures</w:t>
      </w:r>
    </w:p>
    <w:p w14:paraId="29291E33" w14:textId="77777777" w:rsidR="00D0502F" w:rsidRPr="007726D0" w:rsidRDefault="00D0502F" w:rsidP="00D0502F">
      <w:pPr>
        <w:autoSpaceDE/>
        <w:autoSpaceDN/>
        <w:spacing w:after="240" w:line="276" w:lineRule="auto"/>
        <w:jc w:val="both"/>
        <w:rPr>
          <w:rFonts w:ascii="Times New Roman" w:eastAsia="Calibri" w:hAnsi="Times New Roman" w:cs="Times New Roman"/>
        </w:rPr>
      </w:pPr>
      <w:r w:rsidRPr="007726D0">
        <w:rPr>
          <w:rFonts w:ascii="Times New Roman" w:eastAsia="Calibri" w:hAnsi="Times New Roman" w:cs="Times New Roman"/>
        </w:rPr>
        <w:t xml:space="preserve">In order to specify spatial relationships of 2D/3D regions within their respective 2D and 3D sources, some common metadata data structures are defined in this section. </w:t>
      </w:r>
    </w:p>
    <w:p w14:paraId="29784965"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 xml:space="preserve">Syntax </w:t>
      </w:r>
    </w:p>
    <w:p w14:paraId="06A46A62" w14:textId="77777777" w:rsidR="00D0502F" w:rsidRPr="007726D0" w:rsidRDefault="00D0502F" w:rsidP="00D0502F">
      <w:pPr>
        <w:keepNext/>
        <w:widowControl/>
        <w:numPr>
          <w:ilvl w:val="0"/>
          <w:numId w:val="2"/>
        </w:numPr>
        <w:autoSpaceDE/>
        <w:autoSpaceDN/>
        <w:spacing w:before="240" w:after="60" w:line="276" w:lineRule="auto"/>
        <w:jc w:val="both"/>
        <w:outlineLvl w:val="0"/>
        <w:rPr>
          <w:rFonts w:ascii="Times New Roman" w:eastAsia="Calibri" w:hAnsi="Times New Roman" w:cs="Times New Roman"/>
          <w:vanish/>
          <w:lang w:val="en-GB"/>
        </w:rPr>
      </w:pPr>
    </w:p>
    <w:p w14:paraId="6C91D80A" w14:textId="77777777" w:rsidR="00D0502F" w:rsidRPr="007726D0" w:rsidRDefault="00D0502F" w:rsidP="00D0502F">
      <w:pPr>
        <w:keepNext/>
        <w:widowControl/>
        <w:numPr>
          <w:ilvl w:val="0"/>
          <w:numId w:val="2"/>
        </w:numPr>
        <w:autoSpaceDE/>
        <w:autoSpaceDN/>
        <w:spacing w:before="240" w:after="60" w:line="276" w:lineRule="auto"/>
        <w:jc w:val="both"/>
        <w:outlineLvl w:val="0"/>
        <w:rPr>
          <w:rFonts w:ascii="Times New Roman" w:eastAsia="Calibri" w:hAnsi="Times New Roman" w:cs="Times New Roman"/>
          <w:vanish/>
          <w:lang w:val="en-GB"/>
        </w:rPr>
      </w:pPr>
    </w:p>
    <w:p w14:paraId="3219D871" w14:textId="77777777" w:rsidR="00D0502F" w:rsidRPr="007726D0" w:rsidRDefault="00D0502F" w:rsidP="00D0502F">
      <w:pPr>
        <w:keepNext/>
        <w:widowControl/>
        <w:numPr>
          <w:ilvl w:val="1"/>
          <w:numId w:val="2"/>
        </w:numPr>
        <w:autoSpaceDE/>
        <w:autoSpaceDN/>
        <w:spacing w:before="240" w:after="60" w:line="276" w:lineRule="auto"/>
        <w:jc w:val="both"/>
        <w:outlineLvl w:val="0"/>
        <w:rPr>
          <w:rFonts w:ascii="Times New Roman" w:eastAsia="Calibri" w:hAnsi="Times New Roman" w:cs="Times New Roman"/>
          <w:vanish/>
          <w:lang w:val="en-GB"/>
        </w:rPr>
      </w:pPr>
    </w:p>
    <w:p w14:paraId="2491349B"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2D and 3D Elements</w:t>
      </w:r>
    </w:p>
    <w:p w14:paraId="719BD1B5"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3DPosition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centre_</w:t>
      </w:r>
      <w:r w:rsidRPr="007726D0">
        <w:rPr>
          <w:rFonts w:ascii="Courier" w:eastAsia="Times New Roman" w:hAnsi="Courier" w:cs="Times New Roman"/>
          <w:noProof/>
          <w:sz w:val="20"/>
          <w:lang w:val="en-GB"/>
        </w:rPr>
        <w:t>z</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szCs w:val="20"/>
          <w:lang w:val="en-GB"/>
        </w:rPr>
        <w:br/>
        <w:t>}</w:t>
      </w:r>
    </w:p>
    <w:p w14:paraId="01C8FDD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highlight w:val="yellow"/>
          <w:lang w:val="en-GB"/>
        </w:rPr>
        <w:t>3DLocation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near_top_left_x;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near_top_left_y;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xml:space="preserve">) </w:t>
      </w:r>
      <w:r w:rsidRPr="007726D0">
        <w:rPr>
          <w:rFonts w:ascii="Courier" w:eastAsia="Times New Roman" w:hAnsi="Courier" w:cs="Times New Roman"/>
          <w:noProof/>
          <w:sz w:val="20"/>
          <w:lang w:val="en-GB"/>
        </w:rPr>
        <w:t>near_top_left</w:t>
      </w:r>
      <w:r w:rsidRPr="007726D0">
        <w:rPr>
          <w:rFonts w:ascii="Courier" w:eastAsia="Times New Roman" w:hAnsi="Courier" w:cs="Times New Roman" w:hint="eastAsia"/>
          <w:noProof/>
          <w:sz w:val="20"/>
          <w:lang w:val="en-GB"/>
        </w:rPr>
        <w:t>_</w:t>
      </w:r>
      <w:r w:rsidRPr="007726D0">
        <w:rPr>
          <w:rFonts w:ascii="Courier" w:eastAsia="Times New Roman" w:hAnsi="Courier" w:cs="Times New Roman"/>
          <w:noProof/>
          <w:sz w:val="20"/>
          <w:lang w:val="en-GB"/>
        </w:rPr>
        <w:t>z</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p>
    <w:p w14:paraId="16BE3EE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3DRotation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_yaw;</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_pitch;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_roll;</w:t>
      </w:r>
      <w:r w:rsidRPr="007726D0">
        <w:rPr>
          <w:rFonts w:ascii="Courier" w:eastAsia="Times New Roman" w:hAnsi="Courier" w:cs="Times New Roman"/>
          <w:noProof/>
          <w:sz w:val="20"/>
          <w:szCs w:val="20"/>
          <w:lang w:val="en-GB"/>
        </w:rPr>
        <w:br/>
        <w:t>}</w:t>
      </w:r>
    </w:p>
    <w:p w14:paraId="1B7EEC3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2DPosition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noProof/>
          <w:sz w:val="20"/>
          <w:szCs w:val="20"/>
          <w:lang w:val="en-GB"/>
        </w:rPr>
        <w:t>}</w:t>
      </w:r>
    </w:p>
    <w:p w14:paraId="6F381C5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2DLocation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top_left_x;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top_left_y;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noProof/>
          <w:sz w:val="20"/>
          <w:szCs w:val="20"/>
          <w:lang w:val="en-GB"/>
        </w:rPr>
        <w:t>}</w:t>
      </w:r>
    </w:p>
    <w:p w14:paraId="56A34DAE"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2DRotation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_angle;</w:t>
      </w:r>
      <w:r w:rsidRPr="007726D0">
        <w:rPr>
          <w:rFonts w:ascii="Courier" w:eastAsia="Times New Roman" w:hAnsi="Courier" w:cs="Times New Roman"/>
          <w:noProof/>
          <w:sz w:val="20"/>
          <w:szCs w:val="20"/>
          <w:lang w:val="en-GB"/>
        </w:rPr>
        <w:br/>
        <w:t>}</w:t>
      </w:r>
    </w:p>
    <w:p w14:paraId="51E7E89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3DOrietation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centre_azimuth;</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centre_elevation;</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centre_</w:t>
      </w:r>
      <w:r w:rsidRPr="007726D0">
        <w:rPr>
          <w:rFonts w:ascii="Courier" w:eastAsia="Times New Roman" w:hAnsi="Courier" w:cs="Times New Roman"/>
          <w:noProof/>
          <w:sz w:val="20"/>
          <w:lang w:val="en-GB"/>
        </w:rPr>
        <w:t>tilt</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szCs w:val="20"/>
          <w:lang w:val="en-GB"/>
        </w:rPr>
        <w:br/>
        <w:t>}</w:t>
      </w:r>
    </w:p>
    <w:p w14:paraId="48D30DF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lastRenderedPageBreak/>
        <w:t xml:space="preserve">aligned(8) class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Struct(shape_type)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(shape_type == 0)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xml:space="preserve">// 2D rectangle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if (shape_type == 1)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xml:space="preserve"> </w:t>
      </w:r>
      <w:r w:rsidRPr="007726D0">
        <w:rPr>
          <w:rFonts w:ascii="Courier" w:eastAsia="Times New Roman" w:hAnsi="Courier" w:cs="Times New Roman"/>
          <w:noProof/>
          <w:sz w:val="20"/>
          <w:szCs w:val="20"/>
          <w:lang w:val="en-GB"/>
        </w:rPr>
        <w:tab/>
        <w:t>// 2D circle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range_radius;</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 other values of shape_type are reserved</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Struct(shape_type) {</w:t>
      </w:r>
      <w:r w:rsidRPr="007726D0">
        <w:rPr>
          <w:rFonts w:ascii="Courier" w:eastAsia="Times New Roman" w:hAnsi="Courier" w:cs="Times New Roman"/>
          <w:noProof/>
          <w:sz w:val="20"/>
          <w:szCs w:val="20"/>
          <w:lang w:val="en-GB"/>
        </w:rPr>
        <w:br/>
        <w:t xml:space="preserve">   2DRangeStruct(shape_type); </w:t>
      </w:r>
      <w:r w:rsidRPr="007726D0">
        <w:rPr>
          <w:rFonts w:ascii="Courier" w:eastAsia="Times New Roman" w:hAnsi="Courier" w:cs="Times New Roman"/>
          <w:noProof/>
          <w:sz w:val="20"/>
          <w:szCs w:val="20"/>
          <w:lang w:val="en-GB"/>
        </w:rPr>
        <w:tab/>
        <w:t>// including 2D shape types</w:t>
      </w:r>
      <w:r w:rsidRPr="007726D0">
        <w:rPr>
          <w:rFonts w:ascii="Courier" w:eastAsia="Times New Roman" w:hAnsi="Courier" w:cs="Times New Roman"/>
          <w:noProof/>
          <w:sz w:val="20"/>
          <w:szCs w:val="20"/>
          <w:lang w:val="en-GB"/>
        </w:rPr>
        <w:br/>
        <w:t xml:space="preserve">   if (shape_type == 2)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tile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hint="eastAsia"/>
          <w:noProof/>
          <w:sz w:val="20"/>
          <w:szCs w:val="20"/>
          <w:lang w:val="en-GB"/>
        </w:rPr>
        <w:br/>
      </w:r>
      <w:r w:rsidRPr="007726D0">
        <w:rPr>
          <w:rFonts w:ascii="Courier" w:eastAsia="Times New Roman" w:hAnsi="Courier" w:cs="Times New Roman" w:hint="eastAsia"/>
          <w:noProof/>
          <w:sz w:val="20"/>
          <w:szCs w:val="20"/>
          <w:lang w:val="en-GB"/>
        </w:rPr>
        <w:tab/>
      </w:r>
      <w:r w:rsidRPr="007726D0">
        <w:rPr>
          <w:rFonts w:ascii="Courier" w:eastAsia="Times New Roman" w:hAnsi="Courier" w:cs="Times New Roman"/>
          <w:noProof/>
          <w:sz w:val="20"/>
          <w:szCs w:val="20"/>
          <w:lang w:val="en-GB"/>
        </w:rPr>
        <w:tab/>
        <w:t>un</w:t>
      </w:r>
      <w:r w:rsidRPr="007726D0">
        <w:rPr>
          <w:rFonts w:ascii="Courier" w:eastAsia="Times New Roman" w:hAnsi="Courier" w:cs="Times New Roman" w:hint="eastAsia"/>
          <w:noProof/>
          <w:sz w:val="20"/>
          <w:szCs w:val="20"/>
          <w:lang w:val="en-GB"/>
        </w:rPr>
        <w:t>singed int(</w:t>
      </w:r>
      <w:r w:rsidRPr="007726D0">
        <w:rPr>
          <w:rFonts w:ascii="Courier" w:eastAsia="Times New Roman" w:hAnsi="Courier" w:cs="Times New Roman"/>
          <w:noProof/>
          <w:sz w:val="20"/>
          <w:szCs w:val="20"/>
          <w:lang w:val="en-GB"/>
        </w:rPr>
        <w:t>32</w:t>
      </w:r>
      <w:r w:rsidRPr="007726D0">
        <w:rPr>
          <w:rFonts w:ascii="Courier" w:eastAsia="Times New Roman" w:hAnsi="Courier" w:cs="Times New Roman" w:hint="eastAsia"/>
          <w:noProof/>
          <w:sz w:val="20"/>
          <w:szCs w:val="20"/>
          <w:lang w:val="en-GB"/>
        </w:rPr>
        <w:t xml:space="preserve">) </w:t>
      </w:r>
      <w:r w:rsidRPr="007726D0">
        <w:rPr>
          <w:rFonts w:ascii="Courier" w:eastAsia="Times New Roman" w:hAnsi="Courier" w:cs="Times New Roman"/>
          <w:noProof/>
          <w:sz w:val="20"/>
          <w:szCs w:val="20"/>
          <w:lang w:val="en-GB"/>
        </w:rPr>
        <w:t>range_depth</w:t>
      </w:r>
      <w:r w:rsidRPr="007726D0">
        <w:rPr>
          <w:rFonts w:ascii="Courier" w:eastAsia="Times New Roman" w:hAnsi="Courier" w:cs="Times New Roman" w:hint="eastAsia"/>
          <w:noProof/>
          <w:sz w:val="20"/>
          <w:szCs w:val="20"/>
          <w:lang w:val="en-GB"/>
        </w:rP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szCs w:val="20"/>
          <w:lang w:val="en-GB"/>
        </w:rPr>
        <w:br/>
        <w:t xml:space="preserve">   if (shape_type == 3)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spherical region</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hint="eastAsia"/>
          <w:noProof/>
          <w:sz w:val="20"/>
          <w:szCs w:val="20"/>
          <w:lang w:val="en-GB"/>
        </w:rPr>
        <w:br/>
      </w:r>
      <w:r w:rsidRPr="007726D0">
        <w:rPr>
          <w:rFonts w:ascii="Courier" w:eastAsia="Times New Roman" w:hAnsi="Courier" w:cs="Times New Roman" w:hint="eastAsia"/>
          <w:noProof/>
          <w:sz w:val="20"/>
          <w:szCs w:val="20"/>
          <w:lang w:val="en-GB"/>
        </w:rPr>
        <w:tab/>
      </w:r>
      <w:r w:rsidRPr="007726D0">
        <w:rPr>
          <w:rFonts w:ascii="Courier" w:eastAsia="Times New Roman" w:hAnsi="Courier" w:cs="Times New Roman"/>
          <w:noProof/>
          <w:sz w:val="20"/>
          <w:szCs w:val="20"/>
          <w:lang w:val="en-GB"/>
        </w:rPr>
        <w:tab/>
        <w:t>un</w:t>
      </w:r>
      <w:r w:rsidRPr="007726D0">
        <w:rPr>
          <w:rFonts w:ascii="Courier" w:eastAsia="Times New Roman" w:hAnsi="Courier" w:cs="Times New Roman" w:hint="eastAsia"/>
          <w:noProof/>
          <w:sz w:val="20"/>
          <w:szCs w:val="20"/>
          <w:lang w:val="en-GB"/>
        </w:rPr>
        <w:t>singed int(</w:t>
      </w:r>
      <w:r w:rsidRPr="007726D0">
        <w:rPr>
          <w:rFonts w:ascii="Courier" w:eastAsia="Times New Roman" w:hAnsi="Courier" w:cs="Times New Roman"/>
          <w:noProof/>
          <w:sz w:val="20"/>
          <w:szCs w:val="20"/>
          <w:lang w:val="en-GB"/>
        </w:rPr>
        <w:t>32</w:t>
      </w:r>
      <w:r w:rsidRPr="007726D0">
        <w:rPr>
          <w:rFonts w:ascii="Courier" w:eastAsia="Times New Roman" w:hAnsi="Courier" w:cs="Times New Roman" w:hint="eastAsia"/>
          <w:noProof/>
          <w:sz w:val="20"/>
          <w:szCs w:val="20"/>
          <w:lang w:val="en-GB"/>
        </w:rPr>
        <w:t xml:space="preserve">) </w:t>
      </w:r>
      <w:r w:rsidRPr="007726D0">
        <w:rPr>
          <w:rFonts w:ascii="Courier" w:eastAsia="Times New Roman" w:hAnsi="Courier" w:cs="Times New Roman"/>
          <w:noProof/>
          <w:sz w:val="20"/>
          <w:szCs w:val="20"/>
          <w:lang w:val="en-GB"/>
        </w:rPr>
        <w:t>range_depth</w:t>
      </w:r>
      <w:r w:rsidRPr="007726D0">
        <w:rPr>
          <w:rFonts w:ascii="Courier" w:eastAsia="Times New Roman" w:hAnsi="Courier" w:cs="Times New Roman" w:hint="eastAsia"/>
          <w:noProof/>
          <w:sz w:val="20"/>
          <w:szCs w:val="20"/>
          <w:lang w:val="en-GB"/>
        </w:rP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(shape_type == 4)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sphere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range_radius;</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 other values of shape_type are reserved</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lang w:val="en-GB"/>
        </w:rPr>
        <w:br/>
      </w:r>
    </w:p>
    <w:p w14:paraId="63CCD65D"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 xml:space="preserve">2D and 3D Sources </w:t>
      </w:r>
    </w:p>
    <w:p w14:paraId="444888C0"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aligned(8) class SpatialRelationship</w:t>
      </w:r>
      <w:r w:rsidRPr="007726D0">
        <w:rPr>
          <w:rFonts w:ascii="Courier" w:eastAsia="Times New Roman" w:hAnsi="Courier" w:cs="Times New Roman"/>
          <w:noProof/>
          <w:sz w:val="20"/>
          <w:szCs w:val="20"/>
          <w:highlight w:val="yellow"/>
          <w:lang w:val="en-GB"/>
        </w:rPr>
        <w:t>2DSource</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t xml:space="preserve">   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br/>
        <w:t xml:space="preserve">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2DLocation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(rotation_included_flag)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2DRotation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if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Struct(shape_type);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unsigned int(32) source_id;</w:t>
      </w:r>
      <w:r w:rsidRPr="007726D0">
        <w:rPr>
          <w:rFonts w:ascii="Courier" w:eastAsia="Times New Roman" w:hAnsi="Courier" w:cs="Times New Roman"/>
          <w:noProof/>
          <w:sz w:val="20"/>
          <w:szCs w:val="20"/>
          <w:lang w:val="en-GB"/>
        </w:rPr>
        <w:br/>
        <w:t>}</w:t>
      </w:r>
    </w:p>
    <w:p w14:paraId="2DB2F4D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lastRenderedPageBreak/>
        <w:t>aligned(8) class SpatialRelationship</w:t>
      </w:r>
      <w:r w:rsidRPr="007726D0">
        <w:rPr>
          <w:rFonts w:ascii="Courier" w:eastAsia="Times New Roman" w:hAnsi="Courier" w:cs="Times New Roman"/>
          <w:noProof/>
          <w:sz w:val="20"/>
          <w:szCs w:val="20"/>
          <w:highlight w:val="yellow"/>
          <w:lang w:val="en-GB"/>
        </w:rPr>
        <w:t>3DSource</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t xml:space="preserve">   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br/>
        <w:t xml:space="preserve">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3DLocation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(rotation_included_flag)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3DRotation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if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Struct(shape_type);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unsigned int(32) source_id;</w:t>
      </w:r>
      <w:r w:rsidRPr="007726D0">
        <w:rPr>
          <w:rFonts w:ascii="Courier" w:eastAsia="Times New Roman" w:hAnsi="Courier" w:cs="Times New Roman"/>
          <w:noProof/>
          <w:sz w:val="20"/>
          <w:szCs w:val="20"/>
          <w:lang w:val="en-GB"/>
        </w:rPr>
        <w:br/>
        <w:t>}</w:t>
      </w:r>
    </w:p>
    <w:p w14:paraId="45685DDC"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Regions with 2DoF and 6DoFs</w:t>
      </w:r>
    </w:p>
    <w:p w14:paraId="4FE594C4"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t xml:space="preserve">aligned(8) </w:t>
      </w:r>
      <w:r w:rsidRPr="007726D0">
        <w:rPr>
          <w:rFonts w:ascii="Courier" w:eastAsia="Times New Roman" w:hAnsi="Courier" w:cs="Times New Roman"/>
          <w:noProof/>
          <w:sz w:val="20"/>
          <w:highlight w:val="yellow"/>
          <w:lang w:val="en-GB"/>
        </w:rPr>
        <w:t>RegionWith2DoF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location_included_flag,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highlight w:val="yellow"/>
          <w:lang w:val="en-GB"/>
        </w:rPr>
        <w:t>2DLocation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2DRotation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358906D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lastRenderedPageBreak/>
        <w:t xml:space="preserve">aligned(8) </w:t>
      </w:r>
      <w:r w:rsidRPr="007726D0">
        <w:rPr>
          <w:rFonts w:ascii="Courier" w:eastAsia="Times New Roman" w:hAnsi="Courier" w:cs="Times New Roman"/>
          <w:noProof/>
          <w:sz w:val="20"/>
          <w:highlight w:val="yellow"/>
          <w:lang w:val="en-GB"/>
        </w:rPr>
        <w:t>RegionWith6DoF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t xml:space="preserve">   location_included_flag,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(location_included_flag)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3DLocation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3DRotation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64D8EFB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7171892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Viewports with 3DoF and 6DoFs</w:t>
      </w:r>
    </w:p>
    <w:p w14:paraId="2BA8CF6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t xml:space="preserve">aligned(8) </w:t>
      </w:r>
      <w:r w:rsidRPr="007726D0">
        <w:rPr>
          <w:rFonts w:ascii="Courier" w:eastAsia="Times New Roman" w:hAnsi="Courier" w:cs="Times New Roman"/>
          <w:noProof/>
          <w:sz w:val="20"/>
          <w:highlight w:val="yellow"/>
          <w:lang w:val="en-GB"/>
        </w:rPr>
        <w:t>ViewportWith3DoF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orientation_included_flag,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3DOrientation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06288718"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lastRenderedPageBreak/>
        <w:t xml:space="preserve">aligned(8) </w:t>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t xml:space="preserve">   position_included_flag,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(position_included_flag)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3DPosition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3DOrientation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5BD368CD"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58686C71"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Semantics</w:t>
      </w:r>
    </w:p>
    <w:p w14:paraId="39152170"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7726D0">
        <w:rPr>
          <w:rFonts w:ascii="Courier" w:eastAsia="Calibri" w:hAnsi="Courier" w:cs="Times New Roman"/>
          <w:noProof/>
          <w:sz w:val="20"/>
        </w:rPr>
        <w:t>centre_x</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centre_y</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centre_z</w:t>
      </w:r>
      <w:r w:rsidRPr="007726D0">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7AB09F39"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near_top_left_x</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near_top_left_y</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near_top_left_z</w:t>
      </w:r>
      <w:r w:rsidRPr="007726D0">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64D9503B" w14:textId="77777777" w:rsidR="00D0502F" w:rsidRPr="007726D0" w:rsidRDefault="00D0502F" w:rsidP="00D0502F">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proofErr w:type="spellStart"/>
      <w:r w:rsidRPr="007726D0">
        <w:rPr>
          <w:rFonts w:ascii="Courier" w:eastAsia="Calibri" w:hAnsi="Courier" w:cs="Times New Roman"/>
          <w:sz w:val="20"/>
        </w:rPr>
        <w:t>rotation</w:t>
      </w:r>
      <w:r w:rsidRPr="007726D0">
        <w:rPr>
          <w:rFonts w:ascii="Courier" w:eastAsia="Times New Roman" w:hAnsi="Courier" w:cs="Times New Roman"/>
          <w:sz w:val="20"/>
        </w:rPr>
        <w:t>_yaw</w:t>
      </w:r>
      <w:proofErr w:type="spellEnd"/>
      <w:r w:rsidRPr="007726D0">
        <w:rPr>
          <w:rFonts w:ascii="Times New Roman" w:eastAsia="Times New Roman" w:hAnsi="Times New Roman" w:cs="Times New Roman"/>
          <w:sz w:val="20"/>
        </w:rPr>
        <w:t xml:space="preserve">, </w:t>
      </w:r>
      <w:proofErr w:type="spellStart"/>
      <w:r w:rsidRPr="007726D0">
        <w:rPr>
          <w:rFonts w:ascii="Courier" w:eastAsia="Calibri" w:hAnsi="Courier" w:cs="Times New Roman"/>
          <w:sz w:val="20"/>
        </w:rPr>
        <w:t>rotation</w:t>
      </w:r>
      <w:r w:rsidRPr="007726D0">
        <w:rPr>
          <w:rFonts w:ascii="Courier" w:eastAsia="Times New Roman" w:hAnsi="Courier" w:cs="Times New Roman"/>
          <w:sz w:val="20"/>
        </w:rPr>
        <w:t>_pitch</w:t>
      </w:r>
      <w:proofErr w:type="spellEnd"/>
      <w:r w:rsidRPr="007726D0">
        <w:rPr>
          <w:rFonts w:ascii="Times New Roman" w:eastAsia="Times New Roman" w:hAnsi="Times New Roman" w:cs="Times New Roman"/>
          <w:sz w:val="20"/>
        </w:rPr>
        <w:t xml:space="preserve">, and </w:t>
      </w:r>
      <w:proofErr w:type="spellStart"/>
      <w:r w:rsidRPr="007726D0">
        <w:rPr>
          <w:rFonts w:ascii="Courier" w:eastAsia="Calibri" w:hAnsi="Courier" w:cs="Times New Roman"/>
          <w:sz w:val="20"/>
        </w:rPr>
        <w:t>rotation</w:t>
      </w:r>
      <w:r w:rsidRPr="007726D0">
        <w:rPr>
          <w:rFonts w:ascii="Courier" w:eastAsia="Times New Roman" w:hAnsi="Courier" w:cs="Times New Roman"/>
          <w:sz w:val="20"/>
        </w:rPr>
        <w:t>_roll</w:t>
      </w:r>
      <w:proofErr w:type="spellEnd"/>
      <w:r w:rsidRPr="007726D0">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7726D0">
        <w:rPr>
          <w:rFonts w:ascii="Times New Roman" w:eastAsia="Times New Roman" w:hAnsi="Times New Roman" w:cs="Times New Roman"/>
          <w:sz w:val="20"/>
          <w:vertAlign w:val="superscript"/>
        </w:rPr>
        <w:t>−16</w:t>
      </w:r>
      <w:r w:rsidRPr="007726D0">
        <w:rPr>
          <w:rFonts w:ascii="Times New Roman" w:eastAsia="Times New Roman" w:hAnsi="Times New Roman" w:cs="Times New Roman"/>
          <w:sz w:val="20"/>
        </w:rPr>
        <w:t xml:space="preserve"> degrees, relative to the global coordinate </w:t>
      </w:r>
      <w:r w:rsidRPr="007726D0">
        <w:rPr>
          <w:rFonts w:ascii="Times New Roman" w:eastAsia="SimSun" w:hAnsi="Times New Roman" w:cs="Times New Roman" w:hint="eastAsia"/>
          <w:sz w:val="20"/>
          <w:lang w:eastAsia="ko-KR"/>
        </w:rPr>
        <w:t>axes</w:t>
      </w:r>
      <w:r w:rsidRPr="007726D0">
        <w:rPr>
          <w:rFonts w:ascii="Times New Roman" w:eastAsia="Times New Roman" w:hAnsi="Times New Roman" w:cs="Times New Roman"/>
          <w:sz w:val="20"/>
        </w:rPr>
        <w:t xml:space="preserve">. </w:t>
      </w:r>
      <w:proofErr w:type="spellStart"/>
      <w:r w:rsidRPr="007726D0">
        <w:rPr>
          <w:rFonts w:ascii="Courier" w:eastAsia="Calibri" w:hAnsi="Courier" w:cs="Times New Roman"/>
          <w:sz w:val="20"/>
        </w:rPr>
        <w:t>rotation</w:t>
      </w:r>
      <w:r w:rsidRPr="007726D0">
        <w:rPr>
          <w:rFonts w:ascii="Courier" w:eastAsia="Times New Roman" w:hAnsi="Courier" w:cs="Times New Roman"/>
          <w:sz w:val="20"/>
        </w:rPr>
        <w:t>_yaw</w:t>
      </w:r>
      <w:proofErr w:type="spellEnd"/>
      <w:r w:rsidRPr="007726D0">
        <w:rPr>
          <w:rFonts w:ascii="Times New Roman" w:eastAsia="Times New Roman" w:hAnsi="Times New Roman" w:cs="Times New Roman"/>
          <w:sz w:val="20"/>
        </w:rPr>
        <w:t xml:space="preserve"> shall be in the range of </w:t>
      </w:r>
      <w:r w:rsidRPr="007726D0">
        <w:rPr>
          <w:rFonts w:ascii="Times New Roman" w:eastAsia="Times New Roman" w:hAnsi="Times New Roman" w:cs="Times New Roman"/>
          <w:sz w:val="20"/>
          <w:lang w:val="en-CA"/>
        </w:rPr>
        <w:t>−180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− 1, inclusive. </w:t>
      </w:r>
      <w:r w:rsidRPr="007726D0">
        <w:rPr>
          <w:rFonts w:ascii="Courier" w:eastAsia="Calibri" w:hAnsi="Courier" w:cs="Times New Roman"/>
          <w:sz w:val="20"/>
        </w:rPr>
        <w:t>rotation</w:t>
      </w:r>
      <w:r w:rsidRPr="007726D0">
        <w:rPr>
          <w:rFonts w:ascii="Courier" w:eastAsia="Times New Roman" w:hAnsi="Courier" w:cs="Times New Roman"/>
          <w:sz w:val="20"/>
          <w:lang w:val="en-CA"/>
        </w:rPr>
        <w:t>_pitch</w:t>
      </w:r>
      <w:r w:rsidRPr="007726D0">
        <w:rPr>
          <w:rFonts w:ascii="Times New Roman" w:eastAsia="Times New Roman" w:hAnsi="Times New Roman" w:cs="Times New Roman"/>
          <w:sz w:val="20"/>
          <w:lang w:val="en-CA"/>
        </w:rPr>
        <w:t xml:space="preserve"> shall be in the range of −90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90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inclusive. </w:t>
      </w:r>
      <w:r w:rsidRPr="007726D0">
        <w:rPr>
          <w:rFonts w:ascii="Courier" w:eastAsia="Calibri" w:hAnsi="Courier" w:cs="Times New Roman"/>
          <w:sz w:val="20"/>
        </w:rPr>
        <w:t>rotation</w:t>
      </w:r>
      <w:r w:rsidRPr="007726D0">
        <w:rPr>
          <w:rFonts w:ascii="Courier" w:eastAsia="Times New Roman" w:hAnsi="Courier" w:cs="Times New Roman"/>
          <w:sz w:val="20"/>
          <w:lang w:val="en-CA"/>
        </w:rPr>
        <w:t>_roll</w:t>
      </w:r>
      <w:r w:rsidRPr="007726D0">
        <w:rPr>
          <w:rFonts w:ascii="Times New Roman" w:eastAsia="Times New Roman" w:hAnsi="Times New Roman" w:cs="Times New Roman"/>
          <w:sz w:val="20"/>
          <w:lang w:val="en-CA"/>
        </w:rPr>
        <w:t xml:space="preserve"> shall be in the range of −180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− 1, inclusive.</w:t>
      </w:r>
    </w:p>
    <w:p w14:paraId="7FE7D174"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top_left_x</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top_left_y</w:t>
      </w:r>
      <w:r w:rsidRPr="007726D0">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7B5B502A" w14:textId="77777777" w:rsidR="00D0502F" w:rsidRPr="007726D0" w:rsidRDefault="00D0502F" w:rsidP="00D0502F">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proofErr w:type="spellStart"/>
      <w:r w:rsidRPr="007726D0">
        <w:rPr>
          <w:rFonts w:ascii="Courier" w:eastAsia="Calibri" w:hAnsi="Courier" w:cs="Times New Roman"/>
          <w:sz w:val="20"/>
        </w:rPr>
        <w:t>rotation</w:t>
      </w:r>
      <w:r w:rsidRPr="007726D0">
        <w:rPr>
          <w:rFonts w:ascii="Courier" w:eastAsia="Times New Roman" w:hAnsi="Courier" w:cs="Times New Roman"/>
          <w:sz w:val="20"/>
        </w:rPr>
        <w:t>_angle</w:t>
      </w:r>
      <w:proofErr w:type="spellEnd"/>
      <w:r w:rsidRPr="007726D0">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7726D0">
        <w:rPr>
          <w:rFonts w:ascii="Times New Roman" w:eastAsia="Times New Roman" w:hAnsi="Times New Roman" w:cs="Times New Roman"/>
          <w:sz w:val="20"/>
          <w:vertAlign w:val="superscript"/>
        </w:rPr>
        <w:t>−16</w:t>
      </w:r>
      <w:r w:rsidRPr="007726D0">
        <w:rPr>
          <w:rFonts w:ascii="Times New Roman" w:eastAsia="Times New Roman" w:hAnsi="Times New Roman" w:cs="Times New Roman"/>
          <w:sz w:val="20"/>
        </w:rPr>
        <w:t xml:space="preserve"> degrees, relative to the global coordinate </w:t>
      </w:r>
      <w:r w:rsidRPr="007726D0">
        <w:rPr>
          <w:rFonts w:ascii="Times New Roman" w:eastAsia="SimSun" w:hAnsi="Times New Roman" w:cs="Times New Roman" w:hint="eastAsia"/>
          <w:sz w:val="20"/>
          <w:lang w:eastAsia="ko-KR"/>
        </w:rPr>
        <w:t>axes</w:t>
      </w:r>
      <w:r w:rsidRPr="007726D0">
        <w:rPr>
          <w:rFonts w:ascii="Times New Roman" w:eastAsia="Times New Roman" w:hAnsi="Times New Roman" w:cs="Times New Roman"/>
          <w:sz w:val="20"/>
        </w:rPr>
        <w:t xml:space="preserve">. </w:t>
      </w:r>
      <w:proofErr w:type="spellStart"/>
      <w:r w:rsidRPr="007726D0">
        <w:rPr>
          <w:rFonts w:ascii="Courier" w:eastAsia="Calibri" w:hAnsi="Courier" w:cs="Times New Roman"/>
          <w:sz w:val="20"/>
        </w:rPr>
        <w:t>rotation</w:t>
      </w:r>
      <w:r w:rsidRPr="007726D0">
        <w:rPr>
          <w:rFonts w:ascii="Courier" w:eastAsia="Times New Roman" w:hAnsi="Courier" w:cs="Times New Roman"/>
          <w:sz w:val="20"/>
        </w:rPr>
        <w:t>_angle</w:t>
      </w:r>
      <w:proofErr w:type="spellEnd"/>
      <w:r w:rsidRPr="007726D0">
        <w:rPr>
          <w:rFonts w:ascii="Times New Roman" w:eastAsia="Times New Roman" w:hAnsi="Times New Roman" w:cs="Times New Roman"/>
          <w:sz w:val="20"/>
        </w:rPr>
        <w:t xml:space="preserve"> shall be in the range of </w:t>
      </w:r>
      <w:r w:rsidRPr="007726D0">
        <w:rPr>
          <w:rFonts w:ascii="Times New Roman" w:eastAsia="Times New Roman" w:hAnsi="Times New Roman" w:cs="Times New Roman"/>
          <w:sz w:val="20"/>
          <w:lang w:val="en-CA"/>
        </w:rPr>
        <w:t>−180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− 1, inclusive.</w:t>
      </w:r>
    </w:p>
    <w:p w14:paraId="791F535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centre_azimuth</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centre_elevation</w:t>
      </w:r>
      <w:r w:rsidRPr="007726D0">
        <w:rPr>
          <w:rFonts w:ascii="Times New Roman" w:eastAsia="Calibri" w:hAnsi="Times New Roman" w:cs="Times New Roman"/>
          <w:noProof/>
          <w:sz w:val="20"/>
          <w:lang w:eastAsia="ko-KR"/>
        </w:rPr>
        <w:t xml:space="preserve"> specify the azimuth and elevation values, respectively, of the centre of the sphere region in units of </w:t>
      </w:r>
      <w:r w:rsidRPr="007726D0">
        <w:rPr>
          <w:rFonts w:ascii="Times New Roman" w:eastAsia="Calibri" w:hAnsi="Times New Roman" w:cs="Times New Roman"/>
          <w:noProof/>
          <w:sz w:val="20"/>
          <w:lang w:val="en-CA"/>
        </w:rPr>
        <w:t>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hint="eastAsia"/>
          <w:noProof/>
          <w:sz w:val="20"/>
        </w:rPr>
        <w:t xml:space="preserve"> degrees</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centre_azimuth</w:t>
      </w:r>
      <w:r w:rsidRPr="007726D0">
        <w:rPr>
          <w:rFonts w:ascii="Times New Roman" w:eastAsia="Calibri" w:hAnsi="Times New Roman" w:cs="Times New Roman"/>
          <w:noProof/>
          <w:sz w:val="20"/>
        </w:rPr>
        <w:t xml:space="preserve"> </w:t>
      </w:r>
      <w:r w:rsidRPr="007726D0">
        <w:rPr>
          <w:rFonts w:ascii="Times New Roman" w:eastAsia="Calibri" w:hAnsi="Times New Roman" w:cs="Times New Roman"/>
          <w:noProof/>
          <w:sz w:val="20"/>
          <w:lang w:val="en-CA"/>
        </w:rPr>
        <w:t>shall be in the range of −180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to 180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 1, inclusive. </w:t>
      </w:r>
      <w:r w:rsidRPr="007726D0">
        <w:rPr>
          <w:rFonts w:ascii="Courier" w:eastAsia="Calibri" w:hAnsi="Courier" w:cs="Times New Roman"/>
          <w:noProof/>
          <w:sz w:val="20"/>
          <w:lang w:val="en-CA"/>
        </w:rPr>
        <w:t>centre_elevation</w:t>
      </w:r>
      <w:r w:rsidRPr="007726D0">
        <w:rPr>
          <w:rFonts w:ascii="Times New Roman" w:eastAsia="Calibri" w:hAnsi="Times New Roman" w:cs="Times New Roman"/>
          <w:noProof/>
          <w:sz w:val="20"/>
          <w:lang w:val="en-CA"/>
        </w:rPr>
        <w:t xml:space="preserve"> shall be in the range of −90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to 90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inclusive.</w:t>
      </w:r>
    </w:p>
    <w:p w14:paraId="41CE1D95"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7726D0">
        <w:rPr>
          <w:rFonts w:ascii="Courier" w:eastAsia="Calibri" w:hAnsi="Courier" w:cs="Times New Roman"/>
          <w:noProof/>
          <w:sz w:val="20"/>
        </w:rPr>
        <w:t xml:space="preserve">centre_tilt </w:t>
      </w:r>
      <w:r w:rsidRPr="007726D0">
        <w:rPr>
          <w:rFonts w:ascii="Times New Roman" w:eastAsia="Calibri" w:hAnsi="Times New Roman" w:cs="Times New Roman"/>
          <w:noProof/>
          <w:sz w:val="20"/>
          <w:lang w:eastAsia="ko-KR"/>
        </w:rPr>
        <w:t xml:space="preserve">specifies the tilt angle of the sphere region in units of </w:t>
      </w:r>
      <w:r w:rsidRPr="007726D0">
        <w:rPr>
          <w:rFonts w:ascii="Times New Roman" w:eastAsia="Calibri" w:hAnsi="Times New Roman" w:cs="Times New Roman"/>
          <w:noProof/>
          <w:sz w:val="20"/>
          <w:lang w:val="en-CA"/>
        </w:rPr>
        <w:t>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hint="eastAsia"/>
          <w:noProof/>
          <w:sz w:val="20"/>
        </w:rPr>
        <w:t xml:space="preserve"> degrees</w:t>
      </w:r>
      <w:r w:rsidRPr="007726D0">
        <w:rPr>
          <w:rFonts w:ascii="Times New Roman" w:eastAsia="Calibri" w:hAnsi="Times New Roman" w:cs="Times New Roman"/>
          <w:noProof/>
          <w:sz w:val="20"/>
        </w:rPr>
        <w:t xml:space="preserve">. </w:t>
      </w:r>
      <w:r w:rsidRPr="007726D0">
        <w:rPr>
          <w:rFonts w:ascii="Courier" w:eastAsia="Calibri" w:hAnsi="Courier" w:cs="Times New Roman"/>
          <w:noProof/>
          <w:sz w:val="20"/>
          <w:lang w:eastAsia="ko-KR"/>
        </w:rPr>
        <w:t>centre_tilt</w:t>
      </w:r>
      <w:r w:rsidRPr="007726D0">
        <w:rPr>
          <w:rFonts w:ascii="Times New Roman" w:eastAsia="Calibri" w:hAnsi="Times New Roman" w:cs="Times New Roman"/>
          <w:noProof/>
          <w:sz w:val="20"/>
          <w:lang w:eastAsia="ko-KR"/>
        </w:rPr>
        <w:t xml:space="preserve"> shall be in the range of −180</w:t>
      </w:r>
      <w:r w:rsidRPr="007726D0">
        <w:rPr>
          <w:rFonts w:ascii="Times New Roman" w:eastAsia="Calibri" w:hAnsi="Times New Roman" w:cs="Times New Roman"/>
          <w:noProof/>
          <w:sz w:val="20"/>
          <w:lang w:val="en-CA" w:eastAsia="ko-KR"/>
        </w:rPr>
        <w:t> * 2</w:t>
      </w:r>
      <w:r w:rsidRPr="007726D0">
        <w:rPr>
          <w:rFonts w:ascii="Times New Roman" w:eastAsia="Calibri" w:hAnsi="Times New Roman" w:cs="Times New Roman"/>
          <w:noProof/>
          <w:sz w:val="20"/>
          <w:vertAlign w:val="superscript"/>
          <w:lang w:val="en-CA" w:eastAsia="ko-KR"/>
        </w:rPr>
        <w:t>16</w:t>
      </w:r>
      <w:r w:rsidRPr="007726D0">
        <w:rPr>
          <w:rFonts w:ascii="Times New Roman" w:eastAsia="Calibri" w:hAnsi="Times New Roman" w:cs="Times New Roman"/>
          <w:noProof/>
          <w:sz w:val="20"/>
          <w:lang w:eastAsia="ko-KR"/>
        </w:rPr>
        <w:t xml:space="preserve"> to 180</w:t>
      </w:r>
      <w:r w:rsidRPr="007726D0">
        <w:rPr>
          <w:rFonts w:ascii="Times New Roman" w:eastAsia="Calibri" w:hAnsi="Times New Roman" w:cs="Times New Roman"/>
          <w:noProof/>
          <w:sz w:val="20"/>
          <w:lang w:val="en-CA" w:eastAsia="ko-KR"/>
        </w:rPr>
        <w:t> * 2</w:t>
      </w:r>
      <w:r w:rsidRPr="007726D0">
        <w:rPr>
          <w:rFonts w:ascii="Times New Roman" w:eastAsia="Calibri" w:hAnsi="Times New Roman" w:cs="Times New Roman"/>
          <w:noProof/>
          <w:sz w:val="20"/>
          <w:vertAlign w:val="superscript"/>
          <w:lang w:val="en-CA" w:eastAsia="ko-KR"/>
        </w:rPr>
        <w:t>16</w:t>
      </w:r>
      <w:r w:rsidRPr="007726D0">
        <w:rPr>
          <w:rFonts w:ascii="Times New Roman" w:eastAsia="Calibri" w:hAnsi="Times New Roman" w:cs="Times New Roman"/>
          <w:noProof/>
          <w:sz w:val="20"/>
          <w:lang w:val="en-CA" w:eastAsia="ko-KR"/>
        </w:rPr>
        <w:t> – 1</w:t>
      </w:r>
      <w:r w:rsidRPr="007726D0">
        <w:rPr>
          <w:rFonts w:ascii="Times New Roman" w:eastAsia="Calibri" w:hAnsi="Times New Roman" w:cs="Times New Roman"/>
          <w:noProof/>
          <w:sz w:val="20"/>
          <w:lang w:eastAsia="ko-KR"/>
        </w:rPr>
        <w:t>, inclusive.</w:t>
      </w:r>
    </w:p>
    <w:p w14:paraId="1B51AE47"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range_width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w:t>
      </w:r>
      <w:r w:rsidRPr="007726D0">
        <w:rPr>
          <w:rFonts w:ascii="Courier" w:eastAsia="Times New Roman" w:hAnsi="Courier" w:cs="Courier New"/>
          <w:noProof/>
          <w:sz w:val="20"/>
          <w:lang w:val="en-GB"/>
        </w:rPr>
        <w:t>_height</w:t>
      </w:r>
      <w:r w:rsidRPr="007726D0">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7726D0">
        <w:rPr>
          <w:rFonts w:ascii="Times New Roman" w:eastAsia="Calibri" w:hAnsi="Times New Roman" w:cs="Times New Roman"/>
          <w:noProof/>
          <w:sz w:val="20"/>
          <w:szCs w:val="20"/>
        </w:rPr>
        <w:t xml:space="preserve">inferred as specified in the semantics of the structure containing </w:t>
      </w:r>
      <w:r w:rsidRPr="007726D0">
        <w:rPr>
          <w:rFonts w:ascii="Times New Roman" w:eastAsia="Calibri" w:hAnsi="Times New Roman" w:cs="Times New Roman"/>
          <w:noProof/>
          <w:sz w:val="20"/>
          <w:szCs w:val="20"/>
        </w:rPr>
        <w:lastRenderedPageBreak/>
        <w:t>the instances of these metadata.</w:t>
      </w:r>
      <w:r w:rsidRPr="007726D0">
        <w:rPr>
          <w:rFonts w:ascii="Times New Roman" w:eastAsia="Calibri" w:hAnsi="Times New Roman" w:cs="Times New Roman"/>
          <w:noProof/>
          <w:sz w:val="20"/>
        </w:rPr>
        <w:t xml:space="preserve"> </w:t>
      </w:r>
    </w:p>
    <w:p w14:paraId="2797A8C5"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range_depth</w:t>
      </w:r>
      <w:r w:rsidRPr="007726D0">
        <w:rPr>
          <w:rFonts w:ascii="Times New Roman" w:eastAsia="Calibri" w:hAnsi="Times New Roman" w:cs="Times New Roman"/>
          <w:noProof/>
          <w:sz w:val="20"/>
        </w:rPr>
        <w:t xml:space="preserve"> specifies the depth range of a 3D rectangular region. It specifies the ranges through the centre point of the region</w:t>
      </w:r>
      <w:r w:rsidRPr="007726D0">
        <w:rPr>
          <w:rFonts w:ascii="Times New Roman" w:eastAsia="Calibri" w:hAnsi="Times New Roman" w:cs="Times New Roman"/>
          <w:noProof/>
          <w:sz w:val="20"/>
          <w:szCs w:val="20"/>
        </w:rPr>
        <w:t>.</w:t>
      </w:r>
    </w:p>
    <w:p w14:paraId="00325248"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range_radius</w:t>
      </w:r>
      <w:r w:rsidRPr="007726D0">
        <w:rPr>
          <w:rFonts w:ascii="Times New Roman" w:eastAsia="Calibri" w:hAnsi="Times New Roman" w:cs="Times New Roman"/>
          <w:noProof/>
          <w:sz w:val="20"/>
        </w:rPr>
        <w:t xml:space="preserve"> specifies the radius range of a circluar region.</w:t>
      </w:r>
    </w:p>
    <w:p w14:paraId="258B36E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w:t>
      </w:r>
      <w:r w:rsidRPr="007726D0">
        <w:rPr>
          <w:rFonts w:ascii="Courier" w:eastAsia="Times New Roman" w:hAnsi="Courier" w:cs="Courier New"/>
          <w:noProof/>
          <w:sz w:val="20"/>
          <w:lang w:val="en-GB"/>
        </w:rPr>
        <w:t>_elevation</w:t>
      </w:r>
      <w:r w:rsidRPr="007726D0">
        <w:rPr>
          <w:rFonts w:ascii="Times New Roman" w:eastAsia="Calibri" w:hAnsi="Times New Roman" w:cs="Times New Roman"/>
          <w:noProof/>
          <w:sz w:val="20"/>
        </w:rPr>
        <w:t xml:space="preserve"> specify the azimuth and elevation ranges, respectively, of the sphere region in units of 2</w:t>
      </w:r>
      <w:r w:rsidRPr="007726D0">
        <w:rPr>
          <w:rFonts w:ascii="Times New Roman" w:eastAsia="Calibri" w:hAnsi="Times New Roman" w:cs="Times New Roman"/>
          <w:noProof/>
          <w:sz w:val="20"/>
          <w:vertAlign w:val="superscript"/>
        </w:rPr>
        <w:t>−16</w:t>
      </w:r>
      <w:r w:rsidRPr="007726D0">
        <w:rPr>
          <w:rFonts w:ascii="Times New Roman" w:eastAsia="Calibri" w:hAnsi="Times New Roman" w:cs="Times New Roman"/>
          <w:noProof/>
          <w:sz w:val="20"/>
        </w:rPr>
        <w:t xml:space="preserve"> degrees. </w:t>
      </w: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range_</w:t>
      </w:r>
      <w:r w:rsidRPr="007726D0">
        <w:rPr>
          <w:rFonts w:ascii="Courier" w:eastAsia="Times New Roman" w:hAnsi="Courier" w:cs="Courier New"/>
          <w:noProof/>
          <w:sz w:val="20"/>
          <w:lang w:val="en-GB"/>
        </w:rPr>
        <w:t>elevation</w:t>
      </w:r>
      <w:r w:rsidRPr="007726D0">
        <w:rPr>
          <w:rFonts w:ascii="Times New Roman" w:eastAsia="Calibri" w:hAnsi="Times New Roman" w:cs="Times New Roman"/>
          <w:noProof/>
          <w:sz w:val="20"/>
        </w:rPr>
        <w:t xml:space="preserve"> specify the ranges through the centre point of the sphere region. </w:t>
      </w: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shall be in the range of </w:t>
      </w:r>
      <w:r w:rsidRPr="007726D0">
        <w:rPr>
          <w:rFonts w:ascii="Times New Roman" w:eastAsia="Calibri" w:hAnsi="Times New Roman" w:cs="Times New Roman"/>
          <w:noProof/>
          <w:sz w:val="20"/>
          <w:lang w:val="en-CA"/>
        </w:rPr>
        <w:t>0 to 360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inclusive.</w:t>
      </w:r>
      <w:r w:rsidRPr="007726D0">
        <w:rPr>
          <w:rFonts w:ascii="Times New Roman" w:eastAsia="Calibri" w:hAnsi="Times New Roman" w:cs="Times New Roman"/>
          <w:noProof/>
          <w:sz w:val="20"/>
        </w:rPr>
        <w:t xml:space="preserve"> </w:t>
      </w:r>
      <w:r w:rsidRPr="007726D0">
        <w:rPr>
          <w:rFonts w:ascii="Courier" w:eastAsia="Calibri" w:hAnsi="Courier" w:cs="Times New Roman"/>
          <w:noProof/>
          <w:sz w:val="20"/>
        </w:rPr>
        <w:t>range_</w:t>
      </w:r>
      <w:r w:rsidRPr="007726D0">
        <w:rPr>
          <w:rFonts w:ascii="Courier" w:eastAsia="Times New Roman" w:hAnsi="Courier" w:cs="Courier New"/>
          <w:noProof/>
          <w:sz w:val="20"/>
          <w:lang w:val="en-GB"/>
        </w:rPr>
        <w:t>elevation</w:t>
      </w:r>
      <w:r w:rsidRPr="007726D0">
        <w:rPr>
          <w:rFonts w:ascii="Times New Roman" w:eastAsia="Calibri" w:hAnsi="Times New Roman" w:cs="Times New Roman"/>
          <w:noProof/>
          <w:sz w:val="20"/>
        </w:rPr>
        <w:t xml:space="preserve"> shall be in the range of 0 to 180</w:t>
      </w:r>
      <w:r w:rsidRPr="007726D0">
        <w:rPr>
          <w:rFonts w:ascii="Times New Roman" w:eastAsia="Calibri" w:hAnsi="Times New Roman" w:cs="Times New Roman"/>
          <w:noProof/>
          <w:sz w:val="20"/>
          <w:lang w:val="en-CA"/>
        </w:rPr>
        <w:t>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rPr>
        <w:t xml:space="preserve">, inclusive. </w:t>
      </w:r>
    </w:p>
    <w:p w14:paraId="68C6E05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shape_type</w:t>
      </w:r>
      <w:r w:rsidRPr="007726D0">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D0502F" w:rsidRPr="007726D0" w14:paraId="34CFC7AE" w14:textId="77777777" w:rsidTr="00C7558C">
        <w:trPr>
          <w:trHeight w:val="287"/>
        </w:trPr>
        <w:tc>
          <w:tcPr>
            <w:tcW w:w="1260" w:type="dxa"/>
          </w:tcPr>
          <w:p w14:paraId="309A35D7" w14:textId="77777777" w:rsidR="00D0502F" w:rsidRPr="007726D0" w:rsidRDefault="00D0502F" w:rsidP="00C7558C">
            <w:pPr>
              <w:spacing w:after="240" w:line="276" w:lineRule="auto"/>
              <w:jc w:val="both"/>
              <w:rPr>
                <w:rFonts w:ascii="Calibri" w:eastAsia="Calibri" w:hAnsi="Calibri"/>
                <w:b/>
                <w:szCs w:val="24"/>
                <w:lang w:val="en-GB"/>
              </w:rPr>
            </w:pPr>
            <w:r w:rsidRPr="007726D0">
              <w:rPr>
                <w:rFonts w:ascii="Calibri" w:eastAsia="Calibri" w:hAnsi="Calibri"/>
                <w:b/>
                <w:szCs w:val="24"/>
                <w:lang w:val="en-GB"/>
              </w:rPr>
              <w:t>Value</w:t>
            </w:r>
          </w:p>
        </w:tc>
        <w:tc>
          <w:tcPr>
            <w:tcW w:w="3240" w:type="dxa"/>
          </w:tcPr>
          <w:p w14:paraId="27103BB8" w14:textId="77777777" w:rsidR="00D0502F" w:rsidRPr="007726D0" w:rsidRDefault="00D0502F" w:rsidP="00C7558C">
            <w:pPr>
              <w:spacing w:after="240" w:line="276" w:lineRule="auto"/>
              <w:jc w:val="both"/>
              <w:rPr>
                <w:rFonts w:ascii="Calibri" w:eastAsia="Calibri" w:hAnsi="Calibri"/>
                <w:b/>
                <w:szCs w:val="24"/>
                <w:lang w:val="en-GB"/>
              </w:rPr>
            </w:pPr>
            <w:r w:rsidRPr="007726D0">
              <w:rPr>
                <w:rFonts w:ascii="Calibri" w:eastAsia="Calibri" w:hAnsi="Calibri"/>
                <w:b/>
                <w:szCs w:val="24"/>
                <w:lang w:val="en-GB"/>
              </w:rPr>
              <w:t>Description</w:t>
            </w:r>
          </w:p>
        </w:tc>
      </w:tr>
      <w:tr w:rsidR="00D0502F" w:rsidRPr="007726D0" w14:paraId="168297E2" w14:textId="77777777" w:rsidTr="00C7558C">
        <w:tc>
          <w:tcPr>
            <w:tcW w:w="1260" w:type="dxa"/>
          </w:tcPr>
          <w:p w14:paraId="222C1CC7"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0</w:t>
            </w:r>
          </w:p>
        </w:tc>
        <w:tc>
          <w:tcPr>
            <w:tcW w:w="3240" w:type="dxa"/>
          </w:tcPr>
          <w:p w14:paraId="1158CB79"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2D rectangle</w:t>
            </w:r>
          </w:p>
        </w:tc>
      </w:tr>
      <w:tr w:rsidR="00D0502F" w:rsidRPr="007726D0" w14:paraId="6DE44318" w14:textId="77777777" w:rsidTr="00C7558C">
        <w:tc>
          <w:tcPr>
            <w:tcW w:w="1260" w:type="dxa"/>
          </w:tcPr>
          <w:p w14:paraId="2B09720C"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1</w:t>
            </w:r>
          </w:p>
        </w:tc>
        <w:tc>
          <w:tcPr>
            <w:tcW w:w="3240" w:type="dxa"/>
          </w:tcPr>
          <w:p w14:paraId="24691200"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2D circle</w:t>
            </w:r>
          </w:p>
        </w:tc>
      </w:tr>
      <w:tr w:rsidR="00D0502F" w:rsidRPr="007726D0" w14:paraId="26961E10" w14:textId="77777777" w:rsidTr="00C7558C">
        <w:tc>
          <w:tcPr>
            <w:tcW w:w="1260" w:type="dxa"/>
          </w:tcPr>
          <w:p w14:paraId="68EED94A" w14:textId="77777777" w:rsidR="00D0502F" w:rsidRPr="007726D0" w:rsidRDefault="00D0502F" w:rsidP="00C7558C">
            <w:pPr>
              <w:tabs>
                <w:tab w:val="left" w:pos="720"/>
              </w:tabs>
              <w:spacing w:after="240" w:line="276" w:lineRule="auto"/>
              <w:jc w:val="both"/>
              <w:rPr>
                <w:rFonts w:ascii="Calibri" w:eastAsia="Calibri" w:hAnsi="Calibri"/>
                <w:szCs w:val="24"/>
                <w:lang w:val="en-GB"/>
              </w:rPr>
            </w:pPr>
            <w:r w:rsidRPr="007726D0">
              <w:rPr>
                <w:rFonts w:ascii="Calibri" w:eastAsia="Calibri" w:hAnsi="Calibri"/>
                <w:szCs w:val="24"/>
                <w:lang w:val="en-GB"/>
              </w:rPr>
              <w:t>2</w:t>
            </w:r>
            <w:r w:rsidRPr="007726D0">
              <w:rPr>
                <w:rFonts w:ascii="Calibri" w:eastAsia="Calibri" w:hAnsi="Calibri"/>
                <w:szCs w:val="24"/>
                <w:lang w:val="en-GB"/>
              </w:rPr>
              <w:tab/>
            </w:r>
          </w:p>
        </w:tc>
        <w:tc>
          <w:tcPr>
            <w:tcW w:w="3240" w:type="dxa"/>
          </w:tcPr>
          <w:p w14:paraId="2E12E98A"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tile</w:t>
            </w:r>
          </w:p>
        </w:tc>
      </w:tr>
      <w:tr w:rsidR="00D0502F" w:rsidRPr="007726D0" w14:paraId="17274C1E" w14:textId="77777777" w:rsidTr="00C7558C">
        <w:tc>
          <w:tcPr>
            <w:tcW w:w="1260" w:type="dxa"/>
          </w:tcPr>
          <w:p w14:paraId="680C17DD"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w:t>
            </w:r>
          </w:p>
        </w:tc>
        <w:tc>
          <w:tcPr>
            <w:tcW w:w="3240" w:type="dxa"/>
          </w:tcPr>
          <w:p w14:paraId="32FC6123"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sphere region</w:t>
            </w:r>
          </w:p>
        </w:tc>
      </w:tr>
      <w:tr w:rsidR="00D0502F" w:rsidRPr="007726D0" w14:paraId="11435DD4" w14:textId="77777777" w:rsidTr="00C7558C">
        <w:tc>
          <w:tcPr>
            <w:tcW w:w="1260" w:type="dxa"/>
          </w:tcPr>
          <w:p w14:paraId="599FCA8D"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4</w:t>
            </w:r>
          </w:p>
        </w:tc>
        <w:tc>
          <w:tcPr>
            <w:tcW w:w="3240" w:type="dxa"/>
          </w:tcPr>
          <w:p w14:paraId="622A7124"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sphere</w:t>
            </w:r>
          </w:p>
        </w:tc>
      </w:tr>
      <w:tr w:rsidR="00D0502F" w:rsidRPr="007726D0" w14:paraId="6ABD2FA6" w14:textId="77777777" w:rsidTr="00C7558C">
        <w:trPr>
          <w:trHeight w:val="440"/>
        </w:trPr>
        <w:tc>
          <w:tcPr>
            <w:tcW w:w="1260" w:type="dxa"/>
          </w:tcPr>
          <w:p w14:paraId="60734922"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others</w:t>
            </w:r>
          </w:p>
        </w:tc>
        <w:tc>
          <w:tcPr>
            <w:tcW w:w="3240" w:type="dxa"/>
          </w:tcPr>
          <w:p w14:paraId="41C98341"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Reserved</w:t>
            </w:r>
          </w:p>
        </w:tc>
      </w:tr>
    </w:tbl>
    <w:p w14:paraId="76D9E7BD" w14:textId="77777777" w:rsidR="00D0502F" w:rsidRPr="007726D0" w:rsidRDefault="00D0502F" w:rsidP="00D0502F">
      <w:pPr>
        <w:tabs>
          <w:tab w:val="left" w:pos="1701"/>
        </w:tabs>
        <w:autoSpaceDE/>
        <w:autoSpaceDN/>
        <w:spacing w:after="160" w:line="276" w:lineRule="auto"/>
        <w:ind w:left="360" w:hanging="360"/>
        <w:jc w:val="both"/>
        <w:rPr>
          <w:rFonts w:ascii="Courier" w:eastAsia="Calibri" w:hAnsi="Courier" w:cs="Times New Roman"/>
          <w:noProof/>
          <w:sz w:val="20"/>
        </w:rPr>
      </w:pPr>
    </w:p>
    <w:p w14:paraId="209C4834"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Times New Roman" w:eastAsia="Calibri" w:hAnsi="Times New Roman" w:cs="Times New Roman"/>
          <w:noProof/>
          <w:sz w:val="20"/>
          <w:szCs w:val="20"/>
        </w:rPr>
        <w:t xml:space="preserve">The semantics of </w:t>
      </w:r>
      <w:r w:rsidRPr="007726D0">
        <w:rPr>
          <w:rFonts w:ascii="Courier" w:eastAsia="Calibri" w:hAnsi="Courier" w:cs="Times New Roman"/>
          <w:noProof/>
          <w:sz w:val="20"/>
          <w:szCs w:val="20"/>
        </w:rPr>
        <w:t>interpolate</w:t>
      </w:r>
      <w:r w:rsidRPr="007726D0">
        <w:rPr>
          <w:rFonts w:ascii="Times New Roman" w:eastAsia="Calibri" w:hAnsi="Times New Roman" w:cs="Times New Roman"/>
          <w:noProof/>
          <w:sz w:val="20"/>
          <w:szCs w:val="20"/>
        </w:rPr>
        <w:t xml:space="preserve"> are specified by the semantics of the structure containing this instance of it. </w:t>
      </w:r>
    </w:p>
    <w:p w14:paraId="268AC730"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7726D0">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35083D2D" w14:textId="77777777" w:rsidR="00D0502F" w:rsidRPr="007726D0" w:rsidRDefault="00D0502F" w:rsidP="00D0502F">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rPr>
      </w:pPr>
      <w:proofErr w:type="spellStart"/>
      <w:r w:rsidRPr="007726D0">
        <w:rPr>
          <w:rFonts w:ascii="Times New Roman" w:eastAsia="Calibri" w:hAnsi="Times New Roman" w:cs="Times New Roman"/>
          <w:b/>
          <w:bCs/>
          <w:iCs/>
          <w:sz w:val="26"/>
          <w:szCs w:val="28"/>
        </w:rPr>
        <w:t>Signalling</w:t>
      </w:r>
      <w:proofErr w:type="spellEnd"/>
      <w:r w:rsidRPr="007726D0">
        <w:rPr>
          <w:rFonts w:ascii="Times New Roman" w:eastAsia="Calibri" w:hAnsi="Times New Roman" w:cs="Times New Roman"/>
          <w:b/>
          <w:bCs/>
          <w:iCs/>
          <w:sz w:val="26"/>
          <w:szCs w:val="28"/>
        </w:rPr>
        <w:t xml:space="preserve"> of Spatial Relationship of Spatial Regions in Timed Metadata Tracks</w:t>
      </w:r>
    </w:p>
    <w:p w14:paraId="181FBECB"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This section shows signalling of the following spatial relationships within timed metadata tracks using the </w:t>
      </w:r>
      <w:r w:rsidRPr="007726D0">
        <w:rPr>
          <w:rFonts w:ascii="Times New Roman" w:eastAsia="Calibri" w:hAnsi="Times New Roman" w:cs="Times New Roman"/>
        </w:rPr>
        <w:t xml:space="preserve">2D and 3D spatial source and region </w:t>
      </w:r>
      <w:r w:rsidRPr="007726D0">
        <w:rPr>
          <w:rFonts w:ascii="Times New Roman" w:eastAsia="Calibri" w:hAnsi="Times New Roman" w:cs="Times New Roman"/>
          <w:lang w:val="en-GB"/>
        </w:rPr>
        <w:t>metadata data structures defined above, when individual tracks carry visual content of spatial regions:</w:t>
      </w:r>
    </w:p>
    <w:p w14:paraId="14E72440"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2D Planar Regions with 2DoF (for Sub-picture tracks)</w:t>
      </w:r>
    </w:p>
    <w:p w14:paraId="02666F10"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Spherical Regions with 6DoF</w:t>
      </w:r>
    </w:p>
    <w:p w14:paraId="2EBF7B0D"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Planar Regions with 6DoF</w:t>
      </w:r>
    </w:p>
    <w:p w14:paraId="02E06B15"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Tile Regions with 6DoF (for PCC 3D Tile Tracks)</w:t>
      </w:r>
    </w:p>
    <w:p w14:paraId="7678C870"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12AE594B"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2D Planar Regions with 2DoF (for Sub-pictures in 2D space)</w:t>
      </w:r>
    </w:p>
    <w:p w14:paraId="45A44C51" w14:textId="77777777" w:rsidR="00D0502F" w:rsidRPr="007726D0" w:rsidRDefault="00D0502F" w:rsidP="00D0502F">
      <w:pPr>
        <w:autoSpaceDE/>
        <w:autoSpaceDN/>
        <w:spacing w:after="240" w:line="276" w:lineRule="auto"/>
        <w:jc w:val="center"/>
        <w:rPr>
          <w:rFonts w:ascii="Times New Roman" w:eastAsia="Calibri" w:hAnsi="Times New Roman" w:cs="Times New Roman"/>
          <w:lang w:val="en-GB"/>
        </w:rPr>
      </w:pPr>
      <w:r w:rsidRPr="007726D0">
        <w:rPr>
          <w:rFonts w:ascii="Times New Roman" w:eastAsia="Calibri" w:hAnsi="Times New Roman" w:cs="Times New Roman"/>
          <w:noProof/>
          <w:lang w:eastAsia="zh-CN"/>
        </w:rPr>
        <w:drawing>
          <wp:inline distT="0" distB="0" distL="0" distR="0" wp14:anchorId="3F6BABE9" wp14:editId="20AEF060">
            <wp:extent cx="3172098" cy="201168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4B10907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55844681"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'2dpr'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w:t>
      </w:r>
      <w:proofErr w:type="spellStart"/>
      <w:r w:rsidRPr="007726D0">
        <w:rPr>
          <w:rFonts w:eastAsia="Times New Roman" w:cs="Times New Roman"/>
          <w:sz w:val="18"/>
          <w:szCs w:val="20"/>
          <w:lang w:val="en-GB" w:eastAsia="ja-JP"/>
        </w:rPr>
        <w:t>stsd</w:t>
      </w:r>
      <w:proofErr w:type="spellEnd"/>
      <w:r w:rsidRPr="007726D0">
        <w:rPr>
          <w:rFonts w:eastAsia="Times New Roman" w:cs="Times New Roman"/>
          <w:sz w:val="18"/>
          <w:szCs w:val="20"/>
          <w:lang w:val="en-GB" w:eastAsia="ja-JP"/>
        </w:rPr>
        <w:t>’)</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4E91B20E"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SpatialRelationship2D</w:t>
      </w:r>
      <w:r w:rsidRPr="007726D0">
        <w:rPr>
          <w:rFonts w:ascii="Courier" w:eastAsia="Times New Roman" w:hAnsi="Courier" w:cs="Times New Roman"/>
          <w:noProof/>
          <w:sz w:val="20"/>
          <w:szCs w:val="20"/>
          <w:highlight w:val="yellow"/>
          <w:lang w:val="en-GB"/>
        </w:rPr>
        <w:t>PlanarRegions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(‘2dpr’)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18"/>
          <w:szCs w:val="20"/>
          <w:lang w:val="en-GB"/>
        </w:rPr>
        <w:t>bit(5) reserved = 0;</w:t>
      </w:r>
      <w:r w:rsidRPr="007726D0">
        <w:rPr>
          <w:rFonts w:ascii="Courier" w:eastAsia="Times New Roman" w:hAnsi="Courier" w:cs="Times New Roman"/>
          <w:noProof/>
          <w:sz w:val="18"/>
          <w:szCs w:val="20"/>
          <w:lang w:val="en-GB"/>
        </w:rPr>
        <w:br/>
        <w:t xml:space="preserve">   unsigned int(1) source_location_included_flag; </w:t>
      </w:r>
      <w:r w:rsidRPr="007726D0">
        <w:rPr>
          <w:rFonts w:ascii="Courier" w:eastAsia="Times New Roman" w:hAnsi="Courier" w:cs="Times New Roman"/>
          <w:noProof/>
          <w:sz w:val="18"/>
          <w:szCs w:val="20"/>
          <w:lang w:val="en-GB"/>
        </w:rPr>
        <w:br/>
        <w:t xml:space="preserve">   unsigned int(1) source_rotation_included_flag; </w:t>
      </w:r>
      <w:r w:rsidRPr="007726D0">
        <w:rPr>
          <w:rFonts w:ascii="Courier" w:eastAsia="Times New Roman" w:hAnsi="Courier" w:cs="Times New Roman"/>
          <w:noProof/>
          <w:sz w:val="18"/>
          <w:szCs w:val="20"/>
          <w:lang w:val="en-GB"/>
        </w:rPr>
        <w:br/>
        <w:t xml:space="preserve">   unsigned int(1) source_range_included_flag; </w:t>
      </w:r>
      <w:r w:rsidRPr="007726D0">
        <w:rPr>
          <w:rFonts w:ascii="Courier" w:eastAsia="Times New Roman" w:hAnsi="Courier" w:cs="Times New Roman"/>
          <w:noProof/>
          <w:sz w:val="18"/>
          <w:szCs w:val="20"/>
          <w:lang w:val="en-GB"/>
        </w:rPr>
        <w:br/>
        <w:t xml:space="preserve">   unsigned int(8) source_shape_type = 0; // for 2D planar region</w:t>
      </w:r>
      <w:r w:rsidRPr="007726D0">
        <w:rPr>
          <w:rFonts w:ascii="Courier" w:eastAsia="Times New Roman" w:hAnsi="Courier" w:cs="Times New Roman"/>
          <w:noProof/>
          <w:sz w:val="18"/>
          <w:szCs w:val="20"/>
          <w:lang w:val="en-GB"/>
        </w:rPr>
        <w:br/>
        <w:t xml:space="preserve">   SpatialRelationship</w:t>
      </w:r>
      <w:r w:rsidRPr="007726D0">
        <w:rPr>
          <w:rFonts w:ascii="Courier" w:eastAsia="Times New Roman" w:hAnsi="Courier" w:cs="Times New Roman"/>
          <w:noProof/>
          <w:sz w:val="18"/>
          <w:szCs w:val="20"/>
          <w:highlight w:val="yellow"/>
          <w:lang w:val="en-GB"/>
        </w:rPr>
        <w:t>2DSource</w:t>
      </w:r>
      <w:r w:rsidRPr="007726D0">
        <w:rPr>
          <w:rFonts w:ascii="Courier" w:eastAsia="Times New Roman" w:hAnsi="Courier" w:cs="Times New Roman"/>
          <w:noProof/>
          <w:sz w:val="18"/>
          <w:szCs w:val="20"/>
          <w:lang w:val="en-GB"/>
        </w:rPr>
        <w:t xml:space="preserve">Struct(source_location_included_flag, </w:t>
      </w:r>
      <w:r w:rsidRPr="007726D0">
        <w:rPr>
          <w:rFonts w:ascii="Courier" w:eastAsia="Times New Roman" w:hAnsi="Courier" w:cs="Times New Roman"/>
          <w:noProof/>
          <w:sz w:val="18"/>
          <w:szCs w:val="20"/>
          <w:lang w:val="en-GB"/>
        </w:rPr>
        <w:br/>
        <w:t xml:space="preserve">                                     source_rotation_included_flag, </w:t>
      </w:r>
      <w:r w:rsidRPr="007726D0">
        <w:rPr>
          <w:rFonts w:ascii="Courier" w:eastAsia="Times New Roman" w:hAnsi="Courier" w:cs="Times New Roman"/>
          <w:noProof/>
          <w:sz w:val="18"/>
          <w:szCs w:val="20"/>
          <w:lang w:val="en-GB"/>
        </w:rPr>
        <w:br/>
        <w:t xml:space="preserve">                                     source_range_included_flag, </w:t>
      </w:r>
      <w:r w:rsidRPr="007726D0">
        <w:rPr>
          <w:rFonts w:ascii="Courier" w:eastAsia="Times New Roman" w:hAnsi="Courier" w:cs="Times New Roman"/>
          <w:noProof/>
          <w:sz w:val="18"/>
          <w:szCs w:val="20"/>
          <w:lang w:val="en-GB"/>
        </w:rPr>
        <w:br/>
        <w:t xml:space="preserve">                                     source_shape_type); </w:t>
      </w:r>
      <w:r w:rsidRPr="007726D0">
        <w:rPr>
          <w:rFonts w:ascii="Courier" w:eastAsia="Times New Roman" w:hAnsi="Courier" w:cs="Times New Roman"/>
          <w:noProof/>
          <w:sz w:val="18"/>
          <w:szCs w:val="20"/>
          <w:lang w:val="en-GB"/>
        </w:rPr>
        <w:br/>
        <w:t xml:space="preserve">   bit(4) reserved = 0;</w:t>
      </w:r>
      <w:r w:rsidRPr="007726D0">
        <w:rPr>
          <w:rFonts w:ascii="Courier" w:eastAsia="Times New Roman" w:hAnsi="Courier" w:cs="Times New Roman"/>
          <w:noProof/>
          <w:sz w:val="18"/>
          <w:szCs w:val="20"/>
          <w:lang w:val="en-GB"/>
        </w:rPr>
        <w:br/>
        <w:t xml:space="preserve">   unsigned int(1) region_location_included_flag; </w:t>
      </w:r>
      <w:r w:rsidRPr="007726D0">
        <w:rPr>
          <w:rFonts w:ascii="Courier" w:eastAsia="Times New Roman" w:hAnsi="Courier" w:cs="Times New Roman"/>
          <w:noProof/>
          <w:sz w:val="18"/>
          <w:szCs w:val="20"/>
          <w:lang w:val="en-GB"/>
        </w:rPr>
        <w:br/>
        <w:t xml:space="preserve">   unsigned int(1) region_rotation_included_flag; </w:t>
      </w:r>
      <w:r w:rsidRPr="007726D0">
        <w:rPr>
          <w:rFonts w:ascii="Courier" w:eastAsia="Times New Roman" w:hAnsi="Courier" w:cs="Times New Roman"/>
          <w:noProof/>
          <w:sz w:val="18"/>
          <w:szCs w:val="20"/>
          <w:lang w:val="en-GB"/>
        </w:rPr>
        <w:br/>
        <w:t xml:space="preserve">   unsigned int(1) region_range_included_flag; </w:t>
      </w:r>
      <w:r w:rsidRPr="007726D0">
        <w:rPr>
          <w:rFonts w:ascii="Courier" w:eastAsia="Times New Roman" w:hAnsi="Courier" w:cs="Times New Roman"/>
          <w:noProof/>
          <w:sz w:val="18"/>
          <w:szCs w:val="20"/>
          <w:lang w:val="en-GB"/>
        </w:rPr>
        <w:br/>
        <w:t xml:space="preserve">   unsigned int(1) region_interpolate_included_flag; </w:t>
      </w:r>
      <w:r w:rsidRPr="007726D0">
        <w:rPr>
          <w:rFonts w:ascii="Courier" w:eastAsia="Times New Roman" w:hAnsi="Courier" w:cs="Times New Roman"/>
          <w:noProof/>
          <w:sz w:val="18"/>
          <w:szCs w:val="20"/>
          <w:lang w:val="en-GB"/>
        </w:rPr>
        <w:br/>
        <w:t xml:space="preserve">   unsigned int(8) region_shape_type = 0; // for 2D planar (sub)-region</w:t>
      </w:r>
      <w:r w:rsidRPr="007726D0">
        <w:rPr>
          <w:rFonts w:ascii="Courier" w:eastAsia="Times New Roman" w:hAnsi="Courier" w:cs="Times New Roman"/>
          <w:noProof/>
          <w:sz w:val="18"/>
          <w:szCs w:val="20"/>
          <w:lang w:val="en-GB"/>
        </w:rPr>
        <w:br/>
        <w:t xml:space="preserve">   </w:t>
      </w:r>
      <w:r w:rsidRPr="007726D0">
        <w:rPr>
          <w:rFonts w:ascii="Courier" w:eastAsia="Times New Roman" w:hAnsi="Courier" w:cs="Times New Roman"/>
          <w:noProof/>
          <w:sz w:val="18"/>
          <w:szCs w:val="20"/>
          <w:highlight w:val="yellow"/>
          <w:lang w:val="en-GB"/>
        </w:rPr>
        <w:t>RegionWith2DoF</w:t>
      </w:r>
      <w:r w:rsidRPr="007726D0">
        <w:rPr>
          <w:rFonts w:ascii="Courier" w:eastAsia="Times New Roman" w:hAnsi="Courier" w:cs="Times New Roman"/>
          <w:noProof/>
          <w:sz w:val="18"/>
          <w:szCs w:val="20"/>
          <w:lang w:val="en-GB"/>
        </w:rPr>
        <w:t xml:space="preserve">Struct(region_location_included_flag, </w:t>
      </w:r>
      <w:r w:rsidRPr="007726D0">
        <w:rPr>
          <w:rFonts w:ascii="Courier" w:eastAsia="Times New Roman" w:hAnsi="Courier" w:cs="Times New Roman"/>
          <w:noProof/>
          <w:sz w:val="18"/>
          <w:szCs w:val="20"/>
          <w:lang w:val="en-GB"/>
        </w:rPr>
        <w:br/>
        <w:t xml:space="preserve">                              region_rotation_included_flag, </w:t>
      </w:r>
      <w:r w:rsidRPr="007726D0">
        <w:rPr>
          <w:rFonts w:ascii="Courier" w:eastAsia="Times New Roman" w:hAnsi="Courier" w:cs="Times New Roman"/>
          <w:noProof/>
          <w:sz w:val="18"/>
          <w:szCs w:val="20"/>
          <w:lang w:val="en-GB"/>
        </w:rPr>
        <w:br/>
        <w:t xml:space="preserve">                              region_range_included_flag,</w:t>
      </w:r>
      <w:r w:rsidRPr="007726D0">
        <w:rPr>
          <w:rFonts w:ascii="Courier" w:eastAsia="Times New Roman" w:hAnsi="Courier" w:cs="Times New Roman"/>
          <w:noProof/>
          <w:sz w:val="18"/>
          <w:szCs w:val="20"/>
          <w:lang w:val="en-GB"/>
        </w:rPr>
        <w:br/>
        <w:t xml:space="preserve">                              region_shape_type,</w:t>
      </w:r>
      <w:r w:rsidRPr="007726D0">
        <w:rPr>
          <w:rFonts w:ascii="Courier" w:eastAsia="Times New Roman" w:hAnsi="Courier" w:cs="Times New Roman"/>
          <w:noProof/>
          <w:sz w:val="18"/>
          <w:szCs w:val="20"/>
          <w:lang w:val="en-GB"/>
        </w:rPr>
        <w:br/>
        <w:t xml:space="preserve">                              region_interpolate_included_flag);</w:t>
      </w:r>
    </w:p>
    <w:p w14:paraId="4668B234"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w:t>
      </w:r>
    </w:p>
    <w:p w14:paraId="39895D0B"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65C334E7"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0CD16DD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SpatialRelationship2D</w:t>
      </w:r>
      <w:r w:rsidRPr="007726D0">
        <w:rPr>
          <w:rFonts w:ascii="Courier" w:eastAsia="Times New Roman" w:hAnsi="Courier" w:cs="Times New Roman"/>
          <w:noProof/>
          <w:sz w:val="20"/>
          <w:szCs w:val="20"/>
          <w:highlight w:val="yellow"/>
          <w:lang w:val="en-GB"/>
        </w:rPr>
        <w:t>PlanarRegions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t xml:space="preserve">   </w:t>
      </w:r>
      <w:r w:rsidRPr="007726D0">
        <w:rPr>
          <w:rFonts w:ascii="Courier" w:eastAsia="Times New Roman" w:hAnsi="Courier" w:cs="Times New Roman"/>
          <w:noProof/>
          <w:sz w:val="18"/>
          <w:szCs w:val="20"/>
          <w:highlight w:val="yellow"/>
          <w:lang w:val="en-GB"/>
        </w:rPr>
        <w:t>RegionWith2DoF</w:t>
      </w:r>
      <w:r w:rsidRPr="007726D0">
        <w:rPr>
          <w:rFonts w:ascii="Courier" w:eastAsia="Times New Roman" w:hAnsi="Courier" w:cs="Times New Roman"/>
          <w:noProof/>
          <w:sz w:val="18"/>
          <w:szCs w:val="20"/>
          <w:lang w:val="en-GB"/>
        </w:rPr>
        <w:t xml:space="preserve">Struct(!region_location_included_flag, </w:t>
      </w:r>
      <w:r w:rsidRPr="007726D0">
        <w:rPr>
          <w:rFonts w:ascii="Courier" w:eastAsia="Times New Roman" w:hAnsi="Courier" w:cs="Times New Roman"/>
          <w:noProof/>
          <w:sz w:val="18"/>
          <w:szCs w:val="20"/>
          <w:lang w:val="en-GB"/>
        </w:rPr>
        <w:br/>
        <w:t xml:space="preserve">                        !region_rotation_included_flag, </w:t>
      </w:r>
      <w:r w:rsidRPr="007726D0">
        <w:rPr>
          <w:rFonts w:ascii="Courier" w:eastAsia="Times New Roman" w:hAnsi="Courier" w:cs="Times New Roman"/>
          <w:noProof/>
          <w:sz w:val="18"/>
          <w:szCs w:val="20"/>
          <w:lang w:val="en-GB"/>
        </w:rPr>
        <w:br/>
        <w:t xml:space="preserve">                        !region_range_included_flag,</w:t>
      </w:r>
      <w:r w:rsidRPr="007726D0">
        <w:rPr>
          <w:rFonts w:ascii="Courier" w:eastAsia="Times New Roman" w:hAnsi="Courier" w:cs="Times New Roman"/>
          <w:noProof/>
          <w:sz w:val="18"/>
          <w:szCs w:val="20"/>
          <w:lang w:val="en-GB"/>
        </w:rPr>
        <w:br/>
        <w:t xml:space="preserve">                        region_shape_type,</w:t>
      </w:r>
      <w:r w:rsidRPr="007726D0">
        <w:rPr>
          <w:rFonts w:ascii="Courier" w:eastAsia="Times New Roman" w:hAnsi="Courier" w:cs="Times New Roman"/>
          <w:noProof/>
          <w:sz w:val="18"/>
          <w:szCs w:val="20"/>
          <w:lang w:val="en-GB"/>
        </w:rPr>
        <w:br/>
        <w:t xml:space="preserve">                        region_interpolate_included_flag);</w:t>
      </w:r>
      <w:r w:rsidRPr="007726D0">
        <w:rPr>
          <w:rFonts w:ascii="Courier" w:eastAsia="Times New Roman" w:hAnsi="Courier" w:cs="Times New Roman"/>
          <w:noProof/>
          <w:sz w:val="18"/>
          <w:szCs w:val="20"/>
          <w:lang w:val="en-GB"/>
        </w:rPr>
        <w:br/>
        <w:t>}</w:t>
      </w:r>
    </w:p>
    <w:p w14:paraId="596EB3FB"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lastRenderedPageBreak/>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6FB81D9"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9B11741"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19D60603"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3D Spherical Regions with 6DoF (for 3D spherical regions in 3D space)</w:t>
      </w:r>
    </w:p>
    <w:p w14:paraId="42B15C0F" w14:textId="77777777" w:rsidR="00D0502F" w:rsidRPr="007726D0" w:rsidRDefault="00D0502F" w:rsidP="00D0502F">
      <w:pPr>
        <w:autoSpaceDE/>
        <w:autoSpaceDN/>
        <w:spacing w:after="240" w:line="276" w:lineRule="auto"/>
        <w:jc w:val="center"/>
        <w:rPr>
          <w:rFonts w:ascii="Times New Roman" w:eastAsia="Calibri" w:hAnsi="Times New Roman" w:cs="Times New Roman"/>
          <w:lang w:val="en-GB"/>
        </w:rPr>
      </w:pPr>
      <w:r w:rsidRPr="007726D0">
        <w:rPr>
          <w:rFonts w:ascii="Times New Roman" w:eastAsia="Calibri" w:hAnsi="Times New Roman" w:cs="Times New Roman"/>
          <w:noProof/>
          <w:lang w:eastAsia="zh-CN"/>
        </w:rPr>
        <w:drawing>
          <wp:inline distT="0" distB="0" distL="0" distR="0" wp14:anchorId="72484779" wp14:editId="59EADA6D">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Times New Roman" w:eastAsia="Calibri" w:hAnsi="Times New Roman" w:cs="Times New Roman"/>
        </w:rPr>
        <w:t xml:space="preserve"> </w:t>
      </w:r>
      <w:r w:rsidRPr="007726D0">
        <w:rPr>
          <w:rFonts w:ascii="Times New Roman" w:eastAsia="Calibri" w:hAnsi="Times New Roman" w:cs="Times New Roman"/>
          <w:noProof/>
          <w:lang w:eastAsia="zh-CN"/>
        </w:rPr>
        <w:drawing>
          <wp:inline distT="0" distB="0" distL="0" distR="0" wp14:anchorId="21CA6FFA" wp14:editId="6E367E45">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2925836B"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1F2F5CCA"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77077EB5"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'6dsr'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w:t>
      </w:r>
      <w:proofErr w:type="spellStart"/>
      <w:r w:rsidRPr="007726D0">
        <w:rPr>
          <w:rFonts w:eastAsia="Times New Roman" w:cs="Times New Roman"/>
          <w:sz w:val="18"/>
          <w:szCs w:val="20"/>
          <w:lang w:val="en-GB" w:eastAsia="ja-JP"/>
        </w:rPr>
        <w:t>stsd</w:t>
      </w:r>
      <w:proofErr w:type="spellEnd"/>
      <w:r w:rsidRPr="007726D0">
        <w:rPr>
          <w:rFonts w:eastAsia="Times New Roman" w:cs="Times New Roman"/>
          <w:sz w:val="18"/>
          <w:szCs w:val="20"/>
          <w:lang w:val="en-GB" w:eastAsia="ja-JP"/>
        </w:rPr>
        <w:t>’)</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594D0F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lang w:val="en-GB"/>
        </w:rPr>
        <w:t>SpatialRelationship3D</w:t>
      </w:r>
      <w:r w:rsidRPr="007726D0">
        <w:rPr>
          <w:rFonts w:ascii="Courier" w:eastAsia="Times New Roman" w:hAnsi="Courier" w:cs="Times New Roman"/>
          <w:noProof/>
          <w:sz w:val="20"/>
          <w:szCs w:val="20"/>
          <w:highlight w:val="yellow"/>
          <w:lang w:val="en-GB"/>
        </w:rPr>
        <w:t>SphereRegions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(‘6dsr’)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1</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3D spherical region</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6921DDF6"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534D09C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4D7DB25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SpatialRelationship3D</w:t>
      </w:r>
      <w:r w:rsidRPr="007726D0">
        <w:rPr>
          <w:rFonts w:ascii="Courier" w:eastAsia="Times New Roman" w:hAnsi="Courier" w:cs="Times New Roman"/>
          <w:noProof/>
          <w:sz w:val="20"/>
          <w:szCs w:val="20"/>
          <w:highlight w:val="yellow"/>
          <w:lang w:val="en-GB"/>
        </w:rPr>
        <w:t>SphereRegions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6A30C97D"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6CAEBE96"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06D27C34"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53F3862B"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3D Planar Regions with 6DoF (for 2D faces/tiles in 3D space)</w:t>
      </w:r>
    </w:p>
    <w:p w14:paraId="406F1110" w14:textId="77777777" w:rsidR="00D0502F" w:rsidRPr="007726D0" w:rsidRDefault="00D0502F" w:rsidP="00D0502F">
      <w:pPr>
        <w:tabs>
          <w:tab w:val="center" w:pos="4507"/>
        </w:tabs>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rPr>
        <w:tab/>
      </w:r>
      <w:r w:rsidRPr="007726D0">
        <w:rPr>
          <w:rFonts w:ascii="Times New Roman" w:eastAsia="Calibri" w:hAnsi="Times New Roman" w:cs="Times New Roman"/>
          <w:noProof/>
          <w:lang w:eastAsia="zh-CN"/>
        </w:rPr>
        <w:drawing>
          <wp:inline distT="0" distB="0" distL="0" distR="0" wp14:anchorId="3B96FC9A" wp14:editId="2A656A33">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Times New Roman" w:eastAsia="Calibri" w:hAnsi="Times New Roman" w:cs="Times New Roman"/>
        </w:rPr>
        <w:t xml:space="preserve"> </w:t>
      </w:r>
      <w:r w:rsidRPr="007726D0">
        <w:rPr>
          <w:rFonts w:ascii="Times New Roman" w:eastAsia="Calibri" w:hAnsi="Times New Roman" w:cs="Times New Roman"/>
          <w:noProof/>
          <w:lang w:eastAsia="zh-CN"/>
        </w:rPr>
        <w:drawing>
          <wp:inline distT="0" distB="0" distL="0" distR="0" wp14:anchorId="0FA80098" wp14:editId="3B2B876F">
            <wp:extent cx="1920240" cy="19202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7FEE6CCC"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78D0D414"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'6dpr'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w:t>
      </w:r>
      <w:proofErr w:type="spellStart"/>
      <w:r w:rsidRPr="007726D0">
        <w:rPr>
          <w:rFonts w:eastAsia="Times New Roman" w:cs="Times New Roman"/>
          <w:sz w:val="18"/>
          <w:szCs w:val="20"/>
          <w:lang w:val="en-GB" w:eastAsia="ja-JP"/>
        </w:rPr>
        <w:t>stsd</w:t>
      </w:r>
      <w:proofErr w:type="spellEnd"/>
      <w:r w:rsidRPr="007726D0">
        <w:rPr>
          <w:rFonts w:eastAsia="Times New Roman" w:cs="Times New Roman"/>
          <w:sz w:val="18"/>
          <w:szCs w:val="20"/>
          <w:lang w:val="en-GB" w:eastAsia="ja-JP"/>
        </w:rPr>
        <w:t>’)</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E64FAC6"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3DPlanarRegions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(‘6dpr’)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0</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2D planar region</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02F57359"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lastRenderedPageBreak/>
        <w:t>Sample format</w:t>
      </w:r>
    </w:p>
    <w:p w14:paraId="1D56C2B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3DPlanarRegions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2478FF30"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50E2A5F5"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220599D2"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4BEAE3C2"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3D Tile Regions with 6DoF (for PCC 3D Tiles)</w:t>
      </w:r>
    </w:p>
    <w:p w14:paraId="0D30547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1225C5B5"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eastAsia="zh-CN"/>
        </w:rPr>
        <w:drawing>
          <wp:inline distT="0" distB="0" distL="0" distR="0" wp14:anchorId="0FF77A5B" wp14:editId="241D9E0C">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Courier" w:eastAsia="Times New Roman" w:hAnsi="Courier" w:cs="Times New Roman"/>
          <w:noProof/>
          <w:sz w:val="20"/>
          <w:szCs w:val="20"/>
          <w:lang w:eastAsia="zh-CN"/>
        </w:rPr>
        <w:drawing>
          <wp:inline distT="0" distB="0" distL="0" distR="0" wp14:anchorId="1F44F38D" wp14:editId="33401CC0">
            <wp:extent cx="2132835" cy="2011680"/>
            <wp:effectExtent l="0" t="0" r="127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4E1E6E1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00736C0A"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'6dtr'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w:t>
      </w:r>
      <w:proofErr w:type="spellStart"/>
      <w:r w:rsidRPr="007726D0">
        <w:rPr>
          <w:rFonts w:eastAsia="Times New Roman" w:cs="Times New Roman"/>
          <w:sz w:val="18"/>
          <w:szCs w:val="20"/>
          <w:lang w:val="en-GB" w:eastAsia="ja-JP"/>
        </w:rPr>
        <w:t>stsd</w:t>
      </w:r>
      <w:proofErr w:type="spellEnd"/>
      <w:r w:rsidRPr="007726D0">
        <w:rPr>
          <w:rFonts w:eastAsia="Times New Roman" w:cs="Times New Roman"/>
          <w:sz w:val="18"/>
          <w:szCs w:val="20"/>
          <w:lang w:val="en-GB" w:eastAsia="ja-JP"/>
        </w:rPr>
        <w:t>’)</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670467C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3DTileRegions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(‘6dtr’)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 = 2</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3D bounding box</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2</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3D (sub-)bounding box (tile)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2F0DA385"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3946F80A"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3DTileRegions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2A65F7C"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73AA1FAA"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608DB444"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37498A1E"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Viewports with 3DoF (for 2D faces/tiles in 3D space)</w:t>
      </w:r>
    </w:p>
    <w:p w14:paraId="1B446C94" w14:textId="77777777" w:rsidR="00D0502F" w:rsidRPr="007726D0" w:rsidRDefault="00D0502F" w:rsidP="00D0502F">
      <w:pPr>
        <w:tabs>
          <w:tab w:val="center" w:pos="4507"/>
        </w:tabs>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rPr>
        <w:tab/>
        <w:t xml:space="preserve"> </w:t>
      </w:r>
    </w:p>
    <w:p w14:paraId="2B062EC7"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273D46EF"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'6dvp'</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w:t>
      </w:r>
      <w:proofErr w:type="spellStart"/>
      <w:r w:rsidRPr="007726D0">
        <w:rPr>
          <w:rFonts w:eastAsia="Times New Roman" w:cs="Times New Roman"/>
          <w:sz w:val="18"/>
          <w:szCs w:val="20"/>
          <w:lang w:val="en-GB" w:eastAsia="ja-JP"/>
        </w:rPr>
        <w:t>stsd</w:t>
      </w:r>
      <w:proofErr w:type="spellEnd"/>
      <w:r w:rsidRPr="007726D0">
        <w:rPr>
          <w:rFonts w:eastAsia="Times New Roman" w:cs="Times New Roman"/>
          <w:sz w:val="18"/>
          <w:szCs w:val="20"/>
          <w:lang w:val="en-GB" w:eastAsia="ja-JP"/>
        </w:rPr>
        <w:t>’)</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4D712F7"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highlight w:val="yellow"/>
          <w:lang w:val="en-GB"/>
        </w:rPr>
        <w:t>6DoFViewport</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(‘6dvp’)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bit(4) reserved = 0;</w:t>
      </w:r>
      <w:r w:rsidRPr="007726D0">
        <w:rPr>
          <w:rFonts w:ascii="Courier" w:eastAsia="Times New Roman" w:hAnsi="Courier" w:cs="Times New Roman"/>
          <w:noProof/>
          <w:sz w:val="20"/>
          <w:szCs w:val="20"/>
          <w:lang w:val="en-GB"/>
        </w:rPr>
        <w:br/>
        <w:t xml:space="preserve">   unsigned int(1) position_included_flag; </w:t>
      </w:r>
      <w:r w:rsidRPr="007726D0">
        <w:rPr>
          <w:rFonts w:ascii="Courier" w:eastAsia="Times New Roman" w:hAnsi="Courier" w:cs="Times New Roman"/>
          <w:noProof/>
          <w:sz w:val="20"/>
          <w:szCs w:val="20"/>
          <w:lang w:val="en-GB"/>
        </w:rPr>
        <w:br/>
        <w:t xml:space="preserve">   unsigned int(1) orientation_included_flag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range_included_flag; </w:t>
      </w:r>
      <w:r w:rsidRPr="007726D0">
        <w:rPr>
          <w:rFonts w:ascii="Courier" w:eastAsia="Times New Roman" w:hAnsi="Courier" w:cs="Times New Roman"/>
          <w:noProof/>
          <w:sz w:val="20"/>
          <w:szCs w:val="20"/>
          <w:lang w:val="en-GB"/>
        </w:rPr>
        <w:br/>
        <w:t xml:space="preserve">   unsigned int(1) interpolate_included_flag; </w:t>
      </w:r>
      <w:r w:rsidRPr="007726D0">
        <w:rPr>
          <w:rFonts w:ascii="Courier" w:eastAsia="Times New Roman" w:hAnsi="Courier" w:cs="Times New Roman"/>
          <w:noProof/>
          <w:sz w:val="20"/>
          <w:szCs w:val="20"/>
          <w:lang w:val="en-GB"/>
        </w:rPr>
        <w:br/>
        <w:t xml:space="preserve">   unsigned int(8)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lang w:val="en-GB"/>
        </w:rPr>
        <w:t xml:space="preserve">position_included_flag,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9FF8D41"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5BDAFCC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highlight w:val="yellow"/>
          <w:lang w:val="en-GB"/>
        </w:rPr>
        <w:t>6DoFViewport</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lang w:val="en-GB"/>
        </w:rPr>
        <w:t xml:space="preserve">position_included_flag,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B217753"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4DEB9B18"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62A9CFF1" w14:textId="77777777" w:rsidR="00D0502F" w:rsidRDefault="00D0502F" w:rsidP="00D0502F">
      <w:pPr>
        <w:autoSpaceDE/>
        <w:autoSpaceDN/>
        <w:spacing w:after="240" w:line="276" w:lineRule="auto"/>
        <w:jc w:val="both"/>
        <w:rPr>
          <w:ins w:id="2" w:author="XinWang MediaTek" w:date="2021-05-13T15:47:00Z"/>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1A366214" w14:textId="77777777" w:rsidR="00D0502F" w:rsidRDefault="00D0502F" w:rsidP="00D0502F">
      <w:pPr>
        <w:autoSpaceDE/>
        <w:autoSpaceDN/>
        <w:spacing w:after="240" w:line="276" w:lineRule="auto"/>
        <w:jc w:val="both"/>
        <w:rPr>
          <w:ins w:id="3" w:author="XinWang MediaTek" w:date="2021-05-13T15:47:00Z"/>
          <w:rFonts w:ascii="Times New Roman" w:eastAsia="Calibri" w:hAnsi="Times New Roman" w:cs="Times New Roman"/>
          <w:lang w:val="en-GB"/>
        </w:rPr>
      </w:pPr>
    </w:p>
    <w:p w14:paraId="531F0815" w14:textId="77777777" w:rsidR="0013570D" w:rsidRPr="0013570D" w:rsidRDefault="0013570D" w:rsidP="0013570D">
      <w:pPr>
        <w:keepNext/>
        <w:widowControl/>
        <w:numPr>
          <w:ilvl w:val="1"/>
          <w:numId w:val="3"/>
        </w:numPr>
        <w:autoSpaceDE/>
        <w:autoSpaceDN/>
        <w:spacing w:before="240" w:after="60" w:line="276" w:lineRule="auto"/>
        <w:jc w:val="both"/>
        <w:outlineLvl w:val="1"/>
        <w:rPr>
          <w:ins w:id="4" w:author="XinWang MediaTek" w:date="2021-05-13T15:47:00Z"/>
          <w:rFonts w:ascii="Times New Roman" w:eastAsia="Calibri" w:hAnsi="Times New Roman" w:cs="Times New Roman"/>
          <w:b/>
          <w:bCs/>
          <w:iCs/>
          <w:sz w:val="26"/>
          <w:szCs w:val="28"/>
        </w:rPr>
      </w:pPr>
      <w:ins w:id="5" w:author="XinWang MediaTek" w:date="2021-05-13T15:47:00Z">
        <w:r w:rsidRPr="0013570D">
          <w:rPr>
            <w:rFonts w:ascii="Times New Roman" w:eastAsia="Calibri" w:hAnsi="Times New Roman" w:cs="Times New Roman"/>
            <w:b/>
            <w:bCs/>
            <w:iCs/>
            <w:sz w:val="26"/>
            <w:szCs w:val="28"/>
          </w:rPr>
          <w:t xml:space="preserve">Timed Metadata for Spatial Relationships of Immersive Media </w:t>
        </w:r>
      </w:ins>
    </w:p>
    <w:p w14:paraId="6885EE22" w14:textId="77777777" w:rsidR="0013570D" w:rsidRPr="0013570D" w:rsidRDefault="0013570D" w:rsidP="0013570D">
      <w:pPr>
        <w:widowControl/>
        <w:numPr>
          <w:ilvl w:val="0"/>
          <w:numId w:val="10"/>
        </w:numPr>
        <w:autoSpaceDE/>
        <w:autoSpaceDN/>
        <w:spacing w:after="240" w:line="230" w:lineRule="atLeast"/>
        <w:jc w:val="both"/>
        <w:outlineLvl w:val="0"/>
        <w:rPr>
          <w:ins w:id="6" w:author="XinWang MediaTek" w:date="2021-05-13T15:47:00Z"/>
          <w:b/>
          <w:bCs/>
          <w:vanish/>
          <w:sz w:val="24"/>
          <w:szCs w:val="24"/>
        </w:rPr>
      </w:pPr>
      <w:bookmarkStart w:id="7" w:name="_Toc422956827"/>
      <w:bookmarkStart w:id="8" w:name="_Toc434254161"/>
      <w:bookmarkStart w:id="9" w:name="_Toc452644372"/>
      <w:bookmarkStart w:id="10" w:name="_Toc473896205"/>
      <w:bookmarkStart w:id="11" w:name="_Toc11410787"/>
    </w:p>
    <w:p w14:paraId="750D8CC1" w14:textId="77777777" w:rsidR="0013570D" w:rsidRPr="0013570D" w:rsidRDefault="0013570D" w:rsidP="0013570D">
      <w:pPr>
        <w:widowControl/>
        <w:numPr>
          <w:ilvl w:val="0"/>
          <w:numId w:val="10"/>
        </w:numPr>
        <w:autoSpaceDE/>
        <w:autoSpaceDN/>
        <w:spacing w:after="240" w:line="230" w:lineRule="atLeast"/>
        <w:jc w:val="both"/>
        <w:outlineLvl w:val="0"/>
        <w:rPr>
          <w:ins w:id="12" w:author="XinWang MediaTek" w:date="2021-05-13T15:47:00Z"/>
          <w:b/>
          <w:bCs/>
          <w:vanish/>
          <w:sz w:val="24"/>
          <w:szCs w:val="24"/>
        </w:rPr>
      </w:pPr>
    </w:p>
    <w:p w14:paraId="23DDB25D" w14:textId="77777777" w:rsidR="0013570D" w:rsidRPr="0013570D" w:rsidRDefault="0013570D" w:rsidP="0013570D">
      <w:pPr>
        <w:widowControl/>
        <w:numPr>
          <w:ilvl w:val="0"/>
          <w:numId w:val="10"/>
        </w:numPr>
        <w:autoSpaceDE/>
        <w:autoSpaceDN/>
        <w:spacing w:after="240" w:line="230" w:lineRule="atLeast"/>
        <w:jc w:val="both"/>
        <w:outlineLvl w:val="0"/>
        <w:rPr>
          <w:ins w:id="13" w:author="XinWang MediaTek" w:date="2021-05-13T15:47:00Z"/>
          <w:b/>
          <w:bCs/>
          <w:vanish/>
          <w:sz w:val="24"/>
          <w:szCs w:val="24"/>
        </w:rPr>
      </w:pPr>
    </w:p>
    <w:p w14:paraId="0B106325" w14:textId="77777777" w:rsidR="0013570D" w:rsidRPr="0013570D" w:rsidRDefault="0013570D" w:rsidP="0013570D">
      <w:pPr>
        <w:widowControl/>
        <w:numPr>
          <w:ilvl w:val="0"/>
          <w:numId w:val="10"/>
        </w:numPr>
        <w:autoSpaceDE/>
        <w:autoSpaceDN/>
        <w:spacing w:after="240" w:line="230" w:lineRule="atLeast"/>
        <w:jc w:val="both"/>
        <w:outlineLvl w:val="0"/>
        <w:rPr>
          <w:ins w:id="14" w:author="XinWang MediaTek" w:date="2021-05-13T15:47:00Z"/>
          <w:b/>
          <w:bCs/>
          <w:vanish/>
          <w:sz w:val="24"/>
          <w:szCs w:val="24"/>
        </w:rPr>
      </w:pPr>
    </w:p>
    <w:p w14:paraId="0EB82F40" w14:textId="77777777" w:rsidR="0013570D" w:rsidRPr="0013570D" w:rsidRDefault="0013570D" w:rsidP="0013570D">
      <w:pPr>
        <w:widowControl/>
        <w:numPr>
          <w:ilvl w:val="0"/>
          <w:numId w:val="10"/>
        </w:numPr>
        <w:autoSpaceDE/>
        <w:autoSpaceDN/>
        <w:spacing w:after="240" w:line="230" w:lineRule="atLeast"/>
        <w:jc w:val="both"/>
        <w:outlineLvl w:val="0"/>
        <w:rPr>
          <w:ins w:id="15" w:author="XinWang MediaTek" w:date="2021-05-13T15:47:00Z"/>
          <w:b/>
          <w:bCs/>
          <w:vanish/>
          <w:sz w:val="24"/>
          <w:szCs w:val="24"/>
        </w:rPr>
      </w:pPr>
    </w:p>
    <w:p w14:paraId="4AF9758D" w14:textId="77777777" w:rsidR="0013570D" w:rsidRPr="0013570D" w:rsidRDefault="0013570D" w:rsidP="0013570D">
      <w:pPr>
        <w:widowControl/>
        <w:numPr>
          <w:ilvl w:val="0"/>
          <w:numId w:val="10"/>
        </w:numPr>
        <w:autoSpaceDE/>
        <w:autoSpaceDN/>
        <w:spacing w:after="240" w:line="230" w:lineRule="atLeast"/>
        <w:jc w:val="both"/>
        <w:outlineLvl w:val="0"/>
        <w:rPr>
          <w:ins w:id="16" w:author="XinWang MediaTek" w:date="2021-05-13T15:47:00Z"/>
          <w:b/>
          <w:bCs/>
          <w:vanish/>
          <w:sz w:val="24"/>
          <w:szCs w:val="24"/>
        </w:rPr>
      </w:pPr>
    </w:p>
    <w:bookmarkEnd w:id="7"/>
    <w:bookmarkEnd w:id="8"/>
    <w:bookmarkEnd w:id="9"/>
    <w:bookmarkEnd w:id="10"/>
    <w:bookmarkEnd w:id="11"/>
    <w:p w14:paraId="5F1F911D" w14:textId="77777777" w:rsidR="0013570D" w:rsidRPr="0013570D" w:rsidRDefault="0013570D" w:rsidP="0013570D">
      <w:pPr>
        <w:keepNext/>
        <w:widowControl/>
        <w:numPr>
          <w:ilvl w:val="2"/>
          <w:numId w:val="3"/>
        </w:numPr>
        <w:autoSpaceDE/>
        <w:autoSpaceDN/>
        <w:spacing w:before="240" w:after="60" w:line="276" w:lineRule="auto"/>
        <w:jc w:val="both"/>
        <w:outlineLvl w:val="2"/>
        <w:rPr>
          <w:ins w:id="17" w:author="XinWang MediaTek" w:date="2021-05-13T15:47:00Z"/>
          <w:rFonts w:ascii="Times New Roman" w:eastAsia="Calibri" w:hAnsi="Times New Roman" w:cs="Times New Roman"/>
          <w:b/>
          <w:bCs/>
          <w:szCs w:val="26"/>
          <w:lang w:val="x-none"/>
        </w:rPr>
      </w:pPr>
      <w:commentRangeStart w:id="18"/>
      <w:ins w:id="19" w:author="XinWang MediaTek" w:date="2021-05-13T15:47:00Z">
        <w:r w:rsidRPr="0013570D">
          <w:rPr>
            <w:rFonts w:ascii="Times New Roman" w:eastAsia="Calibri" w:hAnsi="Times New Roman" w:cs="Times New Roman"/>
            <w:b/>
            <w:bCs/>
            <w:szCs w:val="26"/>
            <w:lang w:val="x-none"/>
          </w:rPr>
          <w:t>General</w:t>
        </w:r>
      </w:ins>
    </w:p>
    <w:p w14:paraId="590EFF24" w14:textId="77777777" w:rsidR="0013570D" w:rsidRPr="0013570D" w:rsidRDefault="0013570D" w:rsidP="0013570D">
      <w:pPr>
        <w:widowControl/>
        <w:autoSpaceDE/>
        <w:autoSpaceDN/>
        <w:spacing w:after="240" w:line="230" w:lineRule="atLeast"/>
        <w:jc w:val="both"/>
        <w:rPr>
          <w:ins w:id="20" w:author="XinWang MediaTek" w:date="2021-05-13T15:47:00Z"/>
          <w:rFonts w:ascii="Times New Roman" w:eastAsia="MS Mincho" w:hAnsi="Times New Roman" w:cs="Times New Roman"/>
          <w:szCs w:val="20"/>
          <w:lang w:val="de-DE" w:eastAsia="ja-JP"/>
        </w:rPr>
      </w:pPr>
      <w:ins w:id="21" w:author="XinWang MediaTek" w:date="2021-05-13T15:47:00Z">
        <w:r w:rsidRPr="0013570D">
          <w:rPr>
            <w:rFonts w:ascii="Times New Roman" w:eastAsia="MS Mincho" w:hAnsi="Times New Roman" w:cs="Times New Roman"/>
            <w:szCs w:val="20"/>
            <w:lang w:val="de-DE" w:eastAsia="ja-JP"/>
          </w:rPr>
          <w:t xml:space="preserve">This clause defines metadata data structures for spatial sources (e.g., 3D bounding boxes) and regions within the sources of immersive media, especially visual volumetric video-based coding data (V3C), and their carriage in timed metadata tracks for signaling spatial relationship of the sources and regions. Figure 1 shows the reference coordinate system used as the 3D Cartesian coordinate system with 6DoF. </w:t>
        </w:r>
      </w:ins>
    </w:p>
    <w:p w14:paraId="2F5F00B7" w14:textId="77777777" w:rsidR="0013570D" w:rsidRPr="0013570D" w:rsidRDefault="0013570D" w:rsidP="0013570D">
      <w:pPr>
        <w:jc w:val="center"/>
        <w:rPr>
          <w:ins w:id="22" w:author="XinWang MediaTek" w:date="2021-05-13T15:47:00Z"/>
          <w:rFonts w:ascii="Times New Roman" w:hAnsi="Times New Roman"/>
        </w:rPr>
      </w:pPr>
      <w:ins w:id="23" w:author="XinWang MediaTek" w:date="2021-05-13T15:47:00Z">
        <w:r w:rsidRPr="0013570D">
          <w:rPr>
            <w:rFonts w:ascii="Times New Roman" w:hAnsi="Times New Roman"/>
            <w:noProof/>
            <w:lang w:eastAsia="zh-CN"/>
            <w:rPrChange w:id="24" w:author="Unknown">
              <w:rPr>
                <w:noProof/>
                <w:lang w:eastAsia="zh-CN"/>
              </w:rPr>
            </w:rPrChange>
          </w:rPr>
          <w:lastRenderedPageBreak/>
          <w:drawing>
            <wp:inline distT="0" distB="0" distL="0" distR="0" wp14:anchorId="270F6ED7" wp14:editId="161BE661">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ins>
    </w:p>
    <w:p w14:paraId="6AAB30E3" w14:textId="77777777" w:rsidR="0013570D" w:rsidRPr="0013570D" w:rsidRDefault="0013570D" w:rsidP="0013570D">
      <w:pPr>
        <w:keepNext/>
        <w:widowControl/>
        <w:suppressAutoHyphens/>
        <w:autoSpaceDE/>
        <w:autoSpaceDN/>
        <w:spacing w:before="60" w:after="240" w:line="230" w:lineRule="exact"/>
        <w:ind w:left="180"/>
        <w:jc w:val="center"/>
        <w:outlineLvl w:val="8"/>
        <w:rPr>
          <w:ins w:id="25" w:author="XinWang MediaTek" w:date="2021-05-13T15:47:00Z"/>
          <w:rFonts w:ascii="Cambria" w:eastAsia="MS Mincho" w:hAnsi="Cambria" w:cs="Times New Roman"/>
          <w:b/>
          <w:sz w:val="20"/>
          <w:szCs w:val="20"/>
          <w:lang w:val="de-DE" w:eastAsia="ja-JP"/>
        </w:rPr>
      </w:pPr>
      <w:ins w:id="26" w:author="XinWang MediaTek" w:date="2021-05-13T15:47:00Z">
        <w:r w:rsidRPr="0013570D">
          <w:rPr>
            <w:rFonts w:ascii="Cambria" w:eastAsia="MS Mincho" w:hAnsi="Cambria" w:cs="Times New Roman"/>
            <w:b/>
            <w:sz w:val="20"/>
            <w:szCs w:val="20"/>
            <w:lang w:val="de-DE" w:eastAsia="ja-JP"/>
          </w:rPr>
          <w:t>Figure 1 — Reference coordinate system</w:t>
        </w:r>
      </w:ins>
    </w:p>
    <w:p w14:paraId="447F6E73" w14:textId="77777777" w:rsidR="0013570D" w:rsidRPr="0013570D" w:rsidRDefault="0013570D" w:rsidP="0013570D">
      <w:pPr>
        <w:jc w:val="center"/>
        <w:rPr>
          <w:ins w:id="27" w:author="XinWang MediaTek" w:date="2021-05-13T15:47:00Z"/>
          <w:lang w:val="en-GB"/>
        </w:rPr>
      </w:pPr>
    </w:p>
    <w:p w14:paraId="67BD0086" w14:textId="77777777" w:rsidR="0013570D" w:rsidRPr="0013570D" w:rsidRDefault="0013570D" w:rsidP="0013570D">
      <w:pPr>
        <w:keepNext/>
        <w:widowControl/>
        <w:numPr>
          <w:ilvl w:val="0"/>
          <w:numId w:val="2"/>
        </w:numPr>
        <w:tabs>
          <w:tab w:val="left" w:pos="660"/>
          <w:tab w:val="left" w:pos="880"/>
        </w:tabs>
        <w:suppressAutoHyphens/>
        <w:autoSpaceDE/>
        <w:autoSpaceDN/>
        <w:spacing w:before="60" w:after="240" w:line="230" w:lineRule="atLeast"/>
        <w:jc w:val="both"/>
        <w:outlineLvl w:val="2"/>
        <w:rPr>
          <w:ins w:id="28" w:author="XinWang MediaTek" w:date="2021-05-13T15:47:00Z"/>
          <w:rFonts w:ascii="Times New Roman" w:hAnsi="Times New Roman"/>
          <w:vanish/>
          <w:sz w:val="24"/>
          <w:szCs w:val="24"/>
          <w:lang w:val="en-GB"/>
        </w:rPr>
      </w:pPr>
    </w:p>
    <w:p w14:paraId="58CA1136" w14:textId="77777777" w:rsidR="0013570D" w:rsidRPr="0013570D" w:rsidRDefault="0013570D" w:rsidP="0013570D">
      <w:pPr>
        <w:keepNext/>
        <w:widowControl/>
        <w:numPr>
          <w:ilvl w:val="2"/>
          <w:numId w:val="3"/>
        </w:numPr>
        <w:autoSpaceDE/>
        <w:autoSpaceDN/>
        <w:spacing w:before="240" w:after="60" w:line="276" w:lineRule="auto"/>
        <w:jc w:val="both"/>
        <w:outlineLvl w:val="2"/>
        <w:rPr>
          <w:ins w:id="29" w:author="XinWang MediaTek" w:date="2021-05-13T15:47:00Z"/>
          <w:rFonts w:ascii="Times New Roman" w:eastAsia="Calibri" w:hAnsi="Times New Roman" w:cs="Times New Roman"/>
          <w:b/>
          <w:bCs/>
          <w:szCs w:val="26"/>
          <w:lang w:val="x-none"/>
        </w:rPr>
      </w:pPr>
      <w:bookmarkStart w:id="30" w:name="_Ref69660350"/>
      <w:ins w:id="31" w:author="XinWang MediaTek" w:date="2021-05-13T15:47:00Z">
        <w:r w:rsidRPr="0013570D">
          <w:rPr>
            <w:rFonts w:ascii="Times New Roman" w:eastAsia="Calibri" w:hAnsi="Times New Roman" w:cs="Times New Roman"/>
            <w:b/>
            <w:bCs/>
            <w:szCs w:val="26"/>
            <w:lang w:val="x-none"/>
          </w:rPr>
          <w:t>3D Spatial Region Metadata Data Structures</w:t>
        </w:r>
        <w:bookmarkEnd w:id="30"/>
      </w:ins>
    </w:p>
    <w:p w14:paraId="5B031A1C" w14:textId="77777777" w:rsidR="0013570D" w:rsidRPr="0013570D" w:rsidRDefault="0013570D" w:rsidP="0013570D">
      <w:pPr>
        <w:keepNext/>
        <w:widowControl/>
        <w:numPr>
          <w:ilvl w:val="3"/>
          <w:numId w:val="3"/>
        </w:numPr>
        <w:autoSpaceDE/>
        <w:autoSpaceDN/>
        <w:spacing w:before="240" w:after="60" w:line="276" w:lineRule="auto"/>
        <w:jc w:val="both"/>
        <w:outlineLvl w:val="3"/>
        <w:rPr>
          <w:ins w:id="32" w:author="XinWang MediaTek" w:date="2021-05-13T15:47:00Z"/>
          <w:rFonts w:ascii="Times New Roman" w:eastAsia="Calibri" w:hAnsi="Times New Roman" w:cs="Times New Roman"/>
          <w:b/>
          <w:bCs/>
          <w:i/>
          <w:szCs w:val="28"/>
        </w:rPr>
      </w:pPr>
      <w:ins w:id="33" w:author="XinWang MediaTek" w:date="2021-05-13T15:47:00Z">
        <w:r w:rsidRPr="0013570D">
          <w:rPr>
            <w:rFonts w:ascii="Times New Roman" w:eastAsia="Calibri" w:hAnsi="Times New Roman" w:cs="Times New Roman"/>
            <w:b/>
            <w:bCs/>
            <w:i/>
            <w:szCs w:val="28"/>
          </w:rPr>
          <w:t>General</w:t>
        </w:r>
      </w:ins>
    </w:p>
    <w:p w14:paraId="210D87AE" w14:textId="77777777" w:rsidR="0013570D" w:rsidRPr="0013570D" w:rsidRDefault="0013570D" w:rsidP="0013570D">
      <w:pPr>
        <w:rPr>
          <w:ins w:id="34" w:author="XinWang MediaTek" w:date="2021-05-13T15:47:00Z"/>
          <w:rFonts w:ascii="Times New Roman" w:hAnsi="Times New Roman"/>
        </w:rPr>
      </w:pPr>
      <w:ins w:id="35" w:author="XinWang MediaTek" w:date="2021-05-13T15:47:00Z">
        <w:r w:rsidRPr="0013570D">
          <w:rPr>
            <w:rFonts w:ascii="Times New Roman" w:hAnsi="Times New Roman"/>
          </w:rPr>
          <w:t xml:space="preserve">In order to specify spatial relationships of regions within their respective sources, some common metadata data structures are defined in this subsection. </w:t>
        </w:r>
      </w:ins>
    </w:p>
    <w:p w14:paraId="1F1ADA15" w14:textId="77777777" w:rsidR="0013570D" w:rsidRPr="0013570D" w:rsidRDefault="0013570D" w:rsidP="0013570D">
      <w:pPr>
        <w:rPr>
          <w:ins w:id="36" w:author="XinWang MediaTek" w:date="2021-05-13T15:47:00Z"/>
          <w:rFonts w:ascii="Times New Roman" w:hAnsi="Times New Roman"/>
        </w:rPr>
      </w:pPr>
    </w:p>
    <w:p w14:paraId="642D101F"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ins w:id="37" w:author="XinWang MediaTek" w:date="2021-05-13T15:47:00Z"/>
          <w:rFonts w:ascii="Times New Roman" w:hAnsi="Times New Roman"/>
          <w:vanish/>
          <w:sz w:val="24"/>
          <w:szCs w:val="24"/>
          <w:lang w:val="en-GB"/>
        </w:rPr>
      </w:pPr>
    </w:p>
    <w:p w14:paraId="2FD073D1"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ins w:id="38" w:author="XinWang MediaTek" w:date="2021-05-13T15:47:00Z"/>
          <w:rFonts w:ascii="Times New Roman" w:hAnsi="Times New Roman"/>
          <w:vanish/>
          <w:sz w:val="24"/>
          <w:szCs w:val="24"/>
          <w:lang w:val="en-GB"/>
        </w:rPr>
      </w:pPr>
    </w:p>
    <w:p w14:paraId="6AF7EABF" w14:textId="77777777" w:rsidR="0013570D" w:rsidRPr="0013570D" w:rsidRDefault="0013570D" w:rsidP="0013570D">
      <w:pPr>
        <w:keepNext/>
        <w:widowControl/>
        <w:numPr>
          <w:ilvl w:val="3"/>
          <w:numId w:val="3"/>
        </w:numPr>
        <w:autoSpaceDE/>
        <w:autoSpaceDN/>
        <w:spacing w:before="240" w:after="60" w:line="276" w:lineRule="auto"/>
        <w:jc w:val="both"/>
        <w:outlineLvl w:val="3"/>
        <w:rPr>
          <w:ins w:id="39" w:author="XinWang MediaTek" w:date="2021-05-13T15:47:00Z"/>
          <w:rFonts w:ascii="Times New Roman" w:eastAsia="Calibri" w:hAnsi="Times New Roman" w:cs="Times New Roman"/>
          <w:b/>
          <w:bCs/>
          <w:i/>
          <w:szCs w:val="28"/>
        </w:rPr>
      </w:pPr>
      <w:ins w:id="40" w:author="XinWang MediaTek" w:date="2021-05-13T15:47:00Z">
        <w:r w:rsidRPr="0013570D">
          <w:rPr>
            <w:rFonts w:ascii="Times New Roman" w:eastAsia="Calibri" w:hAnsi="Times New Roman" w:cs="Times New Roman"/>
            <w:b/>
            <w:bCs/>
            <w:i/>
            <w:szCs w:val="28"/>
          </w:rPr>
          <w:t xml:space="preserve">Syntax </w:t>
        </w:r>
      </w:ins>
    </w:p>
    <w:p w14:paraId="43F588B7" w14:textId="77777777" w:rsidR="0013570D" w:rsidRPr="0013570D" w:rsidRDefault="0013570D" w:rsidP="0013570D">
      <w:pPr>
        <w:keepNext/>
        <w:widowControl/>
        <w:numPr>
          <w:ilvl w:val="0"/>
          <w:numId w:val="7"/>
        </w:numPr>
        <w:autoSpaceDE/>
        <w:autoSpaceDN/>
        <w:spacing w:before="240" w:after="60" w:line="230" w:lineRule="atLeast"/>
        <w:jc w:val="both"/>
        <w:outlineLvl w:val="0"/>
        <w:rPr>
          <w:ins w:id="41" w:author="XinWang MediaTek" w:date="2021-05-13T15:47:00Z"/>
          <w:rFonts w:ascii="Times New Roman" w:hAnsi="Times New Roman"/>
          <w:vanish/>
          <w:lang w:val="en-GB"/>
        </w:rPr>
      </w:pPr>
    </w:p>
    <w:p w14:paraId="3D8A9A8A" w14:textId="77777777" w:rsidR="0013570D" w:rsidRPr="0013570D" w:rsidRDefault="0013570D" w:rsidP="0013570D">
      <w:pPr>
        <w:keepNext/>
        <w:widowControl/>
        <w:numPr>
          <w:ilvl w:val="0"/>
          <w:numId w:val="7"/>
        </w:numPr>
        <w:autoSpaceDE/>
        <w:autoSpaceDN/>
        <w:spacing w:before="240" w:after="60" w:line="230" w:lineRule="atLeast"/>
        <w:jc w:val="both"/>
        <w:outlineLvl w:val="0"/>
        <w:rPr>
          <w:ins w:id="42" w:author="XinWang MediaTek" w:date="2021-05-13T15:47:00Z"/>
          <w:rFonts w:ascii="Times New Roman" w:hAnsi="Times New Roman"/>
          <w:vanish/>
          <w:lang w:val="en-GB"/>
        </w:rPr>
      </w:pPr>
    </w:p>
    <w:p w14:paraId="0957739B" w14:textId="77777777" w:rsidR="0013570D" w:rsidRPr="0013570D" w:rsidRDefault="0013570D" w:rsidP="0013570D">
      <w:pPr>
        <w:keepNext/>
        <w:widowControl/>
        <w:numPr>
          <w:ilvl w:val="1"/>
          <w:numId w:val="7"/>
        </w:numPr>
        <w:autoSpaceDE/>
        <w:autoSpaceDN/>
        <w:spacing w:before="240" w:after="60" w:line="230" w:lineRule="atLeast"/>
        <w:jc w:val="both"/>
        <w:outlineLvl w:val="0"/>
        <w:rPr>
          <w:ins w:id="43" w:author="XinWang MediaTek" w:date="2021-05-13T15:47:00Z"/>
          <w:rFonts w:ascii="Times New Roman" w:hAnsi="Times New Roman"/>
          <w:vanish/>
          <w:lang w:val="en-GB"/>
        </w:rPr>
      </w:pPr>
    </w:p>
    <w:p w14:paraId="7AFAC21E"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44" w:author="XinWang MediaTek" w:date="2021-05-13T15:47:00Z"/>
          <w:rFonts w:ascii="Courier New" w:eastAsia="Times New Roman" w:hAnsi="Courier New" w:cs="Courier New"/>
          <w:noProof/>
          <w:lang w:val="en-GB"/>
        </w:rPr>
      </w:pPr>
      <w:ins w:id="45" w:author="XinWang MediaTek" w:date="2021-05-13T15:47:00Z">
        <w:r w:rsidRPr="0013570D">
          <w:rPr>
            <w:rFonts w:ascii="Courier New" w:eastAsia="Times New Roman" w:hAnsi="Courier New" w:cs="Courier New"/>
            <w:noProof/>
            <w:lang w:val="en-GB"/>
          </w:rPr>
          <w:t>aligned(8) class 3DPoint()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x;</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y;</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z;</w:t>
        </w:r>
        <w:r w:rsidRPr="0013570D">
          <w:rPr>
            <w:rFonts w:ascii="Courier New" w:eastAsia="Times New Roman" w:hAnsi="Courier New" w:cs="Courier New"/>
            <w:noProof/>
            <w:lang w:val="en-GB"/>
          </w:rPr>
          <w:br/>
          <w:t>}</w:t>
        </w:r>
      </w:ins>
    </w:p>
    <w:p w14:paraId="00F5FDAD"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46" w:author="XinWang MediaTek" w:date="2021-05-13T15:47:00Z"/>
          <w:rFonts w:ascii="Courier New" w:eastAsia="Times New Roman" w:hAnsi="Courier New" w:cs="Courier New"/>
          <w:noProof/>
          <w:lang w:val="en-GB"/>
        </w:rPr>
      </w:pPr>
      <w:ins w:id="47" w:author="XinWang MediaTek" w:date="2021-05-13T15:47:00Z">
        <w:r w:rsidRPr="0013570D">
          <w:rPr>
            <w:rFonts w:ascii="Courier New" w:eastAsia="Times New Roman" w:hAnsi="Courier New" w:cs="Courier New"/>
            <w:noProof/>
            <w:lang w:val="en-GB"/>
          </w:rPr>
          <w:t>aligned(8) class CuboidRegionStruct()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cuboid_dx;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cuboid_dy;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cuboid_dz;</w:t>
        </w:r>
        <w:r w:rsidRPr="0013570D">
          <w:rPr>
            <w:rFonts w:ascii="Courier New" w:eastAsia="Times New Roman" w:hAnsi="Courier New" w:cs="Courier New"/>
            <w:noProof/>
            <w:lang w:val="en-GB"/>
          </w:rPr>
          <w:br/>
          <w:t>}</w:t>
        </w:r>
      </w:ins>
    </w:p>
    <w:p w14:paraId="7811843A"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48" w:author="XinWang MediaTek" w:date="2021-05-13T15:47:00Z"/>
          <w:rFonts w:ascii="Courier New" w:eastAsia="Times New Roman" w:hAnsi="Courier New" w:cs="Courier New"/>
          <w:noProof/>
          <w:lang w:val="en-GB"/>
        </w:rPr>
      </w:pPr>
      <w:ins w:id="49" w:author="XinWang MediaTek" w:date="2021-05-13T15:47:00Z">
        <w:r w:rsidRPr="0013570D">
          <w:rPr>
            <w:rFonts w:ascii="Courier New" w:eastAsia="Times New Roman" w:hAnsi="Courier New" w:cs="Courier New"/>
            <w:noProof/>
            <w:lang w:val="en-GB"/>
          </w:rPr>
          <w:t>aligned(8) class 3DSpatialRegionStruct(dimensions_included_flag)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3d_region_id;</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3DPoint anchor;</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if (dimensions_included_flag)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CuboidRegionStruct();</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t>}</w:t>
        </w:r>
      </w:ins>
    </w:p>
    <w:p w14:paraId="530A8F9E"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50" w:author="XinWang MediaTek" w:date="2021-05-13T15:47:00Z"/>
          <w:rFonts w:ascii="Courier New" w:eastAsia="Times New Roman" w:hAnsi="Courier New" w:cs="Courier New"/>
          <w:noProof/>
          <w:lang w:val="en-GB"/>
        </w:rPr>
      </w:pPr>
      <w:ins w:id="51" w:author="XinWang MediaTek" w:date="2021-05-13T15:47:00Z">
        <w:r w:rsidRPr="0013570D">
          <w:rPr>
            <w:rFonts w:ascii="Courier New" w:eastAsia="Times New Roman" w:hAnsi="Courier New" w:cs="Courier New"/>
            <w:noProof/>
            <w:lang w:val="en-GB"/>
          </w:rPr>
          <w:t>aligned(8) class 3DBoundingBoxStruct()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bb_dx;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bb_dy;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bb_dz;</w:t>
        </w:r>
        <w:r w:rsidRPr="0013570D">
          <w:rPr>
            <w:rFonts w:ascii="Courier New" w:eastAsia="Times New Roman" w:hAnsi="Courier New" w:cs="Courier New"/>
            <w:noProof/>
            <w:lang w:val="en-GB"/>
          </w:rPr>
          <w:br/>
          <w:t>}</w:t>
        </w:r>
      </w:ins>
    </w:p>
    <w:p w14:paraId="57349104"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52" w:author="XinWang MediaTek" w:date="2021-05-13T15:47:00Z"/>
          <w:rFonts w:ascii="Courier New" w:eastAsia="Times New Roman" w:hAnsi="Courier New" w:cs="Courier New"/>
          <w:noProof/>
          <w:lang w:val="en-GB"/>
        </w:rPr>
      </w:pPr>
      <w:ins w:id="53" w:author="XinWang MediaTek" w:date="2021-05-13T15:47:00Z">
        <w:r w:rsidRPr="0013570D">
          <w:rPr>
            <w:rFonts w:ascii="Courier New" w:eastAsia="Times New Roman" w:hAnsi="Courier New" w:cs="Courier New"/>
            <w:noProof/>
            <w:lang w:val="en-GB"/>
          </w:rPr>
          <w:lastRenderedPageBreak/>
          <w:t>aligned(8) class V3CSpatialRegionsBox extends FullBox('v3sr',0,0)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num_regions;</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for (i = 0; i &lt; num_regions; i++)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3DSpatialRegionStruct(1);</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unsigned int(8) num_track_groups;</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for (j=0; j&lt;num_ track_groups; j++)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unsigned int(32) track_group_id;</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t>}</w:t>
        </w:r>
      </w:ins>
    </w:p>
    <w:p w14:paraId="16AC2085" w14:textId="77777777" w:rsidR="0013570D" w:rsidRPr="0013570D" w:rsidRDefault="0013570D" w:rsidP="0013570D">
      <w:pPr>
        <w:keepNext/>
        <w:widowControl/>
        <w:numPr>
          <w:ilvl w:val="3"/>
          <w:numId w:val="3"/>
        </w:numPr>
        <w:autoSpaceDE/>
        <w:autoSpaceDN/>
        <w:spacing w:before="240" w:after="60" w:line="276" w:lineRule="auto"/>
        <w:jc w:val="both"/>
        <w:outlineLvl w:val="3"/>
        <w:rPr>
          <w:ins w:id="54" w:author="XinWang MediaTek" w:date="2021-05-13T15:47:00Z"/>
          <w:rFonts w:ascii="Times New Roman" w:eastAsia="Calibri" w:hAnsi="Times New Roman" w:cs="Times New Roman"/>
          <w:b/>
          <w:bCs/>
          <w:i/>
          <w:szCs w:val="28"/>
        </w:rPr>
      </w:pPr>
      <w:ins w:id="55" w:author="XinWang MediaTek" w:date="2021-05-13T15:47:00Z">
        <w:r w:rsidRPr="0013570D">
          <w:rPr>
            <w:rFonts w:ascii="Times New Roman" w:eastAsia="Calibri" w:hAnsi="Times New Roman" w:cs="Times New Roman"/>
            <w:b/>
            <w:bCs/>
            <w:i/>
            <w:szCs w:val="28"/>
          </w:rPr>
          <w:t>Semantics</w:t>
        </w:r>
      </w:ins>
    </w:p>
    <w:p w14:paraId="64684E87" w14:textId="77777777" w:rsidR="0013570D" w:rsidRPr="0013570D" w:rsidRDefault="0013570D" w:rsidP="0013570D">
      <w:pPr>
        <w:widowControl/>
        <w:tabs>
          <w:tab w:val="left" w:pos="1440"/>
          <w:tab w:val="left" w:pos="8010"/>
        </w:tabs>
        <w:autoSpaceDE/>
        <w:autoSpaceDN/>
        <w:ind w:left="720" w:hanging="360"/>
        <w:rPr>
          <w:ins w:id="56" w:author="XinWang MediaTek" w:date="2021-05-13T15:47:00Z"/>
          <w:rFonts w:ascii="Courier New" w:eastAsia="Times New Roman" w:hAnsi="Courier New" w:cs="Courier New"/>
          <w:lang w:val="en-GB" w:eastAsia="zh-CN"/>
        </w:rPr>
      </w:pPr>
      <w:ins w:id="57" w:author="XinWang MediaTek" w:date="2021-05-13T15:47:00Z">
        <w:r w:rsidRPr="0013570D">
          <w:rPr>
            <w:rFonts w:ascii="Courier New" w:eastAsia="Times New Roman" w:hAnsi="Courier New" w:cs="Courier New"/>
            <w:lang w:val="en-GB" w:eastAsia="zh-CN"/>
          </w:rPr>
          <w:t>3d_region_id</w:t>
        </w:r>
        <w:r w:rsidRPr="0013570D">
          <w:rPr>
            <w:rFonts w:ascii="Cambria" w:eastAsia="Times New Roman" w:hAnsi="Cambria" w:cs="Times New Roman"/>
            <w:lang w:val="en-GB"/>
          </w:rPr>
          <w:t xml:space="preserve"> is an identifier for the spatial region. </w:t>
        </w:r>
      </w:ins>
    </w:p>
    <w:p w14:paraId="10998470" w14:textId="77777777" w:rsidR="0013570D" w:rsidRPr="0013570D" w:rsidRDefault="0013570D" w:rsidP="0013570D">
      <w:pPr>
        <w:widowControl/>
        <w:tabs>
          <w:tab w:val="left" w:pos="1440"/>
          <w:tab w:val="left" w:pos="8010"/>
        </w:tabs>
        <w:autoSpaceDE/>
        <w:autoSpaceDN/>
        <w:ind w:left="720" w:hanging="360"/>
        <w:rPr>
          <w:ins w:id="58" w:author="XinWang MediaTek" w:date="2021-05-13T15:47:00Z"/>
          <w:rFonts w:ascii="Courier New" w:eastAsia="Times New Roman" w:hAnsi="Courier New" w:cs="Courier New"/>
          <w:lang w:val="en-GB" w:eastAsia="zh-CN"/>
        </w:rPr>
      </w:pPr>
      <w:ins w:id="59" w:author="XinWang MediaTek" w:date="2021-05-13T15:47:00Z">
        <w:r w:rsidRPr="0013570D">
          <w:rPr>
            <w:rFonts w:ascii="Courier New" w:eastAsia="Times New Roman" w:hAnsi="Courier New" w:cs="Courier New"/>
            <w:lang w:val="en-GB" w:eastAsia="zh-CN"/>
          </w:rPr>
          <w:t>x</w:t>
        </w:r>
        <w:r w:rsidRPr="0013570D">
          <w:rPr>
            <w:rFonts w:ascii="Cambria" w:eastAsia="Times New Roman" w:hAnsi="Cambria" w:cs="Times New Roman"/>
            <w:lang w:val="en-GB"/>
          </w:rPr>
          <w:t xml:space="preserve">, </w:t>
        </w:r>
        <w:r w:rsidRPr="0013570D">
          <w:rPr>
            <w:rFonts w:ascii="Courier New" w:eastAsia="Times New Roman" w:hAnsi="Courier New" w:cs="Courier New"/>
            <w:lang w:val="en-GB" w:eastAsia="zh-CN"/>
          </w:rPr>
          <w:t>y</w:t>
        </w:r>
        <w:r w:rsidRPr="0013570D">
          <w:rPr>
            <w:rFonts w:ascii="Cambria" w:eastAsia="Times New Roman" w:hAnsi="Cambria" w:cs="Times New Roman"/>
            <w:lang w:val="en-GB"/>
          </w:rPr>
          <w:t>, and</w:t>
        </w:r>
        <w:r w:rsidRPr="0013570D">
          <w:rPr>
            <w:rFonts w:ascii="Courier New" w:eastAsia="Times New Roman" w:hAnsi="Courier New" w:cs="Courier New"/>
            <w:lang w:val="en-GB" w:eastAsia="zh-CN"/>
          </w:rPr>
          <w:t xml:space="preserve"> z</w:t>
        </w:r>
        <w:r w:rsidRPr="0013570D">
          <w:rPr>
            <w:rFonts w:ascii="Cambria" w:eastAsia="Times New Roman" w:hAnsi="Cambria" w:cs="Times New Roman"/>
            <w:lang w:val="en-GB"/>
          </w:rPr>
          <w:t xml:space="preserve"> specify the x, y, and z coordinate values, respectively, of a 3D point in the Cartesian coordinate system.  </w:t>
        </w:r>
      </w:ins>
    </w:p>
    <w:p w14:paraId="6C7A65AC" w14:textId="77777777" w:rsidR="0013570D" w:rsidRPr="0013570D" w:rsidRDefault="0013570D" w:rsidP="0013570D">
      <w:pPr>
        <w:widowControl/>
        <w:tabs>
          <w:tab w:val="left" w:pos="1440"/>
          <w:tab w:val="left" w:pos="8010"/>
        </w:tabs>
        <w:autoSpaceDE/>
        <w:autoSpaceDN/>
        <w:ind w:left="720" w:hanging="360"/>
        <w:rPr>
          <w:ins w:id="60" w:author="XinWang MediaTek" w:date="2021-05-13T15:47:00Z"/>
          <w:rFonts w:ascii="Courier New" w:eastAsia="Times New Roman" w:hAnsi="Courier New" w:cs="Courier New"/>
          <w:lang w:val="en-GB" w:eastAsia="zh-CN"/>
        </w:rPr>
      </w:pPr>
      <w:proofErr w:type="spellStart"/>
      <w:ins w:id="61" w:author="XinWang MediaTek" w:date="2021-05-13T15:47:00Z">
        <w:r w:rsidRPr="0013570D">
          <w:rPr>
            <w:rFonts w:ascii="Courier New" w:eastAsia="Times New Roman" w:hAnsi="Courier New" w:cs="Courier New"/>
            <w:lang w:val="en-GB" w:eastAsia="zh-CN"/>
          </w:rPr>
          <w:t>cuboid_dx</w:t>
        </w:r>
        <w:proofErr w:type="spellEnd"/>
        <w:r w:rsidRPr="0013570D">
          <w:rPr>
            <w:rFonts w:ascii="Cambria" w:eastAsia="Times New Roman" w:hAnsi="Cambria" w:cs="Times New Roman"/>
            <w:lang w:val="en-GB"/>
          </w:rPr>
          <w:t xml:space="preserve">, </w:t>
        </w:r>
        <w:proofErr w:type="spellStart"/>
        <w:r w:rsidRPr="0013570D">
          <w:rPr>
            <w:rFonts w:ascii="Courier New" w:eastAsia="Times New Roman" w:hAnsi="Courier New" w:cs="Courier New"/>
            <w:lang w:val="en-GB" w:eastAsia="zh-CN"/>
          </w:rPr>
          <w:t>cuboid_dey</w:t>
        </w:r>
        <w:proofErr w:type="spellEnd"/>
        <w:r w:rsidRPr="0013570D">
          <w:rPr>
            <w:rFonts w:ascii="Cambria" w:eastAsia="Times New Roman" w:hAnsi="Cambria" w:cs="Times New Roman"/>
            <w:lang w:val="en-GB"/>
          </w:rPr>
          <w:t xml:space="preserve">, and </w:t>
        </w:r>
        <w:proofErr w:type="spellStart"/>
        <w:r w:rsidRPr="0013570D">
          <w:rPr>
            <w:rFonts w:ascii="Courier New" w:eastAsia="Times New Roman" w:hAnsi="Courier New" w:cs="Courier New"/>
            <w:lang w:val="en-GB" w:eastAsia="zh-CN"/>
          </w:rPr>
          <w:t>cuboid_dz</w:t>
        </w:r>
        <w:proofErr w:type="spellEnd"/>
        <w:r w:rsidRPr="0013570D">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3570D">
          <w:rPr>
            <w:rFonts w:ascii="Courier New" w:eastAsia="Times New Roman" w:hAnsi="Courier New" w:cs="Courier New"/>
            <w:lang w:val="en-GB" w:eastAsia="zh-CN"/>
          </w:rPr>
          <w:t xml:space="preserve"> </w:t>
        </w:r>
      </w:ins>
    </w:p>
    <w:p w14:paraId="2E9B5F09" w14:textId="77777777" w:rsidR="0013570D" w:rsidRPr="0013570D" w:rsidRDefault="0013570D" w:rsidP="0013570D">
      <w:pPr>
        <w:widowControl/>
        <w:tabs>
          <w:tab w:val="left" w:pos="1440"/>
          <w:tab w:val="left" w:pos="8010"/>
        </w:tabs>
        <w:autoSpaceDE/>
        <w:autoSpaceDN/>
        <w:ind w:left="720" w:hanging="360"/>
        <w:rPr>
          <w:ins w:id="62" w:author="XinWang MediaTek" w:date="2021-05-13T15:47:00Z"/>
          <w:rFonts w:ascii="Cambria" w:eastAsia="Times New Roman" w:hAnsi="Cambria" w:cs="Times New Roman"/>
          <w:lang w:val="en-GB"/>
        </w:rPr>
      </w:pPr>
      <w:proofErr w:type="spellStart"/>
      <w:ins w:id="63" w:author="XinWang MediaTek" w:date="2021-05-13T15:47:00Z">
        <w:r w:rsidRPr="0013570D">
          <w:rPr>
            <w:rFonts w:ascii="Courier New" w:eastAsia="Times New Roman" w:hAnsi="Courier New" w:cs="Courier New"/>
            <w:lang w:val="en-GB" w:eastAsia="zh-CN"/>
          </w:rPr>
          <w:t>bb_dx</w:t>
        </w:r>
        <w:proofErr w:type="spellEnd"/>
        <w:r w:rsidRPr="0013570D">
          <w:rPr>
            <w:rFonts w:ascii="Cambria" w:eastAsia="Times New Roman" w:hAnsi="Cambria" w:cs="Times New Roman"/>
            <w:lang w:val="en-GB"/>
          </w:rPr>
          <w:t xml:space="preserve">, </w:t>
        </w:r>
        <w:proofErr w:type="spellStart"/>
        <w:r w:rsidRPr="0013570D">
          <w:rPr>
            <w:rFonts w:ascii="Courier New" w:eastAsia="Times New Roman" w:hAnsi="Courier New" w:cs="Courier New"/>
            <w:lang w:val="en-GB" w:eastAsia="zh-CN"/>
          </w:rPr>
          <w:t>bb_dy</w:t>
        </w:r>
        <w:proofErr w:type="spellEnd"/>
        <w:r w:rsidRPr="0013570D">
          <w:rPr>
            <w:rFonts w:ascii="Cambria" w:eastAsia="Times New Roman" w:hAnsi="Cambria" w:cs="Times New Roman"/>
            <w:lang w:val="en-GB"/>
          </w:rPr>
          <w:t>, and</w:t>
        </w:r>
        <w:r w:rsidRPr="0013570D">
          <w:rPr>
            <w:rFonts w:ascii="Courier New" w:eastAsia="Times New Roman" w:hAnsi="Courier New" w:cs="Courier New"/>
            <w:lang w:val="en-GB" w:eastAsia="zh-CN"/>
          </w:rPr>
          <w:t xml:space="preserve"> </w:t>
        </w:r>
        <w:proofErr w:type="spellStart"/>
        <w:r w:rsidRPr="0013570D">
          <w:rPr>
            <w:rFonts w:ascii="Courier New" w:eastAsia="Times New Roman" w:hAnsi="Courier New" w:cs="Courier New"/>
            <w:lang w:val="en-GB" w:eastAsia="zh-CN"/>
          </w:rPr>
          <w:t>bb_dz</w:t>
        </w:r>
        <w:proofErr w:type="spellEnd"/>
        <w:r w:rsidRPr="0013570D">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3570D">
          <w:rPr>
            <w:rFonts w:ascii="Courier New" w:eastAsia="Times New Roman" w:hAnsi="Courier New" w:cs="Times New Roman"/>
            <w:noProof/>
            <w:sz w:val="20"/>
            <w:lang w:val="en-GB"/>
          </w:rPr>
          <w:t>(0,0,0).</w:t>
        </w:r>
      </w:ins>
    </w:p>
    <w:p w14:paraId="1999B74F" w14:textId="77777777" w:rsidR="0013570D" w:rsidRPr="0013570D" w:rsidRDefault="0013570D" w:rsidP="0013570D">
      <w:pPr>
        <w:widowControl/>
        <w:tabs>
          <w:tab w:val="left" w:pos="1440"/>
          <w:tab w:val="left" w:pos="8010"/>
        </w:tabs>
        <w:autoSpaceDE/>
        <w:autoSpaceDN/>
        <w:ind w:left="720" w:hanging="360"/>
        <w:rPr>
          <w:ins w:id="64" w:author="XinWang MediaTek" w:date="2021-05-13T15:47:00Z"/>
          <w:rFonts w:ascii="Cambria" w:eastAsia="Times New Roman" w:hAnsi="Cambria" w:cs="Times New Roman"/>
          <w:lang w:val="en-GB"/>
        </w:rPr>
      </w:pPr>
      <w:proofErr w:type="spellStart"/>
      <w:ins w:id="65" w:author="XinWang MediaTek" w:date="2021-05-13T15:47:00Z">
        <w:r w:rsidRPr="0013570D">
          <w:rPr>
            <w:rFonts w:ascii="Courier New" w:eastAsia="Times New Roman" w:hAnsi="Courier New" w:cs="Courier New"/>
            <w:lang w:val="en-GB" w:eastAsia="zh-CN"/>
          </w:rPr>
          <w:t>dimensions_included_flag</w:t>
        </w:r>
        <w:proofErr w:type="spellEnd"/>
        <w:r w:rsidRPr="0013570D">
          <w:rPr>
            <w:rFonts w:ascii="Cambria" w:eastAsia="Times New Roman" w:hAnsi="Cambria" w:cs="Times New Roman"/>
            <w:lang w:val="en-GB"/>
          </w:rPr>
          <w:t xml:space="preserve"> is a flag that indicates whether the dimensions of the spatial region are signalled. </w:t>
        </w:r>
      </w:ins>
    </w:p>
    <w:p w14:paraId="391A1FC6" w14:textId="77777777" w:rsidR="0013570D" w:rsidRPr="0013570D" w:rsidRDefault="0013570D" w:rsidP="0013570D">
      <w:pPr>
        <w:tabs>
          <w:tab w:val="left" w:pos="1701"/>
        </w:tabs>
        <w:ind w:left="720" w:hanging="360"/>
        <w:rPr>
          <w:ins w:id="66" w:author="XinWang MediaTek" w:date="2021-05-13T15:47:00Z"/>
        </w:rPr>
      </w:pPr>
      <w:proofErr w:type="spellStart"/>
      <w:ins w:id="67" w:author="XinWang MediaTek" w:date="2021-05-13T15:47:00Z">
        <w:r w:rsidRPr="0013570D">
          <w:rPr>
            <w:rFonts w:ascii="Courier" w:hAnsi="Courier"/>
          </w:rPr>
          <w:t>num_regions</w:t>
        </w:r>
        <w:proofErr w:type="spellEnd"/>
        <w:r w:rsidRPr="0013570D">
          <w:t xml:space="preserve"> </w:t>
        </w:r>
        <w:proofErr w:type="gramStart"/>
        <w:r w:rsidRPr="0013570D">
          <w:t>indicates</w:t>
        </w:r>
        <w:proofErr w:type="gramEnd"/>
        <w:r w:rsidRPr="0013570D">
          <w:t xml:space="preserve"> the number of 3D spatial regions in the volumetric media.</w:t>
        </w:r>
      </w:ins>
    </w:p>
    <w:p w14:paraId="3A41D31C" w14:textId="77777777" w:rsidR="0013570D" w:rsidRPr="0013570D" w:rsidRDefault="0013570D" w:rsidP="0013570D">
      <w:pPr>
        <w:tabs>
          <w:tab w:val="left" w:pos="1701"/>
        </w:tabs>
        <w:ind w:left="720" w:hanging="360"/>
        <w:rPr>
          <w:ins w:id="68" w:author="XinWang MediaTek" w:date="2021-05-13T15:47:00Z"/>
        </w:rPr>
      </w:pPr>
      <w:proofErr w:type="spellStart"/>
      <w:ins w:id="69" w:author="XinWang MediaTek" w:date="2021-05-13T15:47:00Z">
        <w:r w:rsidRPr="0013570D">
          <w:rPr>
            <w:rFonts w:ascii="Courier" w:hAnsi="Courier"/>
          </w:rPr>
          <w:t>num_track_groups</w:t>
        </w:r>
        <w:proofErr w:type="spellEnd"/>
        <w:r w:rsidRPr="0013570D">
          <w:t xml:space="preserve"> </w:t>
        </w:r>
        <w:proofErr w:type="gramStart"/>
        <w:r w:rsidRPr="0013570D">
          <w:t>indicates</w:t>
        </w:r>
        <w:proofErr w:type="gramEnd"/>
        <w:r w:rsidRPr="0013570D">
          <w:t xml:space="preserve"> the number of track groups associated with a 3D spatial region.</w:t>
        </w:r>
      </w:ins>
    </w:p>
    <w:p w14:paraId="0A4CAD65" w14:textId="77777777" w:rsidR="0013570D" w:rsidRPr="0013570D" w:rsidRDefault="0013570D" w:rsidP="0013570D">
      <w:pPr>
        <w:tabs>
          <w:tab w:val="left" w:pos="1701"/>
        </w:tabs>
        <w:ind w:left="720" w:hanging="360"/>
        <w:rPr>
          <w:ins w:id="70" w:author="XinWang MediaTek" w:date="2021-05-13T15:47:00Z"/>
        </w:rPr>
      </w:pPr>
      <w:proofErr w:type="spellStart"/>
      <w:ins w:id="71" w:author="XinWang MediaTek" w:date="2021-05-13T15:47:00Z">
        <w:r w:rsidRPr="0013570D">
          <w:rPr>
            <w:rFonts w:ascii="Courier" w:hAnsi="Courier"/>
          </w:rPr>
          <w:t>track_group_id</w:t>
        </w:r>
        <w:proofErr w:type="spellEnd"/>
        <w:r w:rsidRPr="0013570D">
          <w:t xml:space="preserve"> identifies the track group for the tracks which carry the V3C components for the associated 3D spatial region.</w:t>
        </w:r>
      </w:ins>
    </w:p>
    <w:p w14:paraId="3AA4B576" w14:textId="77777777" w:rsidR="0013570D" w:rsidRPr="0013570D" w:rsidRDefault="0013570D" w:rsidP="0013570D">
      <w:pPr>
        <w:widowControl/>
        <w:tabs>
          <w:tab w:val="left" w:pos="1440"/>
          <w:tab w:val="left" w:pos="8010"/>
        </w:tabs>
        <w:autoSpaceDE/>
        <w:autoSpaceDN/>
        <w:rPr>
          <w:ins w:id="72" w:author="XinWang MediaTek" w:date="2021-05-13T15:47:00Z"/>
          <w:rFonts w:ascii="Cambria" w:eastAsia="Times New Roman" w:hAnsi="Cambria" w:cs="Times New Roman"/>
          <w:lang w:val="en-GB"/>
        </w:rPr>
      </w:pPr>
    </w:p>
    <w:p w14:paraId="5BD24B6E" w14:textId="77777777" w:rsidR="0013570D" w:rsidRPr="0013570D" w:rsidRDefault="0013570D" w:rsidP="0013570D">
      <w:pPr>
        <w:keepNext/>
        <w:widowControl/>
        <w:numPr>
          <w:ilvl w:val="2"/>
          <w:numId w:val="3"/>
        </w:numPr>
        <w:autoSpaceDE/>
        <w:autoSpaceDN/>
        <w:spacing w:before="240" w:after="60" w:line="276" w:lineRule="auto"/>
        <w:jc w:val="both"/>
        <w:outlineLvl w:val="2"/>
        <w:rPr>
          <w:ins w:id="73" w:author="XinWang MediaTek" w:date="2021-05-13T15:47:00Z"/>
          <w:rFonts w:ascii="Times New Roman" w:eastAsia="Calibri" w:hAnsi="Times New Roman" w:cs="Times New Roman"/>
          <w:b/>
          <w:bCs/>
          <w:szCs w:val="26"/>
          <w:lang w:val="x-none"/>
        </w:rPr>
      </w:pPr>
      <w:proofErr w:type="spellStart"/>
      <w:ins w:id="74" w:author="XinWang MediaTek" w:date="2021-05-13T15:47:00Z">
        <w:r w:rsidRPr="0013570D">
          <w:rPr>
            <w:rFonts w:ascii="Times New Roman" w:eastAsia="Calibri" w:hAnsi="Times New Roman" w:cs="Times New Roman"/>
            <w:b/>
            <w:bCs/>
            <w:szCs w:val="26"/>
            <w:lang w:val="x-none"/>
          </w:rPr>
          <w:t>Signalling</w:t>
        </w:r>
        <w:proofErr w:type="spellEnd"/>
        <w:r w:rsidRPr="0013570D">
          <w:rPr>
            <w:rFonts w:ascii="Times New Roman" w:eastAsia="Calibri" w:hAnsi="Times New Roman" w:cs="Times New Roman"/>
            <w:b/>
            <w:bCs/>
            <w:szCs w:val="26"/>
            <w:lang w:val="x-none"/>
          </w:rPr>
          <w:t xml:space="preserve"> of Spatial Relationship of Spatial Regions in Timed Metadata Tracks</w:t>
        </w:r>
      </w:ins>
    </w:p>
    <w:p w14:paraId="2DA49374" w14:textId="77777777" w:rsidR="0013570D" w:rsidRPr="0013570D" w:rsidRDefault="0013570D" w:rsidP="0013570D">
      <w:pPr>
        <w:keepNext/>
        <w:widowControl/>
        <w:numPr>
          <w:ilvl w:val="0"/>
          <w:numId w:val="8"/>
        </w:numPr>
        <w:autoSpaceDE/>
        <w:autoSpaceDN/>
        <w:spacing w:before="240" w:after="60" w:line="230" w:lineRule="atLeast"/>
        <w:jc w:val="both"/>
        <w:outlineLvl w:val="2"/>
        <w:rPr>
          <w:ins w:id="75" w:author="XinWang MediaTek" w:date="2021-05-13T15:47:00Z"/>
          <w:rFonts w:ascii="Times New Roman" w:hAnsi="Times New Roman"/>
          <w:b/>
          <w:bCs/>
          <w:vanish/>
          <w:szCs w:val="26"/>
          <w:lang w:val="x-none"/>
        </w:rPr>
      </w:pPr>
      <w:bookmarkStart w:id="76" w:name="_Toc24122610"/>
    </w:p>
    <w:p w14:paraId="1DB9907A" w14:textId="77777777" w:rsidR="0013570D" w:rsidRPr="0013570D" w:rsidRDefault="0013570D" w:rsidP="0013570D">
      <w:pPr>
        <w:keepNext/>
        <w:widowControl/>
        <w:numPr>
          <w:ilvl w:val="0"/>
          <w:numId w:val="8"/>
        </w:numPr>
        <w:autoSpaceDE/>
        <w:autoSpaceDN/>
        <w:spacing w:before="240" w:after="60" w:line="230" w:lineRule="atLeast"/>
        <w:jc w:val="both"/>
        <w:outlineLvl w:val="2"/>
        <w:rPr>
          <w:ins w:id="77" w:author="XinWang MediaTek" w:date="2021-05-13T15:47:00Z"/>
          <w:rFonts w:ascii="Times New Roman" w:hAnsi="Times New Roman"/>
          <w:b/>
          <w:bCs/>
          <w:vanish/>
          <w:szCs w:val="26"/>
          <w:lang w:val="x-none"/>
        </w:rPr>
      </w:pPr>
    </w:p>
    <w:p w14:paraId="72E848CC" w14:textId="77777777" w:rsidR="0013570D" w:rsidRPr="0013570D" w:rsidRDefault="0013570D" w:rsidP="0013570D">
      <w:pPr>
        <w:keepNext/>
        <w:widowControl/>
        <w:numPr>
          <w:ilvl w:val="1"/>
          <w:numId w:val="8"/>
        </w:numPr>
        <w:autoSpaceDE/>
        <w:autoSpaceDN/>
        <w:spacing w:before="240" w:after="60" w:line="230" w:lineRule="atLeast"/>
        <w:jc w:val="both"/>
        <w:outlineLvl w:val="2"/>
        <w:rPr>
          <w:ins w:id="78" w:author="XinWang MediaTek" w:date="2021-05-13T15:47:00Z"/>
          <w:rFonts w:ascii="Times New Roman" w:hAnsi="Times New Roman"/>
          <w:b/>
          <w:bCs/>
          <w:vanish/>
          <w:szCs w:val="26"/>
          <w:lang w:val="x-none"/>
        </w:rPr>
      </w:pPr>
    </w:p>
    <w:p w14:paraId="543DA7F4" w14:textId="77777777" w:rsidR="0013570D" w:rsidRPr="0013570D" w:rsidRDefault="0013570D" w:rsidP="0013570D">
      <w:pPr>
        <w:keepNext/>
        <w:widowControl/>
        <w:numPr>
          <w:ilvl w:val="1"/>
          <w:numId w:val="8"/>
        </w:numPr>
        <w:autoSpaceDE/>
        <w:autoSpaceDN/>
        <w:spacing w:before="240" w:after="60" w:line="230" w:lineRule="atLeast"/>
        <w:jc w:val="both"/>
        <w:outlineLvl w:val="2"/>
        <w:rPr>
          <w:ins w:id="79" w:author="XinWang MediaTek" w:date="2021-05-13T15:47:00Z"/>
          <w:rFonts w:ascii="Times New Roman" w:hAnsi="Times New Roman"/>
          <w:b/>
          <w:bCs/>
          <w:vanish/>
          <w:szCs w:val="26"/>
          <w:lang w:val="x-none"/>
        </w:rPr>
      </w:pPr>
    </w:p>
    <w:bookmarkEnd w:id="76"/>
    <w:p w14:paraId="5C612091"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ins w:id="80" w:author="XinWang MediaTek" w:date="2021-05-13T15:47:00Z"/>
          <w:rFonts w:ascii="Times New Roman" w:hAnsi="Times New Roman"/>
          <w:vanish/>
          <w:sz w:val="24"/>
          <w:szCs w:val="24"/>
          <w:lang w:val="en-GB"/>
        </w:rPr>
      </w:pPr>
    </w:p>
    <w:p w14:paraId="152B4E38" w14:textId="77777777" w:rsidR="0013570D" w:rsidRPr="0013570D" w:rsidRDefault="0013570D" w:rsidP="0013570D">
      <w:pPr>
        <w:keepNext/>
        <w:widowControl/>
        <w:numPr>
          <w:ilvl w:val="3"/>
          <w:numId w:val="3"/>
        </w:numPr>
        <w:autoSpaceDE/>
        <w:autoSpaceDN/>
        <w:spacing w:before="240" w:after="60" w:line="276" w:lineRule="auto"/>
        <w:jc w:val="both"/>
        <w:outlineLvl w:val="3"/>
        <w:rPr>
          <w:ins w:id="81" w:author="XinWang MediaTek" w:date="2021-05-13T15:47:00Z"/>
          <w:rFonts w:ascii="Times New Roman" w:eastAsia="Calibri" w:hAnsi="Times New Roman" w:cs="Times New Roman"/>
          <w:b/>
          <w:bCs/>
          <w:i/>
          <w:szCs w:val="28"/>
        </w:rPr>
      </w:pPr>
      <w:ins w:id="82" w:author="XinWang MediaTek" w:date="2021-05-13T15:47:00Z">
        <w:r w:rsidRPr="0013570D">
          <w:rPr>
            <w:rFonts w:ascii="Times New Roman" w:eastAsia="Calibri" w:hAnsi="Times New Roman" w:cs="Times New Roman"/>
            <w:b/>
            <w:bCs/>
            <w:i/>
            <w:szCs w:val="28"/>
          </w:rPr>
          <w:t>General</w:t>
        </w:r>
      </w:ins>
    </w:p>
    <w:p w14:paraId="39647144" w14:textId="77777777" w:rsidR="0013570D" w:rsidRPr="0013570D" w:rsidRDefault="0013570D" w:rsidP="0013570D">
      <w:pPr>
        <w:rPr>
          <w:ins w:id="83" w:author="XinWang MediaTek" w:date="2021-05-13T15:47:00Z"/>
          <w:rFonts w:ascii="Times New Roman" w:hAnsi="Times New Roman"/>
          <w:lang w:val="en-GB"/>
        </w:rPr>
      </w:pPr>
    </w:p>
    <w:p w14:paraId="5D5A1D03" w14:textId="77777777" w:rsidR="0013570D" w:rsidRPr="0013570D" w:rsidRDefault="0013570D" w:rsidP="0013570D">
      <w:pPr>
        <w:rPr>
          <w:ins w:id="84" w:author="XinWang MediaTek" w:date="2021-05-13T15:47:00Z"/>
          <w:rFonts w:ascii="Times New Roman" w:hAnsi="Times New Roman"/>
          <w:lang w:val="en-GB"/>
        </w:rPr>
      </w:pPr>
      <w:ins w:id="85" w:author="XinWang MediaTek" w:date="2021-05-13T15:47:00Z">
        <w:r w:rsidRPr="0013570D">
          <w:rPr>
            <w:rFonts w:ascii="Times New Roman" w:hAnsi="Times New Roman"/>
            <w:lang w:val="en-GB"/>
          </w:rPr>
          <w:t xml:space="preserve">This subclause shows signalling of the following spatial relationships within timed metadata tracks using the </w:t>
        </w:r>
        <w:r w:rsidRPr="0013570D">
          <w:rPr>
            <w:rFonts w:ascii="Times New Roman" w:hAnsi="Times New Roman"/>
          </w:rPr>
          <w:t xml:space="preserve">spatial source and region </w:t>
        </w:r>
        <w:r w:rsidRPr="0013570D">
          <w:rPr>
            <w:rFonts w:ascii="Times New Roman" w:hAnsi="Times New Roman"/>
            <w:lang w:val="en-GB"/>
          </w:rPr>
          <w:t xml:space="preserve">metadata data structures in subclause </w:t>
        </w:r>
        <w:r w:rsidRPr="0013570D">
          <w:rPr>
            <w:rFonts w:ascii="Times New Roman" w:hAnsi="Times New Roman"/>
            <w:lang w:val="en-GB"/>
          </w:rPr>
          <w:fldChar w:fldCharType="begin"/>
        </w:r>
        <w:r w:rsidRPr="0013570D">
          <w:rPr>
            <w:rFonts w:ascii="Times New Roman" w:hAnsi="Times New Roman"/>
            <w:lang w:val="en-GB"/>
          </w:rPr>
          <w:instrText xml:space="preserve"> REF _Ref69660350 \r \h </w:instrText>
        </w:r>
      </w:ins>
      <w:r w:rsidRPr="0013570D">
        <w:rPr>
          <w:rFonts w:ascii="Times New Roman" w:hAnsi="Times New Roman"/>
          <w:lang w:val="en-GB"/>
        </w:rPr>
      </w:r>
      <w:ins w:id="86" w:author="XinWang MediaTek" w:date="2021-05-13T15:47:00Z">
        <w:r w:rsidRPr="0013570D">
          <w:rPr>
            <w:rFonts w:ascii="Times New Roman" w:hAnsi="Times New Roman"/>
            <w:lang w:val="en-GB"/>
          </w:rPr>
          <w:fldChar w:fldCharType="separate"/>
        </w:r>
        <w:r w:rsidRPr="0013570D">
          <w:rPr>
            <w:rFonts w:ascii="Times New Roman" w:hAnsi="Times New Roman"/>
            <w:lang w:val="en-GB"/>
          </w:rPr>
          <w:t>8.2</w:t>
        </w:r>
        <w:r w:rsidRPr="0013570D">
          <w:rPr>
            <w:rFonts w:ascii="Times New Roman" w:hAnsi="Times New Roman"/>
            <w:lang w:val="en-GB"/>
          </w:rPr>
          <w:fldChar w:fldCharType="end"/>
        </w:r>
        <w:r w:rsidRPr="0013570D">
          <w:rPr>
            <w:rFonts w:ascii="Times New Roman" w:hAnsi="Times New Roman"/>
            <w:lang w:val="en-GB"/>
          </w:rPr>
          <w:t>, when individual tracks carry visual content of spatial regions:</w:t>
        </w:r>
      </w:ins>
    </w:p>
    <w:p w14:paraId="6517D7BA" w14:textId="77777777" w:rsidR="0013570D" w:rsidRPr="0013570D" w:rsidRDefault="0013570D" w:rsidP="0013570D">
      <w:pPr>
        <w:widowControl/>
        <w:numPr>
          <w:ilvl w:val="0"/>
          <w:numId w:val="9"/>
        </w:numPr>
        <w:autoSpaceDE/>
        <w:autoSpaceDN/>
        <w:spacing w:after="240" w:line="230" w:lineRule="atLeast"/>
        <w:contextualSpacing/>
        <w:jc w:val="both"/>
        <w:rPr>
          <w:ins w:id="87" w:author="XinWang MediaTek" w:date="2021-05-13T15:47:00Z"/>
          <w:rFonts w:ascii="Times New Roman" w:hAnsi="Times New Roman"/>
          <w:lang w:val="en-GB"/>
        </w:rPr>
      </w:pPr>
      <w:ins w:id="88" w:author="XinWang MediaTek" w:date="2021-05-13T15:47:00Z">
        <w:r w:rsidRPr="0013570D">
          <w:rPr>
            <w:rFonts w:ascii="Times New Roman" w:hAnsi="Times New Roman"/>
            <w:lang w:val="en-GB"/>
          </w:rPr>
          <w:t>Dynamic spatial region metadata (for partial access of 3D volumetric media data)</w:t>
        </w:r>
      </w:ins>
    </w:p>
    <w:p w14:paraId="5EBBDA07" w14:textId="77777777" w:rsidR="0013570D" w:rsidRPr="0013570D" w:rsidRDefault="0013570D" w:rsidP="0013570D">
      <w:pPr>
        <w:ind w:left="360"/>
        <w:contextualSpacing/>
        <w:rPr>
          <w:ins w:id="89" w:author="XinWang MediaTek" w:date="2021-05-13T15:47:00Z"/>
          <w:rFonts w:ascii="Times New Roman" w:hAnsi="Times New Roman"/>
          <w:lang w:val="en-GB"/>
        </w:rPr>
      </w:pPr>
    </w:p>
    <w:p w14:paraId="67A8281D" w14:textId="77777777" w:rsidR="0013570D" w:rsidRPr="0013570D" w:rsidRDefault="0013570D" w:rsidP="0013570D">
      <w:pPr>
        <w:keepNext/>
        <w:tabs>
          <w:tab w:val="left" w:pos="660"/>
        </w:tabs>
        <w:suppressAutoHyphens/>
        <w:spacing w:before="60"/>
        <w:outlineLvl w:val="2"/>
        <w:rPr>
          <w:ins w:id="90" w:author="XinWang MediaTek" w:date="2021-05-13T15:47:00Z"/>
          <w:rFonts w:ascii="Times New Roman" w:eastAsia="MS Mincho" w:hAnsi="Times New Roman" w:cs="Times New Roman"/>
          <w:b/>
          <w:szCs w:val="24"/>
          <w:lang w:val="en-GB" w:eastAsia="ja-JP"/>
        </w:rPr>
      </w:pPr>
    </w:p>
    <w:p w14:paraId="3917DE1E" w14:textId="77777777" w:rsidR="0013570D" w:rsidRPr="0013570D" w:rsidRDefault="0013570D" w:rsidP="0013570D">
      <w:pPr>
        <w:keepNext/>
        <w:tabs>
          <w:tab w:val="left" w:pos="660"/>
        </w:tabs>
        <w:suppressAutoHyphens/>
        <w:spacing w:before="60"/>
        <w:ind w:left="720"/>
        <w:outlineLvl w:val="2"/>
        <w:rPr>
          <w:ins w:id="91" w:author="XinWang MediaTek" w:date="2021-05-13T15:47:00Z"/>
          <w:rFonts w:ascii="Times New Roman" w:eastAsia="MS Mincho" w:hAnsi="Times New Roman" w:cs="Times New Roman"/>
          <w:b/>
          <w:szCs w:val="24"/>
          <w:lang w:val="de-DE" w:eastAsia="ja-JP"/>
        </w:rPr>
      </w:pPr>
    </w:p>
    <w:p w14:paraId="63B0E8DB" w14:textId="77777777" w:rsidR="0013570D" w:rsidRPr="0013570D" w:rsidRDefault="0013570D" w:rsidP="0013570D">
      <w:pPr>
        <w:keepNext/>
        <w:keepLines/>
        <w:spacing w:after="220"/>
        <w:rPr>
          <w:ins w:id="92" w:author="XinWang MediaTek" w:date="2021-05-13T15:47:00Z"/>
          <w:rFonts w:ascii="Cambria" w:eastAsia="Times New Roman" w:hAnsi="Cambria" w:cs="Times New Roman"/>
          <w:lang w:val="en-GB"/>
        </w:rPr>
      </w:pPr>
      <w:ins w:id="93" w:author="XinWang MediaTek" w:date="2021-05-13T15:47:00Z">
        <w:r w:rsidRPr="0013570D">
          <w:rPr>
            <w:rFonts w:ascii="Cambria" w:eastAsia="Times New Roman" w:hAnsi="Cambria" w:cs="Times New Roman"/>
            <w:lang w:val="en-GB"/>
          </w:rPr>
          <w:t>Sample Entry Type:</w:t>
        </w:r>
        <w:r w:rsidRPr="0013570D">
          <w:rPr>
            <w:rFonts w:ascii="Cambria" w:eastAsia="Times New Roman" w:hAnsi="Cambria" w:cs="Times New Roman"/>
            <w:lang w:val="en-GB"/>
          </w:rPr>
          <w:tab/>
        </w:r>
        <w:r w:rsidRPr="0013570D">
          <w:rPr>
            <w:rFonts w:ascii="Courier New" w:eastAsia="Times New Roman" w:hAnsi="Courier New" w:cs="Courier New"/>
            <w:noProof/>
            <w:lang w:val="en-GB"/>
          </w:rPr>
          <w:t>'dysr'</w:t>
        </w:r>
        <w:r w:rsidRPr="0013570D">
          <w:rPr>
            <w:rFonts w:ascii="Cambria" w:eastAsia="Times New Roman" w:hAnsi="Cambria" w:cs="Times New Roman"/>
            <w:lang w:val="en-GB"/>
          </w:rPr>
          <w:br/>
          <w:t xml:space="preserve">Container: </w:t>
        </w:r>
        <w:r w:rsidRPr="0013570D">
          <w:rPr>
            <w:rFonts w:ascii="Cambria" w:eastAsia="Times New Roman" w:hAnsi="Cambria" w:cs="Times New Roman"/>
            <w:lang w:val="en-GB"/>
          </w:rPr>
          <w:tab/>
          <w:t>Sample Description Box (</w:t>
        </w:r>
        <w:r w:rsidRPr="0013570D">
          <w:rPr>
            <w:rFonts w:ascii="Courier New" w:eastAsia="Times New Roman" w:hAnsi="Courier New" w:cs="Courier New"/>
            <w:lang w:val="en-GB"/>
          </w:rPr>
          <w:t>'</w:t>
        </w:r>
        <w:proofErr w:type="spellStart"/>
        <w:r w:rsidRPr="0013570D">
          <w:rPr>
            <w:rFonts w:ascii="Courier New" w:eastAsia="Times New Roman" w:hAnsi="Courier New" w:cs="Courier New"/>
            <w:lang w:val="en-GB"/>
          </w:rPr>
          <w:t>stsd</w:t>
        </w:r>
        <w:proofErr w:type="spellEnd"/>
        <w:r w:rsidRPr="0013570D">
          <w:rPr>
            <w:rFonts w:ascii="Courier New" w:eastAsia="Times New Roman" w:hAnsi="Courier New" w:cs="Courier New"/>
            <w:lang w:val="en-GB"/>
          </w:rPr>
          <w:t>'</w:t>
        </w:r>
        <w:r w:rsidRPr="0013570D">
          <w:rPr>
            <w:rFonts w:ascii="Cambria" w:eastAsia="Times New Roman" w:hAnsi="Cambria" w:cs="Times New Roman"/>
            <w:lang w:val="en-GB"/>
          </w:rPr>
          <w:t>)</w:t>
        </w:r>
        <w:r w:rsidRPr="0013570D">
          <w:rPr>
            <w:rFonts w:ascii="Cambria" w:eastAsia="Times New Roman" w:hAnsi="Cambria" w:cs="Times New Roman"/>
            <w:lang w:val="en-GB"/>
          </w:rPr>
          <w:br/>
          <w:t>Mandatory:</w:t>
        </w:r>
        <w:r w:rsidRPr="0013570D">
          <w:rPr>
            <w:rFonts w:ascii="Cambria" w:eastAsia="Times New Roman" w:hAnsi="Cambria" w:cs="Times New Roman"/>
            <w:lang w:val="en-GB"/>
          </w:rPr>
          <w:tab/>
          <w:t>No</w:t>
        </w:r>
        <w:r w:rsidRPr="0013570D">
          <w:rPr>
            <w:rFonts w:ascii="Cambria" w:eastAsia="Times New Roman" w:hAnsi="Cambria" w:cs="Times New Roman"/>
            <w:lang w:val="en-GB"/>
          </w:rPr>
          <w:br/>
          <w:t>Quantity:</w:t>
        </w:r>
        <w:r w:rsidRPr="0013570D">
          <w:rPr>
            <w:rFonts w:ascii="Cambria" w:eastAsia="Times New Roman" w:hAnsi="Cambria" w:cs="Times New Roman"/>
            <w:lang w:val="en-GB"/>
          </w:rPr>
          <w:tab/>
          <w:t>0 or 1</w:t>
        </w:r>
      </w:ins>
    </w:p>
    <w:p w14:paraId="14E21019" w14:textId="77777777" w:rsidR="0013570D" w:rsidRPr="0013570D" w:rsidRDefault="0013570D" w:rsidP="0013570D">
      <w:pPr>
        <w:widowControl/>
        <w:autoSpaceDE/>
        <w:autoSpaceDN/>
        <w:spacing w:after="240" w:line="230" w:lineRule="atLeast"/>
        <w:jc w:val="both"/>
        <w:rPr>
          <w:ins w:id="94" w:author="XinWang MediaTek" w:date="2021-05-13T15:47:00Z"/>
          <w:rFonts w:ascii="Times New Roman" w:hAnsi="Times New Roman"/>
          <w:lang w:val="en-GB"/>
        </w:rPr>
      </w:pPr>
      <w:ins w:id="95" w:author="XinWang MediaTek" w:date="2021-05-13T15:47:00Z">
        <w:r w:rsidRPr="0013570D">
          <w:rPr>
            <w:rFonts w:ascii="Times New Roman" w:eastAsia="MS Mincho" w:hAnsi="Times New Roman" w:cs="Times New Roman"/>
            <w:szCs w:val="20"/>
            <w:lang w:val="en-GB" w:eastAsia="ja-JP"/>
          </w:rPr>
          <w:t>If</w:t>
        </w:r>
        <w:r w:rsidRPr="0013570D">
          <w:rPr>
            <w:rFonts w:ascii="Times New Roman" w:hAnsi="Times New Roman"/>
            <w:lang w:val="en-GB"/>
          </w:rPr>
          <w:t xml:space="preserve"> an immersive media track (e.g., V3C track) has an associated timed-metadata track with a sample entry type </w:t>
        </w:r>
        <w:r w:rsidRPr="0013570D">
          <w:rPr>
            <w:rFonts w:ascii="Courier New" w:hAnsi="Courier New" w:cs="Courier New"/>
            <w:noProof/>
          </w:rPr>
          <w:t>'dysr',</w:t>
        </w:r>
        <w:r w:rsidRPr="0013570D">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ins>
    </w:p>
    <w:p w14:paraId="3F905032" w14:textId="77777777" w:rsidR="0013570D" w:rsidRPr="0013570D" w:rsidRDefault="0013570D" w:rsidP="0013570D">
      <w:pPr>
        <w:widowControl/>
        <w:autoSpaceDE/>
        <w:autoSpaceDN/>
        <w:spacing w:after="240" w:line="230" w:lineRule="atLeast"/>
        <w:jc w:val="both"/>
        <w:rPr>
          <w:ins w:id="96" w:author="XinWang MediaTek" w:date="2021-05-13T15:47:00Z"/>
          <w:rFonts w:ascii="Times New Roman" w:hAnsi="Times New Roman"/>
          <w:lang w:val="en-GB"/>
        </w:rPr>
      </w:pPr>
      <w:ins w:id="97" w:author="XinWang MediaTek" w:date="2021-05-13T15:47:00Z">
        <w:r w:rsidRPr="0013570D">
          <w:rPr>
            <w:rFonts w:ascii="Times New Roman" w:eastAsia="MS Mincho" w:hAnsi="Times New Roman" w:cs="Times New Roman"/>
            <w:szCs w:val="20"/>
            <w:lang w:val="en-GB" w:eastAsia="ja-JP"/>
          </w:rPr>
          <w:lastRenderedPageBreak/>
          <w:t>The</w:t>
        </w:r>
        <w:r w:rsidRPr="0013570D">
          <w:rPr>
            <w:rFonts w:ascii="Times New Roman" w:hAnsi="Times New Roman"/>
            <w:lang w:val="en-GB"/>
          </w:rPr>
          <w:t xml:space="preserve"> associated timed-metadata track shall contain a </w:t>
        </w:r>
        <w:r w:rsidRPr="0013570D">
          <w:rPr>
            <w:rFonts w:ascii="Courier New" w:hAnsi="Courier New" w:cs="Courier New"/>
            <w:noProof/>
          </w:rPr>
          <w:t>'cdsc'</w:t>
        </w:r>
        <w:r w:rsidRPr="0013570D">
          <w:rPr>
            <w:rFonts w:ascii="Times New Roman" w:hAnsi="Times New Roman"/>
            <w:lang w:val="en-GB"/>
          </w:rPr>
          <w:t xml:space="preserve"> track reference to the immersive media track.</w:t>
        </w:r>
      </w:ins>
    </w:p>
    <w:p w14:paraId="1E616216" w14:textId="77777777" w:rsidR="0013570D" w:rsidRPr="0013570D" w:rsidRDefault="0013570D" w:rsidP="0013570D">
      <w:pPr>
        <w:keepNext/>
        <w:widowControl/>
        <w:numPr>
          <w:ilvl w:val="3"/>
          <w:numId w:val="3"/>
        </w:numPr>
        <w:autoSpaceDE/>
        <w:autoSpaceDN/>
        <w:spacing w:before="240" w:after="60" w:line="276" w:lineRule="auto"/>
        <w:jc w:val="both"/>
        <w:outlineLvl w:val="3"/>
        <w:rPr>
          <w:ins w:id="98" w:author="XinWang MediaTek" w:date="2021-05-13T15:47:00Z"/>
          <w:rFonts w:ascii="Times New Roman" w:eastAsia="Calibri" w:hAnsi="Times New Roman" w:cs="Times New Roman"/>
          <w:b/>
          <w:bCs/>
          <w:i/>
          <w:szCs w:val="28"/>
        </w:rPr>
      </w:pPr>
      <w:ins w:id="99" w:author="XinWang MediaTek" w:date="2021-05-13T15:47:00Z">
        <w:r w:rsidRPr="0013570D">
          <w:rPr>
            <w:rFonts w:ascii="Times New Roman" w:eastAsia="Calibri" w:hAnsi="Times New Roman" w:cs="Times New Roman"/>
            <w:b/>
            <w:bCs/>
            <w:i/>
            <w:szCs w:val="28"/>
          </w:rPr>
          <w:t>Syntax</w:t>
        </w:r>
      </w:ins>
    </w:p>
    <w:p w14:paraId="18FCAA41"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100" w:author="XinWang MediaTek" w:date="2021-05-13T15:47:00Z"/>
          <w:rFonts w:ascii="Courier" w:eastAsia="Times New Roman" w:hAnsi="Courier"/>
          <w:noProof/>
          <w:sz w:val="20"/>
        </w:rPr>
      </w:pPr>
      <w:ins w:id="101" w:author="XinWang MediaTek" w:date="2021-05-13T15:47:00Z">
        <w:r w:rsidRPr="0013570D">
          <w:rPr>
            <w:rFonts w:ascii="Courier" w:eastAsia="Times New Roman" w:hAnsi="Courier"/>
            <w:noProof/>
            <w:sz w:val="20"/>
            <w:lang w:val="en-GB"/>
          </w:rPr>
          <w:t>aligned(8) class Dynamic</w:t>
        </w:r>
        <w:r w:rsidRPr="0013570D">
          <w:rPr>
            <w:rFonts w:ascii="Courier New" w:eastAsia="Times New Roman" w:hAnsi="Courier New"/>
            <w:noProof/>
            <w:lang w:val="en-GB"/>
          </w:rPr>
          <w:t>SpatialRegion</w:t>
        </w:r>
        <w:r w:rsidRPr="0013570D">
          <w:rPr>
            <w:rFonts w:ascii="Courier" w:eastAsia="Times New Roman" w:hAnsi="Courier"/>
            <w:noProof/>
            <w:sz w:val="20"/>
            <w:lang w:val="en-GB"/>
          </w:rPr>
          <w:t>SampleEntry extends MetaDataSampleEntry('dysr') {</w:t>
        </w:r>
        <w:r w:rsidRPr="0013570D">
          <w:rPr>
            <w:rFonts w:ascii="Courier" w:eastAsia="Times New Roman" w:hAnsi="Courier"/>
            <w:noProof/>
            <w:sz w:val="20"/>
            <w:lang w:val="en-GB"/>
          </w:rPr>
          <w:br/>
        </w:r>
        <w:r w:rsidRPr="0013570D">
          <w:rPr>
            <w:rFonts w:ascii="Courier" w:eastAsia="Times New Roman" w:hAnsi="Courier"/>
            <w:noProof/>
            <w:sz w:val="20"/>
            <w:lang w:val="en-GB"/>
          </w:rPr>
          <w:tab/>
          <w:t>V3CSpatialRegionsBox();</w:t>
        </w:r>
        <w:r w:rsidRPr="0013570D">
          <w:rPr>
            <w:rFonts w:ascii="Courier" w:eastAsia="Times New Roman" w:hAnsi="Courier"/>
            <w:noProof/>
            <w:sz w:val="20"/>
            <w:lang w:val="en-GB"/>
          </w:rPr>
          <w:br/>
        </w:r>
        <w:r w:rsidRPr="0013570D">
          <w:rPr>
            <w:rFonts w:ascii="Courier" w:eastAsia="Times New Roman" w:hAnsi="Courier"/>
            <w:noProof/>
            <w:sz w:val="20"/>
          </w:rPr>
          <w:t>}</w:t>
        </w:r>
      </w:ins>
    </w:p>
    <w:p w14:paraId="301C454C"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102" w:author="XinWang MediaTek" w:date="2021-05-13T15:47:00Z"/>
          <w:rFonts w:ascii="Courier" w:eastAsia="Times New Roman" w:hAnsi="Courier"/>
          <w:noProof/>
          <w:sz w:val="20"/>
          <w:lang w:val="en-GB"/>
        </w:rPr>
      </w:pPr>
      <w:ins w:id="103" w:author="XinWang MediaTek" w:date="2021-05-13T15:47:00Z">
        <w:r w:rsidRPr="0013570D">
          <w:rPr>
            <w:rFonts w:ascii="Courier New" w:eastAsia="Times New Roman" w:hAnsi="Courier New"/>
            <w:noProof/>
            <w:lang w:val="en-GB"/>
          </w:rPr>
          <w:t>aligned(8) DynamicSpatialRegionSample() {</w:t>
        </w:r>
        <w:r w:rsidRPr="0013570D">
          <w:rPr>
            <w:rFonts w:ascii="Courier New" w:eastAsia="Times New Roman" w:hAnsi="Courier New"/>
            <w:noProof/>
            <w:kern w:val="2"/>
            <w:lang w:val="en-GB"/>
          </w:rPr>
          <w:br/>
        </w:r>
        <w:r w:rsidRPr="0013570D">
          <w:rPr>
            <w:rFonts w:ascii="Courier New" w:eastAsia="Times New Roman" w:hAnsi="Courier New"/>
            <w:noProof/>
            <w:lang w:val="en-GB"/>
          </w:rPr>
          <w:tab/>
          <w:t>unsigned int(16) num_regions;</w:t>
        </w:r>
        <w:r w:rsidRPr="0013570D">
          <w:rPr>
            <w:rFonts w:ascii="Courier New" w:eastAsia="Times New Roman" w:hAnsi="Courier New"/>
            <w:noProof/>
            <w:lang w:val="en-GB"/>
          </w:rPr>
          <w:br/>
        </w:r>
        <w:r w:rsidRPr="0013570D">
          <w:rPr>
            <w:rFonts w:ascii="Courier New" w:eastAsia="Times New Roman" w:hAnsi="Courier New"/>
            <w:noProof/>
            <w:lang w:val="en-GB"/>
          </w:rPr>
          <w:tab/>
          <w:t>for (i = 0; i &lt; num_regions; i++) {</w:t>
        </w:r>
        <w:r w:rsidRPr="0013570D">
          <w:rPr>
            <w:rFonts w:ascii="Courier New" w:eastAsia="Times New Roman" w:hAnsi="Courier New"/>
            <w:noProof/>
            <w:lang w:val="en-GB"/>
          </w:rPr>
          <w:br/>
        </w:r>
        <w:r w:rsidRPr="0013570D">
          <w:rPr>
            <w:rFonts w:ascii="Courier New" w:eastAsia="Times New Roman" w:hAnsi="Courier New"/>
            <w:noProof/>
            <w:lang w:val="en-GB"/>
          </w:rPr>
          <w:tab/>
        </w:r>
        <w:r w:rsidRPr="0013570D">
          <w:rPr>
            <w:rFonts w:ascii="Courier New" w:eastAsia="Times New Roman" w:hAnsi="Courier New"/>
            <w:noProof/>
            <w:lang w:val="en-GB"/>
          </w:rPr>
          <w:tab/>
          <w:t>3DSpatialRegionStruct(dimensions_included_flag);</w:t>
        </w:r>
        <w:r w:rsidRPr="0013570D">
          <w:rPr>
            <w:rFonts w:ascii="Courier New" w:eastAsia="Times New Roman" w:hAnsi="Courier New"/>
            <w:noProof/>
            <w:lang w:val="en-GB"/>
          </w:rPr>
          <w:br/>
        </w:r>
        <w:r w:rsidRPr="0013570D">
          <w:rPr>
            <w:rFonts w:ascii="Courier New" w:eastAsia="Times New Roman" w:hAnsi="Courier New"/>
            <w:noProof/>
            <w:lang w:val="en-GB"/>
          </w:rPr>
          <w:tab/>
          <w:t>}</w:t>
        </w:r>
        <w:r w:rsidRPr="0013570D">
          <w:rPr>
            <w:rFonts w:ascii="Courier New" w:eastAsia="Times New Roman" w:hAnsi="Courier New"/>
            <w:noProof/>
            <w:lang w:val="en-GB"/>
          </w:rPr>
          <w:br/>
          <w:t>}</w:t>
        </w:r>
      </w:ins>
    </w:p>
    <w:p w14:paraId="479B4B9A" w14:textId="77777777" w:rsidR="0013570D" w:rsidRPr="0013570D" w:rsidRDefault="0013570D" w:rsidP="0013570D">
      <w:pPr>
        <w:keepNext/>
        <w:widowControl/>
        <w:numPr>
          <w:ilvl w:val="3"/>
          <w:numId w:val="3"/>
        </w:numPr>
        <w:autoSpaceDE/>
        <w:autoSpaceDN/>
        <w:spacing w:before="240" w:after="60" w:line="276" w:lineRule="auto"/>
        <w:jc w:val="both"/>
        <w:outlineLvl w:val="3"/>
        <w:rPr>
          <w:ins w:id="104" w:author="XinWang MediaTek" w:date="2021-05-13T15:47:00Z"/>
          <w:rFonts w:ascii="Times New Roman" w:eastAsia="Calibri" w:hAnsi="Times New Roman" w:cs="Times New Roman"/>
          <w:b/>
          <w:bCs/>
          <w:i/>
          <w:szCs w:val="28"/>
        </w:rPr>
      </w:pPr>
      <w:ins w:id="105" w:author="XinWang MediaTek" w:date="2021-05-13T15:47:00Z">
        <w:r w:rsidRPr="0013570D">
          <w:rPr>
            <w:rFonts w:ascii="Times New Roman" w:eastAsia="Calibri" w:hAnsi="Times New Roman" w:cs="Times New Roman"/>
            <w:b/>
            <w:bCs/>
            <w:i/>
            <w:szCs w:val="28"/>
          </w:rPr>
          <w:t>Semantics</w:t>
        </w:r>
      </w:ins>
    </w:p>
    <w:p w14:paraId="2BB0285D" w14:textId="77777777" w:rsidR="0013570D" w:rsidRPr="0013570D" w:rsidRDefault="0013570D" w:rsidP="0013570D">
      <w:pPr>
        <w:widowControl/>
        <w:tabs>
          <w:tab w:val="left" w:pos="1440"/>
          <w:tab w:val="left" w:pos="8010"/>
        </w:tabs>
        <w:autoSpaceDE/>
        <w:autoSpaceDN/>
        <w:ind w:left="720" w:hanging="360"/>
        <w:rPr>
          <w:ins w:id="106" w:author="XinWang MediaTek" w:date="2021-05-13T15:47:00Z"/>
          <w:rFonts w:ascii="Cambria" w:eastAsia="Times New Roman" w:hAnsi="Cambria" w:cs="Times New Roman"/>
          <w:lang w:val="en-GB"/>
        </w:rPr>
      </w:pPr>
      <w:ins w:id="107" w:author="XinWang MediaTek" w:date="2021-05-13T15:47:00Z">
        <w:r w:rsidRPr="0013570D">
          <w:rPr>
            <w:rFonts w:ascii="Courier New" w:eastAsia="Times New Roman" w:hAnsi="Courier New" w:cs="Courier New"/>
            <w:lang w:val="en-GB"/>
          </w:rPr>
          <w:t>3</w:t>
        </w:r>
        <w:proofErr w:type="gramStart"/>
        <w:r w:rsidRPr="0013570D">
          <w:rPr>
            <w:rFonts w:ascii="Courier New" w:eastAsia="Times New Roman" w:hAnsi="Courier New" w:cs="Courier New"/>
            <w:lang w:val="en-GB"/>
          </w:rPr>
          <w:t>DSpatialRegionStruct(</w:t>
        </w:r>
        <w:proofErr w:type="gramEnd"/>
        <w:r w:rsidRPr="0013570D">
          <w:rPr>
            <w:rFonts w:ascii="Courier New" w:eastAsia="Times New Roman" w:hAnsi="Courier New" w:cs="Courier New"/>
            <w:lang w:val="en-GB"/>
          </w:rPr>
          <w:t>)</w:t>
        </w:r>
        <w:r w:rsidRPr="0013570D">
          <w:rPr>
            <w:rFonts w:ascii="Cambria" w:eastAsia="Times New Roman" w:hAnsi="Cambria" w:cs="Times New Roman"/>
            <w:lang w:val="en-GB"/>
          </w:rPr>
          <w:t xml:space="preserve"> is specified in subclause </w:t>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REF _Ref42159801 \r \h </w:instrText>
        </w:r>
      </w:ins>
      <w:r w:rsidRPr="0013570D">
        <w:rPr>
          <w:rFonts w:ascii="Cambria" w:eastAsia="Times New Roman" w:hAnsi="Cambria" w:cs="Times New Roman"/>
          <w:lang w:val="en-GB"/>
        </w:rPr>
      </w:r>
      <w:ins w:id="108" w:author="XinWang MediaTek" w:date="2021-05-13T15:47:00Z">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t>8.2</w:t>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t xml:space="preserve">. </w:t>
        </w:r>
      </w:ins>
    </w:p>
    <w:p w14:paraId="20095453" w14:textId="77777777" w:rsidR="0013570D" w:rsidRPr="0013570D" w:rsidRDefault="0013570D" w:rsidP="0013570D">
      <w:pPr>
        <w:widowControl/>
        <w:tabs>
          <w:tab w:val="left" w:pos="1440"/>
          <w:tab w:val="left" w:pos="8010"/>
        </w:tabs>
        <w:autoSpaceDE/>
        <w:autoSpaceDN/>
        <w:ind w:left="720" w:hanging="360"/>
        <w:rPr>
          <w:ins w:id="109" w:author="XinWang MediaTek" w:date="2021-05-13T15:47:00Z"/>
          <w:rFonts w:ascii="Cambria" w:eastAsia="Times New Roman" w:hAnsi="Cambria" w:cs="Times New Roman"/>
          <w:lang w:val="en-GB"/>
        </w:rPr>
      </w:pPr>
      <w:proofErr w:type="spellStart"/>
      <w:ins w:id="110" w:author="XinWang MediaTek" w:date="2021-05-13T15:47:00Z">
        <w:r w:rsidRPr="0013570D">
          <w:rPr>
            <w:rFonts w:ascii="Courier New" w:eastAsia="Times New Roman" w:hAnsi="Courier New" w:cs="Courier New"/>
            <w:bCs/>
            <w:lang w:val="en-GB"/>
          </w:rPr>
          <w:t>num</w:t>
        </w:r>
        <w:r w:rsidRPr="0013570D">
          <w:rPr>
            <w:rFonts w:ascii="Courier New" w:eastAsia="Times New Roman" w:hAnsi="Courier New" w:cs="Courier New"/>
            <w:lang w:val="en-GB"/>
          </w:rPr>
          <w:t>_regions</w:t>
        </w:r>
        <w:proofErr w:type="spellEnd"/>
        <w:r w:rsidRPr="0013570D">
          <w:rPr>
            <w:rFonts w:ascii="Cambria" w:eastAsia="Times New Roman" w:hAnsi="Cambria" w:cs="Times New Roman"/>
            <w:lang w:val="en-GB"/>
          </w:rPr>
          <w:t xml:space="preserve"> </w:t>
        </w:r>
        <w:proofErr w:type="gramStart"/>
        <w:r w:rsidRPr="0013570D">
          <w:rPr>
            <w:rFonts w:ascii="Cambria" w:eastAsia="Times New Roman" w:hAnsi="Cambria" w:cs="Times New Roman"/>
            <w:lang w:val="en-GB"/>
          </w:rPr>
          <w:t>indicates</w:t>
        </w:r>
        <w:proofErr w:type="gramEnd"/>
        <w:r w:rsidRPr="0013570D">
          <w:rPr>
            <w:rFonts w:ascii="Cambria" w:eastAsia="Times New Roman" w:hAnsi="Cambria" w:cs="Times New Roman"/>
            <w:lang w:val="en-GB"/>
          </w:rPr>
          <w:t xml:space="preserve"> the number of 3D spatial regions signalled in the sample. This may not necessarily be equal to the total number of available regions. Only spatial regions whose position and/or dimensions are being updated are present in the sample.</w:t>
        </w:r>
      </w:ins>
    </w:p>
    <w:p w14:paraId="20F4B425" w14:textId="77777777" w:rsidR="0013570D" w:rsidRPr="0013570D" w:rsidRDefault="0013570D" w:rsidP="0013570D">
      <w:pPr>
        <w:widowControl/>
        <w:tabs>
          <w:tab w:val="left" w:pos="1440"/>
          <w:tab w:val="left" w:pos="8010"/>
        </w:tabs>
        <w:autoSpaceDE/>
        <w:autoSpaceDN/>
        <w:ind w:left="720" w:hanging="360"/>
        <w:rPr>
          <w:ins w:id="111" w:author="XinWang MediaTek" w:date="2021-05-13T15:47:00Z"/>
          <w:rFonts w:ascii="Cambria" w:eastAsia="Times New Roman" w:hAnsi="Cambria" w:cs="Times New Roman"/>
          <w:lang w:val="en-GB"/>
        </w:rPr>
      </w:pPr>
      <w:proofErr w:type="spellStart"/>
      <w:ins w:id="112" w:author="XinWang MediaTek" w:date="2021-05-13T15:47:00Z">
        <w:r w:rsidRPr="0013570D">
          <w:rPr>
            <w:rFonts w:ascii="Courier New" w:eastAsia="Times New Roman" w:hAnsi="Courier New" w:cs="Courier New"/>
            <w:lang w:val="en-GB" w:eastAsia="zh-CN"/>
          </w:rPr>
          <w:t>num_track_groups</w:t>
        </w:r>
        <w:proofErr w:type="spellEnd"/>
        <w:r w:rsidRPr="0013570D">
          <w:rPr>
            <w:rFonts w:ascii="Cambria" w:eastAsia="Times New Roman" w:hAnsi="Cambria" w:cs="Times New Roman"/>
            <w:szCs w:val="20"/>
            <w:lang w:val="en-GB"/>
          </w:rPr>
          <w:t xml:space="preserve"> </w:t>
        </w:r>
        <w:proofErr w:type="gramStart"/>
        <w:r w:rsidRPr="0013570D">
          <w:rPr>
            <w:rFonts w:ascii="Cambria" w:eastAsia="Times New Roman" w:hAnsi="Cambria" w:cs="Times New Roman"/>
            <w:lang w:val="en-GB"/>
          </w:rPr>
          <w:t>indicates</w:t>
        </w:r>
        <w:proofErr w:type="gramEnd"/>
        <w:r w:rsidRPr="0013570D">
          <w:rPr>
            <w:rFonts w:ascii="Cambria" w:eastAsia="Times New Roman" w:hAnsi="Cambria" w:cs="Times New Roman"/>
            <w:lang w:val="en-GB"/>
          </w:rPr>
          <w:t xml:space="preserve"> the number of track groups associated with a 3D spatial region.</w:t>
        </w:r>
      </w:ins>
    </w:p>
    <w:p w14:paraId="66AFA790" w14:textId="77777777" w:rsidR="0013570D" w:rsidRPr="0013570D" w:rsidRDefault="0013570D" w:rsidP="0013570D">
      <w:pPr>
        <w:widowControl/>
        <w:tabs>
          <w:tab w:val="left" w:pos="1440"/>
          <w:tab w:val="left" w:pos="8010"/>
        </w:tabs>
        <w:autoSpaceDE/>
        <w:autoSpaceDN/>
        <w:ind w:left="720" w:hanging="360"/>
        <w:rPr>
          <w:ins w:id="113" w:author="XinWang MediaTek" w:date="2021-05-13T15:47:00Z"/>
          <w:rFonts w:ascii="Cambria" w:eastAsia="Times New Roman" w:hAnsi="Cambria" w:cs="Times New Roman"/>
          <w:lang w:val="en-GB"/>
        </w:rPr>
      </w:pPr>
      <w:proofErr w:type="spellStart"/>
      <w:ins w:id="114" w:author="XinWang MediaTek" w:date="2021-05-13T15:47:00Z">
        <w:r w:rsidRPr="0013570D">
          <w:rPr>
            <w:rFonts w:ascii="Courier New" w:eastAsia="Times New Roman" w:hAnsi="Courier New" w:cs="Courier New"/>
            <w:bCs/>
            <w:lang w:val="en-GB"/>
          </w:rPr>
          <w:t>track</w:t>
        </w:r>
        <w:r w:rsidRPr="0013570D">
          <w:rPr>
            <w:rFonts w:ascii="Courier New" w:eastAsia="Times New Roman" w:hAnsi="Courier New" w:cs="Courier New"/>
            <w:lang w:val="en-GB" w:eastAsia="zh-CN"/>
          </w:rPr>
          <w:t>_group_id</w:t>
        </w:r>
        <w:proofErr w:type="spellEnd"/>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identifies the track group for the tracks which carry the immersive media (e.g., V3C) components for the associated 3D spatial region.</w:t>
        </w:r>
      </w:ins>
    </w:p>
    <w:p w14:paraId="7BBC1B05" w14:textId="77777777" w:rsidR="0013570D" w:rsidRPr="0013570D" w:rsidRDefault="0013570D" w:rsidP="0013570D">
      <w:pPr>
        <w:widowControl/>
        <w:tabs>
          <w:tab w:val="left" w:pos="1440"/>
          <w:tab w:val="left" w:pos="8010"/>
        </w:tabs>
        <w:autoSpaceDE/>
        <w:autoSpaceDN/>
        <w:ind w:left="720" w:hanging="360"/>
        <w:rPr>
          <w:ins w:id="115" w:author="XinWang MediaTek" w:date="2021-05-13T15:47:00Z"/>
          <w:rFonts w:ascii="Cambria" w:eastAsia="Times New Roman" w:hAnsi="Cambria" w:cs="Times New Roman"/>
          <w:lang w:val="en-GB"/>
        </w:rPr>
      </w:pPr>
      <w:ins w:id="116" w:author="XinWang MediaTek" w:date="2021-05-13T15:47:00Z">
        <w:r w:rsidRPr="0013570D">
          <w:rPr>
            <w:rFonts w:ascii="Courier New" w:eastAsia="Times New Roman" w:hAnsi="Courier New" w:cs="Courier New"/>
            <w:lang w:val="en-GB"/>
          </w:rPr>
          <w:t>3</w:t>
        </w:r>
        <w:proofErr w:type="gramStart"/>
        <w:r w:rsidRPr="0013570D">
          <w:rPr>
            <w:rFonts w:ascii="Courier New" w:eastAsia="Times New Roman" w:hAnsi="Courier New" w:cs="Courier New"/>
            <w:lang w:val="en-GB"/>
          </w:rPr>
          <w:t>DSpatialRegionStruct(</w:t>
        </w:r>
        <w:proofErr w:type="gramEnd"/>
        <w:r w:rsidRPr="0013570D">
          <w:rPr>
            <w:rFonts w:ascii="Courier New" w:eastAsia="Times New Roman" w:hAnsi="Courier New" w:cs="Courier New"/>
            <w:lang w:val="en-GB"/>
          </w:rPr>
          <w:t>)</w:t>
        </w:r>
        <w:r w:rsidRPr="0013570D">
          <w:rPr>
            <w:rFonts w:ascii="Cambria" w:eastAsia="Times New Roman" w:hAnsi="Cambria" w:cs="Times New Roman"/>
            <w:lang w:val="en-GB"/>
          </w:rPr>
          <w:t xml:space="preserve"> is specified in subclause </w:t>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REF _Ref23967400 \r \h  \* MERGEFORMAT </w:instrText>
        </w:r>
      </w:ins>
      <w:r w:rsidRPr="0013570D">
        <w:rPr>
          <w:rFonts w:ascii="Cambria" w:eastAsia="Times New Roman" w:hAnsi="Cambria" w:cs="Times New Roman"/>
          <w:lang w:val="en-GB"/>
        </w:rPr>
      </w:r>
      <w:ins w:id="117" w:author="XinWang MediaTek" w:date="2021-05-13T15:47:00Z">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w:instrText>
        </w:r>
        <w:r w:rsidRPr="0013570D">
          <w:rPr>
            <w:rFonts w:ascii="Cambria" w:eastAsia="Times New Roman" w:hAnsi="Cambria" w:cs="Times New Roman" w:hint="cs"/>
            <w:cs/>
            <w:lang w:val="en-GB"/>
          </w:rPr>
          <w:instrText>REF _Ref42159801 \r \h</w:instrText>
        </w:r>
        <w:r w:rsidRPr="0013570D">
          <w:rPr>
            <w:rFonts w:ascii="Cambria" w:eastAsia="Times New Roman" w:hAnsi="Cambria" w:cs="Times New Roman"/>
            <w:lang w:val="en-GB"/>
          </w:rPr>
          <w:instrText xml:space="preserve"> </w:instrText>
        </w:r>
      </w:ins>
      <w:r w:rsidRPr="0013570D">
        <w:rPr>
          <w:rFonts w:ascii="Cambria" w:eastAsia="Times New Roman" w:hAnsi="Cambria" w:cs="Times New Roman"/>
          <w:lang w:val="en-GB"/>
        </w:rPr>
      </w:r>
      <w:ins w:id="118" w:author="XinWang MediaTek" w:date="2021-05-13T15:47:00Z">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t>8.2</w:t>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t xml:space="preserve">. </w:t>
        </w:r>
      </w:ins>
    </w:p>
    <w:p w14:paraId="7A659B9A" w14:textId="77777777" w:rsidR="0013570D" w:rsidRPr="0013570D" w:rsidRDefault="0013570D" w:rsidP="0013570D">
      <w:pPr>
        <w:widowControl/>
        <w:tabs>
          <w:tab w:val="left" w:pos="1440"/>
          <w:tab w:val="left" w:pos="8010"/>
        </w:tabs>
        <w:autoSpaceDE/>
        <w:autoSpaceDN/>
        <w:ind w:left="720" w:hanging="360"/>
        <w:rPr>
          <w:ins w:id="119" w:author="XinWang MediaTek" w:date="2021-05-13T15:47:00Z"/>
          <w:rFonts w:ascii="Cambria" w:eastAsia="Times New Roman" w:hAnsi="Cambria" w:cs="Times New Roman"/>
          <w:szCs w:val="20"/>
          <w:lang w:val="en-GB"/>
        </w:rPr>
      </w:pPr>
      <w:proofErr w:type="spellStart"/>
      <w:ins w:id="120" w:author="XinWang MediaTek" w:date="2021-05-13T15:47:00Z">
        <w:r w:rsidRPr="0013570D">
          <w:rPr>
            <w:rFonts w:ascii="Courier New" w:eastAsia="Times New Roman" w:hAnsi="Courier New" w:cs="Courier New"/>
            <w:bCs/>
            <w:lang w:val="en-GB"/>
          </w:rPr>
          <w:t>dimensions</w:t>
        </w:r>
        <w:r w:rsidRPr="0013570D">
          <w:rPr>
            <w:rFonts w:ascii="Courier New" w:eastAsia="Times New Roman" w:hAnsi="Courier New" w:cs="Courier New"/>
            <w:lang w:val="en-GB"/>
          </w:rPr>
          <w:t>_included_flag</w:t>
        </w:r>
        <w:proofErr w:type="spellEnd"/>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3570D">
          <w:rPr>
            <w:rFonts w:ascii="Courier New" w:eastAsia="Times New Roman" w:hAnsi="Courier New" w:cs="Courier New"/>
            <w:lang w:val="en-GB"/>
          </w:rPr>
          <w:t>3DSpatialRegionStruct</w:t>
        </w:r>
        <w:r w:rsidRPr="0013570D">
          <w:rPr>
            <w:rFonts w:ascii="Cambria" w:eastAsia="Times New Roman" w:hAnsi="Cambria" w:cs="Times New Roman"/>
            <w:lang w:val="en-GB"/>
          </w:rPr>
          <w:t xml:space="preserve"> with the same </w:t>
        </w:r>
        <w:r w:rsidRPr="0013570D">
          <w:rPr>
            <w:rFonts w:ascii="Courier New" w:eastAsia="Times New Roman" w:hAnsi="Courier New" w:cs="Courier New"/>
            <w:lang w:val="en-GB"/>
          </w:rPr>
          <w:t>3d_region_id</w:t>
        </w:r>
        <w:r w:rsidRPr="0013570D">
          <w:rPr>
            <w:rFonts w:ascii="Cambria" w:eastAsia="Times New Roman" w:hAnsi="Cambria" w:cs="Times New Roman"/>
            <w:lang w:val="en-GB"/>
          </w:rPr>
          <w:t xml:space="preserve"> signalled the dimensions).</w:t>
        </w:r>
        <w:commentRangeEnd w:id="18"/>
        <w:r w:rsidRPr="0013570D">
          <w:rPr>
            <w:rFonts w:ascii="Cambria" w:eastAsia="MS Mincho" w:hAnsi="Cambria" w:cs="Times New Roman"/>
            <w:sz w:val="16"/>
            <w:szCs w:val="20"/>
            <w:lang w:val="fr-FR" w:eastAsia="ja-JP"/>
          </w:rPr>
          <w:commentReference w:id="18"/>
        </w:r>
      </w:ins>
    </w:p>
    <w:p w14:paraId="715FA407"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279B43CB" w14:textId="77777777" w:rsidR="00D0502F" w:rsidRPr="007726D0" w:rsidRDefault="00D0502F" w:rsidP="00D0502F">
      <w:pPr>
        <w:keepNext/>
        <w:widowControl/>
        <w:numPr>
          <w:ilvl w:val="0"/>
          <w:numId w:val="3"/>
        </w:numPr>
        <w:autoSpaceDE/>
        <w:autoSpaceDN/>
        <w:spacing w:before="240" w:after="60" w:line="276" w:lineRule="auto"/>
        <w:jc w:val="both"/>
        <w:outlineLvl w:val="0"/>
        <w:rPr>
          <w:rFonts w:ascii="Times New Roman" w:eastAsia="Calibri" w:hAnsi="Times New Roman"/>
          <w:b/>
          <w:bCs/>
          <w:kern w:val="32"/>
          <w:sz w:val="28"/>
          <w:szCs w:val="32"/>
        </w:rPr>
      </w:pPr>
      <w:bookmarkStart w:id="121" w:name="_Toc6578455"/>
      <w:bookmarkStart w:id="122" w:name="_Toc6911664"/>
      <w:bookmarkStart w:id="123" w:name="_Toc6578463"/>
      <w:bookmarkStart w:id="124" w:name="_Toc6911672"/>
      <w:bookmarkStart w:id="125" w:name="_Toc6578464"/>
      <w:bookmarkStart w:id="126" w:name="_Toc6911673"/>
      <w:bookmarkStart w:id="127" w:name="_Toc6578470"/>
      <w:bookmarkStart w:id="128" w:name="_Toc6911679"/>
      <w:bookmarkStart w:id="129" w:name="_Toc6578473"/>
      <w:bookmarkStart w:id="130" w:name="_Toc6911682"/>
      <w:bookmarkStart w:id="131" w:name="_Toc6578480"/>
      <w:bookmarkStart w:id="132" w:name="_Toc6911689"/>
      <w:bookmarkStart w:id="133" w:name="_Toc6578487"/>
      <w:bookmarkStart w:id="134" w:name="_Toc6911696"/>
      <w:bookmarkStart w:id="135" w:name="_Toc6578495"/>
      <w:bookmarkStart w:id="136" w:name="_Toc6911704"/>
      <w:bookmarkStart w:id="137" w:name="_Toc6578500"/>
      <w:bookmarkStart w:id="138" w:name="_Toc6911709"/>
      <w:bookmarkStart w:id="139" w:name="_Toc6578509"/>
      <w:bookmarkStart w:id="140" w:name="_Toc6911718"/>
      <w:bookmarkStart w:id="141" w:name="_Toc6578521"/>
      <w:bookmarkStart w:id="142" w:name="_Toc6911730"/>
      <w:bookmarkStart w:id="143" w:name="_Toc6578583"/>
      <w:bookmarkStart w:id="144" w:name="_Toc6911792"/>
      <w:bookmarkStart w:id="145" w:name="_Toc6578601"/>
      <w:bookmarkStart w:id="146" w:name="_Toc6911810"/>
      <w:bookmarkEnd w:id="1"/>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7726D0">
        <w:rPr>
          <w:rFonts w:ascii="Times New Roman" w:eastAsia="Calibri" w:hAnsi="Times New Roman"/>
          <w:b/>
          <w:bCs/>
          <w:kern w:val="32"/>
          <w:sz w:val="28"/>
          <w:szCs w:val="32"/>
        </w:rPr>
        <w:t xml:space="preserve">References </w:t>
      </w:r>
    </w:p>
    <w:p w14:paraId="0A848429"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47" w:name="_Ref12971479"/>
      <w:bookmarkStart w:id="148" w:name="_Ref471844714"/>
      <w:bookmarkStart w:id="149" w:name="_Ref471845736"/>
      <w:bookmarkStart w:id="150" w:name="_Ref471846742"/>
      <w:bookmarkStart w:id="151" w:name="_Ref471482420"/>
      <w:bookmarkStart w:id="152" w:name="_Ref471395332"/>
      <w:r w:rsidRPr="007726D0">
        <w:rPr>
          <w:rFonts w:ascii="Times New Roman" w:eastAsia="Calibri" w:hAnsi="Times New Roman" w:cs="Times New Roman"/>
        </w:rPr>
        <w:t>m47497. “Timed Metadata of Improved 2dcc and New 6dsc and 6dcc Types”. March 2019. Geneva, CH.</w:t>
      </w:r>
      <w:bookmarkEnd w:id="147"/>
      <w:r w:rsidRPr="007726D0">
        <w:rPr>
          <w:rFonts w:ascii="Times New Roman" w:eastAsia="Calibri" w:hAnsi="Times New Roman" w:cs="Times New Roman"/>
        </w:rPr>
        <w:t xml:space="preserve"> </w:t>
      </w:r>
    </w:p>
    <w:p w14:paraId="18CEE254"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3" w:name="_Ref3970200"/>
      <w:bookmarkStart w:id="154" w:name="_Ref12971680"/>
      <w:r w:rsidRPr="007726D0">
        <w:rPr>
          <w:rFonts w:ascii="Times New Roman" w:eastAsia="Calibri" w:hAnsi="Times New Roman" w:cs="Times New Roman"/>
        </w:rPr>
        <w:t>N18396</w:t>
      </w:r>
      <w:hyperlink w:history="1"/>
      <w:r w:rsidRPr="007726D0">
        <w:rPr>
          <w:rFonts w:ascii="Times New Roman" w:eastAsia="Calibri" w:hAnsi="Times New Roman" w:cs="Times New Roman"/>
        </w:rPr>
        <w:t>. “WD 5 of ISO/IEC 23090-7 Metadata for Immersive Media (Systems)”.</w:t>
      </w:r>
      <w:bookmarkEnd w:id="153"/>
      <w:r w:rsidRPr="007726D0">
        <w:rPr>
          <w:rFonts w:ascii="Times New Roman" w:eastAsia="Calibri" w:hAnsi="Times New Roman" w:cs="Times New Roman"/>
        </w:rPr>
        <w:t xml:space="preserve"> March 2019. Geneva, CH.</w:t>
      </w:r>
      <w:bookmarkEnd w:id="154"/>
    </w:p>
    <w:p w14:paraId="53CD644A"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5" w:name="_Ref12973640"/>
      <w:r w:rsidRPr="007726D0">
        <w:rPr>
          <w:rFonts w:ascii="Times New Roman" w:eastAsia="Calibri" w:hAnsi="Times New Roman" w:cs="Times New Roman"/>
        </w:rPr>
        <w:t>m47307. “MPEG#126 OMAF agenda and minutes”. March 2019. Geneva, CH.</w:t>
      </w:r>
      <w:bookmarkEnd w:id="155"/>
    </w:p>
    <w:p w14:paraId="098D586E"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6" w:name="_Ref13045797"/>
      <w:r w:rsidRPr="007726D0">
        <w:rPr>
          <w:rFonts w:ascii="Times New Roman" w:eastAsia="Calibri" w:hAnsi="Times New Roman" w:cs="Times New Roman"/>
        </w:rPr>
        <w:t>m49351. “Carriage of MPEG-I Metadata of Improved 2dcc and New 6dsc and 6dcc Types in Timed Metadata Tracks”. July 2019. Gothenburg, SE.</w:t>
      </w:r>
      <w:bookmarkEnd w:id="156"/>
    </w:p>
    <w:p w14:paraId="0E863CDF"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7" w:name="_Ref13045799"/>
      <w:r w:rsidRPr="007726D0">
        <w:rPr>
          <w:rFonts w:ascii="Times New Roman" w:eastAsia="Calibri" w:hAnsi="Times New Roman" w:cs="Times New Roman"/>
        </w:rPr>
        <w:t>m49352. “Signaling of MPEG-I Metadata of Improved 2dcc and New 6dsc and 6dcc Types in Track Groups”. July 2019. Gothenburg, SE.</w:t>
      </w:r>
      <w:bookmarkEnd w:id="148"/>
      <w:bookmarkEnd w:id="149"/>
      <w:bookmarkEnd w:id="150"/>
      <w:bookmarkEnd w:id="151"/>
      <w:bookmarkEnd w:id="152"/>
      <w:bookmarkEnd w:id="157"/>
    </w:p>
    <w:p w14:paraId="4ED9E05F" w14:textId="77777777" w:rsidR="00D0502F" w:rsidRPr="007726D0" w:rsidRDefault="00D0502F" w:rsidP="00D0502F">
      <w:pPr>
        <w:widowControl/>
        <w:autoSpaceDE/>
        <w:autoSpaceDN/>
        <w:rPr>
          <w:rFonts w:ascii="Times New Roman" w:eastAsia="SimSun" w:hAnsi="Times New Roman" w:cs="Times New Roman"/>
          <w:sz w:val="24"/>
          <w:szCs w:val="24"/>
          <w:lang w:val="en-GB" w:eastAsia="zh-CN"/>
        </w:rPr>
      </w:pPr>
    </w:p>
    <w:p w14:paraId="1781808B" w14:textId="77777777" w:rsidR="00D0502F" w:rsidRPr="007726D0" w:rsidRDefault="00D0502F" w:rsidP="00D0502F">
      <w:pPr>
        <w:widowControl/>
        <w:autoSpaceDE/>
        <w:autoSpaceDN/>
        <w:spacing w:after="120"/>
        <w:rPr>
          <w:rFonts w:ascii="Times New Roman" w:eastAsia="Times New Roman" w:hAnsi="Times New Roman" w:cs="Times New Roman"/>
          <w:sz w:val="24"/>
          <w:szCs w:val="20"/>
          <w:lang w:val="nl-NL"/>
        </w:rPr>
      </w:pPr>
    </w:p>
    <w:p w14:paraId="5E2D1AC7" w14:textId="77777777" w:rsidR="00D0502F" w:rsidRDefault="00D0502F" w:rsidP="00D0502F">
      <w:pPr>
        <w:rPr>
          <w:rFonts w:ascii="Times New Roman" w:hAnsi="Times New Roman" w:cs="Times New Roman"/>
          <w:sz w:val="24"/>
        </w:rPr>
      </w:pPr>
    </w:p>
    <w:p w14:paraId="03692CAC" w14:textId="77777777" w:rsidR="00D0502F" w:rsidRDefault="00D0502F" w:rsidP="00D0502F">
      <w:pPr>
        <w:rPr>
          <w:rFonts w:ascii="Times New Roman" w:hAnsi="Times New Roman" w:cs="Times New Roman"/>
          <w:sz w:val="24"/>
        </w:rPr>
      </w:pPr>
    </w:p>
    <w:p w14:paraId="74E376EE" w14:textId="77777777" w:rsidR="00D0502F" w:rsidRPr="00C955C7" w:rsidRDefault="00D0502F" w:rsidP="00D0502F">
      <w:pPr>
        <w:rPr>
          <w:rFonts w:ascii="Times New Roman" w:hAnsi="Times New Roman" w:cs="Times New Roman"/>
          <w:sz w:val="24"/>
          <w:lang w:val="en-GB"/>
        </w:rPr>
      </w:pPr>
    </w:p>
    <w:p w14:paraId="709AF270" w14:textId="77777777" w:rsidR="00FF2653" w:rsidRPr="00C955C7" w:rsidRDefault="00FF2653" w:rsidP="0018563E">
      <w:pPr>
        <w:rPr>
          <w:rFonts w:ascii="Times New Roman" w:hAnsi="Times New Roman" w:cs="Times New Roman"/>
          <w:sz w:val="24"/>
          <w:lang w:val="en-GB"/>
        </w:rPr>
      </w:pPr>
    </w:p>
    <w:sectPr w:rsidR="00FF2653" w:rsidRPr="00C955C7" w:rsidSect="00954B0D">
      <w:footerReference w:type="default" r:id="rId18"/>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8" w:author="XinWang MediaTek" w:date="2021-04-18T18:11:00Z" w:initials="XM">
    <w:p w14:paraId="4761DA86" w14:textId="77777777" w:rsidR="0013570D" w:rsidRDefault="0013570D" w:rsidP="0013570D">
      <w:pPr>
        <w:pStyle w:val="CommentText"/>
      </w:pPr>
      <w:r>
        <w:rPr>
          <w:rStyle w:val="CommentReference"/>
        </w:rPr>
        <w:annotationRef/>
      </w:r>
      <w:r w:rsidRPr="005649B9">
        <w:t>This section needs to be updated according to the latest Carriage of V3CD FDIS spec or moved to TuC if the latter is not in time for issuing this FDAM1 spec, per the USNB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761DA8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761DA86" w16cid:durableId="259545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76F388" w14:textId="77777777" w:rsidR="00912F4C" w:rsidRDefault="00912F4C" w:rsidP="009E784A">
      <w:r>
        <w:separator/>
      </w:r>
    </w:p>
  </w:endnote>
  <w:endnote w:type="continuationSeparator" w:id="0">
    <w:p w14:paraId="23614580" w14:textId="77777777" w:rsidR="00912F4C" w:rsidRDefault="00912F4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sidR="00273672">
          <w:rPr>
            <w:noProof/>
          </w:rPr>
          <w:t>17</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877B82" w14:textId="77777777" w:rsidR="00912F4C" w:rsidRDefault="00912F4C" w:rsidP="009E784A">
      <w:r>
        <w:separator/>
      </w:r>
    </w:p>
  </w:footnote>
  <w:footnote w:type="continuationSeparator" w:id="0">
    <w:p w14:paraId="4C04D60B" w14:textId="77777777" w:rsidR="00912F4C" w:rsidRDefault="00912F4C"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8"/>
  </w:num>
  <w:num w:numId="3">
    <w:abstractNumId w:val="5"/>
  </w:num>
  <w:num w:numId="4">
    <w:abstractNumId w:val="3"/>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2"/>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53D62"/>
    <w:rsid w:val="000968DA"/>
    <w:rsid w:val="00096D50"/>
    <w:rsid w:val="000C78E6"/>
    <w:rsid w:val="00107CB8"/>
    <w:rsid w:val="0013570D"/>
    <w:rsid w:val="0017051E"/>
    <w:rsid w:val="00183250"/>
    <w:rsid w:val="0018563E"/>
    <w:rsid w:val="00195FF0"/>
    <w:rsid w:val="00196997"/>
    <w:rsid w:val="001E18A9"/>
    <w:rsid w:val="00263789"/>
    <w:rsid w:val="00273672"/>
    <w:rsid w:val="00285FE6"/>
    <w:rsid w:val="003141B7"/>
    <w:rsid w:val="003226C8"/>
    <w:rsid w:val="00385C5D"/>
    <w:rsid w:val="003B0FC6"/>
    <w:rsid w:val="004B53DC"/>
    <w:rsid w:val="004C352E"/>
    <w:rsid w:val="004D2384"/>
    <w:rsid w:val="004E45B6"/>
    <w:rsid w:val="004F5473"/>
    <w:rsid w:val="00540DEA"/>
    <w:rsid w:val="005612C2"/>
    <w:rsid w:val="005C2A51"/>
    <w:rsid w:val="005E585A"/>
    <w:rsid w:val="00622C6C"/>
    <w:rsid w:val="0063127E"/>
    <w:rsid w:val="00651912"/>
    <w:rsid w:val="00713A24"/>
    <w:rsid w:val="007F537F"/>
    <w:rsid w:val="00804D88"/>
    <w:rsid w:val="00881CCB"/>
    <w:rsid w:val="008D5FB4"/>
    <w:rsid w:val="008E7795"/>
    <w:rsid w:val="00912F4C"/>
    <w:rsid w:val="00937CDC"/>
    <w:rsid w:val="00954B0D"/>
    <w:rsid w:val="009636E0"/>
    <w:rsid w:val="00980E7B"/>
    <w:rsid w:val="009A3F5B"/>
    <w:rsid w:val="009B09C2"/>
    <w:rsid w:val="009C464E"/>
    <w:rsid w:val="009C5AAC"/>
    <w:rsid w:val="009D5D9F"/>
    <w:rsid w:val="009E784A"/>
    <w:rsid w:val="00A23F20"/>
    <w:rsid w:val="00AE3D8E"/>
    <w:rsid w:val="00B24CCE"/>
    <w:rsid w:val="00B62642"/>
    <w:rsid w:val="00C955C7"/>
    <w:rsid w:val="00CB33C5"/>
    <w:rsid w:val="00CB798F"/>
    <w:rsid w:val="00CD36BE"/>
    <w:rsid w:val="00CF1629"/>
    <w:rsid w:val="00D00183"/>
    <w:rsid w:val="00D0502F"/>
    <w:rsid w:val="00D437AA"/>
    <w:rsid w:val="00D709E9"/>
    <w:rsid w:val="00DA2655"/>
    <w:rsid w:val="00DB1AA6"/>
    <w:rsid w:val="00DB1F4A"/>
    <w:rsid w:val="00E25A09"/>
    <w:rsid w:val="00E565AB"/>
    <w:rsid w:val="00E843CE"/>
    <w:rsid w:val="00E9507F"/>
    <w:rsid w:val="00E965CC"/>
    <w:rsid w:val="00EA12EF"/>
    <w:rsid w:val="00EA2222"/>
    <w:rsid w:val="00EF2D59"/>
    <w:rsid w:val="00F03F9B"/>
    <w:rsid w:val="00F419DA"/>
    <w:rsid w:val="00F46590"/>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13570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3570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1">
    <w:name w:val="Unresolved Mention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table" w:customStyle="1" w:styleId="TableGrid3">
    <w:name w:val="Table Grid3"/>
    <w:basedOn w:val="TableNormal"/>
    <w:next w:val="TableGrid"/>
    <w:rsid w:val="00D0502F"/>
    <w:pPr>
      <w:widowControl/>
      <w:autoSpaceDE/>
      <w:autoSpaceDN/>
    </w:pPr>
    <w:rPr>
      <w:rFonts w:ascii="Calibri" w:eastAsia="SimSun" w:hAnsi="Calibri" w:cs="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050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13570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3570D"/>
    <w:rPr>
      <w:rFonts w:asciiTheme="majorHAnsi" w:eastAsiaTheme="majorEastAsia" w:hAnsiTheme="majorHAnsi" w:cstheme="majorBidi"/>
      <w:color w:val="243F60" w:themeColor="accent1" w:themeShade="7F"/>
      <w:sz w:val="24"/>
      <w:szCs w:val="24"/>
    </w:rPr>
  </w:style>
  <w:style w:type="paragraph" w:styleId="CommentText">
    <w:name w:val="annotation text"/>
    <w:basedOn w:val="Normal"/>
    <w:link w:val="CommentTextChar"/>
    <w:uiPriority w:val="99"/>
    <w:semiHidden/>
    <w:unhideWhenUsed/>
    <w:rsid w:val="0013570D"/>
    <w:rPr>
      <w:sz w:val="20"/>
      <w:szCs w:val="20"/>
    </w:rPr>
  </w:style>
  <w:style w:type="character" w:customStyle="1" w:styleId="CommentTextChar">
    <w:name w:val="Comment Text Char"/>
    <w:basedOn w:val="DefaultParagraphFont"/>
    <w:link w:val="CommentText"/>
    <w:uiPriority w:val="99"/>
    <w:semiHidden/>
    <w:rsid w:val="0013570D"/>
    <w:rPr>
      <w:rFonts w:ascii="Arial" w:eastAsia="Arial" w:hAnsi="Arial" w:cs="Arial"/>
      <w:sz w:val="20"/>
      <w:szCs w:val="20"/>
    </w:rPr>
  </w:style>
  <w:style w:type="character" w:styleId="CommentReference">
    <w:name w:val="annotation reference"/>
    <w:uiPriority w:val="99"/>
    <w:rsid w:val="0013570D"/>
    <w:rPr>
      <w:noProof w:val="0"/>
      <w:sz w:val="16"/>
      <w:lang w:val="fr-FR"/>
    </w:rPr>
  </w:style>
  <w:style w:type="paragraph" w:styleId="BalloonText">
    <w:name w:val="Balloon Text"/>
    <w:basedOn w:val="Normal"/>
    <w:link w:val="BalloonTextChar"/>
    <w:uiPriority w:val="99"/>
    <w:semiHidden/>
    <w:unhideWhenUsed/>
    <w:rsid w:val="001357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70D"/>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20363-8819-48C6-86A2-0D2F76B60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3358</Words>
  <Characters>23412</Characters>
  <Application>Microsoft Office Word</Application>
  <DocSecurity>0</DocSecurity>
  <Lines>688</Lines>
  <Paragraphs>221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23001-10</vt:lpstr>
      <vt:lpstr/>
    </vt:vector>
  </TitlesOfParts>
  <Manager/>
  <Company/>
  <LinksUpToDate>false</LinksUpToDate>
  <CharactersWithSpaces>26549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23001-10</dc:title>
  <dc:subject/>
  <dc:creator>Xin Wang</dc:creator>
  <cp:keywords/>
  <dc:description/>
  <cp:lastModifiedBy>XinWang MediaTek</cp:lastModifiedBy>
  <cp:revision>11</cp:revision>
  <dcterms:created xsi:type="dcterms:W3CDTF">2021-07-16T06:51:00Z</dcterms:created>
  <dcterms:modified xsi:type="dcterms:W3CDTF">2022-01-21T23:01:00Z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00442</vt:lpwstr>
  </property>
  <property fmtid="{D5CDD505-2E9C-101B-9397-08002B2CF9AE}" pid="3" name="MDMSNumber">
    <vt:lpwstr>21158</vt:lpwstr>
  </property>
  <property fmtid="{D5CDD505-2E9C-101B-9397-08002B2CF9AE}" pid="4" name="Date completed">
    <vt:lpwstr>2022-01-21</vt:lpwstr>
  </property>
  <property fmtid="{D5CDD505-2E9C-101B-9397-08002B2CF9AE}" pid="5" name="Document number">
    <vt:lpwstr>88147</vt:lpwstr>
  </property>
</Properties>
</file>